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0225F9">
        <w:tc>
          <w:tcPr>
            <w:tcW w:w="6408" w:type="dxa"/>
          </w:tcPr>
          <w:p w:rsidR="006C5D39" w:rsidRPr="000225F9" w:rsidRDefault="00430F9F"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747B14">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747B14">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0225F9">
              <w:rPr>
                <w:b/>
                <w:szCs w:val="22"/>
              </w:rPr>
              <w:t xml:space="preserve">Joint </w:t>
            </w:r>
            <w:r w:rsidR="006C5D39" w:rsidRPr="000225F9">
              <w:rPr>
                <w:b/>
                <w:szCs w:val="22"/>
              </w:rPr>
              <w:t>Collaborative</w:t>
            </w:r>
            <w:r w:rsidR="00E61DAC" w:rsidRPr="000225F9">
              <w:rPr>
                <w:b/>
                <w:szCs w:val="22"/>
              </w:rPr>
              <w:t xml:space="preserve"> Team </w:t>
            </w:r>
            <w:r w:rsidR="006C5D39" w:rsidRPr="000225F9">
              <w:rPr>
                <w:b/>
                <w:szCs w:val="22"/>
              </w:rPr>
              <w:t>on Video Coding (JCT-VC)</w:t>
            </w:r>
          </w:p>
          <w:p w:rsidR="00E61DAC" w:rsidRPr="000225F9" w:rsidRDefault="00E54511" w:rsidP="00C97D78">
            <w:pPr>
              <w:tabs>
                <w:tab w:val="left" w:pos="7200"/>
              </w:tabs>
              <w:spacing w:before="0"/>
              <w:rPr>
                <w:b/>
                <w:szCs w:val="22"/>
              </w:rPr>
            </w:pPr>
            <w:r w:rsidRPr="000225F9">
              <w:rPr>
                <w:b/>
                <w:szCs w:val="22"/>
              </w:rPr>
              <w:t xml:space="preserve">of </w:t>
            </w:r>
            <w:r w:rsidR="007F1F8B" w:rsidRPr="000225F9">
              <w:rPr>
                <w:b/>
                <w:szCs w:val="22"/>
              </w:rPr>
              <w:t>ITU-T SG16 WP3 and ISO/IEC JTC1/SC29/WG11</w:t>
            </w:r>
          </w:p>
          <w:p w:rsidR="00E61DAC" w:rsidRPr="000225F9" w:rsidRDefault="00CC2AAE" w:rsidP="00CC2AAE">
            <w:pPr>
              <w:tabs>
                <w:tab w:val="left" w:pos="7200"/>
              </w:tabs>
              <w:spacing w:before="0"/>
              <w:rPr>
                <w:b/>
                <w:szCs w:val="22"/>
              </w:rPr>
            </w:pPr>
            <w:r w:rsidRPr="000225F9">
              <w:rPr>
                <w:szCs w:val="22"/>
              </w:rPr>
              <w:t>6</w:t>
            </w:r>
            <w:r w:rsidR="00630AA2" w:rsidRPr="000225F9">
              <w:rPr>
                <w:szCs w:val="22"/>
              </w:rPr>
              <w:t>th</w:t>
            </w:r>
            <w:r w:rsidR="00E61DAC" w:rsidRPr="000225F9">
              <w:rPr>
                <w:szCs w:val="22"/>
              </w:rPr>
              <w:t xml:space="preserve"> Meeting: </w:t>
            </w:r>
            <w:r w:rsidRPr="000225F9">
              <w:rPr>
                <w:szCs w:val="22"/>
              </w:rPr>
              <w:t>Torino</w:t>
            </w:r>
            <w:r w:rsidR="003F5D0F" w:rsidRPr="000225F9">
              <w:rPr>
                <w:szCs w:val="22"/>
              </w:rPr>
              <w:t xml:space="preserve">, </w:t>
            </w:r>
            <w:r w:rsidRPr="000225F9">
              <w:rPr>
                <w:szCs w:val="22"/>
              </w:rPr>
              <w:t>IT</w:t>
            </w:r>
            <w:r w:rsidR="00A6093D" w:rsidRPr="000225F9">
              <w:rPr>
                <w:szCs w:val="22"/>
              </w:rPr>
              <w:t>,</w:t>
            </w:r>
            <w:r w:rsidR="00664DCF" w:rsidRPr="000225F9">
              <w:rPr>
                <w:szCs w:val="22"/>
              </w:rPr>
              <w:t xml:space="preserve"> </w:t>
            </w:r>
            <w:r w:rsidR="00C04F43" w:rsidRPr="000225F9">
              <w:rPr>
                <w:szCs w:val="22"/>
              </w:rPr>
              <w:t>1</w:t>
            </w:r>
            <w:r w:rsidRPr="000225F9">
              <w:rPr>
                <w:szCs w:val="22"/>
              </w:rPr>
              <w:t>4</w:t>
            </w:r>
            <w:r w:rsidR="00171371" w:rsidRPr="000225F9">
              <w:rPr>
                <w:szCs w:val="22"/>
              </w:rPr>
              <w:t>-</w:t>
            </w:r>
            <w:r w:rsidR="00C04F43" w:rsidRPr="000225F9">
              <w:rPr>
                <w:szCs w:val="22"/>
              </w:rPr>
              <w:t>2</w:t>
            </w:r>
            <w:r w:rsidRPr="000225F9">
              <w:rPr>
                <w:szCs w:val="22"/>
              </w:rPr>
              <w:t>2</w:t>
            </w:r>
            <w:r w:rsidR="001C3525" w:rsidRPr="000225F9">
              <w:rPr>
                <w:szCs w:val="22"/>
              </w:rPr>
              <w:t xml:space="preserve"> </w:t>
            </w:r>
            <w:r w:rsidRPr="000225F9">
              <w:rPr>
                <w:szCs w:val="22"/>
              </w:rPr>
              <w:t>July</w:t>
            </w:r>
            <w:r w:rsidR="00E61DAC" w:rsidRPr="000225F9">
              <w:rPr>
                <w:szCs w:val="22"/>
              </w:rPr>
              <w:t>, 20</w:t>
            </w:r>
            <w:r w:rsidR="007F1F8B" w:rsidRPr="000225F9">
              <w:rPr>
                <w:szCs w:val="22"/>
              </w:rPr>
              <w:t>1</w:t>
            </w:r>
            <w:r w:rsidR="00630AA2" w:rsidRPr="000225F9">
              <w:rPr>
                <w:szCs w:val="22"/>
              </w:rPr>
              <w:t>1</w:t>
            </w:r>
          </w:p>
        </w:tc>
        <w:tc>
          <w:tcPr>
            <w:tcW w:w="3168" w:type="dxa"/>
          </w:tcPr>
          <w:p w:rsidR="008A4B4C" w:rsidRPr="000225F9" w:rsidRDefault="00E61DAC" w:rsidP="00CF5CC5">
            <w:pPr>
              <w:tabs>
                <w:tab w:val="left" w:pos="7200"/>
              </w:tabs>
              <w:rPr>
                <w:u w:val="single"/>
                <w:lang w:eastAsia="zh-CN"/>
              </w:rPr>
            </w:pPr>
            <w:r w:rsidRPr="000225F9">
              <w:t>Document</w:t>
            </w:r>
            <w:r w:rsidR="006C5D39" w:rsidRPr="000225F9">
              <w:t>: JC</w:t>
            </w:r>
            <w:r w:rsidRPr="000225F9">
              <w:t>T</w:t>
            </w:r>
            <w:r w:rsidR="006C5D39" w:rsidRPr="000225F9">
              <w:t>VC</w:t>
            </w:r>
            <w:r w:rsidRPr="000225F9">
              <w:t>-</w:t>
            </w:r>
            <w:r w:rsidR="00CC2AAE" w:rsidRPr="000225F9">
              <w:t>F</w:t>
            </w:r>
            <w:r w:rsidR="00CF5CC5">
              <w:t>46</w:t>
            </w:r>
            <w:r w:rsidR="00F97AA8">
              <w:rPr>
                <w:lang w:eastAsia="zh-CN"/>
              </w:rPr>
              <w:t>3</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0225F9">
        <w:tc>
          <w:tcPr>
            <w:tcW w:w="1458" w:type="dxa"/>
          </w:tcPr>
          <w:p w:rsidR="00E61DAC" w:rsidRPr="000225F9" w:rsidRDefault="00E61DAC">
            <w:pPr>
              <w:spacing w:before="60" w:after="60"/>
              <w:rPr>
                <w:i/>
                <w:szCs w:val="22"/>
              </w:rPr>
            </w:pPr>
            <w:r w:rsidRPr="000225F9">
              <w:rPr>
                <w:i/>
                <w:szCs w:val="22"/>
              </w:rPr>
              <w:t>Title:</w:t>
            </w:r>
          </w:p>
        </w:tc>
        <w:tc>
          <w:tcPr>
            <w:tcW w:w="8118" w:type="dxa"/>
            <w:gridSpan w:val="3"/>
          </w:tcPr>
          <w:p w:rsidR="00E61DAC" w:rsidRPr="000225F9" w:rsidRDefault="00C705DD" w:rsidP="00F97AA8">
            <w:pPr>
              <w:spacing w:before="60" w:after="60"/>
              <w:rPr>
                <w:b/>
                <w:szCs w:val="22"/>
              </w:rPr>
            </w:pPr>
            <w:r w:rsidRPr="000225F9">
              <w:rPr>
                <w:b/>
                <w:szCs w:val="22"/>
              </w:rPr>
              <w:t xml:space="preserve">On </w:t>
            </w:r>
            <w:r w:rsidR="00F97AA8">
              <w:rPr>
                <w:b/>
                <w:szCs w:val="22"/>
              </w:rPr>
              <w:t>NAL unit header</w:t>
            </w:r>
          </w:p>
        </w:tc>
      </w:tr>
      <w:tr w:rsidR="00E61DAC" w:rsidRPr="000225F9">
        <w:tc>
          <w:tcPr>
            <w:tcW w:w="1458" w:type="dxa"/>
          </w:tcPr>
          <w:p w:rsidR="00E61DAC" w:rsidRPr="000225F9" w:rsidRDefault="00E61DAC">
            <w:pPr>
              <w:spacing w:before="60" w:after="60"/>
              <w:rPr>
                <w:i/>
                <w:szCs w:val="22"/>
              </w:rPr>
            </w:pPr>
            <w:r w:rsidRPr="000225F9">
              <w:rPr>
                <w:i/>
                <w:szCs w:val="22"/>
              </w:rPr>
              <w:t>Status:</w:t>
            </w:r>
          </w:p>
        </w:tc>
        <w:tc>
          <w:tcPr>
            <w:tcW w:w="8118" w:type="dxa"/>
            <w:gridSpan w:val="3"/>
          </w:tcPr>
          <w:p w:rsidR="00E61DAC" w:rsidRPr="000225F9" w:rsidRDefault="00E61DAC" w:rsidP="00CF5CC5">
            <w:pPr>
              <w:spacing w:before="60" w:after="60"/>
              <w:rPr>
                <w:szCs w:val="22"/>
              </w:rPr>
            </w:pPr>
            <w:r w:rsidRPr="000225F9">
              <w:rPr>
                <w:szCs w:val="22"/>
              </w:rPr>
              <w:t xml:space="preserve">Input Document to </w:t>
            </w:r>
            <w:r w:rsidR="00AE341B" w:rsidRPr="000225F9">
              <w:rPr>
                <w:szCs w:val="22"/>
              </w:rPr>
              <w:t>JCT-VC</w:t>
            </w:r>
          </w:p>
        </w:tc>
      </w:tr>
      <w:tr w:rsidR="00E61DAC" w:rsidRPr="000225F9">
        <w:tc>
          <w:tcPr>
            <w:tcW w:w="1458" w:type="dxa"/>
          </w:tcPr>
          <w:p w:rsidR="00E61DAC" w:rsidRPr="000225F9" w:rsidRDefault="00E61DAC">
            <w:pPr>
              <w:spacing w:before="60" w:after="60"/>
              <w:rPr>
                <w:i/>
                <w:szCs w:val="22"/>
              </w:rPr>
            </w:pPr>
            <w:r w:rsidRPr="000225F9">
              <w:rPr>
                <w:i/>
                <w:szCs w:val="22"/>
              </w:rPr>
              <w:t>Purpose:</w:t>
            </w:r>
          </w:p>
        </w:tc>
        <w:tc>
          <w:tcPr>
            <w:tcW w:w="8118" w:type="dxa"/>
            <w:gridSpan w:val="3"/>
          </w:tcPr>
          <w:p w:rsidR="00E61DAC" w:rsidRPr="000225F9" w:rsidRDefault="00E61DAC" w:rsidP="00CF5CC5">
            <w:pPr>
              <w:spacing w:before="60" w:after="60"/>
              <w:rPr>
                <w:szCs w:val="22"/>
              </w:rPr>
            </w:pPr>
            <w:r w:rsidRPr="000225F9">
              <w:rPr>
                <w:szCs w:val="22"/>
              </w:rPr>
              <w:t>Proposal</w:t>
            </w:r>
          </w:p>
        </w:tc>
      </w:tr>
      <w:tr w:rsidR="00E61DAC" w:rsidRPr="000225F9">
        <w:tc>
          <w:tcPr>
            <w:tcW w:w="1458" w:type="dxa"/>
          </w:tcPr>
          <w:p w:rsidR="00E61DAC" w:rsidRPr="000225F9" w:rsidRDefault="00E61DAC">
            <w:pPr>
              <w:spacing w:before="60" w:after="60"/>
              <w:rPr>
                <w:i/>
                <w:szCs w:val="22"/>
              </w:rPr>
            </w:pPr>
            <w:r w:rsidRPr="000225F9">
              <w:rPr>
                <w:i/>
                <w:szCs w:val="22"/>
              </w:rPr>
              <w:t>Author(s) or</w:t>
            </w:r>
            <w:r w:rsidRPr="000225F9">
              <w:rPr>
                <w:i/>
                <w:szCs w:val="22"/>
              </w:rPr>
              <w:br/>
              <w:t>Contact(s):</w:t>
            </w:r>
          </w:p>
        </w:tc>
        <w:tc>
          <w:tcPr>
            <w:tcW w:w="4050" w:type="dxa"/>
          </w:tcPr>
          <w:p w:rsidR="00CF5CC5" w:rsidRPr="000225F9" w:rsidRDefault="00CF5CC5" w:rsidP="00DF2C52">
            <w:pPr>
              <w:spacing w:before="60" w:after="60"/>
              <w:rPr>
                <w:szCs w:val="22"/>
              </w:rPr>
            </w:pPr>
            <w:r w:rsidRPr="007F7742">
              <w:rPr>
                <w:b/>
                <w:bCs/>
              </w:rPr>
              <w:t>Ye-Kui Wang</w:t>
            </w:r>
            <w:r w:rsidRPr="007F7742">
              <w:t xml:space="preserve"> </w:t>
            </w:r>
            <w:r w:rsidRPr="007F7742">
              <w:br/>
              <w:t>Huawei Technologies</w:t>
            </w:r>
            <w:r w:rsidRPr="007F7742">
              <w:br/>
              <w:t>400 Crossing Blvd, 2nd Floor</w:t>
            </w:r>
            <w:r w:rsidRPr="007F7742">
              <w:br/>
              <w:t>Bridgewater, NJ 08807, USA</w:t>
            </w:r>
            <w:r>
              <w:br/>
            </w:r>
          </w:p>
        </w:tc>
        <w:tc>
          <w:tcPr>
            <w:tcW w:w="900" w:type="dxa"/>
          </w:tcPr>
          <w:p w:rsidR="00E61DAC" w:rsidRPr="000225F9" w:rsidRDefault="00E61DAC">
            <w:pPr>
              <w:spacing w:before="60" w:after="60"/>
              <w:rPr>
                <w:szCs w:val="22"/>
              </w:rPr>
            </w:pPr>
            <w:r w:rsidRPr="000225F9">
              <w:rPr>
                <w:szCs w:val="22"/>
              </w:rPr>
              <w:br/>
              <w:t>Tel:</w:t>
            </w:r>
            <w:r w:rsidRPr="000225F9">
              <w:rPr>
                <w:szCs w:val="22"/>
              </w:rPr>
              <w:br/>
              <w:t>Email:</w:t>
            </w:r>
          </w:p>
        </w:tc>
        <w:tc>
          <w:tcPr>
            <w:tcW w:w="3168" w:type="dxa"/>
          </w:tcPr>
          <w:p w:rsidR="00CF5CC5" w:rsidRPr="007F7742" w:rsidRDefault="00E61DAC" w:rsidP="00CF5CC5">
            <w:pPr>
              <w:spacing w:before="60" w:after="60"/>
            </w:pPr>
            <w:r w:rsidRPr="000225F9">
              <w:rPr>
                <w:szCs w:val="22"/>
              </w:rPr>
              <w:br/>
            </w:r>
            <w:r w:rsidR="00CF5CC5" w:rsidRPr="007F7742">
              <w:t>+1 908 541 3518</w:t>
            </w:r>
            <w:r w:rsidR="00CF5CC5" w:rsidRPr="007F7742">
              <w:br/>
            </w:r>
            <w:hyperlink r:id="rId9" w:history="1">
              <w:r w:rsidR="00CF5CC5" w:rsidRPr="007F7742">
                <w:rPr>
                  <w:rStyle w:val="Hyperlink"/>
                </w:rPr>
                <w:t>yekui.wang@huawei.com</w:t>
              </w:r>
            </w:hyperlink>
          </w:p>
          <w:p w:rsidR="00E61DAC" w:rsidRPr="000225F9" w:rsidRDefault="00E61DAC">
            <w:pPr>
              <w:spacing w:before="60" w:after="60"/>
              <w:rPr>
                <w:szCs w:val="22"/>
              </w:rPr>
            </w:pPr>
          </w:p>
        </w:tc>
      </w:tr>
      <w:tr w:rsidR="00E61DAC" w:rsidRPr="000225F9">
        <w:tc>
          <w:tcPr>
            <w:tcW w:w="1458" w:type="dxa"/>
          </w:tcPr>
          <w:p w:rsidR="00E61DAC" w:rsidRPr="000225F9" w:rsidRDefault="00E61DAC">
            <w:pPr>
              <w:spacing w:before="60" w:after="60"/>
              <w:rPr>
                <w:i/>
                <w:szCs w:val="22"/>
              </w:rPr>
            </w:pPr>
            <w:r w:rsidRPr="000225F9">
              <w:rPr>
                <w:i/>
                <w:szCs w:val="22"/>
              </w:rPr>
              <w:t>Source:</w:t>
            </w:r>
          </w:p>
        </w:tc>
        <w:tc>
          <w:tcPr>
            <w:tcW w:w="8118" w:type="dxa"/>
            <w:gridSpan w:val="3"/>
          </w:tcPr>
          <w:p w:rsidR="00E61DAC" w:rsidRPr="000225F9" w:rsidRDefault="008056C5" w:rsidP="00DF2C52">
            <w:pPr>
              <w:spacing w:before="60" w:after="60"/>
              <w:rPr>
                <w:szCs w:val="22"/>
              </w:rPr>
            </w:pPr>
            <w:r w:rsidRPr="007F7742">
              <w:t>Huawei Technologies Co., Ltd.</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263398" w:rsidRPr="00AE341B" w:rsidRDefault="00296304" w:rsidP="009234A5">
      <w:pPr>
        <w:jc w:val="both"/>
        <w:rPr>
          <w:szCs w:val="22"/>
        </w:rPr>
      </w:pPr>
      <w:r>
        <w:rPr>
          <w:szCs w:val="22"/>
        </w:rPr>
        <w:t>This document presents the following proposals: 1) dropping of the forbidden_zero_bit from the NAL unit header; 2) changing of nal_ref_idc (2 bits) in the NAL unit header to nal_ref_flag (1 bit); 3) unification of the NAL unit header to be a fixed-length 2-byte header; and 4) a sub-bitstream extraction process utilizing the unified NAL unit header.</w:t>
      </w:r>
    </w:p>
    <w:p w:rsidR="00745F6B" w:rsidRPr="00AE341B" w:rsidRDefault="00136E85" w:rsidP="00E11923">
      <w:pPr>
        <w:pStyle w:val="Heading1"/>
      </w:pPr>
      <w:r>
        <w:t>Proposals</w:t>
      </w:r>
    </w:p>
    <w:p w:rsidR="00136E85" w:rsidRPr="00AE341B" w:rsidRDefault="00136E85" w:rsidP="00136E85">
      <w:pPr>
        <w:pStyle w:val="Heading2"/>
      </w:pPr>
      <w:r>
        <w:t>On forbidden_zero_bit</w:t>
      </w:r>
    </w:p>
    <w:p w:rsidR="00136E85" w:rsidRDefault="00F97AA8" w:rsidP="00383482">
      <w:r>
        <w:t xml:space="preserve">The first bit in the NAL unit header, forbidden_zero_bit, must be set to 0. Hence the bit does not carry any information. To the author’s knowledge, the possible reason for introduction of this bit in AVC was because of some restriction in IETF RFC 1889 (RTP: A Transport Protocol for Real-Time Applications, available at </w:t>
      </w:r>
      <w:hyperlink r:id="rId10" w:history="1">
        <w:r w:rsidRPr="008E1507">
          <w:rPr>
            <w:rStyle w:val="Hyperlink"/>
          </w:rPr>
          <w:t>http://www.ietf.org/rfc/rfc1889.txt</w:t>
        </w:r>
      </w:hyperlink>
      <w:r>
        <w:t xml:space="preserve">), which has been obsoleted by IETF RFC 3551 (available at </w:t>
      </w:r>
      <w:hyperlink r:id="rId11" w:history="1">
        <w:r w:rsidRPr="008E1507">
          <w:rPr>
            <w:rStyle w:val="Hyperlink"/>
          </w:rPr>
          <w:t>http://www.ietf.org/rfc/rfc3550.txt</w:t>
        </w:r>
      </w:hyperlink>
      <w:r>
        <w:t xml:space="preserve">). It was further commented that the new RTP specification in RFC 3550 does not have that restriction anymore. The restriction should be something like “the first bit in an RTP packet payload (under certain condition) must not be equal to 1.” Unfortunately, the author was not able to find that restriction in RFC 1889. In any case, it seems that now and in the future there is no need to mandate </w:t>
      </w:r>
      <w:r w:rsidR="00136E85">
        <w:t xml:space="preserve">the first bit of each and every NAL unit to be equal to 0. </w:t>
      </w:r>
    </w:p>
    <w:p w:rsidR="00F97AA8" w:rsidRPr="00D83243" w:rsidRDefault="00136E85" w:rsidP="00383482">
      <w:pPr>
        <w:rPr>
          <w:i/>
        </w:rPr>
      </w:pPr>
      <w:r w:rsidRPr="00D83243">
        <w:rPr>
          <w:i/>
        </w:rPr>
        <w:t>Therefore, it is proposed to drop forbidden_zero_bit such that it can be made use of when needed.</w:t>
      </w:r>
    </w:p>
    <w:p w:rsidR="00136E85" w:rsidRPr="00AE341B" w:rsidRDefault="00136E85" w:rsidP="00136E85">
      <w:pPr>
        <w:pStyle w:val="Heading2"/>
      </w:pPr>
      <w:r>
        <w:t>On nal_ref_idc</w:t>
      </w:r>
    </w:p>
    <w:p w:rsidR="00E24A5E" w:rsidRDefault="00D83243" w:rsidP="00D83243">
      <w:pPr>
        <w:jc w:val="both"/>
        <w:rPr>
          <w:szCs w:val="22"/>
        </w:rPr>
      </w:pPr>
      <w:r>
        <w:rPr>
          <w:szCs w:val="22"/>
        </w:rPr>
        <w:t xml:space="preserve">The NAL unit header contains a two-bit field nal_ref_idc. As in AVC, the HEVC WD makes no semantics difference among the three non-zero values of </w:t>
      </w:r>
      <w:r w:rsidRPr="00481165">
        <w:rPr>
          <w:szCs w:val="22"/>
        </w:rPr>
        <w:t>nal_ref_idc.</w:t>
      </w:r>
      <w:r>
        <w:rPr>
          <w:szCs w:val="22"/>
        </w:rPr>
        <w:t xml:space="preserve"> The only known use of the different non-zero values for nal_ref_idc is in AVC RTP payload format, </w:t>
      </w:r>
      <w:r w:rsidR="00EE771A">
        <w:rPr>
          <w:szCs w:val="22"/>
        </w:rPr>
        <w:t xml:space="preserve">initially </w:t>
      </w:r>
      <w:r>
        <w:rPr>
          <w:szCs w:val="22"/>
        </w:rPr>
        <w:t xml:space="preserve">specified in IETF RFC </w:t>
      </w:r>
      <w:r w:rsidR="00EE771A">
        <w:rPr>
          <w:szCs w:val="22"/>
        </w:rPr>
        <w:t>3984</w:t>
      </w:r>
      <w:r>
        <w:rPr>
          <w:szCs w:val="22"/>
        </w:rPr>
        <w:t xml:space="preserve"> (available at </w:t>
      </w:r>
      <w:hyperlink r:id="rId12" w:history="1">
        <w:r w:rsidR="00EE771A" w:rsidRPr="008E1507">
          <w:rPr>
            <w:rStyle w:val="Hyperlink"/>
            <w:szCs w:val="22"/>
          </w:rPr>
          <w:t>http://tools.ietf.org/rfc/rfc3984.txt</w:t>
        </w:r>
      </w:hyperlink>
      <w:r>
        <w:rPr>
          <w:szCs w:val="22"/>
        </w:rPr>
        <w:t>)</w:t>
      </w:r>
      <w:r w:rsidR="00EE771A">
        <w:rPr>
          <w:szCs w:val="22"/>
        </w:rPr>
        <w:t xml:space="preserve">, which was recently obsoleted by IETF RFC 6184  </w:t>
      </w:r>
      <w:r w:rsidR="00EE771A">
        <w:rPr>
          <w:szCs w:val="22"/>
        </w:rPr>
        <w:lastRenderedPageBreak/>
        <w:t xml:space="preserve">(available at </w:t>
      </w:r>
      <w:hyperlink r:id="rId13" w:history="1">
        <w:r w:rsidR="00EE771A" w:rsidRPr="008E1507">
          <w:rPr>
            <w:rStyle w:val="Hyperlink"/>
            <w:szCs w:val="22"/>
          </w:rPr>
          <w:t>http://tools.ietf.org/rfc/rfc6184.txt</w:t>
        </w:r>
      </w:hyperlink>
      <w:r w:rsidR="00EE771A">
        <w:rPr>
          <w:szCs w:val="22"/>
        </w:rPr>
        <w:t>)</w:t>
      </w:r>
      <w:r>
        <w:rPr>
          <w:szCs w:val="22"/>
        </w:rPr>
        <w:t xml:space="preserve">, wherein greater values of nal_ref_idc indicate higher transport priorities. Even this use was dropped in the SVC RTP payload format, specified in IETF RFC 6190 (available at </w:t>
      </w:r>
      <w:hyperlink r:id="rId14" w:history="1">
        <w:r w:rsidRPr="008E1507">
          <w:rPr>
            <w:rStyle w:val="Hyperlink"/>
            <w:szCs w:val="22"/>
          </w:rPr>
          <w:t>http://tools.ietf.org/rfc/rfc6190.txt</w:t>
        </w:r>
      </w:hyperlink>
      <w:r>
        <w:rPr>
          <w:szCs w:val="22"/>
        </w:rPr>
        <w:t xml:space="preserve">), due to that there are other NAL unit header fields like dependency_id, quality_id and temporal_id that are more relevant to transport priorities. </w:t>
      </w:r>
      <w:r w:rsidR="00E24A5E">
        <w:rPr>
          <w:szCs w:val="22"/>
        </w:rPr>
        <w:t xml:space="preserve">Though it was commented that there were implementations using different non-zero values of nal_ref_idc, no </w:t>
      </w:r>
      <w:r w:rsidR="00E948C3">
        <w:rPr>
          <w:szCs w:val="22"/>
        </w:rPr>
        <w:t xml:space="preserve">real-world </w:t>
      </w:r>
      <w:r w:rsidR="00E24A5E">
        <w:rPr>
          <w:szCs w:val="22"/>
        </w:rPr>
        <w:t>use of the different non-zero values in prioritized transport was identified.</w:t>
      </w:r>
    </w:p>
    <w:p w:rsidR="00D83243" w:rsidRDefault="00E24A5E" w:rsidP="00D83243">
      <w:pPr>
        <w:jc w:val="both"/>
        <w:rPr>
          <w:szCs w:val="22"/>
        </w:rPr>
      </w:pPr>
      <w:r>
        <w:rPr>
          <w:szCs w:val="22"/>
        </w:rPr>
        <w:t xml:space="preserve">In HEVC, temporal_id is present, and it naturally indicates different transport priorities. In this context, even a future transport/system specification (e.g., HEVC RTP payload format) tries to specify diffenent </w:t>
      </w:r>
      <w:r w:rsidR="00EE771A">
        <w:rPr>
          <w:szCs w:val="22"/>
        </w:rPr>
        <w:t xml:space="preserve">semantics for the different non-zero values, it is difficult to specify due to the presence of temporal_id, similar as </w:t>
      </w:r>
      <w:r w:rsidR="00E948C3">
        <w:rPr>
          <w:szCs w:val="22"/>
        </w:rPr>
        <w:t xml:space="preserve">in </w:t>
      </w:r>
      <w:r w:rsidR="00EE771A">
        <w:rPr>
          <w:szCs w:val="22"/>
        </w:rPr>
        <w:t>the SVC RTP format case.</w:t>
      </w:r>
      <w:r>
        <w:rPr>
          <w:szCs w:val="22"/>
        </w:rPr>
        <w:t xml:space="preserve"> </w:t>
      </w:r>
    </w:p>
    <w:p w:rsidR="00D83243" w:rsidRDefault="00D83243" w:rsidP="00D83243">
      <w:pPr>
        <w:jc w:val="both"/>
        <w:rPr>
          <w:i/>
          <w:szCs w:val="22"/>
        </w:rPr>
      </w:pPr>
      <w:r w:rsidRPr="00760BCE">
        <w:rPr>
          <w:i/>
          <w:szCs w:val="22"/>
        </w:rPr>
        <w:t>Therefore,</w:t>
      </w:r>
      <w:r w:rsidR="00E948C3">
        <w:rPr>
          <w:i/>
          <w:szCs w:val="22"/>
        </w:rPr>
        <w:t xml:space="preserve"> it is proposed </w:t>
      </w:r>
      <w:r w:rsidRPr="00760BCE">
        <w:rPr>
          <w:i/>
          <w:szCs w:val="22"/>
        </w:rPr>
        <w:t>to use one bit instead of two bits for this syntax element, and change the name from “nal_ref_idc” to “nal_ref_flag”</w:t>
      </w:r>
      <w:r w:rsidR="00A87B67">
        <w:rPr>
          <w:i/>
          <w:szCs w:val="22"/>
        </w:rPr>
        <w:t xml:space="preserve"> or simply “ref_flag”</w:t>
      </w:r>
      <w:r w:rsidRPr="00760BCE">
        <w:rPr>
          <w:i/>
          <w:szCs w:val="22"/>
        </w:rPr>
        <w:t>.</w:t>
      </w:r>
    </w:p>
    <w:p w:rsidR="00CD700E" w:rsidRPr="00AE341B" w:rsidRDefault="00CD700E" w:rsidP="00CD700E">
      <w:pPr>
        <w:pStyle w:val="Heading2"/>
      </w:pPr>
      <w:r>
        <w:t xml:space="preserve">On NAL unit header </w:t>
      </w:r>
      <w:r w:rsidR="003E1898">
        <w:t xml:space="preserve">unification </w:t>
      </w:r>
      <w:r w:rsidR="00296304">
        <w:t>and sub-bitstream extraction</w:t>
      </w:r>
    </w:p>
    <w:p w:rsidR="003E1898" w:rsidRDefault="00CD700E" w:rsidP="00D83243">
      <w:pPr>
        <w:jc w:val="both"/>
      </w:pPr>
      <w:r>
        <w:t xml:space="preserve">Document JCTVC-E345 </w:t>
      </w:r>
      <w:r w:rsidR="00F716C1">
        <w:t xml:space="preserve">proposed to </w:t>
      </w:r>
      <w:r w:rsidR="003E1898">
        <w:t xml:space="preserve">unity the NAL unit header for VCL and non-VCL NAL units by </w:t>
      </w:r>
      <w:r w:rsidR="00F716C1">
        <w:t>includ</w:t>
      </w:r>
      <w:r w:rsidR="003E1898">
        <w:t>ing</w:t>
      </w:r>
      <w:r w:rsidR="00F716C1">
        <w:t xml:space="preserve"> the optional second byte of the NAL unit header, </w:t>
      </w:r>
      <w:r w:rsidR="003E1898">
        <w:t xml:space="preserve">currently </w:t>
      </w:r>
      <w:r w:rsidR="00F716C1">
        <w:t xml:space="preserve">present only for VCL NAL units, also for non-VCL NAL units, such that all NAL units have the same 2-byte NAL unit header. </w:t>
      </w:r>
    </w:p>
    <w:p w:rsidR="00CD700E" w:rsidRDefault="003E1898" w:rsidP="00D83243">
      <w:pPr>
        <w:jc w:val="both"/>
      </w:pPr>
      <w:r>
        <w:t xml:space="preserve">Pros and cons </w:t>
      </w:r>
      <w:r w:rsidR="00F716C1">
        <w:t xml:space="preserve">of </w:t>
      </w:r>
      <w:r>
        <w:t xml:space="preserve">unifying NAL unit header are </w:t>
      </w:r>
      <w:r w:rsidR="00F716C1">
        <w:t xml:space="preserve">summarized below. </w:t>
      </w:r>
    </w:p>
    <w:p w:rsidR="00F716C1" w:rsidRDefault="003E1898" w:rsidP="00D83243">
      <w:pPr>
        <w:jc w:val="both"/>
      </w:pPr>
      <w:r>
        <w:t>P</w:t>
      </w:r>
      <w:r w:rsidR="00F716C1">
        <w:t>ros:</w:t>
      </w:r>
    </w:p>
    <w:p w:rsidR="00F716C1" w:rsidRDefault="00EA23E5" w:rsidP="00EA23E5">
      <w:pPr>
        <w:pStyle w:val="ListParagraph"/>
        <w:numPr>
          <w:ilvl w:val="0"/>
          <w:numId w:val="16"/>
        </w:numPr>
        <w:spacing w:before="0"/>
        <w:ind w:left="357" w:firstLineChars="0" w:firstLine="69"/>
        <w:jc w:val="both"/>
      </w:pPr>
      <w:r>
        <w:t xml:space="preserve">Fixed </w:t>
      </w:r>
      <w:r w:rsidR="00F716C1">
        <w:t xml:space="preserve">-length </w:t>
      </w:r>
      <w:r>
        <w:t xml:space="preserve">2-byte </w:t>
      </w:r>
      <w:r w:rsidR="00F716C1">
        <w:t>NAL unit header</w:t>
      </w:r>
      <w:r>
        <w:t>, instead of variable-length NAL unit header</w:t>
      </w:r>
    </w:p>
    <w:p w:rsidR="00F716C1" w:rsidRDefault="00F716C1" w:rsidP="00EA23E5">
      <w:pPr>
        <w:pStyle w:val="ListParagraph"/>
        <w:numPr>
          <w:ilvl w:val="0"/>
          <w:numId w:val="16"/>
        </w:numPr>
        <w:spacing w:before="0"/>
        <w:ind w:left="357" w:firstLineChars="0" w:firstLine="69"/>
        <w:jc w:val="both"/>
      </w:pPr>
      <w:r>
        <w:t xml:space="preserve">Simpler sub-bitstream extraction process </w:t>
      </w:r>
      <w:r w:rsidR="003E1898">
        <w:t>(see JCTVC-E345)</w:t>
      </w:r>
    </w:p>
    <w:p w:rsidR="00EA23E5" w:rsidRDefault="00EA23E5" w:rsidP="00EA23E5">
      <w:pPr>
        <w:pStyle w:val="ListParagraph"/>
        <w:numPr>
          <w:ilvl w:val="0"/>
          <w:numId w:val="16"/>
        </w:numPr>
        <w:spacing w:before="0"/>
        <w:ind w:left="357" w:firstLineChars="0" w:firstLine="69"/>
        <w:jc w:val="both"/>
      </w:pPr>
      <w:r>
        <w:t>Temporal subsets specific SEI messages can be supported</w:t>
      </w:r>
      <w:r w:rsidR="003E1898">
        <w:t xml:space="preserve"> (see JCTVC-D080)</w:t>
      </w:r>
    </w:p>
    <w:p w:rsidR="00F716C1" w:rsidRDefault="003E1898" w:rsidP="00F716C1">
      <w:pPr>
        <w:jc w:val="both"/>
      </w:pPr>
      <w:r>
        <w:t>Cons</w:t>
      </w:r>
      <w:r w:rsidR="00F716C1">
        <w:t>:</w:t>
      </w:r>
    </w:p>
    <w:p w:rsidR="00F716C1" w:rsidRDefault="00F716C1" w:rsidP="00EA23E5">
      <w:pPr>
        <w:pStyle w:val="ListParagraph"/>
        <w:numPr>
          <w:ilvl w:val="0"/>
          <w:numId w:val="16"/>
        </w:numPr>
        <w:spacing w:before="0"/>
        <w:ind w:left="357" w:firstLineChars="0" w:firstLine="69"/>
        <w:jc w:val="both"/>
      </w:pPr>
      <w:r>
        <w:t>One more byte overhead for non-VCL NAL units</w:t>
      </w:r>
    </w:p>
    <w:p w:rsidR="003E1898" w:rsidRDefault="00EA23E5" w:rsidP="00D83243">
      <w:pPr>
        <w:jc w:val="both"/>
      </w:pPr>
      <w:r>
        <w:t>Based on the above</w:t>
      </w:r>
      <w:r w:rsidR="003E1898">
        <w:t xml:space="preserve">, and usually the amount of non-VCL NAL units is relatively low compared to VCL NAL units, </w:t>
      </w:r>
      <w:r>
        <w:t xml:space="preserve">it is obvious that </w:t>
      </w:r>
      <w:r w:rsidR="003E1898">
        <w:t xml:space="preserve">it is beneficial to unity the NAL unit header. </w:t>
      </w:r>
    </w:p>
    <w:p w:rsidR="00CD700E" w:rsidRPr="003E1898" w:rsidRDefault="003E1898" w:rsidP="00D83243">
      <w:pPr>
        <w:jc w:val="both"/>
        <w:rPr>
          <w:i/>
        </w:rPr>
      </w:pPr>
      <w:r w:rsidRPr="003E1898">
        <w:rPr>
          <w:i/>
        </w:rPr>
        <w:t xml:space="preserve">It is therefore proposed </w:t>
      </w:r>
      <w:r>
        <w:rPr>
          <w:i/>
        </w:rPr>
        <w:t>to unify the NAL unit header for VCL and non-VCL NAL units.</w:t>
      </w:r>
      <w:r w:rsidR="009045C7">
        <w:rPr>
          <w:i/>
        </w:rPr>
        <w:t xml:space="preserve"> A sub-bitstream extraction process utilizing the unified NAL unit header is also proposed. </w:t>
      </w:r>
    </w:p>
    <w:p w:rsidR="0037016D" w:rsidRPr="00AE341B" w:rsidRDefault="00136E85" w:rsidP="0037016D">
      <w:pPr>
        <w:pStyle w:val="Heading1"/>
      </w:pPr>
      <w:r>
        <w:t xml:space="preserve">Text </w:t>
      </w:r>
      <w:r w:rsidR="0037016D">
        <w:t>changes</w:t>
      </w:r>
    </w:p>
    <w:p w:rsidR="001F2594" w:rsidRDefault="0037016D" w:rsidP="009234A5">
      <w:pPr>
        <w:jc w:val="both"/>
        <w:rPr>
          <w:szCs w:val="22"/>
        </w:rPr>
      </w:pPr>
      <w:r>
        <w:rPr>
          <w:szCs w:val="22"/>
        </w:rPr>
        <w:t>The changes, in relative to HEVC WD3d8, provided below are proposed.</w:t>
      </w:r>
    </w:p>
    <w:p w:rsidR="00D95D9B" w:rsidRPr="00D95D9B" w:rsidRDefault="00D95D9B" w:rsidP="00D95D9B">
      <w:pPr>
        <w:pStyle w:val="Heading1"/>
        <w:keepLines/>
        <w:numPr>
          <w:ilvl w:val="0"/>
          <w:numId w:val="0"/>
        </w:numPr>
        <w:tabs>
          <w:tab w:val="clear" w:pos="360"/>
          <w:tab w:val="clear" w:pos="1080"/>
          <w:tab w:val="clear" w:pos="1440"/>
          <w:tab w:val="left" w:pos="794"/>
          <w:tab w:val="left" w:pos="1191"/>
          <w:tab w:val="left" w:pos="1588"/>
          <w:tab w:val="left" w:pos="1985"/>
        </w:tabs>
        <w:spacing w:before="480" w:after="0"/>
        <w:ind w:left="360" w:hanging="360"/>
        <w:rPr>
          <w:sz w:val="20"/>
          <w:szCs w:val="20"/>
        </w:rPr>
      </w:pPr>
      <w:bookmarkStart w:id="0" w:name="_Toc20134241"/>
      <w:bookmarkStart w:id="1" w:name="_Toc77680371"/>
      <w:bookmarkStart w:id="2" w:name="_Toc118289041"/>
      <w:bookmarkStart w:id="3" w:name="_Ref168818658"/>
      <w:bookmarkStart w:id="4" w:name="_Ref220340857"/>
      <w:bookmarkStart w:id="5" w:name="_Toc226456518"/>
      <w:bookmarkStart w:id="6" w:name="_Toc248045221"/>
      <w:bookmarkStart w:id="7" w:name="_Toc287363751"/>
      <w:bookmarkStart w:id="8" w:name="_Toc293649152"/>
      <w:r>
        <w:rPr>
          <w:sz w:val="20"/>
          <w:szCs w:val="20"/>
        </w:rPr>
        <w:lastRenderedPageBreak/>
        <w:t xml:space="preserve">7.3.1  </w:t>
      </w:r>
      <w:r w:rsidRPr="00D95D9B">
        <w:rPr>
          <w:sz w:val="20"/>
          <w:szCs w:val="20"/>
        </w:rPr>
        <w:t>NAL unit syntax</w:t>
      </w:r>
      <w:bookmarkEnd w:id="0"/>
      <w:bookmarkEnd w:id="1"/>
      <w:bookmarkEnd w:id="2"/>
      <w:bookmarkEnd w:id="3"/>
      <w:bookmarkEnd w:id="4"/>
      <w:bookmarkEnd w:id="5"/>
      <w:bookmarkEnd w:id="6"/>
      <w:bookmarkEnd w:id="7"/>
      <w:bookmarkEnd w:id="8"/>
    </w:p>
    <w:p w:rsidR="00D95D9B" w:rsidRPr="00381CC2" w:rsidRDefault="00D95D9B" w:rsidP="00D95D9B">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00"/>
        <w:gridCol w:w="1157"/>
      </w:tblGrid>
      <w:tr w:rsidR="00D95D9B" w:rsidRPr="006745D2" w:rsidTr="00754100">
        <w:trPr>
          <w:cantSplit/>
          <w:jc w:val="center"/>
        </w:trPr>
        <w:tc>
          <w:tcPr>
            <w:tcW w:w="6700" w:type="dxa"/>
          </w:tcPr>
          <w:p w:rsidR="00D95D9B" w:rsidRPr="00F50663" w:rsidRDefault="00D95D9B" w:rsidP="00754100">
            <w:pPr>
              <w:pStyle w:val="tablesyntax"/>
              <w:rPr>
                <w:rFonts w:ascii="Times New Roman" w:hAnsi="Times New Roman"/>
              </w:rPr>
            </w:pPr>
            <w:r w:rsidRPr="00F50663">
              <w:rPr>
                <w:rFonts w:ascii="Times New Roman" w:hAnsi="Times New Roman"/>
              </w:rPr>
              <w:t>nal_unit( NumBytesInNALunit ) {</w:t>
            </w:r>
          </w:p>
        </w:tc>
        <w:tc>
          <w:tcPr>
            <w:tcW w:w="1157" w:type="dxa"/>
          </w:tcPr>
          <w:p w:rsidR="00D95D9B" w:rsidRPr="004843E4" w:rsidRDefault="00D95D9B" w:rsidP="00754100">
            <w:pPr>
              <w:pStyle w:val="tableheading"/>
              <w:overflowPunct/>
              <w:autoSpaceDE/>
              <w:autoSpaceDN/>
              <w:adjustRightInd/>
              <w:jc w:val="left"/>
              <w:textAlignment w:val="auto"/>
            </w:pPr>
            <w:r w:rsidRPr="004843E4">
              <w:t>Descriptor</w:t>
            </w:r>
          </w:p>
        </w:tc>
      </w:tr>
      <w:tr w:rsidR="00D95D9B" w:rsidRPr="006745D2" w:rsidDel="00ED1191" w:rsidTr="00754100">
        <w:trPr>
          <w:cantSplit/>
          <w:jc w:val="center"/>
          <w:del w:id="9" w:author="Ye-Kui Wang" w:date="2011-07-01T18:20:00Z"/>
        </w:trPr>
        <w:tc>
          <w:tcPr>
            <w:tcW w:w="6700" w:type="dxa"/>
          </w:tcPr>
          <w:p w:rsidR="00D95D9B" w:rsidRPr="006745D2" w:rsidDel="00ED1191" w:rsidRDefault="00D95D9B" w:rsidP="00754100">
            <w:pPr>
              <w:pStyle w:val="tablesyntax"/>
              <w:rPr>
                <w:del w:id="10" w:author="Ye-Kui Wang" w:date="2011-07-01T18:20:00Z"/>
                <w:rFonts w:ascii="Times New Roman" w:hAnsi="Times New Roman"/>
              </w:rPr>
            </w:pPr>
            <w:del w:id="11" w:author="Ye-Kui Wang" w:date="2011-07-01T18:20:00Z">
              <w:r w:rsidRPr="006745D2" w:rsidDel="00ED1191">
                <w:rPr>
                  <w:rFonts w:ascii="Times New Roman" w:hAnsi="Times New Roman"/>
                  <w:b/>
                  <w:bCs/>
                </w:rPr>
                <w:tab/>
                <w:delText>forbidden_zero_bit</w:delText>
              </w:r>
            </w:del>
          </w:p>
        </w:tc>
        <w:tc>
          <w:tcPr>
            <w:tcW w:w="1157" w:type="dxa"/>
          </w:tcPr>
          <w:p w:rsidR="00D95D9B" w:rsidRPr="006745D2" w:rsidDel="00ED1191" w:rsidRDefault="00D95D9B" w:rsidP="00754100">
            <w:pPr>
              <w:pStyle w:val="tablecell"/>
              <w:rPr>
                <w:del w:id="12" w:author="Ye-Kui Wang" w:date="2011-07-01T18:20:00Z"/>
              </w:rPr>
            </w:pPr>
            <w:del w:id="13" w:author="Ye-Kui Wang" w:date="2011-07-01T18:20:00Z">
              <w:r w:rsidRPr="006745D2" w:rsidDel="00ED1191">
                <w:delText>f(1)</w:delText>
              </w:r>
            </w:del>
          </w:p>
        </w:tc>
      </w:tr>
      <w:tr w:rsidR="00D95D9B" w:rsidRPr="006745D2" w:rsidDel="00ED1191" w:rsidTr="00754100">
        <w:trPr>
          <w:cantSplit/>
          <w:jc w:val="center"/>
          <w:del w:id="14" w:author="Ye-Kui Wang" w:date="2011-07-01T18:20:00Z"/>
        </w:trPr>
        <w:tc>
          <w:tcPr>
            <w:tcW w:w="6700" w:type="dxa"/>
          </w:tcPr>
          <w:p w:rsidR="00D95D9B" w:rsidRPr="006745D2" w:rsidDel="00ED1191" w:rsidRDefault="00D95D9B" w:rsidP="00754100">
            <w:pPr>
              <w:pStyle w:val="tablesyntax"/>
              <w:rPr>
                <w:del w:id="15" w:author="Ye-Kui Wang" w:date="2011-07-01T18:20:00Z"/>
                <w:rFonts w:ascii="Times New Roman" w:hAnsi="Times New Roman"/>
              </w:rPr>
            </w:pPr>
            <w:del w:id="16" w:author="Ye-Kui Wang" w:date="2011-07-01T18:20:00Z">
              <w:r w:rsidRPr="006745D2" w:rsidDel="00ED1191">
                <w:rPr>
                  <w:rFonts w:ascii="Times New Roman" w:hAnsi="Times New Roman"/>
                  <w:b/>
                  <w:bCs/>
                </w:rPr>
                <w:tab/>
                <w:delText>nal_ref_idc</w:delText>
              </w:r>
            </w:del>
          </w:p>
        </w:tc>
        <w:tc>
          <w:tcPr>
            <w:tcW w:w="1157" w:type="dxa"/>
          </w:tcPr>
          <w:p w:rsidR="00D95D9B" w:rsidRPr="006745D2" w:rsidDel="00ED1191" w:rsidRDefault="00D95D9B" w:rsidP="00754100">
            <w:pPr>
              <w:pStyle w:val="tablecell"/>
              <w:rPr>
                <w:del w:id="17" w:author="Ye-Kui Wang" w:date="2011-07-01T18:20:00Z"/>
              </w:rPr>
            </w:pPr>
            <w:del w:id="18" w:author="Ye-Kui Wang" w:date="2011-07-01T18:20:00Z">
              <w:r w:rsidRPr="006745D2" w:rsidDel="00ED1191">
                <w:delText>u(2)</w:delText>
              </w:r>
            </w:del>
          </w:p>
        </w:tc>
      </w:tr>
      <w:tr w:rsidR="00D95D9B" w:rsidRPr="006745D2" w:rsidTr="00754100">
        <w:trPr>
          <w:cantSplit/>
          <w:jc w:val="center"/>
        </w:trPr>
        <w:tc>
          <w:tcPr>
            <w:tcW w:w="6700" w:type="dxa"/>
          </w:tcPr>
          <w:p w:rsidR="00D95D9B" w:rsidRPr="006745D2" w:rsidRDefault="00D95D9B" w:rsidP="00754100">
            <w:pPr>
              <w:pStyle w:val="tablesyntax"/>
              <w:rPr>
                <w:rFonts w:ascii="Times New Roman" w:hAnsi="Times New Roman"/>
              </w:rPr>
            </w:pPr>
            <w:r w:rsidRPr="006745D2">
              <w:rPr>
                <w:rFonts w:ascii="Times New Roman" w:hAnsi="Times New Roman"/>
                <w:b/>
                <w:bCs/>
              </w:rPr>
              <w:tab/>
              <w:t>nal_unit_type</w:t>
            </w:r>
          </w:p>
        </w:tc>
        <w:tc>
          <w:tcPr>
            <w:tcW w:w="1157" w:type="dxa"/>
          </w:tcPr>
          <w:p w:rsidR="00D95D9B" w:rsidRPr="006745D2" w:rsidRDefault="00D95D9B" w:rsidP="00754100">
            <w:pPr>
              <w:pStyle w:val="tablecell"/>
            </w:pPr>
            <w:r w:rsidRPr="006745D2">
              <w:t>u(5)</w:t>
            </w:r>
          </w:p>
        </w:tc>
      </w:tr>
      <w:tr w:rsidR="00ED1191" w:rsidRPr="006745D2" w:rsidTr="00754100">
        <w:trPr>
          <w:cantSplit/>
          <w:jc w:val="center"/>
          <w:ins w:id="19" w:author="Ye-Kui Wang" w:date="2011-07-01T18:20:00Z"/>
        </w:trPr>
        <w:tc>
          <w:tcPr>
            <w:tcW w:w="6700" w:type="dxa"/>
          </w:tcPr>
          <w:p w:rsidR="00ED1191" w:rsidRPr="006745D2" w:rsidRDefault="00ED1191" w:rsidP="00ED1191">
            <w:pPr>
              <w:pStyle w:val="tablesyntax"/>
              <w:rPr>
                <w:ins w:id="20" w:author="Ye-Kui Wang" w:date="2011-07-01T18:20:00Z"/>
                <w:rFonts w:ascii="Times New Roman" w:hAnsi="Times New Roman"/>
              </w:rPr>
            </w:pPr>
            <w:ins w:id="21" w:author="Ye-Kui Wang" w:date="2011-07-01T18:20:00Z">
              <w:r w:rsidRPr="006745D2">
                <w:rPr>
                  <w:rFonts w:ascii="Times New Roman" w:hAnsi="Times New Roman"/>
                  <w:b/>
                  <w:bCs/>
                </w:rPr>
                <w:tab/>
              </w:r>
            </w:ins>
            <w:ins w:id="22" w:author="Ye-Kui Wang" w:date="2011-07-01T18:21:00Z">
              <w:r>
                <w:rPr>
                  <w:rFonts w:ascii="Times New Roman" w:hAnsi="Times New Roman"/>
                  <w:b/>
                  <w:bCs/>
                </w:rPr>
                <w:t>nal_ref_flag</w:t>
              </w:r>
            </w:ins>
          </w:p>
        </w:tc>
        <w:tc>
          <w:tcPr>
            <w:tcW w:w="1157" w:type="dxa"/>
          </w:tcPr>
          <w:p w:rsidR="00ED1191" w:rsidRPr="006745D2" w:rsidRDefault="00ED1191" w:rsidP="00754100">
            <w:pPr>
              <w:pStyle w:val="tablecell"/>
              <w:rPr>
                <w:ins w:id="23" w:author="Ye-Kui Wang" w:date="2011-07-01T18:20:00Z"/>
              </w:rPr>
            </w:pPr>
            <w:ins w:id="24" w:author="Ye-Kui Wang" w:date="2011-07-01T18:20:00Z">
              <w:r>
                <w:t>u(</w:t>
              </w:r>
            </w:ins>
            <w:ins w:id="25" w:author="Ye-Kui Wang" w:date="2011-07-01T18:21:00Z">
              <w:r>
                <w:t>1</w:t>
              </w:r>
            </w:ins>
            <w:ins w:id="26" w:author="Ye-Kui Wang" w:date="2011-07-01T18:20:00Z">
              <w:r w:rsidRPr="006745D2">
                <w:t>)</w:t>
              </w:r>
            </w:ins>
          </w:p>
        </w:tc>
      </w:tr>
      <w:tr w:rsidR="00D95D9B" w:rsidRPr="006745D2" w:rsidDel="00ED1191" w:rsidTr="00754100">
        <w:trPr>
          <w:cantSplit/>
          <w:jc w:val="center"/>
          <w:del w:id="27" w:author="Ye-Kui Wang" w:date="2011-07-01T18:22:00Z"/>
        </w:trPr>
        <w:tc>
          <w:tcPr>
            <w:tcW w:w="6700" w:type="dxa"/>
          </w:tcPr>
          <w:p w:rsidR="00D95D9B" w:rsidRPr="006745D2" w:rsidDel="00ED1191" w:rsidRDefault="00D95D9B" w:rsidP="00754100">
            <w:pPr>
              <w:pStyle w:val="tablesyntax"/>
              <w:rPr>
                <w:del w:id="28" w:author="Ye-Kui Wang" w:date="2011-07-01T18:22:00Z"/>
                <w:rFonts w:ascii="Times New Roman" w:hAnsi="Times New Roman"/>
              </w:rPr>
            </w:pPr>
            <w:del w:id="29" w:author="Ye-Kui Wang" w:date="2011-07-01T18:22:00Z">
              <w:r w:rsidRPr="006745D2" w:rsidDel="00ED1191">
                <w:rPr>
                  <w:rFonts w:ascii="Times New Roman" w:hAnsi="Times New Roman"/>
                </w:rPr>
                <w:tab/>
                <w:delText>NumBytesInRBSP = 0</w:delText>
              </w:r>
            </w:del>
          </w:p>
        </w:tc>
        <w:tc>
          <w:tcPr>
            <w:tcW w:w="1157" w:type="dxa"/>
          </w:tcPr>
          <w:p w:rsidR="00D95D9B" w:rsidRPr="006745D2" w:rsidDel="00ED1191" w:rsidRDefault="00D95D9B" w:rsidP="00754100">
            <w:pPr>
              <w:pStyle w:val="tableheading"/>
              <w:overflowPunct/>
              <w:autoSpaceDE/>
              <w:autoSpaceDN/>
              <w:adjustRightInd/>
              <w:jc w:val="left"/>
              <w:textAlignment w:val="auto"/>
              <w:rPr>
                <w:del w:id="30" w:author="Ye-Kui Wang" w:date="2011-07-01T18:22:00Z"/>
                <w:b w:val="0"/>
                <w:bCs w:val="0"/>
              </w:rPr>
            </w:pPr>
          </w:p>
        </w:tc>
      </w:tr>
      <w:tr w:rsidR="00D95D9B" w:rsidRPr="006745D2" w:rsidDel="00ED1191" w:rsidTr="00754100">
        <w:trPr>
          <w:cantSplit/>
          <w:jc w:val="center"/>
          <w:del w:id="31" w:author="Ye-Kui Wang" w:date="2011-07-01T18:22:00Z"/>
        </w:trPr>
        <w:tc>
          <w:tcPr>
            <w:tcW w:w="6700" w:type="dxa"/>
          </w:tcPr>
          <w:p w:rsidR="00D95D9B" w:rsidRPr="006745D2" w:rsidDel="00ED1191" w:rsidRDefault="00D95D9B" w:rsidP="00754100">
            <w:pPr>
              <w:pStyle w:val="tablesyntax"/>
              <w:rPr>
                <w:del w:id="32" w:author="Ye-Kui Wang" w:date="2011-07-01T18:22:00Z"/>
                <w:rFonts w:ascii="Times New Roman" w:hAnsi="Times New Roman"/>
              </w:rPr>
            </w:pPr>
            <w:del w:id="33" w:author="Ye-Kui Wang" w:date="2011-07-01T18:22:00Z">
              <w:r w:rsidRPr="006745D2" w:rsidDel="00ED1191">
                <w:rPr>
                  <w:rFonts w:ascii="Times New Roman" w:hAnsi="Times New Roman"/>
                  <w:b/>
                  <w:bCs/>
                </w:rPr>
                <w:tab/>
              </w:r>
              <w:r w:rsidRPr="006745D2" w:rsidDel="00ED1191">
                <w:rPr>
                  <w:rFonts w:ascii="Times New Roman" w:hAnsi="Times New Roman"/>
                </w:rPr>
                <w:delText>nalUnitHeaderBytes = 1</w:delText>
              </w:r>
            </w:del>
          </w:p>
        </w:tc>
        <w:tc>
          <w:tcPr>
            <w:tcW w:w="1157" w:type="dxa"/>
          </w:tcPr>
          <w:p w:rsidR="00D95D9B" w:rsidRPr="006745D2" w:rsidDel="00ED1191" w:rsidRDefault="00D95D9B" w:rsidP="00754100">
            <w:pPr>
              <w:pStyle w:val="tableheading"/>
              <w:overflowPunct/>
              <w:autoSpaceDE/>
              <w:autoSpaceDN/>
              <w:adjustRightInd/>
              <w:jc w:val="left"/>
              <w:textAlignment w:val="auto"/>
              <w:rPr>
                <w:del w:id="34" w:author="Ye-Kui Wang" w:date="2011-07-01T18:22:00Z"/>
                <w:b w:val="0"/>
                <w:bCs w:val="0"/>
              </w:rPr>
            </w:pPr>
          </w:p>
        </w:tc>
      </w:tr>
      <w:tr w:rsidR="00D95D9B" w:rsidRPr="006745D2" w:rsidDel="00ED1191" w:rsidTr="00754100">
        <w:trPr>
          <w:cantSplit/>
          <w:jc w:val="center"/>
          <w:del w:id="35" w:author="Ye-Kui Wang" w:date="2011-07-01T18:22:00Z"/>
        </w:trPr>
        <w:tc>
          <w:tcPr>
            <w:tcW w:w="6700" w:type="dxa"/>
          </w:tcPr>
          <w:p w:rsidR="00D95D9B" w:rsidRPr="006745D2" w:rsidDel="00ED1191" w:rsidRDefault="00D95D9B" w:rsidP="00754100">
            <w:pPr>
              <w:pStyle w:val="tablesyntax"/>
              <w:rPr>
                <w:del w:id="36" w:author="Ye-Kui Wang" w:date="2011-07-01T18:22:00Z"/>
                <w:rFonts w:ascii="Times New Roman" w:hAnsi="Times New Roman"/>
                <w:b/>
                <w:bCs/>
              </w:rPr>
            </w:pPr>
            <w:del w:id="37" w:author="Ye-Kui Wang" w:date="2011-07-01T18:22:00Z">
              <w:r w:rsidRPr="006745D2" w:rsidDel="00ED1191">
                <w:rPr>
                  <w:rFonts w:ascii="Times New Roman" w:hAnsi="Times New Roman"/>
                </w:rPr>
                <w:tab/>
                <w:delText xml:space="preserve">if( nal_unit_type  = =  1  </w:delText>
              </w:r>
              <w:r w:rsidRPr="00FB14AF" w:rsidDel="00ED1191">
                <w:rPr>
                  <w:rFonts w:ascii="Times New Roman" w:hAnsi="Times New Roman"/>
                </w:rPr>
                <w:delText xml:space="preserve">| |  nal_unit_type  = =  </w:delText>
              </w:r>
              <w:r w:rsidDel="00ED1191">
                <w:rPr>
                  <w:rFonts w:ascii="Times New Roman" w:hAnsi="Times New Roman"/>
                </w:rPr>
                <w:delText>4</w:delText>
              </w:r>
              <w:r w:rsidRPr="00FB14AF" w:rsidDel="00ED1191">
                <w:rPr>
                  <w:rFonts w:ascii="Times New Roman" w:hAnsi="Times New Roman"/>
                </w:rPr>
                <w:delText xml:space="preserve"> </w:delText>
              </w:r>
              <w:r w:rsidDel="00ED1191">
                <w:rPr>
                  <w:rFonts w:ascii="Times New Roman" w:hAnsi="Times New Roman"/>
                </w:rPr>
                <w:delText xml:space="preserve"> </w:delText>
              </w:r>
              <w:r w:rsidRPr="006745D2" w:rsidDel="00ED1191">
                <w:rPr>
                  <w:rFonts w:ascii="Times New Roman" w:hAnsi="Times New Roman"/>
                </w:rPr>
                <w:delText>| |  nal_unit_type  = =  5 ) {</w:delText>
              </w:r>
            </w:del>
          </w:p>
        </w:tc>
        <w:tc>
          <w:tcPr>
            <w:tcW w:w="1157" w:type="dxa"/>
          </w:tcPr>
          <w:p w:rsidR="00D95D9B" w:rsidRPr="006745D2" w:rsidDel="00ED1191" w:rsidRDefault="00D95D9B" w:rsidP="00754100">
            <w:pPr>
              <w:pStyle w:val="tableheading"/>
              <w:overflowPunct/>
              <w:autoSpaceDE/>
              <w:autoSpaceDN/>
              <w:adjustRightInd/>
              <w:jc w:val="left"/>
              <w:textAlignment w:val="auto"/>
              <w:rPr>
                <w:del w:id="38" w:author="Ye-Kui Wang" w:date="2011-07-01T18:22:00Z"/>
                <w:b w:val="0"/>
                <w:bCs w:val="0"/>
              </w:rPr>
            </w:pPr>
          </w:p>
        </w:tc>
      </w:tr>
      <w:tr w:rsidR="00D95D9B" w:rsidRPr="006745D2" w:rsidTr="00754100">
        <w:trPr>
          <w:cantSplit/>
          <w:jc w:val="center"/>
        </w:trPr>
        <w:tc>
          <w:tcPr>
            <w:tcW w:w="6700" w:type="dxa"/>
          </w:tcPr>
          <w:p w:rsidR="00D95D9B" w:rsidRPr="006745D2" w:rsidRDefault="00D95D9B" w:rsidP="00ED1191">
            <w:pPr>
              <w:pStyle w:val="tablesyntax"/>
              <w:rPr>
                <w:rFonts w:ascii="Times New Roman" w:hAnsi="Times New Roman"/>
                <w:b/>
                <w:bCs/>
              </w:rPr>
            </w:pPr>
            <w:r w:rsidRPr="006745D2">
              <w:rPr>
                <w:rFonts w:ascii="Times New Roman" w:hAnsi="Times New Roman"/>
              </w:rPr>
              <w:tab/>
            </w:r>
            <w:del w:id="39" w:author="Ye-Kui Wang" w:date="2011-07-01T18:22:00Z">
              <w:r w:rsidRPr="006745D2" w:rsidDel="00ED1191">
                <w:rPr>
                  <w:rFonts w:ascii="Times New Roman" w:hAnsi="Times New Roman"/>
                </w:rPr>
                <w:tab/>
              </w:r>
            </w:del>
            <w:r w:rsidRPr="006745D2">
              <w:rPr>
                <w:rFonts w:ascii="Times New Roman" w:hAnsi="Times New Roman"/>
                <w:b/>
                <w:bCs/>
              </w:rPr>
              <w:t>temporal_id</w:t>
            </w:r>
          </w:p>
        </w:tc>
        <w:tc>
          <w:tcPr>
            <w:tcW w:w="1157" w:type="dxa"/>
          </w:tcPr>
          <w:p w:rsidR="00D95D9B" w:rsidRPr="006745D2" w:rsidRDefault="00D95D9B" w:rsidP="00754100">
            <w:pPr>
              <w:pStyle w:val="tableheading"/>
              <w:overflowPunct/>
              <w:autoSpaceDE/>
              <w:autoSpaceDN/>
              <w:adjustRightInd/>
              <w:jc w:val="left"/>
              <w:textAlignment w:val="auto"/>
              <w:rPr>
                <w:b w:val="0"/>
                <w:bCs w:val="0"/>
              </w:rPr>
            </w:pPr>
            <w:r w:rsidRPr="006745D2">
              <w:rPr>
                <w:b w:val="0"/>
              </w:rPr>
              <w:t>u(3)</w:t>
            </w:r>
          </w:p>
        </w:tc>
      </w:tr>
      <w:tr w:rsidR="00D95D9B" w:rsidRPr="006745D2" w:rsidTr="00754100">
        <w:trPr>
          <w:cantSplit/>
          <w:jc w:val="center"/>
        </w:trPr>
        <w:tc>
          <w:tcPr>
            <w:tcW w:w="6700" w:type="dxa"/>
          </w:tcPr>
          <w:p w:rsidR="00D95D9B" w:rsidRPr="006745D2" w:rsidRDefault="00D95D9B" w:rsidP="00ED1191">
            <w:pPr>
              <w:pStyle w:val="tablesyntax"/>
              <w:rPr>
                <w:rFonts w:ascii="Times New Roman" w:hAnsi="Times New Roman"/>
                <w:b/>
                <w:bCs/>
              </w:rPr>
            </w:pPr>
            <w:r w:rsidRPr="006745D2">
              <w:rPr>
                <w:rFonts w:ascii="Times New Roman" w:hAnsi="Times New Roman"/>
              </w:rPr>
              <w:tab/>
            </w:r>
            <w:del w:id="40" w:author="Ye-Kui Wang" w:date="2011-07-01T18:23:00Z">
              <w:r w:rsidRPr="006745D2" w:rsidDel="00ED1191">
                <w:rPr>
                  <w:rFonts w:ascii="Times New Roman" w:hAnsi="Times New Roman"/>
                </w:rPr>
                <w:tab/>
              </w:r>
            </w:del>
            <w:r w:rsidRPr="006745D2">
              <w:rPr>
                <w:rFonts w:ascii="Times New Roman" w:hAnsi="Times New Roman"/>
                <w:b/>
                <w:bCs/>
              </w:rPr>
              <w:t>output_flag</w:t>
            </w:r>
          </w:p>
        </w:tc>
        <w:tc>
          <w:tcPr>
            <w:tcW w:w="1157" w:type="dxa"/>
          </w:tcPr>
          <w:p w:rsidR="00D95D9B" w:rsidRPr="006745D2" w:rsidRDefault="00D95D9B" w:rsidP="00754100">
            <w:pPr>
              <w:pStyle w:val="tableheading"/>
              <w:overflowPunct/>
              <w:autoSpaceDE/>
              <w:autoSpaceDN/>
              <w:adjustRightInd/>
              <w:jc w:val="left"/>
              <w:textAlignment w:val="auto"/>
              <w:rPr>
                <w:b w:val="0"/>
                <w:bCs w:val="0"/>
              </w:rPr>
            </w:pPr>
            <w:r w:rsidRPr="006745D2">
              <w:rPr>
                <w:b w:val="0"/>
              </w:rPr>
              <w:t>u(1)</w:t>
            </w:r>
          </w:p>
        </w:tc>
      </w:tr>
      <w:tr w:rsidR="00D95D9B" w:rsidRPr="006745D2" w:rsidTr="00754100">
        <w:trPr>
          <w:cantSplit/>
          <w:jc w:val="center"/>
        </w:trPr>
        <w:tc>
          <w:tcPr>
            <w:tcW w:w="6700" w:type="dxa"/>
          </w:tcPr>
          <w:p w:rsidR="00D95D9B" w:rsidRPr="006745D2" w:rsidRDefault="00D95D9B" w:rsidP="00ED1191">
            <w:pPr>
              <w:pStyle w:val="tablesyntax"/>
              <w:rPr>
                <w:rFonts w:ascii="Times New Roman" w:hAnsi="Times New Roman"/>
                <w:b/>
                <w:bCs/>
              </w:rPr>
            </w:pPr>
            <w:r w:rsidRPr="006745D2">
              <w:rPr>
                <w:rFonts w:ascii="Times New Roman" w:hAnsi="Times New Roman"/>
              </w:rPr>
              <w:tab/>
            </w:r>
            <w:del w:id="41" w:author="Ye-Kui Wang" w:date="2011-07-01T18:23:00Z">
              <w:r w:rsidRPr="006745D2" w:rsidDel="00ED1191">
                <w:rPr>
                  <w:rFonts w:ascii="Times New Roman" w:hAnsi="Times New Roman"/>
                </w:rPr>
                <w:tab/>
              </w:r>
            </w:del>
            <w:r w:rsidRPr="006745D2">
              <w:rPr>
                <w:rFonts w:ascii="Times New Roman" w:hAnsi="Times New Roman"/>
                <w:b/>
                <w:bCs/>
              </w:rPr>
              <w:t>reserved_</w:t>
            </w:r>
            <w:r>
              <w:rPr>
                <w:rFonts w:ascii="Times New Roman" w:hAnsi="Times New Roman"/>
                <w:b/>
                <w:bCs/>
              </w:rPr>
              <w:t>one</w:t>
            </w:r>
            <w:r w:rsidRPr="006745D2">
              <w:rPr>
                <w:rFonts w:ascii="Times New Roman" w:hAnsi="Times New Roman"/>
                <w:b/>
                <w:bCs/>
              </w:rPr>
              <w:t>_</w:t>
            </w:r>
            <w:ins w:id="42" w:author="Ye-Kui Wang" w:date="2011-07-01T18:24:00Z">
              <w:r w:rsidR="00ED1191">
                <w:rPr>
                  <w:rFonts w:ascii="Times New Roman" w:hAnsi="Times New Roman"/>
                  <w:b/>
                  <w:bCs/>
                </w:rPr>
                <w:t>6</w:t>
              </w:r>
            </w:ins>
            <w:del w:id="43" w:author="Ye-Kui Wang" w:date="2011-07-01T18:24:00Z">
              <w:r w:rsidRPr="006745D2" w:rsidDel="00ED1191">
                <w:rPr>
                  <w:rFonts w:ascii="Times New Roman" w:hAnsi="Times New Roman"/>
                  <w:b/>
                  <w:bCs/>
                </w:rPr>
                <w:delText>4</w:delText>
              </w:r>
            </w:del>
            <w:r w:rsidRPr="006745D2">
              <w:rPr>
                <w:rFonts w:ascii="Times New Roman" w:hAnsi="Times New Roman"/>
                <w:b/>
                <w:bCs/>
              </w:rPr>
              <w:t>bits</w:t>
            </w:r>
          </w:p>
        </w:tc>
        <w:tc>
          <w:tcPr>
            <w:tcW w:w="1157" w:type="dxa"/>
          </w:tcPr>
          <w:p w:rsidR="00D95D9B" w:rsidRPr="006745D2" w:rsidRDefault="00D95D9B" w:rsidP="00ED1191">
            <w:pPr>
              <w:pStyle w:val="tableheading"/>
              <w:overflowPunct/>
              <w:autoSpaceDE/>
              <w:autoSpaceDN/>
              <w:adjustRightInd/>
              <w:jc w:val="left"/>
              <w:textAlignment w:val="auto"/>
              <w:rPr>
                <w:b w:val="0"/>
                <w:bCs w:val="0"/>
              </w:rPr>
            </w:pPr>
            <w:r w:rsidRPr="006745D2">
              <w:rPr>
                <w:b w:val="0"/>
              </w:rPr>
              <w:t>u(</w:t>
            </w:r>
            <w:ins w:id="44" w:author="Ye-Kui Wang" w:date="2011-07-01T18:24:00Z">
              <w:r w:rsidR="00ED1191">
                <w:rPr>
                  <w:b w:val="0"/>
                </w:rPr>
                <w:t>6</w:t>
              </w:r>
            </w:ins>
            <w:del w:id="45" w:author="Ye-Kui Wang" w:date="2011-07-01T18:24:00Z">
              <w:r w:rsidRPr="006745D2" w:rsidDel="00ED1191">
                <w:rPr>
                  <w:b w:val="0"/>
                </w:rPr>
                <w:delText>4</w:delText>
              </w:r>
            </w:del>
            <w:r w:rsidRPr="006745D2">
              <w:rPr>
                <w:b w:val="0"/>
              </w:rPr>
              <w:t>)</w:t>
            </w:r>
          </w:p>
        </w:tc>
      </w:tr>
      <w:tr w:rsidR="00D95D9B" w:rsidRPr="006745D2" w:rsidDel="00ED1191" w:rsidTr="00754100">
        <w:trPr>
          <w:cantSplit/>
          <w:jc w:val="center"/>
          <w:del w:id="46" w:author="Ye-Kui Wang" w:date="2011-07-01T18:23:00Z"/>
        </w:trPr>
        <w:tc>
          <w:tcPr>
            <w:tcW w:w="6700" w:type="dxa"/>
          </w:tcPr>
          <w:p w:rsidR="00D95D9B" w:rsidRPr="006745D2" w:rsidDel="00ED1191" w:rsidRDefault="00D95D9B" w:rsidP="00754100">
            <w:pPr>
              <w:pStyle w:val="tablesyntax"/>
              <w:rPr>
                <w:del w:id="47" w:author="Ye-Kui Wang" w:date="2011-07-01T18:23:00Z"/>
                <w:rFonts w:ascii="Times New Roman" w:hAnsi="Times New Roman"/>
                <w:b/>
                <w:bCs/>
              </w:rPr>
            </w:pPr>
            <w:del w:id="48" w:author="Ye-Kui Wang" w:date="2011-07-01T18:23:00Z">
              <w:r w:rsidRPr="006745D2" w:rsidDel="00ED1191">
                <w:rPr>
                  <w:rFonts w:ascii="Times New Roman" w:hAnsi="Times New Roman"/>
                </w:rPr>
                <w:tab/>
              </w:r>
              <w:r w:rsidRPr="006745D2" w:rsidDel="00ED1191">
                <w:rPr>
                  <w:rFonts w:ascii="Times New Roman" w:hAnsi="Times New Roman"/>
                </w:rPr>
                <w:tab/>
                <w:delText>nalUnitHeaderBytes += 1</w:delText>
              </w:r>
            </w:del>
          </w:p>
        </w:tc>
        <w:tc>
          <w:tcPr>
            <w:tcW w:w="1157" w:type="dxa"/>
          </w:tcPr>
          <w:p w:rsidR="00D95D9B" w:rsidRPr="006745D2" w:rsidDel="00ED1191" w:rsidRDefault="00D95D9B" w:rsidP="00754100">
            <w:pPr>
              <w:pStyle w:val="tableheading"/>
              <w:overflowPunct/>
              <w:autoSpaceDE/>
              <w:autoSpaceDN/>
              <w:adjustRightInd/>
              <w:jc w:val="left"/>
              <w:textAlignment w:val="auto"/>
              <w:rPr>
                <w:del w:id="49" w:author="Ye-Kui Wang" w:date="2011-07-01T18:23:00Z"/>
                <w:b w:val="0"/>
                <w:bCs w:val="0"/>
              </w:rPr>
            </w:pPr>
          </w:p>
        </w:tc>
      </w:tr>
      <w:tr w:rsidR="00D95D9B" w:rsidRPr="006745D2" w:rsidDel="00ED1191" w:rsidTr="00754100">
        <w:trPr>
          <w:cantSplit/>
          <w:jc w:val="center"/>
          <w:del w:id="50" w:author="Ye-Kui Wang" w:date="2011-07-01T18:23:00Z"/>
        </w:trPr>
        <w:tc>
          <w:tcPr>
            <w:tcW w:w="6700" w:type="dxa"/>
          </w:tcPr>
          <w:p w:rsidR="00D95D9B" w:rsidRPr="006745D2" w:rsidDel="00ED1191" w:rsidRDefault="00D95D9B" w:rsidP="00754100">
            <w:pPr>
              <w:pStyle w:val="tablesyntax"/>
              <w:rPr>
                <w:del w:id="51" w:author="Ye-Kui Wang" w:date="2011-07-01T18:23:00Z"/>
                <w:rFonts w:ascii="Times New Roman" w:hAnsi="Times New Roman"/>
                <w:b/>
                <w:bCs/>
              </w:rPr>
            </w:pPr>
            <w:del w:id="52" w:author="Ye-Kui Wang" w:date="2011-07-01T18:23:00Z">
              <w:r w:rsidRPr="006745D2" w:rsidDel="00ED1191">
                <w:rPr>
                  <w:rFonts w:ascii="Times New Roman" w:hAnsi="Times New Roman"/>
                </w:rPr>
                <w:tab/>
                <w:delText>}</w:delText>
              </w:r>
            </w:del>
          </w:p>
        </w:tc>
        <w:tc>
          <w:tcPr>
            <w:tcW w:w="1157" w:type="dxa"/>
          </w:tcPr>
          <w:p w:rsidR="00D95D9B" w:rsidRPr="006745D2" w:rsidDel="00ED1191" w:rsidRDefault="00D95D9B" w:rsidP="00754100">
            <w:pPr>
              <w:pStyle w:val="tableheading"/>
              <w:overflowPunct/>
              <w:autoSpaceDE/>
              <w:autoSpaceDN/>
              <w:adjustRightInd/>
              <w:jc w:val="left"/>
              <w:textAlignment w:val="auto"/>
              <w:rPr>
                <w:del w:id="53" w:author="Ye-Kui Wang" w:date="2011-07-01T18:23:00Z"/>
                <w:b w:val="0"/>
                <w:bCs w:val="0"/>
              </w:rPr>
            </w:pPr>
          </w:p>
        </w:tc>
      </w:tr>
      <w:tr w:rsidR="00ED1191" w:rsidRPr="006745D2" w:rsidTr="00754100">
        <w:trPr>
          <w:cantSplit/>
          <w:jc w:val="center"/>
          <w:ins w:id="54" w:author="Ye-Kui Wang" w:date="2011-07-01T18:22:00Z"/>
        </w:trPr>
        <w:tc>
          <w:tcPr>
            <w:tcW w:w="6700" w:type="dxa"/>
          </w:tcPr>
          <w:p w:rsidR="00ED1191" w:rsidRPr="006745D2" w:rsidRDefault="00ED1191" w:rsidP="00754100">
            <w:pPr>
              <w:pStyle w:val="tablesyntax"/>
              <w:rPr>
                <w:ins w:id="55" w:author="Ye-Kui Wang" w:date="2011-07-01T18:22:00Z"/>
                <w:rFonts w:ascii="Times New Roman" w:hAnsi="Times New Roman"/>
              </w:rPr>
            </w:pPr>
            <w:ins w:id="56" w:author="Ye-Kui Wang" w:date="2011-07-01T18:22:00Z">
              <w:r w:rsidRPr="006745D2">
                <w:rPr>
                  <w:rFonts w:ascii="Times New Roman" w:hAnsi="Times New Roman"/>
                </w:rPr>
                <w:tab/>
                <w:t>NumBytesInRBSP = 0</w:t>
              </w:r>
            </w:ins>
          </w:p>
        </w:tc>
        <w:tc>
          <w:tcPr>
            <w:tcW w:w="1157" w:type="dxa"/>
          </w:tcPr>
          <w:p w:rsidR="00ED1191" w:rsidRPr="006745D2" w:rsidRDefault="00ED1191" w:rsidP="00754100">
            <w:pPr>
              <w:pStyle w:val="tableheading"/>
              <w:overflowPunct/>
              <w:autoSpaceDE/>
              <w:autoSpaceDN/>
              <w:adjustRightInd/>
              <w:jc w:val="left"/>
              <w:textAlignment w:val="auto"/>
              <w:rPr>
                <w:ins w:id="57" w:author="Ye-Kui Wang" w:date="2011-07-01T18:22:00Z"/>
                <w:b w:val="0"/>
                <w:bCs w:val="0"/>
              </w:rPr>
            </w:pPr>
          </w:p>
        </w:tc>
      </w:tr>
      <w:tr w:rsidR="00ED1191" w:rsidRPr="006745D2" w:rsidTr="00754100">
        <w:trPr>
          <w:cantSplit/>
          <w:jc w:val="center"/>
          <w:ins w:id="58" w:author="Ye-Kui Wang" w:date="2011-07-01T18:22:00Z"/>
        </w:trPr>
        <w:tc>
          <w:tcPr>
            <w:tcW w:w="6700" w:type="dxa"/>
          </w:tcPr>
          <w:p w:rsidR="00ED1191" w:rsidRPr="006745D2" w:rsidRDefault="00ED1191" w:rsidP="00ED1191">
            <w:pPr>
              <w:pStyle w:val="tablesyntax"/>
              <w:rPr>
                <w:ins w:id="59" w:author="Ye-Kui Wang" w:date="2011-07-01T18:22:00Z"/>
                <w:rFonts w:ascii="Times New Roman" w:hAnsi="Times New Roman"/>
              </w:rPr>
            </w:pPr>
            <w:ins w:id="60" w:author="Ye-Kui Wang" w:date="2011-07-01T18:22:00Z">
              <w:r w:rsidRPr="006745D2">
                <w:rPr>
                  <w:rFonts w:ascii="Times New Roman" w:hAnsi="Times New Roman"/>
                  <w:b/>
                  <w:bCs/>
                </w:rPr>
                <w:tab/>
              </w:r>
              <w:r w:rsidRPr="006745D2">
                <w:rPr>
                  <w:rFonts w:ascii="Times New Roman" w:hAnsi="Times New Roman"/>
                </w:rPr>
                <w:t xml:space="preserve">nalUnitHeaderBytes = </w:t>
              </w:r>
              <w:r>
                <w:rPr>
                  <w:rFonts w:ascii="Times New Roman" w:hAnsi="Times New Roman"/>
                </w:rPr>
                <w:t>2</w:t>
              </w:r>
            </w:ins>
          </w:p>
        </w:tc>
        <w:tc>
          <w:tcPr>
            <w:tcW w:w="1157" w:type="dxa"/>
          </w:tcPr>
          <w:p w:rsidR="00ED1191" w:rsidRPr="006745D2" w:rsidRDefault="00ED1191" w:rsidP="00754100">
            <w:pPr>
              <w:pStyle w:val="tableheading"/>
              <w:overflowPunct/>
              <w:autoSpaceDE/>
              <w:autoSpaceDN/>
              <w:adjustRightInd/>
              <w:jc w:val="left"/>
              <w:textAlignment w:val="auto"/>
              <w:rPr>
                <w:ins w:id="61" w:author="Ye-Kui Wang" w:date="2011-07-01T18:22:00Z"/>
                <w:b w:val="0"/>
                <w:bCs w:val="0"/>
              </w:rPr>
            </w:pPr>
          </w:p>
        </w:tc>
      </w:tr>
      <w:tr w:rsidR="00D95D9B" w:rsidRPr="006745D2" w:rsidTr="00754100">
        <w:trPr>
          <w:cantSplit/>
          <w:jc w:val="center"/>
        </w:trPr>
        <w:tc>
          <w:tcPr>
            <w:tcW w:w="6700" w:type="dxa"/>
          </w:tcPr>
          <w:p w:rsidR="00D95D9B" w:rsidRPr="006745D2" w:rsidRDefault="00D95D9B" w:rsidP="00754100">
            <w:pPr>
              <w:pStyle w:val="tablesyntax"/>
              <w:rPr>
                <w:rFonts w:ascii="Times New Roman" w:hAnsi="Times New Roman"/>
              </w:rPr>
            </w:pPr>
            <w:r w:rsidRPr="006745D2">
              <w:rPr>
                <w:rFonts w:ascii="Times New Roman" w:hAnsi="Times New Roman"/>
              </w:rPr>
              <w:tab/>
              <w:t>for( i = nalUnitHeaderBytes; i &lt; NumBytesInNALunit; i++ ) {</w:t>
            </w:r>
          </w:p>
        </w:tc>
        <w:tc>
          <w:tcPr>
            <w:tcW w:w="1157" w:type="dxa"/>
          </w:tcPr>
          <w:p w:rsidR="00D95D9B" w:rsidRPr="006745D2" w:rsidRDefault="00D95D9B" w:rsidP="00754100">
            <w:pPr>
              <w:pStyle w:val="tableheading"/>
              <w:overflowPunct/>
              <w:autoSpaceDE/>
              <w:autoSpaceDN/>
              <w:adjustRightInd/>
              <w:jc w:val="left"/>
              <w:textAlignment w:val="auto"/>
              <w:rPr>
                <w:b w:val="0"/>
                <w:bCs w:val="0"/>
              </w:rPr>
            </w:pPr>
          </w:p>
        </w:tc>
      </w:tr>
      <w:tr w:rsidR="00D95D9B" w:rsidRPr="006745D2" w:rsidTr="00754100">
        <w:trPr>
          <w:cantSplit/>
          <w:jc w:val="center"/>
        </w:trPr>
        <w:tc>
          <w:tcPr>
            <w:tcW w:w="6700" w:type="dxa"/>
          </w:tcPr>
          <w:p w:rsidR="00D95D9B" w:rsidRPr="006745D2" w:rsidRDefault="00D95D9B" w:rsidP="00754100">
            <w:pPr>
              <w:pStyle w:val="tablesyntax"/>
              <w:rPr>
                <w:rFonts w:ascii="Times New Roman" w:hAnsi="Times New Roman"/>
              </w:rPr>
            </w:pPr>
            <w:r w:rsidRPr="006745D2">
              <w:rPr>
                <w:rFonts w:ascii="Times New Roman" w:hAnsi="Times New Roman"/>
              </w:rPr>
              <w:tab/>
            </w:r>
            <w:r w:rsidRPr="006745D2">
              <w:rPr>
                <w:rFonts w:ascii="Times New Roman" w:hAnsi="Times New Roman"/>
              </w:rPr>
              <w:tab/>
              <w:t>if( i + 2 &lt; NumBytesInNALunit &amp;&amp; next_bits( 24 )  = =  0x000003 ) {</w:t>
            </w:r>
          </w:p>
        </w:tc>
        <w:tc>
          <w:tcPr>
            <w:tcW w:w="1157" w:type="dxa"/>
          </w:tcPr>
          <w:p w:rsidR="00D95D9B" w:rsidRPr="006745D2" w:rsidRDefault="00D95D9B" w:rsidP="00754100">
            <w:pPr>
              <w:pStyle w:val="tablecell"/>
            </w:pPr>
          </w:p>
        </w:tc>
      </w:tr>
      <w:tr w:rsidR="00D95D9B" w:rsidRPr="006745D2" w:rsidTr="00754100">
        <w:trPr>
          <w:cantSplit/>
          <w:jc w:val="center"/>
        </w:trPr>
        <w:tc>
          <w:tcPr>
            <w:tcW w:w="6700" w:type="dxa"/>
          </w:tcPr>
          <w:p w:rsidR="00D95D9B" w:rsidRPr="006745D2" w:rsidRDefault="00D95D9B" w:rsidP="00754100">
            <w:pPr>
              <w:pStyle w:val="tablesyntax"/>
              <w:rPr>
                <w:rFonts w:ascii="Times New Roman" w:hAnsi="Times New Roman"/>
              </w:rPr>
            </w:pPr>
            <w:r w:rsidRPr="006745D2">
              <w:rPr>
                <w:rFonts w:ascii="Times New Roman" w:hAnsi="Times New Roman"/>
              </w:rPr>
              <w:tab/>
            </w:r>
            <w:r w:rsidRPr="006745D2">
              <w:rPr>
                <w:rFonts w:ascii="Times New Roman" w:hAnsi="Times New Roman"/>
              </w:rPr>
              <w:tab/>
            </w:r>
            <w:r w:rsidRPr="006745D2">
              <w:rPr>
                <w:rFonts w:ascii="Times New Roman" w:hAnsi="Times New Roman"/>
              </w:rPr>
              <w:tab/>
            </w:r>
            <w:r w:rsidRPr="006745D2">
              <w:rPr>
                <w:rFonts w:ascii="Times New Roman" w:hAnsi="Times New Roman"/>
                <w:b/>
                <w:bCs/>
              </w:rPr>
              <w:t>rbsp_byte[</w:t>
            </w:r>
            <w:r w:rsidRPr="006745D2">
              <w:rPr>
                <w:rFonts w:ascii="Times New Roman" w:hAnsi="Times New Roman"/>
              </w:rPr>
              <w:t> NumBytesInRBSP++ </w:t>
            </w:r>
            <w:r w:rsidRPr="006745D2">
              <w:rPr>
                <w:rFonts w:ascii="Times New Roman" w:hAnsi="Times New Roman"/>
                <w:b/>
                <w:bCs/>
              </w:rPr>
              <w:t>]</w:t>
            </w:r>
          </w:p>
        </w:tc>
        <w:tc>
          <w:tcPr>
            <w:tcW w:w="1157" w:type="dxa"/>
          </w:tcPr>
          <w:p w:rsidR="00D95D9B" w:rsidRPr="006745D2" w:rsidRDefault="00D95D9B" w:rsidP="00754100">
            <w:pPr>
              <w:pStyle w:val="tablecell"/>
            </w:pPr>
            <w:r w:rsidRPr="006745D2">
              <w:t>b(8)</w:t>
            </w:r>
          </w:p>
        </w:tc>
      </w:tr>
      <w:tr w:rsidR="00D95D9B" w:rsidRPr="006745D2" w:rsidTr="00754100">
        <w:trPr>
          <w:cantSplit/>
          <w:jc w:val="center"/>
        </w:trPr>
        <w:tc>
          <w:tcPr>
            <w:tcW w:w="6700" w:type="dxa"/>
          </w:tcPr>
          <w:p w:rsidR="00D95D9B" w:rsidRPr="006745D2" w:rsidRDefault="00D95D9B" w:rsidP="00754100">
            <w:pPr>
              <w:pStyle w:val="tablesyntax"/>
              <w:rPr>
                <w:rFonts w:ascii="Times New Roman" w:hAnsi="Times New Roman"/>
              </w:rPr>
            </w:pPr>
            <w:r w:rsidRPr="006745D2">
              <w:rPr>
                <w:rFonts w:ascii="Times New Roman" w:hAnsi="Times New Roman"/>
              </w:rPr>
              <w:tab/>
            </w:r>
            <w:r w:rsidRPr="006745D2">
              <w:rPr>
                <w:rFonts w:ascii="Times New Roman" w:hAnsi="Times New Roman"/>
              </w:rPr>
              <w:tab/>
            </w:r>
            <w:r w:rsidRPr="006745D2">
              <w:rPr>
                <w:rFonts w:ascii="Times New Roman" w:hAnsi="Times New Roman"/>
              </w:rPr>
              <w:tab/>
            </w:r>
            <w:r w:rsidRPr="006745D2">
              <w:rPr>
                <w:rFonts w:ascii="Times New Roman" w:hAnsi="Times New Roman"/>
                <w:b/>
                <w:bCs/>
              </w:rPr>
              <w:t>rbsp_byte[</w:t>
            </w:r>
            <w:r w:rsidRPr="006745D2">
              <w:rPr>
                <w:rFonts w:ascii="Times New Roman" w:hAnsi="Times New Roman"/>
              </w:rPr>
              <w:t> NumBytesInRBSP++ </w:t>
            </w:r>
            <w:r w:rsidRPr="006745D2">
              <w:rPr>
                <w:rFonts w:ascii="Times New Roman" w:hAnsi="Times New Roman"/>
                <w:b/>
                <w:bCs/>
              </w:rPr>
              <w:t>]</w:t>
            </w:r>
          </w:p>
        </w:tc>
        <w:tc>
          <w:tcPr>
            <w:tcW w:w="1157" w:type="dxa"/>
          </w:tcPr>
          <w:p w:rsidR="00D95D9B" w:rsidRPr="006745D2" w:rsidRDefault="00D95D9B" w:rsidP="00754100">
            <w:pPr>
              <w:pStyle w:val="tablecell"/>
            </w:pPr>
            <w:r w:rsidRPr="006745D2">
              <w:t>b(8)</w:t>
            </w:r>
          </w:p>
        </w:tc>
      </w:tr>
      <w:tr w:rsidR="00D95D9B" w:rsidRPr="006745D2" w:rsidTr="00754100">
        <w:trPr>
          <w:cantSplit/>
          <w:jc w:val="center"/>
        </w:trPr>
        <w:tc>
          <w:tcPr>
            <w:tcW w:w="6700" w:type="dxa"/>
          </w:tcPr>
          <w:p w:rsidR="00D95D9B" w:rsidRPr="006745D2" w:rsidRDefault="00D95D9B" w:rsidP="00754100">
            <w:pPr>
              <w:pStyle w:val="tablesyntax"/>
              <w:rPr>
                <w:rFonts w:ascii="Times New Roman" w:hAnsi="Times New Roman"/>
              </w:rPr>
            </w:pPr>
            <w:r w:rsidRPr="006745D2">
              <w:rPr>
                <w:rFonts w:ascii="Times New Roman" w:hAnsi="Times New Roman"/>
              </w:rPr>
              <w:tab/>
            </w:r>
            <w:r w:rsidRPr="006745D2">
              <w:rPr>
                <w:rFonts w:ascii="Times New Roman" w:hAnsi="Times New Roman"/>
              </w:rPr>
              <w:tab/>
            </w:r>
            <w:r w:rsidRPr="006745D2">
              <w:rPr>
                <w:rFonts w:ascii="Times New Roman" w:hAnsi="Times New Roman"/>
              </w:rPr>
              <w:tab/>
              <w:t>i += 2</w:t>
            </w:r>
          </w:p>
        </w:tc>
        <w:tc>
          <w:tcPr>
            <w:tcW w:w="1157" w:type="dxa"/>
          </w:tcPr>
          <w:p w:rsidR="00D95D9B" w:rsidRPr="006745D2" w:rsidRDefault="00D95D9B" w:rsidP="00754100">
            <w:pPr>
              <w:pStyle w:val="tablecell"/>
            </w:pPr>
          </w:p>
        </w:tc>
      </w:tr>
      <w:tr w:rsidR="00D95D9B" w:rsidRPr="006745D2" w:rsidTr="00754100">
        <w:trPr>
          <w:cantSplit/>
          <w:jc w:val="center"/>
        </w:trPr>
        <w:tc>
          <w:tcPr>
            <w:tcW w:w="6700" w:type="dxa"/>
          </w:tcPr>
          <w:p w:rsidR="00D95D9B" w:rsidRPr="006745D2" w:rsidRDefault="00D95D9B" w:rsidP="00754100">
            <w:pPr>
              <w:pStyle w:val="tablesyntax"/>
              <w:rPr>
                <w:rFonts w:ascii="Times New Roman" w:hAnsi="Times New Roman"/>
              </w:rPr>
            </w:pPr>
            <w:r w:rsidRPr="006745D2">
              <w:rPr>
                <w:rFonts w:ascii="Times New Roman" w:hAnsi="Times New Roman"/>
              </w:rPr>
              <w:tab/>
            </w:r>
            <w:r w:rsidRPr="006745D2">
              <w:rPr>
                <w:rFonts w:ascii="Times New Roman" w:hAnsi="Times New Roman"/>
              </w:rPr>
              <w:tab/>
            </w:r>
            <w:r w:rsidRPr="006745D2">
              <w:rPr>
                <w:rFonts w:ascii="Times New Roman" w:hAnsi="Times New Roman"/>
              </w:rPr>
              <w:tab/>
            </w:r>
            <w:r w:rsidRPr="006745D2">
              <w:rPr>
                <w:rFonts w:ascii="Times New Roman" w:hAnsi="Times New Roman"/>
                <w:b/>
                <w:bCs/>
              </w:rPr>
              <w:t>emulation_prevention_three_byte</w:t>
            </w:r>
            <w:r w:rsidRPr="006745D2">
              <w:rPr>
                <w:rFonts w:ascii="Times New Roman" w:hAnsi="Times New Roman"/>
              </w:rPr>
              <w:t xml:space="preserve">  /* equal to 0x03 */</w:t>
            </w:r>
          </w:p>
        </w:tc>
        <w:tc>
          <w:tcPr>
            <w:tcW w:w="1157" w:type="dxa"/>
          </w:tcPr>
          <w:p w:rsidR="00D95D9B" w:rsidRPr="006745D2" w:rsidRDefault="00D95D9B" w:rsidP="00754100">
            <w:pPr>
              <w:pStyle w:val="tablecell"/>
            </w:pPr>
            <w:r w:rsidRPr="006745D2">
              <w:t>f(8)</w:t>
            </w:r>
          </w:p>
        </w:tc>
      </w:tr>
      <w:tr w:rsidR="00D95D9B" w:rsidRPr="006745D2" w:rsidTr="00754100">
        <w:trPr>
          <w:cantSplit/>
          <w:jc w:val="center"/>
        </w:trPr>
        <w:tc>
          <w:tcPr>
            <w:tcW w:w="6700" w:type="dxa"/>
          </w:tcPr>
          <w:p w:rsidR="00D95D9B" w:rsidRPr="006745D2" w:rsidRDefault="00D95D9B" w:rsidP="00754100">
            <w:pPr>
              <w:pStyle w:val="tablesyntax"/>
              <w:rPr>
                <w:rFonts w:ascii="Times New Roman" w:hAnsi="Times New Roman"/>
              </w:rPr>
            </w:pPr>
            <w:r w:rsidRPr="006745D2">
              <w:rPr>
                <w:rFonts w:ascii="Times New Roman" w:hAnsi="Times New Roman"/>
              </w:rPr>
              <w:tab/>
            </w:r>
            <w:r w:rsidRPr="006745D2">
              <w:rPr>
                <w:rFonts w:ascii="Times New Roman" w:hAnsi="Times New Roman"/>
              </w:rPr>
              <w:tab/>
              <w:t>} else</w:t>
            </w:r>
          </w:p>
        </w:tc>
        <w:tc>
          <w:tcPr>
            <w:tcW w:w="1157" w:type="dxa"/>
          </w:tcPr>
          <w:p w:rsidR="00D95D9B" w:rsidRPr="006745D2" w:rsidRDefault="00D95D9B" w:rsidP="00754100">
            <w:pPr>
              <w:pStyle w:val="tablecell"/>
            </w:pPr>
          </w:p>
        </w:tc>
      </w:tr>
      <w:tr w:rsidR="00D95D9B" w:rsidRPr="006745D2" w:rsidTr="00754100">
        <w:trPr>
          <w:cantSplit/>
          <w:jc w:val="center"/>
        </w:trPr>
        <w:tc>
          <w:tcPr>
            <w:tcW w:w="6700" w:type="dxa"/>
          </w:tcPr>
          <w:p w:rsidR="00D95D9B" w:rsidRPr="006745D2" w:rsidRDefault="00D95D9B" w:rsidP="00754100">
            <w:pPr>
              <w:pStyle w:val="tablesyntax"/>
              <w:rPr>
                <w:rFonts w:ascii="Times New Roman" w:hAnsi="Times New Roman"/>
              </w:rPr>
            </w:pPr>
            <w:r w:rsidRPr="006745D2">
              <w:rPr>
                <w:rFonts w:ascii="Times New Roman" w:hAnsi="Times New Roman"/>
              </w:rPr>
              <w:tab/>
            </w:r>
            <w:r w:rsidRPr="006745D2">
              <w:rPr>
                <w:rFonts w:ascii="Times New Roman" w:hAnsi="Times New Roman"/>
              </w:rPr>
              <w:tab/>
            </w:r>
            <w:r w:rsidRPr="006745D2">
              <w:rPr>
                <w:rFonts w:ascii="Times New Roman" w:hAnsi="Times New Roman"/>
              </w:rPr>
              <w:tab/>
            </w:r>
            <w:r w:rsidRPr="006745D2">
              <w:rPr>
                <w:rFonts w:ascii="Times New Roman" w:hAnsi="Times New Roman"/>
                <w:b/>
                <w:bCs/>
              </w:rPr>
              <w:t>rbsp_byte[</w:t>
            </w:r>
            <w:r w:rsidRPr="006745D2">
              <w:rPr>
                <w:rFonts w:ascii="Times New Roman" w:hAnsi="Times New Roman"/>
              </w:rPr>
              <w:t> NumBytesInRBSP++ </w:t>
            </w:r>
            <w:r w:rsidRPr="006745D2">
              <w:rPr>
                <w:rFonts w:ascii="Times New Roman" w:hAnsi="Times New Roman"/>
                <w:b/>
                <w:bCs/>
              </w:rPr>
              <w:t>]</w:t>
            </w:r>
          </w:p>
        </w:tc>
        <w:tc>
          <w:tcPr>
            <w:tcW w:w="1157" w:type="dxa"/>
          </w:tcPr>
          <w:p w:rsidR="00D95D9B" w:rsidRPr="006745D2" w:rsidRDefault="00D95D9B" w:rsidP="00754100">
            <w:pPr>
              <w:pStyle w:val="tablecell"/>
            </w:pPr>
            <w:r w:rsidRPr="006745D2">
              <w:t>b(8)</w:t>
            </w:r>
          </w:p>
        </w:tc>
      </w:tr>
      <w:tr w:rsidR="00D95D9B" w:rsidRPr="006745D2" w:rsidTr="00754100">
        <w:trPr>
          <w:cantSplit/>
          <w:jc w:val="center"/>
        </w:trPr>
        <w:tc>
          <w:tcPr>
            <w:tcW w:w="6700" w:type="dxa"/>
          </w:tcPr>
          <w:p w:rsidR="00D95D9B" w:rsidRPr="006745D2" w:rsidRDefault="00D95D9B" w:rsidP="00754100">
            <w:pPr>
              <w:pStyle w:val="tablesyntax"/>
              <w:rPr>
                <w:rFonts w:ascii="Times New Roman" w:hAnsi="Times New Roman"/>
              </w:rPr>
            </w:pPr>
            <w:r w:rsidRPr="006745D2">
              <w:rPr>
                <w:rFonts w:ascii="Times New Roman" w:hAnsi="Times New Roman"/>
              </w:rPr>
              <w:tab/>
              <w:t>}</w:t>
            </w:r>
          </w:p>
        </w:tc>
        <w:tc>
          <w:tcPr>
            <w:tcW w:w="1157" w:type="dxa"/>
          </w:tcPr>
          <w:p w:rsidR="00D95D9B" w:rsidRPr="006745D2" w:rsidRDefault="00D95D9B" w:rsidP="00754100">
            <w:pPr>
              <w:pStyle w:val="tablecell"/>
            </w:pPr>
          </w:p>
        </w:tc>
      </w:tr>
      <w:tr w:rsidR="00D95D9B" w:rsidRPr="006745D2" w:rsidTr="00754100">
        <w:trPr>
          <w:cantSplit/>
          <w:jc w:val="center"/>
        </w:trPr>
        <w:tc>
          <w:tcPr>
            <w:tcW w:w="6700" w:type="dxa"/>
          </w:tcPr>
          <w:p w:rsidR="00D95D9B" w:rsidRPr="006745D2" w:rsidRDefault="00D95D9B" w:rsidP="00754100">
            <w:pPr>
              <w:pStyle w:val="tablesyntax"/>
              <w:keepNext w:val="0"/>
              <w:rPr>
                <w:rFonts w:ascii="Times New Roman" w:hAnsi="Times New Roman"/>
              </w:rPr>
            </w:pPr>
            <w:r w:rsidRPr="006745D2">
              <w:rPr>
                <w:rFonts w:ascii="Times New Roman" w:hAnsi="Times New Roman"/>
              </w:rPr>
              <w:t>}</w:t>
            </w:r>
          </w:p>
        </w:tc>
        <w:tc>
          <w:tcPr>
            <w:tcW w:w="1157" w:type="dxa"/>
          </w:tcPr>
          <w:p w:rsidR="00D95D9B" w:rsidRPr="006745D2" w:rsidRDefault="00D95D9B" w:rsidP="00754100">
            <w:pPr>
              <w:pStyle w:val="tablecell"/>
              <w:keepNext w:val="0"/>
            </w:pPr>
          </w:p>
        </w:tc>
      </w:tr>
    </w:tbl>
    <w:p w:rsidR="00ED1191" w:rsidRPr="00ED1191" w:rsidRDefault="00ED1191" w:rsidP="00ED1191">
      <w:pPr>
        <w:pStyle w:val="Heading1"/>
        <w:keepLines/>
        <w:numPr>
          <w:ilvl w:val="0"/>
          <w:numId w:val="0"/>
        </w:numPr>
        <w:tabs>
          <w:tab w:val="clear" w:pos="360"/>
          <w:tab w:val="clear" w:pos="1080"/>
          <w:tab w:val="clear" w:pos="1440"/>
          <w:tab w:val="left" w:pos="794"/>
          <w:tab w:val="left" w:pos="1191"/>
          <w:tab w:val="left" w:pos="1588"/>
          <w:tab w:val="left" w:pos="1985"/>
        </w:tabs>
        <w:spacing w:before="480" w:after="0"/>
        <w:ind w:left="360" w:hanging="360"/>
        <w:rPr>
          <w:sz w:val="20"/>
          <w:szCs w:val="20"/>
        </w:rPr>
      </w:pPr>
      <w:bookmarkStart w:id="62" w:name="_Toc20134268"/>
      <w:bookmarkStart w:id="63" w:name="_Ref29357062"/>
      <w:bookmarkStart w:id="64" w:name="_Ref29357065"/>
      <w:bookmarkStart w:id="65" w:name="_Toc77680400"/>
      <w:bookmarkStart w:id="66" w:name="_Toc118289047"/>
      <w:bookmarkStart w:id="67" w:name="_Ref168820094"/>
      <w:bookmarkStart w:id="68" w:name="_Ref220341643"/>
      <w:bookmarkStart w:id="69" w:name="_Toc226456554"/>
      <w:bookmarkStart w:id="70" w:name="_Toc248045246"/>
      <w:bookmarkStart w:id="71" w:name="_Toc287363773"/>
      <w:bookmarkStart w:id="72" w:name="_Toc293649177"/>
      <w:r>
        <w:rPr>
          <w:sz w:val="20"/>
          <w:szCs w:val="20"/>
        </w:rPr>
        <w:t xml:space="preserve">7.4.1  </w:t>
      </w:r>
      <w:r w:rsidRPr="00ED1191">
        <w:rPr>
          <w:sz w:val="20"/>
          <w:szCs w:val="20"/>
        </w:rPr>
        <w:t>NAL unit semantics</w:t>
      </w:r>
      <w:bookmarkEnd w:id="62"/>
      <w:bookmarkEnd w:id="63"/>
      <w:bookmarkEnd w:id="64"/>
      <w:bookmarkEnd w:id="65"/>
      <w:bookmarkEnd w:id="66"/>
      <w:bookmarkEnd w:id="67"/>
      <w:bookmarkEnd w:id="68"/>
      <w:bookmarkEnd w:id="69"/>
      <w:bookmarkEnd w:id="70"/>
      <w:bookmarkEnd w:id="71"/>
      <w:bookmarkEnd w:id="72"/>
    </w:p>
    <w:p w:rsidR="00ED1191" w:rsidRPr="00CB74E7" w:rsidRDefault="00ED1191" w:rsidP="00ED1191">
      <w:pPr>
        <w:pStyle w:val="Note1CharCharCharCharCharChar"/>
      </w:pPr>
      <w:r w:rsidRPr="00D51CF6">
        <w:t>NOT</w:t>
      </w:r>
      <w:r w:rsidRPr="0024519C">
        <w:t>E 1 – The VCL is specified to efficiently represent the content of the video data. The NAL is specified to format that data and provide header information in a manner appropriate for conveyance on a variety of communication channels or storage media. All d</w:t>
      </w:r>
      <w:r w:rsidRPr="002758DA">
        <w:t>ata are contained in NAL units, each of which contains an integer number of bytes. A NAL unit specifies a generic format for use in both packet-oriented and bitstream systems. The format of NAL units for both packet-oriented transport and byte stream is id</w:t>
      </w:r>
      <w:r w:rsidRPr="00CB74E7">
        <w:t>entical except that each NAL unit can be preceded by a start code prefix and extra padding bytes in the byte stream format.</w:t>
      </w:r>
    </w:p>
    <w:p w:rsidR="00ED1191" w:rsidRPr="00ED1191" w:rsidRDefault="00ED1191" w:rsidP="00ED1191">
      <w:pPr>
        <w:rPr>
          <w:sz w:val="20"/>
        </w:rPr>
      </w:pPr>
      <w:r w:rsidRPr="00ED1191">
        <w:rPr>
          <w:sz w:val="20"/>
        </w:rPr>
        <w:t>NumBytesInNALunit specifies the size of the NAL unit in bytes. This value is required for decoding of the NAL unit. Some form of demarcation of NAL unit boundaries is necessary to enable inference of NumBytesInNALunit. One such demarcation method is specified in Annex </w:t>
      </w:r>
      <w:fldSimple w:instr=" REF _Ref216787276 \r \h  \* MERGEFORMAT ">
        <w:r w:rsidRPr="00ED1191">
          <w:rPr>
            <w:sz w:val="20"/>
          </w:rPr>
          <w:t>B</w:t>
        </w:r>
      </w:fldSimple>
      <w:r w:rsidRPr="00ED1191">
        <w:rPr>
          <w:sz w:val="20"/>
        </w:rPr>
        <w:t xml:space="preserve"> for the byte stream format. Other methods of demarcation may be specified outside of this Recommendation | International Standard.</w:t>
      </w:r>
    </w:p>
    <w:p w:rsidR="00ED1191" w:rsidRPr="00ED1191" w:rsidDel="00ED1191" w:rsidRDefault="00ED1191" w:rsidP="00ED1191">
      <w:pPr>
        <w:rPr>
          <w:del w:id="73" w:author="Ye-Kui Wang" w:date="2011-07-01T18:29:00Z"/>
          <w:rFonts w:hint="eastAsia"/>
          <w:sz w:val="20"/>
          <w:lang w:eastAsia="ko-KR"/>
        </w:rPr>
      </w:pPr>
      <w:del w:id="74" w:author="Ye-Kui Wang" w:date="2011-07-01T18:29:00Z">
        <w:r w:rsidRPr="00ED1191" w:rsidDel="00ED1191">
          <w:rPr>
            <w:b/>
            <w:bCs/>
            <w:sz w:val="20"/>
          </w:rPr>
          <w:delText>forbidden_zero_bit</w:delText>
        </w:r>
        <w:r w:rsidRPr="00ED1191" w:rsidDel="00ED1191">
          <w:rPr>
            <w:sz w:val="20"/>
          </w:rPr>
          <w:delText xml:space="preserve"> shall be equal to 0.</w:delText>
        </w:r>
      </w:del>
    </w:p>
    <w:p w:rsidR="00ED1191" w:rsidRPr="00ED1191" w:rsidDel="00C01FA2" w:rsidRDefault="00ED1191" w:rsidP="00ED1191">
      <w:pPr>
        <w:rPr>
          <w:del w:id="75" w:author="Ye-Kui Wang" w:date="2011-07-01T18:30:00Z"/>
          <w:sz w:val="20"/>
        </w:rPr>
      </w:pPr>
      <w:del w:id="76" w:author="Ye-Kui Wang" w:date="2011-07-01T18:30:00Z">
        <w:r w:rsidRPr="00ED1191" w:rsidDel="00C01FA2">
          <w:rPr>
            <w:b/>
            <w:bCs/>
            <w:sz w:val="20"/>
          </w:rPr>
          <w:delText>nal_ref_idc</w:delText>
        </w:r>
        <w:r w:rsidRPr="00ED1191" w:rsidDel="00C01FA2">
          <w:rPr>
            <w:sz w:val="20"/>
          </w:rPr>
          <w:delText xml:space="preserve"> not equal to 0 specifies that the content of the NAL unit contains a sequence parameter set, a picture parameter set or a slice of a reference picture. </w:delText>
        </w:r>
      </w:del>
    </w:p>
    <w:p w:rsidR="00ED1191" w:rsidRPr="00ED1191" w:rsidDel="00C01FA2" w:rsidRDefault="00ED1191" w:rsidP="00ED1191">
      <w:pPr>
        <w:rPr>
          <w:del w:id="77" w:author="Ye-Kui Wang" w:date="2011-07-01T18:30:00Z"/>
          <w:sz w:val="20"/>
        </w:rPr>
      </w:pPr>
      <w:del w:id="78" w:author="Ye-Kui Wang" w:date="2011-07-01T18:30:00Z">
        <w:r w:rsidRPr="00ED1191" w:rsidDel="00C01FA2">
          <w:rPr>
            <w:sz w:val="20"/>
          </w:rPr>
          <w:delText>For coded video sequences conforming to one or more of the profiles specified in Annex </w:delText>
        </w:r>
        <w:r w:rsidRPr="00ED1191" w:rsidDel="00C01FA2">
          <w:rPr>
            <w:sz w:val="20"/>
          </w:rPr>
          <w:fldChar w:fldCharType="begin" w:fldLock="1"/>
        </w:r>
        <w:r w:rsidRPr="00ED1191" w:rsidDel="00C01FA2">
          <w:rPr>
            <w:sz w:val="20"/>
          </w:rPr>
          <w:delInstrText xml:space="preserve"> REF _Ref36826677 \r \h </w:delInstrText>
        </w:r>
        <w:r w:rsidRPr="00ED1191" w:rsidDel="00C01FA2">
          <w:rPr>
            <w:sz w:val="20"/>
          </w:rPr>
        </w:r>
        <w:r w:rsidDel="00C01FA2">
          <w:rPr>
            <w:sz w:val="20"/>
          </w:rPr>
          <w:delInstrText xml:space="preserve"> \* MERGEFORMAT </w:delInstrText>
        </w:r>
        <w:r w:rsidRPr="00ED1191" w:rsidDel="00C01FA2">
          <w:rPr>
            <w:sz w:val="20"/>
          </w:rPr>
          <w:fldChar w:fldCharType="separate"/>
        </w:r>
        <w:r w:rsidRPr="00ED1191" w:rsidDel="00C01FA2">
          <w:rPr>
            <w:sz w:val="20"/>
          </w:rPr>
          <w:delText>A</w:delText>
        </w:r>
        <w:r w:rsidRPr="00ED1191" w:rsidDel="00C01FA2">
          <w:rPr>
            <w:sz w:val="20"/>
          </w:rPr>
          <w:fldChar w:fldCharType="end"/>
        </w:r>
        <w:r w:rsidRPr="00ED1191" w:rsidDel="00C01FA2">
          <w:rPr>
            <w:sz w:val="20"/>
          </w:rPr>
          <w:delText xml:space="preserve"> that are decoded using the decoding process specified in clauses </w:delText>
        </w:r>
        <w:r w:rsidRPr="00ED1191" w:rsidDel="00C01FA2">
          <w:rPr>
            <w:sz w:val="20"/>
          </w:rPr>
          <w:fldChar w:fldCharType="begin" w:fldLock="1"/>
        </w:r>
        <w:r w:rsidRPr="00ED1191" w:rsidDel="00C01FA2">
          <w:rPr>
            <w:sz w:val="20"/>
          </w:rPr>
          <w:delInstrText xml:space="preserve"> REF _Ref20133850 \r \h </w:delInstrText>
        </w:r>
        <w:r w:rsidRPr="00ED1191" w:rsidDel="00C01FA2">
          <w:rPr>
            <w:sz w:val="20"/>
          </w:rPr>
        </w:r>
        <w:r w:rsidDel="00C01FA2">
          <w:rPr>
            <w:sz w:val="20"/>
          </w:rPr>
          <w:delInstrText xml:space="preserve"> \* MERGEFORMAT </w:delInstrText>
        </w:r>
        <w:r w:rsidRPr="00ED1191" w:rsidDel="00C01FA2">
          <w:rPr>
            <w:sz w:val="20"/>
          </w:rPr>
          <w:fldChar w:fldCharType="separate"/>
        </w:r>
        <w:r w:rsidRPr="00ED1191" w:rsidDel="00C01FA2">
          <w:rPr>
            <w:sz w:val="20"/>
          </w:rPr>
          <w:delText>2</w:delText>
        </w:r>
        <w:r w:rsidRPr="00ED1191" w:rsidDel="00C01FA2">
          <w:rPr>
            <w:sz w:val="20"/>
          </w:rPr>
          <w:fldChar w:fldCharType="end"/>
        </w:r>
        <w:r w:rsidRPr="00ED1191" w:rsidDel="00C01FA2">
          <w:rPr>
            <w:sz w:val="20"/>
          </w:rPr>
          <w:delText>-</w:delText>
        </w:r>
        <w:r w:rsidRPr="00ED1191" w:rsidDel="00C01FA2">
          <w:rPr>
            <w:sz w:val="20"/>
          </w:rPr>
          <w:fldChar w:fldCharType="begin" w:fldLock="1"/>
        </w:r>
        <w:r w:rsidRPr="00ED1191" w:rsidDel="00C01FA2">
          <w:rPr>
            <w:sz w:val="20"/>
          </w:rPr>
          <w:delInstrText xml:space="preserve"> REF _Ref24280994 \r \h </w:delInstrText>
        </w:r>
        <w:r w:rsidRPr="00ED1191" w:rsidDel="00C01FA2">
          <w:rPr>
            <w:sz w:val="20"/>
          </w:rPr>
        </w:r>
        <w:r w:rsidDel="00C01FA2">
          <w:rPr>
            <w:sz w:val="20"/>
          </w:rPr>
          <w:delInstrText xml:space="preserve"> \* MERGEFORMAT </w:delInstrText>
        </w:r>
        <w:r w:rsidRPr="00ED1191" w:rsidDel="00C01FA2">
          <w:rPr>
            <w:sz w:val="20"/>
          </w:rPr>
          <w:fldChar w:fldCharType="separate"/>
        </w:r>
        <w:r w:rsidRPr="00ED1191" w:rsidDel="00C01FA2">
          <w:rPr>
            <w:sz w:val="20"/>
          </w:rPr>
          <w:delText>9</w:delText>
        </w:r>
        <w:r w:rsidRPr="00ED1191" w:rsidDel="00C01FA2">
          <w:rPr>
            <w:sz w:val="20"/>
          </w:rPr>
          <w:fldChar w:fldCharType="end"/>
        </w:r>
        <w:r w:rsidRPr="00ED1191" w:rsidDel="00C01FA2">
          <w:rPr>
            <w:sz w:val="20"/>
          </w:rPr>
          <w:delText>, nal_ref_idc equal to 0 for a NAL unit containing a slice indicates that the slice is part of a non-reference picture.</w:delText>
        </w:r>
      </w:del>
    </w:p>
    <w:p w:rsidR="00ED1191" w:rsidRPr="00ED1191" w:rsidDel="00C01FA2" w:rsidRDefault="00ED1191" w:rsidP="00ED1191">
      <w:pPr>
        <w:rPr>
          <w:del w:id="79" w:author="Ye-Kui Wang" w:date="2011-07-01T18:30:00Z"/>
          <w:sz w:val="20"/>
        </w:rPr>
      </w:pPr>
      <w:del w:id="80" w:author="Ye-Kui Wang" w:date="2011-07-01T18:30:00Z">
        <w:r w:rsidRPr="00ED1191" w:rsidDel="00C01FA2">
          <w:rPr>
            <w:sz w:val="20"/>
          </w:rPr>
          <w:lastRenderedPageBreak/>
          <w:delText>nal_ref_idc shall not be equal to 0 for sequence parameter set or picture parameter set NAL units. When nal_ref_idc is equal to 0 for one NAL unit with nal_unit_type equal to 1 or 4 of a particular picture, it shall be equal to 0 for all NAL units with nal_unit_type equal to 1 or 4 of the picture.</w:delText>
        </w:r>
      </w:del>
    </w:p>
    <w:p w:rsidR="00ED1191" w:rsidRPr="00ED1191" w:rsidDel="00C01FA2" w:rsidRDefault="00ED1191" w:rsidP="00ED1191">
      <w:pPr>
        <w:rPr>
          <w:del w:id="81" w:author="Ye-Kui Wang" w:date="2011-07-01T18:30:00Z"/>
          <w:sz w:val="20"/>
        </w:rPr>
      </w:pPr>
      <w:del w:id="82" w:author="Ye-Kui Wang" w:date="2011-07-01T18:30:00Z">
        <w:r w:rsidRPr="00ED1191" w:rsidDel="00C01FA2">
          <w:rPr>
            <w:sz w:val="20"/>
          </w:rPr>
          <w:delText>nal_ref_idc shall not be equal to 0 for NAL units with nal_unit_type equal to 5.</w:delText>
        </w:r>
      </w:del>
    </w:p>
    <w:p w:rsidR="00ED1191" w:rsidRPr="00ED1191" w:rsidDel="00C01FA2" w:rsidRDefault="00ED1191" w:rsidP="00ED1191">
      <w:pPr>
        <w:rPr>
          <w:del w:id="83" w:author="Ye-Kui Wang" w:date="2011-07-01T18:30:00Z"/>
          <w:sz w:val="20"/>
        </w:rPr>
      </w:pPr>
      <w:del w:id="84" w:author="Ye-Kui Wang" w:date="2011-07-01T18:30:00Z">
        <w:r w:rsidRPr="00ED1191" w:rsidDel="00C01FA2">
          <w:rPr>
            <w:sz w:val="20"/>
          </w:rPr>
          <w:delText>nal_ref_idc shall be equal to 0 for all NAL units having nal_unit_type equal to 6, 9, 10, 11, or 12.</w:delText>
        </w:r>
      </w:del>
    </w:p>
    <w:p w:rsidR="00ED1191" w:rsidRPr="00ED1191" w:rsidRDefault="00ED1191" w:rsidP="00ED1191">
      <w:pPr>
        <w:rPr>
          <w:sz w:val="20"/>
        </w:rPr>
      </w:pPr>
      <w:r w:rsidRPr="00ED1191">
        <w:rPr>
          <w:b/>
          <w:bCs/>
          <w:sz w:val="20"/>
        </w:rPr>
        <w:t>nal_unit_type</w:t>
      </w:r>
      <w:r w:rsidRPr="00ED1191">
        <w:rPr>
          <w:sz w:val="20"/>
        </w:rPr>
        <w:t xml:space="preserve"> specifies the type of RBSP data structure contained in the NAL unit as specified in </w:t>
      </w:r>
      <w:fldSimple w:instr=" REF _Ref19417223 \h  \* MERGEFORMAT " w:fldLock="1">
        <w:r w:rsidRPr="00ED1191">
          <w:rPr>
            <w:sz w:val="20"/>
          </w:rPr>
          <w:t>T</w:t>
        </w:r>
        <w:r w:rsidRPr="00ED1191">
          <w:rPr>
            <w:sz w:val="20"/>
          </w:rPr>
          <w:t>a</w:t>
        </w:r>
        <w:r w:rsidRPr="00ED1191">
          <w:rPr>
            <w:sz w:val="20"/>
          </w:rPr>
          <w:t>ble </w:t>
        </w:r>
        <w:r w:rsidRPr="00ED1191">
          <w:rPr>
            <w:noProof/>
            <w:sz w:val="20"/>
          </w:rPr>
          <w:t>7</w:t>
        </w:r>
        <w:r w:rsidRPr="00ED1191">
          <w:rPr>
            <w:sz w:val="20"/>
          </w:rPr>
          <w:noBreakHyphen/>
        </w:r>
        <w:r w:rsidRPr="00ED1191">
          <w:rPr>
            <w:noProof/>
            <w:sz w:val="20"/>
          </w:rPr>
          <w:t>1</w:t>
        </w:r>
      </w:fldSimple>
      <w:r w:rsidRPr="00ED1191">
        <w:rPr>
          <w:sz w:val="20"/>
        </w:rPr>
        <w:t>.</w:t>
      </w:r>
    </w:p>
    <w:p w:rsidR="00ED1191" w:rsidRPr="00ED1191" w:rsidRDefault="00ED1191" w:rsidP="00ED1191">
      <w:pPr>
        <w:rPr>
          <w:sz w:val="20"/>
        </w:rPr>
      </w:pPr>
      <w:r w:rsidRPr="00ED1191">
        <w:rPr>
          <w:sz w:val="20"/>
        </w:rPr>
        <w:t>NAL units that use nal_unit_type equal to 0 or in the range of 24..31, inclusive, shall not affect the decoding process specified in this Recommendation | International Standard.</w:t>
      </w:r>
    </w:p>
    <w:p w:rsidR="00ED1191" w:rsidRPr="00355764" w:rsidRDefault="00ED1191" w:rsidP="00ED1191">
      <w:pPr>
        <w:pStyle w:val="Note1"/>
      </w:pPr>
      <w:r w:rsidRPr="00355764">
        <w:t>NOTE</w:t>
      </w:r>
      <w:r>
        <w:t xml:space="preserve"> 2</w:t>
      </w:r>
      <w:r w:rsidRPr="00355764">
        <w:t xml:space="preserve"> – NAL unit types 0 and 24..31 may be used as determined by the application. No decoding process for these values of nal_unit_type</w:t>
      </w:r>
      <w:r w:rsidRPr="00355764">
        <w:rPr>
          <w:rFonts w:ascii="Times" w:hAnsi="Times" w:cs="Times"/>
        </w:rPr>
        <w:t xml:space="preserve"> </w:t>
      </w:r>
      <w:r w:rsidRPr="00355764">
        <w:t>is specified in this Recommendation | International Standard. Since different applications might use NAL unit types 0 and 24..31 for different purposes, particular care must be exercised in the design of encoders that generate NAL units with nal_unit_type equal to 0 or in the range of 24 to 31, inclusive, and in the design of decoders that interpret the content of NAL units with nal_unit_type equal to 0 or in the range of 24 to 31, inclusive.</w:t>
      </w:r>
    </w:p>
    <w:p w:rsidR="00ED1191" w:rsidRPr="00ED1191" w:rsidRDefault="00ED1191" w:rsidP="00ED1191">
      <w:pPr>
        <w:rPr>
          <w:sz w:val="20"/>
        </w:rPr>
      </w:pPr>
      <w:r w:rsidRPr="00ED1191">
        <w:rPr>
          <w:sz w:val="20"/>
        </w:rPr>
        <w:t>Decoders shall ignore (remove from the bitstream and discard) the contents of all NAL units that use reserved values of nal_unit_type.</w:t>
      </w:r>
    </w:p>
    <w:p w:rsidR="00ED1191" w:rsidRPr="00355764" w:rsidRDefault="00ED1191" w:rsidP="00ED1191">
      <w:pPr>
        <w:pStyle w:val="Note1"/>
      </w:pPr>
      <w:r w:rsidRPr="00355764">
        <w:t xml:space="preserve">NOTE </w:t>
      </w:r>
      <w:r>
        <w:t xml:space="preserve">3 </w:t>
      </w:r>
      <w:r w:rsidRPr="00355764">
        <w:t>– This requirement allows future definition of compatible extensions to this Recommendation | International Standard.</w:t>
      </w:r>
    </w:p>
    <w:p w:rsidR="00ED1191" w:rsidRPr="006745D2" w:rsidRDefault="00ED1191" w:rsidP="00ED1191">
      <w:pPr>
        <w:pStyle w:val="Caption"/>
      </w:pPr>
      <w:bookmarkStart w:id="85" w:name="_Toc17563165"/>
      <w:bookmarkStart w:id="86" w:name="_Toc77680753"/>
      <w:bookmarkStart w:id="87" w:name="_Toc118289048"/>
      <w:bookmarkStart w:id="88" w:name="_Toc246350682"/>
      <w:bookmarkStart w:id="89" w:name="_Toc287363918"/>
      <w:bookmarkStart w:id="90" w:name="_Ref19417223"/>
      <w:bookmarkStart w:id="91" w:name="_Toc293649351"/>
      <w:r w:rsidRPr="004843E4">
        <w:t>Table </w:t>
      </w:r>
      <w:r>
        <w:fldChar w:fldCharType="begin"/>
      </w:r>
      <w:r>
        <w:instrText xml:space="preserve"> STYLEREF 1 \s </w:instrText>
      </w:r>
      <w:r>
        <w:fldChar w:fldCharType="separate"/>
      </w:r>
      <w:r>
        <w:rPr>
          <w:noProof/>
        </w:rPr>
        <w:t>7</w:t>
      </w:r>
      <w:r>
        <w:fldChar w:fldCharType="end"/>
      </w:r>
      <w:r>
        <w:noBreakHyphen/>
      </w:r>
      <w:r>
        <w:fldChar w:fldCharType="begin"/>
      </w:r>
      <w:r>
        <w:instrText xml:space="preserve"> SEQ Table \* ARABIC \s 1 </w:instrText>
      </w:r>
      <w:r>
        <w:fldChar w:fldCharType="separate"/>
      </w:r>
      <w:r>
        <w:rPr>
          <w:noProof/>
        </w:rPr>
        <w:t>1</w:t>
      </w:r>
      <w:r>
        <w:fldChar w:fldCharType="end"/>
      </w:r>
      <w:bookmarkEnd w:id="90"/>
      <w:r w:rsidRPr="006745D2">
        <w:t xml:space="preserve"> – NAL unit type </w:t>
      </w:r>
      <w:bookmarkEnd w:id="85"/>
      <w:r w:rsidRPr="006745D2">
        <w:t>codes</w:t>
      </w:r>
      <w:bookmarkEnd w:id="86"/>
      <w:bookmarkEnd w:id="87"/>
      <w:r w:rsidRPr="006745D2">
        <w:t>, syntax element categories, and NAL unit type classes</w:t>
      </w:r>
      <w:bookmarkEnd w:id="88"/>
      <w:bookmarkEnd w:id="89"/>
      <w:bookmarkEnd w:id="9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5"/>
        <w:gridCol w:w="4367"/>
        <w:gridCol w:w="1111"/>
      </w:tblGrid>
      <w:tr w:rsidR="00ED1191" w:rsidRPr="00C01FA2" w:rsidTr="00754100">
        <w:trPr>
          <w:jc w:val="center"/>
        </w:trPr>
        <w:tc>
          <w:tcPr>
            <w:tcW w:w="0" w:type="auto"/>
          </w:tcPr>
          <w:p w:rsidR="00ED1191" w:rsidRPr="00C01FA2" w:rsidRDefault="00ED1191" w:rsidP="00ED1191">
            <w:pPr>
              <w:pStyle w:val="CommentText"/>
              <w:keepNext/>
              <w:keepLines/>
              <w:spacing w:beforeLines="25" w:afterLines="25"/>
              <w:jc w:val="center"/>
              <w:rPr>
                <w:b/>
                <w:bCs/>
              </w:rPr>
            </w:pPr>
            <w:r w:rsidRPr="00C01FA2">
              <w:rPr>
                <w:b/>
                <w:bCs/>
              </w:rPr>
              <w:t>nal_unit_type</w:t>
            </w:r>
          </w:p>
        </w:tc>
        <w:tc>
          <w:tcPr>
            <w:tcW w:w="0" w:type="auto"/>
          </w:tcPr>
          <w:p w:rsidR="00ED1191" w:rsidRPr="00C01FA2" w:rsidRDefault="00ED1191" w:rsidP="00ED1191">
            <w:pPr>
              <w:pStyle w:val="CommentText"/>
              <w:keepNext/>
              <w:keepLines/>
              <w:spacing w:beforeLines="25" w:afterLines="25"/>
              <w:jc w:val="center"/>
              <w:rPr>
                <w:b/>
                <w:bCs/>
              </w:rPr>
            </w:pPr>
            <w:r w:rsidRPr="00C01FA2">
              <w:rPr>
                <w:b/>
                <w:bCs/>
              </w:rPr>
              <w:t>Content of NAL unit and RBSP syntax structure</w:t>
            </w:r>
          </w:p>
        </w:tc>
        <w:tc>
          <w:tcPr>
            <w:tcW w:w="1111" w:type="dxa"/>
          </w:tcPr>
          <w:p w:rsidR="00ED1191" w:rsidRPr="00C01FA2" w:rsidRDefault="00ED1191" w:rsidP="00ED1191">
            <w:pPr>
              <w:pStyle w:val="CommentText"/>
              <w:keepNext/>
              <w:keepLines/>
              <w:spacing w:beforeLines="25" w:afterLines="25"/>
              <w:jc w:val="center"/>
              <w:rPr>
                <w:b/>
                <w:bCs/>
              </w:rPr>
            </w:pPr>
            <w:r w:rsidRPr="00C01FA2">
              <w:rPr>
                <w:b/>
                <w:bCs/>
              </w:rPr>
              <w:t>NAL unit</w:t>
            </w:r>
            <w:r w:rsidRPr="00C01FA2">
              <w:rPr>
                <w:b/>
                <w:bCs/>
              </w:rPr>
              <w:br/>
              <w:t>type class</w:t>
            </w:r>
          </w:p>
        </w:tc>
      </w:tr>
      <w:tr w:rsidR="00ED1191" w:rsidRPr="00C01FA2" w:rsidTr="00754100">
        <w:trPr>
          <w:jc w:val="center"/>
        </w:trPr>
        <w:tc>
          <w:tcPr>
            <w:tcW w:w="0" w:type="auto"/>
          </w:tcPr>
          <w:p w:rsidR="00ED1191" w:rsidRPr="00C01FA2" w:rsidRDefault="00ED1191" w:rsidP="00ED1191">
            <w:pPr>
              <w:pStyle w:val="Index1"/>
              <w:spacing w:before="78" w:after="78"/>
            </w:pPr>
            <w:r w:rsidRPr="00C01FA2">
              <w:t>0</w:t>
            </w:r>
          </w:p>
        </w:tc>
        <w:tc>
          <w:tcPr>
            <w:tcW w:w="0" w:type="auto"/>
          </w:tcPr>
          <w:p w:rsidR="00ED1191" w:rsidRPr="00C01FA2" w:rsidRDefault="00ED1191" w:rsidP="00ED1191">
            <w:pPr>
              <w:keepNext/>
              <w:keepLines/>
              <w:spacing w:beforeLines="25" w:afterLines="25"/>
              <w:rPr>
                <w:sz w:val="20"/>
              </w:rPr>
            </w:pPr>
            <w:r w:rsidRPr="00C01FA2">
              <w:rPr>
                <w:sz w:val="20"/>
              </w:rPr>
              <w:t>Unspecified</w:t>
            </w:r>
          </w:p>
        </w:tc>
        <w:tc>
          <w:tcPr>
            <w:tcW w:w="1111" w:type="dxa"/>
          </w:tcPr>
          <w:p w:rsidR="00ED1191" w:rsidRPr="00C01FA2" w:rsidRDefault="00ED1191" w:rsidP="00ED1191">
            <w:pPr>
              <w:keepNext/>
              <w:keepLines/>
              <w:spacing w:beforeLines="25" w:afterLines="25"/>
              <w:jc w:val="center"/>
              <w:rPr>
                <w:rFonts w:ascii="Times" w:hAnsi="Times" w:cs="Times"/>
                <w:sz w:val="20"/>
              </w:rPr>
            </w:pPr>
            <w:r w:rsidRPr="00C01FA2">
              <w:rPr>
                <w:rFonts w:ascii="Times" w:hAnsi="Times" w:cs="Times"/>
                <w:sz w:val="20"/>
              </w:rPr>
              <w:t>non-VCL</w:t>
            </w:r>
          </w:p>
        </w:tc>
      </w:tr>
      <w:tr w:rsidR="00ED1191" w:rsidRPr="00C01FA2" w:rsidTr="00754100">
        <w:trPr>
          <w:jc w:val="center"/>
        </w:trPr>
        <w:tc>
          <w:tcPr>
            <w:tcW w:w="0" w:type="auto"/>
          </w:tcPr>
          <w:p w:rsidR="00ED1191" w:rsidRPr="00C01FA2" w:rsidRDefault="00ED1191" w:rsidP="00ED1191">
            <w:pPr>
              <w:keepNext/>
              <w:keepLines/>
              <w:spacing w:beforeLines="25" w:afterLines="25"/>
              <w:jc w:val="center"/>
              <w:rPr>
                <w:rFonts w:ascii="Times" w:hAnsi="Times" w:cs="Times"/>
                <w:sz w:val="20"/>
              </w:rPr>
            </w:pPr>
            <w:r w:rsidRPr="00C01FA2">
              <w:rPr>
                <w:rFonts w:ascii="Times" w:hAnsi="Times" w:cs="Times"/>
                <w:sz w:val="20"/>
              </w:rPr>
              <w:t>1</w:t>
            </w:r>
          </w:p>
        </w:tc>
        <w:tc>
          <w:tcPr>
            <w:tcW w:w="0" w:type="auto"/>
          </w:tcPr>
          <w:p w:rsidR="00ED1191" w:rsidRPr="00C01FA2" w:rsidRDefault="00ED1191" w:rsidP="00ED1191">
            <w:pPr>
              <w:keepNext/>
              <w:keepLines/>
              <w:spacing w:beforeLines="25" w:afterLines="25"/>
              <w:rPr>
                <w:sz w:val="20"/>
              </w:rPr>
            </w:pPr>
            <w:r w:rsidRPr="00C01FA2">
              <w:rPr>
                <w:sz w:val="20"/>
              </w:rPr>
              <w:t>Coded slice of a non-IDR and non-CDR picture</w:t>
            </w:r>
            <w:r w:rsidRPr="00C01FA2">
              <w:rPr>
                <w:sz w:val="20"/>
              </w:rPr>
              <w:br/>
              <w:t>slice_layer_rbsp( )</w:t>
            </w:r>
          </w:p>
        </w:tc>
        <w:tc>
          <w:tcPr>
            <w:tcW w:w="1111" w:type="dxa"/>
          </w:tcPr>
          <w:p w:rsidR="00ED1191" w:rsidRPr="00C01FA2" w:rsidRDefault="00ED1191" w:rsidP="00ED1191">
            <w:pPr>
              <w:keepNext/>
              <w:keepLines/>
              <w:spacing w:beforeLines="25" w:afterLines="25"/>
              <w:jc w:val="center"/>
              <w:rPr>
                <w:sz w:val="20"/>
              </w:rPr>
            </w:pPr>
            <w:r w:rsidRPr="00C01FA2">
              <w:rPr>
                <w:rFonts w:ascii="Times" w:hAnsi="Times" w:cs="Times"/>
                <w:sz w:val="20"/>
              </w:rPr>
              <w:t>VCL</w:t>
            </w:r>
          </w:p>
        </w:tc>
      </w:tr>
      <w:tr w:rsidR="00ED1191" w:rsidRPr="00C01FA2" w:rsidTr="00754100">
        <w:trPr>
          <w:jc w:val="center"/>
        </w:trPr>
        <w:tc>
          <w:tcPr>
            <w:tcW w:w="0" w:type="auto"/>
          </w:tcPr>
          <w:p w:rsidR="00ED1191" w:rsidRPr="00C01FA2" w:rsidRDefault="00ED1191" w:rsidP="00ED1191">
            <w:pPr>
              <w:keepNext/>
              <w:keepLines/>
              <w:spacing w:beforeLines="25" w:afterLines="25"/>
              <w:jc w:val="center"/>
              <w:rPr>
                <w:rFonts w:ascii="Times" w:hAnsi="Times" w:cs="Times"/>
                <w:sz w:val="20"/>
                <w:lang w:eastAsia="ko-KR"/>
              </w:rPr>
            </w:pPr>
            <w:r w:rsidRPr="00C01FA2">
              <w:rPr>
                <w:rFonts w:ascii="Times" w:hAnsi="Times" w:cs="Times"/>
                <w:sz w:val="20"/>
              </w:rPr>
              <w:t>2-</w:t>
            </w:r>
            <w:r w:rsidRPr="00C01FA2">
              <w:rPr>
                <w:rFonts w:ascii="Times" w:hAnsi="Times" w:cs="Times"/>
                <w:sz w:val="20"/>
                <w:lang w:eastAsia="ko-KR"/>
              </w:rPr>
              <w:t>3</w:t>
            </w:r>
          </w:p>
        </w:tc>
        <w:tc>
          <w:tcPr>
            <w:tcW w:w="0" w:type="auto"/>
          </w:tcPr>
          <w:p w:rsidR="00ED1191" w:rsidRPr="00C01FA2" w:rsidRDefault="00ED1191" w:rsidP="00ED1191">
            <w:pPr>
              <w:keepNext/>
              <w:keepLines/>
              <w:spacing w:beforeLines="25" w:afterLines="25"/>
              <w:rPr>
                <w:rStyle w:val="CommentReference"/>
                <w:rFonts w:ascii="Times" w:hAnsi="Times" w:cs="Times"/>
                <w:sz w:val="20"/>
                <w:szCs w:val="20"/>
              </w:rPr>
            </w:pPr>
            <w:r w:rsidRPr="00C01FA2">
              <w:rPr>
                <w:sz w:val="20"/>
              </w:rPr>
              <w:t>Reserved</w:t>
            </w:r>
          </w:p>
        </w:tc>
        <w:tc>
          <w:tcPr>
            <w:tcW w:w="1111" w:type="dxa"/>
          </w:tcPr>
          <w:p w:rsidR="00ED1191" w:rsidRPr="00C01FA2" w:rsidRDefault="00ED1191" w:rsidP="00ED1191">
            <w:pPr>
              <w:keepNext/>
              <w:keepLines/>
              <w:spacing w:beforeLines="25" w:afterLines="25"/>
              <w:jc w:val="center"/>
              <w:rPr>
                <w:sz w:val="20"/>
              </w:rPr>
            </w:pPr>
            <w:r w:rsidRPr="00C01FA2">
              <w:rPr>
                <w:rFonts w:ascii="Times" w:hAnsi="Times" w:cs="Times"/>
                <w:sz w:val="20"/>
              </w:rPr>
              <w:t>n/a</w:t>
            </w:r>
          </w:p>
        </w:tc>
      </w:tr>
      <w:tr w:rsidR="00ED1191" w:rsidRPr="00C01FA2" w:rsidTr="00754100">
        <w:trPr>
          <w:jc w:val="center"/>
        </w:trPr>
        <w:tc>
          <w:tcPr>
            <w:tcW w:w="0" w:type="auto"/>
          </w:tcPr>
          <w:p w:rsidR="00ED1191" w:rsidRPr="00C01FA2" w:rsidRDefault="00ED1191" w:rsidP="00ED1191">
            <w:pPr>
              <w:keepNext/>
              <w:keepLines/>
              <w:spacing w:beforeLines="25" w:afterLines="25"/>
              <w:jc w:val="center"/>
              <w:rPr>
                <w:rFonts w:ascii="Times" w:hAnsi="Times" w:cs="Times"/>
                <w:sz w:val="20"/>
                <w:lang w:eastAsia="ko-KR"/>
              </w:rPr>
            </w:pPr>
            <w:r w:rsidRPr="00C01FA2">
              <w:rPr>
                <w:rFonts w:ascii="Times" w:hAnsi="Times" w:cs="Times"/>
                <w:sz w:val="20"/>
                <w:lang w:eastAsia="ko-KR"/>
              </w:rPr>
              <w:t>4</w:t>
            </w:r>
          </w:p>
        </w:tc>
        <w:tc>
          <w:tcPr>
            <w:tcW w:w="0" w:type="auto"/>
          </w:tcPr>
          <w:p w:rsidR="00ED1191" w:rsidRPr="00C01FA2" w:rsidRDefault="00ED1191" w:rsidP="00ED1191">
            <w:pPr>
              <w:keepNext/>
              <w:keepLines/>
              <w:spacing w:beforeLines="25" w:afterLines="25"/>
              <w:rPr>
                <w:sz w:val="20"/>
                <w:lang w:eastAsia="ko-KR"/>
              </w:rPr>
            </w:pPr>
            <w:r w:rsidRPr="00C01FA2">
              <w:rPr>
                <w:sz w:val="20"/>
                <w:lang w:eastAsia="ko-KR"/>
              </w:rPr>
              <w:t>Coded slice of a CDR picture</w:t>
            </w:r>
          </w:p>
          <w:p w:rsidR="00ED1191" w:rsidRPr="00C01FA2" w:rsidRDefault="00ED1191" w:rsidP="00ED1191">
            <w:pPr>
              <w:keepNext/>
              <w:keepLines/>
              <w:spacing w:beforeLines="25" w:afterLines="25"/>
              <w:rPr>
                <w:sz w:val="20"/>
                <w:lang w:eastAsia="ko-KR"/>
              </w:rPr>
            </w:pPr>
            <w:r w:rsidRPr="00C01FA2">
              <w:rPr>
                <w:sz w:val="20"/>
              </w:rPr>
              <w:t>slice_layer_rbsp( )</w:t>
            </w:r>
          </w:p>
        </w:tc>
        <w:tc>
          <w:tcPr>
            <w:tcW w:w="1111" w:type="dxa"/>
          </w:tcPr>
          <w:p w:rsidR="00ED1191" w:rsidRPr="00C01FA2" w:rsidRDefault="00ED1191" w:rsidP="00ED1191">
            <w:pPr>
              <w:keepNext/>
              <w:keepLines/>
              <w:spacing w:beforeLines="25" w:afterLines="25"/>
              <w:jc w:val="center"/>
              <w:rPr>
                <w:rFonts w:ascii="Times" w:hAnsi="Times" w:cs="Times"/>
                <w:sz w:val="20"/>
                <w:lang w:eastAsia="ko-KR"/>
              </w:rPr>
            </w:pPr>
            <w:r w:rsidRPr="00C01FA2">
              <w:rPr>
                <w:rFonts w:ascii="Times" w:hAnsi="Times" w:cs="Times"/>
                <w:sz w:val="20"/>
                <w:lang w:eastAsia="ko-KR"/>
              </w:rPr>
              <w:t>VCL</w:t>
            </w:r>
          </w:p>
        </w:tc>
      </w:tr>
      <w:tr w:rsidR="00ED1191" w:rsidRPr="00C01FA2" w:rsidTr="00754100">
        <w:trPr>
          <w:jc w:val="center"/>
        </w:trPr>
        <w:tc>
          <w:tcPr>
            <w:tcW w:w="0" w:type="auto"/>
          </w:tcPr>
          <w:p w:rsidR="00ED1191" w:rsidRPr="00C01FA2" w:rsidRDefault="00ED1191" w:rsidP="00ED1191">
            <w:pPr>
              <w:keepNext/>
              <w:keepLines/>
              <w:spacing w:beforeLines="25" w:afterLines="25"/>
              <w:jc w:val="center"/>
              <w:rPr>
                <w:rFonts w:ascii="Times" w:hAnsi="Times" w:cs="Times"/>
                <w:sz w:val="20"/>
              </w:rPr>
            </w:pPr>
            <w:r w:rsidRPr="00C01FA2">
              <w:rPr>
                <w:rFonts w:ascii="Times" w:hAnsi="Times" w:cs="Times"/>
                <w:sz w:val="20"/>
              </w:rPr>
              <w:t>5</w:t>
            </w:r>
          </w:p>
        </w:tc>
        <w:tc>
          <w:tcPr>
            <w:tcW w:w="0" w:type="auto"/>
          </w:tcPr>
          <w:p w:rsidR="00ED1191" w:rsidRPr="00C01FA2" w:rsidRDefault="00ED1191" w:rsidP="00ED1191">
            <w:pPr>
              <w:keepNext/>
              <w:keepLines/>
              <w:spacing w:beforeLines="25" w:afterLines="25"/>
              <w:rPr>
                <w:rStyle w:val="CommentReference"/>
                <w:rFonts w:ascii="Times" w:hAnsi="Times" w:cs="Times"/>
                <w:sz w:val="20"/>
                <w:szCs w:val="20"/>
              </w:rPr>
            </w:pPr>
            <w:r w:rsidRPr="00C01FA2">
              <w:rPr>
                <w:sz w:val="20"/>
              </w:rPr>
              <w:t>Coded slice of an IDR picture</w:t>
            </w:r>
            <w:r w:rsidRPr="00C01FA2">
              <w:rPr>
                <w:sz w:val="20"/>
              </w:rPr>
              <w:br/>
              <w:t>slice_layer_rbsp( )</w:t>
            </w:r>
          </w:p>
        </w:tc>
        <w:tc>
          <w:tcPr>
            <w:tcW w:w="1111" w:type="dxa"/>
          </w:tcPr>
          <w:p w:rsidR="00ED1191" w:rsidRPr="00C01FA2" w:rsidRDefault="00ED1191" w:rsidP="00ED1191">
            <w:pPr>
              <w:keepNext/>
              <w:keepLines/>
              <w:spacing w:beforeLines="25" w:afterLines="25"/>
              <w:jc w:val="center"/>
              <w:rPr>
                <w:sz w:val="20"/>
              </w:rPr>
            </w:pPr>
            <w:r w:rsidRPr="00C01FA2">
              <w:rPr>
                <w:rFonts w:ascii="Times" w:hAnsi="Times" w:cs="Times"/>
                <w:sz w:val="20"/>
              </w:rPr>
              <w:t>VCL</w:t>
            </w:r>
          </w:p>
        </w:tc>
      </w:tr>
      <w:tr w:rsidR="00ED1191" w:rsidRPr="00C01FA2" w:rsidTr="00754100">
        <w:trPr>
          <w:jc w:val="center"/>
        </w:trPr>
        <w:tc>
          <w:tcPr>
            <w:tcW w:w="0" w:type="auto"/>
          </w:tcPr>
          <w:p w:rsidR="00ED1191" w:rsidRPr="00C01FA2" w:rsidRDefault="00ED1191" w:rsidP="00ED1191">
            <w:pPr>
              <w:keepNext/>
              <w:keepLines/>
              <w:spacing w:beforeLines="25" w:afterLines="25"/>
              <w:jc w:val="center"/>
              <w:rPr>
                <w:rFonts w:ascii="Times" w:hAnsi="Times" w:cs="Times"/>
                <w:sz w:val="20"/>
              </w:rPr>
            </w:pPr>
            <w:r w:rsidRPr="00C01FA2">
              <w:rPr>
                <w:rFonts w:ascii="Times" w:hAnsi="Times" w:cs="Times"/>
                <w:sz w:val="20"/>
              </w:rPr>
              <w:t>6</w:t>
            </w:r>
          </w:p>
        </w:tc>
        <w:tc>
          <w:tcPr>
            <w:tcW w:w="0" w:type="auto"/>
          </w:tcPr>
          <w:p w:rsidR="00ED1191" w:rsidRPr="00C01FA2" w:rsidRDefault="00ED1191" w:rsidP="00ED1191">
            <w:pPr>
              <w:keepNext/>
              <w:keepLines/>
              <w:spacing w:beforeLines="25" w:afterLines="25"/>
              <w:rPr>
                <w:rStyle w:val="CommentReference"/>
                <w:rFonts w:ascii="Times" w:hAnsi="Times" w:cs="Times"/>
                <w:sz w:val="20"/>
                <w:szCs w:val="20"/>
              </w:rPr>
            </w:pPr>
            <w:r w:rsidRPr="00C01FA2">
              <w:rPr>
                <w:sz w:val="20"/>
              </w:rPr>
              <w:t>Supplemental enhancement information (SEI)</w:t>
            </w:r>
            <w:r w:rsidRPr="00C01FA2">
              <w:rPr>
                <w:sz w:val="20"/>
              </w:rPr>
              <w:br/>
              <w:t>sei_rbsp( )</w:t>
            </w:r>
          </w:p>
        </w:tc>
        <w:tc>
          <w:tcPr>
            <w:tcW w:w="1111" w:type="dxa"/>
          </w:tcPr>
          <w:p w:rsidR="00ED1191" w:rsidRPr="00C01FA2" w:rsidRDefault="00ED1191" w:rsidP="00ED1191">
            <w:pPr>
              <w:keepNext/>
              <w:keepLines/>
              <w:spacing w:beforeLines="25" w:afterLines="25"/>
              <w:jc w:val="center"/>
              <w:rPr>
                <w:sz w:val="20"/>
              </w:rPr>
            </w:pPr>
            <w:r w:rsidRPr="00C01FA2">
              <w:rPr>
                <w:rFonts w:ascii="Times" w:hAnsi="Times" w:cs="Times"/>
                <w:sz w:val="20"/>
              </w:rPr>
              <w:t>non-VCL</w:t>
            </w:r>
          </w:p>
        </w:tc>
      </w:tr>
      <w:tr w:rsidR="00ED1191" w:rsidRPr="00C01FA2" w:rsidTr="00754100">
        <w:trPr>
          <w:jc w:val="center"/>
        </w:trPr>
        <w:tc>
          <w:tcPr>
            <w:tcW w:w="0" w:type="auto"/>
          </w:tcPr>
          <w:p w:rsidR="00ED1191" w:rsidRPr="00C01FA2" w:rsidRDefault="00ED1191" w:rsidP="00ED1191">
            <w:pPr>
              <w:keepNext/>
              <w:keepLines/>
              <w:spacing w:beforeLines="25" w:afterLines="25"/>
              <w:jc w:val="center"/>
              <w:rPr>
                <w:rFonts w:ascii="Times" w:hAnsi="Times" w:cs="Times"/>
                <w:sz w:val="20"/>
              </w:rPr>
            </w:pPr>
            <w:r w:rsidRPr="00C01FA2">
              <w:rPr>
                <w:rFonts w:ascii="Times" w:hAnsi="Times" w:cs="Times"/>
                <w:sz w:val="20"/>
              </w:rPr>
              <w:t>7</w:t>
            </w:r>
          </w:p>
        </w:tc>
        <w:tc>
          <w:tcPr>
            <w:tcW w:w="0" w:type="auto"/>
          </w:tcPr>
          <w:p w:rsidR="00ED1191" w:rsidRPr="00C01FA2" w:rsidRDefault="00ED1191" w:rsidP="00ED1191">
            <w:pPr>
              <w:keepNext/>
              <w:keepLines/>
              <w:spacing w:beforeLines="25" w:afterLines="25"/>
              <w:rPr>
                <w:rStyle w:val="CommentReference"/>
                <w:rFonts w:ascii="Times" w:hAnsi="Times" w:cs="Times"/>
                <w:sz w:val="20"/>
                <w:szCs w:val="20"/>
              </w:rPr>
            </w:pPr>
            <w:r w:rsidRPr="00C01FA2">
              <w:rPr>
                <w:sz w:val="20"/>
              </w:rPr>
              <w:t>Sequence parameter set</w:t>
            </w:r>
            <w:r w:rsidRPr="00C01FA2">
              <w:rPr>
                <w:sz w:val="20"/>
              </w:rPr>
              <w:br/>
              <w:t>seq_parameter_set_rbsp( )</w:t>
            </w:r>
          </w:p>
        </w:tc>
        <w:tc>
          <w:tcPr>
            <w:tcW w:w="1111" w:type="dxa"/>
          </w:tcPr>
          <w:p w:rsidR="00ED1191" w:rsidRPr="00C01FA2" w:rsidRDefault="00ED1191" w:rsidP="00ED1191">
            <w:pPr>
              <w:keepNext/>
              <w:keepLines/>
              <w:spacing w:beforeLines="25" w:afterLines="25"/>
              <w:jc w:val="center"/>
              <w:rPr>
                <w:sz w:val="20"/>
              </w:rPr>
            </w:pPr>
            <w:r w:rsidRPr="00C01FA2">
              <w:rPr>
                <w:rFonts w:ascii="Times" w:hAnsi="Times" w:cs="Times"/>
                <w:sz w:val="20"/>
              </w:rPr>
              <w:t>non-VCL</w:t>
            </w:r>
          </w:p>
        </w:tc>
      </w:tr>
      <w:tr w:rsidR="00ED1191" w:rsidRPr="00C01FA2" w:rsidTr="00754100">
        <w:trPr>
          <w:jc w:val="center"/>
        </w:trPr>
        <w:tc>
          <w:tcPr>
            <w:tcW w:w="0" w:type="auto"/>
          </w:tcPr>
          <w:p w:rsidR="00ED1191" w:rsidRPr="00C01FA2" w:rsidRDefault="00ED1191" w:rsidP="00ED1191">
            <w:pPr>
              <w:keepNext/>
              <w:keepLines/>
              <w:spacing w:beforeLines="25" w:afterLines="25"/>
              <w:jc w:val="center"/>
              <w:rPr>
                <w:rFonts w:ascii="Times" w:hAnsi="Times" w:cs="Times"/>
                <w:sz w:val="20"/>
              </w:rPr>
            </w:pPr>
            <w:r w:rsidRPr="00C01FA2">
              <w:rPr>
                <w:rFonts w:ascii="Times" w:hAnsi="Times" w:cs="Times"/>
                <w:sz w:val="20"/>
              </w:rPr>
              <w:t>8</w:t>
            </w:r>
          </w:p>
        </w:tc>
        <w:tc>
          <w:tcPr>
            <w:tcW w:w="0" w:type="auto"/>
          </w:tcPr>
          <w:p w:rsidR="00ED1191" w:rsidRPr="00C01FA2" w:rsidRDefault="00ED1191" w:rsidP="00ED1191">
            <w:pPr>
              <w:keepNext/>
              <w:keepLines/>
              <w:spacing w:beforeLines="25" w:afterLines="25"/>
              <w:rPr>
                <w:rStyle w:val="CommentReference"/>
                <w:rFonts w:ascii="Times" w:hAnsi="Times" w:cs="Times"/>
                <w:sz w:val="20"/>
                <w:szCs w:val="20"/>
              </w:rPr>
            </w:pPr>
            <w:r w:rsidRPr="00C01FA2">
              <w:rPr>
                <w:sz w:val="20"/>
              </w:rPr>
              <w:t>Picture parameter set</w:t>
            </w:r>
            <w:r w:rsidRPr="00C01FA2">
              <w:rPr>
                <w:sz w:val="20"/>
              </w:rPr>
              <w:br/>
              <w:t>pic_parameter_set_rbsp( )</w:t>
            </w:r>
          </w:p>
        </w:tc>
        <w:tc>
          <w:tcPr>
            <w:tcW w:w="1111" w:type="dxa"/>
          </w:tcPr>
          <w:p w:rsidR="00ED1191" w:rsidRPr="00C01FA2" w:rsidRDefault="00ED1191" w:rsidP="00ED1191">
            <w:pPr>
              <w:keepNext/>
              <w:keepLines/>
              <w:spacing w:beforeLines="25" w:afterLines="25"/>
              <w:jc w:val="center"/>
              <w:rPr>
                <w:sz w:val="20"/>
              </w:rPr>
            </w:pPr>
            <w:r w:rsidRPr="00C01FA2">
              <w:rPr>
                <w:rFonts w:ascii="Times" w:hAnsi="Times" w:cs="Times"/>
                <w:sz w:val="20"/>
              </w:rPr>
              <w:t>non-VCL</w:t>
            </w:r>
          </w:p>
        </w:tc>
      </w:tr>
      <w:tr w:rsidR="00ED1191" w:rsidRPr="00C01FA2" w:rsidTr="00754100">
        <w:trPr>
          <w:jc w:val="center"/>
        </w:trPr>
        <w:tc>
          <w:tcPr>
            <w:tcW w:w="0" w:type="auto"/>
          </w:tcPr>
          <w:p w:rsidR="00ED1191" w:rsidRPr="00C01FA2" w:rsidRDefault="00ED1191" w:rsidP="00ED1191">
            <w:pPr>
              <w:keepNext/>
              <w:keepLines/>
              <w:spacing w:beforeLines="25" w:afterLines="25"/>
              <w:jc w:val="center"/>
              <w:rPr>
                <w:rFonts w:ascii="Times" w:hAnsi="Times" w:cs="Times"/>
                <w:sz w:val="20"/>
              </w:rPr>
            </w:pPr>
            <w:r w:rsidRPr="00C01FA2">
              <w:rPr>
                <w:rFonts w:ascii="Times" w:hAnsi="Times" w:cs="Times"/>
                <w:sz w:val="20"/>
              </w:rPr>
              <w:t>9</w:t>
            </w:r>
          </w:p>
        </w:tc>
        <w:tc>
          <w:tcPr>
            <w:tcW w:w="0" w:type="auto"/>
          </w:tcPr>
          <w:p w:rsidR="00ED1191" w:rsidRPr="00C01FA2" w:rsidRDefault="00ED1191" w:rsidP="00ED1191">
            <w:pPr>
              <w:keepNext/>
              <w:keepLines/>
              <w:spacing w:beforeLines="25" w:afterLines="25"/>
              <w:rPr>
                <w:rStyle w:val="CommentReference"/>
                <w:rFonts w:ascii="Times" w:hAnsi="Times" w:cs="Times"/>
                <w:sz w:val="20"/>
                <w:szCs w:val="20"/>
              </w:rPr>
            </w:pPr>
            <w:r w:rsidRPr="00C01FA2">
              <w:rPr>
                <w:sz w:val="20"/>
              </w:rPr>
              <w:t>Access unit delimiter</w:t>
            </w:r>
            <w:r w:rsidRPr="00C01FA2">
              <w:rPr>
                <w:sz w:val="20"/>
              </w:rPr>
              <w:br/>
              <w:t>access_unit_delimiter_rbsp( )</w:t>
            </w:r>
          </w:p>
        </w:tc>
        <w:tc>
          <w:tcPr>
            <w:tcW w:w="1111" w:type="dxa"/>
          </w:tcPr>
          <w:p w:rsidR="00ED1191" w:rsidRPr="00C01FA2" w:rsidRDefault="00ED1191" w:rsidP="00ED1191">
            <w:pPr>
              <w:keepNext/>
              <w:keepLines/>
              <w:spacing w:beforeLines="25" w:afterLines="25"/>
              <w:jc w:val="center"/>
              <w:rPr>
                <w:sz w:val="20"/>
              </w:rPr>
            </w:pPr>
            <w:r w:rsidRPr="00C01FA2">
              <w:rPr>
                <w:rFonts w:ascii="Times" w:hAnsi="Times" w:cs="Times"/>
                <w:sz w:val="20"/>
              </w:rPr>
              <w:t>non-VCL</w:t>
            </w:r>
          </w:p>
        </w:tc>
      </w:tr>
      <w:tr w:rsidR="00ED1191" w:rsidRPr="00C01FA2" w:rsidTr="00754100">
        <w:trPr>
          <w:jc w:val="center"/>
        </w:trPr>
        <w:tc>
          <w:tcPr>
            <w:tcW w:w="0" w:type="auto"/>
          </w:tcPr>
          <w:p w:rsidR="00ED1191" w:rsidRPr="00C01FA2" w:rsidRDefault="00ED1191" w:rsidP="00ED1191">
            <w:pPr>
              <w:keepNext/>
              <w:keepLines/>
              <w:spacing w:beforeLines="25" w:afterLines="25"/>
              <w:jc w:val="center"/>
              <w:rPr>
                <w:rFonts w:ascii="Times" w:hAnsi="Times" w:cs="Times"/>
                <w:sz w:val="20"/>
              </w:rPr>
            </w:pPr>
            <w:r w:rsidRPr="00C01FA2">
              <w:rPr>
                <w:rFonts w:ascii="Times" w:hAnsi="Times" w:cs="Times"/>
                <w:sz w:val="20"/>
              </w:rPr>
              <w:t>10-11</w:t>
            </w:r>
          </w:p>
        </w:tc>
        <w:tc>
          <w:tcPr>
            <w:tcW w:w="0" w:type="auto"/>
          </w:tcPr>
          <w:p w:rsidR="00ED1191" w:rsidRPr="00C01FA2" w:rsidRDefault="00ED1191" w:rsidP="00ED1191">
            <w:pPr>
              <w:keepNext/>
              <w:keepLines/>
              <w:spacing w:beforeLines="25" w:afterLines="25"/>
              <w:rPr>
                <w:sz w:val="20"/>
              </w:rPr>
            </w:pPr>
            <w:r w:rsidRPr="00C01FA2">
              <w:rPr>
                <w:sz w:val="20"/>
              </w:rPr>
              <w:t>Reserved</w:t>
            </w:r>
          </w:p>
        </w:tc>
        <w:tc>
          <w:tcPr>
            <w:tcW w:w="1111" w:type="dxa"/>
          </w:tcPr>
          <w:p w:rsidR="00ED1191" w:rsidRPr="00C01FA2" w:rsidRDefault="00ED1191" w:rsidP="00ED1191">
            <w:pPr>
              <w:keepNext/>
              <w:keepLines/>
              <w:spacing w:beforeLines="25" w:afterLines="25"/>
              <w:jc w:val="center"/>
              <w:rPr>
                <w:sz w:val="20"/>
              </w:rPr>
            </w:pPr>
            <w:r w:rsidRPr="00C01FA2">
              <w:rPr>
                <w:rFonts w:ascii="Times" w:hAnsi="Times" w:cs="Times"/>
                <w:sz w:val="20"/>
              </w:rPr>
              <w:t>n/a</w:t>
            </w:r>
          </w:p>
        </w:tc>
      </w:tr>
      <w:tr w:rsidR="00ED1191" w:rsidRPr="00C01FA2" w:rsidTr="00754100">
        <w:trPr>
          <w:jc w:val="center"/>
        </w:trPr>
        <w:tc>
          <w:tcPr>
            <w:tcW w:w="0" w:type="auto"/>
          </w:tcPr>
          <w:p w:rsidR="00ED1191" w:rsidRPr="00C01FA2" w:rsidRDefault="00ED1191" w:rsidP="00ED1191">
            <w:pPr>
              <w:keepNext/>
              <w:keepLines/>
              <w:spacing w:beforeLines="25" w:afterLines="25"/>
              <w:jc w:val="center"/>
              <w:rPr>
                <w:rFonts w:ascii="Times" w:hAnsi="Times" w:cs="Times"/>
                <w:sz w:val="20"/>
              </w:rPr>
            </w:pPr>
            <w:r w:rsidRPr="00C01FA2">
              <w:rPr>
                <w:rFonts w:ascii="Times" w:hAnsi="Times" w:cs="Times"/>
                <w:sz w:val="20"/>
              </w:rPr>
              <w:t>12</w:t>
            </w:r>
          </w:p>
        </w:tc>
        <w:tc>
          <w:tcPr>
            <w:tcW w:w="0" w:type="auto"/>
          </w:tcPr>
          <w:p w:rsidR="00ED1191" w:rsidRPr="00C01FA2" w:rsidRDefault="00ED1191" w:rsidP="00ED1191">
            <w:pPr>
              <w:keepNext/>
              <w:keepLines/>
              <w:spacing w:beforeLines="25" w:afterLines="25"/>
              <w:rPr>
                <w:rStyle w:val="CommentReference"/>
                <w:rFonts w:ascii="Times" w:hAnsi="Times" w:cs="Times"/>
                <w:sz w:val="20"/>
                <w:szCs w:val="20"/>
              </w:rPr>
            </w:pPr>
            <w:r w:rsidRPr="00C01FA2">
              <w:rPr>
                <w:sz w:val="20"/>
              </w:rPr>
              <w:t>Filler data</w:t>
            </w:r>
            <w:r w:rsidRPr="00C01FA2">
              <w:rPr>
                <w:sz w:val="20"/>
              </w:rPr>
              <w:br/>
              <w:t>filler_data_rbsp( )</w:t>
            </w:r>
          </w:p>
        </w:tc>
        <w:tc>
          <w:tcPr>
            <w:tcW w:w="1111" w:type="dxa"/>
          </w:tcPr>
          <w:p w:rsidR="00ED1191" w:rsidRPr="00C01FA2" w:rsidRDefault="00ED1191" w:rsidP="00ED1191">
            <w:pPr>
              <w:keepNext/>
              <w:keepLines/>
              <w:spacing w:beforeLines="25" w:afterLines="25"/>
              <w:jc w:val="center"/>
              <w:rPr>
                <w:sz w:val="20"/>
              </w:rPr>
            </w:pPr>
            <w:r w:rsidRPr="00C01FA2">
              <w:rPr>
                <w:rFonts w:ascii="Times" w:hAnsi="Times" w:cs="Times"/>
                <w:sz w:val="20"/>
              </w:rPr>
              <w:t>non-VCL</w:t>
            </w:r>
          </w:p>
        </w:tc>
      </w:tr>
      <w:tr w:rsidR="00ED1191" w:rsidRPr="00C01FA2" w:rsidTr="00754100">
        <w:trPr>
          <w:jc w:val="center"/>
        </w:trPr>
        <w:tc>
          <w:tcPr>
            <w:tcW w:w="0" w:type="auto"/>
          </w:tcPr>
          <w:p w:rsidR="00ED1191" w:rsidRPr="00C01FA2" w:rsidRDefault="00ED1191" w:rsidP="00ED1191">
            <w:pPr>
              <w:keepNext/>
              <w:keepLines/>
              <w:spacing w:beforeLines="25" w:afterLines="25"/>
              <w:jc w:val="center"/>
              <w:rPr>
                <w:rFonts w:ascii="Times" w:hAnsi="Times" w:cs="Times"/>
                <w:sz w:val="20"/>
              </w:rPr>
            </w:pPr>
            <w:r w:rsidRPr="00C01FA2">
              <w:rPr>
                <w:rFonts w:ascii="Times" w:hAnsi="Times" w:cs="Times"/>
                <w:sz w:val="20"/>
              </w:rPr>
              <w:t>13-23</w:t>
            </w:r>
          </w:p>
        </w:tc>
        <w:tc>
          <w:tcPr>
            <w:tcW w:w="0" w:type="auto"/>
          </w:tcPr>
          <w:p w:rsidR="00ED1191" w:rsidRPr="00C01FA2" w:rsidRDefault="00ED1191" w:rsidP="00ED1191">
            <w:pPr>
              <w:keepNext/>
              <w:keepLines/>
              <w:spacing w:beforeLines="25" w:afterLines="25"/>
              <w:rPr>
                <w:sz w:val="20"/>
              </w:rPr>
            </w:pPr>
            <w:r w:rsidRPr="00C01FA2">
              <w:rPr>
                <w:sz w:val="20"/>
              </w:rPr>
              <w:t>Reserved</w:t>
            </w:r>
          </w:p>
        </w:tc>
        <w:tc>
          <w:tcPr>
            <w:tcW w:w="1111" w:type="dxa"/>
          </w:tcPr>
          <w:p w:rsidR="00ED1191" w:rsidRPr="00C01FA2" w:rsidRDefault="00ED1191" w:rsidP="00ED1191">
            <w:pPr>
              <w:keepNext/>
              <w:keepLines/>
              <w:spacing w:beforeLines="25" w:afterLines="25"/>
              <w:jc w:val="center"/>
              <w:rPr>
                <w:sz w:val="20"/>
              </w:rPr>
            </w:pPr>
            <w:r w:rsidRPr="00C01FA2">
              <w:rPr>
                <w:rFonts w:ascii="Times" w:hAnsi="Times" w:cs="Times"/>
                <w:sz w:val="20"/>
              </w:rPr>
              <w:t>n/a</w:t>
            </w:r>
          </w:p>
        </w:tc>
      </w:tr>
      <w:tr w:rsidR="00ED1191" w:rsidRPr="00C01FA2" w:rsidTr="00754100">
        <w:trPr>
          <w:jc w:val="center"/>
        </w:trPr>
        <w:tc>
          <w:tcPr>
            <w:tcW w:w="0" w:type="auto"/>
          </w:tcPr>
          <w:p w:rsidR="00ED1191" w:rsidRPr="00C01FA2" w:rsidRDefault="00ED1191" w:rsidP="00ED1191">
            <w:pPr>
              <w:spacing w:beforeLines="25" w:afterLines="25"/>
              <w:jc w:val="center"/>
              <w:rPr>
                <w:rFonts w:ascii="Times" w:hAnsi="Times" w:cs="Times"/>
                <w:sz w:val="20"/>
              </w:rPr>
            </w:pPr>
            <w:r w:rsidRPr="00C01FA2">
              <w:rPr>
                <w:rFonts w:ascii="Times" w:hAnsi="Times" w:cs="Times"/>
                <w:sz w:val="20"/>
              </w:rPr>
              <w:t>24..31</w:t>
            </w:r>
          </w:p>
        </w:tc>
        <w:tc>
          <w:tcPr>
            <w:tcW w:w="0" w:type="auto"/>
          </w:tcPr>
          <w:p w:rsidR="00ED1191" w:rsidRPr="00C01FA2" w:rsidRDefault="00ED1191" w:rsidP="00ED1191">
            <w:pPr>
              <w:spacing w:beforeLines="25" w:afterLines="25"/>
              <w:rPr>
                <w:sz w:val="20"/>
              </w:rPr>
            </w:pPr>
            <w:r w:rsidRPr="00C01FA2">
              <w:rPr>
                <w:sz w:val="20"/>
              </w:rPr>
              <w:t>Unspecified</w:t>
            </w:r>
          </w:p>
        </w:tc>
        <w:tc>
          <w:tcPr>
            <w:tcW w:w="1111" w:type="dxa"/>
          </w:tcPr>
          <w:p w:rsidR="00ED1191" w:rsidRPr="00C01FA2" w:rsidRDefault="00ED1191" w:rsidP="00ED1191">
            <w:pPr>
              <w:spacing w:beforeLines="25" w:afterLines="25"/>
              <w:jc w:val="center"/>
              <w:rPr>
                <w:sz w:val="20"/>
              </w:rPr>
            </w:pPr>
            <w:r w:rsidRPr="00C01FA2">
              <w:rPr>
                <w:rFonts w:ascii="Times" w:hAnsi="Times" w:cs="Times"/>
                <w:sz w:val="20"/>
              </w:rPr>
              <w:t>non-VCL</w:t>
            </w:r>
          </w:p>
        </w:tc>
      </w:tr>
    </w:tbl>
    <w:p w:rsidR="00ED1191" w:rsidRPr="006745D2" w:rsidRDefault="00ED1191" w:rsidP="00ED1191">
      <w:pPr>
        <w:pStyle w:val="Blanc"/>
        <w:keepNext w:val="0"/>
        <w:rPr>
          <w:lang w:val="en-GB"/>
        </w:rPr>
      </w:pPr>
    </w:p>
    <w:p w:rsidR="00ED1191" w:rsidRPr="006745D2" w:rsidRDefault="00ED1191" w:rsidP="00ED1191">
      <w:pPr>
        <w:spacing w:before="240"/>
      </w:pPr>
    </w:p>
    <w:p w:rsidR="00ED1191" w:rsidRPr="00C01FA2" w:rsidRDefault="00ED1191" w:rsidP="00ED1191">
      <w:pPr>
        <w:rPr>
          <w:sz w:val="20"/>
        </w:rPr>
      </w:pPr>
      <w:del w:id="92" w:author="Ye-Kui Wang" w:date="2011-07-01T18:36:00Z">
        <w:r w:rsidRPr="00C01FA2" w:rsidDel="00C01FA2">
          <w:rPr>
            <w:sz w:val="20"/>
          </w:rPr>
          <w:delText xml:space="preserve">In the text, coded slice NAL unit collectively refers to a coded slice of a non-IDR picture NAL unit or to a coded slice of an IDR picture NAL unit. </w:delText>
        </w:r>
      </w:del>
      <w:r w:rsidRPr="00C01FA2">
        <w:rPr>
          <w:sz w:val="20"/>
        </w:rPr>
        <w:t>The variable IdrPicFlag is specified as</w:t>
      </w:r>
    </w:p>
    <w:p w:rsidR="00ED1191" w:rsidRPr="00C01FA2" w:rsidRDefault="00ED1191" w:rsidP="00C01FA2">
      <w:pPr>
        <w:tabs>
          <w:tab w:val="center" w:pos="4849"/>
          <w:tab w:val="right" w:pos="9696"/>
        </w:tabs>
        <w:spacing w:before="193" w:after="240"/>
        <w:ind w:left="720"/>
        <w:rPr>
          <w:sz w:val="20"/>
        </w:rPr>
      </w:pPr>
      <w:r w:rsidRPr="00C01FA2">
        <w:rPr>
          <w:sz w:val="20"/>
        </w:rPr>
        <w:t>IdrPicFlag = ( ( nal_unit_type  = =  5 )  ?  1  :  0 )</w:t>
      </w:r>
      <w:r w:rsidRPr="00C01FA2">
        <w:rPr>
          <w:sz w:val="20"/>
        </w:rPr>
        <w:tab/>
      </w:r>
      <w:r w:rsidRPr="00C01FA2">
        <w:rPr>
          <w:sz w:val="20"/>
        </w:rPr>
        <w:tab/>
        <w:t>(</w:t>
      </w:r>
      <w:r w:rsidRPr="00C01FA2">
        <w:rPr>
          <w:sz w:val="20"/>
        </w:rPr>
        <w:fldChar w:fldCharType="begin"/>
      </w:r>
      <w:r w:rsidRPr="00C01FA2">
        <w:rPr>
          <w:sz w:val="20"/>
        </w:rPr>
        <w:instrText xml:space="preserve"> STYLEREF 1 \s </w:instrText>
      </w:r>
      <w:r w:rsidRPr="00C01FA2">
        <w:rPr>
          <w:sz w:val="20"/>
        </w:rPr>
        <w:fldChar w:fldCharType="separate"/>
      </w:r>
      <w:r w:rsidRPr="00C01FA2">
        <w:rPr>
          <w:noProof/>
          <w:sz w:val="20"/>
        </w:rPr>
        <w:t>7</w:t>
      </w:r>
      <w:r w:rsidRPr="00C01FA2">
        <w:rPr>
          <w:sz w:val="20"/>
        </w:rPr>
        <w:fldChar w:fldCharType="end"/>
      </w:r>
      <w:r w:rsidRPr="00C01FA2">
        <w:rPr>
          <w:sz w:val="20"/>
        </w:rPr>
        <w:noBreakHyphen/>
      </w:r>
      <w:r w:rsidRPr="00C01FA2">
        <w:rPr>
          <w:sz w:val="20"/>
        </w:rPr>
        <w:fldChar w:fldCharType="begin"/>
      </w:r>
      <w:r w:rsidRPr="00C01FA2">
        <w:rPr>
          <w:sz w:val="20"/>
        </w:rPr>
        <w:instrText xml:space="preserve"> SEQ Equation \* ARABIC \s 1 </w:instrText>
      </w:r>
      <w:r w:rsidRPr="00C01FA2">
        <w:rPr>
          <w:sz w:val="20"/>
        </w:rPr>
        <w:fldChar w:fldCharType="separate"/>
      </w:r>
      <w:r w:rsidRPr="00C01FA2">
        <w:rPr>
          <w:noProof/>
          <w:sz w:val="20"/>
        </w:rPr>
        <w:t>1</w:t>
      </w:r>
      <w:r w:rsidRPr="00C01FA2">
        <w:rPr>
          <w:sz w:val="20"/>
        </w:rPr>
        <w:fldChar w:fldCharType="end"/>
      </w:r>
      <w:r w:rsidRPr="00C01FA2">
        <w:rPr>
          <w:sz w:val="20"/>
        </w:rPr>
        <w:t>)</w:t>
      </w:r>
    </w:p>
    <w:p w:rsidR="00ED1191" w:rsidRPr="00C01FA2" w:rsidRDefault="00ED1191" w:rsidP="00ED1191">
      <w:pPr>
        <w:rPr>
          <w:sz w:val="20"/>
        </w:rPr>
      </w:pPr>
      <w:r w:rsidRPr="00C01FA2">
        <w:rPr>
          <w:sz w:val="20"/>
        </w:rPr>
        <w:t xml:space="preserve">When the value of nal_unit_type is equal to 5 for a NAL unit containing a slice of a particular picture, the picture shall not contain NAL units with nal_unit_type equal to 1 or 4. </w:t>
      </w:r>
      <w:del w:id="93" w:author="Ye-Kui Wang" w:date="2011-07-01T18:36:00Z">
        <w:r w:rsidRPr="00C01FA2" w:rsidDel="00C01FA2">
          <w:rPr>
            <w:sz w:val="20"/>
          </w:rPr>
          <w:delText>For coded video sequences conforming to one or more of the profiles specified in Annex </w:delText>
        </w:r>
        <w:r w:rsidRPr="00C01FA2" w:rsidDel="00C01FA2">
          <w:rPr>
            <w:sz w:val="20"/>
          </w:rPr>
          <w:fldChar w:fldCharType="begin"/>
        </w:r>
        <w:r w:rsidRPr="00C01FA2" w:rsidDel="00C01FA2">
          <w:rPr>
            <w:sz w:val="20"/>
          </w:rPr>
          <w:delInstrText xml:space="preserve"> REF _Ref36826677 \r \h </w:delInstrText>
        </w:r>
        <w:r w:rsidRPr="00C01FA2" w:rsidDel="00C01FA2">
          <w:rPr>
            <w:sz w:val="20"/>
          </w:rPr>
        </w:r>
        <w:r w:rsidR="00C01FA2" w:rsidDel="00C01FA2">
          <w:rPr>
            <w:sz w:val="20"/>
          </w:rPr>
          <w:delInstrText xml:space="preserve"> \* MERGEFORMAT </w:delInstrText>
        </w:r>
        <w:r w:rsidRPr="00C01FA2" w:rsidDel="00C01FA2">
          <w:rPr>
            <w:sz w:val="20"/>
          </w:rPr>
          <w:fldChar w:fldCharType="separate"/>
        </w:r>
        <w:r w:rsidRPr="00C01FA2" w:rsidDel="00C01FA2">
          <w:rPr>
            <w:sz w:val="20"/>
          </w:rPr>
          <w:delText>A</w:delText>
        </w:r>
        <w:r w:rsidRPr="00C01FA2" w:rsidDel="00C01FA2">
          <w:rPr>
            <w:sz w:val="20"/>
          </w:rPr>
          <w:fldChar w:fldCharType="end"/>
        </w:r>
        <w:r w:rsidRPr="00C01FA2" w:rsidDel="00C01FA2">
          <w:rPr>
            <w:sz w:val="20"/>
          </w:rPr>
          <w:delText xml:space="preserve"> that are decoded using the decoding process specified in clauses </w:delText>
        </w:r>
        <w:r w:rsidRPr="00C01FA2" w:rsidDel="00C01FA2">
          <w:rPr>
            <w:sz w:val="20"/>
          </w:rPr>
          <w:fldChar w:fldCharType="begin"/>
        </w:r>
        <w:r w:rsidRPr="00C01FA2" w:rsidDel="00C01FA2">
          <w:rPr>
            <w:sz w:val="20"/>
          </w:rPr>
          <w:delInstrText xml:space="preserve"> REF _Ref20133850 \r \h </w:delInstrText>
        </w:r>
        <w:r w:rsidRPr="00C01FA2" w:rsidDel="00C01FA2">
          <w:rPr>
            <w:sz w:val="20"/>
          </w:rPr>
        </w:r>
        <w:r w:rsidR="00C01FA2" w:rsidDel="00C01FA2">
          <w:rPr>
            <w:sz w:val="20"/>
          </w:rPr>
          <w:delInstrText xml:space="preserve"> \* MERGEFORMAT </w:delInstrText>
        </w:r>
        <w:r w:rsidRPr="00C01FA2" w:rsidDel="00C01FA2">
          <w:rPr>
            <w:sz w:val="20"/>
          </w:rPr>
          <w:fldChar w:fldCharType="separate"/>
        </w:r>
        <w:r w:rsidRPr="00C01FA2" w:rsidDel="00C01FA2">
          <w:rPr>
            <w:sz w:val="20"/>
          </w:rPr>
          <w:delText>2</w:delText>
        </w:r>
        <w:r w:rsidRPr="00C01FA2" w:rsidDel="00C01FA2">
          <w:rPr>
            <w:sz w:val="20"/>
          </w:rPr>
          <w:fldChar w:fldCharType="end"/>
        </w:r>
        <w:r w:rsidRPr="00C01FA2" w:rsidDel="00C01FA2">
          <w:rPr>
            <w:sz w:val="20"/>
          </w:rPr>
          <w:delText>-</w:delText>
        </w:r>
        <w:r w:rsidRPr="00C01FA2" w:rsidDel="00C01FA2">
          <w:rPr>
            <w:sz w:val="20"/>
          </w:rPr>
          <w:fldChar w:fldCharType="begin"/>
        </w:r>
        <w:r w:rsidRPr="00C01FA2" w:rsidDel="00C01FA2">
          <w:rPr>
            <w:sz w:val="20"/>
          </w:rPr>
          <w:delInstrText xml:space="preserve"> REF _Ref24280994 \r \h </w:delInstrText>
        </w:r>
        <w:r w:rsidRPr="00C01FA2" w:rsidDel="00C01FA2">
          <w:rPr>
            <w:sz w:val="20"/>
          </w:rPr>
        </w:r>
        <w:r w:rsidR="00C01FA2" w:rsidDel="00C01FA2">
          <w:rPr>
            <w:sz w:val="20"/>
          </w:rPr>
          <w:delInstrText xml:space="preserve"> \* MERGEFORMAT </w:delInstrText>
        </w:r>
        <w:r w:rsidRPr="00C01FA2" w:rsidDel="00C01FA2">
          <w:rPr>
            <w:sz w:val="20"/>
          </w:rPr>
          <w:fldChar w:fldCharType="separate"/>
        </w:r>
        <w:r w:rsidRPr="00C01FA2" w:rsidDel="00C01FA2">
          <w:rPr>
            <w:sz w:val="20"/>
          </w:rPr>
          <w:delText>9</w:delText>
        </w:r>
        <w:r w:rsidRPr="00C01FA2" w:rsidDel="00C01FA2">
          <w:rPr>
            <w:sz w:val="20"/>
          </w:rPr>
          <w:fldChar w:fldCharType="end"/>
        </w:r>
        <w:r w:rsidRPr="00C01FA2" w:rsidDel="00C01FA2">
          <w:rPr>
            <w:sz w:val="20"/>
          </w:rPr>
          <w:delText>, s</w:delText>
        </w:r>
      </w:del>
      <w:ins w:id="94" w:author="Ye-Kui Wang" w:date="2011-07-01T18:36:00Z">
        <w:r w:rsidR="00C01FA2">
          <w:rPr>
            <w:sz w:val="20"/>
          </w:rPr>
          <w:t>S</w:t>
        </w:r>
      </w:ins>
      <w:r w:rsidRPr="00C01FA2">
        <w:rPr>
          <w:sz w:val="20"/>
        </w:rPr>
        <w:t xml:space="preserve">uch a picture is referred to as an IDR picture. </w:t>
      </w:r>
    </w:p>
    <w:p w:rsidR="00C01FA2" w:rsidRPr="00ED1191" w:rsidRDefault="00C01FA2" w:rsidP="00C01FA2">
      <w:pPr>
        <w:rPr>
          <w:ins w:id="95" w:author="Ye-Kui Wang" w:date="2011-07-01T18:30:00Z"/>
          <w:sz w:val="20"/>
        </w:rPr>
      </w:pPr>
      <w:ins w:id="96" w:author="Ye-Kui Wang" w:date="2011-07-01T18:30:00Z">
        <w:r w:rsidRPr="00ED1191">
          <w:rPr>
            <w:b/>
            <w:bCs/>
            <w:sz w:val="20"/>
          </w:rPr>
          <w:t>nal_ref_</w:t>
        </w:r>
      </w:ins>
      <w:ins w:id="97" w:author="Ye-Kui Wang" w:date="2011-07-01T18:38:00Z">
        <w:r>
          <w:rPr>
            <w:b/>
            <w:bCs/>
            <w:sz w:val="20"/>
          </w:rPr>
          <w:t>flag</w:t>
        </w:r>
      </w:ins>
      <w:ins w:id="98" w:author="Ye-Kui Wang" w:date="2011-07-01T18:30:00Z">
        <w:r>
          <w:rPr>
            <w:sz w:val="20"/>
          </w:rPr>
          <w:t xml:space="preserve"> </w:t>
        </w:r>
        <w:r w:rsidRPr="00ED1191">
          <w:rPr>
            <w:sz w:val="20"/>
          </w:rPr>
          <w:t>equal to </w:t>
        </w:r>
      </w:ins>
      <w:ins w:id="99" w:author="Ye-Kui Wang" w:date="2011-07-01T18:40:00Z">
        <w:r>
          <w:rPr>
            <w:sz w:val="20"/>
          </w:rPr>
          <w:t>1</w:t>
        </w:r>
      </w:ins>
      <w:ins w:id="100" w:author="Ye-Kui Wang" w:date="2011-07-01T18:30:00Z">
        <w:r w:rsidRPr="00ED1191">
          <w:rPr>
            <w:sz w:val="20"/>
          </w:rPr>
          <w:t xml:space="preserve"> specifies that the content of the NAL unit contains a sequence parameter set, a picture parameter set or a slice of a reference picture. nal_ref_</w:t>
        </w:r>
      </w:ins>
      <w:ins w:id="101" w:author="Ye-Kui Wang" w:date="2011-07-01T18:40:00Z">
        <w:r w:rsidR="00056CF5">
          <w:rPr>
            <w:sz w:val="20"/>
          </w:rPr>
          <w:t>flag</w:t>
        </w:r>
      </w:ins>
      <w:ins w:id="102" w:author="Ye-Kui Wang" w:date="2011-07-01T18:30:00Z">
        <w:r w:rsidRPr="00ED1191">
          <w:rPr>
            <w:sz w:val="20"/>
          </w:rPr>
          <w:t xml:space="preserve"> equal to 0 for a NAL unit containing a slice indicates that the slice is part of a non-reference picture.</w:t>
        </w:r>
      </w:ins>
    </w:p>
    <w:p w:rsidR="00C01FA2" w:rsidRPr="00ED1191" w:rsidRDefault="00C01FA2" w:rsidP="00C01FA2">
      <w:pPr>
        <w:rPr>
          <w:ins w:id="103" w:author="Ye-Kui Wang" w:date="2011-07-01T18:30:00Z"/>
          <w:sz w:val="20"/>
        </w:rPr>
      </w:pPr>
      <w:ins w:id="104" w:author="Ye-Kui Wang" w:date="2011-07-01T18:30:00Z">
        <w:r w:rsidRPr="00ED1191">
          <w:rPr>
            <w:sz w:val="20"/>
          </w:rPr>
          <w:t>nal_ref_</w:t>
        </w:r>
      </w:ins>
      <w:ins w:id="105" w:author="Ye-Kui Wang" w:date="2011-07-01T18:40:00Z">
        <w:r w:rsidR="00056CF5">
          <w:rPr>
            <w:sz w:val="20"/>
          </w:rPr>
          <w:t>flag</w:t>
        </w:r>
      </w:ins>
      <w:ins w:id="106" w:author="Ye-Kui Wang" w:date="2011-07-01T18:30:00Z">
        <w:r w:rsidRPr="00ED1191">
          <w:rPr>
            <w:sz w:val="20"/>
          </w:rPr>
          <w:t xml:space="preserve"> shall be equal </w:t>
        </w:r>
        <w:r w:rsidR="00056CF5">
          <w:rPr>
            <w:sz w:val="20"/>
          </w:rPr>
          <w:t>to </w:t>
        </w:r>
      </w:ins>
      <w:ins w:id="107" w:author="Ye-Kui Wang" w:date="2011-07-01T18:40:00Z">
        <w:r w:rsidR="00056CF5">
          <w:rPr>
            <w:sz w:val="20"/>
          </w:rPr>
          <w:t>1</w:t>
        </w:r>
      </w:ins>
      <w:ins w:id="108" w:author="Ye-Kui Wang" w:date="2011-07-01T18:30:00Z">
        <w:r w:rsidRPr="00ED1191">
          <w:rPr>
            <w:sz w:val="20"/>
          </w:rPr>
          <w:t xml:space="preserve"> for sequence parameter set or picture parameter set NAL units. When nal_ref_</w:t>
        </w:r>
      </w:ins>
      <w:ins w:id="109" w:author="Ye-Kui Wang" w:date="2011-07-01T18:40:00Z">
        <w:r w:rsidR="00056CF5">
          <w:rPr>
            <w:sz w:val="20"/>
          </w:rPr>
          <w:t>flag</w:t>
        </w:r>
      </w:ins>
      <w:ins w:id="110" w:author="Ye-Kui Wang" w:date="2011-07-01T18:30:00Z">
        <w:r w:rsidRPr="00ED1191">
          <w:rPr>
            <w:sz w:val="20"/>
          </w:rPr>
          <w:t xml:space="preserve"> is equal to 0 for one NAL unit with nal_unit_type equal to 1 or 4 of a particular picture, it shall be equal to 0 for all NAL units with nal_unit_type equal to 1 or 4 of the picture.</w:t>
        </w:r>
      </w:ins>
    </w:p>
    <w:p w:rsidR="00C01FA2" w:rsidRPr="00ED1191" w:rsidRDefault="00C01FA2" w:rsidP="00C01FA2">
      <w:pPr>
        <w:rPr>
          <w:ins w:id="111" w:author="Ye-Kui Wang" w:date="2011-07-01T18:30:00Z"/>
          <w:sz w:val="20"/>
        </w:rPr>
      </w:pPr>
      <w:ins w:id="112" w:author="Ye-Kui Wang" w:date="2011-07-01T18:30:00Z">
        <w:r w:rsidRPr="00ED1191">
          <w:rPr>
            <w:sz w:val="20"/>
          </w:rPr>
          <w:t>nal_ref_</w:t>
        </w:r>
      </w:ins>
      <w:ins w:id="113" w:author="Ye-Kui Wang" w:date="2011-07-01T18:42:00Z">
        <w:r w:rsidR="00056CF5">
          <w:rPr>
            <w:sz w:val="20"/>
          </w:rPr>
          <w:t>flag</w:t>
        </w:r>
      </w:ins>
      <w:ins w:id="114" w:author="Ye-Kui Wang" w:date="2011-07-01T18:30:00Z">
        <w:r w:rsidRPr="00ED1191">
          <w:rPr>
            <w:sz w:val="20"/>
          </w:rPr>
          <w:t xml:space="preserve"> shall </w:t>
        </w:r>
        <w:r w:rsidR="00056CF5">
          <w:rPr>
            <w:sz w:val="20"/>
          </w:rPr>
          <w:t>be equal to </w:t>
        </w:r>
      </w:ins>
      <w:ins w:id="115" w:author="Ye-Kui Wang" w:date="2011-07-01T18:43:00Z">
        <w:r w:rsidR="00056CF5">
          <w:rPr>
            <w:sz w:val="20"/>
          </w:rPr>
          <w:t>1</w:t>
        </w:r>
      </w:ins>
      <w:ins w:id="116" w:author="Ye-Kui Wang" w:date="2011-07-01T18:30:00Z">
        <w:r w:rsidRPr="00ED1191">
          <w:rPr>
            <w:sz w:val="20"/>
          </w:rPr>
          <w:t xml:space="preserve"> for NAL units with nal_unit_type equal to 5.</w:t>
        </w:r>
      </w:ins>
    </w:p>
    <w:p w:rsidR="00C01FA2" w:rsidRPr="00ED1191" w:rsidRDefault="00C01FA2" w:rsidP="00C01FA2">
      <w:pPr>
        <w:rPr>
          <w:ins w:id="117" w:author="Ye-Kui Wang" w:date="2011-07-01T18:30:00Z"/>
          <w:sz w:val="20"/>
        </w:rPr>
      </w:pPr>
      <w:ins w:id="118" w:author="Ye-Kui Wang" w:date="2011-07-01T18:30:00Z">
        <w:r w:rsidRPr="00ED1191">
          <w:rPr>
            <w:sz w:val="20"/>
          </w:rPr>
          <w:t>nal_ref_</w:t>
        </w:r>
      </w:ins>
      <w:ins w:id="119" w:author="Ye-Kui Wang" w:date="2011-07-01T18:43:00Z">
        <w:r w:rsidR="00056CF5">
          <w:rPr>
            <w:sz w:val="20"/>
          </w:rPr>
          <w:t>flag</w:t>
        </w:r>
      </w:ins>
      <w:ins w:id="120" w:author="Ye-Kui Wang" w:date="2011-07-01T18:30:00Z">
        <w:r w:rsidRPr="00ED1191">
          <w:rPr>
            <w:sz w:val="20"/>
          </w:rPr>
          <w:t xml:space="preserve"> shall be equal to 0 for all NAL units having nal_unit_type equal to 6, 9, 10, 11, or 12.</w:t>
        </w:r>
      </w:ins>
    </w:p>
    <w:p w:rsidR="00ED1191" w:rsidRPr="008C5D04" w:rsidRDefault="00ED1191" w:rsidP="00ED1191">
      <w:pPr>
        <w:rPr>
          <w:sz w:val="20"/>
          <w:lang w:eastAsia="ko-KR"/>
        </w:rPr>
      </w:pPr>
      <w:r w:rsidRPr="008C5D04">
        <w:rPr>
          <w:b/>
          <w:sz w:val="20"/>
          <w:lang w:eastAsia="ko-KR"/>
        </w:rPr>
        <w:t>temporal_id</w:t>
      </w:r>
      <w:r w:rsidRPr="008C5D04">
        <w:rPr>
          <w:sz w:val="20"/>
          <w:lang w:eastAsia="ko-KR"/>
        </w:rPr>
        <w:t xml:space="preserve"> specifies a temporal identifier for the NAL unit. The value of temporal_id shall be the same for all </w:t>
      </w:r>
      <w:ins w:id="121" w:author="Ye-Kui Wang" w:date="2011-07-01T18:46:00Z">
        <w:r w:rsidR="003F58D2" w:rsidRPr="008C5D04">
          <w:rPr>
            <w:sz w:val="20"/>
            <w:lang w:eastAsia="ko-KR"/>
          </w:rPr>
          <w:t xml:space="preserve">VCL </w:t>
        </w:r>
      </w:ins>
      <w:r w:rsidRPr="008C5D04">
        <w:rPr>
          <w:sz w:val="20"/>
          <w:lang w:eastAsia="ko-KR"/>
        </w:rPr>
        <w:t>NAL units of an access unit. When an access unit contains any NAL unit with nal_unit_type equal to 5, temporal_id shall be equal to 0</w:t>
      </w:r>
      <w:ins w:id="122" w:author="Ye-Kui Wang" w:date="2011-07-01T18:47:00Z">
        <w:r w:rsidR="003F58D2" w:rsidRPr="008C5D04">
          <w:rPr>
            <w:sz w:val="20"/>
            <w:lang w:eastAsia="ko-KR"/>
          </w:rPr>
          <w:t xml:space="preserve"> for all VCL NAL units of the access unit</w:t>
        </w:r>
      </w:ins>
      <w:r w:rsidRPr="008C5D04">
        <w:rPr>
          <w:sz w:val="20"/>
          <w:lang w:eastAsia="ko-KR"/>
        </w:rPr>
        <w:t xml:space="preserve">. </w:t>
      </w:r>
    </w:p>
    <w:p w:rsidR="003F58D2" w:rsidRPr="008C5D04" w:rsidRDefault="003F58D2" w:rsidP="003F58D2">
      <w:pPr>
        <w:tabs>
          <w:tab w:val="left" w:pos="794"/>
          <w:tab w:val="left" w:pos="1191"/>
          <w:tab w:val="left" w:pos="1588"/>
          <w:tab w:val="left" w:pos="1985"/>
        </w:tabs>
        <w:rPr>
          <w:ins w:id="123" w:author="Ye-Kui Wang" w:date="2011-07-01T18:44:00Z"/>
          <w:sz w:val="20"/>
          <w:lang w:val="en-GB"/>
        </w:rPr>
      </w:pPr>
      <w:ins w:id="124" w:author="Ye-Kui Wang" w:date="2011-07-01T18:44:00Z">
        <w:r w:rsidRPr="008C5D04">
          <w:rPr>
            <w:sz w:val="20"/>
            <w:lang w:val="en-GB"/>
          </w:rPr>
          <w:t>The temporal_id of an access unit is derived as equal to the temporal_id value of the VCL NAL units in the access unit.</w:t>
        </w:r>
      </w:ins>
    </w:p>
    <w:p w:rsidR="003F58D2" w:rsidRPr="008C5D04" w:rsidRDefault="003F58D2" w:rsidP="003F58D2">
      <w:pPr>
        <w:tabs>
          <w:tab w:val="left" w:pos="794"/>
          <w:tab w:val="left" w:pos="1191"/>
          <w:tab w:val="left" w:pos="1588"/>
          <w:tab w:val="left" w:pos="1985"/>
        </w:tabs>
        <w:rPr>
          <w:ins w:id="125" w:author="Ye-Kui Wang" w:date="2011-07-01T18:44:00Z"/>
          <w:sz w:val="20"/>
          <w:lang w:val="en-GB"/>
        </w:rPr>
      </w:pPr>
      <w:ins w:id="126" w:author="Ye-Kui Wang" w:date="2011-07-01T18:44:00Z">
        <w:r w:rsidRPr="008C5D04">
          <w:rPr>
            <w:sz w:val="20"/>
            <w:lang w:val="en-GB"/>
          </w:rPr>
          <w:t>For a non-VCL NAL unit, the following applies:</w:t>
        </w:r>
      </w:ins>
    </w:p>
    <w:p w:rsidR="003F58D2" w:rsidRPr="008E46C1" w:rsidRDefault="003F58D2" w:rsidP="003F58D2">
      <w:pPr>
        <w:widowControl w:val="0"/>
        <w:numPr>
          <w:ilvl w:val="0"/>
          <w:numId w:val="19"/>
        </w:numPr>
        <w:tabs>
          <w:tab w:val="clear" w:pos="360"/>
          <w:tab w:val="clear" w:pos="720"/>
          <w:tab w:val="clear" w:pos="1080"/>
          <w:tab w:val="clear" w:pos="1440"/>
          <w:tab w:val="left" w:pos="794"/>
          <w:tab w:val="left" w:pos="1191"/>
          <w:tab w:val="left" w:pos="1588"/>
          <w:tab w:val="left" w:pos="1985"/>
        </w:tabs>
        <w:overflowPunct/>
        <w:autoSpaceDE/>
        <w:autoSpaceDN/>
        <w:adjustRightInd/>
        <w:jc w:val="both"/>
        <w:textAlignment w:val="auto"/>
        <w:rPr>
          <w:sz w:val="20"/>
          <w:lang w:val="en-GB"/>
        </w:rPr>
      </w:pPr>
      <w:ins w:id="127" w:author="Ye-Kui Wang" w:date="2011-07-01T18:44:00Z">
        <w:r w:rsidRPr="008C5D04">
          <w:rPr>
            <w:sz w:val="20"/>
            <w:lang w:val="en-GB"/>
          </w:rPr>
          <w:t xml:space="preserve">The value of temporal_id </w:t>
        </w:r>
        <w:r w:rsidRPr="008C5D04">
          <w:rPr>
            <w:rFonts w:cs="Arial"/>
            <w:bCs/>
            <w:sz w:val="20"/>
          </w:rPr>
          <w:t xml:space="preserve">shall </w:t>
        </w:r>
      </w:ins>
      <w:ins w:id="128" w:author="Ye-Kui Wang" w:date="2011-07-01T18:49:00Z">
        <w:r w:rsidRPr="008C5D04">
          <w:rPr>
            <w:rFonts w:cs="Arial"/>
            <w:bCs/>
            <w:sz w:val="20"/>
          </w:rPr>
          <w:t xml:space="preserve">not </w:t>
        </w:r>
      </w:ins>
      <w:ins w:id="129" w:author="Ye-Kui Wang" w:date="2011-07-01T18:44:00Z">
        <w:r w:rsidRPr="008C5D04">
          <w:rPr>
            <w:rFonts w:cs="Arial"/>
            <w:bCs/>
            <w:sz w:val="20"/>
          </w:rPr>
          <w:t xml:space="preserve">be </w:t>
        </w:r>
      </w:ins>
      <w:ins w:id="130" w:author="Ye-Kui Wang" w:date="2011-07-01T18:49:00Z">
        <w:r w:rsidRPr="008C5D04">
          <w:rPr>
            <w:rFonts w:cs="Arial"/>
            <w:bCs/>
            <w:sz w:val="20"/>
          </w:rPr>
          <w:t xml:space="preserve">less than </w:t>
        </w:r>
      </w:ins>
      <w:ins w:id="131" w:author="Ye-Kui Wang" w:date="2011-07-01T18:44:00Z">
        <w:r w:rsidRPr="008C5D04">
          <w:rPr>
            <w:rFonts w:cs="Arial"/>
            <w:bCs/>
            <w:sz w:val="20"/>
          </w:rPr>
          <w:t>the temporal_id of the access unit containing the non-VCL NAL unit.</w:t>
        </w:r>
      </w:ins>
    </w:p>
    <w:p w:rsidR="003F58D2" w:rsidRPr="008C5D04" w:rsidRDefault="003F58D2" w:rsidP="003F58D2">
      <w:pPr>
        <w:widowControl w:val="0"/>
        <w:numPr>
          <w:ilvl w:val="1"/>
          <w:numId w:val="19"/>
        </w:numPr>
        <w:tabs>
          <w:tab w:val="clear" w:pos="360"/>
          <w:tab w:val="clear" w:pos="720"/>
          <w:tab w:val="clear" w:pos="1080"/>
          <w:tab w:val="clear" w:pos="1440"/>
          <w:tab w:val="left" w:pos="794"/>
          <w:tab w:val="left" w:pos="1191"/>
          <w:tab w:val="left" w:pos="1588"/>
          <w:tab w:val="left" w:pos="1985"/>
        </w:tabs>
        <w:overflowPunct/>
        <w:autoSpaceDE/>
        <w:autoSpaceDN/>
        <w:adjustRightInd/>
        <w:jc w:val="both"/>
        <w:textAlignment w:val="auto"/>
        <w:rPr>
          <w:ins w:id="132" w:author="Ye-Kui Wang" w:date="2011-07-01T18:44:00Z"/>
          <w:sz w:val="20"/>
          <w:lang w:val="en-GB"/>
        </w:rPr>
      </w:pPr>
      <w:ins w:id="133" w:author="Ye-Kui Wang" w:date="2011-07-01T18:44:00Z">
        <w:r w:rsidRPr="008C5D04">
          <w:rPr>
            <w:sz w:val="20"/>
            <w:lang w:val="en-GB"/>
          </w:rPr>
          <w:t>For a sequence parameter set NAL unit, temporal_id shall be equal to 0.</w:t>
        </w:r>
      </w:ins>
    </w:p>
    <w:p w:rsidR="003F58D2" w:rsidRPr="008C5D04" w:rsidRDefault="003F58D2" w:rsidP="003F58D2">
      <w:pPr>
        <w:widowControl w:val="0"/>
        <w:numPr>
          <w:ilvl w:val="1"/>
          <w:numId w:val="19"/>
        </w:numPr>
        <w:tabs>
          <w:tab w:val="clear" w:pos="360"/>
          <w:tab w:val="clear" w:pos="720"/>
          <w:tab w:val="clear" w:pos="1080"/>
          <w:tab w:val="clear" w:pos="1440"/>
          <w:tab w:val="left" w:pos="794"/>
          <w:tab w:val="left" w:pos="1191"/>
          <w:tab w:val="left" w:pos="1588"/>
          <w:tab w:val="left" w:pos="1985"/>
        </w:tabs>
        <w:overflowPunct/>
        <w:autoSpaceDE/>
        <w:autoSpaceDN/>
        <w:adjustRightInd/>
        <w:jc w:val="both"/>
        <w:textAlignment w:val="auto"/>
        <w:rPr>
          <w:ins w:id="134" w:author="Ye-Kui Wang" w:date="2011-07-01T18:44:00Z"/>
          <w:sz w:val="20"/>
          <w:lang w:val="en-GB"/>
        </w:rPr>
      </w:pPr>
      <w:ins w:id="135" w:author="Ye-Kui Wang" w:date="2011-07-01T18:44:00Z">
        <w:r w:rsidRPr="008C5D04">
          <w:rPr>
            <w:sz w:val="20"/>
            <w:lang w:val="en-GB"/>
          </w:rPr>
          <w:t xml:space="preserve">For an access unit delimiter NAL unit, </w:t>
        </w:r>
        <w:r w:rsidRPr="008C5D04">
          <w:rPr>
            <w:rFonts w:cs="Arial"/>
            <w:bCs/>
            <w:sz w:val="20"/>
          </w:rPr>
          <w:t>temporal_id shall be identical to the temporal_id of the access unit.</w:t>
        </w:r>
      </w:ins>
    </w:p>
    <w:p w:rsidR="00ED1191" w:rsidRPr="008C5D04" w:rsidRDefault="00ED1191" w:rsidP="00ED1191">
      <w:pPr>
        <w:rPr>
          <w:sz w:val="20"/>
        </w:rPr>
      </w:pPr>
      <w:r w:rsidRPr="008C5D04">
        <w:rPr>
          <w:b/>
          <w:sz w:val="20"/>
        </w:rPr>
        <w:t>output_flag</w:t>
      </w:r>
      <w:r w:rsidRPr="008C5D04" w:rsidDel="001D7D11">
        <w:rPr>
          <w:bCs/>
          <w:sz w:val="20"/>
        </w:rPr>
        <w:t xml:space="preserve"> </w:t>
      </w:r>
      <w:r w:rsidRPr="008C5D04">
        <w:rPr>
          <w:bCs/>
          <w:sz w:val="20"/>
        </w:rPr>
        <w:t xml:space="preserve">affects the decoded picture output and removal processes as specified in Annex </w:t>
      </w:r>
      <w:fldSimple w:instr=" REF _Ref36858705 \r \h  \* MERGEFORMAT " w:fldLock="1">
        <w:r w:rsidRPr="008C5D04">
          <w:rPr>
            <w:bCs/>
            <w:sz w:val="20"/>
          </w:rPr>
          <w:t>C</w:t>
        </w:r>
      </w:fldSimple>
      <w:r w:rsidRPr="008C5D04">
        <w:rPr>
          <w:sz w:val="20"/>
        </w:rPr>
        <w:t xml:space="preserve">. </w:t>
      </w:r>
      <w:ins w:id="136" w:author="Ye-Kui Wang" w:date="2011-07-01T18:53:00Z">
        <w:r w:rsidR="008C5D04" w:rsidRPr="008C5D04">
          <w:rPr>
            <w:sz w:val="20"/>
          </w:rPr>
          <w:t>T</w:t>
        </w:r>
      </w:ins>
      <w:ins w:id="137" w:author="Ye-Kui Wang" w:date="2011-07-01T18:51:00Z">
        <w:r w:rsidR="008C5D04" w:rsidRPr="008C5D04">
          <w:rPr>
            <w:sz w:val="20"/>
          </w:rPr>
          <w:t xml:space="preserve">he </w:t>
        </w:r>
      </w:ins>
      <w:ins w:id="138" w:author="Ye-Kui Wang" w:date="2011-07-01T18:53:00Z">
        <w:r w:rsidR="008C5D04" w:rsidRPr="008C5D04">
          <w:rPr>
            <w:sz w:val="20"/>
          </w:rPr>
          <w:t xml:space="preserve">value of the </w:t>
        </w:r>
      </w:ins>
      <w:ins w:id="139" w:author="Ye-Kui Wang" w:date="2011-07-01T18:51:00Z">
        <w:r w:rsidR="008C5D04" w:rsidRPr="008C5D04">
          <w:rPr>
            <w:sz w:val="20"/>
          </w:rPr>
          <w:t xml:space="preserve">flag shall be </w:t>
        </w:r>
      </w:ins>
      <w:ins w:id="140" w:author="Ye-Kui Wang" w:date="2011-07-01T18:54:00Z">
        <w:r w:rsidR="008C5D04" w:rsidRPr="008C5D04">
          <w:rPr>
            <w:sz w:val="20"/>
          </w:rPr>
          <w:t>the same for all NAL units</w:t>
        </w:r>
      </w:ins>
      <w:ins w:id="141" w:author="Ye-Kui Wang" w:date="2011-07-01T18:51:00Z">
        <w:r w:rsidR="008C5D04" w:rsidRPr="008C5D04">
          <w:rPr>
            <w:sz w:val="20"/>
          </w:rPr>
          <w:t xml:space="preserve"> of </w:t>
        </w:r>
      </w:ins>
      <w:ins w:id="142" w:author="Ye-Kui Wang" w:date="2011-07-01T18:54:00Z">
        <w:r w:rsidR="008C5D04" w:rsidRPr="008C5D04">
          <w:rPr>
            <w:sz w:val="20"/>
          </w:rPr>
          <w:t xml:space="preserve">one </w:t>
        </w:r>
      </w:ins>
      <w:ins w:id="143" w:author="Ye-Kui Wang" w:date="2011-07-01T18:51:00Z">
        <w:r w:rsidR="008C5D04" w:rsidRPr="008C5D04">
          <w:rPr>
            <w:sz w:val="20"/>
          </w:rPr>
          <w:t>access unit.</w:t>
        </w:r>
      </w:ins>
    </w:p>
    <w:p w:rsidR="00ED1191" w:rsidRPr="008C5D04" w:rsidRDefault="00ED1191" w:rsidP="003F58D2">
      <w:pPr>
        <w:rPr>
          <w:sz w:val="20"/>
        </w:rPr>
      </w:pPr>
      <w:r w:rsidRPr="008C5D04">
        <w:rPr>
          <w:sz w:val="20"/>
          <w:highlight w:val="yellow"/>
        </w:rPr>
        <w:t>[Ed. KS: There is no output definition on Annex C yet]</w:t>
      </w:r>
    </w:p>
    <w:p w:rsidR="00ED1191" w:rsidRPr="008C5D04" w:rsidRDefault="00ED1191" w:rsidP="00ED1191">
      <w:pPr>
        <w:rPr>
          <w:sz w:val="20"/>
        </w:rPr>
      </w:pPr>
      <w:r w:rsidRPr="008C5D04">
        <w:rPr>
          <w:b/>
          <w:sz w:val="20"/>
        </w:rPr>
        <w:t>reserved_one_</w:t>
      </w:r>
      <w:ins w:id="144" w:author="Ye-Kui Wang" w:date="2011-07-01T18:54:00Z">
        <w:r w:rsidR="008C5D04" w:rsidRPr="008C5D04">
          <w:rPr>
            <w:b/>
            <w:sz w:val="20"/>
          </w:rPr>
          <w:t>6</w:t>
        </w:r>
      </w:ins>
      <w:del w:id="145" w:author="Ye-Kui Wang" w:date="2011-07-01T18:54:00Z">
        <w:r w:rsidRPr="008C5D04" w:rsidDel="008C5D04">
          <w:rPr>
            <w:b/>
            <w:sz w:val="20"/>
          </w:rPr>
          <w:delText>4</w:delText>
        </w:r>
      </w:del>
      <w:r w:rsidRPr="008C5D04">
        <w:rPr>
          <w:b/>
          <w:sz w:val="20"/>
        </w:rPr>
        <w:t>bits</w:t>
      </w:r>
      <w:r w:rsidRPr="008C5D04">
        <w:rPr>
          <w:bCs/>
          <w:sz w:val="20"/>
        </w:rPr>
        <w:t xml:space="preserve"> s</w:t>
      </w:r>
      <w:r w:rsidRPr="008C5D04">
        <w:rPr>
          <w:sz w:val="20"/>
        </w:rPr>
        <w:t>hall be equal to 1. Other values of reserved_one_</w:t>
      </w:r>
      <w:ins w:id="146" w:author="Ye-Kui Wang" w:date="2011-07-01T18:54:00Z">
        <w:r w:rsidR="008C5D04" w:rsidRPr="008C5D04">
          <w:rPr>
            <w:sz w:val="20"/>
          </w:rPr>
          <w:t>6</w:t>
        </w:r>
      </w:ins>
      <w:del w:id="147" w:author="Ye-Kui Wang" w:date="2011-07-01T18:54:00Z">
        <w:r w:rsidRPr="008C5D04" w:rsidDel="008C5D04">
          <w:rPr>
            <w:sz w:val="20"/>
          </w:rPr>
          <w:delText>4</w:delText>
        </w:r>
      </w:del>
      <w:r w:rsidRPr="008C5D04">
        <w:rPr>
          <w:sz w:val="20"/>
        </w:rPr>
        <w:t>bits may be specified in the future by ITU</w:t>
      </w:r>
      <w:r w:rsidRPr="008C5D04">
        <w:rPr>
          <w:sz w:val="20"/>
        </w:rPr>
        <w:noBreakHyphen/>
        <w:t>T | ISO/IEC. Decoders shall ignore the value of reserved_one_</w:t>
      </w:r>
      <w:ins w:id="148" w:author="Ye-Kui Wang" w:date="2011-07-01T18:54:00Z">
        <w:r w:rsidR="008C5D04" w:rsidRPr="008C5D04">
          <w:rPr>
            <w:sz w:val="20"/>
          </w:rPr>
          <w:t>6</w:t>
        </w:r>
      </w:ins>
      <w:del w:id="149" w:author="Ye-Kui Wang" w:date="2011-07-01T18:54:00Z">
        <w:r w:rsidRPr="008C5D04" w:rsidDel="008C5D04">
          <w:rPr>
            <w:sz w:val="20"/>
          </w:rPr>
          <w:delText>4</w:delText>
        </w:r>
      </w:del>
      <w:r w:rsidRPr="008C5D04">
        <w:rPr>
          <w:sz w:val="20"/>
        </w:rPr>
        <w:t>bits.</w:t>
      </w:r>
    </w:p>
    <w:p w:rsidR="008C5D04" w:rsidRPr="008C5D04" w:rsidRDefault="008C5D04" w:rsidP="00ED1191">
      <w:pPr>
        <w:rPr>
          <w:b/>
          <w:bCs/>
          <w:sz w:val="20"/>
        </w:rPr>
      </w:pPr>
      <w:r w:rsidRPr="008C5D04">
        <w:rPr>
          <w:b/>
          <w:bCs/>
          <w:sz w:val="20"/>
        </w:rPr>
        <w:t>…</w:t>
      </w:r>
    </w:p>
    <w:p w:rsidR="00296304" w:rsidRPr="001C32A7" w:rsidRDefault="00296304" w:rsidP="00296304">
      <w:pPr>
        <w:pStyle w:val="Heading1"/>
        <w:keepLines/>
        <w:numPr>
          <w:ilvl w:val="0"/>
          <w:numId w:val="0"/>
        </w:numPr>
        <w:tabs>
          <w:tab w:val="clear" w:pos="360"/>
          <w:tab w:val="clear" w:pos="1080"/>
          <w:tab w:val="clear" w:pos="1440"/>
          <w:tab w:val="left" w:pos="794"/>
          <w:tab w:val="left" w:pos="1191"/>
          <w:tab w:val="left" w:pos="1588"/>
          <w:tab w:val="left" w:pos="1985"/>
        </w:tabs>
        <w:spacing w:before="480" w:after="0"/>
        <w:ind w:left="360" w:hanging="360"/>
        <w:rPr>
          <w:ins w:id="150" w:author="Ye-Kui Wang" w:date="2011-07-01T19:00:00Z"/>
          <w:sz w:val="20"/>
          <w:szCs w:val="20"/>
        </w:rPr>
      </w:pPr>
      <w:ins w:id="151" w:author="Ye-Kui Wang" w:date="2011-07-01T19:00:00Z">
        <w:r w:rsidRPr="001C32A7">
          <w:rPr>
            <w:sz w:val="20"/>
            <w:szCs w:val="20"/>
          </w:rPr>
          <w:lastRenderedPageBreak/>
          <w:t>8.7  Proposed sub-bitstream extraction process</w:t>
        </w:r>
      </w:ins>
    </w:p>
    <w:p w:rsidR="00296304" w:rsidRPr="001C32A7" w:rsidRDefault="00296304" w:rsidP="00296304">
      <w:pPr>
        <w:rPr>
          <w:ins w:id="152" w:author="Ye-Kui Wang" w:date="2011-07-01T19:00:00Z"/>
          <w:sz w:val="20"/>
        </w:rPr>
      </w:pPr>
      <w:ins w:id="153" w:author="Ye-Kui Wang" w:date="2011-07-01T19:00:00Z">
        <w:r w:rsidRPr="001C32A7">
          <w:rPr>
            <w:sz w:val="20"/>
          </w:rPr>
          <w:t>It is requirement of bitstream conformance that any sub-bitstream that is the output of the process specified in this subclause with tIdTarget equal to any value in the range of 0 to 7, inclusive, shall be conforming to this Recommendation | International Standard.</w:t>
        </w:r>
      </w:ins>
    </w:p>
    <w:p w:rsidR="00296304" w:rsidRPr="001C32A7" w:rsidRDefault="00296304" w:rsidP="00296304">
      <w:pPr>
        <w:pStyle w:val="Note1"/>
        <w:rPr>
          <w:ins w:id="154" w:author="Ye-Kui Wang" w:date="2011-07-01T19:00:00Z"/>
        </w:rPr>
      </w:pPr>
      <w:ins w:id="155" w:author="Ye-Kui Wang" w:date="2011-07-01T19:00:00Z">
        <w:r w:rsidRPr="001C32A7">
          <w:t>NOTE – A conforming bitstream contains one or more coded slice NAL units with temporal_id equal to 0.</w:t>
        </w:r>
      </w:ins>
    </w:p>
    <w:p w:rsidR="00296304" w:rsidRPr="001C32A7" w:rsidRDefault="00296304" w:rsidP="00296304">
      <w:pPr>
        <w:rPr>
          <w:ins w:id="156" w:author="Ye-Kui Wang" w:date="2011-07-01T19:00:00Z"/>
          <w:sz w:val="20"/>
        </w:rPr>
      </w:pPr>
      <w:ins w:id="157" w:author="Ye-Kui Wang" w:date="2011-07-01T19:00:00Z">
        <w:r w:rsidRPr="001C32A7">
          <w:rPr>
            <w:sz w:val="20"/>
          </w:rPr>
          <w:t>Input to this process is:</w:t>
        </w:r>
      </w:ins>
    </w:p>
    <w:p w:rsidR="00296304" w:rsidRPr="009060F2" w:rsidRDefault="00296304" w:rsidP="00296304">
      <w:pPr>
        <w:pStyle w:val="ListParagraph"/>
        <w:numPr>
          <w:ilvl w:val="0"/>
          <w:numId w:val="16"/>
        </w:numPr>
        <w:spacing w:before="0"/>
        <w:ind w:left="357" w:firstLineChars="0" w:firstLine="69"/>
        <w:jc w:val="both"/>
        <w:rPr>
          <w:ins w:id="158" w:author="Ye-Kui Wang" w:date="2011-07-01T19:00:00Z"/>
          <w:sz w:val="20"/>
        </w:rPr>
      </w:pPr>
      <w:ins w:id="159" w:author="Ye-Kui Wang" w:date="2011-07-01T19:00:00Z">
        <w:r w:rsidRPr="009060F2">
          <w:rPr>
            <w:sz w:val="20"/>
          </w:rPr>
          <w:t>–</w:t>
        </w:r>
        <w:r w:rsidRPr="009060F2">
          <w:rPr>
            <w:sz w:val="20"/>
          </w:rPr>
          <w:tab/>
          <w:t>a variable tIdTarget (when present),</w:t>
        </w:r>
      </w:ins>
    </w:p>
    <w:p w:rsidR="00296304" w:rsidRPr="001C32A7" w:rsidRDefault="00296304" w:rsidP="00296304">
      <w:pPr>
        <w:rPr>
          <w:ins w:id="160" w:author="Ye-Kui Wang" w:date="2011-07-01T19:00:00Z"/>
          <w:sz w:val="20"/>
        </w:rPr>
      </w:pPr>
      <w:ins w:id="161" w:author="Ye-Kui Wang" w:date="2011-07-01T19:00:00Z">
        <w:r w:rsidRPr="001C32A7">
          <w:rPr>
            <w:sz w:val="20"/>
          </w:rPr>
          <w:t>Output of this process is a sub-bitstream.</w:t>
        </w:r>
      </w:ins>
    </w:p>
    <w:p w:rsidR="00296304" w:rsidRPr="001C32A7" w:rsidRDefault="00296304" w:rsidP="00296304">
      <w:pPr>
        <w:rPr>
          <w:ins w:id="162" w:author="Ye-Kui Wang" w:date="2011-07-01T19:00:00Z"/>
          <w:sz w:val="20"/>
        </w:rPr>
      </w:pPr>
      <w:ins w:id="163" w:author="Ye-Kui Wang" w:date="2011-07-01T19:00:00Z">
        <w:r w:rsidRPr="001C32A7">
          <w:rPr>
            <w:sz w:val="20"/>
          </w:rPr>
          <w:t>When tIdTarget is not present as input to this subclause, tIdTarget is inferred to be equal to 7.</w:t>
        </w:r>
      </w:ins>
    </w:p>
    <w:p w:rsidR="00296304" w:rsidRPr="001C32A7" w:rsidRDefault="00296304" w:rsidP="00296304">
      <w:pPr>
        <w:rPr>
          <w:ins w:id="164" w:author="Ye-Kui Wang" w:date="2011-07-01T19:00:00Z"/>
          <w:sz w:val="20"/>
        </w:rPr>
      </w:pPr>
      <w:ins w:id="165" w:author="Ye-Kui Wang" w:date="2011-07-01T19:00:00Z">
        <w:r w:rsidRPr="001C32A7">
          <w:rPr>
            <w:sz w:val="20"/>
          </w:rPr>
          <w:t>The sub-bitstream is derived by removing all NAL units for which temporal_id is greater than tIdTarget.</w:t>
        </w:r>
      </w:ins>
    </w:p>
    <w:p w:rsidR="00C01F73" w:rsidRPr="001C32A7" w:rsidRDefault="00C01F73" w:rsidP="006378A5">
      <w:pPr>
        <w:rPr>
          <w:color w:val="FF0000"/>
          <w:sz w:val="20"/>
        </w:rPr>
      </w:pPr>
    </w:p>
    <w:p w:rsidR="001F2594" w:rsidRDefault="001F2594" w:rsidP="00E11923">
      <w:pPr>
        <w:pStyle w:val="Heading1"/>
      </w:pPr>
      <w:r w:rsidRPr="00E11923">
        <w:t>Patent</w:t>
      </w:r>
      <w:r w:rsidRPr="002B191D">
        <w:t xml:space="preserve"> rights declaration</w:t>
      </w:r>
      <w:r w:rsidR="00B94B06" w:rsidRPr="002B191D">
        <w:t>(s)</w:t>
      </w:r>
    </w:p>
    <w:p w:rsidR="001F2594" w:rsidRDefault="00EF4EA4" w:rsidP="009234A5">
      <w:pPr>
        <w:jc w:val="both"/>
        <w:rPr>
          <w:szCs w:val="22"/>
        </w:rPr>
      </w:pPr>
      <w:r w:rsidRPr="00EF4EA4">
        <w:rPr>
          <w:b/>
        </w:rPr>
        <w:t>Huawei Technologies Co., Ltd.</w:t>
      </w:r>
      <w:r w:rsidR="001F2594" w:rsidRPr="00A01439">
        <w:rPr>
          <w:b/>
          <w:szCs w:val="22"/>
        </w:rPr>
        <w:t xml:space="preserve"> may have </w:t>
      </w:r>
      <w:r w:rsidR="0098551D">
        <w:rPr>
          <w:b/>
          <w:szCs w:val="22"/>
        </w:rPr>
        <w:t>current or pending</w:t>
      </w:r>
      <w:r w:rsidR="001F2594" w:rsidRPr="00A01439">
        <w:rPr>
          <w:b/>
          <w:szCs w:val="22"/>
        </w:rPr>
        <w:t xml:space="preserve"> </w:t>
      </w:r>
      <w:r w:rsidR="0098551D">
        <w:rPr>
          <w:b/>
          <w:szCs w:val="22"/>
        </w:rPr>
        <w:t xml:space="preserve">patent rights </w:t>
      </w:r>
      <w:r w:rsidR="001F2594" w:rsidRPr="00A01439">
        <w:rPr>
          <w:b/>
          <w:szCs w:val="22"/>
        </w:rPr>
        <w:t xml:space="preserve">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7F1F8B" w:rsidRPr="009234A5" w:rsidRDefault="007F1F8B" w:rsidP="009234A5">
      <w:pPr>
        <w:jc w:val="both"/>
        <w:rPr>
          <w:szCs w:val="22"/>
        </w:rPr>
      </w:pPr>
    </w:p>
    <w:sectPr w:rsidR="007F1F8B" w:rsidRPr="009234A5" w:rsidSect="00A01439">
      <w:footerReference w:type="default" r:id="rId15"/>
      <w:pgSz w:w="12240" w:h="15840" w:code="1"/>
      <w:pgMar w:top="864" w:right="1440" w:bottom="864" w:left="1440" w:header="432" w:footer="43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14AE" w:rsidRDefault="00AA14AE">
      <w:r>
        <w:separator/>
      </w:r>
    </w:p>
  </w:endnote>
  <w:endnote w:type="continuationSeparator" w:id="0">
    <w:p w:rsidR="00AA14AE" w:rsidRDefault="00AA14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panose1 w:val="02020803070505020304"/>
    <w:charset w:val="00"/>
    <w:family w:val="auto"/>
    <w:pitch w:val="variable"/>
    <w:sig w:usb0="00000003" w:usb1="00000000" w:usb2="00000000" w:usb3="00000000" w:csb0="00000001" w:csb1="00000000"/>
  </w:font>
  <w:font w:name="Malgun Gothic">
    <w:altName w:val="Arial Unicode MS"/>
    <w:panose1 w:val="00000000000000000000"/>
    <w:charset w:val="81"/>
    <w:family w:val="modern"/>
    <w:notTrueType/>
    <w:pitch w:val="variable"/>
    <w:sig w:usb0="00000001" w:usb1="09060000" w:usb2="00000010" w:usb3="00000000" w:csb0="00080000"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430F9F">
      <w:rPr>
        <w:rStyle w:val="PageNumber"/>
      </w:rPr>
      <w:fldChar w:fldCharType="begin"/>
    </w:r>
    <w:r>
      <w:rPr>
        <w:rStyle w:val="PageNumber"/>
      </w:rPr>
      <w:instrText xml:space="preserve"> PAGE </w:instrText>
    </w:r>
    <w:r w:rsidR="00430F9F">
      <w:rPr>
        <w:rStyle w:val="PageNumber"/>
      </w:rPr>
      <w:fldChar w:fldCharType="separate"/>
    </w:r>
    <w:r w:rsidR="008E46C1">
      <w:rPr>
        <w:rStyle w:val="PageNumber"/>
        <w:noProof/>
      </w:rPr>
      <w:t>2</w:t>
    </w:r>
    <w:r w:rsidR="00430F9F">
      <w:rPr>
        <w:rStyle w:val="PageNumber"/>
      </w:rPr>
      <w:fldChar w:fldCharType="end"/>
    </w:r>
    <w:r>
      <w:rPr>
        <w:rStyle w:val="PageNumber"/>
      </w:rPr>
      <w:tab/>
      <w:t xml:space="preserve">Date Saved: </w:t>
    </w:r>
    <w:r w:rsidR="00430F9F">
      <w:rPr>
        <w:rStyle w:val="PageNumber"/>
      </w:rPr>
      <w:fldChar w:fldCharType="begin"/>
    </w:r>
    <w:r>
      <w:rPr>
        <w:rStyle w:val="PageNumber"/>
      </w:rPr>
      <w:instrText xml:space="preserve"> SAVEDATE  \@ "yyyy-MM-dd"  \* MERGEFORMAT </w:instrText>
    </w:r>
    <w:r w:rsidR="00430F9F">
      <w:rPr>
        <w:rStyle w:val="PageNumber"/>
      </w:rPr>
      <w:fldChar w:fldCharType="separate"/>
    </w:r>
    <w:r w:rsidR="009060F2">
      <w:rPr>
        <w:rStyle w:val="PageNumber"/>
        <w:noProof/>
      </w:rPr>
      <w:t>2011-07-01</w:t>
    </w:r>
    <w:r w:rsidR="00430F9F">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14AE" w:rsidRDefault="00AA14AE">
      <w:r>
        <w:separator/>
      </w:r>
    </w:p>
  </w:footnote>
  <w:footnote w:type="continuationSeparator" w:id="0">
    <w:p w:rsidR="00AA14AE" w:rsidRDefault="00AA14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A37EAD"/>
    <w:multiLevelType w:val="hybridMultilevel"/>
    <w:tmpl w:val="C4441CA4"/>
    <w:lvl w:ilvl="0">
      <w:start w:val="7"/>
      <w:numFmt w:val="bullet"/>
      <w:lvlText w:val="-"/>
      <w:lvlJc w:val="left"/>
      <w:pPr>
        <w:ind w:left="2502" w:hanging="360"/>
      </w:pPr>
      <w:rPr>
        <w:rFonts w:ascii="Times New Roman" w:eastAsia="宋体" w:hAnsi="Times New Roman" w:cs="Times New Roman" w:hint="default"/>
      </w:rPr>
    </w:lvl>
    <w:lvl w:ilvl="1" w:tentative="1">
      <w:start w:val="1"/>
      <w:numFmt w:val="bullet"/>
      <w:lvlText w:val=""/>
      <w:lvlJc w:val="left"/>
      <w:pPr>
        <w:ind w:left="2982" w:hanging="420"/>
      </w:pPr>
      <w:rPr>
        <w:rFonts w:ascii="Wingdings" w:hAnsi="Wingdings" w:hint="default"/>
      </w:rPr>
    </w:lvl>
    <w:lvl w:ilvl="2" w:tentative="1">
      <w:start w:val="1"/>
      <w:numFmt w:val="bullet"/>
      <w:lvlText w:val=""/>
      <w:lvlJc w:val="left"/>
      <w:pPr>
        <w:ind w:left="3402" w:hanging="420"/>
      </w:pPr>
      <w:rPr>
        <w:rFonts w:ascii="Wingdings" w:hAnsi="Wingdings" w:hint="default"/>
      </w:rPr>
    </w:lvl>
    <w:lvl w:ilvl="3" w:tentative="1">
      <w:start w:val="1"/>
      <w:numFmt w:val="bullet"/>
      <w:lvlText w:val=""/>
      <w:lvlJc w:val="left"/>
      <w:pPr>
        <w:ind w:left="3822" w:hanging="420"/>
      </w:pPr>
      <w:rPr>
        <w:rFonts w:ascii="Wingdings" w:hAnsi="Wingdings" w:hint="default"/>
      </w:rPr>
    </w:lvl>
    <w:lvl w:ilvl="4" w:tentative="1">
      <w:start w:val="1"/>
      <w:numFmt w:val="bullet"/>
      <w:lvlText w:val=""/>
      <w:lvlJc w:val="left"/>
      <w:pPr>
        <w:ind w:left="4242" w:hanging="420"/>
      </w:pPr>
      <w:rPr>
        <w:rFonts w:ascii="Wingdings" w:hAnsi="Wingdings" w:hint="default"/>
      </w:rPr>
    </w:lvl>
    <w:lvl w:ilvl="5" w:tentative="1">
      <w:start w:val="1"/>
      <w:numFmt w:val="bullet"/>
      <w:lvlText w:val=""/>
      <w:lvlJc w:val="left"/>
      <w:pPr>
        <w:ind w:left="4662" w:hanging="420"/>
      </w:pPr>
      <w:rPr>
        <w:rFonts w:ascii="Wingdings" w:hAnsi="Wingdings" w:hint="default"/>
      </w:rPr>
    </w:lvl>
    <w:lvl w:ilvl="6" w:tentative="1">
      <w:start w:val="1"/>
      <w:numFmt w:val="bullet"/>
      <w:lvlText w:val=""/>
      <w:lvlJc w:val="left"/>
      <w:pPr>
        <w:ind w:left="5082" w:hanging="420"/>
      </w:pPr>
      <w:rPr>
        <w:rFonts w:ascii="Wingdings" w:hAnsi="Wingdings" w:hint="default"/>
      </w:rPr>
    </w:lvl>
    <w:lvl w:ilvl="7" w:tentative="1">
      <w:start w:val="1"/>
      <w:numFmt w:val="bullet"/>
      <w:lvlText w:val=""/>
      <w:lvlJc w:val="left"/>
      <w:pPr>
        <w:ind w:left="5502" w:hanging="420"/>
      </w:pPr>
      <w:rPr>
        <w:rFonts w:ascii="Wingdings" w:hAnsi="Wingdings" w:hint="default"/>
      </w:rPr>
    </w:lvl>
    <w:lvl w:ilvl="8" w:tentative="1">
      <w:start w:val="1"/>
      <w:numFmt w:val="bullet"/>
      <w:lvlText w:val=""/>
      <w:lvlJc w:val="left"/>
      <w:pPr>
        <w:ind w:left="5922" w:hanging="420"/>
      </w:pPr>
      <w:rPr>
        <w:rFonts w:ascii="Wingdings" w:hAnsi="Wingdings" w:hint="default"/>
      </w:rPr>
    </w:lvl>
  </w:abstractNum>
  <w:abstractNum w:abstractNumId="3">
    <w:nsid w:val="1C856224"/>
    <w:multiLevelType w:val="multilevel"/>
    <w:tmpl w:val="DD827EEC"/>
    <w:lvl w:ilvl="0">
      <w:start w:val="3"/>
      <w:numFmt w:val="decimal"/>
      <w:lvlText w:val="%1"/>
      <w:lvlJc w:val="left"/>
      <w:pPr>
        <w:tabs>
          <w:tab w:val="num" w:pos="795"/>
        </w:tabs>
        <w:ind w:left="795" w:hanging="795"/>
      </w:pPr>
      <w:rPr>
        <w:rFonts w:cs="Times New Roman" w:hint="default"/>
        <w:b/>
        <w:bCs/>
      </w:rPr>
    </w:lvl>
    <w:lvl w:ilvl="1">
      <w:start w:val="19"/>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4">
    <w:nsid w:val="21876176"/>
    <w:multiLevelType w:val="hybridMultilevel"/>
    <w:tmpl w:val="81228FD2"/>
    <w:lvl w:ilvl="0" w:tplc="E92617F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08E48BE0">
      <w:start w:val="1"/>
      <w:numFmt w:val="bullet"/>
      <w:lvlText w:val="–"/>
      <w:lvlJc w:val="left"/>
      <w:pPr>
        <w:ind w:left="720" w:hanging="360"/>
      </w:pPr>
      <w:rPr>
        <w:rFonts w:ascii="Courier New" w:hAnsi="Courier New" w:hint="default"/>
      </w:rPr>
    </w:lvl>
    <w:lvl w:ilvl="1" w:tplc="74E4EF8C" w:tentative="1">
      <w:start w:val="1"/>
      <w:numFmt w:val="bullet"/>
      <w:lvlText w:val="o"/>
      <w:lvlJc w:val="left"/>
      <w:pPr>
        <w:ind w:left="1440" w:hanging="360"/>
      </w:pPr>
      <w:rPr>
        <w:rFonts w:ascii="Courier New" w:hAnsi="Courier New" w:cs="Courier New" w:hint="default"/>
      </w:rPr>
    </w:lvl>
    <w:lvl w:ilvl="2" w:tplc="5686C034" w:tentative="1">
      <w:start w:val="1"/>
      <w:numFmt w:val="bullet"/>
      <w:lvlText w:val=""/>
      <w:lvlJc w:val="left"/>
      <w:pPr>
        <w:ind w:left="2160" w:hanging="360"/>
      </w:pPr>
      <w:rPr>
        <w:rFonts w:ascii="Wingdings" w:hAnsi="Wingdings" w:hint="default"/>
      </w:rPr>
    </w:lvl>
    <w:lvl w:ilvl="3" w:tplc="FE325C18" w:tentative="1">
      <w:start w:val="1"/>
      <w:numFmt w:val="bullet"/>
      <w:lvlText w:val=""/>
      <w:lvlJc w:val="left"/>
      <w:pPr>
        <w:ind w:left="2880" w:hanging="360"/>
      </w:pPr>
      <w:rPr>
        <w:rFonts w:ascii="Symbol" w:hAnsi="Symbol" w:hint="default"/>
      </w:rPr>
    </w:lvl>
    <w:lvl w:ilvl="4" w:tplc="7B3E8F8E" w:tentative="1">
      <w:start w:val="1"/>
      <w:numFmt w:val="bullet"/>
      <w:lvlText w:val="o"/>
      <w:lvlJc w:val="left"/>
      <w:pPr>
        <w:ind w:left="3600" w:hanging="360"/>
      </w:pPr>
      <w:rPr>
        <w:rFonts w:ascii="Courier New" w:hAnsi="Courier New" w:cs="Courier New" w:hint="default"/>
      </w:rPr>
    </w:lvl>
    <w:lvl w:ilvl="5" w:tplc="DBE22F96" w:tentative="1">
      <w:start w:val="1"/>
      <w:numFmt w:val="bullet"/>
      <w:lvlText w:val=""/>
      <w:lvlJc w:val="left"/>
      <w:pPr>
        <w:ind w:left="4320" w:hanging="360"/>
      </w:pPr>
      <w:rPr>
        <w:rFonts w:ascii="Wingdings" w:hAnsi="Wingdings" w:hint="default"/>
      </w:rPr>
    </w:lvl>
    <w:lvl w:ilvl="6" w:tplc="DC60F99E" w:tentative="1">
      <w:start w:val="1"/>
      <w:numFmt w:val="bullet"/>
      <w:lvlText w:val=""/>
      <w:lvlJc w:val="left"/>
      <w:pPr>
        <w:ind w:left="5040" w:hanging="360"/>
      </w:pPr>
      <w:rPr>
        <w:rFonts w:ascii="Symbol" w:hAnsi="Symbol" w:hint="default"/>
      </w:rPr>
    </w:lvl>
    <w:lvl w:ilvl="7" w:tplc="AF526D0C" w:tentative="1">
      <w:start w:val="1"/>
      <w:numFmt w:val="bullet"/>
      <w:lvlText w:val="o"/>
      <w:lvlJc w:val="left"/>
      <w:pPr>
        <w:ind w:left="5760" w:hanging="360"/>
      </w:pPr>
      <w:rPr>
        <w:rFonts w:ascii="Courier New" w:hAnsi="Courier New" w:cs="Courier New" w:hint="default"/>
      </w:rPr>
    </w:lvl>
    <w:lvl w:ilvl="8" w:tplc="EFC4ED0C"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AD1A3420">
      <w:start w:val="1"/>
      <w:numFmt w:val="decimal"/>
      <w:lvlText w:val="%1."/>
      <w:lvlJc w:val="left"/>
      <w:pPr>
        <w:tabs>
          <w:tab w:val="num" w:pos="720"/>
        </w:tabs>
        <w:ind w:left="720" w:hanging="360"/>
      </w:pPr>
    </w:lvl>
    <w:lvl w:ilvl="1" w:tplc="FA727D2A" w:tentative="1">
      <w:start w:val="1"/>
      <w:numFmt w:val="lowerLetter"/>
      <w:lvlText w:val="%2."/>
      <w:lvlJc w:val="left"/>
      <w:pPr>
        <w:tabs>
          <w:tab w:val="num" w:pos="1440"/>
        </w:tabs>
        <w:ind w:left="1440" w:hanging="360"/>
      </w:pPr>
    </w:lvl>
    <w:lvl w:ilvl="2" w:tplc="36D02886" w:tentative="1">
      <w:start w:val="1"/>
      <w:numFmt w:val="lowerRoman"/>
      <w:lvlText w:val="%3."/>
      <w:lvlJc w:val="right"/>
      <w:pPr>
        <w:tabs>
          <w:tab w:val="num" w:pos="2160"/>
        </w:tabs>
        <w:ind w:left="2160" w:hanging="180"/>
      </w:pPr>
    </w:lvl>
    <w:lvl w:ilvl="3" w:tplc="0114CB32" w:tentative="1">
      <w:start w:val="1"/>
      <w:numFmt w:val="decimal"/>
      <w:lvlText w:val="%4."/>
      <w:lvlJc w:val="left"/>
      <w:pPr>
        <w:tabs>
          <w:tab w:val="num" w:pos="2880"/>
        </w:tabs>
        <w:ind w:left="2880" w:hanging="360"/>
      </w:pPr>
    </w:lvl>
    <w:lvl w:ilvl="4" w:tplc="D9C4CD6C" w:tentative="1">
      <w:start w:val="1"/>
      <w:numFmt w:val="lowerLetter"/>
      <w:lvlText w:val="%5."/>
      <w:lvlJc w:val="left"/>
      <w:pPr>
        <w:tabs>
          <w:tab w:val="num" w:pos="3600"/>
        </w:tabs>
        <w:ind w:left="3600" w:hanging="360"/>
      </w:pPr>
    </w:lvl>
    <w:lvl w:ilvl="5" w:tplc="47620110" w:tentative="1">
      <w:start w:val="1"/>
      <w:numFmt w:val="lowerRoman"/>
      <w:lvlText w:val="%6."/>
      <w:lvlJc w:val="right"/>
      <w:pPr>
        <w:tabs>
          <w:tab w:val="num" w:pos="4320"/>
        </w:tabs>
        <w:ind w:left="4320" w:hanging="180"/>
      </w:pPr>
    </w:lvl>
    <w:lvl w:ilvl="6" w:tplc="FE70B9D4" w:tentative="1">
      <w:start w:val="1"/>
      <w:numFmt w:val="decimal"/>
      <w:lvlText w:val="%7."/>
      <w:lvlJc w:val="left"/>
      <w:pPr>
        <w:tabs>
          <w:tab w:val="num" w:pos="5040"/>
        </w:tabs>
        <w:ind w:left="5040" w:hanging="360"/>
      </w:pPr>
    </w:lvl>
    <w:lvl w:ilvl="7" w:tplc="9F72795A" w:tentative="1">
      <w:start w:val="1"/>
      <w:numFmt w:val="lowerLetter"/>
      <w:lvlText w:val="%8."/>
      <w:lvlJc w:val="left"/>
      <w:pPr>
        <w:tabs>
          <w:tab w:val="num" w:pos="5760"/>
        </w:tabs>
        <w:ind w:left="5760" w:hanging="360"/>
      </w:pPr>
    </w:lvl>
    <w:lvl w:ilvl="8" w:tplc="F684E0D8"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CCE2772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nsid w:val="5850345C"/>
    <w:multiLevelType w:val="hybridMultilevel"/>
    <w:tmpl w:val="30382C5A"/>
    <w:lvl w:ilvl="0" w:tplc="14D0AEBE">
      <w:numFmt w:val="bullet"/>
      <w:lvlText w:val="-"/>
      <w:lvlJc w:val="left"/>
      <w:pPr>
        <w:ind w:left="785" w:hanging="360"/>
      </w:pPr>
      <w:rPr>
        <w:rFonts w:ascii="Arial" w:eastAsia="宋体" w:hAnsi="Arial" w:cs="Arial" w:hint="default"/>
      </w:rPr>
    </w:lvl>
    <w:lvl w:ilvl="1" w:tplc="04090003">
      <w:start w:val="1"/>
      <w:numFmt w:val="bullet"/>
      <w:lvlText w:val=""/>
      <w:lvlJc w:val="left"/>
      <w:pPr>
        <w:ind w:left="1265" w:hanging="420"/>
      </w:pPr>
      <w:rPr>
        <w:rFonts w:ascii="Wingdings" w:hAnsi="Wingdings" w:hint="default"/>
      </w:rPr>
    </w:lvl>
    <w:lvl w:ilvl="2" w:tplc="04090005">
      <w:start w:val="1"/>
      <w:numFmt w:val="bullet"/>
      <w:lvlText w:val=""/>
      <w:lvlJc w:val="left"/>
      <w:pPr>
        <w:ind w:left="1685" w:hanging="420"/>
      </w:pPr>
      <w:rPr>
        <w:rFonts w:ascii="Wingdings" w:hAnsi="Wingdings" w:hint="default"/>
      </w:rPr>
    </w:lvl>
    <w:lvl w:ilvl="3" w:tplc="04090001">
      <w:start w:val="1"/>
      <w:numFmt w:val="bullet"/>
      <w:lvlText w:val=""/>
      <w:lvlJc w:val="left"/>
      <w:pPr>
        <w:ind w:left="2105" w:hanging="420"/>
      </w:pPr>
      <w:rPr>
        <w:rFonts w:ascii="Wingdings" w:hAnsi="Wingdings" w:hint="default"/>
      </w:rPr>
    </w:lvl>
    <w:lvl w:ilvl="4" w:tplc="04090003">
      <w:start w:val="1"/>
      <w:numFmt w:val="bullet"/>
      <w:lvlText w:val=""/>
      <w:lvlJc w:val="left"/>
      <w:pPr>
        <w:ind w:left="2525" w:hanging="420"/>
      </w:pPr>
      <w:rPr>
        <w:rFonts w:ascii="Wingdings" w:hAnsi="Wingdings" w:hint="default"/>
      </w:rPr>
    </w:lvl>
    <w:lvl w:ilvl="5" w:tplc="04090005">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3" w:tentative="1">
      <w:start w:val="1"/>
      <w:numFmt w:val="bullet"/>
      <w:lvlText w:val=""/>
      <w:lvlJc w:val="left"/>
      <w:pPr>
        <w:ind w:left="3785" w:hanging="420"/>
      </w:pPr>
      <w:rPr>
        <w:rFonts w:ascii="Wingdings" w:hAnsi="Wingdings" w:hint="default"/>
      </w:rPr>
    </w:lvl>
    <w:lvl w:ilvl="8" w:tplc="04090005" w:tentative="1">
      <w:start w:val="1"/>
      <w:numFmt w:val="bullet"/>
      <w:lvlText w:val=""/>
      <w:lvlJc w:val="left"/>
      <w:pPr>
        <w:ind w:left="4205" w:hanging="420"/>
      </w:pPr>
      <w:rPr>
        <w:rFonts w:ascii="Wingdings" w:hAnsi="Wingdings" w:hint="default"/>
      </w:r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6DA6550A"/>
    <w:multiLevelType w:val="hybridMultilevel"/>
    <w:tmpl w:val="ED7C360C"/>
    <w:lvl w:ilvl="0" w:tplc="0409000F">
      <w:start w:val="1"/>
      <w:numFmt w:val="decimal"/>
      <w:lvlText w:val="%1."/>
      <w:lvlJc w:val="left"/>
      <w:pPr>
        <w:tabs>
          <w:tab w:val="num" w:pos="548"/>
        </w:tabs>
        <w:ind w:left="548" w:hanging="360"/>
      </w:pPr>
      <w:rPr>
        <w:rFonts w:cs="Times New Roman"/>
      </w:rPr>
    </w:lvl>
    <w:lvl w:ilvl="1" w:tplc="04090019" w:tentative="1">
      <w:start w:val="1"/>
      <w:numFmt w:val="lowerLetter"/>
      <w:lvlText w:val="%2."/>
      <w:lvlJc w:val="left"/>
      <w:pPr>
        <w:tabs>
          <w:tab w:val="num" w:pos="1268"/>
        </w:tabs>
        <w:ind w:left="1268" w:hanging="360"/>
      </w:pPr>
      <w:rPr>
        <w:rFonts w:cs="Times New Roman"/>
      </w:rPr>
    </w:lvl>
    <w:lvl w:ilvl="2" w:tplc="0409001B" w:tentative="1">
      <w:start w:val="1"/>
      <w:numFmt w:val="lowerRoman"/>
      <w:lvlText w:val="%3."/>
      <w:lvlJc w:val="right"/>
      <w:pPr>
        <w:tabs>
          <w:tab w:val="num" w:pos="1988"/>
        </w:tabs>
        <w:ind w:left="1988" w:hanging="180"/>
      </w:pPr>
      <w:rPr>
        <w:rFonts w:cs="Times New Roman"/>
      </w:rPr>
    </w:lvl>
    <w:lvl w:ilvl="3" w:tplc="0409000F" w:tentative="1">
      <w:start w:val="1"/>
      <w:numFmt w:val="decimal"/>
      <w:lvlText w:val="%4."/>
      <w:lvlJc w:val="left"/>
      <w:pPr>
        <w:tabs>
          <w:tab w:val="num" w:pos="2708"/>
        </w:tabs>
        <w:ind w:left="2708" w:hanging="360"/>
      </w:pPr>
      <w:rPr>
        <w:rFonts w:cs="Times New Roman"/>
      </w:rPr>
    </w:lvl>
    <w:lvl w:ilvl="4" w:tplc="04090019" w:tentative="1">
      <w:start w:val="1"/>
      <w:numFmt w:val="lowerLetter"/>
      <w:lvlText w:val="%5."/>
      <w:lvlJc w:val="left"/>
      <w:pPr>
        <w:tabs>
          <w:tab w:val="num" w:pos="3428"/>
        </w:tabs>
        <w:ind w:left="3428" w:hanging="360"/>
      </w:pPr>
      <w:rPr>
        <w:rFonts w:cs="Times New Roman"/>
      </w:rPr>
    </w:lvl>
    <w:lvl w:ilvl="5" w:tplc="0409001B" w:tentative="1">
      <w:start w:val="1"/>
      <w:numFmt w:val="lowerRoman"/>
      <w:lvlText w:val="%6."/>
      <w:lvlJc w:val="right"/>
      <w:pPr>
        <w:tabs>
          <w:tab w:val="num" w:pos="4148"/>
        </w:tabs>
        <w:ind w:left="4148" w:hanging="180"/>
      </w:pPr>
      <w:rPr>
        <w:rFonts w:cs="Times New Roman"/>
      </w:rPr>
    </w:lvl>
    <w:lvl w:ilvl="6" w:tplc="0409000F" w:tentative="1">
      <w:start w:val="1"/>
      <w:numFmt w:val="decimal"/>
      <w:lvlText w:val="%7."/>
      <w:lvlJc w:val="left"/>
      <w:pPr>
        <w:tabs>
          <w:tab w:val="num" w:pos="4868"/>
        </w:tabs>
        <w:ind w:left="4868" w:hanging="360"/>
      </w:pPr>
      <w:rPr>
        <w:rFonts w:cs="Times New Roman"/>
      </w:rPr>
    </w:lvl>
    <w:lvl w:ilvl="7" w:tplc="04090019" w:tentative="1">
      <w:start w:val="1"/>
      <w:numFmt w:val="lowerLetter"/>
      <w:lvlText w:val="%8."/>
      <w:lvlJc w:val="left"/>
      <w:pPr>
        <w:tabs>
          <w:tab w:val="num" w:pos="5588"/>
        </w:tabs>
        <w:ind w:left="5588" w:hanging="360"/>
      </w:pPr>
      <w:rPr>
        <w:rFonts w:cs="Times New Roman"/>
      </w:rPr>
    </w:lvl>
    <w:lvl w:ilvl="8" w:tplc="0409001B" w:tentative="1">
      <w:start w:val="1"/>
      <w:numFmt w:val="lowerRoman"/>
      <w:lvlText w:val="%9."/>
      <w:lvlJc w:val="right"/>
      <w:pPr>
        <w:tabs>
          <w:tab w:val="num" w:pos="6308"/>
        </w:tabs>
        <w:ind w:left="6308" w:hanging="18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3"/>
  </w:num>
  <w:num w:numId="12">
    <w:abstractNumId w:val="12"/>
  </w:num>
  <w:num w:numId="13">
    <w:abstractNumId w:val="5"/>
  </w:num>
  <w:num w:numId="14">
    <w:abstractNumId w:val="5"/>
  </w:num>
  <w:num w:numId="15">
    <w:abstractNumId w:val="5"/>
  </w:num>
  <w:num w:numId="16">
    <w:abstractNumId w:val="2"/>
  </w:num>
  <w:num w:numId="17">
    <w:abstractNumId w:val="5"/>
  </w:num>
  <w:num w:numId="18">
    <w:abstractNumId w:val="5"/>
  </w:num>
  <w:num w:numId="19">
    <w:abstractNumId w:val="10"/>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3"/>
  <w:doNotDisplayPageBoundaries/>
  <w:bordersDoNotSurroundHeader/>
  <w:bordersDoNotSurroundFooter/>
  <w:hideSpellingErrors/>
  <w:hideGrammaticalErrors/>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1416F"/>
    <w:rsid w:val="000225F9"/>
    <w:rsid w:val="000458BC"/>
    <w:rsid w:val="00045C41"/>
    <w:rsid w:val="00046C03"/>
    <w:rsid w:val="00056CF5"/>
    <w:rsid w:val="0007614F"/>
    <w:rsid w:val="00086EDB"/>
    <w:rsid w:val="000B1C6B"/>
    <w:rsid w:val="000C09AC"/>
    <w:rsid w:val="000E00F3"/>
    <w:rsid w:val="000F158C"/>
    <w:rsid w:val="00102F3D"/>
    <w:rsid w:val="00124E38"/>
    <w:rsid w:val="0012580B"/>
    <w:rsid w:val="0013526E"/>
    <w:rsid w:val="00136E85"/>
    <w:rsid w:val="00171371"/>
    <w:rsid w:val="00175A24"/>
    <w:rsid w:val="00187E58"/>
    <w:rsid w:val="001A297E"/>
    <w:rsid w:val="001A368E"/>
    <w:rsid w:val="001A7329"/>
    <w:rsid w:val="001B4E28"/>
    <w:rsid w:val="001C32A7"/>
    <w:rsid w:val="001C3525"/>
    <w:rsid w:val="001C4A53"/>
    <w:rsid w:val="001D1BD2"/>
    <w:rsid w:val="001E02BE"/>
    <w:rsid w:val="001E3B37"/>
    <w:rsid w:val="001F2594"/>
    <w:rsid w:val="002055A6"/>
    <w:rsid w:val="00206460"/>
    <w:rsid w:val="002069B4"/>
    <w:rsid w:val="00215DFC"/>
    <w:rsid w:val="002212DF"/>
    <w:rsid w:val="00221BCC"/>
    <w:rsid w:val="00227BA7"/>
    <w:rsid w:val="002504C7"/>
    <w:rsid w:val="00263398"/>
    <w:rsid w:val="00275BCF"/>
    <w:rsid w:val="00292257"/>
    <w:rsid w:val="00296304"/>
    <w:rsid w:val="002A54E0"/>
    <w:rsid w:val="002B1595"/>
    <w:rsid w:val="002B191D"/>
    <w:rsid w:val="002D0AF6"/>
    <w:rsid w:val="002F164D"/>
    <w:rsid w:val="00306206"/>
    <w:rsid w:val="00317D85"/>
    <w:rsid w:val="00327C56"/>
    <w:rsid w:val="003315A1"/>
    <w:rsid w:val="003373EC"/>
    <w:rsid w:val="0037016D"/>
    <w:rsid w:val="003706CC"/>
    <w:rsid w:val="00383482"/>
    <w:rsid w:val="003A2D8E"/>
    <w:rsid w:val="003C20E4"/>
    <w:rsid w:val="003C78C6"/>
    <w:rsid w:val="003E1898"/>
    <w:rsid w:val="003E6F90"/>
    <w:rsid w:val="003F58D2"/>
    <w:rsid w:val="003F5D0F"/>
    <w:rsid w:val="004107F6"/>
    <w:rsid w:val="00414101"/>
    <w:rsid w:val="00430F9F"/>
    <w:rsid w:val="00433DDB"/>
    <w:rsid w:val="00437619"/>
    <w:rsid w:val="004A2A63"/>
    <w:rsid w:val="004B210C"/>
    <w:rsid w:val="004D405F"/>
    <w:rsid w:val="004E4F4F"/>
    <w:rsid w:val="004E6789"/>
    <w:rsid w:val="004F61E3"/>
    <w:rsid w:val="0051015C"/>
    <w:rsid w:val="00516CF1"/>
    <w:rsid w:val="00531AE9"/>
    <w:rsid w:val="00567EC7"/>
    <w:rsid w:val="00570013"/>
    <w:rsid w:val="005A33A1"/>
    <w:rsid w:val="005C385F"/>
    <w:rsid w:val="005F4D07"/>
    <w:rsid w:val="005F6F1B"/>
    <w:rsid w:val="005F74B4"/>
    <w:rsid w:val="00624B33"/>
    <w:rsid w:val="00630AA2"/>
    <w:rsid w:val="006378A5"/>
    <w:rsid w:val="00646707"/>
    <w:rsid w:val="00662E58"/>
    <w:rsid w:val="00664DCF"/>
    <w:rsid w:val="00690CD7"/>
    <w:rsid w:val="006B390B"/>
    <w:rsid w:val="006C5D39"/>
    <w:rsid w:val="006E2810"/>
    <w:rsid w:val="006E5417"/>
    <w:rsid w:val="00710529"/>
    <w:rsid w:val="00712F60"/>
    <w:rsid w:val="00720E3B"/>
    <w:rsid w:val="00745F6B"/>
    <w:rsid w:val="00747B14"/>
    <w:rsid w:val="0075585E"/>
    <w:rsid w:val="00770571"/>
    <w:rsid w:val="007768FF"/>
    <w:rsid w:val="007824D3"/>
    <w:rsid w:val="00796EE3"/>
    <w:rsid w:val="007A7D29"/>
    <w:rsid w:val="007B4AB8"/>
    <w:rsid w:val="007F1F8B"/>
    <w:rsid w:val="007F67A1"/>
    <w:rsid w:val="008056C5"/>
    <w:rsid w:val="008176A4"/>
    <w:rsid w:val="008206C8"/>
    <w:rsid w:val="00874A6C"/>
    <w:rsid w:val="00876C65"/>
    <w:rsid w:val="008A4B4C"/>
    <w:rsid w:val="008C239F"/>
    <w:rsid w:val="008C5D04"/>
    <w:rsid w:val="008E46C1"/>
    <w:rsid w:val="008E480C"/>
    <w:rsid w:val="00901276"/>
    <w:rsid w:val="009045C7"/>
    <w:rsid w:val="009060F2"/>
    <w:rsid w:val="00907757"/>
    <w:rsid w:val="009117EE"/>
    <w:rsid w:val="009212B0"/>
    <w:rsid w:val="009234A5"/>
    <w:rsid w:val="009336F7"/>
    <w:rsid w:val="009374A7"/>
    <w:rsid w:val="00981736"/>
    <w:rsid w:val="0098551D"/>
    <w:rsid w:val="0099518F"/>
    <w:rsid w:val="009A523D"/>
    <w:rsid w:val="009F496B"/>
    <w:rsid w:val="00A01439"/>
    <w:rsid w:val="00A02E61"/>
    <w:rsid w:val="00A05CFF"/>
    <w:rsid w:val="00A56B97"/>
    <w:rsid w:val="00A6093D"/>
    <w:rsid w:val="00A76A6D"/>
    <w:rsid w:val="00A83253"/>
    <w:rsid w:val="00A87B67"/>
    <w:rsid w:val="00AA14AE"/>
    <w:rsid w:val="00AA6E84"/>
    <w:rsid w:val="00AE23AE"/>
    <w:rsid w:val="00AE341B"/>
    <w:rsid w:val="00B07CA7"/>
    <w:rsid w:val="00B1279A"/>
    <w:rsid w:val="00B5222E"/>
    <w:rsid w:val="00B61C96"/>
    <w:rsid w:val="00B73A2A"/>
    <w:rsid w:val="00B94B06"/>
    <w:rsid w:val="00B94C28"/>
    <w:rsid w:val="00BB5889"/>
    <w:rsid w:val="00BC10BA"/>
    <w:rsid w:val="00BC5AFD"/>
    <w:rsid w:val="00BF75EF"/>
    <w:rsid w:val="00C01F73"/>
    <w:rsid w:val="00C01FA2"/>
    <w:rsid w:val="00C04F43"/>
    <w:rsid w:val="00C0609D"/>
    <w:rsid w:val="00C115AB"/>
    <w:rsid w:val="00C30249"/>
    <w:rsid w:val="00C3723B"/>
    <w:rsid w:val="00C606C9"/>
    <w:rsid w:val="00C61698"/>
    <w:rsid w:val="00C705DD"/>
    <w:rsid w:val="00C90650"/>
    <w:rsid w:val="00C97D78"/>
    <w:rsid w:val="00CA19D4"/>
    <w:rsid w:val="00CC2AAE"/>
    <w:rsid w:val="00CC5A42"/>
    <w:rsid w:val="00CD0EAB"/>
    <w:rsid w:val="00CD40A9"/>
    <w:rsid w:val="00CD6FDF"/>
    <w:rsid w:val="00CD700E"/>
    <w:rsid w:val="00CF34DB"/>
    <w:rsid w:val="00CF558F"/>
    <w:rsid w:val="00CF5CC5"/>
    <w:rsid w:val="00D073E2"/>
    <w:rsid w:val="00D30DB5"/>
    <w:rsid w:val="00D31AD6"/>
    <w:rsid w:val="00D363AF"/>
    <w:rsid w:val="00D446EC"/>
    <w:rsid w:val="00D51BF0"/>
    <w:rsid w:val="00D55942"/>
    <w:rsid w:val="00D807BF"/>
    <w:rsid w:val="00D83243"/>
    <w:rsid w:val="00D95D9B"/>
    <w:rsid w:val="00DA7887"/>
    <w:rsid w:val="00DB2C26"/>
    <w:rsid w:val="00DE6B43"/>
    <w:rsid w:val="00DF2C52"/>
    <w:rsid w:val="00E11923"/>
    <w:rsid w:val="00E24A5E"/>
    <w:rsid w:val="00E262D4"/>
    <w:rsid w:val="00E36250"/>
    <w:rsid w:val="00E54511"/>
    <w:rsid w:val="00E61DAC"/>
    <w:rsid w:val="00E75FE3"/>
    <w:rsid w:val="00E948C3"/>
    <w:rsid w:val="00EA13CE"/>
    <w:rsid w:val="00EA23E5"/>
    <w:rsid w:val="00EB7AB1"/>
    <w:rsid w:val="00ED1191"/>
    <w:rsid w:val="00EE771A"/>
    <w:rsid w:val="00EF48CC"/>
    <w:rsid w:val="00EF4EA4"/>
    <w:rsid w:val="00F716C1"/>
    <w:rsid w:val="00F73032"/>
    <w:rsid w:val="00F848FC"/>
    <w:rsid w:val="00F9282A"/>
    <w:rsid w:val="00F96BAD"/>
    <w:rsid w:val="00F97AA8"/>
    <w:rsid w:val="00FB0E84"/>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86EDB"/>
    <w:pPr>
      <w:tabs>
        <w:tab w:val="center" w:pos="4320"/>
        <w:tab w:val="right" w:pos="8640"/>
      </w:tabs>
    </w:pPr>
  </w:style>
  <w:style w:type="paragraph" w:styleId="Footer">
    <w:name w:val="footer"/>
    <w:basedOn w:val="Normal"/>
    <w:rsid w:val="00086EDB"/>
    <w:pPr>
      <w:tabs>
        <w:tab w:val="center" w:pos="4320"/>
        <w:tab w:val="right" w:pos="8640"/>
      </w:tabs>
    </w:pPr>
  </w:style>
  <w:style w:type="character" w:styleId="PageNumber">
    <w:name w:val="page number"/>
    <w:basedOn w:val="DefaultParagraphFont"/>
    <w:rsid w:val="00086EDB"/>
  </w:style>
  <w:style w:type="character" w:styleId="Hyperlink">
    <w:name w:val="Hyperlink"/>
    <w:basedOn w:val="DefaultParagraphFont"/>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aliases w:val="Heading 4 Char1 Char,Heading 4 Char Char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character" w:styleId="CommentReference">
    <w:name w:val="annotation reference"/>
    <w:uiPriority w:val="99"/>
    <w:rsid w:val="00D363AF"/>
    <w:rPr>
      <w:rFonts w:cs="Times New Roman"/>
      <w:sz w:val="16"/>
      <w:szCs w:val="16"/>
    </w:rPr>
  </w:style>
  <w:style w:type="paragraph" w:styleId="CommentText">
    <w:name w:val="annotation text"/>
    <w:basedOn w:val="Normal"/>
    <w:link w:val="CommentTextChar"/>
    <w:uiPriority w:val="99"/>
    <w:rsid w:val="00D363AF"/>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basedOn w:val="DefaultParagraphFont"/>
    <w:link w:val="CommentText"/>
    <w:uiPriority w:val="99"/>
    <w:rsid w:val="00D363AF"/>
    <w:rPr>
      <w:rFonts w:eastAsia="Malgun Gothic"/>
      <w:lang w:val="en-GB"/>
    </w:rPr>
  </w:style>
  <w:style w:type="paragraph" w:styleId="Index1">
    <w:name w:val="index 1"/>
    <w:basedOn w:val="Normal"/>
    <w:next w:val="Normal"/>
    <w:autoRedefine/>
    <w:uiPriority w:val="99"/>
    <w:rsid w:val="00D363AF"/>
    <w:pPr>
      <w:keepNext/>
      <w:keepLines/>
      <w:tabs>
        <w:tab w:val="clear" w:pos="360"/>
        <w:tab w:val="clear" w:pos="720"/>
        <w:tab w:val="clear" w:pos="1080"/>
        <w:tab w:val="clear" w:pos="1440"/>
        <w:tab w:val="left" w:pos="794"/>
        <w:tab w:val="left" w:pos="1191"/>
        <w:tab w:val="left" w:pos="1588"/>
        <w:tab w:val="left" w:pos="1985"/>
      </w:tabs>
      <w:spacing w:beforeLines="25" w:afterLines="25"/>
      <w:jc w:val="center"/>
    </w:pPr>
    <w:rPr>
      <w:rFonts w:eastAsia="Malgun Gothic"/>
      <w:sz w:val="20"/>
      <w:lang w:val="en-GB"/>
    </w:rPr>
  </w:style>
  <w:style w:type="paragraph" w:styleId="Caption">
    <w:name w:val="caption"/>
    <w:basedOn w:val="Normal"/>
    <w:next w:val="Normal"/>
    <w:link w:val="CaptionChar"/>
    <w:qFormat/>
    <w:rsid w:val="00D363AF"/>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
    <w:name w:val="Caption Char"/>
    <w:link w:val="Caption"/>
    <w:locked/>
    <w:rsid w:val="00D363AF"/>
    <w:rPr>
      <w:rFonts w:eastAsia="Malgun Gothic"/>
      <w:b/>
      <w:bCs/>
      <w:lang w:eastAsia="en-US"/>
    </w:rPr>
  </w:style>
  <w:style w:type="paragraph" w:styleId="CommentSubject">
    <w:name w:val="annotation subject"/>
    <w:basedOn w:val="CommentText"/>
    <w:next w:val="CommentText"/>
    <w:link w:val="CommentSubjectChar"/>
    <w:rsid w:val="009117EE"/>
    <w:pPr>
      <w:tabs>
        <w:tab w:val="clear" w:pos="794"/>
        <w:tab w:val="clear" w:pos="1191"/>
        <w:tab w:val="clear" w:pos="1588"/>
        <w:tab w:val="clear" w:pos="1985"/>
        <w:tab w:val="left" w:pos="360"/>
        <w:tab w:val="left" w:pos="720"/>
        <w:tab w:val="left" w:pos="1080"/>
        <w:tab w:val="left" w:pos="1440"/>
      </w:tabs>
      <w:jc w:val="left"/>
    </w:pPr>
    <w:rPr>
      <w:rFonts w:eastAsia="宋体"/>
      <w:b/>
      <w:bCs/>
      <w:sz w:val="22"/>
      <w:lang w:val="en-US"/>
    </w:rPr>
  </w:style>
  <w:style w:type="character" w:customStyle="1" w:styleId="CommentSubjectChar">
    <w:name w:val="Comment Subject Char"/>
    <w:basedOn w:val="CommentTextChar"/>
    <w:link w:val="CommentSubject"/>
    <w:rsid w:val="009117EE"/>
    <w:rPr>
      <w:b/>
      <w:bCs/>
      <w:sz w:val="22"/>
      <w:lang w:eastAsia="en-US"/>
    </w:rPr>
  </w:style>
  <w:style w:type="paragraph" w:customStyle="1" w:styleId="Equation">
    <w:name w:val="Equation"/>
    <w:basedOn w:val="Normal"/>
    <w:uiPriority w:val="99"/>
    <w:rsid w:val="006378A5"/>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styleId="ListParagraph">
    <w:name w:val="List Paragraph"/>
    <w:basedOn w:val="Normal"/>
    <w:uiPriority w:val="34"/>
    <w:qFormat/>
    <w:rsid w:val="00F716C1"/>
    <w:pPr>
      <w:ind w:firstLineChars="200" w:firstLine="420"/>
    </w:pPr>
  </w:style>
  <w:style w:type="paragraph" w:customStyle="1" w:styleId="tableheading">
    <w:name w:val="table heading"/>
    <w:basedOn w:val="Normal"/>
    <w:rsid w:val="00D95D9B"/>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D95D9B"/>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D95D9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D95D9B"/>
    <w:rPr>
      <w:rFonts w:ascii="Times" w:eastAsia="Malgun Gothic" w:hAnsi="Times"/>
      <w:lang w:val="en-GB" w:eastAsia="en-US"/>
    </w:rPr>
  </w:style>
  <w:style w:type="paragraph" w:customStyle="1" w:styleId="enumlev1">
    <w:name w:val="enumlev1"/>
    <w:basedOn w:val="Normal"/>
    <w:uiPriority w:val="99"/>
    <w:rsid w:val="00ED1191"/>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ED1191"/>
    <w:pPr>
      <w:ind w:left="1588"/>
    </w:pPr>
  </w:style>
  <w:style w:type="paragraph" w:customStyle="1" w:styleId="enumlev3">
    <w:name w:val="enumlev3"/>
    <w:basedOn w:val="enumlev2"/>
    <w:uiPriority w:val="99"/>
    <w:rsid w:val="00ED1191"/>
    <w:pPr>
      <w:ind w:left="1985"/>
    </w:pPr>
  </w:style>
  <w:style w:type="paragraph" w:customStyle="1" w:styleId="Blanc">
    <w:name w:val="Blanc"/>
    <w:basedOn w:val="Normal"/>
    <w:next w:val="Normal"/>
    <w:uiPriority w:val="99"/>
    <w:rsid w:val="00ED1191"/>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Note1CharCharCharCharCharChar">
    <w:name w:val="Note 1 Char Char Char Char Char Char"/>
    <w:basedOn w:val="Normal"/>
    <w:uiPriority w:val="99"/>
    <w:rsid w:val="00ED1191"/>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customStyle="1" w:styleId="Note1">
    <w:name w:val="Note 1"/>
    <w:basedOn w:val="Normal"/>
    <w:rsid w:val="00ED1191"/>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CaptionChar1">
    <w:name w:val="Caption Char1"/>
    <w:locked/>
    <w:rsid w:val="00ED1191"/>
    <w:rPr>
      <w:rFonts w:ascii="Times New Roman" w:hAnsi="Times New Roman"/>
      <w:b/>
      <w:bCs/>
      <w:lang w:val="en-US" w:eastAsia="en-US"/>
    </w:r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tools.ietf.org/rfc/rfc6184.tx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tools.ietf.org/rfc/rfc3984.tx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etf.org/rfc/rfc3550.tx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ietf.org/rfc/rfc1889.txt" TargetMode="External"/><Relationship Id="rId4" Type="http://schemas.openxmlformats.org/officeDocument/2006/relationships/webSettings" Target="webSettings.xml"/><Relationship Id="rId9" Type="http://schemas.openxmlformats.org/officeDocument/2006/relationships/hyperlink" Target="mailto:yekui.wang@huawei.com" TargetMode="External"/><Relationship Id="rId14" Type="http://schemas.openxmlformats.org/officeDocument/2006/relationships/hyperlink" Target="http://tools.ietf.org/rfc/rfc6190.t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1</Pages>
  <Words>2059</Words>
  <Characters>11738</Characters>
  <Application>Microsoft Office Word</Application>
  <DocSecurity>0</DocSecurity>
  <Lines>97</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On reference picture marking</vt:lpstr>
      <vt:lpstr>Joint Collaborative Team on Video Coding (JCT-VC) Contribution</vt:lpstr>
    </vt:vector>
  </TitlesOfParts>
  <Company>JCT-VC</Company>
  <LinksUpToDate>false</LinksUpToDate>
  <CharactersWithSpaces>13770</CharactersWithSpaces>
  <SharedDoc>false</SharedDoc>
  <HLinks>
    <vt:vector size="18" baseType="variant">
      <vt:variant>
        <vt:i4>4325492</vt:i4>
      </vt:variant>
      <vt:variant>
        <vt:i4>6</vt:i4>
      </vt:variant>
      <vt:variant>
        <vt:i4>0</vt:i4>
      </vt:variant>
      <vt:variant>
        <vt:i4>5</vt:i4>
      </vt:variant>
      <vt:variant>
        <vt:lpwstr>mailto:cheny@qualcomm.com</vt:lpwstr>
      </vt:variant>
      <vt:variant>
        <vt:lpwstr/>
      </vt:variant>
      <vt:variant>
        <vt:i4>7733249</vt:i4>
      </vt:variant>
      <vt:variant>
        <vt:i4>3</vt:i4>
      </vt:variant>
      <vt:variant>
        <vt:i4>0</vt:i4>
      </vt:variant>
      <vt:variant>
        <vt:i4>5</vt:i4>
      </vt:variant>
      <vt:variant>
        <vt:lpwstr>mailto:miska.hannuksela@nokia.com</vt:lpwstr>
      </vt:variant>
      <vt:variant>
        <vt:lpwstr/>
      </vt:variant>
      <vt:variant>
        <vt:i4>2424927</vt:i4>
      </vt:variant>
      <vt:variant>
        <vt:i4>0</vt:i4>
      </vt:variant>
      <vt:variant>
        <vt:i4>0</vt:i4>
      </vt:variant>
      <vt:variant>
        <vt:i4>5</vt:i4>
      </vt:variant>
      <vt:variant>
        <vt:lpwstr>mailto:yekui.wang@huawei.com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NAL unit header</dc:title>
  <dc:subject/>
  <dc:creator>Ye-Kui Wang</dc:creator>
  <cp:keywords>HEVC</cp:keywords>
  <cp:lastModifiedBy>Ye-Kui Wang</cp:lastModifiedBy>
  <cp:revision>16</cp:revision>
  <cp:lastPrinted>2011-07-01T15:13:00Z</cp:lastPrinted>
  <dcterms:created xsi:type="dcterms:W3CDTF">2011-07-01T15:10:00Z</dcterms:created>
  <dcterms:modified xsi:type="dcterms:W3CDTF">2011-07-01T23:15:00Z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1309536047</vt:lpwstr>
  </property>
</Properties>
</file>