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0225F9">
        <w:tc>
          <w:tcPr>
            <w:tcW w:w="6408" w:type="dxa"/>
          </w:tcPr>
          <w:p w:rsidR="006C5D39" w:rsidRPr="000225F9" w:rsidRDefault="0061034F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747B1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47B14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225F9">
              <w:rPr>
                <w:b/>
                <w:szCs w:val="22"/>
              </w:rPr>
              <w:t xml:space="preserve">Joint </w:t>
            </w:r>
            <w:r w:rsidR="006C5D39" w:rsidRPr="000225F9">
              <w:rPr>
                <w:b/>
                <w:szCs w:val="22"/>
              </w:rPr>
              <w:t>Collaborative</w:t>
            </w:r>
            <w:r w:rsidR="00E61DAC" w:rsidRPr="000225F9">
              <w:rPr>
                <w:b/>
                <w:szCs w:val="22"/>
              </w:rPr>
              <w:t xml:space="preserve"> Team </w:t>
            </w:r>
            <w:r w:rsidR="006C5D39" w:rsidRPr="000225F9">
              <w:rPr>
                <w:b/>
                <w:szCs w:val="22"/>
              </w:rPr>
              <w:t>on Video Coding (JCT-VC)</w:t>
            </w:r>
          </w:p>
          <w:p w:rsidR="00E61DAC" w:rsidRPr="000225F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225F9">
              <w:rPr>
                <w:b/>
                <w:szCs w:val="22"/>
              </w:rPr>
              <w:t xml:space="preserve">of </w:t>
            </w:r>
            <w:r w:rsidR="007F1F8B" w:rsidRPr="000225F9">
              <w:rPr>
                <w:b/>
                <w:szCs w:val="22"/>
              </w:rPr>
              <w:t>ITU-T SG16 WP3 and ISO/IEC JTC1/SC29/WG11</w:t>
            </w:r>
          </w:p>
          <w:p w:rsidR="00E61DAC" w:rsidRPr="000225F9" w:rsidRDefault="00CC2AAE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0225F9">
              <w:rPr>
                <w:szCs w:val="22"/>
              </w:rPr>
              <w:t>6</w:t>
            </w:r>
            <w:r w:rsidR="00630AA2" w:rsidRPr="000225F9">
              <w:rPr>
                <w:szCs w:val="22"/>
              </w:rPr>
              <w:t>th</w:t>
            </w:r>
            <w:r w:rsidR="00E61DAC" w:rsidRPr="000225F9">
              <w:rPr>
                <w:szCs w:val="22"/>
              </w:rPr>
              <w:t xml:space="preserve"> Meeting: </w:t>
            </w:r>
            <w:r w:rsidRPr="000225F9">
              <w:rPr>
                <w:szCs w:val="22"/>
              </w:rPr>
              <w:t>Torino</w:t>
            </w:r>
            <w:r w:rsidR="003F5D0F" w:rsidRPr="000225F9">
              <w:rPr>
                <w:szCs w:val="22"/>
              </w:rPr>
              <w:t xml:space="preserve">, </w:t>
            </w:r>
            <w:r w:rsidRPr="000225F9">
              <w:rPr>
                <w:szCs w:val="22"/>
              </w:rPr>
              <w:t>IT</w:t>
            </w:r>
            <w:r w:rsidR="00A6093D" w:rsidRPr="000225F9">
              <w:rPr>
                <w:szCs w:val="22"/>
              </w:rPr>
              <w:t>,</w:t>
            </w:r>
            <w:r w:rsidR="00664DCF" w:rsidRPr="000225F9">
              <w:rPr>
                <w:szCs w:val="22"/>
              </w:rPr>
              <w:t xml:space="preserve"> </w:t>
            </w:r>
            <w:r w:rsidR="00C04F43" w:rsidRPr="000225F9">
              <w:rPr>
                <w:szCs w:val="22"/>
              </w:rPr>
              <w:t>1</w:t>
            </w:r>
            <w:r w:rsidRPr="000225F9">
              <w:rPr>
                <w:szCs w:val="22"/>
              </w:rPr>
              <w:t>4</w:t>
            </w:r>
            <w:r w:rsidR="00171371" w:rsidRPr="000225F9">
              <w:rPr>
                <w:szCs w:val="22"/>
              </w:rPr>
              <w:t>-</w:t>
            </w:r>
            <w:r w:rsidR="00C04F43" w:rsidRPr="000225F9">
              <w:rPr>
                <w:szCs w:val="22"/>
              </w:rPr>
              <w:t>2</w:t>
            </w:r>
            <w:r w:rsidRPr="000225F9">
              <w:rPr>
                <w:szCs w:val="22"/>
              </w:rPr>
              <w:t>2</w:t>
            </w:r>
            <w:r w:rsidR="001C3525" w:rsidRPr="000225F9">
              <w:rPr>
                <w:szCs w:val="22"/>
              </w:rPr>
              <w:t xml:space="preserve"> </w:t>
            </w:r>
            <w:r w:rsidRPr="000225F9">
              <w:rPr>
                <w:szCs w:val="22"/>
              </w:rPr>
              <w:t>July</w:t>
            </w:r>
            <w:r w:rsidR="00E61DAC" w:rsidRPr="000225F9">
              <w:rPr>
                <w:szCs w:val="22"/>
              </w:rPr>
              <w:t>, 20</w:t>
            </w:r>
            <w:r w:rsidR="007F1F8B" w:rsidRPr="000225F9">
              <w:rPr>
                <w:szCs w:val="22"/>
              </w:rPr>
              <w:t>1</w:t>
            </w:r>
            <w:r w:rsidR="00630AA2" w:rsidRPr="000225F9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0225F9" w:rsidRDefault="00E61DAC" w:rsidP="00CF5CC5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0225F9">
              <w:t>Document</w:t>
            </w:r>
            <w:r w:rsidR="006C5D39" w:rsidRPr="000225F9">
              <w:t>: JC</w:t>
            </w:r>
            <w:r w:rsidRPr="000225F9">
              <w:t>T</w:t>
            </w:r>
            <w:r w:rsidR="006C5D39" w:rsidRPr="000225F9">
              <w:t>VC</w:t>
            </w:r>
            <w:r w:rsidRPr="000225F9">
              <w:t>-</w:t>
            </w:r>
            <w:r w:rsidR="00CC2AAE" w:rsidRPr="000225F9">
              <w:t>F</w:t>
            </w:r>
            <w:r w:rsidR="00CF5CC5">
              <w:t>46</w:t>
            </w:r>
            <w:r w:rsidR="00DF2C52">
              <w:rPr>
                <w:rFonts w:hint="eastAsia"/>
                <w:lang w:eastAsia="zh-CN"/>
              </w:rPr>
              <w:t>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225F9"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225F9" w:rsidRDefault="00C705DD" w:rsidP="00DF2C52">
            <w:pPr>
              <w:spacing w:before="60" w:after="60"/>
              <w:rPr>
                <w:b/>
                <w:szCs w:val="22"/>
              </w:rPr>
            </w:pPr>
            <w:r w:rsidRPr="000225F9">
              <w:rPr>
                <w:b/>
                <w:szCs w:val="22"/>
              </w:rPr>
              <w:t xml:space="preserve">On </w:t>
            </w:r>
            <w:r w:rsidR="00DF2C52">
              <w:rPr>
                <w:b/>
                <w:szCs w:val="22"/>
              </w:rPr>
              <w:t xml:space="preserve">reference </w:t>
            </w:r>
            <w:r w:rsidRPr="000225F9">
              <w:rPr>
                <w:b/>
                <w:szCs w:val="22"/>
              </w:rPr>
              <w:t>picture</w:t>
            </w:r>
            <w:r w:rsidR="00DF2C52">
              <w:rPr>
                <w:b/>
                <w:szCs w:val="22"/>
              </w:rPr>
              <w:t xml:space="preserve"> marking</w:t>
            </w:r>
          </w:p>
        </w:tc>
      </w:tr>
      <w:tr w:rsidR="00E61DAC" w:rsidRPr="000225F9"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225F9" w:rsidRDefault="00E61DAC" w:rsidP="00CF5CC5">
            <w:pPr>
              <w:spacing w:before="60" w:after="60"/>
              <w:rPr>
                <w:szCs w:val="22"/>
              </w:rPr>
            </w:pPr>
            <w:r w:rsidRPr="000225F9">
              <w:rPr>
                <w:szCs w:val="22"/>
              </w:rPr>
              <w:t xml:space="preserve">Input Document to </w:t>
            </w:r>
            <w:r w:rsidR="00AE341B" w:rsidRPr="000225F9">
              <w:rPr>
                <w:szCs w:val="22"/>
              </w:rPr>
              <w:t>JCT-VC</w:t>
            </w:r>
          </w:p>
        </w:tc>
      </w:tr>
      <w:tr w:rsidR="00E61DAC" w:rsidRPr="000225F9"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225F9" w:rsidRDefault="00E61DAC" w:rsidP="00CF5CC5">
            <w:pPr>
              <w:spacing w:before="60" w:after="60"/>
              <w:rPr>
                <w:szCs w:val="22"/>
              </w:rPr>
            </w:pPr>
            <w:r w:rsidRPr="000225F9">
              <w:rPr>
                <w:szCs w:val="22"/>
              </w:rPr>
              <w:t>Proposal</w:t>
            </w:r>
          </w:p>
        </w:tc>
      </w:tr>
      <w:tr w:rsidR="00E61DAC" w:rsidRPr="000225F9"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Author(s) or</w:t>
            </w:r>
            <w:r w:rsidRPr="000225F9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C36CC" w:rsidRDefault="00CF5CC5" w:rsidP="00DF2C52">
            <w:pPr>
              <w:spacing w:before="60" w:after="60"/>
            </w:pPr>
            <w:r w:rsidRPr="007F7742">
              <w:rPr>
                <w:b/>
                <w:bCs/>
              </w:rPr>
              <w:t>Ye-Kui Wang</w:t>
            </w:r>
            <w:r w:rsidRPr="007F7742">
              <w:t xml:space="preserve"> </w:t>
            </w:r>
            <w:r w:rsidRPr="007F7742">
              <w:br/>
              <w:t>Huawei Technologies</w:t>
            </w:r>
            <w:r w:rsidRPr="007F7742">
              <w:br/>
              <w:t>400 Crossing Blvd, 2nd Floor</w:t>
            </w:r>
            <w:r w:rsidRPr="007F7742">
              <w:br/>
              <w:t>Bridgewater, NJ 08807, USA</w:t>
            </w:r>
          </w:p>
          <w:p w:rsidR="00CF5CC5" w:rsidRPr="000225F9" w:rsidRDefault="004C36CC" w:rsidP="00DF2C52">
            <w:pPr>
              <w:spacing w:before="60" w:after="60"/>
              <w:rPr>
                <w:szCs w:val="22"/>
              </w:rPr>
            </w:pPr>
            <w:r w:rsidRPr="008056C5">
              <w:rPr>
                <w:b/>
                <w:szCs w:val="22"/>
              </w:rPr>
              <w:t>Ying Chen</w:t>
            </w:r>
            <w:r>
              <w:rPr>
                <w:szCs w:val="22"/>
              </w:rPr>
              <w:br/>
            </w:r>
            <w:r w:rsidRPr="009374D0">
              <w:rPr>
                <w:szCs w:val="22"/>
              </w:rPr>
              <w:t>5775 Morehouse Drive</w:t>
            </w:r>
            <w:r w:rsidRPr="009374D0"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t xml:space="preserve">, </w:t>
            </w:r>
            <w:r w:rsidRPr="009374D0">
              <w:rPr>
                <w:szCs w:val="22"/>
              </w:rPr>
              <w:t>USA</w:t>
            </w:r>
            <w:r w:rsidR="00CF5CC5">
              <w:br/>
            </w:r>
          </w:p>
        </w:tc>
        <w:tc>
          <w:tcPr>
            <w:tcW w:w="900" w:type="dxa"/>
          </w:tcPr>
          <w:p w:rsidR="00E61DAC" w:rsidRPr="000225F9" w:rsidRDefault="00E61DAC">
            <w:pPr>
              <w:spacing w:before="60" w:after="60"/>
              <w:rPr>
                <w:szCs w:val="22"/>
              </w:rPr>
            </w:pPr>
            <w:r w:rsidRPr="000225F9">
              <w:rPr>
                <w:szCs w:val="22"/>
              </w:rPr>
              <w:br/>
              <w:t>Tel:</w:t>
            </w:r>
            <w:r w:rsidRPr="000225F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CF5CC5" w:rsidRDefault="00E61DAC" w:rsidP="00CF5CC5">
            <w:pPr>
              <w:spacing w:before="60" w:after="60"/>
            </w:pPr>
            <w:r w:rsidRPr="000225F9">
              <w:rPr>
                <w:szCs w:val="22"/>
              </w:rPr>
              <w:br/>
            </w:r>
            <w:r w:rsidR="00CF5CC5" w:rsidRPr="007F7742">
              <w:t>+1 908 541 3518</w:t>
            </w:r>
            <w:r w:rsidR="00CF5CC5" w:rsidRPr="007F7742">
              <w:br/>
            </w:r>
            <w:hyperlink r:id="rId9" w:history="1">
              <w:r w:rsidR="00CF5CC5" w:rsidRPr="007F7742">
                <w:rPr>
                  <w:rStyle w:val="Hyperlink"/>
                </w:rPr>
                <w:t>yekui.wang@huawei.com</w:t>
              </w:r>
            </w:hyperlink>
          </w:p>
          <w:p w:rsidR="004C36CC" w:rsidRDefault="004C36CC">
            <w:pPr>
              <w:spacing w:before="60" w:after="60"/>
              <w:rPr>
                <w:szCs w:val="22"/>
              </w:rPr>
            </w:pPr>
          </w:p>
          <w:p w:rsidR="00E61DAC" w:rsidRPr="000225F9" w:rsidRDefault="004C36C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+1 858 845 6589</w:t>
            </w:r>
            <w:r w:rsidRPr="00AE341B">
              <w:rPr>
                <w:szCs w:val="22"/>
              </w:rPr>
              <w:br/>
            </w:r>
            <w:hyperlink r:id="rId10" w:history="1">
              <w:r w:rsidRPr="00AC1ABD">
                <w:rPr>
                  <w:rStyle w:val="Hyperlink"/>
                  <w:szCs w:val="22"/>
                </w:rPr>
                <w:t>cheny@qualcomm.com</w:t>
              </w:r>
            </w:hyperlink>
            <w:r w:rsidRPr="000225F9">
              <w:rPr>
                <w:szCs w:val="22"/>
              </w:rPr>
              <w:br/>
            </w:r>
          </w:p>
        </w:tc>
      </w:tr>
      <w:tr w:rsidR="00E61DAC" w:rsidRPr="000225F9">
        <w:tc>
          <w:tcPr>
            <w:tcW w:w="1458" w:type="dxa"/>
          </w:tcPr>
          <w:p w:rsidR="00E61DAC" w:rsidRPr="000225F9" w:rsidRDefault="00E61DAC">
            <w:pPr>
              <w:spacing w:before="60" w:after="60"/>
              <w:rPr>
                <w:i/>
                <w:szCs w:val="22"/>
              </w:rPr>
            </w:pPr>
            <w:r w:rsidRPr="000225F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0225F9" w:rsidRDefault="008056C5" w:rsidP="00DF2C52">
            <w:pPr>
              <w:spacing w:before="60" w:after="60"/>
              <w:rPr>
                <w:szCs w:val="22"/>
              </w:rPr>
            </w:pPr>
            <w:r w:rsidRPr="007F7742">
              <w:t>Huawei Technologies Co., Ltd.</w:t>
            </w:r>
            <w:r w:rsidR="004C36CC">
              <w:t xml:space="preserve">, </w:t>
            </w:r>
            <w:r w:rsidR="004C36CC"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63398" w:rsidRPr="00AE341B" w:rsidRDefault="00CA19D4" w:rsidP="009234A5">
      <w:pPr>
        <w:jc w:val="both"/>
        <w:rPr>
          <w:szCs w:val="22"/>
        </w:rPr>
      </w:pPr>
      <w:r>
        <w:rPr>
          <w:szCs w:val="22"/>
        </w:rPr>
        <w:t xml:space="preserve">This document proposes </w:t>
      </w:r>
      <w:r w:rsidR="00DF2C52">
        <w:rPr>
          <w:szCs w:val="22"/>
        </w:rPr>
        <w:t xml:space="preserve">some changes to the </w:t>
      </w:r>
      <w:r w:rsidR="00DF2C52">
        <w:t xml:space="preserve">reference picture marking process. Specifically, it is proposed that, </w:t>
      </w:r>
      <w:r w:rsidR="00DF2C52" w:rsidRPr="00BF1E32">
        <w:t>at any access unit, only reference pictures with an identical or greater value of temporal_id may be marked as “unused for reference”</w:t>
      </w:r>
      <w:r w:rsidR="00DF2C52">
        <w:t xml:space="preserve">. When “non-existing” pictures are involved, it is assumed that “non-existing” pictures have the </w:t>
      </w:r>
      <w:r w:rsidR="00C01F73">
        <w:t xml:space="preserve">greatest </w:t>
      </w:r>
      <w:r w:rsidR="00DF2C52">
        <w:t>possible value of temporal_id</w:t>
      </w:r>
      <w:r w:rsidR="00C01F73">
        <w:t>, i.e., 7.</w:t>
      </w:r>
    </w:p>
    <w:p w:rsidR="00745F6B" w:rsidRPr="00AE341B" w:rsidRDefault="00745F6B" w:rsidP="00E11923">
      <w:pPr>
        <w:pStyle w:val="Heading1"/>
      </w:pPr>
      <w:r w:rsidRPr="00AE341B">
        <w:t>Introduction</w:t>
      </w:r>
    </w:p>
    <w:p w:rsidR="006B390B" w:rsidRDefault="006B390B" w:rsidP="00383482">
      <w:r>
        <w:t xml:space="preserve">Temporal scalability is supported in HEVC WD3, wherein </w:t>
      </w:r>
      <w:r w:rsidRPr="00F3240D">
        <w:t>the field temporal_id (3 bits) is pre</w:t>
      </w:r>
      <w:r>
        <w:t xml:space="preserve">sent in NAL unit header of the </w:t>
      </w:r>
      <w:r w:rsidRPr="00F3240D">
        <w:t>VCL NAL units (with NAL unit type 1, 4, or 5).</w:t>
      </w:r>
      <w:r>
        <w:t xml:space="preserve"> </w:t>
      </w:r>
      <w:r w:rsidRPr="00F3240D">
        <w:t xml:space="preserve">In </w:t>
      </w:r>
      <w:r>
        <w:t xml:space="preserve">a </w:t>
      </w:r>
      <w:r w:rsidRPr="00F3240D">
        <w:t>temporal</w:t>
      </w:r>
      <w:r>
        <w:t xml:space="preserve">ly </w:t>
      </w:r>
      <w:r w:rsidRPr="00F3240D">
        <w:t xml:space="preserve">scalable </w:t>
      </w:r>
      <w:r>
        <w:t xml:space="preserve">bitstream, </w:t>
      </w:r>
      <w:r w:rsidRPr="00F3240D">
        <w:t>some high temporal layers</w:t>
      </w:r>
      <w:r>
        <w:t xml:space="preserve"> (of greater temporal_id values)</w:t>
      </w:r>
      <w:r w:rsidRPr="00F3240D">
        <w:t xml:space="preserve"> can be discarded to generate </w:t>
      </w:r>
      <w:r>
        <w:t>a bitstream subset</w:t>
      </w:r>
      <w:r w:rsidRPr="00F3240D">
        <w:t xml:space="preserve"> with </w:t>
      </w:r>
      <w:r>
        <w:t xml:space="preserve">a </w:t>
      </w:r>
      <w:r w:rsidRPr="00F3240D">
        <w:t xml:space="preserve">lower frame rate, and gaps in frame_num </w:t>
      </w:r>
      <w:r>
        <w:t xml:space="preserve">may be </w:t>
      </w:r>
      <w:r w:rsidRPr="00F3240D">
        <w:t>present in the bitstream</w:t>
      </w:r>
      <w:r>
        <w:t xml:space="preserve"> subset</w:t>
      </w:r>
      <w:r w:rsidRPr="00F3240D">
        <w:t xml:space="preserve">. In this case, the </w:t>
      </w:r>
      <w:r>
        <w:t xml:space="preserve">current HEVC </w:t>
      </w:r>
      <w:r w:rsidRPr="00F3240D">
        <w:t xml:space="preserve">decoding process generates short-term “non-existing” pictures having the missing frame_num values. Such “non-existing” pictures are handled in </w:t>
      </w:r>
      <w:r>
        <w:t xml:space="preserve">a similar </w:t>
      </w:r>
      <w:r w:rsidRPr="00F3240D">
        <w:t>way as normal short-term reference pictures in the DPB management process. And the reference picture list construction process exclude</w:t>
      </w:r>
      <w:r>
        <w:t>s</w:t>
      </w:r>
      <w:r w:rsidRPr="00F3240D">
        <w:t xml:space="preserve"> “non-exiting” pictures</w:t>
      </w:r>
      <w:r>
        <w:t xml:space="preserve"> from being included in a reference picture list</w:t>
      </w:r>
      <w:r w:rsidRPr="00F3240D">
        <w:t>.</w:t>
      </w:r>
    </w:p>
    <w:p w:rsidR="006B390B" w:rsidRDefault="006B390B" w:rsidP="00383482">
      <w:r w:rsidRPr="00F3240D">
        <w:t>However, currently, it is possible that after decoding of a</w:t>
      </w:r>
      <w:r>
        <w:t xml:space="preserve"> coded picture </w:t>
      </w:r>
      <w:r w:rsidRPr="00F3240D">
        <w:t>of a particular value of temporal_id, reference pictures with smaller values of temporal_id may be marked as “unused for reference” and get removed from the DPB. This creates the following problem. When the temporal layer containing such a</w:t>
      </w:r>
      <w:r>
        <w:t xml:space="preserve"> coded picture </w:t>
      </w:r>
      <w:r w:rsidRPr="00F3240D">
        <w:t xml:space="preserve">and </w:t>
      </w:r>
      <w:r>
        <w:t xml:space="preserve">all </w:t>
      </w:r>
      <w:r w:rsidRPr="00F3240D">
        <w:t xml:space="preserve">higher temporal layers are discarded, decoding of </w:t>
      </w:r>
      <w:r>
        <w:t xml:space="preserve">another coded picture </w:t>
      </w:r>
      <w:r w:rsidRPr="00F3240D">
        <w:t xml:space="preserve">of a smaller value of temporal_id may become incorrect due to that the reference picture index value of one or more reference pictures used for inter prediction </w:t>
      </w:r>
      <w:r>
        <w:t>is</w:t>
      </w:r>
      <w:r w:rsidRPr="00F3240D">
        <w:t xml:space="preserve"> different compared to when decoding the entire bitstream.</w:t>
      </w:r>
      <w:r>
        <w:t xml:space="preserve"> Such an incorrect decoding may seriously degrade the quality of that picture itself and also many future pictures that directly or indirectly use that picture for inter prediction reference.</w:t>
      </w:r>
    </w:p>
    <w:p w:rsidR="006B390B" w:rsidRDefault="006B390B" w:rsidP="00383482">
      <w:r>
        <w:lastRenderedPageBreak/>
        <w:t>Therefore, it is beneficial to restrict the reference picture marking process</w:t>
      </w:r>
      <w:r w:rsidR="006378A5">
        <w:t xml:space="preserve"> such that only reference pictures with identical or greater values of temporal_id may be marked as “unused for reference” after decoding of any particular access unit.</w:t>
      </w:r>
    </w:p>
    <w:p w:rsidR="006378A5" w:rsidRDefault="006378A5" w:rsidP="00383482">
      <w:r>
        <w:t xml:space="preserve">This document proposes text changes for such a restriction. </w:t>
      </w:r>
    </w:p>
    <w:p w:rsidR="0037016D" w:rsidRPr="00AE341B" w:rsidRDefault="0037016D" w:rsidP="0037016D">
      <w:pPr>
        <w:pStyle w:val="Heading1"/>
      </w:pPr>
      <w:r>
        <w:t>Proposed changes</w:t>
      </w:r>
    </w:p>
    <w:p w:rsidR="001F2594" w:rsidRDefault="0037016D" w:rsidP="009234A5">
      <w:pPr>
        <w:jc w:val="both"/>
        <w:rPr>
          <w:szCs w:val="22"/>
        </w:rPr>
      </w:pPr>
      <w:r>
        <w:rPr>
          <w:szCs w:val="22"/>
        </w:rPr>
        <w:t>The changes, in relative to HEVC WD3d8, provided below are proposed.</w:t>
      </w:r>
      <w:r w:rsidR="00C01F73">
        <w:rPr>
          <w:szCs w:val="22"/>
        </w:rPr>
        <w:t xml:space="preserve"> </w:t>
      </w:r>
    </w:p>
    <w:p w:rsidR="00F45575" w:rsidRPr="00F45575" w:rsidRDefault="00F45575" w:rsidP="00F45575">
      <w:pPr>
        <w:pStyle w:val="Heading1"/>
        <w:keepLines/>
        <w:numPr>
          <w:ilvl w:val="0"/>
          <w:numId w:val="0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480" w:after="0"/>
        <w:ind w:left="360" w:hanging="360"/>
        <w:rPr>
          <w:sz w:val="20"/>
          <w:szCs w:val="20"/>
        </w:rPr>
      </w:pPr>
      <w:bookmarkStart w:id="0" w:name="_Ref31614329"/>
      <w:bookmarkStart w:id="1" w:name="_Toc77680465"/>
      <w:bookmarkStart w:id="2" w:name="_Toc226456626"/>
      <w:bookmarkStart w:id="3" w:name="_Toc248045295"/>
      <w:bookmarkStart w:id="4" w:name="_Toc287363810"/>
      <w:bookmarkStart w:id="5" w:name="_Toc293649216"/>
      <w:r>
        <w:rPr>
          <w:sz w:val="20"/>
          <w:szCs w:val="20"/>
        </w:rPr>
        <w:t xml:space="preserve">8.2.3.2  </w:t>
      </w:r>
      <w:r w:rsidRPr="00F45575">
        <w:rPr>
          <w:sz w:val="20"/>
          <w:szCs w:val="20"/>
        </w:rPr>
        <w:t>Decoding process for gaps in frame_num</w:t>
      </w:r>
      <w:bookmarkEnd w:id="0"/>
      <w:bookmarkEnd w:id="1"/>
      <w:bookmarkEnd w:id="2"/>
      <w:bookmarkEnd w:id="3"/>
      <w:bookmarkEnd w:id="4"/>
      <w:bookmarkEnd w:id="5"/>
    </w:p>
    <w:p w:rsidR="00F45575" w:rsidRPr="005A0DD9" w:rsidRDefault="00F45575" w:rsidP="00F45575">
      <w:r w:rsidRPr="005A0DD9">
        <w:t>[Ed. (TW): insert text]</w:t>
      </w:r>
    </w:p>
    <w:p w:rsidR="00F45575" w:rsidRPr="00F45575" w:rsidRDefault="00F45575" w:rsidP="00F45575">
      <w:pPr>
        <w:rPr>
          <w:sz w:val="20"/>
        </w:rPr>
      </w:pPr>
      <w:ins w:id="6" w:author="Ye-Kui Wang" w:date="2011-07-05T18:54:00Z">
        <w:r>
          <w:rPr>
            <w:sz w:val="20"/>
          </w:rPr>
          <w:t>For e</w:t>
        </w:r>
      </w:ins>
      <w:ins w:id="7" w:author="Ye-Kui Wang" w:date="2011-07-05T18:53:00Z">
        <w:r>
          <w:rPr>
            <w:sz w:val="20"/>
          </w:rPr>
          <w:t xml:space="preserve">ach </w:t>
        </w:r>
      </w:ins>
      <w:ins w:id="8" w:author="Ye-Kui Wang" w:date="2011-07-05T18:54:00Z">
        <w:r>
          <w:rPr>
            <w:sz w:val="20"/>
          </w:rPr>
          <w:t xml:space="preserve">generated short-term reference picture </w:t>
        </w:r>
        <w:r w:rsidR="004C36CC">
          <w:rPr>
            <w:sz w:val="20"/>
          </w:rPr>
          <w:t xml:space="preserve">marked as </w:t>
        </w:r>
      </w:ins>
      <w:ins w:id="9" w:author="Ye-Kui Wang" w:date="2011-07-05T18:59:00Z">
        <w:r w:rsidR="004C36CC" w:rsidRPr="00C01F73">
          <w:rPr>
            <w:sz w:val="20"/>
          </w:rPr>
          <w:t>"</w:t>
        </w:r>
      </w:ins>
      <w:ins w:id="10" w:author="Ye-Kui Wang" w:date="2011-07-05T18:53:00Z">
        <w:r>
          <w:rPr>
            <w:sz w:val="20"/>
          </w:rPr>
          <w:t>non-</w:t>
        </w:r>
      </w:ins>
      <w:ins w:id="11" w:author="Ye-Kui Wang" w:date="2011-07-05T18:54:00Z">
        <w:r>
          <w:rPr>
            <w:sz w:val="20"/>
          </w:rPr>
          <w:t>existing</w:t>
        </w:r>
      </w:ins>
      <w:ins w:id="12" w:author="Ye-Kui Wang" w:date="2011-07-05T18:59:00Z">
        <w:r w:rsidR="004C36CC" w:rsidRPr="00C01F73">
          <w:rPr>
            <w:sz w:val="20"/>
          </w:rPr>
          <w:t>"</w:t>
        </w:r>
      </w:ins>
      <w:ins w:id="13" w:author="Ye-Kui Wang" w:date="2011-07-05T18:54:00Z">
        <w:r w:rsidR="004C36CC">
          <w:rPr>
            <w:sz w:val="20"/>
          </w:rPr>
          <w:t>, temporal_id is set to 7.</w:t>
        </w:r>
      </w:ins>
    </w:p>
    <w:p w:rsidR="006378A5" w:rsidRPr="00C01F73" w:rsidRDefault="008176A4" w:rsidP="006378A5">
      <w:pPr>
        <w:pStyle w:val="Heading1"/>
        <w:keepLines/>
        <w:numPr>
          <w:ilvl w:val="0"/>
          <w:numId w:val="0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480" w:after="0"/>
        <w:ind w:left="360" w:hanging="360"/>
        <w:rPr>
          <w:sz w:val="20"/>
          <w:szCs w:val="20"/>
        </w:rPr>
      </w:pPr>
      <w:r w:rsidRPr="00C01F73">
        <w:rPr>
          <w:sz w:val="20"/>
          <w:szCs w:val="20"/>
        </w:rPr>
        <w:t xml:space="preserve">8.2.3.3  </w:t>
      </w:r>
      <w:r w:rsidR="006378A5" w:rsidRPr="00C01F73">
        <w:rPr>
          <w:sz w:val="20"/>
          <w:szCs w:val="20"/>
        </w:rPr>
        <w:t>Sliding window decoded reference picture marking process</w:t>
      </w:r>
    </w:p>
    <w:p w:rsidR="006378A5" w:rsidRPr="00C01F73" w:rsidRDefault="006378A5" w:rsidP="006378A5">
      <w:pPr>
        <w:rPr>
          <w:sz w:val="20"/>
        </w:rPr>
      </w:pPr>
      <w:r w:rsidRPr="00C01F73">
        <w:rPr>
          <w:sz w:val="20"/>
        </w:rPr>
        <w:t>This process is invoked when adaptive_ref_pic_marking_mode_flag is equal to 0.</w:t>
      </w:r>
    </w:p>
    <w:p w:rsidR="006378A5" w:rsidRPr="00C01F73" w:rsidRDefault="006378A5" w:rsidP="006378A5">
      <w:pPr>
        <w:rPr>
          <w:sz w:val="20"/>
        </w:rPr>
      </w:pPr>
      <w:r w:rsidRPr="00C01F73">
        <w:rPr>
          <w:sz w:val="20"/>
        </w:rPr>
        <w:t>Depending on the properties of the current picture as specified below, the following applies.</w:t>
      </w:r>
    </w:p>
    <w:p w:rsidR="006378A5" w:rsidRPr="00C01F73" w:rsidRDefault="006378A5" w:rsidP="006378A5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left" w:pos="800"/>
          <w:tab w:val="left" w:pos="1191"/>
          <w:tab w:val="left" w:pos="1588"/>
          <w:tab w:val="left" w:pos="1985"/>
          <w:tab w:val="num" w:pos="2300"/>
          <w:tab w:val="left" w:pos="2600"/>
        </w:tabs>
        <w:jc w:val="both"/>
        <w:rPr>
          <w:sz w:val="20"/>
        </w:rPr>
      </w:pPr>
      <w:r w:rsidRPr="00C01F73">
        <w:rPr>
          <w:sz w:val="20"/>
        </w:rPr>
        <w:t>Let numShortTerm be the total number of reference pictures that are marked as "used for short-term reference". Let numLongTerm be the total number of reference pictures that are marked as "used for long-term reference".</w:t>
      </w:r>
    </w:p>
    <w:p w:rsidR="006378A5" w:rsidRPr="00C01F73" w:rsidRDefault="006378A5" w:rsidP="00F45575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  <w:tab w:val="left" w:pos="800"/>
          <w:tab w:val="left" w:pos="1191"/>
          <w:tab w:val="left" w:pos="1588"/>
          <w:tab w:val="left" w:pos="1985"/>
          <w:tab w:val="num" w:pos="2300"/>
          <w:tab w:val="left" w:pos="2600"/>
        </w:tabs>
        <w:jc w:val="both"/>
        <w:rPr>
          <w:sz w:val="20"/>
        </w:rPr>
      </w:pPr>
      <w:r w:rsidRPr="00C01F73">
        <w:rPr>
          <w:sz w:val="20"/>
        </w:rPr>
        <w:t>When numShortTerm + numLongTerm is equal to Max( max_num_ref_frames, 1 ), the condition that numShortTerm is greater than 0 shall be fulfilled. The short-term reference picture that has the smallest value of FrameNumWrap</w:t>
      </w:r>
      <w:r w:rsidRPr="00F45575">
        <w:rPr>
          <w:sz w:val="20"/>
        </w:rPr>
        <w:t xml:space="preserve"> </w:t>
      </w:r>
      <w:ins w:id="14" w:author="Ye-Kui Wang" w:date="2011-07-01T12:32:00Z">
        <w:r w:rsidR="00C01F73" w:rsidRPr="00C01F73">
          <w:rPr>
            <w:sz w:val="20"/>
          </w:rPr>
          <w:t xml:space="preserve">among those short-term reference pictures that have temporal_id not less than that of the current picture </w:t>
        </w:r>
      </w:ins>
      <w:r w:rsidRPr="00C01F73">
        <w:rPr>
          <w:sz w:val="20"/>
        </w:rPr>
        <w:t xml:space="preserve">is marked as "unused for reference". </w:t>
      </w:r>
    </w:p>
    <w:p w:rsidR="006378A5" w:rsidRPr="00C01F73" w:rsidRDefault="00C01F73" w:rsidP="006378A5">
      <w:pPr>
        <w:pStyle w:val="Heading1"/>
        <w:keepLines/>
        <w:numPr>
          <w:ilvl w:val="0"/>
          <w:numId w:val="0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480" w:after="0"/>
        <w:ind w:left="360" w:hanging="360"/>
        <w:rPr>
          <w:sz w:val="20"/>
          <w:szCs w:val="20"/>
        </w:rPr>
      </w:pPr>
      <w:r>
        <w:rPr>
          <w:sz w:val="20"/>
          <w:szCs w:val="20"/>
        </w:rPr>
        <w:t>8.2.3.4</w:t>
      </w:r>
      <w:r w:rsidR="008176A4" w:rsidRPr="00C01F73">
        <w:rPr>
          <w:sz w:val="20"/>
          <w:szCs w:val="20"/>
        </w:rPr>
        <w:t xml:space="preserve">.1  </w:t>
      </w:r>
      <w:r w:rsidR="006378A5" w:rsidRPr="00C01F73">
        <w:rPr>
          <w:sz w:val="20"/>
          <w:szCs w:val="20"/>
        </w:rPr>
        <w:t>Marking process of a short-term reference picture as "unused for reference"</w:t>
      </w:r>
    </w:p>
    <w:p w:rsidR="006378A5" w:rsidRPr="00C01F73" w:rsidRDefault="006378A5" w:rsidP="006378A5">
      <w:pPr>
        <w:keepNext/>
        <w:keepLines/>
        <w:rPr>
          <w:sz w:val="20"/>
        </w:rPr>
      </w:pPr>
      <w:r w:rsidRPr="00C01F73">
        <w:rPr>
          <w:sz w:val="20"/>
        </w:rPr>
        <w:t>This process is invoked when memory_management_control_operation is equal to 1.</w:t>
      </w:r>
    </w:p>
    <w:p w:rsidR="006378A5" w:rsidRPr="00C01F73" w:rsidRDefault="006378A5" w:rsidP="006378A5">
      <w:pPr>
        <w:keepNext/>
        <w:keepLines/>
        <w:rPr>
          <w:sz w:val="20"/>
        </w:rPr>
      </w:pPr>
      <w:r w:rsidRPr="00C01F73">
        <w:rPr>
          <w:sz w:val="20"/>
        </w:rPr>
        <w:t>Let picNumX be specified by</w:t>
      </w:r>
    </w:p>
    <w:p w:rsidR="006378A5" w:rsidRPr="00C01F73" w:rsidRDefault="006378A5" w:rsidP="006378A5">
      <w:pPr>
        <w:pStyle w:val="Equation"/>
        <w:ind w:left="720"/>
        <w:rPr>
          <w:sz w:val="20"/>
          <w:szCs w:val="20"/>
        </w:rPr>
      </w:pPr>
      <w:r w:rsidRPr="00C01F73">
        <w:rPr>
          <w:sz w:val="20"/>
          <w:szCs w:val="20"/>
        </w:rPr>
        <w:t xml:space="preserve">picNumX = CurrPicNum − ( difference_of_pic_nums_minus1 + 1 ). </w:t>
      </w:r>
      <w:r w:rsidRPr="00C01F73">
        <w:rPr>
          <w:sz w:val="20"/>
          <w:szCs w:val="20"/>
        </w:rPr>
        <w:tab/>
        <w:t>(</w:t>
      </w:r>
      <w:r w:rsidR="0061034F" w:rsidRPr="00C01F73">
        <w:rPr>
          <w:sz w:val="20"/>
          <w:szCs w:val="20"/>
        </w:rPr>
        <w:fldChar w:fldCharType="begin"/>
      </w:r>
      <w:r w:rsidRPr="00C01F73">
        <w:rPr>
          <w:sz w:val="20"/>
          <w:szCs w:val="20"/>
        </w:rPr>
        <w:instrText xml:space="preserve"> STYLEREF 1 \s </w:instrText>
      </w:r>
      <w:r w:rsidR="0061034F" w:rsidRPr="00C01F73">
        <w:rPr>
          <w:sz w:val="20"/>
          <w:szCs w:val="20"/>
        </w:rPr>
        <w:fldChar w:fldCharType="separate"/>
      </w:r>
      <w:r w:rsidRPr="00C01F73">
        <w:rPr>
          <w:noProof/>
          <w:sz w:val="20"/>
          <w:szCs w:val="20"/>
        </w:rPr>
        <w:t>8</w:t>
      </w:r>
      <w:r w:rsidR="0061034F" w:rsidRPr="00C01F73">
        <w:rPr>
          <w:sz w:val="20"/>
          <w:szCs w:val="20"/>
        </w:rPr>
        <w:fldChar w:fldCharType="end"/>
      </w:r>
      <w:r w:rsidRPr="00C01F73">
        <w:rPr>
          <w:sz w:val="20"/>
          <w:szCs w:val="20"/>
        </w:rPr>
        <w:noBreakHyphen/>
      </w:r>
      <w:r w:rsidR="0061034F" w:rsidRPr="00C01F73">
        <w:rPr>
          <w:sz w:val="20"/>
          <w:szCs w:val="20"/>
        </w:rPr>
        <w:fldChar w:fldCharType="begin"/>
      </w:r>
      <w:r w:rsidRPr="00C01F73">
        <w:rPr>
          <w:sz w:val="20"/>
          <w:szCs w:val="20"/>
        </w:rPr>
        <w:instrText xml:space="preserve"> SEQ Equation \* ARABIC \s 1 </w:instrText>
      </w:r>
      <w:r w:rsidR="0061034F" w:rsidRPr="00C01F73">
        <w:rPr>
          <w:sz w:val="20"/>
          <w:szCs w:val="20"/>
        </w:rPr>
        <w:fldChar w:fldCharType="separate"/>
      </w:r>
      <w:r w:rsidRPr="00C01F73">
        <w:rPr>
          <w:noProof/>
          <w:sz w:val="20"/>
          <w:szCs w:val="20"/>
        </w:rPr>
        <w:t>13</w:t>
      </w:r>
      <w:r w:rsidR="0061034F" w:rsidRPr="00C01F73">
        <w:rPr>
          <w:sz w:val="20"/>
          <w:szCs w:val="20"/>
        </w:rPr>
        <w:fldChar w:fldCharType="end"/>
      </w:r>
      <w:r w:rsidRPr="00C01F73">
        <w:rPr>
          <w:sz w:val="20"/>
          <w:szCs w:val="20"/>
        </w:rPr>
        <w:t>)</w:t>
      </w:r>
    </w:p>
    <w:p w:rsidR="006378A5" w:rsidRPr="00C01F73" w:rsidRDefault="006378A5" w:rsidP="006378A5">
      <w:pPr>
        <w:rPr>
          <w:sz w:val="20"/>
        </w:rPr>
      </w:pPr>
      <w:r w:rsidRPr="00C01F73">
        <w:rPr>
          <w:sz w:val="20"/>
        </w:rPr>
        <w:t xml:space="preserve">The value of picNumX is used to mark the corresponding short-term reference picture as "unused for reference". </w:t>
      </w:r>
      <w:ins w:id="15" w:author="Ye-Kui Wang" w:date="2011-07-01T12:33:00Z">
        <w:r w:rsidR="00C01F73" w:rsidRPr="00C01F73">
          <w:rPr>
            <w:sz w:val="20"/>
          </w:rPr>
          <w:t>The short-term reference picture having PicNum equal to picNumX shall either have temporal_id not less than that of the current picture.</w:t>
        </w:r>
      </w:ins>
    </w:p>
    <w:p w:rsidR="006378A5" w:rsidRPr="00C01F73" w:rsidRDefault="008176A4" w:rsidP="006378A5">
      <w:pPr>
        <w:pStyle w:val="Heading1"/>
        <w:keepLines/>
        <w:numPr>
          <w:ilvl w:val="0"/>
          <w:numId w:val="0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480" w:after="0"/>
        <w:ind w:left="360" w:hanging="360"/>
        <w:rPr>
          <w:sz w:val="20"/>
          <w:szCs w:val="20"/>
        </w:rPr>
      </w:pPr>
      <w:r w:rsidRPr="00C01F73">
        <w:rPr>
          <w:sz w:val="20"/>
          <w:szCs w:val="20"/>
        </w:rPr>
        <w:t>8.2.3.</w:t>
      </w:r>
      <w:r w:rsidR="00C01F73">
        <w:rPr>
          <w:sz w:val="20"/>
          <w:szCs w:val="20"/>
        </w:rPr>
        <w:t>4</w:t>
      </w:r>
      <w:r w:rsidRPr="00C01F73">
        <w:rPr>
          <w:sz w:val="20"/>
          <w:szCs w:val="20"/>
        </w:rPr>
        <w:t>.</w:t>
      </w:r>
      <w:r w:rsidR="00C01F73">
        <w:rPr>
          <w:sz w:val="20"/>
          <w:szCs w:val="20"/>
        </w:rPr>
        <w:t>2</w:t>
      </w:r>
      <w:r w:rsidRPr="00C01F73">
        <w:rPr>
          <w:sz w:val="20"/>
          <w:szCs w:val="20"/>
        </w:rPr>
        <w:t xml:space="preserve">  </w:t>
      </w:r>
      <w:r w:rsidR="006378A5" w:rsidRPr="00C01F73">
        <w:rPr>
          <w:sz w:val="20"/>
          <w:szCs w:val="20"/>
        </w:rPr>
        <w:t>Marking process of a long-term reference picture as "unused for reference"</w:t>
      </w:r>
    </w:p>
    <w:p w:rsidR="006378A5" w:rsidRPr="00C01F73" w:rsidRDefault="006378A5" w:rsidP="006378A5">
      <w:pPr>
        <w:rPr>
          <w:sz w:val="20"/>
        </w:rPr>
      </w:pPr>
      <w:r w:rsidRPr="00C01F73">
        <w:rPr>
          <w:sz w:val="20"/>
        </w:rPr>
        <w:t>This process is invoked when memory_management_control_operation is equal to 2.</w:t>
      </w:r>
    </w:p>
    <w:p w:rsidR="006378A5" w:rsidRDefault="006378A5" w:rsidP="006378A5">
      <w:pPr>
        <w:rPr>
          <w:color w:val="FF0000"/>
          <w:sz w:val="20"/>
        </w:rPr>
      </w:pPr>
      <w:r w:rsidRPr="00C01F73">
        <w:rPr>
          <w:sz w:val="20"/>
        </w:rPr>
        <w:lastRenderedPageBreak/>
        <w:t xml:space="preserve">The value of LongTermPicNum is used to mark the corresponding long-term reference picture as "unused for reference". </w:t>
      </w:r>
      <w:ins w:id="16" w:author="Ye-Kui Wang" w:date="2011-07-01T12:33:00Z">
        <w:r w:rsidR="00C01F73" w:rsidRPr="00C01F73">
          <w:rPr>
            <w:sz w:val="20"/>
          </w:rPr>
          <w:t>The long-term reference picture identified by LongTermPicNum shall have temporal_id not less than that of the current picture.</w:t>
        </w:r>
      </w:ins>
    </w:p>
    <w:p w:rsidR="00C01F73" w:rsidRPr="00C01F73" w:rsidRDefault="00C01F73" w:rsidP="006378A5">
      <w:pPr>
        <w:rPr>
          <w:color w:val="FF0000"/>
          <w:sz w:val="20"/>
        </w:rPr>
      </w:pPr>
    </w:p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EF4EA4" w:rsidP="009234A5">
      <w:pPr>
        <w:jc w:val="both"/>
        <w:rPr>
          <w:szCs w:val="22"/>
        </w:rPr>
      </w:pPr>
      <w:r w:rsidRPr="00EF4EA4">
        <w:rPr>
          <w:b/>
        </w:rPr>
        <w:t>Huawei Technologies Co., Ltd.</w:t>
      </w:r>
      <w:r w:rsidR="001F2594" w:rsidRPr="00A01439">
        <w:rPr>
          <w:b/>
          <w:szCs w:val="22"/>
        </w:rPr>
        <w:t xml:space="preserve"> 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4C36CC" w:rsidRDefault="004C36CC" w:rsidP="004C36CC">
      <w:pPr>
        <w:jc w:val="both"/>
        <w:rPr>
          <w:szCs w:val="22"/>
        </w:rPr>
      </w:pPr>
      <w:r>
        <w:rPr>
          <w:b/>
        </w:rPr>
        <w:t>Qualcomm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Incorporated </w:t>
      </w:r>
      <w:r w:rsidRPr="00A01439">
        <w:rPr>
          <w:b/>
          <w:szCs w:val="22"/>
        </w:rPr>
        <w:t xml:space="preserve">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C3A" w:rsidRDefault="00C55C3A">
      <w:r>
        <w:separator/>
      </w:r>
    </w:p>
  </w:endnote>
  <w:endnote w:type="continuationSeparator" w:id="0">
    <w:p w:rsidR="00C55C3A" w:rsidRDefault="00C55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Arial Unicode MS"/>
    <w:panose1 w:val="00000000000000000000"/>
    <w:charset w:val="81"/>
    <w:family w:val="modern"/>
    <w:notTrueType/>
    <w:pitch w:val="variable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1034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1034F">
      <w:rPr>
        <w:rStyle w:val="PageNumber"/>
      </w:rPr>
      <w:fldChar w:fldCharType="separate"/>
    </w:r>
    <w:r w:rsidR="004C36CC">
      <w:rPr>
        <w:rStyle w:val="PageNumber"/>
        <w:noProof/>
      </w:rPr>
      <w:t>3</w:t>
    </w:r>
    <w:r w:rsidR="0061034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61034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61034F">
      <w:rPr>
        <w:rStyle w:val="PageNumber"/>
      </w:rPr>
      <w:fldChar w:fldCharType="separate"/>
    </w:r>
    <w:r w:rsidR="00F45575">
      <w:rPr>
        <w:rStyle w:val="PageNumber"/>
        <w:noProof/>
      </w:rPr>
      <w:t>2011-07-01</w:t>
    </w:r>
    <w:r w:rsidR="0061034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C3A" w:rsidRDefault="00C55C3A">
      <w:r>
        <w:separator/>
      </w:r>
    </w:p>
  </w:footnote>
  <w:footnote w:type="continuationSeparator" w:id="0">
    <w:p w:rsidR="00C55C3A" w:rsidRDefault="00C55C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56224"/>
    <w:multiLevelType w:val="multilevel"/>
    <w:tmpl w:val="DD827EEC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9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3">
    <w:nsid w:val="21876176"/>
    <w:multiLevelType w:val="hybridMultilevel"/>
    <w:tmpl w:val="81228F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08E48BE0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74E4EF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86C0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325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3E8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E22F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60F9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26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C4ED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AD1A3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727D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D028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14CB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4CD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6201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70B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7279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84E0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>
    <w:nsid w:val="6DA6550A"/>
    <w:multiLevelType w:val="hybridMultilevel"/>
    <w:tmpl w:val="ED7C360C"/>
    <w:lvl w:ilvl="0" w:tplc="0409000F">
      <w:start w:val="1"/>
      <w:numFmt w:val="decimal"/>
      <w:lvlText w:val="%1."/>
      <w:lvlJc w:val="left"/>
      <w:pPr>
        <w:tabs>
          <w:tab w:val="num" w:pos="548"/>
        </w:tabs>
        <w:ind w:left="54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8"/>
        </w:tabs>
        <w:ind w:left="126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8"/>
        </w:tabs>
        <w:ind w:left="198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8"/>
        </w:tabs>
        <w:ind w:left="270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8"/>
        </w:tabs>
        <w:ind w:left="342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8"/>
        </w:tabs>
        <w:ind w:left="414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8"/>
        </w:tabs>
        <w:ind w:left="486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8"/>
        </w:tabs>
        <w:ind w:left="558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8"/>
        </w:tabs>
        <w:ind w:left="6308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0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doNotDisplayPageBoundaries/>
  <w:bordersDoNotSurroundHeader/>
  <w:bordersDoNotSurroundFooter/>
  <w:hideSpellingErrors/>
  <w:hideGrammaticalErrors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416F"/>
    <w:rsid w:val="000225F9"/>
    <w:rsid w:val="000458BC"/>
    <w:rsid w:val="00045C41"/>
    <w:rsid w:val="00046C03"/>
    <w:rsid w:val="0007614F"/>
    <w:rsid w:val="00086EDB"/>
    <w:rsid w:val="000B1C6B"/>
    <w:rsid w:val="000C09AC"/>
    <w:rsid w:val="000E00F3"/>
    <w:rsid w:val="000F158C"/>
    <w:rsid w:val="00102F3D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C4A53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504C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7016D"/>
    <w:rsid w:val="003706CC"/>
    <w:rsid w:val="00383482"/>
    <w:rsid w:val="003A2D8E"/>
    <w:rsid w:val="003C20E4"/>
    <w:rsid w:val="003C78C6"/>
    <w:rsid w:val="003E6F90"/>
    <w:rsid w:val="003F5D0F"/>
    <w:rsid w:val="004107F6"/>
    <w:rsid w:val="00414101"/>
    <w:rsid w:val="00433DDB"/>
    <w:rsid w:val="00437619"/>
    <w:rsid w:val="004A2A63"/>
    <w:rsid w:val="004B210C"/>
    <w:rsid w:val="004C36CC"/>
    <w:rsid w:val="004D405F"/>
    <w:rsid w:val="004E4F4F"/>
    <w:rsid w:val="004E6789"/>
    <w:rsid w:val="004F61E3"/>
    <w:rsid w:val="0051015C"/>
    <w:rsid w:val="00516CF1"/>
    <w:rsid w:val="00531AE9"/>
    <w:rsid w:val="00567EC7"/>
    <w:rsid w:val="00570013"/>
    <w:rsid w:val="005A33A1"/>
    <w:rsid w:val="005C385F"/>
    <w:rsid w:val="005F6F1B"/>
    <w:rsid w:val="005F74B4"/>
    <w:rsid w:val="0061034F"/>
    <w:rsid w:val="00624B33"/>
    <w:rsid w:val="00630AA2"/>
    <w:rsid w:val="006378A5"/>
    <w:rsid w:val="00646707"/>
    <w:rsid w:val="00662E58"/>
    <w:rsid w:val="00664DCF"/>
    <w:rsid w:val="00690CD7"/>
    <w:rsid w:val="006B390B"/>
    <w:rsid w:val="006C5D39"/>
    <w:rsid w:val="006E2810"/>
    <w:rsid w:val="006E5417"/>
    <w:rsid w:val="00710529"/>
    <w:rsid w:val="00712F60"/>
    <w:rsid w:val="00720E3B"/>
    <w:rsid w:val="00745F6B"/>
    <w:rsid w:val="00747B14"/>
    <w:rsid w:val="0075585E"/>
    <w:rsid w:val="00770571"/>
    <w:rsid w:val="007768FF"/>
    <w:rsid w:val="00781CAF"/>
    <w:rsid w:val="007824D3"/>
    <w:rsid w:val="00796EE3"/>
    <w:rsid w:val="007A7D29"/>
    <w:rsid w:val="007B4AB8"/>
    <w:rsid w:val="007F1F8B"/>
    <w:rsid w:val="007F67A1"/>
    <w:rsid w:val="008056C5"/>
    <w:rsid w:val="008176A4"/>
    <w:rsid w:val="008206C8"/>
    <w:rsid w:val="00874A6C"/>
    <w:rsid w:val="00876C65"/>
    <w:rsid w:val="008A31CC"/>
    <w:rsid w:val="008A4B4C"/>
    <w:rsid w:val="008C239F"/>
    <w:rsid w:val="008E480C"/>
    <w:rsid w:val="00901276"/>
    <w:rsid w:val="00907757"/>
    <w:rsid w:val="009117EE"/>
    <w:rsid w:val="009212B0"/>
    <w:rsid w:val="009234A5"/>
    <w:rsid w:val="009336F7"/>
    <w:rsid w:val="009374A7"/>
    <w:rsid w:val="00981736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23AE"/>
    <w:rsid w:val="00AE341B"/>
    <w:rsid w:val="00B07CA7"/>
    <w:rsid w:val="00B1279A"/>
    <w:rsid w:val="00B5222E"/>
    <w:rsid w:val="00B61C96"/>
    <w:rsid w:val="00B73A2A"/>
    <w:rsid w:val="00B94B06"/>
    <w:rsid w:val="00B94C28"/>
    <w:rsid w:val="00BB5889"/>
    <w:rsid w:val="00BC10BA"/>
    <w:rsid w:val="00BC5AFD"/>
    <w:rsid w:val="00BF35C5"/>
    <w:rsid w:val="00BF75EF"/>
    <w:rsid w:val="00C01F73"/>
    <w:rsid w:val="00C04F43"/>
    <w:rsid w:val="00C0609D"/>
    <w:rsid w:val="00C115AB"/>
    <w:rsid w:val="00C30249"/>
    <w:rsid w:val="00C3723B"/>
    <w:rsid w:val="00C55C3A"/>
    <w:rsid w:val="00C606C9"/>
    <w:rsid w:val="00C61698"/>
    <w:rsid w:val="00C705DD"/>
    <w:rsid w:val="00C90650"/>
    <w:rsid w:val="00C97D78"/>
    <w:rsid w:val="00CA19D4"/>
    <w:rsid w:val="00CC2AAE"/>
    <w:rsid w:val="00CC5A42"/>
    <w:rsid w:val="00CD0EAB"/>
    <w:rsid w:val="00CD40A9"/>
    <w:rsid w:val="00CD6FDF"/>
    <w:rsid w:val="00CF34DB"/>
    <w:rsid w:val="00CF558F"/>
    <w:rsid w:val="00CF5CC5"/>
    <w:rsid w:val="00D073E2"/>
    <w:rsid w:val="00D30DB5"/>
    <w:rsid w:val="00D31AD6"/>
    <w:rsid w:val="00D363AF"/>
    <w:rsid w:val="00D446EC"/>
    <w:rsid w:val="00D51BF0"/>
    <w:rsid w:val="00D55942"/>
    <w:rsid w:val="00D807BF"/>
    <w:rsid w:val="00DA7887"/>
    <w:rsid w:val="00DB2C26"/>
    <w:rsid w:val="00DE6B43"/>
    <w:rsid w:val="00DF2C52"/>
    <w:rsid w:val="00E11923"/>
    <w:rsid w:val="00E262D4"/>
    <w:rsid w:val="00E36250"/>
    <w:rsid w:val="00E54511"/>
    <w:rsid w:val="00E61DAC"/>
    <w:rsid w:val="00E75FE3"/>
    <w:rsid w:val="00EA13CE"/>
    <w:rsid w:val="00EB7AB1"/>
    <w:rsid w:val="00EF48CC"/>
    <w:rsid w:val="00EF4EA4"/>
    <w:rsid w:val="00F45575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1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86E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6ED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86EDB"/>
  </w:style>
  <w:style w:type="character" w:styleId="Hyperlink">
    <w:name w:val="Hyperlink"/>
    <w:basedOn w:val="DefaultParagraphFont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rsid w:val="00D363A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363A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63AF"/>
    <w:rPr>
      <w:rFonts w:eastAsia="Malgun Gothic"/>
      <w:lang w:val="en-GB"/>
    </w:rPr>
  </w:style>
  <w:style w:type="paragraph" w:styleId="Index1">
    <w:name w:val="index 1"/>
    <w:basedOn w:val="Normal"/>
    <w:next w:val="Normal"/>
    <w:autoRedefine/>
    <w:uiPriority w:val="99"/>
    <w:rsid w:val="00D363AF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rFonts w:eastAsia="Malgun Gothic"/>
      <w:sz w:val="20"/>
      <w:lang w:val="en-GB"/>
    </w:rPr>
  </w:style>
  <w:style w:type="paragraph" w:styleId="Caption">
    <w:name w:val="caption"/>
    <w:basedOn w:val="Normal"/>
    <w:next w:val="Normal"/>
    <w:link w:val="CaptionChar"/>
    <w:qFormat/>
    <w:rsid w:val="00D363AF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D363AF"/>
    <w:rPr>
      <w:rFonts w:eastAsia="Malgun Gothic"/>
      <w:b/>
      <w:bCs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117EE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宋体"/>
      <w:b/>
      <w:bCs/>
      <w:sz w:val="22"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9117EE"/>
    <w:rPr>
      <w:b/>
      <w:bCs/>
      <w:sz w:val="22"/>
      <w:lang w:eastAsia="en-US"/>
    </w:rPr>
  </w:style>
  <w:style w:type="paragraph" w:customStyle="1" w:styleId="Equation">
    <w:name w:val="Equation"/>
    <w:basedOn w:val="Normal"/>
    <w:uiPriority w:val="99"/>
    <w:rsid w:val="006378A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Note1">
    <w:name w:val="Note 1"/>
    <w:basedOn w:val="Normal"/>
    <w:rsid w:val="00F45575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cheny@qualcom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ekui.wang@huawe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On reference picture marking</vt:lpstr>
      <vt:lpstr>Joint Collaborative Team on Video Coding (JCT-VC) Contribution</vt:lpstr>
    </vt:vector>
  </TitlesOfParts>
  <Company>JCT-VC</Company>
  <LinksUpToDate>false</LinksUpToDate>
  <CharactersWithSpaces>5951</CharactersWithSpaces>
  <SharedDoc>false</SharedDoc>
  <HLinks>
    <vt:vector size="18" baseType="variant">
      <vt:variant>
        <vt:i4>4325492</vt:i4>
      </vt:variant>
      <vt:variant>
        <vt:i4>6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7733249</vt:i4>
      </vt:variant>
      <vt:variant>
        <vt:i4>3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2424927</vt:i4>
      </vt:variant>
      <vt:variant>
        <vt:i4>0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reference picture marking</dc:title>
  <dc:subject/>
  <dc:creator>Ye-Kui Wang</dc:creator>
  <cp:keywords>HEVC</cp:keywords>
  <cp:lastModifiedBy>Ye-Kui Wang</cp:lastModifiedBy>
  <cp:revision>8</cp:revision>
  <cp:lastPrinted>2011-07-01T15:13:00Z</cp:lastPrinted>
  <dcterms:created xsi:type="dcterms:W3CDTF">2011-07-01T15:10:00Z</dcterms:created>
  <dcterms:modified xsi:type="dcterms:W3CDTF">2011-07-05T23:00:00Z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1309905874</vt:lpwstr>
  </property>
</Properties>
</file>