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0225F9">
        <w:tc>
          <w:tcPr>
            <w:tcW w:w="6408" w:type="dxa"/>
          </w:tcPr>
          <w:p w:rsidR="006C5D39" w:rsidRPr="000225F9" w:rsidRDefault="00E5662F"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47B14">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747B14">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0225F9">
              <w:rPr>
                <w:b/>
                <w:szCs w:val="22"/>
              </w:rPr>
              <w:t xml:space="preserve">Joint </w:t>
            </w:r>
            <w:r w:rsidR="006C5D39" w:rsidRPr="000225F9">
              <w:rPr>
                <w:b/>
                <w:szCs w:val="22"/>
              </w:rPr>
              <w:t>Collaborative</w:t>
            </w:r>
            <w:r w:rsidR="00E61DAC" w:rsidRPr="000225F9">
              <w:rPr>
                <w:b/>
                <w:szCs w:val="22"/>
              </w:rPr>
              <w:t xml:space="preserve"> Team </w:t>
            </w:r>
            <w:r w:rsidR="006C5D39" w:rsidRPr="000225F9">
              <w:rPr>
                <w:b/>
                <w:szCs w:val="22"/>
              </w:rPr>
              <w:t>on Video Coding (JCT-VC)</w:t>
            </w:r>
          </w:p>
          <w:p w:rsidR="00E61DAC" w:rsidRPr="000225F9" w:rsidRDefault="00E54511" w:rsidP="00C97D78">
            <w:pPr>
              <w:tabs>
                <w:tab w:val="left" w:pos="7200"/>
              </w:tabs>
              <w:spacing w:before="0"/>
              <w:rPr>
                <w:b/>
                <w:szCs w:val="22"/>
              </w:rPr>
            </w:pPr>
            <w:r w:rsidRPr="000225F9">
              <w:rPr>
                <w:b/>
                <w:szCs w:val="22"/>
              </w:rPr>
              <w:t xml:space="preserve">of </w:t>
            </w:r>
            <w:r w:rsidR="007F1F8B" w:rsidRPr="000225F9">
              <w:rPr>
                <w:b/>
                <w:szCs w:val="22"/>
              </w:rPr>
              <w:t>ITU-T SG16 WP3 and ISO/IEC JTC1/SC29/WG11</w:t>
            </w:r>
          </w:p>
          <w:p w:rsidR="00E61DAC" w:rsidRPr="000225F9" w:rsidRDefault="00CC2AAE" w:rsidP="00CC2AAE">
            <w:pPr>
              <w:tabs>
                <w:tab w:val="left" w:pos="7200"/>
              </w:tabs>
              <w:spacing w:before="0"/>
              <w:rPr>
                <w:b/>
                <w:szCs w:val="22"/>
              </w:rPr>
            </w:pPr>
            <w:r w:rsidRPr="000225F9">
              <w:rPr>
                <w:szCs w:val="22"/>
              </w:rPr>
              <w:t>6</w:t>
            </w:r>
            <w:r w:rsidR="00630AA2" w:rsidRPr="000225F9">
              <w:rPr>
                <w:szCs w:val="22"/>
              </w:rPr>
              <w:t>th</w:t>
            </w:r>
            <w:r w:rsidR="00E61DAC" w:rsidRPr="000225F9">
              <w:rPr>
                <w:szCs w:val="22"/>
              </w:rPr>
              <w:t xml:space="preserve"> Meeting: </w:t>
            </w:r>
            <w:r w:rsidRPr="000225F9">
              <w:rPr>
                <w:szCs w:val="22"/>
              </w:rPr>
              <w:t>Torino</w:t>
            </w:r>
            <w:r w:rsidR="003F5D0F" w:rsidRPr="000225F9">
              <w:rPr>
                <w:szCs w:val="22"/>
              </w:rPr>
              <w:t xml:space="preserve">, </w:t>
            </w:r>
            <w:r w:rsidRPr="000225F9">
              <w:rPr>
                <w:szCs w:val="22"/>
              </w:rPr>
              <w:t>IT</w:t>
            </w:r>
            <w:r w:rsidR="00A6093D" w:rsidRPr="000225F9">
              <w:rPr>
                <w:szCs w:val="22"/>
              </w:rPr>
              <w:t>,</w:t>
            </w:r>
            <w:r w:rsidR="00664DCF" w:rsidRPr="000225F9">
              <w:rPr>
                <w:szCs w:val="22"/>
              </w:rPr>
              <w:t xml:space="preserve"> </w:t>
            </w:r>
            <w:r w:rsidR="00C04F43" w:rsidRPr="000225F9">
              <w:rPr>
                <w:szCs w:val="22"/>
              </w:rPr>
              <w:t>1</w:t>
            </w:r>
            <w:r w:rsidRPr="000225F9">
              <w:rPr>
                <w:szCs w:val="22"/>
              </w:rPr>
              <w:t>4</w:t>
            </w:r>
            <w:r w:rsidR="00171371" w:rsidRPr="000225F9">
              <w:rPr>
                <w:szCs w:val="22"/>
              </w:rPr>
              <w:t>-</w:t>
            </w:r>
            <w:r w:rsidR="00C04F43" w:rsidRPr="000225F9">
              <w:rPr>
                <w:szCs w:val="22"/>
              </w:rPr>
              <w:t>2</w:t>
            </w:r>
            <w:r w:rsidRPr="000225F9">
              <w:rPr>
                <w:szCs w:val="22"/>
              </w:rPr>
              <w:t>2</w:t>
            </w:r>
            <w:r w:rsidR="001C3525" w:rsidRPr="000225F9">
              <w:rPr>
                <w:szCs w:val="22"/>
              </w:rPr>
              <w:t xml:space="preserve"> </w:t>
            </w:r>
            <w:r w:rsidRPr="000225F9">
              <w:rPr>
                <w:szCs w:val="22"/>
              </w:rPr>
              <w:t>July</w:t>
            </w:r>
            <w:r w:rsidR="00E61DAC" w:rsidRPr="000225F9">
              <w:rPr>
                <w:szCs w:val="22"/>
              </w:rPr>
              <w:t>, 20</w:t>
            </w:r>
            <w:r w:rsidR="007F1F8B" w:rsidRPr="000225F9">
              <w:rPr>
                <w:szCs w:val="22"/>
              </w:rPr>
              <w:t>1</w:t>
            </w:r>
            <w:r w:rsidR="00630AA2" w:rsidRPr="000225F9">
              <w:rPr>
                <w:szCs w:val="22"/>
              </w:rPr>
              <w:t>1</w:t>
            </w:r>
          </w:p>
        </w:tc>
        <w:tc>
          <w:tcPr>
            <w:tcW w:w="3168" w:type="dxa"/>
          </w:tcPr>
          <w:p w:rsidR="008A4B4C" w:rsidRPr="000225F9" w:rsidRDefault="00E61DAC" w:rsidP="00994A95">
            <w:pPr>
              <w:tabs>
                <w:tab w:val="left" w:pos="7200"/>
              </w:tabs>
              <w:rPr>
                <w:u w:val="single"/>
                <w:lang w:eastAsia="zh-CN"/>
              </w:rPr>
            </w:pPr>
            <w:r w:rsidRPr="000225F9">
              <w:t>Document</w:t>
            </w:r>
            <w:r w:rsidR="006C5D39" w:rsidRPr="000225F9">
              <w:t>: JC</w:t>
            </w:r>
            <w:r w:rsidRPr="000225F9">
              <w:t>T</w:t>
            </w:r>
            <w:r w:rsidR="006C5D39" w:rsidRPr="000225F9">
              <w:t>VC</w:t>
            </w:r>
            <w:r w:rsidRPr="000225F9">
              <w:t>-</w:t>
            </w:r>
            <w:r w:rsidR="00CC2AAE" w:rsidRPr="000225F9">
              <w:t>F</w:t>
            </w:r>
            <w:r w:rsidR="00CF5CC5">
              <w:t>46</w:t>
            </w:r>
            <w:r w:rsidR="00994A95">
              <w:t>1</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0225F9">
        <w:tc>
          <w:tcPr>
            <w:tcW w:w="1458" w:type="dxa"/>
          </w:tcPr>
          <w:p w:rsidR="00E61DAC" w:rsidRPr="000225F9" w:rsidRDefault="00E61DAC">
            <w:pPr>
              <w:spacing w:before="60" w:after="60"/>
              <w:rPr>
                <w:i/>
                <w:szCs w:val="22"/>
              </w:rPr>
            </w:pPr>
            <w:r w:rsidRPr="000225F9">
              <w:rPr>
                <w:i/>
                <w:szCs w:val="22"/>
              </w:rPr>
              <w:t>Title:</w:t>
            </w:r>
          </w:p>
        </w:tc>
        <w:tc>
          <w:tcPr>
            <w:tcW w:w="8118" w:type="dxa"/>
            <w:gridSpan w:val="3"/>
          </w:tcPr>
          <w:p w:rsidR="00E61DAC" w:rsidRPr="000225F9" w:rsidRDefault="006A0E1D" w:rsidP="00DF2C52">
            <w:pPr>
              <w:spacing w:before="60" w:after="60"/>
              <w:rPr>
                <w:b/>
                <w:szCs w:val="22"/>
              </w:rPr>
            </w:pPr>
            <w:r>
              <w:rPr>
                <w:b/>
                <w:szCs w:val="22"/>
              </w:rPr>
              <w:t>R</w:t>
            </w:r>
            <w:r w:rsidR="00DF2C52">
              <w:rPr>
                <w:b/>
                <w:szCs w:val="22"/>
              </w:rPr>
              <w:t xml:space="preserve">eference </w:t>
            </w:r>
            <w:r w:rsidR="00C705DD" w:rsidRPr="000225F9">
              <w:rPr>
                <w:b/>
                <w:szCs w:val="22"/>
              </w:rPr>
              <w:t>picture</w:t>
            </w:r>
            <w:r>
              <w:rPr>
                <w:b/>
                <w:szCs w:val="22"/>
              </w:rPr>
              <w:t xml:space="preserve"> loss/error detection</w:t>
            </w:r>
          </w:p>
        </w:tc>
      </w:tr>
      <w:tr w:rsidR="00E61DAC" w:rsidRPr="000225F9">
        <w:tc>
          <w:tcPr>
            <w:tcW w:w="1458" w:type="dxa"/>
          </w:tcPr>
          <w:p w:rsidR="00E61DAC" w:rsidRPr="000225F9" w:rsidRDefault="00E61DAC">
            <w:pPr>
              <w:spacing w:before="60" w:after="60"/>
              <w:rPr>
                <w:i/>
                <w:szCs w:val="22"/>
              </w:rPr>
            </w:pPr>
            <w:r w:rsidRPr="000225F9">
              <w:rPr>
                <w:i/>
                <w:szCs w:val="22"/>
              </w:rPr>
              <w:t>Status:</w:t>
            </w:r>
          </w:p>
        </w:tc>
        <w:tc>
          <w:tcPr>
            <w:tcW w:w="8118" w:type="dxa"/>
            <w:gridSpan w:val="3"/>
          </w:tcPr>
          <w:p w:rsidR="00E61DAC" w:rsidRPr="000225F9" w:rsidRDefault="00E61DAC" w:rsidP="00CF5CC5">
            <w:pPr>
              <w:spacing w:before="60" w:after="60"/>
              <w:rPr>
                <w:szCs w:val="22"/>
              </w:rPr>
            </w:pPr>
            <w:r w:rsidRPr="000225F9">
              <w:rPr>
                <w:szCs w:val="22"/>
              </w:rPr>
              <w:t xml:space="preserve">Input Document to </w:t>
            </w:r>
            <w:r w:rsidR="00AE341B" w:rsidRPr="000225F9">
              <w:rPr>
                <w:szCs w:val="22"/>
              </w:rPr>
              <w:t>JCT-VC</w:t>
            </w:r>
          </w:p>
        </w:tc>
      </w:tr>
      <w:tr w:rsidR="00E61DAC" w:rsidRPr="000225F9">
        <w:tc>
          <w:tcPr>
            <w:tcW w:w="1458" w:type="dxa"/>
          </w:tcPr>
          <w:p w:rsidR="00E61DAC" w:rsidRPr="000225F9" w:rsidRDefault="00E61DAC">
            <w:pPr>
              <w:spacing w:before="60" w:after="60"/>
              <w:rPr>
                <w:i/>
                <w:szCs w:val="22"/>
              </w:rPr>
            </w:pPr>
            <w:r w:rsidRPr="000225F9">
              <w:rPr>
                <w:i/>
                <w:szCs w:val="22"/>
              </w:rPr>
              <w:t>Purpose:</w:t>
            </w:r>
          </w:p>
        </w:tc>
        <w:tc>
          <w:tcPr>
            <w:tcW w:w="8118" w:type="dxa"/>
            <w:gridSpan w:val="3"/>
          </w:tcPr>
          <w:p w:rsidR="00E61DAC" w:rsidRPr="000225F9" w:rsidRDefault="00E61DAC" w:rsidP="00CF5CC5">
            <w:pPr>
              <w:spacing w:before="60" w:after="60"/>
              <w:rPr>
                <w:szCs w:val="22"/>
              </w:rPr>
            </w:pPr>
            <w:r w:rsidRPr="000225F9">
              <w:rPr>
                <w:szCs w:val="22"/>
              </w:rPr>
              <w:t>Proposal</w:t>
            </w:r>
          </w:p>
        </w:tc>
      </w:tr>
      <w:tr w:rsidR="00E61DAC" w:rsidRPr="000225F9">
        <w:tc>
          <w:tcPr>
            <w:tcW w:w="1458" w:type="dxa"/>
          </w:tcPr>
          <w:p w:rsidR="00E61DAC" w:rsidRPr="000225F9" w:rsidRDefault="00E61DAC">
            <w:pPr>
              <w:spacing w:before="60" w:after="60"/>
              <w:rPr>
                <w:i/>
                <w:szCs w:val="22"/>
              </w:rPr>
            </w:pPr>
            <w:r w:rsidRPr="000225F9">
              <w:rPr>
                <w:i/>
                <w:szCs w:val="22"/>
              </w:rPr>
              <w:t>Author(s) or</w:t>
            </w:r>
            <w:r w:rsidRPr="000225F9">
              <w:rPr>
                <w:i/>
                <w:szCs w:val="22"/>
              </w:rPr>
              <w:br/>
              <w:t>Contact(s):</w:t>
            </w:r>
          </w:p>
        </w:tc>
        <w:tc>
          <w:tcPr>
            <w:tcW w:w="4050" w:type="dxa"/>
          </w:tcPr>
          <w:p w:rsidR="006A0E1D" w:rsidRDefault="00CF5CC5" w:rsidP="006A0E1D">
            <w:pPr>
              <w:spacing w:before="60" w:after="60"/>
            </w:pPr>
            <w:r w:rsidRPr="007F7742">
              <w:rPr>
                <w:b/>
                <w:bCs/>
              </w:rPr>
              <w:t>Ye-Kui Wang</w:t>
            </w:r>
            <w:r w:rsidRPr="007F7742">
              <w:t xml:space="preserve"> </w:t>
            </w:r>
            <w:r w:rsidRPr="007F7742">
              <w:br/>
              <w:t>Huawei Technologies</w:t>
            </w:r>
            <w:r w:rsidRPr="007F7742">
              <w:br/>
              <w:t>400 Crossing Blvd, 2nd Floor</w:t>
            </w:r>
            <w:r w:rsidRPr="007F7742">
              <w:br/>
              <w:t>Bridgewater, NJ 08807, USA</w:t>
            </w:r>
          </w:p>
          <w:p w:rsidR="006A0E1D" w:rsidRDefault="006A0E1D" w:rsidP="006A0E1D">
            <w:pPr>
              <w:spacing w:before="60" w:after="60"/>
            </w:pPr>
            <w:r w:rsidRPr="00B96BC4">
              <w:rPr>
                <w:b/>
                <w:bCs/>
                <w:lang w:eastAsia="zh-CN"/>
              </w:rPr>
              <w:t>Qiu Shen</w:t>
            </w:r>
            <w:r>
              <w:rPr>
                <w:b/>
                <w:bCs/>
                <w:lang w:eastAsia="zh-CN"/>
              </w:rPr>
              <w:br/>
            </w:r>
            <w:r w:rsidRPr="003E1D21">
              <w:t>Huawei Technologies Co., Ltd.</w:t>
            </w:r>
            <w:r w:rsidRPr="003E1D21">
              <w:br/>
            </w:r>
            <w:r w:rsidRPr="00F00B75">
              <w:t>Bantian,</w:t>
            </w:r>
            <w:r>
              <w:t xml:space="preserve"> </w:t>
            </w:r>
            <w:r w:rsidRPr="00F00B75">
              <w:t xml:space="preserve">Longgang District </w:t>
            </w:r>
            <w:r>
              <w:br/>
            </w:r>
            <w:r w:rsidRPr="00F00B75">
              <w:t>Shenzhen 518129,</w:t>
            </w:r>
            <w:r>
              <w:t xml:space="preserve"> </w:t>
            </w:r>
            <w:r w:rsidRPr="00F00B75">
              <w:t>China</w:t>
            </w:r>
          </w:p>
          <w:p w:rsidR="00CF5CC5" w:rsidRPr="000225F9" w:rsidRDefault="00CF5CC5" w:rsidP="00DF2C52">
            <w:pPr>
              <w:spacing w:before="60" w:after="60"/>
              <w:rPr>
                <w:szCs w:val="22"/>
              </w:rPr>
            </w:pPr>
          </w:p>
        </w:tc>
        <w:tc>
          <w:tcPr>
            <w:tcW w:w="900" w:type="dxa"/>
          </w:tcPr>
          <w:p w:rsidR="00E61DAC" w:rsidRPr="000225F9" w:rsidRDefault="00E61DAC">
            <w:pPr>
              <w:spacing w:before="60" w:after="60"/>
              <w:rPr>
                <w:szCs w:val="22"/>
              </w:rPr>
            </w:pPr>
            <w:r w:rsidRPr="000225F9">
              <w:rPr>
                <w:szCs w:val="22"/>
              </w:rPr>
              <w:br/>
              <w:t>Tel:</w:t>
            </w:r>
            <w:r w:rsidRPr="000225F9">
              <w:rPr>
                <w:szCs w:val="22"/>
              </w:rPr>
              <w:br/>
              <w:t>Email:</w:t>
            </w:r>
          </w:p>
        </w:tc>
        <w:tc>
          <w:tcPr>
            <w:tcW w:w="3168" w:type="dxa"/>
          </w:tcPr>
          <w:p w:rsidR="00CF5CC5" w:rsidRPr="007F7742" w:rsidRDefault="00E61DAC" w:rsidP="00CF5CC5">
            <w:pPr>
              <w:spacing w:before="60" w:after="60"/>
            </w:pPr>
            <w:r w:rsidRPr="000225F9">
              <w:rPr>
                <w:szCs w:val="22"/>
              </w:rPr>
              <w:br/>
            </w:r>
            <w:r w:rsidR="00CF5CC5" w:rsidRPr="007F7742">
              <w:t>+1 908 541 3518</w:t>
            </w:r>
            <w:r w:rsidR="00CF5CC5" w:rsidRPr="007F7742">
              <w:br/>
            </w:r>
            <w:hyperlink r:id="rId9" w:history="1">
              <w:r w:rsidR="00CF5CC5" w:rsidRPr="007F7742">
                <w:rPr>
                  <w:rStyle w:val="Hyperlink"/>
                </w:rPr>
                <w:t>yekui.wang@huawei.com</w:t>
              </w:r>
            </w:hyperlink>
          </w:p>
          <w:p w:rsidR="006A0E1D" w:rsidRDefault="006A0E1D" w:rsidP="006A0E1D">
            <w:pPr>
              <w:spacing w:before="60" w:after="60"/>
            </w:pPr>
          </w:p>
          <w:p w:rsidR="006A0E1D" w:rsidRDefault="006A0E1D" w:rsidP="006A0E1D">
            <w:pPr>
              <w:spacing w:before="60" w:after="60"/>
              <w:rPr>
                <w:lang w:eastAsia="zh-CN"/>
              </w:rPr>
            </w:pPr>
            <w:r w:rsidRPr="007F7742">
              <w:t>+</w:t>
            </w:r>
            <w:r>
              <w:rPr>
                <w:lang w:eastAsia="zh-CN"/>
              </w:rPr>
              <w:t>86</w:t>
            </w:r>
            <w:r w:rsidRPr="007F7742">
              <w:t xml:space="preserve"> </w:t>
            </w:r>
            <w:r>
              <w:rPr>
                <w:lang w:eastAsia="zh-CN"/>
              </w:rPr>
              <w:t>755 2878 8206</w:t>
            </w:r>
            <w:r w:rsidRPr="007F7742">
              <w:br/>
            </w:r>
            <w:hyperlink r:id="rId10" w:history="1">
              <w:r w:rsidRPr="0059464F">
                <w:rPr>
                  <w:rStyle w:val="Hyperlink"/>
                  <w:lang w:eastAsia="zh-CN"/>
                </w:rPr>
                <w:t>shenqiu</w:t>
              </w:r>
              <w:r w:rsidRPr="0059464F">
                <w:rPr>
                  <w:rStyle w:val="Hyperlink"/>
                </w:rPr>
                <w:t>@huawei.com</w:t>
              </w:r>
            </w:hyperlink>
          </w:p>
          <w:p w:rsidR="00E61DAC" w:rsidRPr="000225F9" w:rsidRDefault="00E61DAC">
            <w:pPr>
              <w:spacing w:before="60" w:after="60"/>
              <w:rPr>
                <w:szCs w:val="22"/>
              </w:rPr>
            </w:pPr>
          </w:p>
        </w:tc>
      </w:tr>
      <w:tr w:rsidR="00E61DAC" w:rsidRPr="000225F9">
        <w:tc>
          <w:tcPr>
            <w:tcW w:w="1458" w:type="dxa"/>
          </w:tcPr>
          <w:p w:rsidR="00E61DAC" w:rsidRPr="000225F9" w:rsidRDefault="00E61DAC">
            <w:pPr>
              <w:spacing w:before="60" w:after="60"/>
              <w:rPr>
                <w:i/>
                <w:szCs w:val="22"/>
              </w:rPr>
            </w:pPr>
            <w:r w:rsidRPr="000225F9">
              <w:rPr>
                <w:i/>
                <w:szCs w:val="22"/>
              </w:rPr>
              <w:t>Source:</w:t>
            </w:r>
          </w:p>
        </w:tc>
        <w:tc>
          <w:tcPr>
            <w:tcW w:w="8118" w:type="dxa"/>
            <w:gridSpan w:val="3"/>
          </w:tcPr>
          <w:p w:rsidR="00E61DAC" w:rsidRPr="000225F9" w:rsidRDefault="008056C5" w:rsidP="00DF2C52">
            <w:pPr>
              <w:spacing w:before="60" w:after="60"/>
              <w:rPr>
                <w:szCs w:val="22"/>
              </w:rPr>
            </w:pPr>
            <w:r w:rsidRPr="007F7742">
              <w:t>Huawei Technologies Co., Ltd.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63398" w:rsidRPr="00AE341B" w:rsidRDefault="00CA19D4" w:rsidP="009234A5">
      <w:pPr>
        <w:jc w:val="both"/>
        <w:rPr>
          <w:szCs w:val="22"/>
        </w:rPr>
      </w:pPr>
      <w:r>
        <w:rPr>
          <w:szCs w:val="22"/>
        </w:rPr>
        <w:t xml:space="preserve">This document proposes </w:t>
      </w:r>
      <w:r w:rsidR="000064BF">
        <w:rPr>
          <w:szCs w:val="22"/>
        </w:rPr>
        <w:t>to conditionally mandate the use of reference picture list modification (RPLM) commands for construction of reference picture lists, to enable decoder</w:t>
      </w:r>
      <w:r w:rsidR="00F25812">
        <w:rPr>
          <w:szCs w:val="22"/>
        </w:rPr>
        <w:t>s</w:t>
      </w:r>
      <w:r w:rsidR="000064BF">
        <w:rPr>
          <w:szCs w:val="22"/>
        </w:rPr>
        <w:t xml:space="preserve"> detect </w:t>
      </w:r>
      <w:r w:rsidR="000064BF" w:rsidRPr="000E5718">
        <w:rPr>
          <w:szCs w:val="24"/>
        </w:rPr>
        <w:t>reference picture</w:t>
      </w:r>
      <w:r w:rsidR="000064BF">
        <w:rPr>
          <w:szCs w:val="24"/>
        </w:rPr>
        <w:t xml:space="preserve"> losses/error</w:t>
      </w:r>
      <w:r w:rsidR="000064BF" w:rsidRPr="000E5718">
        <w:rPr>
          <w:szCs w:val="24"/>
        </w:rPr>
        <w:t>s when gaps_in_frame_num_value_allowed_flag is equal to 1</w:t>
      </w:r>
      <w:r w:rsidR="00F25812">
        <w:rPr>
          <w:szCs w:val="24"/>
        </w:rPr>
        <w:t>, for applications in error-prone environments</w:t>
      </w:r>
      <w:r w:rsidR="000064BF" w:rsidRPr="000E5718">
        <w:rPr>
          <w:szCs w:val="24"/>
        </w:rPr>
        <w:t>.</w:t>
      </w:r>
      <w:r w:rsidR="00F11F82">
        <w:rPr>
          <w:szCs w:val="22"/>
        </w:rPr>
        <w:t xml:space="preserve"> </w:t>
      </w:r>
      <w:r w:rsidR="00F11F82">
        <w:rPr>
          <w:szCs w:val="24"/>
        </w:rPr>
        <w:t>If the proposal of unconditionally mandating RPLM commands in Section 6.2 of JCTVC-F460 is agreed, then this proposal can be ignored.</w:t>
      </w:r>
    </w:p>
    <w:p w:rsidR="00745F6B" w:rsidRPr="00AE341B" w:rsidRDefault="00745F6B" w:rsidP="00E11923">
      <w:pPr>
        <w:pStyle w:val="Heading1"/>
      </w:pPr>
      <w:r w:rsidRPr="00AE341B">
        <w:t>Introduction</w:t>
      </w:r>
    </w:p>
    <w:p w:rsidR="00D5366F" w:rsidRPr="00B5185E" w:rsidRDefault="00D5366F" w:rsidP="00B5185E">
      <w:pPr>
        <w:jc w:val="both"/>
        <w:rPr>
          <w:szCs w:val="22"/>
        </w:rPr>
      </w:pPr>
      <w:r w:rsidRPr="00B5185E">
        <w:rPr>
          <w:szCs w:val="22"/>
        </w:rPr>
        <w:t>In error-prone environments, coded pictures or part thereof may get lost. A loss to a non-reference picture would only cause that picture to be incorrectly decoded; hence the effect to the user experience is limited. A loss to a reference picture, however, may cause a serious degradation to the video quality, as it may be directly or indirectly used by many following pictures for inter prediction reference and therefore its loss may result in all those pictures being incorrectly decoded. The problem becomes worse if the decoder side does not know that a loss to a reference picture has happened. If the decoder sides knows that a loss to a reference picture has happened, it may take some action e.g., by requesting the encoder side to encode an intra picture, or an inter picture using only correct reference pictures for inter prediction, to stop the error being further propagated. Therefore, the capability of detecting a reference picture loss is important for the decoder.</w:t>
      </w:r>
    </w:p>
    <w:p w:rsidR="00D5366F" w:rsidRPr="00B5185E" w:rsidRDefault="00D5366F" w:rsidP="00B5185E">
      <w:pPr>
        <w:jc w:val="both"/>
        <w:rPr>
          <w:szCs w:val="22"/>
        </w:rPr>
      </w:pPr>
      <w:r w:rsidRPr="00B5185E">
        <w:rPr>
          <w:szCs w:val="22"/>
        </w:rPr>
        <w:t xml:space="preserve">Currently, </w:t>
      </w:r>
      <w:r w:rsidRPr="00B5185E">
        <w:rPr>
          <w:szCs w:val="22"/>
        </w:rPr>
        <w:t>the HEVC draft standard include</w:t>
      </w:r>
      <w:r w:rsidRPr="00B5185E">
        <w:rPr>
          <w:szCs w:val="22"/>
        </w:rPr>
        <w:t>s</w:t>
      </w:r>
      <w:r w:rsidRPr="00B5185E">
        <w:rPr>
          <w:szCs w:val="22"/>
        </w:rPr>
        <w:t xml:space="preserve"> a mechanism to enable detecting the loss of reference pictures. When the syntax element gaps_in_frame_num_value_allowed_flag in the active sequence parameter set is equal to 0, a reference picture loss can be detected by detecting a gap in the value of the syntax element frame_num for two consecutive coded pictures in decoding order. For example, when all pictures are coded as reference pictures, and the value range of frame_num is 0 to 255, inclusive, then a </w:t>
      </w:r>
      <w:r w:rsidRPr="00B5185E">
        <w:rPr>
          <w:szCs w:val="22"/>
        </w:rPr>
        <w:lastRenderedPageBreak/>
        <w:t xml:space="preserve">frame_num gap is detected if the difference between the frame_num of </w:t>
      </w:r>
      <w:r w:rsidRPr="00B5185E">
        <w:rPr>
          <w:szCs w:val="22"/>
        </w:rPr>
        <w:t>the</w:t>
      </w:r>
      <w:r w:rsidRPr="00B5185E">
        <w:rPr>
          <w:szCs w:val="22"/>
        </w:rPr>
        <w:t xml:space="preserve"> current picture and the frame_num of the previous picture in decoding order is not equal to 1 or -255.</w:t>
      </w:r>
    </w:p>
    <w:p w:rsidR="00D5366F" w:rsidRPr="00B5185E" w:rsidRDefault="00350805" w:rsidP="00B5185E">
      <w:pPr>
        <w:jc w:val="both"/>
        <w:rPr>
          <w:szCs w:val="22"/>
        </w:rPr>
      </w:pPr>
      <w:r w:rsidRPr="00B5185E">
        <w:rPr>
          <w:szCs w:val="22"/>
        </w:rPr>
        <w:t>However, the above mechanism only works when the syntax element gaps_in_frame_num_value_allowed_flag in the active sequence parameter set is equal to 0. When the value is equal to 1, the presence of frame_num gaps does not necessarily indicate that there has been a reference picture loss, but rather that may be caused by discarding of higher temporal layers of a temporally scalable video bitstream.</w:t>
      </w:r>
    </w:p>
    <w:p w:rsidR="00350805" w:rsidRPr="00B5185E" w:rsidRDefault="00350805" w:rsidP="00B5185E">
      <w:pPr>
        <w:jc w:val="both"/>
        <w:rPr>
          <w:szCs w:val="22"/>
        </w:rPr>
      </w:pPr>
      <w:r w:rsidRPr="00B5185E">
        <w:rPr>
          <w:szCs w:val="22"/>
        </w:rPr>
        <w:t>This document proposes a way</w:t>
      </w:r>
      <w:r w:rsidRPr="00B5185E">
        <w:rPr>
          <w:szCs w:val="22"/>
        </w:rPr>
        <w:t xml:space="preserve"> to enable the decoder detect reference picture</w:t>
      </w:r>
      <w:r w:rsidR="000064BF" w:rsidRPr="00B5185E">
        <w:rPr>
          <w:szCs w:val="22"/>
        </w:rPr>
        <w:t xml:space="preserve"> losses/error</w:t>
      </w:r>
      <w:r w:rsidRPr="00B5185E">
        <w:rPr>
          <w:szCs w:val="22"/>
        </w:rPr>
        <w:t>s when gaps_in_frame_num_value_allowed_flag is equal to 1.</w:t>
      </w:r>
    </w:p>
    <w:p w:rsidR="0037016D" w:rsidRPr="00AE341B" w:rsidRDefault="008856A1" w:rsidP="0037016D">
      <w:pPr>
        <w:pStyle w:val="Heading1"/>
      </w:pPr>
      <w:r>
        <w:t>Proposal</w:t>
      </w:r>
    </w:p>
    <w:p w:rsidR="001F2594" w:rsidRDefault="0037016D" w:rsidP="009234A5">
      <w:pPr>
        <w:jc w:val="both"/>
        <w:rPr>
          <w:szCs w:val="22"/>
        </w:rPr>
      </w:pPr>
      <w:r>
        <w:rPr>
          <w:szCs w:val="22"/>
        </w:rPr>
        <w:t xml:space="preserve">The </w:t>
      </w:r>
      <w:r w:rsidR="008856A1">
        <w:rPr>
          <w:szCs w:val="22"/>
        </w:rPr>
        <w:t>proposal is to conditionally mandate reference picture list modification (RPLM) commands for construction of reference picture lists. A flag is proposed to be added to the picture parameter set (PPS).</w:t>
      </w:r>
    </w:p>
    <w:p w:rsidR="008856A1" w:rsidRDefault="008856A1" w:rsidP="009234A5">
      <w:pPr>
        <w:jc w:val="both"/>
        <w:rPr>
          <w:szCs w:val="24"/>
        </w:rPr>
      </w:pPr>
      <w:r w:rsidRPr="000E5718">
        <w:rPr>
          <w:szCs w:val="24"/>
        </w:rPr>
        <w:t xml:space="preserve">For applications in error-prone environments, wherein error resiliency is important, </w:t>
      </w:r>
      <w:r>
        <w:rPr>
          <w:szCs w:val="24"/>
        </w:rPr>
        <w:t xml:space="preserve">the flag is set to 1 and </w:t>
      </w:r>
      <w:r w:rsidRPr="000E5718">
        <w:rPr>
          <w:szCs w:val="24"/>
        </w:rPr>
        <w:t xml:space="preserve">RPLM commands are mandated to be present for each P or B slice </w:t>
      </w:r>
      <w:r>
        <w:rPr>
          <w:szCs w:val="24"/>
        </w:rPr>
        <w:t>referring to the PPS</w:t>
      </w:r>
      <w:r w:rsidRPr="000E5718">
        <w:rPr>
          <w:szCs w:val="24"/>
        </w:rPr>
        <w:t xml:space="preserve">. When a slice contains RPLM commands, upon parsing the slice header, the decoder can derive which reference pictures </w:t>
      </w:r>
      <w:r>
        <w:rPr>
          <w:szCs w:val="24"/>
        </w:rPr>
        <w:t xml:space="preserve">(i.e., those identified by the RPLM commands) </w:t>
      </w:r>
      <w:r w:rsidRPr="000E5718">
        <w:rPr>
          <w:szCs w:val="24"/>
        </w:rPr>
        <w:t xml:space="preserve">may be used for inter prediction reference, and which reference pictures are not used. In case a reference picture </w:t>
      </w:r>
      <w:r>
        <w:rPr>
          <w:szCs w:val="24"/>
        </w:rPr>
        <w:t xml:space="preserve">identified by a RPLM command </w:t>
      </w:r>
      <w:r w:rsidRPr="000E5718">
        <w:rPr>
          <w:szCs w:val="24"/>
        </w:rPr>
        <w:t xml:space="preserve">has been entirely or partially lost, or has </w:t>
      </w:r>
      <w:r>
        <w:rPr>
          <w:szCs w:val="24"/>
        </w:rPr>
        <w:t xml:space="preserve">directly or indirectly </w:t>
      </w:r>
      <w:r w:rsidRPr="000E5718">
        <w:rPr>
          <w:szCs w:val="24"/>
        </w:rPr>
        <w:t xml:space="preserve">used a reference picture that has been entirely or partially lost, for inter prediction reference, the decoder can </w:t>
      </w:r>
      <w:r>
        <w:rPr>
          <w:szCs w:val="24"/>
        </w:rPr>
        <w:t xml:space="preserve">derive that something is wrong, and may </w:t>
      </w:r>
      <w:r w:rsidRPr="000E5718">
        <w:rPr>
          <w:szCs w:val="24"/>
        </w:rPr>
        <w:t>take some action, e.g., by requesting the encoder side to encode an intra picture, or an inter picture using only correct reference pictures for inter prediction, to stop the error being further propagated.</w:t>
      </w:r>
    </w:p>
    <w:p w:rsidR="008856A1" w:rsidRDefault="008856A1" w:rsidP="009234A5">
      <w:pPr>
        <w:jc w:val="both"/>
        <w:rPr>
          <w:szCs w:val="24"/>
        </w:rPr>
      </w:pPr>
      <w:r w:rsidRPr="000E5718">
        <w:rPr>
          <w:szCs w:val="24"/>
        </w:rPr>
        <w:t>For applications in error-free environments, the</w:t>
      </w:r>
      <w:r>
        <w:rPr>
          <w:szCs w:val="24"/>
        </w:rPr>
        <w:t xml:space="preserve"> flag </w:t>
      </w:r>
      <w:r w:rsidRPr="000E5718">
        <w:rPr>
          <w:szCs w:val="24"/>
        </w:rPr>
        <w:t xml:space="preserve">can be set to </w:t>
      </w:r>
      <w:r>
        <w:rPr>
          <w:szCs w:val="24"/>
        </w:rPr>
        <w:t xml:space="preserve">0 and </w:t>
      </w:r>
      <w:r w:rsidRPr="000E5718">
        <w:rPr>
          <w:szCs w:val="24"/>
        </w:rPr>
        <w:t>RPLM commands are not mandated.</w:t>
      </w:r>
    </w:p>
    <w:p w:rsidR="00F11F82" w:rsidRDefault="00F11F82" w:rsidP="009234A5">
      <w:pPr>
        <w:jc w:val="both"/>
        <w:rPr>
          <w:szCs w:val="24"/>
        </w:rPr>
      </w:pPr>
      <w:r>
        <w:rPr>
          <w:szCs w:val="24"/>
        </w:rPr>
        <w:t>The proposed text changes are as follows</w:t>
      </w:r>
      <w:r w:rsidR="00AC713D">
        <w:rPr>
          <w:szCs w:val="24"/>
        </w:rPr>
        <w:t xml:space="preserve"> (in relative to HEVC WD3d8)</w:t>
      </w:r>
      <w:r>
        <w:rPr>
          <w:szCs w:val="24"/>
        </w:rPr>
        <w:t xml:space="preserve">. If the proposal of unconditionally mandating RPLM commands in Section 6.2 of JCTVC-F460 is agreed, then this proposal can be ignored.  </w:t>
      </w:r>
    </w:p>
    <w:p w:rsidR="00F11F82" w:rsidRDefault="00F11F82" w:rsidP="009234A5">
      <w:pPr>
        <w:jc w:val="both"/>
        <w:rPr>
          <w:szCs w:val="24"/>
        </w:rPr>
      </w:pPr>
    </w:p>
    <w:p w:rsidR="007A3AC3" w:rsidRPr="007A3AC3" w:rsidRDefault="007A3AC3" w:rsidP="007A3AC3">
      <w:pPr>
        <w:pStyle w:val="Heading1"/>
        <w:keepLines/>
        <w:numPr>
          <w:ilvl w:val="0"/>
          <w:numId w:val="0"/>
        </w:numPr>
        <w:tabs>
          <w:tab w:val="clear" w:pos="360"/>
          <w:tab w:val="clear" w:pos="1080"/>
          <w:tab w:val="clear" w:pos="1440"/>
          <w:tab w:val="left" w:pos="794"/>
          <w:tab w:val="left" w:pos="1191"/>
          <w:tab w:val="left" w:pos="1588"/>
          <w:tab w:val="left" w:pos="1985"/>
        </w:tabs>
        <w:spacing w:before="480" w:after="0"/>
        <w:ind w:left="360" w:hanging="360"/>
        <w:rPr>
          <w:sz w:val="20"/>
          <w:szCs w:val="20"/>
        </w:rPr>
      </w:pPr>
      <w:bookmarkStart w:id="0" w:name="_Toc20134244"/>
      <w:bookmarkStart w:id="1" w:name="_Toc77680374"/>
      <w:bookmarkStart w:id="2" w:name="_Ref168818756"/>
      <w:bookmarkStart w:id="3" w:name="_Ref220341273"/>
      <w:bookmarkStart w:id="4" w:name="_Toc226456525"/>
      <w:bookmarkStart w:id="5" w:name="_Toc248045224"/>
      <w:bookmarkStart w:id="6" w:name="_Toc287363754"/>
      <w:bookmarkStart w:id="7" w:name="_Toc293649155"/>
      <w:r>
        <w:rPr>
          <w:sz w:val="20"/>
          <w:szCs w:val="20"/>
        </w:rPr>
        <w:lastRenderedPageBreak/>
        <w:t xml:space="preserve">7.3.2.2  </w:t>
      </w:r>
      <w:r w:rsidRPr="007A3AC3">
        <w:rPr>
          <w:sz w:val="20"/>
          <w:szCs w:val="20"/>
        </w:rPr>
        <w:t>Picture parameter set RBSP syntax</w:t>
      </w:r>
      <w:bookmarkEnd w:id="0"/>
      <w:bookmarkEnd w:id="1"/>
      <w:bookmarkEnd w:id="2"/>
      <w:bookmarkEnd w:id="3"/>
      <w:bookmarkEnd w:id="4"/>
      <w:bookmarkEnd w:id="5"/>
      <w:bookmarkEnd w:id="6"/>
      <w:bookmarkEnd w:id="7"/>
    </w:p>
    <w:p w:rsidR="007A3AC3" w:rsidRPr="006745D2" w:rsidRDefault="007A3AC3" w:rsidP="007A3AC3">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7A3AC3" w:rsidRPr="006745D2" w:rsidTr="00754100">
        <w:trPr>
          <w:cantSplit/>
          <w:jc w:val="center"/>
        </w:trPr>
        <w:tc>
          <w:tcPr>
            <w:tcW w:w="6744" w:type="dxa"/>
          </w:tcPr>
          <w:p w:rsidR="007A3AC3" w:rsidRPr="006745D2" w:rsidRDefault="007A3AC3" w:rsidP="00754100">
            <w:pPr>
              <w:pStyle w:val="tablesyntax"/>
            </w:pPr>
            <w:r w:rsidRPr="006745D2">
              <w:t>pic_parameter_set_rbsp( ) {</w:t>
            </w:r>
          </w:p>
        </w:tc>
        <w:tc>
          <w:tcPr>
            <w:tcW w:w="1157" w:type="dxa"/>
          </w:tcPr>
          <w:p w:rsidR="007A3AC3" w:rsidRPr="006745D2" w:rsidRDefault="007A3AC3" w:rsidP="00754100">
            <w:pPr>
              <w:pStyle w:val="tableheading"/>
            </w:pPr>
            <w:r w:rsidRPr="006745D2">
              <w:t>Descriptor</w:t>
            </w:r>
          </w:p>
        </w:tc>
      </w:tr>
      <w:tr w:rsidR="007A3AC3" w:rsidRPr="006745D2" w:rsidTr="00754100">
        <w:trPr>
          <w:cantSplit/>
          <w:jc w:val="center"/>
        </w:trPr>
        <w:tc>
          <w:tcPr>
            <w:tcW w:w="6744" w:type="dxa"/>
          </w:tcPr>
          <w:p w:rsidR="007A3AC3" w:rsidRPr="006745D2" w:rsidRDefault="007A3AC3" w:rsidP="00754100">
            <w:pPr>
              <w:pStyle w:val="tablesyntax"/>
              <w:rPr>
                <w:b/>
                <w:bCs/>
                <w:sz w:val="22"/>
                <w:szCs w:val="22"/>
              </w:rPr>
            </w:pPr>
            <w:r w:rsidRPr="006745D2">
              <w:rPr>
                <w:b/>
                <w:bCs/>
              </w:rPr>
              <w:tab/>
              <w:t>pic_parameter_set_id</w:t>
            </w:r>
          </w:p>
        </w:tc>
        <w:tc>
          <w:tcPr>
            <w:tcW w:w="1157" w:type="dxa"/>
          </w:tcPr>
          <w:p w:rsidR="007A3AC3" w:rsidRPr="006745D2" w:rsidRDefault="007A3AC3" w:rsidP="00754100">
            <w:pPr>
              <w:pStyle w:val="tablecell"/>
            </w:pPr>
            <w:r w:rsidRPr="006745D2">
              <w:t>ue(v)</w:t>
            </w:r>
          </w:p>
        </w:tc>
      </w:tr>
      <w:tr w:rsidR="007A3AC3" w:rsidRPr="006745D2" w:rsidTr="00754100">
        <w:trPr>
          <w:cantSplit/>
          <w:jc w:val="center"/>
        </w:trPr>
        <w:tc>
          <w:tcPr>
            <w:tcW w:w="6744" w:type="dxa"/>
          </w:tcPr>
          <w:p w:rsidR="007A3AC3" w:rsidRPr="006745D2" w:rsidRDefault="007A3AC3" w:rsidP="00754100">
            <w:pPr>
              <w:pStyle w:val="tablesyntax"/>
              <w:rPr>
                <w:b/>
                <w:bCs/>
                <w:sz w:val="22"/>
                <w:szCs w:val="22"/>
              </w:rPr>
            </w:pPr>
            <w:r w:rsidRPr="006745D2">
              <w:rPr>
                <w:b/>
                <w:bCs/>
              </w:rPr>
              <w:tab/>
              <w:t>seq_parameter_set_id</w:t>
            </w:r>
          </w:p>
        </w:tc>
        <w:tc>
          <w:tcPr>
            <w:tcW w:w="1157" w:type="dxa"/>
          </w:tcPr>
          <w:p w:rsidR="007A3AC3" w:rsidRPr="006745D2" w:rsidRDefault="007A3AC3" w:rsidP="00754100">
            <w:pPr>
              <w:pStyle w:val="tablecell"/>
            </w:pPr>
            <w:r w:rsidRPr="006745D2">
              <w:t>ue(v)</w:t>
            </w:r>
          </w:p>
        </w:tc>
      </w:tr>
      <w:tr w:rsidR="007A3AC3" w:rsidRPr="006745D2" w:rsidTr="00754100">
        <w:trPr>
          <w:cantSplit/>
          <w:jc w:val="center"/>
        </w:trPr>
        <w:tc>
          <w:tcPr>
            <w:tcW w:w="6744" w:type="dxa"/>
          </w:tcPr>
          <w:p w:rsidR="007A3AC3" w:rsidRPr="006745D2" w:rsidRDefault="007A3AC3" w:rsidP="00754100">
            <w:pPr>
              <w:pStyle w:val="tablesyntax"/>
              <w:rPr>
                <w:b/>
                <w:sz w:val="22"/>
                <w:szCs w:val="22"/>
              </w:rPr>
            </w:pPr>
            <w:r w:rsidRPr="006745D2">
              <w:rPr>
                <w:b/>
              </w:rPr>
              <w:tab/>
              <w:t>entropy_coding_mode_flag</w:t>
            </w:r>
          </w:p>
        </w:tc>
        <w:tc>
          <w:tcPr>
            <w:tcW w:w="1157" w:type="dxa"/>
          </w:tcPr>
          <w:p w:rsidR="007A3AC3" w:rsidRPr="006745D2" w:rsidRDefault="007A3AC3" w:rsidP="00754100">
            <w:pPr>
              <w:pStyle w:val="tablecell"/>
            </w:pPr>
            <w:r w:rsidRPr="006745D2">
              <w:t>u(1)</w:t>
            </w:r>
          </w:p>
        </w:tc>
      </w:tr>
      <w:tr w:rsidR="007A3AC3" w:rsidRPr="006745D2" w:rsidTr="00754100">
        <w:trPr>
          <w:cantSplit/>
          <w:jc w:val="center"/>
        </w:trPr>
        <w:tc>
          <w:tcPr>
            <w:tcW w:w="6744" w:type="dxa"/>
          </w:tcPr>
          <w:p w:rsidR="007A3AC3" w:rsidRPr="006745D2" w:rsidRDefault="007A3AC3" w:rsidP="00754100">
            <w:pPr>
              <w:pStyle w:val="tablesyntax"/>
              <w:rPr>
                <w:rFonts w:hint="eastAsia"/>
                <w:b/>
                <w:lang w:eastAsia="ko-KR"/>
              </w:rPr>
            </w:pPr>
            <w:r>
              <w:rPr>
                <w:rFonts w:hint="eastAsia"/>
                <w:b/>
                <w:lang w:eastAsia="ko-KR"/>
              </w:rPr>
              <w:tab/>
              <w:t>num_temporal_layer_switching_point_flags</w:t>
            </w:r>
          </w:p>
        </w:tc>
        <w:tc>
          <w:tcPr>
            <w:tcW w:w="1157" w:type="dxa"/>
          </w:tcPr>
          <w:p w:rsidR="007A3AC3" w:rsidRPr="006745D2" w:rsidRDefault="007A3AC3" w:rsidP="00754100">
            <w:pPr>
              <w:pStyle w:val="tablecell"/>
              <w:rPr>
                <w:rFonts w:hint="eastAsia"/>
                <w:lang w:eastAsia="ko-KR"/>
              </w:rPr>
            </w:pPr>
            <w:r>
              <w:rPr>
                <w:rFonts w:hint="eastAsia"/>
                <w:lang w:eastAsia="ko-KR"/>
              </w:rPr>
              <w:t>ue(v)</w:t>
            </w:r>
          </w:p>
        </w:tc>
      </w:tr>
      <w:tr w:rsidR="007A3AC3" w:rsidRPr="006745D2" w:rsidTr="00754100">
        <w:trPr>
          <w:cantSplit/>
          <w:jc w:val="center"/>
        </w:trPr>
        <w:tc>
          <w:tcPr>
            <w:tcW w:w="6744" w:type="dxa"/>
          </w:tcPr>
          <w:p w:rsidR="007A3AC3" w:rsidRPr="00A41F30" w:rsidRDefault="007A3AC3" w:rsidP="00754100">
            <w:pPr>
              <w:pStyle w:val="tablesyntax"/>
              <w:rPr>
                <w:rFonts w:hint="eastAsia"/>
                <w:lang w:eastAsia="ko-KR"/>
              </w:rPr>
            </w:pPr>
            <w:r w:rsidRPr="00A41F30">
              <w:rPr>
                <w:rFonts w:hint="eastAsia"/>
                <w:lang w:eastAsia="ko-KR"/>
              </w:rPr>
              <w:tab/>
            </w:r>
            <w:r>
              <w:rPr>
                <w:rFonts w:hint="eastAsia"/>
                <w:lang w:eastAsia="ko-KR"/>
              </w:rPr>
              <w:t>for( i = 0; i &lt; num_temporal_layer_switching_point_flags; i++ )</w:t>
            </w:r>
          </w:p>
        </w:tc>
        <w:tc>
          <w:tcPr>
            <w:tcW w:w="1157" w:type="dxa"/>
          </w:tcPr>
          <w:p w:rsidR="007A3AC3" w:rsidRPr="0009231A" w:rsidRDefault="007A3AC3" w:rsidP="00754100">
            <w:pPr>
              <w:pStyle w:val="tablecell"/>
            </w:pPr>
          </w:p>
        </w:tc>
      </w:tr>
      <w:tr w:rsidR="007A3AC3" w:rsidRPr="006745D2" w:rsidTr="00754100">
        <w:trPr>
          <w:cantSplit/>
          <w:jc w:val="center"/>
        </w:trPr>
        <w:tc>
          <w:tcPr>
            <w:tcW w:w="6744" w:type="dxa"/>
          </w:tcPr>
          <w:p w:rsidR="007A3AC3" w:rsidRPr="00A41F30" w:rsidRDefault="007A3AC3" w:rsidP="00754100">
            <w:pPr>
              <w:pStyle w:val="tablesyntax"/>
              <w:rPr>
                <w:rFonts w:hint="eastAsia"/>
                <w:lang w:eastAsia="ko-KR"/>
              </w:rPr>
            </w:pPr>
            <w:r>
              <w:rPr>
                <w:rFonts w:hint="eastAsia"/>
                <w:lang w:eastAsia="ko-KR"/>
              </w:rPr>
              <w:tab/>
            </w:r>
            <w:r>
              <w:rPr>
                <w:lang w:eastAsia="ko-KR"/>
              </w:rPr>
              <w:tab/>
            </w:r>
            <w:r w:rsidRPr="00A41F30">
              <w:rPr>
                <w:rFonts w:hint="eastAsia"/>
                <w:b/>
                <w:lang w:eastAsia="ko-KR"/>
              </w:rPr>
              <w:t>temporal_layer_switching_point_flag</w:t>
            </w:r>
            <w:r>
              <w:rPr>
                <w:rFonts w:hint="eastAsia"/>
                <w:lang w:eastAsia="ko-KR"/>
              </w:rPr>
              <w:t>[</w:t>
            </w:r>
            <w:r>
              <w:rPr>
                <w:lang w:val="en-US" w:eastAsia="ko-KR"/>
              </w:rPr>
              <w:t> </w:t>
            </w:r>
            <w:r>
              <w:rPr>
                <w:rFonts w:hint="eastAsia"/>
                <w:lang w:eastAsia="ko-KR"/>
              </w:rPr>
              <w:t>i</w:t>
            </w:r>
            <w:r>
              <w:rPr>
                <w:lang w:val="en-US" w:eastAsia="ko-KR"/>
              </w:rPr>
              <w:t> </w:t>
            </w:r>
            <w:r>
              <w:rPr>
                <w:rFonts w:hint="eastAsia"/>
                <w:lang w:eastAsia="ko-KR"/>
              </w:rPr>
              <w:t>]</w:t>
            </w:r>
          </w:p>
        </w:tc>
        <w:tc>
          <w:tcPr>
            <w:tcW w:w="1157" w:type="dxa"/>
          </w:tcPr>
          <w:p w:rsidR="007A3AC3" w:rsidRPr="0009231A" w:rsidRDefault="007A3AC3" w:rsidP="00754100">
            <w:pPr>
              <w:pStyle w:val="tablecell"/>
              <w:rPr>
                <w:rFonts w:hint="eastAsia"/>
                <w:lang w:eastAsia="ko-KR"/>
              </w:rPr>
            </w:pPr>
            <w:r>
              <w:rPr>
                <w:rFonts w:hint="eastAsia"/>
                <w:lang w:eastAsia="ko-KR"/>
              </w:rPr>
              <w:t>u(1)</w:t>
            </w:r>
          </w:p>
        </w:tc>
      </w:tr>
      <w:tr w:rsidR="007A3AC3" w:rsidRPr="006745D2" w:rsidTr="00754100">
        <w:trPr>
          <w:cantSplit/>
          <w:jc w:val="center"/>
        </w:trPr>
        <w:tc>
          <w:tcPr>
            <w:tcW w:w="6744" w:type="dxa"/>
          </w:tcPr>
          <w:p w:rsidR="007A3AC3" w:rsidRPr="006745D2" w:rsidRDefault="007A3AC3" w:rsidP="00754100">
            <w:pPr>
              <w:pStyle w:val="tablesyntax"/>
              <w:rPr>
                <w:b/>
              </w:rPr>
            </w:pPr>
            <w:r w:rsidRPr="006745D2">
              <w:tab/>
            </w:r>
            <w:r w:rsidRPr="006745D2">
              <w:rPr>
                <w:b/>
              </w:rPr>
              <w:t>num_ref_idx_l0_default_active_minus1</w:t>
            </w:r>
          </w:p>
        </w:tc>
        <w:tc>
          <w:tcPr>
            <w:tcW w:w="1157" w:type="dxa"/>
          </w:tcPr>
          <w:p w:rsidR="007A3AC3" w:rsidRPr="006745D2" w:rsidRDefault="007A3AC3" w:rsidP="00754100">
            <w:pPr>
              <w:pStyle w:val="tablecell"/>
            </w:pPr>
            <w:r w:rsidRPr="006745D2">
              <w:t>ue(v)</w:t>
            </w:r>
          </w:p>
        </w:tc>
      </w:tr>
      <w:tr w:rsidR="007A3AC3" w:rsidRPr="006745D2" w:rsidTr="00754100">
        <w:trPr>
          <w:cantSplit/>
          <w:jc w:val="center"/>
        </w:trPr>
        <w:tc>
          <w:tcPr>
            <w:tcW w:w="6744" w:type="dxa"/>
          </w:tcPr>
          <w:p w:rsidR="007A3AC3" w:rsidRPr="006745D2" w:rsidRDefault="007A3AC3" w:rsidP="00754100">
            <w:pPr>
              <w:pStyle w:val="tablesyntax"/>
            </w:pPr>
            <w:r w:rsidRPr="006745D2">
              <w:tab/>
            </w:r>
            <w:r w:rsidRPr="006745D2">
              <w:rPr>
                <w:b/>
              </w:rPr>
              <w:t>num_ref_idx_l1_default_active_minus1</w:t>
            </w:r>
          </w:p>
        </w:tc>
        <w:tc>
          <w:tcPr>
            <w:tcW w:w="1157" w:type="dxa"/>
          </w:tcPr>
          <w:p w:rsidR="007A3AC3" w:rsidRPr="006745D2" w:rsidRDefault="007A3AC3" w:rsidP="00754100">
            <w:pPr>
              <w:pStyle w:val="tablecell"/>
            </w:pPr>
            <w:r w:rsidRPr="006745D2">
              <w:t>ue(v)</w:t>
            </w:r>
          </w:p>
        </w:tc>
      </w:tr>
      <w:tr w:rsidR="00AC713D" w:rsidTr="00754100">
        <w:trPr>
          <w:cantSplit/>
          <w:jc w:val="center"/>
          <w:ins w:id="8" w:author="Ye-Kui Wang" w:date="2011-07-01T13:45:00Z"/>
        </w:trPr>
        <w:tc>
          <w:tcPr>
            <w:tcW w:w="6744" w:type="dxa"/>
          </w:tcPr>
          <w:p w:rsidR="00AC713D" w:rsidRPr="004033ED" w:rsidRDefault="00AC713D" w:rsidP="00AC713D">
            <w:pPr>
              <w:pStyle w:val="tablesyntax"/>
              <w:keepLines w:val="0"/>
              <w:rPr>
                <w:ins w:id="9" w:author="Ye-Kui Wang" w:date="2011-07-01T13:45:00Z"/>
                <w:rFonts w:eastAsia="宋体"/>
                <w:color w:val="FF0000"/>
                <w:lang w:eastAsia="zh-CN"/>
              </w:rPr>
            </w:pPr>
            <w:ins w:id="10" w:author="Ye-Kui Wang" w:date="2011-07-01T13:45:00Z">
              <w:r>
                <w:rPr>
                  <w:b/>
                  <w:bCs/>
                </w:rPr>
                <w:tab/>
              </w:r>
              <w:r w:rsidRPr="00AC713D">
                <w:rPr>
                  <w:b/>
                </w:rPr>
                <w:t>rplm_commands_present_flag</w:t>
              </w:r>
            </w:ins>
          </w:p>
        </w:tc>
        <w:tc>
          <w:tcPr>
            <w:tcW w:w="1157" w:type="dxa"/>
          </w:tcPr>
          <w:p w:rsidR="00AC713D" w:rsidRDefault="00AC713D" w:rsidP="00754100">
            <w:pPr>
              <w:pStyle w:val="tablecell"/>
              <w:keepLines w:val="0"/>
              <w:rPr>
                <w:ins w:id="11" w:author="Ye-Kui Wang" w:date="2011-07-01T13:45:00Z"/>
              </w:rPr>
            </w:pPr>
            <w:ins w:id="12" w:author="Ye-Kui Wang" w:date="2011-07-01T13:45:00Z">
              <w:r>
                <w:t>u(1)</w:t>
              </w:r>
            </w:ins>
          </w:p>
        </w:tc>
      </w:tr>
      <w:tr w:rsidR="007A3AC3" w:rsidRPr="006745D2" w:rsidTr="00754100">
        <w:trPr>
          <w:cantSplit/>
          <w:jc w:val="center"/>
        </w:trPr>
        <w:tc>
          <w:tcPr>
            <w:tcW w:w="6744" w:type="dxa"/>
          </w:tcPr>
          <w:p w:rsidR="007A3AC3" w:rsidRPr="006745D2" w:rsidRDefault="007A3AC3" w:rsidP="00754100">
            <w:pPr>
              <w:pStyle w:val="tablesyntax"/>
              <w:keepLines w:val="0"/>
            </w:pPr>
            <w:r w:rsidRPr="006745D2">
              <w:tab/>
            </w:r>
            <w:r w:rsidRPr="006745D2">
              <w:rPr>
                <w:b/>
                <w:bCs/>
              </w:rPr>
              <w:t>pic_init_qp_minus26</w:t>
            </w:r>
            <w:r w:rsidRPr="006745D2">
              <w:t xml:space="preserve">  </w:t>
            </w:r>
            <w:r w:rsidRPr="006745D2">
              <w:rPr>
                <w:b/>
                <w:bCs/>
              </w:rPr>
              <w:t>/</w:t>
            </w:r>
            <w:r w:rsidRPr="006745D2">
              <w:t>* relative to 26 */</w:t>
            </w:r>
          </w:p>
        </w:tc>
        <w:tc>
          <w:tcPr>
            <w:tcW w:w="1157" w:type="dxa"/>
          </w:tcPr>
          <w:p w:rsidR="007A3AC3" w:rsidRPr="006745D2" w:rsidRDefault="007A3AC3" w:rsidP="00754100">
            <w:pPr>
              <w:pStyle w:val="tablecell"/>
              <w:keepLines w:val="0"/>
            </w:pPr>
            <w:r w:rsidRPr="006745D2">
              <w:t>se(v)</w:t>
            </w:r>
          </w:p>
        </w:tc>
      </w:tr>
      <w:tr w:rsidR="007A3AC3" w:rsidRPr="006745D2" w:rsidTr="00754100">
        <w:trPr>
          <w:cantSplit/>
          <w:jc w:val="center"/>
        </w:trPr>
        <w:tc>
          <w:tcPr>
            <w:tcW w:w="6744" w:type="dxa"/>
          </w:tcPr>
          <w:p w:rsidR="007A3AC3" w:rsidRPr="006745D2" w:rsidRDefault="007A3AC3" w:rsidP="00754100">
            <w:pPr>
              <w:pStyle w:val="tablesyntax"/>
              <w:keepLines w:val="0"/>
            </w:pPr>
            <w:r w:rsidRPr="006745D2">
              <w:rPr>
                <w:b/>
                <w:bCs/>
              </w:rPr>
              <w:tab/>
              <w:t>constrained_intra_pred_flag</w:t>
            </w:r>
          </w:p>
        </w:tc>
        <w:tc>
          <w:tcPr>
            <w:tcW w:w="1157" w:type="dxa"/>
          </w:tcPr>
          <w:p w:rsidR="007A3AC3" w:rsidRPr="006745D2" w:rsidRDefault="007A3AC3" w:rsidP="00754100">
            <w:pPr>
              <w:pStyle w:val="tablecell"/>
              <w:keepLines w:val="0"/>
            </w:pPr>
            <w:r w:rsidRPr="006745D2">
              <w:t>u(1)</w:t>
            </w:r>
          </w:p>
        </w:tc>
      </w:tr>
      <w:tr w:rsidR="007A3AC3" w:rsidRPr="006745D2" w:rsidTr="00754100">
        <w:trPr>
          <w:cantSplit/>
          <w:jc w:val="center"/>
        </w:trPr>
        <w:tc>
          <w:tcPr>
            <w:tcW w:w="6744" w:type="dxa"/>
          </w:tcPr>
          <w:p w:rsidR="007A3AC3" w:rsidRPr="006745D2" w:rsidRDefault="007A3AC3" w:rsidP="00754100">
            <w:pPr>
              <w:pStyle w:val="tablesyntax"/>
              <w:keepLines w:val="0"/>
              <w:rPr>
                <w:rFonts w:hint="eastAsia"/>
                <w:b/>
                <w:bCs/>
                <w:lang w:eastAsia="ko-KR"/>
              </w:rPr>
            </w:pPr>
            <w:r>
              <w:rPr>
                <w:rFonts w:hint="eastAsia"/>
                <w:b/>
                <w:bCs/>
                <w:lang w:eastAsia="ko-KR"/>
              </w:rPr>
              <w:tab/>
              <w:t>slice_granularity</w:t>
            </w:r>
          </w:p>
        </w:tc>
        <w:tc>
          <w:tcPr>
            <w:tcW w:w="1157" w:type="dxa"/>
          </w:tcPr>
          <w:p w:rsidR="007A3AC3" w:rsidRPr="006745D2" w:rsidRDefault="007A3AC3" w:rsidP="00754100">
            <w:pPr>
              <w:pStyle w:val="tablecell"/>
              <w:keepLines w:val="0"/>
              <w:rPr>
                <w:rFonts w:hint="eastAsia"/>
                <w:lang w:eastAsia="ko-KR"/>
              </w:rPr>
            </w:pPr>
            <w:r>
              <w:rPr>
                <w:rFonts w:hint="eastAsia"/>
                <w:lang w:eastAsia="ko-KR"/>
              </w:rPr>
              <w:t>u(2)</w:t>
            </w:r>
          </w:p>
        </w:tc>
      </w:tr>
      <w:tr w:rsidR="007A3AC3" w:rsidRPr="006745D2" w:rsidTr="00754100">
        <w:trPr>
          <w:cantSplit/>
          <w:jc w:val="center"/>
        </w:trPr>
        <w:tc>
          <w:tcPr>
            <w:tcW w:w="6744" w:type="dxa"/>
          </w:tcPr>
          <w:p w:rsidR="007A3AC3" w:rsidRPr="00EF2C92" w:rsidRDefault="007A3AC3" w:rsidP="00754100">
            <w:pPr>
              <w:pStyle w:val="tablesyntax"/>
              <w:keepLines w:val="0"/>
              <w:rPr>
                <w:rFonts w:hint="eastAsia"/>
                <w:b/>
                <w:bCs/>
                <w:lang w:eastAsia="ko-KR"/>
              </w:rPr>
            </w:pPr>
            <w:r w:rsidRPr="00C54F84">
              <w:rPr>
                <w:rFonts w:hint="eastAsia"/>
                <w:bCs/>
                <w:lang w:eastAsia="ko-KR"/>
              </w:rPr>
              <w:tab/>
            </w:r>
            <w:r w:rsidRPr="00EF2C92">
              <w:rPr>
                <w:rFonts w:hint="eastAsia"/>
                <w:b/>
                <w:bCs/>
                <w:lang w:eastAsia="ko-KR"/>
              </w:rPr>
              <w:t>shared_pps_info_enabled_flag</w:t>
            </w:r>
          </w:p>
        </w:tc>
        <w:tc>
          <w:tcPr>
            <w:tcW w:w="1157" w:type="dxa"/>
          </w:tcPr>
          <w:p w:rsidR="007A3AC3" w:rsidRPr="00EF2C92" w:rsidRDefault="007A3AC3" w:rsidP="00754100">
            <w:pPr>
              <w:pStyle w:val="tablecell"/>
              <w:keepLines w:val="0"/>
              <w:rPr>
                <w:rFonts w:hint="eastAsia"/>
                <w:lang w:eastAsia="ko-KR"/>
              </w:rPr>
            </w:pPr>
            <w:r w:rsidRPr="00EF2C92">
              <w:rPr>
                <w:rFonts w:hint="eastAsia"/>
                <w:lang w:eastAsia="ko-KR"/>
              </w:rPr>
              <w:t>u(1)</w:t>
            </w:r>
          </w:p>
        </w:tc>
      </w:tr>
      <w:tr w:rsidR="007A3AC3" w:rsidRPr="006745D2" w:rsidTr="00754100">
        <w:trPr>
          <w:cantSplit/>
          <w:jc w:val="center"/>
        </w:trPr>
        <w:tc>
          <w:tcPr>
            <w:tcW w:w="6744" w:type="dxa"/>
          </w:tcPr>
          <w:p w:rsidR="007A3AC3" w:rsidRPr="00C54F84" w:rsidRDefault="007A3AC3" w:rsidP="00754100">
            <w:pPr>
              <w:pStyle w:val="tablesyntax"/>
              <w:keepLines w:val="0"/>
              <w:rPr>
                <w:rFonts w:hint="eastAsia"/>
                <w:bCs/>
                <w:lang w:eastAsia="ko-KR"/>
              </w:rPr>
            </w:pPr>
            <w:r w:rsidRPr="00C54F84">
              <w:rPr>
                <w:rFonts w:hint="eastAsia"/>
                <w:bCs/>
                <w:lang w:eastAsia="ko-KR"/>
              </w:rPr>
              <w:tab/>
              <w:t>if( shared_pps</w:t>
            </w:r>
            <w:r>
              <w:rPr>
                <w:rFonts w:hint="eastAsia"/>
                <w:bCs/>
                <w:lang w:eastAsia="ko-KR"/>
              </w:rPr>
              <w:t>_info_enabled_flag )</w:t>
            </w:r>
          </w:p>
        </w:tc>
        <w:tc>
          <w:tcPr>
            <w:tcW w:w="1157" w:type="dxa"/>
          </w:tcPr>
          <w:p w:rsidR="007A3AC3" w:rsidRPr="00EF2C92" w:rsidRDefault="007A3AC3" w:rsidP="00754100">
            <w:pPr>
              <w:pStyle w:val="tablecell"/>
              <w:keepLines w:val="0"/>
            </w:pPr>
          </w:p>
        </w:tc>
      </w:tr>
      <w:tr w:rsidR="007A3AC3" w:rsidRPr="006745D2" w:rsidTr="00754100">
        <w:trPr>
          <w:cantSplit/>
          <w:jc w:val="center"/>
        </w:trPr>
        <w:tc>
          <w:tcPr>
            <w:tcW w:w="6744" w:type="dxa"/>
          </w:tcPr>
          <w:p w:rsidR="007A3AC3" w:rsidRPr="00C54F84" w:rsidRDefault="007A3AC3" w:rsidP="00754100">
            <w:pPr>
              <w:pStyle w:val="tablesyntax"/>
              <w:keepLines w:val="0"/>
              <w:rPr>
                <w:rFonts w:hint="eastAsia"/>
                <w:bCs/>
                <w:lang w:eastAsia="ko-KR"/>
              </w:rPr>
            </w:pPr>
            <w:r>
              <w:rPr>
                <w:rFonts w:hint="eastAsia"/>
                <w:bCs/>
                <w:lang w:eastAsia="ko-KR"/>
              </w:rPr>
              <w:tab/>
            </w:r>
            <w:r>
              <w:rPr>
                <w:bCs/>
                <w:lang w:eastAsia="ko-KR"/>
              </w:rPr>
              <w:tab/>
            </w:r>
            <w:r>
              <w:rPr>
                <w:rFonts w:hint="eastAsia"/>
                <w:bCs/>
                <w:lang w:eastAsia="ko-KR"/>
              </w:rPr>
              <w:t>if( adaptive_loop_filter_enabled_flag )</w:t>
            </w:r>
          </w:p>
        </w:tc>
        <w:tc>
          <w:tcPr>
            <w:tcW w:w="1157" w:type="dxa"/>
          </w:tcPr>
          <w:p w:rsidR="007A3AC3" w:rsidRPr="00EF2C92" w:rsidRDefault="007A3AC3" w:rsidP="00754100">
            <w:pPr>
              <w:pStyle w:val="tablecell"/>
              <w:keepLines w:val="0"/>
            </w:pPr>
          </w:p>
        </w:tc>
      </w:tr>
      <w:tr w:rsidR="007A3AC3" w:rsidRPr="006745D2" w:rsidTr="00754100">
        <w:trPr>
          <w:cantSplit/>
          <w:jc w:val="center"/>
        </w:trPr>
        <w:tc>
          <w:tcPr>
            <w:tcW w:w="6744" w:type="dxa"/>
          </w:tcPr>
          <w:p w:rsidR="007A3AC3" w:rsidRPr="00C54F84" w:rsidRDefault="007A3AC3" w:rsidP="00754100">
            <w:pPr>
              <w:pStyle w:val="tablesyntax"/>
              <w:keepLines w:val="0"/>
              <w:rPr>
                <w:rFonts w:hint="eastAsia"/>
                <w:bCs/>
                <w:lang w:eastAsia="ko-KR"/>
              </w:rPr>
            </w:pPr>
            <w:r>
              <w:rPr>
                <w:rFonts w:hint="eastAsia"/>
                <w:bCs/>
                <w:lang w:eastAsia="ko-KR"/>
              </w:rPr>
              <w:tab/>
            </w:r>
            <w:r>
              <w:rPr>
                <w:bCs/>
                <w:lang w:eastAsia="ko-KR"/>
              </w:rPr>
              <w:tab/>
            </w:r>
            <w:r>
              <w:rPr>
                <w:rFonts w:hint="eastAsia"/>
                <w:bCs/>
                <w:lang w:eastAsia="ko-KR"/>
              </w:rPr>
              <w:tab/>
              <w:t>alf_param( )</w:t>
            </w:r>
          </w:p>
        </w:tc>
        <w:tc>
          <w:tcPr>
            <w:tcW w:w="1157" w:type="dxa"/>
          </w:tcPr>
          <w:p w:rsidR="007A3AC3" w:rsidRPr="00EF2C92" w:rsidRDefault="007A3AC3" w:rsidP="00754100">
            <w:pPr>
              <w:pStyle w:val="tablecell"/>
              <w:keepLines w:val="0"/>
            </w:pPr>
          </w:p>
        </w:tc>
      </w:tr>
      <w:tr w:rsidR="007A3AC3" w:rsidRPr="006745D2" w:rsidTr="00754100">
        <w:trPr>
          <w:cantSplit/>
          <w:jc w:val="center"/>
        </w:trPr>
        <w:tc>
          <w:tcPr>
            <w:tcW w:w="6744" w:type="dxa"/>
          </w:tcPr>
          <w:p w:rsidR="007A3AC3" w:rsidRPr="006745D2" w:rsidRDefault="007A3AC3" w:rsidP="00754100">
            <w:pPr>
              <w:pStyle w:val="tablesyntax"/>
              <w:keepNext w:val="0"/>
              <w:keepLines w:val="0"/>
              <w:rPr>
                <w:rFonts w:hint="eastAsia"/>
                <w:lang w:eastAsia="ko-KR"/>
              </w:rPr>
            </w:pPr>
            <w:r>
              <w:rPr>
                <w:lang w:eastAsia="ko-KR"/>
              </w:rPr>
              <w:tab/>
            </w:r>
            <w:r>
              <w:rPr>
                <w:rFonts w:hint="eastAsia"/>
                <w:lang w:eastAsia="ko-KR"/>
              </w:rPr>
              <w:t>if( cu_qp_delta_enabled_flag )</w:t>
            </w:r>
          </w:p>
        </w:tc>
        <w:tc>
          <w:tcPr>
            <w:tcW w:w="1157" w:type="dxa"/>
          </w:tcPr>
          <w:p w:rsidR="007A3AC3" w:rsidRPr="006745D2" w:rsidRDefault="007A3AC3" w:rsidP="00754100">
            <w:pPr>
              <w:pStyle w:val="tablecell"/>
              <w:keepNext w:val="0"/>
              <w:keepLines w:val="0"/>
            </w:pPr>
          </w:p>
        </w:tc>
      </w:tr>
      <w:tr w:rsidR="007A3AC3" w:rsidRPr="006745D2" w:rsidTr="00754100">
        <w:trPr>
          <w:cantSplit/>
          <w:jc w:val="center"/>
        </w:trPr>
        <w:tc>
          <w:tcPr>
            <w:tcW w:w="6744" w:type="dxa"/>
          </w:tcPr>
          <w:p w:rsidR="007A3AC3" w:rsidRPr="00C54F84" w:rsidRDefault="007A3AC3" w:rsidP="00754100">
            <w:pPr>
              <w:pStyle w:val="tablesyntax"/>
              <w:keepNext w:val="0"/>
              <w:keepLines w:val="0"/>
              <w:rPr>
                <w:rFonts w:hint="eastAsia"/>
                <w:b/>
                <w:lang w:eastAsia="ko-KR"/>
              </w:rPr>
            </w:pPr>
            <w:r>
              <w:rPr>
                <w:rFonts w:hint="eastAsia"/>
                <w:lang w:eastAsia="ko-KR"/>
              </w:rPr>
              <w:tab/>
            </w:r>
            <w:r>
              <w:rPr>
                <w:lang w:eastAsia="ko-KR"/>
              </w:rPr>
              <w:tab/>
            </w:r>
            <w:r w:rsidRPr="00C54F84">
              <w:rPr>
                <w:rFonts w:hint="eastAsia"/>
                <w:b/>
                <w:lang w:eastAsia="ko-KR"/>
              </w:rPr>
              <w:t>max_cu_qp_</w:t>
            </w:r>
            <w:r>
              <w:rPr>
                <w:rFonts w:hint="eastAsia"/>
                <w:b/>
                <w:lang w:eastAsia="ko-KR"/>
              </w:rPr>
              <w:t>delta_</w:t>
            </w:r>
            <w:r w:rsidRPr="00C54F84">
              <w:rPr>
                <w:rFonts w:hint="eastAsia"/>
                <w:b/>
                <w:lang w:eastAsia="ko-KR"/>
              </w:rPr>
              <w:t>depth</w:t>
            </w:r>
          </w:p>
        </w:tc>
        <w:tc>
          <w:tcPr>
            <w:tcW w:w="1157" w:type="dxa"/>
          </w:tcPr>
          <w:p w:rsidR="007A3AC3" w:rsidRPr="006745D2" w:rsidRDefault="007A3AC3" w:rsidP="00754100">
            <w:pPr>
              <w:pStyle w:val="tablecell"/>
              <w:keepNext w:val="0"/>
              <w:keepLines w:val="0"/>
              <w:rPr>
                <w:rFonts w:hint="eastAsia"/>
                <w:lang w:eastAsia="ko-KR"/>
              </w:rPr>
            </w:pPr>
            <w:r>
              <w:rPr>
                <w:rFonts w:hint="eastAsia"/>
                <w:lang w:eastAsia="ko-KR"/>
              </w:rPr>
              <w:t>u(4)</w:t>
            </w:r>
          </w:p>
        </w:tc>
      </w:tr>
      <w:tr w:rsidR="007A3AC3" w:rsidRPr="006745D2" w:rsidTr="00754100">
        <w:trPr>
          <w:cantSplit/>
          <w:jc w:val="center"/>
        </w:trPr>
        <w:tc>
          <w:tcPr>
            <w:tcW w:w="6744" w:type="dxa"/>
          </w:tcPr>
          <w:p w:rsidR="007A3AC3" w:rsidRPr="006745D2" w:rsidRDefault="007A3AC3" w:rsidP="00754100">
            <w:pPr>
              <w:pStyle w:val="tablesyntax"/>
              <w:keepNext w:val="0"/>
              <w:keepLines w:val="0"/>
            </w:pPr>
            <w:r w:rsidRPr="006745D2">
              <w:tab/>
              <w:t>rbsp_trailing_bits( )</w:t>
            </w:r>
          </w:p>
        </w:tc>
        <w:tc>
          <w:tcPr>
            <w:tcW w:w="1157" w:type="dxa"/>
          </w:tcPr>
          <w:p w:rsidR="007A3AC3" w:rsidRPr="006745D2" w:rsidRDefault="007A3AC3" w:rsidP="00754100">
            <w:pPr>
              <w:pStyle w:val="tablecell"/>
              <w:keepNext w:val="0"/>
              <w:keepLines w:val="0"/>
            </w:pPr>
          </w:p>
        </w:tc>
      </w:tr>
      <w:tr w:rsidR="007A3AC3" w:rsidRPr="006745D2" w:rsidTr="00754100">
        <w:trPr>
          <w:cantSplit/>
          <w:jc w:val="center"/>
        </w:trPr>
        <w:tc>
          <w:tcPr>
            <w:tcW w:w="6744" w:type="dxa"/>
          </w:tcPr>
          <w:p w:rsidR="007A3AC3" w:rsidRPr="006745D2" w:rsidRDefault="007A3AC3" w:rsidP="00754100">
            <w:pPr>
              <w:pStyle w:val="tablesyntax"/>
              <w:keepNext w:val="0"/>
              <w:keepLines w:val="0"/>
            </w:pPr>
            <w:r w:rsidRPr="006745D2">
              <w:t>}</w:t>
            </w:r>
          </w:p>
        </w:tc>
        <w:tc>
          <w:tcPr>
            <w:tcW w:w="1157" w:type="dxa"/>
          </w:tcPr>
          <w:p w:rsidR="007A3AC3" w:rsidRPr="006745D2" w:rsidRDefault="007A3AC3" w:rsidP="00754100">
            <w:pPr>
              <w:pStyle w:val="tablecell"/>
              <w:keepNext w:val="0"/>
              <w:keepLines w:val="0"/>
            </w:pPr>
          </w:p>
        </w:tc>
      </w:tr>
    </w:tbl>
    <w:p w:rsidR="007A3AC3" w:rsidRDefault="007A3AC3" w:rsidP="007A3AC3"/>
    <w:p w:rsidR="00AC713D" w:rsidRPr="00AC713D" w:rsidRDefault="00AC713D" w:rsidP="00AC713D">
      <w:pPr>
        <w:pStyle w:val="Heading1"/>
        <w:keepLines/>
        <w:numPr>
          <w:ilvl w:val="0"/>
          <w:numId w:val="0"/>
        </w:numPr>
        <w:tabs>
          <w:tab w:val="clear" w:pos="360"/>
          <w:tab w:val="clear" w:pos="1080"/>
          <w:tab w:val="clear" w:pos="1440"/>
          <w:tab w:val="left" w:pos="794"/>
          <w:tab w:val="left" w:pos="1191"/>
          <w:tab w:val="left" w:pos="1588"/>
          <w:tab w:val="left" w:pos="1985"/>
        </w:tabs>
        <w:spacing w:before="480" w:after="0"/>
        <w:ind w:left="360" w:hanging="360"/>
        <w:rPr>
          <w:sz w:val="20"/>
          <w:szCs w:val="20"/>
        </w:rPr>
      </w:pPr>
      <w:bookmarkStart w:id="13" w:name="_Toc20134257"/>
      <w:bookmarkStart w:id="14" w:name="_Ref25325662"/>
      <w:bookmarkStart w:id="15" w:name="_Toc77680389"/>
      <w:bookmarkStart w:id="16" w:name="_Ref168819295"/>
      <w:bookmarkStart w:id="17" w:name="_Ref220341471"/>
      <w:bookmarkStart w:id="18" w:name="_Toc226456542"/>
      <w:bookmarkStart w:id="19" w:name="_Toc248045237"/>
      <w:bookmarkStart w:id="20" w:name="_Toc287363762"/>
      <w:bookmarkStart w:id="21" w:name="_Toc293649163"/>
      <w:r>
        <w:rPr>
          <w:sz w:val="20"/>
          <w:szCs w:val="20"/>
        </w:rPr>
        <w:lastRenderedPageBreak/>
        <w:t xml:space="preserve">7.3.3.1  </w:t>
      </w:r>
      <w:r w:rsidRPr="00AC713D">
        <w:rPr>
          <w:sz w:val="20"/>
          <w:szCs w:val="20"/>
        </w:rPr>
        <w:t>Reference picture list modification syntax</w:t>
      </w:r>
      <w:bookmarkEnd w:id="13"/>
      <w:bookmarkEnd w:id="14"/>
      <w:bookmarkEnd w:id="15"/>
      <w:bookmarkEnd w:id="16"/>
      <w:bookmarkEnd w:id="17"/>
      <w:bookmarkEnd w:id="18"/>
      <w:bookmarkEnd w:id="19"/>
      <w:bookmarkEnd w:id="20"/>
      <w:bookmarkEnd w:id="21"/>
    </w:p>
    <w:p w:rsidR="00AC713D" w:rsidRPr="006745D2" w:rsidRDefault="00AC713D" w:rsidP="00AC713D">
      <w:pPr>
        <w:keepNext/>
      </w:pP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8"/>
        <w:gridCol w:w="1157"/>
      </w:tblGrid>
      <w:tr w:rsidR="00AC713D" w:rsidRPr="006745D2" w:rsidTr="00E5026E">
        <w:trPr>
          <w:cantSplit/>
          <w:jc w:val="center"/>
        </w:trPr>
        <w:tc>
          <w:tcPr>
            <w:tcW w:w="6658" w:type="dxa"/>
          </w:tcPr>
          <w:p w:rsidR="00AC713D" w:rsidRPr="006745D2" w:rsidRDefault="00AC713D" w:rsidP="00754100">
            <w:pPr>
              <w:pStyle w:val="tablesyntax"/>
            </w:pPr>
            <w:r w:rsidRPr="006745D2">
              <w:t>ref_pic_list_modification( ) {</w:t>
            </w:r>
          </w:p>
        </w:tc>
        <w:tc>
          <w:tcPr>
            <w:tcW w:w="1157" w:type="dxa"/>
          </w:tcPr>
          <w:p w:rsidR="00AC713D" w:rsidRPr="006745D2" w:rsidRDefault="00AC713D" w:rsidP="00754100">
            <w:pPr>
              <w:pStyle w:val="tableheading"/>
            </w:pPr>
            <w:r w:rsidRPr="006745D2">
              <w:t>Descriptor</w:t>
            </w:r>
          </w:p>
        </w:tc>
      </w:tr>
      <w:tr w:rsidR="00AC713D" w:rsidRPr="006745D2" w:rsidTr="00E5026E">
        <w:trPr>
          <w:cantSplit/>
          <w:jc w:val="center"/>
        </w:trPr>
        <w:tc>
          <w:tcPr>
            <w:tcW w:w="6658" w:type="dxa"/>
          </w:tcPr>
          <w:p w:rsidR="00AC713D" w:rsidRPr="006745D2" w:rsidRDefault="00AC713D" w:rsidP="00754100">
            <w:pPr>
              <w:pStyle w:val="tablesyntax"/>
            </w:pPr>
            <w:r w:rsidRPr="006745D2">
              <w:tab/>
              <w:t xml:space="preserve">if( slice_type % 5  !=  2  &amp;&amp;  slice_type % 5  !=  4 ) { </w:t>
            </w:r>
          </w:p>
        </w:tc>
        <w:tc>
          <w:tcPr>
            <w:tcW w:w="1157" w:type="dxa"/>
          </w:tcPr>
          <w:p w:rsidR="00AC713D" w:rsidRPr="006745D2" w:rsidRDefault="00AC713D" w:rsidP="00754100">
            <w:pPr>
              <w:pStyle w:val="tablecell"/>
            </w:pPr>
          </w:p>
        </w:tc>
      </w:tr>
      <w:tr w:rsidR="00E5026E" w:rsidRPr="00E5026E" w:rsidTr="00E5026E">
        <w:trPr>
          <w:cantSplit/>
          <w:jc w:val="center"/>
          <w:ins w:id="22" w:author="Ye-Kui Wang" w:date="2011-07-01T13:48:00Z"/>
        </w:trPr>
        <w:tc>
          <w:tcPr>
            <w:tcW w:w="6658" w:type="dxa"/>
          </w:tcPr>
          <w:p w:rsidR="00E5026E" w:rsidRPr="00E5026E" w:rsidRDefault="00E5026E" w:rsidP="00754100">
            <w:pPr>
              <w:pStyle w:val="tablesyntax"/>
              <w:rPr>
                <w:ins w:id="23" w:author="Ye-Kui Wang" w:date="2011-07-01T13:48:00Z"/>
                <w:rFonts w:eastAsia="宋体"/>
                <w:lang w:eastAsia="zh-CN"/>
              </w:rPr>
            </w:pPr>
            <w:ins w:id="24" w:author="Ye-Kui Wang" w:date="2011-07-01T13:49:00Z">
              <w:r w:rsidRPr="00E5026E">
                <w:rPr>
                  <w:rFonts w:eastAsia="宋体"/>
                  <w:lang w:eastAsia="zh-CN"/>
                </w:rPr>
                <w:tab/>
              </w:r>
              <w:r w:rsidRPr="00E5026E">
                <w:rPr>
                  <w:rFonts w:eastAsia="宋体"/>
                  <w:lang w:eastAsia="zh-CN"/>
                </w:rPr>
                <w:tab/>
              </w:r>
            </w:ins>
            <w:ins w:id="25" w:author="Ye-Kui Wang" w:date="2011-07-01T13:48:00Z">
              <w:r w:rsidRPr="00E5026E">
                <w:rPr>
                  <w:rFonts w:eastAsia="宋体"/>
                  <w:lang w:eastAsia="zh-CN"/>
                </w:rPr>
                <w:t>if( !rplm_commands_present_flag )</w:t>
              </w:r>
            </w:ins>
          </w:p>
        </w:tc>
        <w:tc>
          <w:tcPr>
            <w:tcW w:w="1157" w:type="dxa"/>
          </w:tcPr>
          <w:p w:rsidR="00E5026E" w:rsidRPr="00E5026E" w:rsidRDefault="00E5026E" w:rsidP="00754100">
            <w:pPr>
              <w:pStyle w:val="tablecell"/>
              <w:rPr>
                <w:ins w:id="26" w:author="Ye-Kui Wang" w:date="2011-07-01T13:48:00Z"/>
              </w:rPr>
            </w:pPr>
          </w:p>
        </w:tc>
      </w:tr>
      <w:tr w:rsidR="00AC713D" w:rsidRPr="006745D2" w:rsidTr="00E5026E">
        <w:trPr>
          <w:cantSplit/>
          <w:jc w:val="center"/>
        </w:trPr>
        <w:tc>
          <w:tcPr>
            <w:tcW w:w="6658" w:type="dxa"/>
          </w:tcPr>
          <w:p w:rsidR="00AC713D" w:rsidRPr="006745D2" w:rsidRDefault="00E5026E" w:rsidP="00754100">
            <w:pPr>
              <w:pStyle w:val="tablesyntax"/>
            </w:pPr>
            <w:ins w:id="27" w:author="Ye-Kui Wang" w:date="2011-07-01T13:49:00Z">
              <w:r>
                <w:tab/>
              </w:r>
            </w:ins>
            <w:r w:rsidR="00AC713D" w:rsidRPr="006745D2">
              <w:tab/>
            </w:r>
            <w:r w:rsidR="00AC713D" w:rsidRPr="006745D2">
              <w:tab/>
            </w:r>
            <w:r w:rsidR="00AC713D" w:rsidRPr="006745D2">
              <w:rPr>
                <w:b/>
                <w:bCs/>
              </w:rPr>
              <w:t>ref_pic_list_modification_flag_l0</w:t>
            </w:r>
          </w:p>
        </w:tc>
        <w:tc>
          <w:tcPr>
            <w:tcW w:w="1157" w:type="dxa"/>
          </w:tcPr>
          <w:p w:rsidR="00AC713D" w:rsidRPr="006745D2" w:rsidRDefault="00AC713D" w:rsidP="00754100">
            <w:pPr>
              <w:pStyle w:val="tablecell"/>
            </w:pPr>
            <w:r w:rsidRPr="006745D2">
              <w:t>u(1)</w:t>
            </w:r>
          </w:p>
        </w:tc>
      </w:tr>
      <w:tr w:rsidR="00AC713D" w:rsidRPr="006745D2" w:rsidTr="00E5026E">
        <w:trPr>
          <w:cantSplit/>
          <w:jc w:val="center"/>
        </w:trPr>
        <w:tc>
          <w:tcPr>
            <w:tcW w:w="6658" w:type="dxa"/>
          </w:tcPr>
          <w:p w:rsidR="00AC713D" w:rsidRPr="006745D2" w:rsidRDefault="00AC713D" w:rsidP="00754100">
            <w:pPr>
              <w:pStyle w:val="tablesyntax"/>
            </w:pPr>
            <w:r w:rsidRPr="006745D2">
              <w:tab/>
            </w:r>
            <w:r w:rsidRPr="006745D2">
              <w:tab/>
              <w:t>if( ref_pic_list_modification_flag_l0 )</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pPr>
            <w:r w:rsidRPr="006745D2">
              <w:tab/>
            </w:r>
            <w:r w:rsidRPr="006745D2">
              <w:tab/>
            </w:r>
            <w:r w:rsidRPr="006745D2">
              <w:tab/>
              <w:t>do {</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rPr>
                <w:b/>
                <w:bCs/>
              </w:rPr>
            </w:pPr>
            <w:r w:rsidRPr="006745D2">
              <w:tab/>
            </w:r>
            <w:r w:rsidRPr="006745D2">
              <w:tab/>
            </w:r>
            <w:r w:rsidRPr="006745D2">
              <w:tab/>
            </w:r>
            <w:r w:rsidRPr="006745D2">
              <w:tab/>
            </w:r>
            <w:r w:rsidRPr="006745D2">
              <w:rPr>
                <w:b/>
              </w:rPr>
              <w:t>modification</w:t>
            </w:r>
            <w:r w:rsidRPr="006745D2">
              <w:rPr>
                <w:b/>
                <w:bCs/>
              </w:rPr>
              <w:t>_of_pic_nums_idc</w:t>
            </w:r>
          </w:p>
        </w:tc>
        <w:tc>
          <w:tcPr>
            <w:tcW w:w="1157" w:type="dxa"/>
          </w:tcPr>
          <w:p w:rsidR="00AC713D" w:rsidRPr="006745D2" w:rsidRDefault="00AC713D" w:rsidP="00754100">
            <w:pPr>
              <w:pStyle w:val="tablecell"/>
            </w:pPr>
            <w:r w:rsidRPr="006745D2">
              <w:t>ue(v)</w:t>
            </w:r>
          </w:p>
        </w:tc>
      </w:tr>
      <w:tr w:rsidR="00AC713D" w:rsidRPr="006745D2" w:rsidTr="00E5026E">
        <w:trPr>
          <w:cantSplit/>
          <w:jc w:val="center"/>
        </w:trPr>
        <w:tc>
          <w:tcPr>
            <w:tcW w:w="6658" w:type="dxa"/>
          </w:tcPr>
          <w:p w:rsidR="00AC713D" w:rsidRPr="006745D2" w:rsidRDefault="00AC713D" w:rsidP="00754100">
            <w:pPr>
              <w:pStyle w:val="tablesyntax"/>
            </w:pPr>
            <w:r w:rsidRPr="006745D2">
              <w:tab/>
            </w:r>
            <w:r w:rsidRPr="006745D2">
              <w:tab/>
            </w:r>
            <w:r w:rsidRPr="006745D2">
              <w:tab/>
            </w:r>
            <w:r w:rsidRPr="006745D2">
              <w:tab/>
              <w:t>if( modification_of_pic_nums_idc  = =  0  | |</w:t>
            </w:r>
            <w:r w:rsidRPr="006745D2">
              <w:br/>
            </w:r>
            <w:r w:rsidRPr="006745D2">
              <w:tab/>
            </w:r>
            <w:r w:rsidRPr="006745D2">
              <w:tab/>
            </w:r>
            <w:r w:rsidRPr="006745D2">
              <w:tab/>
            </w:r>
            <w:r w:rsidRPr="006745D2">
              <w:tab/>
            </w:r>
            <w:r w:rsidRPr="006745D2">
              <w:tab/>
              <w:t>modification_of_pic_nums_idc  = =  1 )</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rPr>
                <w:b/>
              </w:rPr>
            </w:pPr>
            <w:r w:rsidRPr="006745D2">
              <w:tab/>
            </w:r>
            <w:r w:rsidRPr="006745D2">
              <w:tab/>
            </w:r>
            <w:r w:rsidRPr="006745D2">
              <w:tab/>
            </w:r>
            <w:r w:rsidRPr="006745D2">
              <w:tab/>
            </w:r>
            <w:r w:rsidRPr="006745D2">
              <w:tab/>
            </w:r>
            <w:r w:rsidRPr="006745D2">
              <w:rPr>
                <w:b/>
              </w:rPr>
              <w:t>abs_diff_pic_num_minus1</w:t>
            </w:r>
          </w:p>
        </w:tc>
        <w:tc>
          <w:tcPr>
            <w:tcW w:w="1157" w:type="dxa"/>
          </w:tcPr>
          <w:p w:rsidR="00AC713D" w:rsidRPr="006745D2" w:rsidRDefault="00AC713D" w:rsidP="00754100">
            <w:pPr>
              <w:pStyle w:val="tableheading"/>
              <w:rPr>
                <w:b w:val="0"/>
              </w:rPr>
            </w:pPr>
            <w:r w:rsidRPr="006745D2">
              <w:rPr>
                <w:b w:val="0"/>
              </w:rPr>
              <w:t>ue(v)</w:t>
            </w:r>
          </w:p>
        </w:tc>
      </w:tr>
      <w:tr w:rsidR="00AC713D" w:rsidRPr="006745D2" w:rsidTr="00E5026E">
        <w:trPr>
          <w:cantSplit/>
          <w:jc w:val="center"/>
        </w:trPr>
        <w:tc>
          <w:tcPr>
            <w:tcW w:w="6658" w:type="dxa"/>
          </w:tcPr>
          <w:p w:rsidR="00AC713D" w:rsidRPr="006745D2" w:rsidRDefault="00AC713D" w:rsidP="00754100">
            <w:pPr>
              <w:pStyle w:val="tablesyntax"/>
            </w:pPr>
            <w:r w:rsidRPr="006745D2">
              <w:tab/>
            </w:r>
            <w:r w:rsidRPr="006745D2">
              <w:tab/>
            </w:r>
            <w:r w:rsidRPr="006745D2">
              <w:tab/>
            </w:r>
            <w:r w:rsidRPr="006745D2">
              <w:tab/>
              <w:t>else if( modification_of_pic_nums_idc  = =  2 )</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rPr>
                <w:b/>
                <w:bCs/>
              </w:rPr>
            </w:pPr>
            <w:r w:rsidRPr="006745D2">
              <w:tab/>
            </w:r>
            <w:r w:rsidRPr="006745D2">
              <w:tab/>
            </w:r>
            <w:r w:rsidRPr="006745D2">
              <w:tab/>
            </w:r>
            <w:r w:rsidRPr="006745D2">
              <w:tab/>
            </w:r>
            <w:r w:rsidRPr="006745D2">
              <w:tab/>
            </w:r>
            <w:r w:rsidRPr="006745D2">
              <w:rPr>
                <w:b/>
                <w:bCs/>
              </w:rPr>
              <w:t>long_term_pic_num</w:t>
            </w:r>
          </w:p>
        </w:tc>
        <w:tc>
          <w:tcPr>
            <w:tcW w:w="1157" w:type="dxa"/>
          </w:tcPr>
          <w:p w:rsidR="00AC713D" w:rsidRPr="006745D2" w:rsidRDefault="00AC713D" w:rsidP="00754100">
            <w:pPr>
              <w:pStyle w:val="tablecell"/>
            </w:pPr>
            <w:r w:rsidRPr="006745D2">
              <w:t>ue(v)</w:t>
            </w:r>
          </w:p>
        </w:tc>
      </w:tr>
      <w:tr w:rsidR="00AC713D" w:rsidRPr="006745D2" w:rsidTr="00E5026E">
        <w:trPr>
          <w:cantSplit/>
          <w:jc w:val="center"/>
        </w:trPr>
        <w:tc>
          <w:tcPr>
            <w:tcW w:w="6658" w:type="dxa"/>
          </w:tcPr>
          <w:p w:rsidR="00AC713D" w:rsidRPr="006745D2" w:rsidRDefault="00AC713D" w:rsidP="00754100">
            <w:pPr>
              <w:pStyle w:val="tablesyntax"/>
            </w:pPr>
            <w:r w:rsidRPr="006745D2">
              <w:tab/>
            </w:r>
            <w:r w:rsidRPr="006745D2">
              <w:tab/>
            </w:r>
            <w:r w:rsidRPr="006745D2">
              <w:tab/>
              <w:t>} while( modification_of_pic_nums_idc  !=  3 )</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pPr>
            <w:r w:rsidRPr="006745D2">
              <w:tab/>
              <w:t>}</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pPr>
            <w:r w:rsidRPr="006745D2">
              <w:tab/>
              <w:t xml:space="preserve">if( slice_type % 5  = =  1 ) { </w:t>
            </w:r>
          </w:p>
        </w:tc>
        <w:tc>
          <w:tcPr>
            <w:tcW w:w="1157" w:type="dxa"/>
          </w:tcPr>
          <w:p w:rsidR="00AC713D" w:rsidRPr="006745D2" w:rsidRDefault="00AC713D" w:rsidP="00754100">
            <w:pPr>
              <w:pStyle w:val="tablecell"/>
            </w:pPr>
          </w:p>
        </w:tc>
      </w:tr>
      <w:tr w:rsidR="00E5026E" w:rsidRPr="00E5026E" w:rsidTr="00754100">
        <w:trPr>
          <w:cantSplit/>
          <w:jc w:val="center"/>
          <w:ins w:id="28" w:author="Ye-Kui Wang" w:date="2011-07-01T13:48:00Z"/>
        </w:trPr>
        <w:tc>
          <w:tcPr>
            <w:tcW w:w="6658" w:type="dxa"/>
          </w:tcPr>
          <w:p w:rsidR="00E5026E" w:rsidRPr="00E5026E" w:rsidRDefault="00E5026E" w:rsidP="00754100">
            <w:pPr>
              <w:pStyle w:val="tablesyntax"/>
              <w:rPr>
                <w:ins w:id="29" w:author="Ye-Kui Wang" w:date="2011-07-01T13:48:00Z"/>
                <w:rFonts w:eastAsia="宋体"/>
                <w:lang w:eastAsia="zh-CN"/>
              </w:rPr>
            </w:pPr>
            <w:ins w:id="30" w:author="Ye-Kui Wang" w:date="2011-07-01T13:50:00Z">
              <w:r w:rsidRPr="00E5026E">
                <w:rPr>
                  <w:rFonts w:eastAsia="宋体"/>
                  <w:lang w:eastAsia="zh-CN"/>
                </w:rPr>
                <w:tab/>
              </w:r>
              <w:r w:rsidRPr="00E5026E">
                <w:rPr>
                  <w:rFonts w:eastAsia="宋体"/>
                  <w:lang w:eastAsia="zh-CN"/>
                </w:rPr>
                <w:tab/>
              </w:r>
            </w:ins>
            <w:ins w:id="31" w:author="Ye-Kui Wang" w:date="2011-07-01T13:48:00Z">
              <w:r w:rsidRPr="00E5026E">
                <w:rPr>
                  <w:rFonts w:eastAsia="宋体"/>
                  <w:lang w:eastAsia="zh-CN"/>
                </w:rPr>
                <w:t>if( !rplm_commands_present_flag )</w:t>
              </w:r>
            </w:ins>
          </w:p>
        </w:tc>
        <w:tc>
          <w:tcPr>
            <w:tcW w:w="1157" w:type="dxa"/>
          </w:tcPr>
          <w:p w:rsidR="00E5026E" w:rsidRPr="00E5026E" w:rsidRDefault="00E5026E" w:rsidP="00754100">
            <w:pPr>
              <w:pStyle w:val="tablecell"/>
              <w:rPr>
                <w:ins w:id="32" w:author="Ye-Kui Wang" w:date="2011-07-01T13:48:00Z"/>
              </w:rPr>
            </w:pPr>
          </w:p>
        </w:tc>
      </w:tr>
      <w:tr w:rsidR="00AC713D" w:rsidRPr="006745D2" w:rsidTr="00E5026E">
        <w:trPr>
          <w:cantSplit/>
          <w:jc w:val="center"/>
        </w:trPr>
        <w:tc>
          <w:tcPr>
            <w:tcW w:w="6658" w:type="dxa"/>
          </w:tcPr>
          <w:p w:rsidR="00AC713D" w:rsidRPr="006745D2" w:rsidRDefault="00E5026E" w:rsidP="00754100">
            <w:pPr>
              <w:pStyle w:val="tablesyntax"/>
            </w:pPr>
            <w:ins w:id="33" w:author="Ye-Kui Wang" w:date="2011-07-01T13:50:00Z">
              <w:r>
                <w:tab/>
              </w:r>
            </w:ins>
            <w:r w:rsidR="00AC713D" w:rsidRPr="006745D2">
              <w:tab/>
            </w:r>
            <w:r w:rsidR="00AC713D" w:rsidRPr="006745D2">
              <w:tab/>
            </w:r>
            <w:r w:rsidR="00AC713D" w:rsidRPr="006745D2">
              <w:rPr>
                <w:b/>
                <w:bCs/>
              </w:rPr>
              <w:t>ref_pic_list_modification_flag_l1</w:t>
            </w:r>
          </w:p>
        </w:tc>
        <w:tc>
          <w:tcPr>
            <w:tcW w:w="1157" w:type="dxa"/>
          </w:tcPr>
          <w:p w:rsidR="00AC713D" w:rsidRPr="006745D2" w:rsidRDefault="00AC713D" w:rsidP="00754100">
            <w:pPr>
              <w:pStyle w:val="tablecell"/>
            </w:pPr>
            <w:r w:rsidRPr="006745D2">
              <w:t>u(1)</w:t>
            </w:r>
          </w:p>
        </w:tc>
      </w:tr>
      <w:tr w:rsidR="00AC713D" w:rsidRPr="006745D2" w:rsidTr="00E5026E">
        <w:trPr>
          <w:cantSplit/>
          <w:jc w:val="center"/>
        </w:trPr>
        <w:tc>
          <w:tcPr>
            <w:tcW w:w="6658" w:type="dxa"/>
          </w:tcPr>
          <w:p w:rsidR="00AC713D" w:rsidRPr="006745D2" w:rsidRDefault="00AC713D" w:rsidP="00754100">
            <w:pPr>
              <w:pStyle w:val="tablesyntax"/>
            </w:pPr>
            <w:r w:rsidRPr="006745D2">
              <w:tab/>
            </w:r>
            <w:r w:rsidRPr="006745D2">
              <w:tab/>
              <w:t>if( ref_pic_list_modification_flag_l1 )</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pPr>
            <w:r w:rsidRPr="006745D2">
              <w:tab/>
            </w:r>
            <w:r w:rsidRPr="006745D2">
              <w:tab/>
            </w:r>
            <w:r w:rsidRPr="006745D2">
              <w:tab/>
              <w:t>do {</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rPr>
                <w:b/>
                <w:bCs/>
              </w:rPr>
            </w:pPr>
            <w:r w:rsidRPr="006745D2">
              <w:tab/>
            </w:r>
            <w:r w:rsidRPr="006745D2">
              <w:tab/>
            </w:r>
            <w:r w:rsidRPr="006745D2">
              <w:tab/>
            </w:r>
            <w:r w:rsidRPr="006745D2">
              <w:tab/>
            </w:r>
            <w:r w:rsidRPr="006745D2">
              <w:rPr>
                <w:b/>
              </w:rPr>
              <w:t>modification</w:t>
            </w:r>
            <w:r w:rsidRPr="006745D2">
              <w:rPr>
                <w:b/>
                <w:bCs/>
              </w:rPr>
              <w:t>_of_pic_nums_idc</w:t>
            </w:r>
          </w:p>
        </w:tc>
        <w:tc>
          <w:tcPr>
            <w:tcW w:w="1157" w:type="dxa"/>
          </w:tcPr>
          <w:p w:rsidR="00AC713D" w:rsidRPr="006745D2" w:rsidRDefault="00AC713D" w:rsidP="00754100">
            <w:pPr>
              <w:pStyle w:val="tablecell"/>
            </w:pPr>
            <w:r w:rsidRPr="006745D2">
              <w:t>ue(v)</w:t>
            </w:r>
          </w:p>
        </w:tc>
      </w:tr>
      <w:tr w:rsidR="00AC713D" w:rsidRPr="006745D2" w:rsidTr="00E5026E">
        <w:trPr>
          <w:cantSplit/>
          <w:jc w:val="center"/>
        </w:trPr>
        <w:tc>
          <w:tcPr>
            <w:tcW w:w="6658" w:type="dxa"/>
          </w:tcPr>
          <w:p w:rsidR="00AC713D" w:rsidRPr="006745D2" w:rsidRDefault="00AC713D" w:rsidP="00754100">
            <w:pPr>
              <w:pStyle w:val="tablesyntax"/>
            </w:pPr>
            <w:r w:rsidRPr="006745D2">
              <w:tab/>
            </w:r>
            <w:r w:rsidRPr="006745D2">
              <w:tab/>
            </w:r>
            <w:r w:rsidRPr="006745D2">
              <w:tab/>
            </w:r>
            <w:r w:rsidRPr="006745D2">
              <w:tab/>
              <w:t>if( modification_of_pic_nums_idc  = =  0  | |</w:t>
            </w:r>
            <w:r w:rsidRPr="006745D2">
              <w:br/>
            </w:r>
            <w:r w:rsidRPr="006745D2">
              <w:tab/>
            </w:r>
            <w:r w:rsidRPr="006745D2">
              <w:tab/>
            </w:r>
            <w:r w:rsidRPr="006745D2">
              <w:tab/>
            </w:r>
            <w:r w:rsidRPr="006745D2">
              <w:tab/>
            </w:r>
            <w:r w:rsidRPr="006745D2">
              <w:tab/>
              <w:t>modification_of_pic_nums_idc  = =  1 )</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rPr>
                <w:b/>
              </w:rPr>
            </w:pPr>
            <w:r w:rsidRPr="006745D2">
              <w:tab/>
            </w:r>
            <w:r w:rsidRPr="006745D2">
              <w:tab/>
            </w:r>
            <w:r w:rsidRPr="006745D2">
              <w:tab/>
            </w:r>
            <w:r w:rsidRPr="006745D2">
              <w:tab/>
            </w:r>
            <w:r w:rsidRPr="006745D2">
              <w:tab/>
            </w:r>
            <w:r w:rsidRPr="006745D2">
              <w:rPr>
                <w:b/>
              </w:rPr>
              <w:t>abs_diff_pic_num_minus1</w:t>
            </w:r>
          </w:p>
        </w:tc>
        <w:tc>
          <w:tcPr>
            <w:tcW w:w="1157" w:type="dxa"/>
          </w:tcPr>
          <w:p w:rsidR="00AC713D" w:rsidRPr="006745D2" w:rsidRDefault="00AC713D" w:rsidP="00754100">
            <w:pPr>
              <w:pStyle w:val="tableheading"/>
              <w:rPr>
                <w:b w:val="0"/>
              </w:rPr>
            </w:pPr>
            <w:r w:rsidRPr="006745D2">
              <w:rPr>
                <w:b w:val="0"/>
              </w:rPr>
              <w:t>ue(v)</w:t>
            </w:r>
          </w:p>
        </w:tc>
      </w:tr>
      <w:tr w:rsidR="00AC713D" w:rsidRPr="006745D2" w:rsidTr="00E5026E">
        <w:trPr>
          <w:cantSplit/>
          <w:jc w:val="center"/>
        </w:trPr>
        <w:tc>
          <w:tcPr>
            <w:tcW w:w="6658" w:type="dxa"/>
          </w:tcPr>
          <w:p w:rsidR="00AC713D" w:rsidRPr="006745D2" w:rsidRDefault="00AC713D" w:rsidP="00754100">
            <w:pPr>
              <w:pStyle w:val="tablesyntax"/>
            </w:pPr>
            <w:r w:rsidRPr="006745D2">
              <w:tab/>
            </w:r>
            <w:r w:rsidRPr="006745D2">
              <w:tab/>
            </w:r>
            <w:r w:rsidRPr="006745D2">
              <w:tab/>
            </w:r>
            <w:r w:rsidRPr="006745D2">
              <w:tab/>
              <w:t>else if( modification_of_pic_nums_idc  = =  2 )</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rPr>
                <w:b/>
                <w:bCs/>
              </w:rPr>
            </w:pPr>
            <w:r w:rsidRPr="006745D2">
              <w:tab/>
            </w:r>
            <w:r w:rsidRPr="006745D2">
              <w:tab/>
            </w:r>
            <w:r w:rsidRPr="006745D2">
              <w:tab/>
            </w:r>
            <w:r w:rsidRPr="006745D2">
              <w:tab/>
            </w:r>
            <w:r w:rsidRPr="006745D2">
              <w:tab/>
            </w:r>
            <w:r w:rsidRPr="006745D2">
              <w:rPr>
                <w:b/>
                <w:bCs/>
              </w:rPr>
              <w:t>long_term_pic_num</w:t>
            </w:r>
          </w:p>
        </w:tc>
        <w:tc>
          <w:tcPr>
            <w:tcW w:w="1157" w:type="dxa"/>
          </w:tcPr>
          <w:p w:rsidR="00AC713D" w:rsidRPr="006745D2" w:rsidRDefault="00AC713D" w:rsidP="00754100">
            <w:pPr>
              <w:pStyle w:val="tablecell"/>
            </w:pPr>
            <w:r w:rsidRPr="006745D2">
              <w:t>ue(v)</w:t>
            </w:r>
          </w:p>
        </w:tc>
      </w:tr>
      <w:tr w:rsidR="00AC713D" w:rsidRPr="006745D2" w:rsidTr="00E5026E">
        <w:trPr>
          <w:cantSplit/>
          <w:jc w:val="center"/>
        </w:trPr>
        <w:tc>
          <w:tcPr>
            <w:tcW w:w="6658" w:type="dxa"/>
          </w:tcPr>
          <w:p w:rsidR="00AC713D" w:rsidRPr="006745D2" w:rsidRDefault="00AC713D" w:rsidP="00754100">
            <w:pPr>
              <w:pStyle w:val="tablesyntax"/>
            </w:pPr>
            <w:r w:rsidRPr="006745D2">
              <w:tab/>
            </w:r>
            <w:r w:rsidRPr="006745D2">
              <w:tab/>
            </w:r>
            <w:r w:rsidRPr="006745D2">
              <w:tab/>
              <w:t>} while( modification_of_pic_nums_idc  !=  3 )</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pPr>
            <w:r w:rsidRPr="006745D2">
              <w:tab/>
              <w:t>}</w:t>
            </w:r>
          </w:p>
        </w:tc>
        <w:tc>
          <w:tcPr>
            <w:tcW w:w="1157" w:type="dxa"/>
          </w:tcPr>
          <w:p w:rsidR="00AC713D" w:rsidRPr="006745D2" w:rsidRDefault="00AC713D" w:rsidP="00754100">
            <w:pPr>
              <w:pStyle w:val="tablecell"/>
            </w:pPr>
          </w:p>
        </w:tc>
      </w:tr>
      <w:tr w:rsidR="00AC713D" w:rsidRPr="006745D2" w:rsidTr="00E5026E">
        <w:trPr>
          <w:cantSplit/>
          <w:jc w:val="center"/>
        </w:trPr>
        <w:tc>
          <w:tcPr>
            <w:tcW w:w="6658" w:type="dxa"/>
          </w:tcPr>
          <w:p w:rsidR="00AC713D" w:rsidRPr="006745D2" w:rsidRDefault="00AC713D" w:rsidP="00754100">
            <w:pPr>
              <w:pStyle w:val="tablesyntax"/>
              <w:keepNext w:val="0"/>
            </w:pPr>
            <w:r w:rsidRPr="006745D2">
              <w:t>}</w:t>
            </w:r>
          </w:p>
        </w:tc>
        <w:tc>
          <w:tcPr>
            <w:tcW w:w="1157" w:type="dxa"/>
          </w:tcPr>
          <w:p w:rsidR="00AC713D" w:rsidRPr="006745D2" w:rsidRDefault="00AC713D" w:rsidP="00754100">
            <w:pPr>
              <w:pStyle w:val="tablecell"/>
            </w:pPr>
          </w:p>
        </w:tc>
      </w:tr>
    </w:tbl>
    <w:p w:rsidR="00A370E6" w:rsidRPr="00A370E6" w:rsidRDefault="00A370E6" w:rsidP="00B5185E">
      <w:pPr>
        <w:pStyle w:val="Heading1"/>
        <w:keepLines/>
        <w:numPr>
          <w:ilvl w:val="0"/>
          <w:numId w:val="0"/>
        </w:numPr>
        <w:tabs>
          <w:tab w:val="clear" w:pos="360"/>
          <w:tab w:val="clear" w:pos="1080"/>
          <w:tab w:val="clear" w:pos="1440"/>
          <w:tab w:val="left" w:pos="794"/>
          <w:tab w:val="left" w:pos="1191"/>
          <w:tab w:val="left" w:pos="1588"/>
          <w:tab w:val="left" w:pos="1985"/>
        </w:tabs>
        <w:spacing w:before="480" w:after="0"/>
        <w:ind w:left="360" w:hanging="360"/>
        <w:jc w:val="both"/>
        <w:rPr>
          <w:sz w:val="20"/>
          <w:szCs w:val="20"/>
        </w:rPr>
      </w:pPr>
      <w:r w:rsidRPr="00A370E6">
        <w:rPr>
          <w:sz w:val="20"/>
          <w:szCs w:val="20"/>
        </w:rPr>
        <w:t>7.</w:t>
      </w:r>
      <w:r>
        <w:rPr>
          <w:sz w:val="20"/>
          <w:szCs w:val="20"/>
        </w:rPr>
        <w:t>4.2.2</w:t>
      </w:r>
      <w:r w:rsidRPr="00A370E6">
        <w:rPr>
          <w:sz w:val="20"/>
          <w:szCs w:val="20"/>
        </w:rPr>
        <w:t xml:space="preserve">  </w:t>
      </w:r>
      <w:r w:rsidRPr="00A370E6">
        <w:rPr>
          <w:sz w:val="20"/>
          <w:szCs w:val="20"/>
        </w:rPr>
        <w:t>Picture parameter set RBSP semantics</w:t>
      </w:r>
    </w:p>
    <w:p w:rsidR="00A370E6" w:rsidRPr="002A40D2" w:rsidRDefault="00A370E6" w:rsidP="00B5185E">
      <w:pPr>
        <w:jc w:val="both"/>
        <w:rPr>
          <w:rFonts w:hint="eastAsia"/>
          <w:sz w:val="20"/>
        </w:rPr>
      </w:pPr>
      <w:r w:rsidRPr="002A40D2">
        <w:rPr>
          <w:b/>
          <w:sz w:val="20"/>
        </w:rPr>
        <w:t>…</w:t>
      </w:r>
    </w:p>
    <w:p w:rsidR="00A370E6" w:rsidRPr="002A40D2" w:rsidRDefault="00A370E6" w:rsidP="00B5185E">
      <w:pPr>
        <w:jc w:val="both"/>
        <w:rPr>
          <w:sz w:val="20"/>
        </w:rPr>
      </w:pPr>
      <w:r w:rsidRPr="002A40D2">
        <w:rPr>
          <w:b/>
          <w:bCs/>
          <w:sz w:val="20"/>
        </w:rPr>
        <w:t>num_ref_idx_l0_default_active_minus1</w:t>
      </w:r>
      <w:r w:rsidRPr="002A40D2">
        <w:rPr>
          <w:bCs/>
          <w:sz w:val="20"/>
        </w:rPr>
        <w:t xml:space="preserve"> </w:t>
      </w:r>
      <w:r w:rsidRPr="002A40D2">
        <w:rPr>
          <w:sz w:val="20"/>
        </w:rPr>
        <w:t xml:space="preserve">specifies how num_ref_idx_l0_active_minus1 is inferred for P and B slices with num_ref_idx_active_override_flag equal to 0. The value of num_ref_idx_l0_default_active_minus1 shall be in the range of 0 to 31, inclusive. </w:t>
      </w:r>
    </w:p>
    <w:p w:rsidR="00A370E6" w:rsidRPr="002A40D2" w:rsidRDefault="00A370E6" w:rsidP="00B5185E">
      <w:pPr>
        <w:jc w:val="both"/>
        <w:rPr>
          <w:sz w:val="20"/>
        </w:rPr>
      </w:pPr>
      <w:r w:rsidRPr="002A40D2">
        <w:rPr>
          <w:b/>
          <w:bCs/>
          <w:sz w:val="20"/>
        </w:rPr>
        <w:t>num_ref_idx_l1_default_active_minus1</w:t>
      </w:r>
      <w:r w:rsidRPr="002A40D2">
        <w:rPr>
          <w:bCs/>
          <w:sz w:val="20"/>
        </w:rPr>
        <w:t xml:space="preserve"> specifies how num_ref_idx_l1_active_minus1 is inferred for B slices with num_ref_idx_</w:t>
      </w:r>
      <w:r w:rsidRPr="002A40D2">
        <w:rPr>
          <w:sz w:val="20"/>
        </w:rPr>
        <w:t>active</w:t>
      </w:r>
      <w:r w:rsidRPr="002A40D2">
        <w:rPr>
          <w:bCs/>
          <w:sz w:val="20"/>
        </w:rPr>
        <w:t>_override_flag equal to 0. The value of num_ref_idx_l1_default_active_minus1 shall be in the range of 0 to 31, inclusive</w:t>
      </w:r>
      <w:r w:rsidRPr="002A40D2">
        <w:rPr>
          <w:sz w:val="20"/>
        </w:rPr>
        <w:t>.</w:t>
      </w:r>
    </w:p>
    <w:p w:rsidR="004D2F3F" w:rsidRPr="002A40D2" w:rsidRDefault="004D2F3F" w:rsidP="00B5185E">
      <w:pPr>
        <w:tabs>
          <w:tab w:val="left" w:pos="794"/>
          <w:tab w:val="left" w:pos="1191"/>
          <w:tab w:val="left" w:pos="1588"/>
          <w:tab w:val="left" w:pos="1985"/>
        </w:tabs>
        <w:jc w:val="both"/>
        <w:rPr>
          <w:ins w:id="34" w:author="Ye-Kui Wang" w:date="2011-07-01T13:54:00Z"/>
          <w:sz w:val="20"/>
        </w:rPr>
      </w:pPr>
      <w:ins w:id="35" w:author="Ye-Kui Wang" w:date="2011-07-01T13:54:00Z">
        <w:r w:rsidRPr="002A40D2">
          <w:rPr>
            <w:b/>
            <w:bCs/>
            <w:sz w:val="20"/>
          </w:rPr>
          <w:t>rplm_commands_present_flag</w:t>
        </w:r>
        <w:r w:rsidRPr="002A40D2">
          <w:rPr>
            <w:sz w:val="20"/>
          </w:rPr>
          <w:t xml:space="preserve"> equal to 1 specifies that each P or B slice referring to this picture parameter set contains reference picture list modification commands (i.e., </w:t>
        </w:r>
        <w:r w:rsidRPr="002A40D2">
          <w:rPr>
            <w:bCs/>
            <w:sz w:val="20"/>
          </w:rPr>
          <w:t>ref_pic_list_modification_flag_l0 and, for B slices, ref_pic_list_modification_flag_l</w:t>
        </w:r>
        <w:r w:rsidRPr="002A40D2">
          <w:rPr>
            <w:bCs/>
            <w:sz w:val="20"/>
          </w:rPr>
          <w:t>1</w:t>
        </w:r>
        <w:r w:rsidRPr="002A40D2">
          <w:rPr>
            <w:bCs/>
            <w:sz w:val="20"/>
          </w:rPr>
          <w:t>, are not present in the slice header and by default equal to 1</w:t>
        </w:r>
        <w:r w:rsidRPr="002A40D2">
          <w:rPr>
            <w:sz w:val="20"/>
          </w:rPr>
          <w:t xml:space="preserve">). </w:t>
        </w:r>
        <w:r w:rsidRPr="002A40D2">
          <w:rPr>
            <w:bCs/>
            <w:sz w:val="20"/>
          </w:rPr>
          <w:t xml:space="preserve">rplm_commands_present_flag equal to 0 specifies that each P or B slice referring to this picture parameter set may </w:t>
        </w:r>
        <w:r w:rsidRPr="002A40D2">
          <w:rPr>
            <w:bCs/>
            <w:sz w:val="20"/>
          </w:rPr>
          <w:lastRenderedPageBreak/>
          <w:t>or may not contain reference picture list modification</w:t>
        </w:r>
        <w:r w:rsidRPr="002A40D2">
          <w:rPr>
            <w:sz w:val="20"/>
          </w:rPr>
          <w:t xml:space="preserve"> commands (i.e., </w:t>
        </w:r>
        <w:r w:rsidRPr="002A40D2">
          <w:rPr>
            <w:bCs/>
            <w:sz w:val="20"/>
          </w:rPr>
          <w:t>ref_pic_list_modification_flag_l0 and, for B slices, ref_pic_list_modification_flag_l</w:t>
        </w:r>
        <w:r w:rsidRPr="002A40D2">
          <w:rPr>
            <w:bCs/>
            <w:sz w:val="20"/>
          </w:rPr>
          <w:t>1</w:t>
        </w:r>
        <w:r w:rsidRPr="002A40D2">
          <w:rPr>
            <w:bCs/>
            <w:sz w:val="20"/>
          </w:rPr>
          <w:t>, are present in the slice header</w:t>
        </w:r>
        <w:r w:rsidRPr="002A40D2">
          <w:rPr>
            <w:sz w:val="20"/>
          </w:rPr>
          <w:t>).</w:t>
        </w:r>
      </w:ins>
    </w:p>
    <w:p w:rsidR="00A370E6" w:rsidRPr="002A40D2" w:rsidRDefault="00A370E6" w:rsidP="00B5185E">
      <w:pPr>
        <w:jc w:val="both"/>
        <w:rPr>
          <w:sz w:val="20"/>
        </w:rPr>
      </w:pPr>
      <w:r w:rsidRPr="002A40D2">
        <w:rPr>
          <w:b/>
          <w:bCs/>
          <w:sz w:val="20"/>
        </w:rPr>
        <w:t>pic_init_qp_minus26</w:t>
      </w:r>
      <w:r w:rsidRPr="002A40D2">
        <w:rPr>
          <w:sz w:val="20"/>
        </w:rPr>
        <w:t xml:space="preserve"> specifies the initial value minus 26 of SliceQP</w:t>
      </w:r>
      <w:r w:rsidRPr="002A40D2">
        <w:rPr>
          <w:sz w:val="20"/>
          <w:vertAlign w:val="subscript"/>
        </w:rPr>
        <w:t>Y</w:t>
      </w:r>
      <w:r w:rsidRPr="002A40D2">
        <w:rPr>
          <w:sz w:val="20"/>
        </w:rPr>
        <w:t xml:space="preserve"> for each slice. The initial value is modified at the slice layer when a non-zero value of slice_qp_delta is decoded, and is modified further when a non-zero value of </w:t>
      </w:r>
      <w:r w:rsidRPr="002A40D2">
        <w:rPr>
          <w:sz w:val="20"/>
          <w:lang w:eastAsia="ko-KR"/>
        </w:rPr>
        <w:t>cu</w:t>
      </w:r>
      <w:r w:rsidRPr="002A40D2">
        <w:rPr>
          <w:sz w:val="20"/>
        </w:rPr>
        <w:t xml:space="preserve">_qp_delta is decoded at the </w:t>
      </w:r>
      <w:r w:rsidRPr="002A40D2">
        <w:rPr>
          <w:sz w:val="20"/>
          <w:lang w:eastAsia="ko-KR"/>
        </w:rPr>
        <w:t>coding unit</w:t>
      </w:r>
      <w:r w:rsidRPr="002A40D2">
        <w:rPr>
          <w:sz w:val="20"/>
        </w:rPr>
        <w:t xml:space="preserve"> layer. The value of pic_init_qp_minus26 shall be in the range of −(26 + QpBdOffset</w:t>
      </w:r>
      <w:r w:rsidRPr="002A40D2">
        <w:rPr>
          <w:sz w:val="20"/>
          <w:vertAlign w:val="subscript"/>
        </w:rPr>
        <w:t>Y</w:t>
      </w:r>
      <w:r w:rsidRPr="002A40D2">
        <w:rPr>
          <w:sz w:val="20"/>
        </w:rPr>
        <w:t> ) to +25, inclusive.</w:t>
      </w:r>
    </w:p>
    <w:p w:rsidR="00A370E6" w:rsidRPr="002A40D2" w:rsidRDefault="00A370E6" w:rsidP="00B5185E">
      <w:pPr>
        <w:tabs>
          <w:tab w:val="left" w:pos="794"/>
          <w:tab w:val="left" w:pos="1191"/>
          <w:tab w:val="left" w:pos="1588"/>
          <w:tab w:val="left" w:pos="1985"/>
        </w:tabs>
        <w:jc w:val="both"/>
        <w:rPr>
          <w:b/>
          <w:bCs/>
          <w:sz w:val="20"/>
        </w:rPr>
      </w:pPr>
      <w:r w:rsidRPr="002A40D2">
        <w:rPr>
          <w:b/>
          <w:bCs/>
          <w:sz w:val="20"/>
        </w:rPr>
        <w:t>…</w:t>
      </w:r>
    </w:p>
    <w:p w:rsidR="002A40D2" w:rsidRPr="002A40D2" w:rsidRDefault="002A40D2" w:rsidP="00B5185E">
      <w:pPr>
        <w:pStyle w:val="Heading1"/>
        <w:keepLines/>
        <w:numPr>
          <w:ilvl w:val="0"/>
          <w:numId w:val="0"/>
        </w:numPr>
        <w:tabs>
          <w:tab w:val="clear" w:pos="360"/>
          <w:tab w:val="clear" w:pos="1080"/>
          <w:tab w:val="clear" w:pos="1440"/>
          <w:tab w:val="left" w:pos="794"/>
          <w:tab w:val="left" w:pos="1191"/>
          <w:tab w:val="left" w:pos="1588"/>
          <w:tab w:val="left" w:pos="1985"/>
        </w:tabs>
        <w:spacing w:before="480" w:after="0"/>
        <w:ind w:left="360" w:hanging="360"/>
        <w:jc w:val="both"/>
        <w:rPr>
          <w:sz w:val="20"/>
          <w:szCs w:val="20"/>
        </w:rPr>
      </w:pPr>
      <w:bookmarkStart w:id="36" w:name="_Toc20134284"/>
      <w:bookmarkStart w:id="37" w:name="_Toc77680425"/>
      <w:bookmarkStart w:id="38" w:name="_Ref168820909"/>
      <w:bookmarkStart w:id="39" w:name="_Ref220341864"/>
      <w:bookmarkStart w:id="40" w:name="_Toc226456585"/>
      <w:bookmarkStart w:id="41" w:name="_Toc248045264"/>
      <w:bookmarkStart w:id="42" w:name="_Toc287363786"/>
      <w:bookmarkStart w:id="43" w:name="_Toc293649190"/>
      <w:r>
        <w:rPr>
          <w:sz w:val="20"/>
          <w:szCs w:val="20"/>
        </w:rPr>
        <w:t xml:space="preserve">7.4.3.1  </w:t>
      </w:r>
      <w:r w:rsidRPr="002A40D2">
        <w:rPr>
          <w:sz w:val="20"/>
          <w:szCs w:val="20"/>
        </w:rPr>
        <w:t>Reference picture list modification semantics</w:t>
      </w:r>
      <w:bookmarkEnd w:id="36"/>
      <w:bookmarkEnd w:id="37"/>
      <w:bookmarkEnd w:id="38"/>
      <w:bookmarkEnd w:id="39"/>
      <w:bookmarkEnd w:id="40"/>
      <w:bookmarkEnd w:id="41"/>
      <w:bookmarkEnd w:id="42"/>
      <w:bookmarkEnd w:id="43"/>
    </w:p>
    <w:p w:rsidR="002A40D2" w:rsidRPr="002A40D2" w:rsidRDefault="002A40D2" w:rsidP="00B5185E">
      <w:pPr>
        <w:jc w:val="both"/>
        <w:rPr>
          <w:sz w:val="20"/>
        </w:rPr>
      </w:pPr>
      <w:r w:rsidRPr="002A40D2">
        <w:rPr>
          <w:sz w:val="20"/>
        </w:rPr>
        <w:t>The syntax elements modification_of_pic_nums_idc, abs_diff_pic_num_minus1, and long_term_pic_num specify the change from the initial reference picture lists to the reference picture lists to be used for decoding the slice.</w:t>
      </w:r>
    </w:p>
    <w:p w:rsidR="002A40D2" w:rsidRPr="002A40D2" w:rsidRDefault="002A40D2" w:rsidP="00B5185E">
      <w:pPr>
        <w:jc w:val="both"/>
        <w:rPr>
          <w:sz w:val="20"/>
        </w:rPr>
      </w:pPr>
      <w:r w:rsidRPr="002A40D2">
        <w:rPr>
          <w:b/>
          <w:sz w:val="20"/>
        </w:rPr>
        <w:t>ref_pic_list_modification</w:t>
      </w:r>
      <w:r w:rsidRPr="002A40D2">
        <w:rPr>
          <w:b/>
          <w:bCs/>
          <w:sz w:val="20"/>
        </w:rPr>
        <w:t>_flag_l0</w:t>
      </w:r>
      <w:r w:rsidRPr="002A40D2">
        <w:rPr>
          <w:sz w:val="20"/>
        </w:rPr>
        <w:t xml:space="preserve"> equal to 1 specifies that the syntax element modification_of_pic_nums_idc is present for specifying reference picture list 0. ref_pic_list_modification_flag_l0 equal to 0 specifies that this syntax element is not present.</w:t>
      </w:r>
      <w:ins w:id="44" w:author="Ye-Kui Wang" w:date="2011-07-01T13:58:00Z">
        <w:r w:rsidRPr="002A40D2">
          <w:rPr>
            <w:sz w:val="20"/>
          </w:rPr>
          <w:t xml:space="preserve"> </w:t>
        </w:r>
      </w:ins>
      <w:ins w:id="45" w:author="Ye-Kui Wang" w:date="2011-07-01T13:59:00Z">
        <w:r w:rsidRPr="002A40D2">
          <w:rPr>
            <w:sz w:val="20"/>
          </w:rPr>
          <w:t>When ref_pic_list_modification_flag_l0 is not present for a P or B slice, the value shall be inferred to be equal to 1.</w:t>
        </w:r>
      </w:ins>
    </w:p>
    <w:p w:rsidR="002A40D2" w:rsidRPr="002A40D2" w:rsidRDefault="002A40D2" w:rsidP="00B5185E">
      <w:pPr>
        <w:jc w:val="both"/>
        <w:rPr>
          <w:sz w:val="20"/>
        </w:rPr>
      </w:pPr>
      <w:r w:rsidRPr="002A40D2">
        <w:rPr>
          <w:sz w:val="20"/>
        </w:rPr>
        <w:t>When ref_pic_list_modification_flag_l0 is equal to 1, the number of times that modification_of_pic_nums_idc is not equal to 3 following ref_pic_list_modification_flag_l0 shall not exceed num_ref_idx_l0_active_minus1 + 1.</w:t>
      </w:r>
    </w:p>
    <w:p w:rsidR="002A40D2" w:rsidRPr="002A40D2" w:rsidRDefault="002A40D2" w:rsidP="00B5185E">
      <w:pPr>
        <w:jc w:val="both"/>
        <w:rPr>
          <w:sz w:val="20"/>
        </w:rPr>
      </w:pPr>
      <w:r w:rsidRPr="002A40D2">
        <w:rPr>
          <w:sz w:val="20"/>
        </w:rPr>
        <w:t>When RefPicList0[ num_ref_idx_l0_active_minus1 ] in the initial reference picture list produced as specified in subclause </w:t>
      </w:r>
      <w:fldSimple w:instr=" REF _Ref31614179 \r \h  \* MERGEFORMAT ">
        <w:r w:rsidRPr="002A40D2">
          <w:rPr>
            <w:sz w:val="20"/>
          </w:rPr>
          <w:t>8.2.2.2</w:t>
        </w:r>
      </w:fldSimple>
      <w:r w:rsidRPr="002A40D2">
        <w:rPr>
          <w:sz w:val="20"/>
        </w:rPr>
        <w:t xml:space="preserve"> is equal to "no reference picture", ref_pic_list_modification_flag_l0 shall be equal to 1 and modification_of_pic_nums_idc shall not be equal to 3 until RefPicList0[ num_ref_idx_l0_active_minus1 ] in the modified list produced as specified in subclause </w:t>
      </w:r>
      <w:fldSimple w:instr=" REF _Ref31093198 \r \h  \* MERGEFORMAT ">
        <w:r w:rsidRPr="002A40D2">
          <w:rPr>
            <w:sz w:val="20"/>
          </w:rPr>
          <w:t>8.2.2.3</w:t>
        </w:r>
      </w:fldSimple>
      <w:r w:rsidRPr="002A40D2">
        <w:rPr>
          <w:sz w:val="20"/>
        </w:rPr>
        <w:t xml:space="preserve"> is not equal to "no reference picture".</w:t>
      </w:r>
    </w:p>
    <w:p w:rsidR="002A40D2" w:rsidRPr="002A40D2" w:rsidRDefault="002A40D2" w:rsidP="00B5185E">
      <w:pPr>
        <w:jc w:val="both"/>
        <w:rPr>
          <w:ins w:id="46" w:author="Ye-Kui Wang" w:date="2011-07-01T13:59:00Z"/>
          <w:sz w:val="20"/>
        </w:rPr>
      </w:pPr>
      <w:r w:rsidRPr="002A40D2">
        <w:rPr>
          <w:b/>
          <w:sz w:val="20"/>
        </w:rPr>
        <w:t>ref_pic_list_modification</w:t>
      </w:r>
      <w:r w:rsidRPr="002A40D2">
        <w:rPr>
          <w:b/>
          <w:bCs/>
          <w:sz w:val="20"/>
        </w:rPr>
        <w:t>_flag_l1</w:t>
      </w:r>
      <w:r w:rsidRPr="002A40D2">
        <w:rPr>
          <w:sz w:val="20"/>
        </w:rPr>
        <w:t xml:space="preserve"> equal to 1 specifies that the syntax element modification_of_pic_nums_idc is present for specifying reference picture list 1. ref_pic_list_modification_flag_l1 equal to 0 specifies that this syntax element is not present.</w:t>
      </w:r>
      <w:ins w:id="47" w:author="Ye-Kui Wang" w:date="2011-07-01T13:59:00Z">
        <w:r w:rsidRPr="002A40D2">
          <w:rPr>
            <w:sz w:val="20"/>
          </w:rPr>
          <w:t xml:space="preserve"> </w:t>
        </w:r>
        <w:r w:rsidRPr="002A40D2">
          <w:rPr>
            <w:sz w:val="20"/>
          </w:rPr>
          <w:t>When r</w:t>
        </w:r>
        <w:r w:rsidRPr="002A40D2">
          <w:rPr>
            <w:sz w:val="20"/>
          </w:rPr>
          <w:t>ef_pic_list_modification_flag_l1</w:t>
        </w:r>
        <w:r w:rsidRPr="002A40D2">
          <w:rPr>
            <w:sz w:val="20"/>
          </w:rPr>
          <w:t xml:space="preserve"> is not present for a P or B slice, the value shall be inferred to be equal to 1.</w:t>
        </w:r>
      </w:ins>
    </w:p>
    <w:p w:rsidR="002A40D2" w:rsidRPr="002A40D2" w:rsidRDefault="002A40D2" w:rsidP="00B5185E">
      <w:pPr>
        <w:jc w:val="both"/>
        <w:rPr>
          <w:sz w:val="20"/>
        </w:rPr>
      </w:pPr>
      <w:r w:rsidRPr="002A40D2">
        <w:rPr>
          <w:sz w:val="20"/>
        </w:rPr>
        <w:t>When ref_pic_list_modification_flag_l1 is equal to 1, the number of times that modification_of_pic_nums_idc is not equal to 3 following ref_pic_list_modification_flag_l1 shall not exceed num_ref_idx_l1_active_minus1 + 1.</w:t>
      </w:r>
    </w:p>
    <w:p w:rsidR="002A40D2" w:rsidRPr="002A40D2" w:rsidRDefault="002A40D2" w:rsidP="00B5185E">
      <w:pPr>
        <w:jc w:val="both"/>
        <w:rPr>
          <w:sz w:val="20"/>
        </w:rPr>
      </w:pPr>
      <w:r w:rsidRPr="002A40D2">
        <w:rPr>
          <w:sz w:val="20"/>
        </w:rPr>
        <w:t>When decoding a slice with slice_type equal to 1 or 6 and RefPicList1[ num_ref_idx_l1_active_minus1 ] in the initial reference picture list produced as specified in subclause </w:t>
      </w:r>
      <w:fldSimple w:instr=" REF _Ref31614179 \r \h  \* MERGEFORMAT ">
        <w:r w:rsidRPr="002A40D2">
          <w:rPr>
            <w:sz w:val="20"/>
          </w:rPr>
          <w:t>8.2.2.2</w:t>
        </w:r>
      </w:fldSimple>
      <w:r w:rsidRPr="002A40D2">
        <w:rPr>
          <w:sz w:val="20"/>
        </w:rPr>
        <w:t xml:space="preserve"> is equal to "no reference picture", ref_pic_list_modification_flag_l1 shall be equal to 1 and modification_of_pic_nums_idc shall not be equal to 3 until RefPicList1[ num_ref_idx_l1_active_minus1 ] in the modified list produced as specified in subclause </w:t>
      </w:r>
      <w:fldSimple w:instr=" REF _Ref31093198 \r \h  \* MERGEFORMAT ">
        <w:r w:rsidRPr="002A40D2">
          <w:rPr>
            <w:sz w:val="20"/>
          </w:rPr>
          <w:t>8.2.2.3</w:t>
        </w:r>
      </w:fldSimple>
      <w:r w:rsidRPr="002A40D2">
        <w:rPr>
          <w:sz w:val="20"/>
        </w:rPr>
        <w:t xml:space="preserve"> is not equal to "no reference picture". </w:t>
      </w:r>
    </w:p>
    <w:p w:rsidR="002A40D2" w:rsidRDefault="002A40D2" w:rsidP="00B5185E">
      <w:pPr>
        <w:jc w:val="both"/>
        <w:rPr>
          <w:b/>
          <w:sz w:val="20"/>
        </w:rPr>
      </w:pPr>
      <w:r>
        <w:rPr>
          <w:b/>
          <w:sz w:val="20"/>
        </w:rPr>
        <w:t>…</w:t>
      </w:r>
    </w:p>
    <w:p w:rsidR="001F2594" w:rsidRDefault="001F2594" w:rsidP="00E11923">
      <w:pPr>
        <w:pStyle w:val="Heading1"/>
      </w:pPr>
      <w:r w:rsidRPr="00E11923">
        <w:t>Patent</w:t>
      </w:r>
      <w:r w:rsidRPr="002B191D">
        <w:t xml:space="preserve"> rights declaration</w:t>
      </w:r>
      <w:r w:rsidR="00B94B06" w:rsidRPr="002B191D">
        <w:t>(s)</w:t>
      </w:r>
    </w:p>
    <w:p w:rsidR="001F2594" w:rsidRDefault="00EF4EA4" w:rsidP="009234A5">
      <w:pPr>
        <w:jc w:val="both"/>
        <w:rPr>
          <w:szCs w:val="22"/>
        </w:rPr>
      </w:pPr>
      <w:r w:rsidRPr="00EF4EA4">
        <w:rPr>
          <w:b/>
        </w:rPr>
        <w:t>Huawei Technologies Co., Ltd.</w:t>
      </w:r>
      <w:r w:rsidR="001F2594" w:rsidRPr="00A01439">
        <w:rPr>
          <w:b/>
          <w:szCs w:val="22"/>
        </w:rPr>
        <w:t xml:space="preserve"> 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 xml:space="preserve">this contribution and, conditioned on reciprocity, is prepared to grant licenses under reasonable and non-discriminatory terms as necessary for implementation of the </w:t>
      </w:r>
      <w:r w:rsidR="001F2594" w:rsidRPr="00A01439">
        <w:rPr>
          <w:b/>
          <w:szCs w:val="22"/>
        </w:rPr>
        <w:lastRenderedPageBreak/>
        <w:t>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Pr="009234A5" w:rsidRDefault="007F1F8B" w:rsidP="009234A5">
      <w:pPr>
        <w:jc w:val="both"/>
        <w:rPr>
          <w:szCs w:val="22"/>
        </w:rPr>
      </w:pPr>
    </w:p>
    <w:sectPr w:rsidR="007F1F8B" w:rsidRPr="009234A5" w:rsidSect="00A01439">
      <w:footerReference w:type="default" r:id="rId11"/>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5B8" w:rsidRDefault="002F25B8">
      <w:r>
        <w:separator/>
      </w:r>
    </w:p>
  </w:endnote>
  <w:endnote w:type="continuationSeparator" w:id="0">
    <w:p w:rsidR="002F25B8" w:rsidRDefault="002F25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auto"/>
    <w:pitch w:val="variable"/>
    <w:sig w:usb0="00000003" w:usb1="00000000" w:usb2="00000000" w:usb3="00000000" w:csb0="00000001" w:csb1="00000000"/>
  </w:font>
  <w:font w:name="Malgun Gothic">
    <w:altName w:val="Arial Unicode MS"/>
    <w:panose1 w:val="00000000000000000000"/>
    <w:charset w:val="81"/>
    <w:family w:val="modern"/>
    <w:notTrueType/>
    <w:pitch w:val="variable"/>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5662F">
      <w:rPr>
        <w:rStyle w:val="PageNumber"/>
      </w:rPr>
      <w:fldChar w:fldCharType="begin"/>
    </w:r>
    <w:r>
      <w:rPr>
        <w:rStyle w:val="PageNumber"/>
      </w:rPr>
      <w:instrText xml:space="preserve"> PAGE </w:instrText>
    </w:r>
    <w:r w:rsidR="00E5662F">
      <w:rPr>
        <w:rStyle w:val="PageNumber"/>
      </w:rPr>
      <w:fldChar w:fldCharType="separate"/>
    </w:r>
    <w:r w:rsidR="00B21689">
      <w:rPr>
        <w:rStyle w:val="PageNumber"/>
        <w:noProof/>
      </w:rPr>
      <w:t>1</w:t>
    </w:r>
    <w:r w:rsidR="00E5662F">
      <w:rPr>
        <w:rStyle w:val="PageNumber"/>
      </w:rPr>
      <w:fldChar w:fldCharType="end"/>
    </w:r>
    <w:r>
      <w:rPr>
        <w:rStyle w:val="PageNumber"/>
      </w:rPr>
      <w:tab/>
      <w:t xml:space="preserve">Date Saved: </w:t>
    </w:r>
    <w:r w:rsidR="00E5662F">
      <w:rPr>
        <w:rStyle w:val="PageNumber"/>
      </w:rPr>
      <w:fldChar w:fldCharType="begin"/>
    </w:r>
    <w:r>
      <w:rPr>
        <w:rStyle w:val="PageNumber"/>
      </w:rPr>
      <w:instrText xml:space="preserve"> SAVEDATE  \@ "yyyy-MM-dd"  \* MERGEFORMAT </w:instrText>
    </w:r>
    <w:r w:rsidR="00E5662F">
      <w:rPr>
        <w:rStyle w:val="PageNumber"/>
      </w:rPr>
      <w:fldChar w:fldCharType="separate"/>
    </w:r>
    <w:r w:rsidR="006A0E1D">
      <w:rPr>
        <w:rStyle w:val="PageNumber"/>
        <w:noProof/>
      </w:rPr>
      <w:t>2011-07-01</w:t>
    </w:r>
    <w:r w:rsidR="00E5662F">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5B8" w:rsidRDefault="002F25B8">
      <w:r>
        <w:separator/>
      </w:r>
    </w:p>
  </w:footnote>
  <w:footnote w:type="continuationSeparator" w:id="0">
    <w:p w:rsidR="002F25B8" w:rsidRDefault="002F25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56224"/>
    <w:multiLevelType w:val="multilevel"/>
    <w:tmpl w:val="DD827EEC"/>
    <w:lvl w:ilvl="0">
      <w:start w:val="3"/>
      <w:numFmt w:val="decimal"/>
      <w:lvlText w:val="%1"/>
      <w:lvlJc w:val="left"/>
      <w:pPr>
        <w:tabs>
          <w:tab w:val="num" w:pos="795"/>
        </w:tabs>
        <w:ind w:left="795" w:hanging="795"/>
      </w:pPr>
      <w:rPr>
        <w:rFonts w:cs="Times New Roman" w:hint="default"/>
        <w:b/>
        <w:bCs/>
      </w:rPr>
    </w:lvl>
    <w:lvl w:ilvl="1">
      <w:start w:val="19"/>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
    <w:nsid w:val="21876176"/>
    <w:multiLevelType w:val="hybridMultilevel"/>
    <w:tmpl w:val="81228FD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start w:val="1"/>
      <w:numFmt w:val="bullet"/>
      <w:lvlText w:val="–"/>
      <w:lvlJc w:val="left"/>
      <w:pPr>
        <w:ind w:left="720" w:hanging="360"/>
      </w:pPr>
      <w:rPr>
        <w:rFonts w:ascii="Courier New" w:hAnsi="Courier New"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8E48BE0">
      <w:start w:val="1"/>
      <w:numFmt w:val="decimal"/>
      <w:lvlText w:val="%1."/>
      <w:lvlJc w:val="left"/>
      <w:pPr>
        <w:tabs>
          <w:tab w:val="num" w:pos="720"/>
        </w:tabs>
        <w:ind w:left="720" w:hanging="360"/>
      </w:pPr>
    </w:lvl>
    <w:lvl w:ilvl="1" w:tplc="74E4EF8C" w:tentative="1">
      <w:start w:val="1"/>
      <w:numFmt w:val="lowerLetter"/>
      <w:lvlText w:val="%2."/>
      <w:lvlJc w:val="left"/>
      <w:pPr>
        <w:tabs>
          <w:tab w:val="num" w:pos="1440"/>
        </w:tabs>
        <w:ind w:left="1440" w:hanging="360"/>
      </w:pPr>
    </w:lvl>
    <w:lvl w:ilvl="2" w:tplc="5686C034" w:tentative="1">
      <w:start w:val="1"/>
      <w:numFmt w:val="lowerRoman"/>
      <w:lvlText w:val="%3."/>
      <w:lvlJc w:val="right"/>
      <w:pPr>
        <w:tabs>
          <w:tab w:val="num" w:pos="2160"/>
        </w:tabs>
        <w:ind w:left="2160" w:hanging="180"/>
      </w:pPr>
    </w:lvl>
    <w:lvl w:ilvl="3" w:tplc="FE325C18" w:tentative="1">
      <w:start w:val="1"/>
      <w:numFmt w:val="decimal"/>
      <w:lvlText w:val="%4."/>
      <w:lvlJc w:val="left"/>
      <w:pPr>
        <w:tabs>
          <w:tab w:val="num" w:pos="2880"/>
        </w:tabs>
        <w:ind w:left="2880" w:hanging="360"/>
      </w:pPr>
    </w:lvl>
    <w:lvl w:ilvl="4" w:tplc="7B3E8F8E" w:tentative="1">
      <w:start w:val="1"/>
      <w:numFmt w:val="lowerLetter"/>
      <w:lvlText w:val="%5."/>
      <w:lvlJc w:val="left"/>
      <w:pPr>
        <w:tabs>
          <w:tab w:val="num" w:pos="3600"/>
        </w:tabs>
        <w:ind w:left="3600" w:hanging="360"/>
      </w:pPr>
    </w:lvl>
    <w:lvl w:ilvl="5" w:tplc="DBE22F96" w:tentative="1">
      <w:start w:val="1"/>
      <w:numFmt w:val="lowerRoman"/>
      <w:lvlText w:val="%6."/>
      <w:lvlJc w:val="right"/>
      <w:pPr>
        <w:tabs>
          <w:tab w:val="num" w:pos="4320"/>
        </w:tabs>
        <w:ind w:left="4320" w:hanging="180"/>
      </w:pPr>
    </w:lvl>
    <w:lvl w:ilvl="6" w:tplc="DC60F99E" w:tentative="1">
      <w:start w:val="1"/>
      <w:numFmt w:val="decimal"/>
      <w:lvlText w:val="%7."/>
      <w:lvlJc w:val="left"/>
      <w:pPr>
        <w:tabs>
          <w:tab w:val="num" w:pos="5040"/>
        </w:tabs>
        <w:ind w:left="5040" w:hanging="360"/>
      </w:pPr>
    </w:lvl>
    <w:lvl w:ilvl="7" w:tplc="AF526D0C" w:tentative="1">
      <w:start w:val="1"/>
      <w:numFmt w:val="lowerLetter"/>
      <w:lvlText w:val="%8."/>
      <w:lvlJc w:val="left"/>
      <w:pPr>
        <w:tabs>
          <w:tab w:val="num" w:pos="5760"/>
        </w:tabs>
        <w:ind w:left="5760" w:hanging="360"/>
      </w:pPr>
    </w:lvl>
    <w:lvl w:ilvl="8" w:tplc="EFC4ED0C"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5EB62E0"/>
    <w:multiLevelType w:val="hybridMultilevel"/>
    <w:tmpl w:val="F42E2A02"/>
    <w:lvl w:ilvl="0" w:tplc="AD1A3420">
      <w:start w:val="13"/>
      <w:numFmt w:val="decimal"/>
      <w:lvlText w:val="(%1)"/>
      <w:lvlJc w:val="left"/>
      <w:pPr>
        <w:tabs>
          <w:tab w:val="num" w:pos="750"/>
        </w:tabs>
        <w:ind w:left="750" w:hanging="390"/>
      </w:pPr>
      <w:rPr>
        <w:rFonts w:hint="default"/>
        <w:b/>
        <w:bCs/>
      </w:rPr>
    </w:lvl>
    <w:lvl w:ilvl="1" w:tplc="FA727D2A">
      <w:start w:val="1"/>
      <w:numFmt w:val="lowerLetter"/>
      <w:lvlText w:val="%2."/>
      <w:lvlJc w:val="left"/>
      <w:pPr>
        <w:tabs>
          <w:tab w:val="num" w:pos="1440"/>
        </w:tabs>
        <w:ind w:left="1440" w:hanging="360"/>
      </w:pPr>
    </w:lvl>
    <w:lvl w:ilvl="2" w:tplc="36D02886">
      <w:start w:val="1"/>
      <w:numFmt w:val="lowerRoman"/>
      <w:lvlText w:val="%3."/>
      <w:lvlJc w:val="right"/>
      <w:pPr>
        <w:tabs>
          <w:tab w:val="num" w:pos="2160"/>
        </w:tabs>
        <w:ind w:left="2160" w:hanging="180"/>
      </w:pPr>
    </w:lvl>
    <w:lvl w:ilvl="3" w:tplc="0114CB32">
      <w:start w:val="1"/>
      <w:numFmt w:val="decimal"/>
      <w:lvlText w:val="%4."/>
      <w:lvlJc w:val="left"/>
      <w:pPr>
        <w:tabs>
          <w:tab w:val="num" w:pos="2880"/>
        </w:tabs>
        <w:ind w:left="2880" w:hanging="360"/>
      </w:pPr>
    </w:lvl>
    <w:lvl w:ilvl="4" w:tplc="D9C4CD6C">
      <w:start w:val="1"/>
      <w:numFmt w:val="lowerLetter"/>
      <w:lvlText w:val="%5."/>
      <w:lvlJc w:val="left"/>
      <w:pPr>
        <w:tabs>
          <w:tab w:val="num" w:pos="3600"/>
        </w:tabs>
        <w:ind w:left="3600" w:hanging="360"/>
      </w:pPr>
    </w:lvl>
    <w:lvl w:ilvl="5" w:tplc="47620110">
      <w:start w:val="1"/>
      <w:numFmt w:val="lowerRoman"/>
      <w:lvlText w:val="%6."/>
      <w:lvlJc w:val="right"/>
      <w:pPr>
        <w:tabs>
          <w:tab w:val="num" w:pos="4320"/>
        </w:tabs>
        <w:ind w:left="4320" w:hanging="180"/>
      </w:pPr>
    </w:lvl>
    <w:lvl w:ilvl="6" w:tplc="FE70B9D4">
      <w:start w:val="1"/>
      <w:numFmt w:val="decimal"/>
      <w:lvlText w:val="%7."/>
      <w:lvlJc w:val="left"/>
      <w:pPr>
        <w:tabs>
          <w:tab w:val="num" w:pos="5040"/>
        </w:tabs>
        <w:ind w:left="5040" w:hanging="360"/>
      </w:pPr>
    </w:lvl>
    <w:lvl w:ilvl="7" w:tplc="9F72795A">
      <w:start w:val="1"/>
      <w:numFmt w:val="lowerLetter"/>
      <w:lvlText w:val="%8."/>
      <w:lvlJc w:val="left"/>
      <w:pPr>
        <w:tabs>
          <w:tab w:val="num" w:pos="5760"/>
        </w:tabs>
        <w:ind w:left="5760" w:hanging="360"/>
      </w:pPr>
    </w:lvl>
    <w:lvl w:ilvl="8" w:tplc="F684E0D8">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6DA6550A"/>
    <w:multiLevelType w:val="hybridMultilevel"/>
    <w:tmpl w:val="ED7C360C"/>
    <w:lvl w:ilvl="0" w:tplc="0409000F">
      <w:start w:val="1"/>
      <w:numFmt w:val="decimal"/>
      <w:lvlText w:val="%1."/>
      <w:lvlJc w:val="left"/>
      <w:pPr>
        <w:tabs>
          <w:tab w:val="num" w:pos="548"/>
        </w:tabs>
        <w:ind w:left="548" w:hanging="360"/>
      </w:pPr>
      <w:rPr>
        <w:rFonts w:cs="Times New Roman"/>
      </w:rPr>
    </w:lvl>
    <w:lvl w:ilvl="1" w:tplc="04090019" w:tentative="1">
      <w:start w:val="1"/>
      <w:numFmt w:val="lowerLetter"/>
      <w:lvlText w:val="%2."/>
      <w:lvlJc w:val="left"/>
      <w:pPr>
        <w:tabs>
          <w:tab w:val="num" w:pos="1268"/>
        </w:tabs>
        <w:ind w:left="1268" w:hanging="360"/>
      </w:pPr>
      <w:rPr>
        <w:rFonts w:cs="Times New Roman"/>
      </w:rPr>
    </w:lvl>
    <w:lvl w:ilvl="2" w:tplc="0409001B" w:tentative="1">
      <w:start w:val="1"/>
      <w:numFmt w:val="lowerRoman"/>
      <w:lvlText w:val="%3."/>
      <w:lvlJc w:val="right"/>
      <w:pPr>
        <w:tabs>
          <w:tab w:val="num" w:pos="1988"/>
        </w:tabs>
        <w:ind w:left="1988" w:hanging="180"/>
      </w:pPr>
      <w:rPr>
        <w:rFonts w:cs="Times New Roman"/>
      </w:rPr>
    </w:lvl>
    <w:lvl w:ilvl="3" w:tplc="0409000F" w:tentative="1">
      <w:start w:val="1"/>
      <w:numFmt w:val="decimal"/>
      <w:lvlText w:val="%4."/>
      <w:lvlJc w:val="left"/>
      <w:pPr>
        <w:tabs>
          <w:tab w:val="num" w:pos="2708"/>
        </w:tabs>
        <w:ind w:left="2708" w:hanging="360"/>
      </w:pPr>
      <w:rPr>
        <w:rFonts w:cs="Times New Roman"/>
      </w:rPr>
    </w:lvl>
    <w:lvl w:ilvl="4" w:tplc="04090019" w:tentative="1">
      <w:start w:val="1"/>
      <w:numFmt w:val="lowerLetter"/>
      <w:lvlText w:val="%5."/>
      <w:lvlJc w:val="left"/>
      <w:pPr>
        <w:tabs>
          <w:tab w:val="num" w:pos="3428"/>
        </w:tabs>
        <w:ind w:left="3428" w:hanging="360"/>
      </w:pPr>
      <w:rPr>
        <w:rFonts w:cs="Times New Roman"/>
      </w:rPr>
    </w:lvl>
    <w:lvl w:ilvl="5" w:tplc="0409001B" w:tentative="1">
      <w:start w:val="1"/>
      <w:numFmt w:val="lowerRoman"/>
      <w:lvlText w:val="%6."/>
      <w:lvlJc w:val="right"/>
      <w:pPr>
        <w:tabs>
          <w:tab w:val="num" w:pos="4148"/>
        </w:tabs>
        <w:ind w:left="4148" w:hanging="180"/>
      </w:pPr>
      <w:rPr>
        <w:rFonts w:cs="Times New Roman"/>
      </w:rPr>
    </w:lvl>
    <w:lvl w:ilvl="6" w:tplc="0409000F" w:tentative="1">
      <w:start w:val="1"/>
      <w:numFmt w:val="decimal"/>
      <w:lvlText w:val="%7."/>
      <w:lvlJc w:val="left"/>
      <w:pPr>
        <w:tabs>
          <w:tab w:val="num" w:pos="4868"/>
        </w:tabs>
        <w:ind w:left="4868" w:hanging="360"/>
      </w:pPr>
      <w:rPr>
        <w:rFonts w:cs="Times New Roman"/>
      </w:rPr>
    </w:lvl>
    <w:lvl w:ilvl="7" w:tplc="04090019" w:tentative="1">
      <w:start w:val="1"/>
      <w:numFmt w:val="lowerLetter"/>
      <w:lvlText w:val="%8."/>
      <w:lvlJc w:val="left"/>
      <w:pPr>
        <w:tabs>
          <w:tab w:val="num" w:pos="5588"/>
        </w:tabs>
        <w:ind w:left="5588" w:hanging="360"/>
      </w:pPr>
      <w:rPr>
        <w:rFonts w:cs="Times New Roman"/>
      </w:rPr>
    </w:lvl>
    <w:lvl w:ilvl="8" w:tplc="0409001B" w:tentative="1">
      <w:start w:val="1"/>
      <w:numFmt w:val="lowerRoman"/>
      <w:lvlText w:val="%9."/>
      <w:lvlJc w:val="right"/>
      <w:pPr>
        <w:tabs>
          <w:tab w:val="num" w:pos="6308"/>
        </w:tabs>
        <w:ind w:left="6308" w:hanging="18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1"/>
  </w:num>
  <w:num w:numId="13">
    <w:abstractNumId w:val="4"/>
  </w:num>
  <w:num w:numId="14">
    <w:abstractNumId w:val="4"/>
  </w:num>
  <w:num w:numId="15">
    <w:abstractNumId w:val="4"/>
  </w:num>
  <w:num w:numId="16">
    <w:abstractNumId w:val="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num>
  <w:num w:numId="21">
    <w:abstractNumId w:val="4"/>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bordersDoNotSurroundHeader/>
  <w:bordersDoNotSurroundFooter/>
  <w:hideSpellingErrors/>
  <w:hideGrammaticalErrors/>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64BF"/>
    <w:rsid w:val="0001416F"/>
    <w:rsid w:val="000225F9"/>
    <w:rsid w:val="000458BC"/>
    <w:rsid w:val="00045C41"/>
    <w:rsid w:val="00046C03"/>
    <w:rsid w:val="0007614F"/>
    <w:rsid w:val="00086EDB"/>
    <w:rsid w:val="000B1C6B"/>
    <w:rsid w:val="000C09AC"/>
    <w:rsid w:val="000E00F3"/>
    <w:rsid w:val="000F158C"/>
    <w:rsid w:val="00102F3D"/>
    <w:rsid w:val="00124E38"/>
    <w:rsid w:val="0012580B"/>
    <w:rsid w:val="0013526E"/>
    <w:rsid w:val="00171371"/>
    <w:rsid w:val="00175A24"/>
    <w:rsid w:val="00187E58"/>
    <w:rsid w:val="001A297E"/>
    <w:rsid w:val="001A368E"/>
    <w:rsid w:val="001A7329"/>
    <w:rsid w:val="001B4E28"/>
    <w:rsid w:val="001C3525"/>
    <w:rsid w:val="001C4A53"/>
    <w:rsid w:val="001D1BD2"/>
    <w:rsid w:val="001E02BE"/>
    <w:rsid w:val="001E3B37"/>
    <w:rsid w:val="001F2594"/>
    <w:rsid w:val="002055A6"/>
    <w:rsid w:val="00206460"/>
    <w:rsid w:val="002069B4"/>
    <w:rsid w:val="00215DFC"/>
    <w:rsid w:val="002212DF"/>
    <w:rsid w:val="00227BA7"/>
    <w:rsid w:val="00232F2B"/>
    <w:rsid w:val="002504C7"/>
    <w:rsid w:val="00252D98"/>
    <w:rsid w:val="00263398"/>
    <w:rsid w:val="00275BCF"/>
    <w:rsid w:val="00292257"/>
    <w:rsid w:val="002A40D2"/>
    <w:rsid w:val="002A54E0"/>
    <w:rsid w:val="002B1595"/>
    <w:rsid w:val="002B191D"/>
    <w:rsid w:val="002D0AF6"/>
    <w:rsid w:val="002F164D"/>
    <w:rsid w:val="002F25B8"/>
    <w:rsid w:val="00306206"/>
    <w:rsid w:val="00317D85"/>
    <w:rsid w:val="00327C56"/>
    <w:rsid w:val="003315A1"/>
    <w:rsid w:val="003373EC"/>
    <w:rsid w:val="00350805"/>
    <w:rsid w:val="0037016D"/>
    <w:rsid w:val="003706CC"/>
    <w:rsid w:val="00383482"/>
    <w:rsid w:val="003A2D8E"/>
    <w:rsid w:val="003C20E4"/>
    <w:rsid w:val="003C78C6"/>
    <w:rsid w:val="003E6F90"/>
    <w:rsid w:val="003F5D0F"/>
    <w:rsid w:val="004107F6"/>
    <w:rsid w:val="00414101"/>
    <w:rsid w:val="00433DDB"/>
    <w:rsid w:val="00437619"/>
    <w:rsid w:val="004A2A63"/>
    <w:rsid w:val="004B210C"/>
    <w:rsid w:val="004D2F3F"/>
    <w:rsid w:val="004D405F"/>
    <w:rsid w:val="004E4F4F"/>
    <w:rsid w:val="004E6789"/>
    <w:rsid w:val="004F61E3"/>
    <w:rsid w:val="0051015C"/>
    <w:rsid w:val="00516CF1"/>
    <w:rsid w:val="00531AE9"/>
    <w:rsid w:val="00567EC7"/>
    <w:rsid w:val="00570013"/>
    <w:rsid w:val="005A33A1"/>
    <w:rsid w:val="005C385F"/>
    <w:rsid w:val="005F6F1B"/>
    <w:rsid w:val="005F74B4"/>
    <w:rsid w:val="00624B33"/>
    <w:rsid w:val="00630AA2"/>
    <w:rsid w:val="006378A5"/>
    <w:rsid w:val="00646707"/>
    <w:rsid w:val="00662E58"/>
    <w:rsid w:val="00664DCF"/>
    <w:rsid w:val="00690CD7"/>
    <w:rsid w:val="006A0E1D"/>
    <w:rsid w:val="006B390B"/>
    <w:rsid w:val="006C5D39"/>
    <w:rsid w:val="006E2810"/>
    <w:rsid w:val="006E5417"/>
    <w:rsid w:val="00710529"/>
    <w:rsid w:val="00712F60"/>
    <w:rsid w:val="00720E3B"/>
    <w:rsid w:val="00745F6B"/>
    <w:rsid w:val="00747B14"/>
    <w:rsid w:val="0075585E"/>
    <w:rsid w:val="00770571"/>
    <w:rsid w:val="007768FF"/>
    <w:rsid w:val="007824D3"/>
    <w:rsid w:val="007861D3"/>
    <w:rsid w:val="00796EE3"/>
    <w:rsid w:val="007A3AC3"/>
    <w:rsid w:val="007A7D29"/>
    <w:rsid w:val="007B4AB8"/>
    <w:rsid w:val="007F1F8B"/>
    <w:rsid w:val="007F67A1"/>
    <w:rsid w:val="008056C5"/>
    <w:rsid w:val="008176A4"/>
    <w:rsid w:val="008206C8"/>
    <w:rsid w:val="00874A6C"/>
    <w:rsid w:val="00876C65"/>
    <w:rsid w:val="008856A1"/>
    <w:rsid w:val="008A4B4C"/>
    <w:rsid w:val="008C239F"/>
    <w:rsid w:val="008E480C"/>
    <w:rsid w:val="00901276"/>
    <w:rsid w:val="00907757"/>
    <w:rsid w:val="009117EE"/>
    <w:rsid w:val="009212B0"/>
    <w:rsid w:val="009234A5"/>
    <w:rsid w:val="009336F7"/>
    <w:rsid w:val="009374A7"/>
    <w:rsid w:val="00981736"/>
    <w:rsid w:val="0098551D"/>
    <w:rsid w:val="00994A95"/>
    <w:rsid w:val="0099518F"/>
    <w:rsid w:val="009A523D"/>
    <w:rsid w:val="009F496B"/>
    <w:rsid w:val="00A01439"/>
    <w:rsid w:val="00A02E61"/>
    <w:rsid w:val="00A05CFF"/>
    <w:rsid w:val="00A370E6"/>
    <w:rsid w:val="00A56B97"/>
    <w:rsid w:val="00A6093D"/>
    <w:rsid w:val="00A76A6D"/>
    <w:rsid w:val="00A83253"/>
    <w:rsid w:val="00AA6E84"/>
    <w:rsid w:val="00AC713D"/>
    <w:rsid w:val="00AD0B83"/>
    <w:rsid w:val="00AE23AE"/>
    <w:rsid w:val="00AE341B"/>
    <w:rsid w:val="00B07CA7"/>
    <w:rsid w:val="00B1279A"/>
    <w:rsid w:val="00B21689"/>
    <w:rsid w:val="00B5185E"/>
    <w:rsid w:val="00B5222E"/>
    <w:rsid w:val="00B61C96"/>
    <w:rsid w:val="00B73A2A"/>
    <w:rsid w:val="00B94B06"/>
    <w:rsid w:val="00B94C28"/>
    <w:rsid w:val="00BB5889"/>
    <w:rsid w:val="00BC10BA"/>
    <w:rsid w:val="00BC5AFD"/>
    <w:rsid w:val="00BF75EF"/>
    <w:rsid w:val="00C01F73"/>
    <w:rsid w:val="00C04F43"/>
    <w:rsid w:val="00C0609D"/>
    <w:rsid w:val="00C115AB"/>
    <w:rsid w:val="00C30249"/>
    <w:rsid w:val="00C3723B"/>
    <w:rsid w:val="00C606C9"/>
    <w:rsid w:val="00C61698"/>
    <w:rsid w:val="00C705DD"/>
    <w:rsid w:val="00C90650"/>
    <w:rsid w:val="00C97D78"/>
    <w:rsid w:val="00CA19D4"/>
    <w:rsid w:val="00CC2AAE"/>
    <w:rsid w:val="00CC5A42"/>
    <w:rsid w:val="00CD0EAB"/>
    <w:rsid w:val="00CD40A9"/>
    <w:rsid w:val="00CD6FDF"/>
    <w:rsid w:val="00CF34DB"/>
    <w:rsid w:val="00CF558F"/>
    <w:rsid w:val="00CF5CC5"/>
    <w:rsid w:val="00D073E2"/>
    <w:rsid w:val="00D30DB5"/>
    <w:rsid w:val="00D31AD6"/>
    <w:rsid w:val="00D363AF"/>
    <w:rsid w:val="00D446EC"/>
    <w:rsid w:val="00D51BF0"/>
    <w:rsid w:val="00D5366F"/>
    <w:rsid w:val="00D55942"/>
    <w:rsid w:val="00D807BF"/>
    <w:rsid w:val="00DA7887"/>
    <w:rsid w:val="00DB2C26"/>
    <w:rsid w:val="00DE6B43"/>
    <w:rsid w:val="00DF2C52"/>
    <w:rsid w:val="00E11923"/>
    <w:rsid w:val="00E262D4"/>
    <w:rsid w:val="00E36250"/>
    <w:rsid w:val="00E5026E"/>
    <w:rsid w:val="00E54511"/>
    <w:rsid w:val="00E5662F"/>
    <w:rsid w:val="00E61DAC"/>
    <w:rsid w:val="00E75FE3"/>
    <w:rsid w:val="00EA13CE"/>
    <w:rsid w:val="00EB7AB1"/>
    <w:rsid w:val="00EF48CC"/>
    <w:rsid w:val="00EF4EA4"/>
    <w:rsid w:val="00F11F82"/>
    <w:rsid w:val="00F25812"/>
    <w:rsid w:val="00F73032"/>
    <w:rsid w:val="00F848FC"/>
    <w:rsid w:val="00F9282A"/>
    <w:rsid w:val="00F96BA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index 1" w:uiPriority="9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86EDB"/>
    <w:pPr>
      <w:tabs>
        <w:tab w:val="center" w:pos="4320"/>
        <w:tab w:val="right" w:pos="8640"/>
      </w:tabs>
    </w:pPr>
  </w:style>
  <w:style w:type="paragraph" w:styleId="Footer">
    <w:name w:val="footer"/>
    <w:basedOn w:val="Normal"/>
    <w:rsid w:val="00086EDB"/>
    <w:pPr>
      <w:tabs>
        <w:tab w:val="center" w:pos="4320"/>
        <w:tab w:val="right" w:pos="8640"/>
      </w:tabs>
    </w:pPr>
  </w:style>
  <w:style w:type="character" w:styleId="PageNumber">
    <w:name w:val="page number"/>
    <w:basedOn w:val="DefaultParagraphFont"/>
    <w:rsid w:val="00086EDB"/>
  </w:style>
  <w:style w:type="character" w:styleId="Hyperlink">
    <w:name w:val="Hyperlink"/>
    <w:basedOn w:val="DefaultParagraphFont"/>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aliases w:val="Heading 4 Char1 Char,Heading 4 Char Char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character" w:styleId="CommentReference">
    <w:name w:val="annotation reference"/>
    <w:uiPriority w:val="99"/>
    <w:rsid w:val="00D363AF"/>
    <w:rPr>
      <w:rFonts w:cs="Times New Roman"/>
      <w:sz w:val="16"/>
      <w:szCs w:val="16"/>
    </w:rPr>
  </w:style>
  <w:style w:type="paragraph" w:styleId="CommentText">
    <w:name w:val="annotation text"/>
    <w:basedOn w:val="Normal"/>
    <w:link w:val="CommentTextChar"/>
    <w:uiPriority w:val="99"/>
    <w:rsid w:val="00D363A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D363AF"/>
    <w:rPr>
      <w:rFonts w:eastAsia="Malgun Gothic"/>
      <w:lang w:val="en-GB"/>
    </w:rPr>
  </w:style>
  <w:style w:type="paragraph" w:styleId="Index1">
    <w:name w:val="index 1"/>
    <w:basedOn w:val="Normal"/>
    <w:next w:val="Normal"/>
    <w:autoRedefine/>
    <w:uiPriority w:val="99"/>
    <w:rsid w:val="00D363AF"/>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paragraph" w:styleId="Caption">
    <w:name w:val="caption"/>
    <w:basedOn w:val="Normal"/>
    <w:next w:val="Normal"/>
    <w:link w:val="CaptionChar"/>
    <w:qFormat/>
    <w:rsid w:val="00D363AF"/>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D363AF"/>
    <w:rPr>
      <w:rFonts w:eastAsia="Malgun Gothic"/>
      <w:b/>
      <w:bCs/>
      <w:lang w:eastAsia="en-US"/>
    </w:rPr>
  </w:style>
  <w:style w:type="paragraph" w:styleId="CommentSubject">
    <w:name w:val="annotation subject"/>
    <w:basedOn w:val="CommentText"/>
    <w:next w:val="CommentText"/>
    <w:link w:val="CommentSubjectChar"/>
    <w:rsid w:val="009117EE"/>
    <w:pPr>
      <w:tabs>
        <w:tab w:val="clear" w:pos="794"/>
        <w:tab w:val="clear" w:pos="1191"/>
        <w:tab w:val="clear" w:pos="1588"/>
        <w:tab w:val="clear" w:pos="1985"/>
        <w:tab w:val="left" w:pos="360"/>
        <w:tab w:val="left" w:pos="720"/>
        <w:tab w:val="left" w:pos="1080"/>
        <w:tab w:val="left" w:pos="1440"/>
      </w:tabs>
      <w:jc w:val="left"/>
    </w:pPr>
    <w:rPr>
      <w:rFonts w:eastAsia="宋体"/>
      <w:b/>
      <w:bCs/>
      <w:sz w:val="22"/>
      <w:lang w:val="en-US"/>
    </w:rPr>
  </w:style>
  <w:style w:type="character" w:customStyle="1" w:styleId="CommentSubjectChar">
    <w:name w:val="Comment Subject Char"/>
    <w:basedOn w:val="CommentTextChar"/>
    <w:link w:val="CommentSubject"/>
    <w:rsid w:val="009117EE"/>
    <w:rPr>
      <w:b/>
      <w:bCs/>
      <w:sz w:val="22"/>
      <w:lang w:eastAsia="en-US"/>
    </w:rPr>
  </w:style>
  <w:style w:type="paragraph" w:customStyle="1" w:styleId="Equation">
    <w:name w:val="Equation"/>
    <w:basedOn w:val="Normal"/>
    <w:uiPriority w:val="99"/>
    <w:rsid w:val="006378A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tableheading">
    <w:name w:val="table heading"/>
    <w:basedOn w:val="Normal"/>
    <w:rsid w:val="00F11F82"/>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F11F82"/>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F11F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rPr>
  </w:style>
  <w:style w:type="character" w:customStyle="1" w:styleId="tablesyntaxChar">
    <w:name w:val="table syntax Char"/>
    <w:basedOn w:val="DefaultParagraphFont"/>
    <w:link w:val="tablesyntax"/>
    <w:locked/>
    <w:rsid w:val="00F11F82"/>
    <w:rPr>
      <w:rFonts w:eastAsia="Batang"/>
      <w:lang w:val="en-GB" w:eastAsia="en-US"/>
    </w:rPr>
  </w:style>
  <w:style w:type="paragraph" w:customStyle="1" w:styleId="enumlev1">
    <w:name w:val="enumlev1"/>
    <w:basedOn w:val="Normal"/>
    <w:uiPriority w:val="99"/>
    <w:rsid w:val="00A370E6"/>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henqiu@huawei.com" TargetMode="External"/><Relationship Id="rId4" Type="http://schemas.openxmlformats.org/officeDocument/2006/relationships/webSettings" Target="webSettings.xml"/><Relationship Id="rId9" Type="http://schemas.openxmlformats.org/officeDocument/2006/relationships/hyperlink" Target="mailto:yekui.wang@huawe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1694</Words>
  <Characters>9658</Characters>
  <Application>Microsoft Office Word</Application>
  <DocSecurity>0</DocSecurity>
  <Lines>80</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Reference picture loss/error detection</vt:lpstr>
      <vt:lpstr>Joint Collaborative Team on Video Coding (JCT-VC) Contribution</vt:lpstr>
    </vt:vector>
  </TitlesOfParts>
  <Company>JCT-VC</Company>
  <LinksUpToDate>false</LinksUpToDate>
  <CharactersWithSpaces>11330</CharactersWithSpaces>
  <SharedDoc>false</SharedDoc>
  <HLinks>
    <vt:vector size="18" baseType="variant">
      <vt:variant>
        <vt:i4>4325492</vt:i4>
      </vt:variant>
      <vt:variant>
        <vt:i4>6</vt:i4>
      </vt:variant>
      <vt:variant>
        <vt:i4>0</vt:i4>
      </vt:variant>
      <vt:variant>
        <vt:i4>5</vt:i4>
      </vt:variant>
      <vt:variant>
        <vt:lpwstr>mailto:cheny@qualcomm.com</vt:lpwstr>
      </vt:variant>
      <vt:variant>
        <vt:lpwstr/>
      </vt:variant>
      <vt:variant>
        <vt:i4>7733249</vt:i4>
      </vt:variant>
      <vt:variant>
        <vt:i4>3</vt:i4>
      </vt:variant>
      <vt:variant>
        <vt:i4>0</vt:i4>
      </vt:variant>
      <vt:variant>
        <vt:i4>5</vt:i4>
      </vt:variant>
      <vt:variant>
        <vt:lpwstr>mailto:miska.hannuksela@nokia.com</vt:lpwstr>
      </vt:variant>
      <vt:variant>
        <vt:lpwstr/>
      </vt:variant>
      <vt:variant>
        <vt:i4>2424927</vt:i4>
      </vt:variant>
      <vt:variant>
        <vt:i4>0</vt:i4>
      </vt:variant>
      <vt:variant>
        <vt:i4>0</vt:i4>
      </vt:variant>
      <vt:variant>
        <vt:i4>5</vt:i4>
      </vt:variant>
      <vt:variant>
        <vt:lpwstr>mailto:yekui.wang@huawei.com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 picture loss/error detection</dc:title>
  <dc:subject/>
  <dc:creator>Ye-Kui Wang</dc:creator>
  <cp:keywords>HEVC</cp:keywords>
  <cp:lastModifiedBy>Ye-Kui Wang</cp:lastModifiedBy>
  <cp:revision>22</cp:revision>
  <cp:lastPrinted>2011-07-01T15:13:00Z</cp:lastPrinted>
  <dcterms:created xsi:type="dcterms:W3CDTF">2011-07-01T15:10:00Z</dcterms:created>
  <dcterms:modified xsi:type="dcterms:W3CDTF">2011-07-01T18:11:00Z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1309536047</vt:lpwstr>
  </property>
</Properties>
</file>