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ayout w:type="fixed"/>
        <w:tblLook w:val="0000"/>
      </w:tblPr>
      <w:tblGrid>
        <w:gridCol w:w="6408"/>
        <w:gridCol w:w="3168"/>
      </w:tblGrid>
      <w:tr w:rsidR="00FD6D97" w:rsidRPr="00AE341B">
        <w:tc>
          <w:tcPr>
            <w:tcW w:w="6408" w:type="dxa"/>
          </w:tcPr>
          <w:p w:rsidR="00FD6D97" w:rsidRPr="00AE341B" w:rsidRDefault="004C0BB1" w:rsidP="00C97D78">
            <w:pPr>
              <w:tabs>
                <w:tab w:val="left" w:pos="7200"/>
              </w:tabs>
              <w:spacing w:before="0"/>
              <w:rPr>
                <w:b/>
                <w:bCs/>
              </w:rPr>
            </w:pPr>
            <w:r w:rsidRPr="004C0BB1">
              <w:rPr>
                <w:noProof/>
                <w:lang w:eastAsia="zh-CN"/>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755C52">
              <w:rPr>
                <w:noProof/>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755C52">
              <w:rPr>
                <w:noProof/>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FD6D97" w:rsidRPr="00AE341B">
              <w:rPr>
                <w:b/>
                <w:bCs/>
              </w:rPr>
              <w:t>Joint Collaborative Team on Video Coding (JCT-VC)</w:t>
            </w:r>
          </w:p>
          <w:p w:rsidR="00FD6D97" w:rsidRPr="00AE341B" w:rsidRDefault="00FD6D97" w:rsidP="00C97D78">
            <w:pPr>
              <w:tabs>
                <w:tab w:val="left" w:pos="7200"/>
              </w:tabs>
              <w:spacing w:before="0"/>
              <w:rPr>
                <w:b/>
                <w:bCs/>
              </w:rPr>
            </w:pPr>
            <w:r>
              <w:rPr>
                <w:b/>
                <w:bCs/>
              </w:rPr>
              <w:t xml:space="preserve">of </w:t>
            </w:r>
            <w:r w:rsidRPr="00AE341B">
              <w:rPr>
                <w:b/>
                <w:bCs/>
              </w:rPr>
              <w:t>ITU-T SG16 WP3 and ISO/IEC JTC1/SC29/WG11</w:t>
            </w:r>
          </w:p>
          <w:p w:rsidR="00FD6D97" w:rsidRPr="00AE341B" w:rsidRDefault="00FD6D97" w:rsidP="00CC2AAE">
            <w:pPr>
              <w:tabs>
                <w:tab w:val="left" w:pos="7200"/>
              </w:tabs>
              <w:spacing w:before="0"/>
              <w:rPr>
                <w:b/>
                <w:bCs/>
              </w:rPr>
            </w:pPr>
            <w:r>
              <w:t>6th</w:t>
            </w:r>
            <w:r w:rsidRPr="00AE341B">
              <w:t xml:space="preserve"> Meeting: </w:t>
            </w:r>
            <w:r>
              <w:t>Torino</w:t>
            </w:r>
            <w:r w:rsidRPr="00AE341B">
              <w:t xml:space="preserve">, </w:t>
            </w:r>
            <w:r>
              <w:t>IT</w:t>
            </w:r>
            <w:r w:rsidRPr="00AE341B">
              <w:t xml:space="preserve">, </w:t>
            </w:r>
            <w:r>
              <w:t>14</w:t>
            </w:r>
            <w:r w:rsidRPr="00AE341B">
              <w:t>-</w:t>
            </w:r>
            <w:r>
              <w:t>22</w:t>
            </w:r>
            <w:r w:rsidRPr="00AE341B">
              <w:t xml:space="preserve"> </w:t>
            </w:r>
            <w:r>
              <w:t>July</w:t>
            </w:r>
            <w:r w:rsidRPr="00AE341B">
              <w:t>, 201</w:t>
            </w:r>
            <w:r>
              <w:t>1</w:t>
            </w:r>
          </w:p>
        </w:tc>
        <w:tc>
          <w:tcPr>
            <w:tcW w:w="3168" w:type="dxa"/>
          </w:tcPr>
          <w:p w:rsidR="00FD6D97" w:rsidRPr="00630AA2" w:rsidRDefault="00FD6D97" w:rsidP="000C1300">
            <w:pPr>
              <w:tabs>
                <w:tab w:val="left" w:pos="7200"/>
              </w:tabs>
              <w:rPr>
                <w:u w:val="single"/>
              </w:rPr>
            </w:pPr>
            <w:r w:rsidRPr="00AE341B">
              <w:t>Document: JCTVC-</w:t>
            </w:r>
            <w:r>
              <w:t>F460</w:t>
            </w:r>
          </w:p>
        </w:tc>
      </w:tr>
    </w:tbl>
    <w:p w:rsidR="00FD6D97" w:rsidRPr="00AE341B" w:rsidRDefault="00FD6D97" w:rsidP="00531AE9">
      <w:pPr>
        <w:spacing w:before="0"/>
      </w:pPr>
    </w:p>
    <w:tbl>
      <w:tblPr>
        <w:tblW w:w="0" w:type="auto"/>
        <w:tblInd w:w="-106" w:type="dxa"/>
        <w:tblLayout w:type="fixed"/>
        <w:tblLook w:val="0000"/>
      </w:tblPr>
      <w:tblGrid>
        <w:gridCol w:w="1458"/>
        <w:gridCol w:w="4050"/>
        <w:gridCol w:w="900"/>
        <w:gridCol w:w="3168"/>
      </w:tblGrid>
      <w:tr w:rsidR="00FD6D97" w:rsidRPr="00AE341B">
        <w:tc>
          <w:tcPr>
            <w:tcW w:w="1458" w:type="dxa"/>
          </w:tcPr>
          <w:p w:rsidR="00FD6D97" w:rsidRPr="00AE341B" w:rsidRDefault="00FD6D97">
            <w:pPr>
              <w:spacing w:before="60" w:after="60"/>
              <w:rPr>
                <w:i/>
                <w:iCs/>
              </w:rPr>
            </w:pPr>
            <w:r w:rsidRPr="00AE341B">
              <w:rPr>
                <w:i/>
                <w:iCs/>
              </w:rPr>
              <w:t>Title:</w:t>
            </w:r>
          </w:p>
        </w:tc>
        <w:tc>
          <w:tcPr>
            <w:tcW w:w="8118" w:type="dxa"/>
            <w:gridSpan w:val="3"/>
          </w:tcPr>
          <w:p w:rsidR="00FD6D97" w:rsidRPr="00AE341B" w:rsidRDefault="00FD6D97" w:rsidP="00974D93">
            <w:pPr>
              <w:spacing w:before="60" w:after="60"/>
              <w:rPr>
                <w:b/>
                <w:bCs/>
                <w:lang w:eastAsia="zh-CN"/>
              </w:rPr>
            </w:pPr>
            <w:r>
              <w:rPr>
                <w:b/>
                <w:bCs/>
              </w:rPr>
              <w:t>Getting rid of “non-existing” pictures</w:t>
            </w:r>
          </w:p>
        </w:tc>
      </w:tr>
      <w:tr w:rsidR="00FD6D97" w:rsidRPr="00AE341B">
        <w:tc>
          <w:tcPr>
            <w:tcW w:w="1458" w:type="dxa"/>
          </w:tcPr>
          <w:p w:rsidR="00FD6D97" w:rsidRPr="00AE341B" w:rsidRDefault="00FD6D97">
            <w:pPr>
              <w:spacing w:before="60" w:after="60"/>
              <w:rPr>
                <w:i/>
                <w:iCs/>
              </w:rPr>
            </w:pPr>
            <w:r w:rsidRPr="00AE341B">
              <w:rPr>
                <w:i/>
                <w:iCs/>
              </w:rPr>
              <w:t>Status:</w:t>
            </w:r>
          </w:p>
        </w:tc>
        <w:tc>
          <w:tcPr>
            <w:tcW w:w="8118" w:type="dxa"/>
            <w:gridSpan w:val="3"/>
          </w:tcPr>
          <w:p w:rsidR="00FD6D97" w:rsidRPr="00AE341B" w:rsidRDefault="00FD6D97">
            <w:pPr>
              <w:spacing w:before="60" w:after="60"/>
            </w:pPr>
            <w:r w:rsidRPr="00AE341B">
              <w:t xml:space="preserve">Input Document to </w:t>
            </w:r>
            <w:r>
              <w:t>JCT-VC</w:t>
            </w:r>
          </w:p>
        </w:tc>
      </w:tr>
      <w:tr w:rsidR="00FD6D97" w:rsidRPr="00AE341B">
        <w:tc>
          <w:tcPr>
            <w:tcW w:w="1458" w:type="dxa"/>
          </w:tcPr>
          <w:p w:rsidR="00FD6D97" w:rsidRPr="00AE341B" w:rsidRDefault="00FD6D97">
            <w:pPr>
              <w:spacing w:before="60" w:after="60"/>
              <w:rPr>
                <w:i/>
                <w:iCs/>
              </w:rPr>
            </w:pPr>
            <w:r w:rsidRPr="00AE341B">
              <w:rPr>
                <w:i/>
                <w:iCs/>
              </w:rPr>
              <w:t>Purpose:</w:t>
            </w:r>
          </w:p>
        </w:tc>
        <w:tc>
          <w:tcPr>
            <w:tcW w:w="8118" w:type="dxa"/>
            <w:gridSpan w:val="3"/>
          </w:tcPr>
          <w:p w:rsidR="00FD6D97" w:rsidRPr="00AE341B" w:rsidRDefault="00FD6D97">
            <w:pPr>
              <w:spacing w:before="60" w:after="60"/>
              <w:rPr>
                <w:lang w:eastAsia="zh-CN"/>
              </w:rPr>
            </w:pPr>
            <w:r>
              <w:rPr>
                <w:lang w:eastAsia="zh-CN"/>
              </w:rPr>
              <w:t>Proposal</w:t>
            </w:r>
          </w:p>
        </w:tc>
      </w:tr>
      <w:tr w:rsidR="00FD6D97" w:rsidRPr="00AE341B">
        <w:tc>
          <w:tcPr>
            <w:tcW w:w="1458" w:type="dxa"/>
          </w:tcPr>
          <w:p w:rsidR="00FD6D97" w:rsidRPr="00AE341B" w:rsidRDefault="00FD6D97">
            <w:pPr>
              <w:spacing w:before="60" w:after="60"/>
              <w:rPr>
                <w:i/>
                <w:iCs/>
              </w:rPr>
            </w:pPr>
            <w:r w:rsidRPr="00AE341B">
              <w:rPr>
                <w:i/>
                <w:iCs/>
              </w:rPr>
              <w:t>Author(s) or</w:t>
            </w:r>
            <w:r w:rsidRPr="00AE341B">
              <w:rPr>
                <w:i/>
                <w:iCs/>
              </w:rPr>
              <w:br/>
              <w:t>Contact(s):</w:t>
            </w:r>
          </w:p>
        </w:tc>
        <w:tc>
          <w:tcPr>
            <w:tcW w:w="4050" w:type="dxa"/>
          </w:tcPr>
          <w:p w:rsidR="00FD6D97" w:rsidRDefault="00FD6D97" w:rsidP="002E2537">
            <w:pPr>
              <w:spacing w:before="60" w:after="60"/>
              <w:rPr>
                <w:b/>
                <w:bCs/>
                <w:lang w:eastAsia="zh-CN"/>
              </w:rPr>
            </w:pPr>
            <w:r w:rsidRPr="00B96BC4">
              <w:rPr>
                <w:b/>
                <w:bCs/>
                <w:lang w:eastAsia="zh-CN"/>
              </w:rPr>
              <w:t>Qiu Shen</w:t>
            </w:r>
          </w:p>
          <w:p w:rsidR="00FD6D97" w:rsidRDefault="00FD6D97" w:rsidP="00F00B75">
            <w:pPr>
              <w:spacing w:before="60" w:after="60"/>
            </w:pPr>
            <w:r w:rsidRPr="003E1D21">
              <w:t>Huawei Technologies Co., Ltd.</w:t>
            </w:r>
            <w:r w:rsidRPr="003E1D21">
              <w:br/>
            </w:r>
            <w:r w:rsidRPr="00F00B75">
              <w:t>Bantian,</w:t>
            </w:r>
            <w:r>
              <w:t xml:space="preserve"> </w:t>
            </w:r>
            <w:r w:rsidRPr="00F00B75">
              <w:t xml:space="preserve">Longgang District </w:t>
            </w:r>
            <w:r>
              <w:br/>
            </w:r>
            <w:r w:rsidRPr="00F00B75">
              <w:t>Shenzhen 518129,</w:t>
            </w:r>
            <w:r>
              <w:t xml:space="preserve"> </w:t>
            </w:r>
            <w:r w:rsidRPr="00F00B75">
              <w:t>China</w:t>
            </w:r>
          </w:p>
          <w:p w:rsidR="00FD6D97" w:rsidRDefault="00FD6D97" w:rsidP="00312D36">
            <w:pPr>
              <w:spacing w:before="60" w:after="60"/>
            </w:pPr>
          </w:p>
          <w:p w:rsidR="00FD6D97" w:rsidRPr="00901848" w:rsidRDefault="00FD6D97" w:rsidP="00312D36">
            <w:pPr>
              <w:spacing w:before="60" w:after="60"/>
            </w:pPr>
            <w:r w:rsidRPr="007F7742">
              <w:rPr>
                <w:b/>
                <w:bCs/>
              </w:rPr>
              <w:t>Ye-Kui Wang</w:t>
            </w:r>
            <w:r w:rsidRPr="007F7742">
              <w:t xml:space="preserve"> </w:t>
            </w:r>
            <w:r w:rsidRPr="007F7742">
              <w:br/>
              <w:t>Huawei Technologies</w:t>
            </w:r>
            <w:r>
              <w:t xml:space="preserve"> Co., Ltd.</w:t>
            </w:r>
            <w:r w:rsidRPr="007F7742">
              <w:br/>
              <w:t>400 Crossing Blvd, 2nd Floor</w:t>
            </w:r>
            <w:r w:rsidRPr="007F7742">
              <w:br/>
              <w:t>Bridgewater, NJ 08807, USA</w:t>
            </w:r>
            <w:r w:rsidRPr="007F7742">
              <w:br/>
            </w:r>
          </w:p>
        </w:tc>
        <w:tc>
          <w:tcPr>
            <w:tcW w:w="900" w:type="dxa"/>
          </w:tcPr>
          <w:p w:rsidR="00FD6D97" w:rsidRPr="00AE341B" w:rsidRDefault="00FD6D97">
            <w:pPr>
              <w:spacing w:before="60" w:after="60"/>
            </w:pPr>
            <w:r w:rsidRPr="00AE341B">
              <w:br/>
              <w:t>Tel:</w:t>
            </w:r>
            <w:r w:rsidRPr="00AE341B">
              <w:br/>
              <w:t>Email:</w:t>
            </w:r>
          </w:p>
        </w:tc>
        <w:tc>
          <w:tcPr>
            <w:tcW w:w="3168" w:type="dxa"/>
          </w:tcPr>
          <w:p w:rsidR="00FD6D97" w:rsidRDefault="00FD6D97" w:rsidP="004322EC">
            <w:pPr>
              <w:spacing w:before="60" w:after="60"/>
              <w:rPr>
                <w:lang w:eastAsia="zh-CN"/>
              </w:rPr>
            </w:pPr>
            <w:r w:rsidRPr="007F7742">
              <w:br/>
              <w:t>+</w:t>
            </w:r>
            <w:r>
              <w:rPr>
                <w:lang w:eastAsia="zh-CN"/>
              </w:rPr>
              <w:t>86</w:t>
            </w:r>
            <w:r w:rsidRPr="007F7742">
              <w:t xml:space="preserve"> </w:t>
            </w:r>
            <w:r>
              <w:rPr>
                <w:lang w:eastAsia="zh-CN"/>
              </w:rPr>
              <w:t>755 2878 8206</w:t>
            </w:r>
            <w:r w:rsidRPr="007F7742">
              <w:br/>
            </w:r>
            <w:hyperlink r:id="rId9" w:history="1">
              <w:r w:rsidRPr="0059464F">
                <w:rPr>
                  <w:rStyle w:val="Hyperlink"/>
                  <w:lang w:eastAsia="zh-CN"/>
                </w:rPr>
                <w:t>shenqiu</w:t>
              </w:r>
              <w:r w:rsidRPr="0059464F">
                <w:rPr>
                  <w:rStyle w:val="Hyperlink"/>
                </w:rPr>
                <w:t>@huawei.com</w:t>
              </w:r>
            </w:hyperlink>
          </w:p>
          <w:p w:rsidR="00FD6D97" w:rsidRDefault="00FD6D97" w:rsidP="004322EC">
            <w:pPr>
              <w:spacing w:before="60" w:after="60"/>
              <w:rPr>
                <w:lang w:eastAsia="zh-CN"/>
              </w:rPr>
            </w:pPr>
          </w:p>
          <w:p w:rsidR="00FD6D97" w:rsidRPr="007F7742" w:rsidRDefault="00FD6D97" w:rsidP="00974D93">
            <w:pPr>
              <w:spacing w:before="60" w:after="60"/>
            </w:pPr>
            <w:r w:rsidRPr="007F7742">
              <w:t>+1 908 541 3518</w:t>
            </w:r>
            <w:r w:rsidRPr="007F7742">
              <w:br/>
            </w:r>
            <w:hyperlink r:id="rId10" w:history="1">
              <w:r w:rsidRPr="007F7742">
                <w:rPr>
                  <w:rStyle w:val="Hyperlink"/>
                </w:rPr>
                <w:t>yekui.wang@huawei.com</w:t>
              </w:r>
            </w:hyperlink>
          </w:p>
          <w:p w:rsidR="00FD6D97" w:rsidRPr="00AE341B" w:rsidRDefault="00FD6D97" w:rsidP="004322EC">
            <w:pPr>
              <w:spacing w:before="60" w:after="60"/>
            </w:pPr>
          </w:p>
        </w:tc>
      </w:tr>
      <w:tr w:rsidR="00FD6D97" w:rsidRPr="00AE341B">
        <w:tc>
          <w:tcPr>
            <w:tcW w:w="1458" w:type="dxa"/>
          </w:tcPr>
          <w:p w:rsidR="00FD6D97" w:rsidRPr="00AE341B" w:rsidRDefault="00FD6D97">
            <w:pPr>
              <w:spacing w:before="60" w:after="60"/>
              <w:rPr>
                <w:i/>
                <w:iCs/>
              </w:rPr>
            </w:pPr>
            <w:r w:rsidRPr="00AE341B">
              <w:rPr>
                <w:i/>
                <w:iCs/>
              </w:rPr>
              <w:t>Source:</w:t>
            </w:r>
          </w:p>
        </w:tc>
        <w:tc>
          <w:tcPr>
            <w:tcW w:w="8118" w:type="dxa"/>
            <w:gridSpan w:val="3"/>
          </w:tcPr>
          <w:p w:rsidR="00FD6D97" w:rsidRPr="00AE341B" w:rsidRDefault="00FD6D97">
            <w:pPr>
              <w:spacing w:before="60" w:after="60"/>
            </w:pPr>
            <w:r w:rsidRPr="007F7742">
              <w:t>Huawei Technologies Co., Ltd.</w:t>
            </w:r>
          </w:p>
        </w:tc>
      </w:tr>
    </w:tbl>
    <w:p w:rsidR="00FD6D97" w:rsidRPr="00AE341B" w:rsidRDefault="00FD6D97">
      <w:pPr>
        <w:tabs>
          <w:tab w:val="left" w:pos="1800"/>
          <w:tab w:val="right" w:pos="9360"/>
        </w:tabs>
        <w:spacing w:before="120" w:after="240"/>
        <w:jc w:val="center"/>
      </w:pPr>
      <w:r w:rsidRPr="00AE341B">
        <w:rPr>
          <w:u w:val="single"/>
        </w:rPr>
        <w:t>_____________________________</w:t>
      </w:r>
    </w:p>
    <w:p w:rsidR="00FD6D97" w:rsidRDefault="00FD6D97" w:rsidP="009234A5">
      <w:pPr>
        <w:pStyle w:val="Heading1"/>
      </w:pPr>
      <w:r w:rsidRPr="002B191D">
        <w:t>Abstract</w:t>
      </w:r>
    </w:p>
    <w:p w:rsidR="00FD6D97" w:rsidRDefault="00FD6D97">
      <w:pPr>
        <w:rPr>
          <w:lang w:eastAsia="zh-CN"/>
        </w:rPr>
      </w:pPr>
      <w:r>
        <w:rPr>
          <w:lang w:eastAsia="zh-CN"/>
        </w:rPr>
        <w:t>This document proposes to get rid of the processes for generating and handling of “non-existing” pictures in the HEVC decoding process. The proposed changes include a change to the frame_num semantics, some alternative changes to the reference picture list construction process, and some changes to the reference picture marking process. Assuming that in HEVC the hypothetical reference decoder (HRD) process is specified basically the same as AVC; then those HRD texts mentioned “non-existing” pictures also need to be changed. An example of such changes to the HRD process is also provided, for information.</w:t>
      </w:r>
    </w:p>
    <w:p w:rsidR="00FD6D97" w:rsidRDefault="00FD6D97" w:rsidP="00854460">
      <w:pPr>
        <w:rPr>
          <w:lang w:eastAsia="zh-CN"/>
        </w:rPr>
      </w:pPr>
      <w:r>
        <w:rPr>
          <w:lang w:eastAsia="zh-CN"/>
        </w:rPr>
        <w:t>It is proposed to adopt</w:t>
      </w:r>
    </w:p>
    <w:p w:rsidR="00FD6D97" w:rsidRDefault="00FD6D97" w:rsidP="00854460">
      <w:pPr>
        <w:numPr>
          <w:ilvl w:val="0"/>
          <w:numId w:val="37"/>
        </w:numPr>
        <w:rPr>
          <w:lang w:eastAsia="zh-CN"/>
        </w:rPr>
      </w:pPr>
      <w:r>
        <w:rPr>
          <w:lang w:eastAsia="zh-CN"/>
        </w:rPr>
        <w:t>the change to frame_num semantics provided in Section 3</w:t>
      </w:r>
    </w:p>
    <w:p w:rsidR="00FD6D97" w:rsidRDefault="00FD6D97" w:rsidP="00854460">
      <w:pPr>
        <w:numPr>
          <w:ilvl w:val="0"/>
          <w:numId w:val="37"/>
        </w:numPr>
        <w:rPr>
          <w:lang w:eastAsia="zh-CN"/>
        </w:rPr>
      </w:pPr>
      <w:r>
        <w:rPr>
          <w:lang w:eastAsia="zh-CN"/>
        </w:rPr>
        <w:t>one of the two alternative sets of changes to the reference picture list construction process and the reference picture marking process provided in Section 6</w:t>
      </w:r>
    </w:p>
    <w:p w:rsidR="00F30B66" w:rsidRPr="006A071E" w:rsidRDefault="00F30B66" w:rsidP="00854460">
      <w:pPr>
        <w:numPr>
          <w:ilvl w:val="0"/>
          <w:numId w:val="37"/>
        </w:numPr>
        <w:rPr>
          <w:lang w:eastAsia="zh-CN"/>
        </w:rPr>
      </w:pPr>
      <w:r>
        <w:rPr>
          <w:lang w:eastAsia="zh-CN"/>
        </w:rPr>
        <w:t>the minor change needed to reference picture marking process</w:t>
      </w:r>
    </w:p>
    <w:p w:rsidR="00FD6D97" w:rsidRPr="00F30B66" w:rsidRDefault="00FD6D97">
      <w:pPr>
        <w:rPr>
          <w:lang w:eastAsia="zh-CN"/>
        </w:rPr>
      </w:pPr>
    </w:p>
    <w:p w:rsidR="00FD6D97" w:rsidRPr="00AE341B" w:rsidRDefault="00FD6D97" w:rsidP="00E11923">
      <w:pPr>
        <w:pStyle w:val="Heading1"/>
        <w:numPr>
          <w:ilvl w:val="0"/>
          <w:numId w:val="10"/>
        </w:numPr>
      </w:pPr>
      <w:r>
        <w:t>Introduction</w:t>
      </w:r>
    </w:p>
    <w:p w:rsidR="00FD6D97" w:rsidRDefault="00FD6D97">
      <w:pPr>
        <w:rPr>
          <w:b/>
          <w:bCs/>
          <w:lang w:eastAsia="zh-CN"/>
        </w:rPr>
      </w:pPr>
      <w:r>
        <w:rPr>
          <w:lang w:eastAsia="zh-CN"/>
        </w:rPr>
        <w:t xml:space="preserve">In </w:t>
      </w:r>
      <w:r w:rsidRPr="00B96BC4">
        <w:rPr>
          <w:lang w:eastAsia="zh-CN"/>
        </w:rPr>
        <w:t>HEVC WD3d</w:t>
      </w:r>
      <w:r>
        <w:rPr>
          <w:lang w:eastAsia="zh-CN"/>
        </w:rPr>
        <w:t>8</w:t>
      </w:r>
      <w:r w:rsidRPr="00B96BC4">
        <w:rPr>
          <w:lang w:eastAsia="zh-CN"/>
        </w:rPr>
        <w:t>, the field temporal_id is present in NAL unit header of the VCL NAL units (with NAL unit type 1, 4, or 5). The reference picture list construction process is specified such that, for any slice, any reference picture with greater temproal_id value would never appear in the reference picture list of a slice during its reference picture list construction process, simply because those reference pictures would never be used for inter prediction by the current slice.</w:t>
      </w:r>
    </w:p>
    <w:p w:rsidR="00FD6D97" w:rsidRDefault="00FD6D97">
      <w:pPr>
        <w:rPr>
          <w:lang w:eastAsia="zh-CN"/>
        </w:rPr>
      </w:pPr>
      <w:r w:rsidRPr="00B96BC4">
        <w:rPr>
          <w:lang w:eastAsia="zh-CN"/>
        </w:rPr>
        <w:lastRenderedPageBreak/>
        <w:t>HEVC WD3d</w:t>
      </w:r>
      <w:r>
        <w:rPr>
          <w:lang w:eastAsia="zh-CN"/>
        </w:rPr>
        <w:t>8</w:t>
      </w:r>
      <w:r w:rsidRPr="00B96BC4">
        <w:rPr>
          <w:lang w:eastAsia="zh-CN"/>
        </w:rPr>
        <w:t xml:space="preserve"> also includes the processes for generating and handling of “non-existing” pictures</w:t>
      </w:r>
      <w:r>
        <w:rPr>
          <w:lang w:eastAsia="zh-CN"/>
        </w:rPr>
        <w:t xml:space="preserve"> (though some text pieces are missing but basically the same process as in AVC is assumed)</w:t>
      </w:r>
      <w:r w:rsidRPr="00B96BC4">
        <w:rPr>
          <w:lang w:eastAsia="zh-CN"/>
        </w:rPr>
        <w:t xml:space="preserve">. </w:t>
      </w:r>
    </w:p>
    <w:p w:rsidR="00FD6D97" w:rsidRDefault="00FD6D97">
      <w:pPr>
        <w:rPr>
          <w:lang w:eastAsia="zh-CN"/>
        </w:rPr>
      </w:pPr>
      <w:r>
        <w:rPr>
          <w:lang w:eastAsia="zh-CN"/>
        </w:rPr>
        <w:t xml:space="preserve">Based on some analyses, it is concluded that generating and handling of </w:t>
      </w:r>
      <w:r w:rsidRPr="00B96BC4">
        <w:rPr>
          <w:lang w:eastAsia="zh-CN"/>
        </w:rPr>
        <w:t>“non-existing” pictures</w:t>
      </w:r>
      <w:r>
        <w:rPr>
          <w:lang w:eastAsia="zh-CN"/>
        </w:rPr>
        <w:t xml:space="preserve"> as part of the decoding process are not necessary; thanks to the inclusion of </w:t>
      </w:r>
      <w:r w:rsidRPr="00B96BC4">
        <w:rPr>
          <w:lang w:eastAsia="zh-CN"/>
        </w:rPr>
        <w:t xml:space="preserve">temporal_id in VCL NAL unit headers and the above-mentioned reference picture list construction process. </w:t>
      </w:r>
    </w:p>
    <w:p w:rsidR="00FD6D97" w:rsidRDefault="00FD6D97">
      <w:pPr>
        <w:rPr>
          <w:lang w:eastAsia="zh-CN"/>
        </w:rPr>
      </w:pPr>
      <w:r>
        <w:rPr>
          <w:lang w:eastAsia="zh-CN"/>
        </w:rPr>
        <w:t xml:space="preserve">Benefits of getting rid of “non-existing” pictures include 1) </w:t>
      </w:r>
      <w:r w:rsidRPr="00B96BC4">
        <w:rPr>
          <w:lang w:eastAsia="zh-CN"/>
        </w:rPr>
        <w:t>the memory consumed by “non-existing” pictures may be saved</w:t>
      </w:r>
      <w:r>
        <w:rPr>
          <w:lang w:eastAsia="zh-CN"/>
        </w:rPr>
        <w:t xml:space="preserve">; 2) </w:t>
      </w:r>
      <w:r w:rsidRPr="00B96BC4">
        <w:rPr>
          <w:lang w:eastAsia="zh-CN"/>
        </w:rPr>
        <w:t>the decoding complexity needed for generating and handling of “non-existing” pictures can be avoided</w:t>
      </w:r>
      <w:r>
        <w:rPr>
          <w:lang w:eastAsia="zh-CN"/>
        </w:rPr>
        <w:t>; 3) t</w:t>
      </w:r>
      <w:r w:rsidRPr="00B96BC4">
        <w:rPr>
          <w:lang w:eastAsia="zh-CN"/>
        </w:rPr>
        <w:t>he processes for generating and handling of “non-existing” pictures can be waived in decoder implementations</w:t>
      </w:r>
      <w:r>
        <w:rPr>
          <w:lang w:eastAsia="zh-CN"/>
        </w:rPr>
        <w:t>; and 4) the specification text becomes simpler</w:t>
      </w:r>
      <w:r w:rsidRPr="00B96BC4">
        <w:rPr>
          <w:lang w:eastAsia="zh-CN"/>
        </w:rPr>
        <w:t>.</w:t>
      </w:r>
    </w:p>
    <w:p w:rsidR="00FD6D97" w:rsidRDefault="00FD6D97">
      <w:pPr>
        <w:rPr>
          <w:b/>
          <w:bCs/>
          <w:lang w:eastAsia="zh-CN"/>
        </w:rPr>
      </w:pPr>
      <w:r>
        <w:rPr>
          <w:lang w:eastAsia="zh-CN"/>
        </w:rPr>
        <w:t xml:space="preserve">The rest of this document is organized as follows. Section 2 provides some analyses from which it is concluded that generating and handling of </w:t>
      </w:r>
      <w:r w:rsidRPr="00B96BC4">
        <w:rPr>
          <w:lang w:eastAsia="zh-CN"/>
        </w:rPr>
        <w:t>“non-existing” pictures</w:t>
      </w:r>
      <w:r>
        <w:rPr>
          <w:lang w:eastAsia="zh-CN"/>
        </w:rPr>
        <w:t xml:space="preserve"> as part of the decoding process are not necessary. Section 3 provides the proposed change to the frame_num semantics. Section 4 provides a ‘naive’ solution of the required changes to the reference picture list construction process and the reference picture marking process. Section 5 provides some analyses from which it is concluded that the ‘naive’ solution is not sufficient. Section 6 provides the two sets of alternative proposed changes to the reference picture list construction process and the reference picture marking process. Section 7 provides an example of the required changes to</w:t>
      </w:r>
      <w:r w:rsidRPr="00BC7ACA">
        <w:t xml:space="preserve"> </w:t>
      </w:r>
      <w:r>
        <w:t>the h</w:t>
      </w:r>
      <w:r w:rsidRPr="00091E94">
        <w:t>ypothetical reference decoder</w:t>
      </w:r>
      <w:r>
        <w:t xml:space="preserve"> (HRD) </w:t>
      </w:r>
      <w:r>
        <w:rPr>
          <w:lang w:eastAsia="zh-CN"/>
        </w:rPr>
        <w:t>process, for information.</w:t>
      </w:r>
    </w:p>
    <w:p w:rsidR="00FD6D97" w:rsidRDefault="00FD6D97" w:rsidP="00F15FDC">
      <w:pPr>
        <w:pStyle w:val="Heading1"/>
        <w:numPr>
          <w:ilvl w:val="0"/>
          <w:numId w:val="10"/>
        </w:numPr>
        <w:rPr>
          <w:lang w:eastAsia="zh-CN"/>
        </w:rPr>
      </w:pPr>
      <w:r>
        <w:rPr>
          <w:lang w:eastAsia="zh-CN"/>
        </w:rPr>
        <w:t>Why “non-existing” pictures are not needed</w:t>
      </w:r>
    </w:p>
    <w:p w:rsidR="00FD6D97" w:rsidRDefault="00FD6D97">
      <w:pPr>
        <w:rPr>
          <w:lang w:eastAsia="zh-CN"/>
        </w:rPr>
      </w:pPr>
      <w:r>
        <w:rPr>
          <w:lang w:eastAsia="zh-CN"/>
        </w:rPr>
        <w:t xml:space="preserve">“Non-existing” pictures are generated when there is a gap in frame_num values (i.e., there is one or more frame_num values missing) and when </w:t>
      </w:r>
      <w:r w:rsidRPr="00D0399D">
        <w:rPr>
          <w:lang w:eastAsia="zh-CN"/>
        </w:rPr>
        <w:t xml:space="preserve">gaps_in_frame_num_value_allowed_flag in the </w:t>
      </w:r>
      <w:r>
        <w:rPr>
          <w:lang w:eastAsia="zh-CN"/>
        </w:rPr>
        <w:t>active sequence parameter set is equal to 1. This occurs when some high temporal layers containing reference pictures are discarded from an entire temporally scalable bitstream, which results into a lower-frame-rate representation of the same video content. The “non-existing” pictures generated would have the missing frame_num values, and the original coded pictures having these missing frame_num values belong to those discarded high temporal layers.</w:t>
      </w:r>
    </w:p>
    <w:p w:rsidR="00FD6D97" w:rsidRDefault="00FD6D97">
      <w:pPr>
        <w:rPr>
          <w:lang w:eastAsia="zh-CN"/>
        </w:rPr>
      </w:pPr>
      <w:r>
        <w:rPr>
          <w:lang w:eastAsia="zh-CN"/>
        </w:rPr>
        <w:t>To make temporal scalability work, a coded picture A with a particularly temporal_id value cannot refer to another coded picture B with a greater temporal_id value (hence belonging to a higher temporal layer), otherwise the coded picture B cannot be discarded and temporal scalability simply does not work. Therefore, “non-existing” pictures shall not be used for inter prediction reference. Then why to generate them at the first place? The main reason in our understanding is to help maintaining the same DPB status for decoding any particular inter-coded picture regardless of whether the entire stream or a bitstream subset is being decoded. Herein, the DPB status is defined as which reference pictures that are marked as “used for reference” are present in the DPB and other markings (i.e., “used for short-term reference”, “used for long-term reference”, “non-existing”) of these reference pictures. As long as the DPB status remains the same for a coded picture, the reference picture list(s) would remain the same, and hence the decoding result would also remain the same (assuming that the bitstream or bitstream subset is conforming, of course).</w:t>
      </w:r>
    </w:p>
    <w:p w:rsidR="00FD6D97" w:rsidRDefault="00FD6D97">
      <w:pPr>
        <w:rPr>
          <w:lang w:eastAsia="zh-CN"/>
        </w:rPr>
      </w:pPr>
      <w:r>
        <w:rPr>
          <w:lang w:eastAsia="zh-CN"/>
        </w:rPr>
        <w:t xml:space="preserve">However, though DPB status being the same is a sufficient condition for the reference picture list(s) of an inter-coded picture to be the same, it is more than necessary. The sufficient and necessary condition for the reference picture list(s) of an inter-coded picture to be the same should be: 1) the reference pictures to </w:t>
      </w:r>
      <w:r>
        <w:rPr>
          <w:lang w:eastAsia="zh-CN"/>
        </w:rPr>
        <w:lastRenderedPageBreak/>
        <w:t xml:space="preserve">be included in the reference picture list(s) are present in the DPB, and 2) their order in the initial reference picture list(s) remain the same. </w:t>
      </w:r>
    </w:p>
    <w:p w:rsidR="00FD6D97" w:rsidRDefault="00FD6D97">
      <w:pPr>
        <w:rPr>
          <w:lang w:eastAsia="zh-CN"/>
        </w:rPr>
      </w:pPr>
      <w:r>
        <w:rPr>
          <w:lang w:eastAsia="zh-CN"/>
        </w:rPr>
        <w:t xml:space="preserve">If “non-existing” pictures are not generated, when decoding any particular coded picture, the first part of the sufficient and necessary condition would always be fulfilled. Then what is left is whether there is a way to ensure that the second half of the condition can be fulfilled. We know that for any inter-coded picture for which each slice contains reference picture list modification commands, whenever the first half of the condition is fulfilled, the second part would also be fulfilled. </w:t>
      </w:r>
      <w:r w:rsidRPr="00D0399D">
        <w:rPr>
          <w:b/>
          <w:bCs/>
          <w:i/>
          <w:iCs/>
          <w:lang w:eastAsia="zh-CN"/>
        </w:rPr>
        <w:t>Therefore, we can conclude that sufficient and necessary condition can be fulfilled without generating “non-existing” pictures. Consequently, the processes for generating and handling of “non-existing” pictures are not necessary and can be removed from the decoding process.</w:t>
      </w:r>
    </w:p>
    <w:p w:rsidR="00FD6D97" w:rsidRDefault="00FD6D97">
      <w:pPr>
        <w:rPr>
          <w:lang w:eastAsia="zh-CN"/>
        </w:rPr>
      </w:pPr>
      <w:r>
        <w:rPr>
          <w:lang w:eastAsia="zh-CN"/>
        </w:rPr>
        <w:t xml:space="preserve">Interestingly, as shown in the following example, the decoding process with “non-existing” pictures can have some problem with “legal” use of reference picture list construction and marking settings. </w:t>
      </w:r>
      <w:r w:rsidRPr="00D0399D">
        <w:rPr>
          <w:b/>
          <w:bCs/>
          <w:i/>
          <w:iCs/>
          <w:lang w:eastAsia="zh-CN"/>
        </w:rPr>
        <w:t>This might indicate a potential bug in AVC/SVC/MVC.</w:t>
      </w:r>
    </w:p>
    <w:p w:rsidR="00FD6D97" w:rsidRDefault="00FD6D97" w:rsidP="00135CB0">
      <w:pPr>
        <w:rPr>
          <w:lang w:eastAsia="zh-CN"/>
        </w:rPr>
      </w:pPr>
      <w:r>
        <w:t>Fig. 1 presents an example video sequence</w:t>
      </w:r>
      <w:r>
        <w:rPr>
          <w:lang w:eastAsia="zh-CN"/>
        </w:rPr>
        <w:t xml:space="preserve"> </w:t>
      </w:r>
      <w:r>
        <w:t>coded using hierarchical B coding structure with five temporal layers. Pictures are labeled with their frame_num values which correspond to the decoding order. The pictures reside in the highest temporal layer and printed in italics are non-reference pictures, and others are reference pictures.</w:t>
      </w:r>
      <w:r>
        <w:rPr>
          <w:lang w:eastAsia="zh-CN"/>
        </w:rPr>
        <w:t xml:space="preserve"> </w:t>
      </w:r>
      <w:r>
        <w:t>In the figure, TL means temporal layer (and the value is equal to temporal_id), when present, and POC means picture order count which correspond to the output order.</w:t>
      </w:r>
      <w:r>
        <w:rPr>
          <w:lang w:eastAsia="zh-CN"/>
        </w:rPr>
        <w:t xml:space="preserve"> </w:t>
      </w:r>
    </w:p>
    <w:p w:rsidR="00FD6D97" w:rsidRDefault="00755C52" w:rsidP="00135CB0">
      <w:pPr>
        <w:jc w:val="center"/>
      </w:pPr>
      <w:r>
        <w:rPr>
          <w:noProof/>
          <w:lang w:eastAsia="zh-CN"/>
        </w:rPr>
        <w:drawing>
          <wp:inline distT="0" distB="0" distL="0" distR="0">
            <wp:extent cx="5017135" cy="106870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017135" cy="1068705"/>
                    </a:xfrm>
                    <a:prstGeom prst="rect">
                      <a:avLst/>
                    </a:prstGeom>
                    <a:noFill/>
                    <a:ln w="9525">
                      <a:noFill/>
                      <a:miter lim="800000"/>
                      <a:headEnd/>
                      <a:tailEnd/>
                    </a:ln>
                  </pic:spPr>
                </pic:pic>
              </a:graphicData>
            </a:graphic>
          </wp:inline>
        </w:drawing>
      </w:r>
    </w:p>
    <w:p w:rsidR="00FD6D97" w:rsidRPr="00135CB0" w:rsidRDefault="00FD6D97" w:rsidP="00135CB0">
      <w:pPr>
        <w:jc w:val="center"/>
        <w:rPr>
          <w:b/>
          <w:bCs/>
        </w:rPr>
      </w:pPr>
      <w:r w:rsidRPr="00D0399D">
        <w:rPr>
          <w:b/>
          <w:bCs/>
        </w:rPr>
        <w:t>Fig. 1 Hierarchical structure of five temporal scalable layers with frame_num values shown</w:t>
      </w:r>
    </w:p>
    <w:p w:rsidR="00FD6D97" w:rsidRDefault="00FD6D97" w:rsidP="009559F0">
      <w:pPr>
        <w:rPr>
          <w:lang w:eastAsia="zh-CN"/>
        </w:rPr>
      </w:pPr>
      <w:r>
        <w:rPr>
          <w:lang w:eastAsia="zh-CN"/>
        </w:rPr>
        <w:t xml:space="preserve">In the following example: </w:t>
      </w:r>
    </w:p>
    <w:p w:rsidR="00FD6D97" w:rsidRDefault="00FD6D97">
      <w:pPr>
        <w:numPr>
          <w:ilvl w:val="0"/>
          <w:numId w:val="37"/>
        </w:numPr>
        <w:spacing w:before="0"/>
        <w:ind w:left="357" w:hanging="357"/>
        <w:rPr>
          <w:lang w:eastAsia="zh-CN"/>
        </w:rPr>
      </w:pPr>
      <w:r>
        <w:rPr>
          <w:lang w:eastAsia="zh-CN"/>
        </w:rPr>
        <w:t xml:space="preserve">max_num_ref_frames is set to 5 (this is the minimum possible value for such a coding structure, see </w:t>
      </w:r>
      <w:r w:rsidRPr="00EF6FCE">
        <w:rPr>
          <w:lang w:eastAsia="zh-CN"/>
        </w:rPr>
        <w:t>[1]</w:t>
      </w:r>
      <w:r>
        <w:rPr>
          <w:lang w:eastAsia="zh-CN"/>
        </w:rPr>
        <w:t>)</w:t>
      </w:r>
    </w:p>
    <w:p w:rsidR="00FD6D97" w:rsidRDefault="00FD6D97">
      <w:pPr>
        <w:numPr>
          <w:ilvl w:val="0"/>
          <w:numId w:val="37"/>
        </w:numPr>
        <w:spacing w:before="0"/>
        <w:ind w:left="357" w:hanging="357"/>
        <w:rPr>
          <w:lang w:eastAsia="zh-CN"/>
        </w:rPr>
      </w:pPr>
      <w:r>
        <w:rPr>
          <w:lang w:eastAsia="zh-CN"/>
        </w:rPr>
        <w:t>no reference picture list modification commands are used</w:t>
      </w:r>
    </w:p>
    <w:p w:rsidR="00FD6D97" w:rsidRDefault="00FD6D97">
      <w:pPr>
        <w:numPr>
          <w:ilvl w:val="0"/>
          <w:numId w:val="37"/>
        </w:numPr>
        <w:spacing w:before="0"/>
        <w:ind w:left="357" w:hanging="357"/>
        <w:rPr>
          <w:lang w:eastAsia="zh-CN"/>
        </w:rPr>
      </w:pPr>
      <w:r w:rsidRPr="005D78C7">
        <w:rPr>
          <w:lang w:eastAsia="zh-CN"/>
        </w:rPr>
        <w:t>num_ref_idx_l0_active</w:t>
      </w:r>
      <w:r>
        <w:rPr>
          <w:lang w:eastAsia="zh-CN"/>
        </w:rPr>
        <w:t xml:space="preserve"> and num_ref_idx_l1_active are set to 1</w:t>
      </w:r>
    </w:p>
    <w:p w:rsidR="00FD6D97" w:rsidRDefault="00FD6D97">
      <w:pPr>
        <w:numPr>
          <w:ilvl w:val="0"/>
          <w:numId w:val="37"/>
        </w:numPr>
        <w:spacing w:before="0"/>
        <w:ind w:left="357" w:hanging="357"/>
        <w:rPr>
          <w:lang w:eastAsia="zh-CN"/>
        </w:rPr>
      </w:pPr>
      <w:r>
        <w:rPr>
          <w:lang w:eastAsia="zh-CN"/>
        </w:rPr>
        <w:t xml:space="preserve">MMCO type 1 (i.e., </w:t>
      </w:r>
      <w:r w:rsidRPr="00740080">
        <w:rPr>
          <w:lang w:eastAsia="zh-CN"/>
        </w:rPr>
        <w:t>memory_management_control_operation is equal to 1</w:t>
      </w:r>
      <w:r>
        <w:rPr>
          <w:lang w:eastAsia="zh-CN"/>
        </w:rPr>
        <w:t>) is included in some coded pictures of temporal level greater than 0 to mark the previous reference picture in decoding with the same temporal level as “unused for reference”</w:t>
      </w:r>
    </w:p>
    <w:p w:rsidR="00FD6D97" w:rsidRDefault="00FD6D97" w:rsidP="00225A08">
      <w:pPr>
        <w:rPr>
          <w:lang w:eastAsia="zh-CN"/>
        </w:rPr>
      </w:pPr>
      <w:r>
        <w:rPr>
          <w:lang w:eastAsia="zh-CN"/>
        </w:rPr>
        <w:t>Table 1 shows the DPB status and reference picture lists for each picture when decoding all the five temporal levels for this example.</w:t>
      </w:r>
    </w:p>
    <w:p w:rsidR="00FD6D97" w:rsidRPr="00C94466" w:rsidRDefault="00FD6D97" w:rsidP="009559F0">
      <w:pPr>
        <w:jc w:val="center"/>
        <w:rPr>
          <w:b/>
          <w:bCs/>
          <w:lang w:eastAsia="zh-CN"/>
        </w:rPr>
      </w:pPr>
      <w:r w:rsidRPr="00D0399D">
        <w:rPr>
          <w:b/>
          <w:bCs/>
          <w:lang w:eastAsia="zh-CN"/>
        </w:rPr>
        <w:t>Table</w:t>
      </w:r>
      <w:r>
        <w:rPr>
          <w:b/>
          <w:bCs/>
          <w:lang w:eastAsia="zh-CN"/>
        </w:rPr>
        <w:t xml:space="preserve"> 1</w:t>
      </w:r>
    </w:p>
    <w:tbl>
      <w:tblPr>
        <w:tblW w:w="88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6"/>
        <w:gridCol w:w="1039"/>
        <w:gridCol w:w="1350"/>
        <w:gridCol w:w="3161"/>
        <w:gridCol w:w="1025"/>
        <w:gridCol w:w="1107"/>
      </w:tblGrid>
      <w:tr w:rsidR="00FD6D97" w:rsidRPr="00821921" w:rsidTr="00DE7BE4">
        <w:trPr>
          <w:trHeight w:val="992"/>
        </w:trPr>
        <w:tc>
          <w:tcPr>
            <w:tcW w:w="0" w:type="auto"/>
            <w:vMerge w:val="restart"/>
          </w:tcPr>
          <w:p w:rsidR="00FD6D97" w:rsidRPr="00821921" w:rsidRDefault="00FD6D97" w:rsidP="001C7030">
            <w:pPr>
              <w:rPr>
                <w:b/>
                <w:bCs/>
                <w:sz w:val="20"/>
                <w:szCs w:val="20"/>
              </w:rPr>
            </w:pPr>
            <w:r>
              <w:rPr>
                <w:b/>
                <w:bCs/>
                <w:sz w:val="20"/>
                <w:szCs w:val="20"/>
              </w:rPr>
              <w:t>Dec</w:t>
            </w:r>
            <w:r w:rsidRPr="00821921">
              <w:rPr>
                <w:b/>
                <w:bCs/>
                <w:sz w:val="20"/>
                <w:szCs w:val="20"/>
              </w:rPr>
              <w:t>oding order / frame_num</w:t>
            </w:r>
          </w:p>
        </w:tc>
        <w:tc>
          <w:tcPr>
            <w:tcW w:w="0" w:type="auto"/>
            <w:vMerge w:val="restart"/>
          </w:tcPr>
          <w:p w:rsidR="00FD6D97" w:rsidRPr="00821921" w:rsidRDefault="00FD6D97" w:rsidP="008D5B1B">
            <w:pPr>
              <w:rPr>
                <w:b/>
                <w:bCs/>
                <w:sz w:val="20"/>
                <w:szCs w:val="20"/>
                <w:lang w:eastAsia="zh-CN"/>
              </w:rPr>
            </w:pPr>
            <w:r w:rsidRPr="00821921">
              <w:rPr>
                <w:b/>
                <w:bCs/>
                <w:sz w:val="20"/>
                <w:szCs w:val="20"/>
              </w:rPr>
              <w:t>POC</w:t>
            </w:r>
            <w:r w:rsidR="00DE7BE4">
              <w:rPr>
                <w:rFonts w:hint="eastAsia"/>
                <w:b/>
                <w:bCs/>
                <w:sz w:val="20"/>
                <w:szCs w:val="20"/>
                <w:lang w:eastAsia="zh-CN"/>
              </w:rPr>
              <w:t>(TL)</w:t>
            </w:r>
          </w:p>
        </w:tc>
        <w:tc>
          <w:tcPr>
            <w:tcW w:w="1350" w:type="dxa"/>
            <w:vMerge w:val="restart"/>
          </w:tcPr>
          <w:p w:rsidR="00FD6D97" w:rsidRPr="00821921" w:rsidRDefault="00FD6D97" w:rsidP="008D5B1B">
            <w:pPr>
              <w:rPr>
                <w:b/>
                <w:bCs/>
                <w:sz w:val="20"/>
                <w:szCs w:val="20"/>
              </w:rPr>
            </w:pPr>
            <w:r w:rsidRPr="00821921">
              <w:rPr>
                <w:b/>
                <w:bCs/>
                <w:sz w:val="20"/>
                <w:szCs w:val="20"/>
              </w:rPr>
              <w:t>Marked as “used for reference”</w:t>
            </w:r>
          </w:p>
        </w:tc>
        <w:tc>
          <w:tcPr>
            <w:tcW w:w="3161" w:type="dxa"/>
            <w:vMerge w:val="restart"/>
          </w:tcPr>
          <w:p w:rsidR="00FD6D97" w:rsidRPr="00821921" w:rsidRDefault="00FD6D97" w:rsidP="0089749F">
            <w:pPr>
              <w:rPr>
                <w:b/>
                <w:bCs/>
                <w:sz w:val="20"/>
                <w:szCs w:val="20"/>
              </w:rPr>
            </w:pPr>
            <w:r w:rsidRPr="00821921">
              <w:rPr>
                <w:b/>
                <w:bCs/>
                <w:sz w:val="20"/>
                <w:szCs w:val="20"/>
              </w:rPr>
              <w:t xml:space="preserve">Reference pictures in the DPB after </w:t>
            </w:r>
            <w:r>
              <w:rPr>
                <w:b/>
                <w:bCs/>
                <w:sz w:val="20"/>
                <w:szCs w:val="20"/>
              </w:rPr>
              <w:t>de</w:t>
            </w:r>
            <w:r w:rsidRPr="00821921">
              <w:rPr>
                <w:b/>
                <w:bCs/>
                <w:sz w:val="20"/>
                <w:szCs w:val="20"/>
              </w:rPr>
              <w:t>coding the picture</w:t>
            </w:r>
          </w:p>
        </w:tc>
        <w:tc>
          <w:tcPr>
            <w:tcW w:w="2132" w:type="dxa"/>
            <w:gridSpan w:val="2"/>
          </w:tcPr>
          <w:p w:rsidR="00FD6D97" w:rsidRPr="00821921" w:rsidRDefault="00FD6D97" w:rsidP="0089749F">
            <w:pPr>
              <w:rPr>
                <w:b/>
                <w:bCs/>
                <w:sz w:val="20"/>
                <w:szCs w:val="20"/>
              </w:rPr>
            </w:pPr>
            <w:r w:rsidRPr="00821921">
              <w:rPr>
                <w:b/>
                <w:bCs/>
                <w:sz w:val="20"/>
                <w:szCs w:val="20"/>
              </w:rPr>
              <w:t xml:space="preserve">Reference pictures </w:t>
            </w:r>
            <w:r>
              <w:rPr>
                <w:b/>
                <w:bCs/>
                <w:sz w:val="20"/>
                <w:szCs w:val="20"/>
              </w:rPr>
              <w:t>lists when decoding the picture</w:t>
            </w:r>
          </w:p>
        </w:tc>
      </w:tr>
      <w:tr w:rsidR="00FD6D97" w:rsidRPr="00821921" w:rsidTr="00DE7BE4">
        <w:trPr>
          <w:trHeight w:val="302"/>
        </w:trPr>
        <w:tc>
          <w:tcPr>
            <w:tcW w:w="0" w:type="auto"/>
            <w:vMerge/>
          </w:tcPr>
          <w:p w:rsidR="00FD6D97" w:rsidRPr="00821921" w:rsidRDefault="00FD6D97" w:rsidP="008D5B1B">
            <w:pPr>
              <w:rPr>
                <w:b/>
                <w:bCs/>
                <w:sz w:val="20"/>
                <w:szCs w:val="20"/>
              </w:rPr>
            </w:pPr>
          </w:p>
        </w:tc>
        <w:tc>
          <w:tcPr>
            <w:tcW w:w="0" w:type="auto"/>
            <w:vMerge/>
          </w:tcPr>
          <w:p w:rsidR="00FD6D97" w:rsidRPr="00821921" w:rsidRDefault="00FD6D97" w:rsidP="008D5B1B">
            <w:pPr>
              <w:rPr>
                <w:b/>
                <w:bCs/>
                <w:sz w:val="20"/>
                <w:szCs w:val="20"/>
              </w:rPr>
            </w:pPr>
          </w:p>
        </w:tc>
        <w:tc>
          <w:tcPr>
            <w:tcW w:w="1350" w:type="dxa"/>
            <w:vMerge/>
          </w:tcPr>
          <w:p w:rsidR="00FD6D97" w:rsidRPr="00821921" w:rsidRDefault="00FD6D97" w:rsidP="008D5B1B">
            <w:pPr>
              <w:rPr>
                <w:b/>
                <w:bCs/>
                <w:sz w:val="20"/>
                <w:szCs w:val="20"/>
              </w:rPr>
            </w:pPr>
          </w:p>
        </w:tc>
        <w:tc>
          <w:tcPr>
            <w:tcW w:w="3161" w:type="dxa"/>
            <w:vMerge/>
          </w:tcPr>
          <w:p w:rsidR="00FD6D97" w:rsidRPr="00821921" w:rsidRDefault="00FD6D97" w:rsidP="008D5B1B">
            <w:pPr>
              <w:rPr>
                <w:b/>
                <w:bCs/>
                <w:sz w:val="20"/>
                <w:szCs w:val="20"/>
              </w:rPr>
            </w:pPr>
          </w:p>
        </w:tc>
        <w:tc>
          <w:tcPr>
            <w:tcW w:w="1025" w:type="dxa"/>
          </w:tcPr>
          <w:p w:rsidR="00FD6D97" w:rsidRPr="00821921" w:rsidRDefault="00FD6D97" w:rsidP="008D5B1B">
            <w:pPr>
              <w:rPr>
                <w:b/>
                <w:bCs/>
                <w:sz w:val="20"/>
                <w:szCs w:val="20"/>
              </w:rPr>
            </w:pPr>
            <w:r w:rsidRPr="00821921">
              <w:rPr>
                <w:b/>
                <w:bCs/>
                <w:sz w:val="20"/>
                <w:szCs w:val="20"/>
              </w:rPr>
              <w:t>LIST0</w:t>
            </w:r>
          </w:p>
        </w:tc>
        <w:tc>
          <w:tcPr>
            <w:tcW w:w="0" w:type="auto"/>
          </w:tcPr>
          <w:p w:rsidR="00FD6D97" w:rsidRPr="00821921" w:rsidRDefault="00FD6D97" w:rsidP="008D5B1B">
            <w:pPr>
              <w:rPr>
                <w:b/>
                <w:bCs/>
                <w:sz w:val="20"/>
                <w:szCs w:val="20"/>
              </w:rPr>
            </w:pPr>
            <w:r w:rsidRPr="00821921">
              <w:rPr>
                <w:b/>
                <w:bCs/>
                <w:sz w:val="20"/>
                <w:szCs w:val="20"/>
              </w:rPr>
              <w:t>LIST1</w:t>
            </w:r>
          </w:p>
        </w:tc>
      </w:tr>
      <w:tr w:rsidR="00DE7BE4" w:rsidRPr="00821921" w:rsidTr="00DE7BE4">
        <w:tc>
          <w:tcPr>
            <w:tcW w:w="0" w:type="auto"/>
          </w:tcPr>
          <w:p w:rsidR="00DE7BE4" w:rsidRPr="00821921" w:rsidRDefault="00DE7BE4" w:rsidP="008D5B1B">
            <w:pPr>
              <w:rPr>
                <w:sz w:val="20"/>
                <w:szCs w:val="20"/>
              </w:rPr>
            </w:pPr>
            <w:r w:rsidRPr="00821921">
              <w:rPr>
                <w:sz w:val="20"/>
                <w:szCs w:val="20"/>
              </w:rPr>
              <w:t>0 / 0</w:t>
            </w:r>
          </w:p>
        </w:tc>
        <w:tc>
          <w:tcPr>
            <w:tcW w:w="0" w:type="auto"/>
          </w:tcPr>
          <w:p w:rsidR="00DE7BE4" w:rsidRPr="00821921" w:rsidRDefault="00DE7BE4" w:rsidP="008D5B1B">
            <w:pPr>
              <w:rPr>
                <w:sz w:val="20"/>
                <w:szCs w:val="20"/>
              </w:rPr>
            </w:pPr>
            <w:r>
              <w:rPr>
                <w:sz w:val="20"/>
                <w:szCs w:val="20"/>
              </w:rPr>
              <w:t>0</w:t>
            </w:r>
            <w:r>
              <w:rPr>
                <w:sz w:val="20"/>
                <w:szCs w:val="20"/>
                <w:lang w:eastAsia="zh-CN"/>
              </w:rPr>
              <w:t>(0)</w:t>
            </w:r>
          </w:p>
        </w:tc>
        <w:tc>
          <w:tcPr>
            <w:tcW w:w="1350" w:type="dxa"/>
          </w:tcPr>
          <w:p w:rsidR="00DE7BE4" w:rsidRPr="00821921" w:rsidRDefault="00DE7BE4" w:rsidP="008D5B1B">
            <w:pPr>
              <w:rPr>
                <w:sz w:val="20"/>
                <w:szCs w:val="20"/>
              </w:rPr>
            </w:pPr>
            <w:r w:rsidRPr="00821921">
              <w:rPr>
                <w:sz w:val="20"/>
                <w:szCs w:val="20"/>
              </w:rPr>
              <w:t>yes</w:t>
            </w:r>
          </w:p>
        </w:tc>
        <w:tc>
          <w:tcPr>
            <w:tcW w:w="3161" w:type="dxa"/>
          </w:tcPr>
          <w:p w:rsidR="00DE7BE4" w:rsidRPr="00821921" w:rsidRDefault="00DE7BE4" w:rsidP="008D5B1B">
            <w:pPr>
              <w:rPr>
                <w:sz w:val="20"/>
                <w:szCs w:val="20"/>
              </w:rPr>
            </w:pPr>
            <w:r w:rsidRPr="00821921">
              <w:rPr>
                <w:sz w:val="20"/>
                <w:szCs w:val="20"/>
              </w:rPr>
              <w:t xml:space="preserve">0                               </w:t>
            </w:r>
          </w:p>
        </w:tc>
        <w:tc>
          <w:tcPr>
            <w:tcW w:w="1025" w:type="dxa"/>
          </w:tcPr>
          <w:p w:rsidR="00DE7BE4" w:rsidRPr="00821921" w:rsidRDefault="00DE7BE4" w:rsidP="008D5B1B">
            <w:pPr>
              <w:rPr>
                <w:sz w:val="20"/>
                <w:szCs w:val="20"/>
              </w:rPr>
            </w:pPr>
            <w:r w:rsidRPr="00821921">
              <w:rPr>
                <w:sz w:val="20"/>
                <w:szCs w:val="20"/>
              </w:rPr>
              <w:t>NA</w:t>
            </w:r>
          </w:p>
        </w:tc>
        <w:tc>
          <w:tcPr>
            <w:tcW w:w="0" w:type="auto"/>
          </w:tcPr>
          <w:p w:rsidR="00DE7BE4" w:rsidRPr="00821921" w:rsidRDefault="00DE7BE4" w:rsidP="008D5B1B">
            <w:pPr>
              <w:rPr>
                <w:sz w:val="20"/>
                <w:szCs w:val="20"/>
              </w:rPr>
            </w:pPr>
            <w:r w:rsidRPr="00821921">
              <w:rPr>
                <w:sz w:val="20"/>
                <w:szCs w:val="20"/>
              </w:rPr>
              <w:t>NA</w:t>
            </w:r>
          </w:p>
        </w:tc>
      </w:tr>
      <w:tr w:rsidR="00DE7BE4" w:rsidRPr="00821921" w:rsidTr="00DE7BE4">
        <w:tc>
          <w:tcPr>
            <w:tcW w:w="0" w:type="auto"/>
          </w:tcPr>
          <w:p w:rsidR="00DE7BE4" w:rsidRPr="00821921" w:rsidRDefault="00DE7BE4" w:rsidP="008D5B1B">
            <w:pPr>
              <w:rPr>
                <w:sz w:val="20"/>
                <w:szCs w:val="20"/>
              </w:rPr>
            </w:pPr>
            <w:r w:rsidRPr="00821921">
              <w:rPr>
                <w:sz w:val="20"/>
                <w:szCs w:val="20"/>
              </w:rPr>
              <w:lastRenderedPageBreak/>
              <w:t>1 / 1</w:t>
            </w:r>
          </w:p>
        </w:tc>
        <w:tc>
          <w:tcPr>
            <w:tcW w:w="0" w:type="auto"/>
          </w:tcPr>
          <w:p w:rsidR="00DE7BE4" w:rsidRPr="00821921" w:rsidRDefault="00DE7BE4" w:rsidP="008D5B1B">
            <w:pPr>
              <w:rPr>
                <w:sz w:val="20"/>
                <w:szCs w:val="20"/>
              </w:rPr>
            </w:pPr>
            <w:r>
              <w:rPr>
                <w:sz w:val="20"/>
                <w:szCs w:val="20"/>
              </w:rPr>
              <w:t>16</w:t>
            </w:r>
            <w:r>
              <w:rPr>
                <w:sz w:val="20"/>
                <w:szCs w:val="20"/>
                <w:lang w:eastAsia="zh-CN"/>
              </w:rPr>
              <w:t>(0)</w:t>
            </w:r>
          </w:p>
        </w:tc>
        <w:tc>
          <w:tcPr>
            <w:tcW w:w="1350" w:type="dxa"/>
          </w:tcPr>
          <w:p w:rsidR="00DE7BE4" w:rsidRPr="00821921" w:rsidRDefault="00DE7BE4" w:rsidP="008D5B1B">
            <w:pPr>
              <w:rPr>
                <w:sz w:val="20"/>
                <w:szCs w:val="20"/>
              </w:rPr>
            </w:pPr>
            <w:r w:rsidRPr="00821921">
              <w:rPr>
                <w:sz w:val="20"/>
                <w:szCs w:val="20"/>
              </w:rPr>
              <w:t>yes</w:t>
            </w:r>
          </w:p>
        </w:tc>
        <w:tc>
          <w:tcPr>
            <w:tcW w:w="3161" w:type="dxa"/>
          </w:tcPr>
          <w:p w:rsidR="00DE7BE4" w:rsidRPr="00821921" w:rsidRDefault="00DE7BE4" w:rsidP="008D5B1B">
            <w:pPr>
              <w:rPr>
                <w:sz w:val="20"/>
                <w:szCs w:val="20"/>
              </w:rPr>
            </w:pPr>
            <w:r w:rsidRPr="00821921">
              <w:rPr>
                <w:sz w:val="20"/>
                <w:szCs w:val="20"/>
              </w:rPr>
              <w:t xml:space="preserve">0,16                            </w:t>
            </w:r>
          </w:p>
        </w:tc>
        <w:tc>
          <w:tcPr>
            <w:tcW w:w="1025" w:type="dxa"/>
          </w:tcPr>
          <w:p w:rsidR="00DE7BE4" w:rsidRPr="00821921" w:rsidRDefault="00DE7BE4" w:rsidP="008D5B1B">
            <w:pPr>
              <w:rPr>
                <w:sz w:val="20"/>
                <w:szCs w:val="20"/>
              </w:rPr>
            </w:pPr>
            <w:r w:rsidRPr="00821921">
              <w:rPr>
                <w:sz w:val="20"/>
                <w:szCs w:val="20"/>
              </w:rPr>
              <w:t>0</w:t>
            </w:r>
          </w:p>
        </w:tc>
        <w:tc>
          <w:tcPr>
            <w:tcW w:w="0" w:type="auto"/>
          </w:tcPr>
          <w:p w:rsidR="00DE7BE4" w:rsidRPr="00821921" w:rsidRDefault="00DE7BE4" w:rsidP="008D5B1B">
            <w:pPr>
              <w:rPr>
                <w:sz w:val="20"/>
                <w:szCs w:val="20"/>
              </w:rPr>
            </w:pPr>
            <w:r w:rsidRPr="00821921">
              <w:rPr>
                <w:sz w:val="20"/>
                <w:szCs w:val="20"/>
              </w:rPr>
              <w:t>NA</w:t>
            </w:r>
          </w:p>
        </w:tc>
      </w:tr>
      <w:tr w:rsidR="00DE7BE4" w:rsidRPr="00821921" w:rsidTr="00DE7BE4">
        <w:tc>
          <w:tcPr>
            <w:tcW w:w="0" w:type="auto"/>
          </w:tcPr>
          <w:p w:rsidR="00DE7BE4" w:rsidRPr="00821921" w:rsidRDefault="00DE7BE4" w:rsidP="008D5B1B">
            <w:pPr>
              <w:rPr>
                <w:sz w:val="20"/>
                <w:szCs w:val="20"/>
              </w:rPr>
            </w:pPr>
            <w:r w:rsidRPr="00821921">
              <w:rPr>
                <w:sz w:val="20"/>
                <w:szCs w:val="20"/>
              </w:rPr>
              <w:t>2 / 2</w:t>
            </w:r>
          </w:p>
        </w:tc>
        <w:tc>
          <w:tcPr>
            <w:tcW w:w="0" w:type="auto"/>
          </w:tcPr>
          <w:p w:rsidR="00DE7BE4" w:rsidRPr="00821921" w:rsidRDefault="00DE7BE4" w:rsidP="008D5B1B">
            <w:pPr>
              <w:rPr>
                <w:sz w:val="20"/>
                <w:szCs w:val="20"/>
              </w:rPr>
            </w:pPr>
            <w:r>
              <w:rPr>
                <w:sz w:val="20"/>
                <w:szCs w:val="20"/>
              </w:rPr>
              <w:t>8</w:t>
            </w:r>
            <w:r>
              <w:rPr>
                <w:sz w:val="20"/>
                <w:szCs w:val="20"/>
                <w:lang w:eastAsia="zh-CN"/>
              </w:rPr>
              <w:t>(1)</w:t>
            </w:r>
          </w:p>
        </w:tc>
        <w:tc>
          <w:tcPr>
            <w:tcW w:w="1350" w:type="dxa"/>
          </w:tcPr>
          <w:p w:rsidR="00DE7BE4" w:rsidRPr="00821921" w:rsidRDefault="00DE7BE4" w:rsidP="008D5B1B">
            <w:pPr>
              <w:rPr>
                <w:sz w:val="20"/>
                <w:szCs w:val="20"/>
              </w:rPr>
            </w:pPr>
            <w:r w:rsidRPr="00821921">
              <w:rPr>
                <w:sz w:val="20"/>
                <w:szCs w:val="20"/>
              </w:rPr>
              <w:t>yes</w:t>
            </w:r>
          </w:p>
        </w:tc>
        <w:tc>
          <w:tcPr>
            <w:tcW w:w="3161" w:type="dxa"/>
          </w:tcPr>
          <w:p w:rsidR="00DE7BE4" w:rsidRPr="00821921" w:rsidRDefault="00DE7BE4" w:rsidP="008D5B1B">
            <w:pPr>
              <w:rPr>
                <w:sz w:val="20"/>
                <w:szCs w:val="20"/>
              </w:rPr>
            </w:pPr>
            <w:r w:rsidRPr="00821921">
              <w:rPr>
                <w:sz w:val="20"/>
                <w:szCs w:val="20"/>
              </w:rPr>
              <w:t xml:space="preserve">0,16,8                          </w:t>
            </w:r>
          </w:p>
        </w:tc>
        <w:tc>
          <w:tcPr>
            <w:tcW w:w="1025" w:type="dxa"/>
          </w:tcPr>
          <w:p w:rsidR="00DE7BE4" w:rsidRPr="00821921" w:rsidRDefault="00DE7BE4" w:rsidP="0089749F">
            <w:pPr>
              <w:rPr>
                <w:sz w:val="20"/>
                <w:szCs w:val="20"/>
              </w:rPr>
            </w:pPr>
            <w:r w:rsidRPr="00821921">
              <w:rPr>
                <w:sz w:val="20"/>
                <w:szCs w:val="20"/>
              </w:rPr>
              <w:t>0</w:t>
            </w:r>
          </w:p>
        </w:tc>
        <w:tc>
          <w:tcPr>
            <w:tcW w:w="0" w:type="auto"/>
          </w:tcPr>
          <w:p w:rsidR="00DE7BE4" w:rsidRPr="00821921" w:rsidRDefault="00DE7BE4" w:rsidP="0089749F">
            <w:pPr>
              <w:rPr>
                <w:sz w:val="20"/>
                <w:szCs w:val="20"/>
              </w:rPr>
            </w:pPr>
            <w:r w:rsidRPr="00821921">
              <w:rPr>
                <w:sz w:val="20"/>
                <w:szCs w:val="20"/>
              </w:rPr>
              <w:t>16</w:t>
            </w:r>
          </w:p>
        </w:tc>
      </w:tr>
      <w:tr w:rsidR="00DE7BE4" w:rsidRPr="00821921" w:rsidTr="00DE7BE4">
        <w:tc>
          <w:tcPr>
            <w:tcW w:w="0" w:type="auto"/>
          </w:tcPr>
          <w:p w:rsidR="00DE7BE4" w:rsidRPr="00821921" w:rsidRDefault="00DE7BE4" w:rsidP="008D5B1B">
            <w:pPr>
              <w:rPr>
                <w:sz w:val="20"/>
                <w:szCs w:val="20"/>
              </w:rPr>
            </w:pPr>
            <w:r w:rsidRPr="00821921">
              <w:rPr>
                <w:sz w:val="20"/>
                <w:szCs w:val="20"/>
              </w:rPr>
              <w:t>3 / 3</w:t>
            </w:r>
          </w:p>
        </w:tc>
        <w:tc>
          <w:tcPr>
            <w:tcW w:w="0" w:type="auto"/>
          </w:tcPr>
          <w:p w:rsidR="00DE7BE4" w:rsidRPr="00821921" w:rsidRDefault="00DE7BE4" w:rsidP="008D5B1B">
            <w:pPr>
              <w:rPr>
                <w:sz w:val="20"/>
                <w:szCs w:val="20"/>
              </w:rPr>
            </w:pPr>
            <w:r>
              <w:rPr>
                <w:sz w:val="20"/>
                <w:szCs w:val="20"/>
              </w:rPr>
              <w:t>4</w:t>
            </w:r>
            <w:r>
              <w:rPr>
                <w:sz w:val="20"/>
                <w:szCs w:val="20"/>
                <w:lang w:eastAsia="zh-CN"/>
              </w:rPr>
              <w:t>(2)</w:t>
            </w:r>
          </w:p>
        </w:tc>
        <w:tc>
          <w:tcPr>
            <w:tcW w:w="1350" w:type="dxa"/>
          </w:tcPr>
          <w:p w:rsidR="00DE7BE4" w:rsidRPr="00821921" w:rsidRDefault="00DE7BE4" w:rsidP="008D5B1B">
            <w:pPr>
              <w:rPr>
                <w:sz w:val="20"/>
                <w:szCs w:val="20"/>
              </w:rPr>
            </w:pPr>
            <w:r w:rsidRPr="00821921">
              <w:rPr>
                <w:sz w:val="20"/>
                <w:szCs w:val="20"/>
              </w:rPr>
              <w:t>yes</w:t>
            </w:r>
          </w:p>
        </w:tc>
        <w:tc>
          <w:tcPr>
            <w:tcW w:w="3161" w:type="dxa"/>
          </w:tcPr>
          <w:p w:rsidR="00DE7BE4" w:rsidRPr="00821921" w:rsidRDefault="00DE7BE4" w:rsidP="008D5B1B">
            <w:pPr>
              <w:rPr>
                <w:sz w:val="20"/>
                <w:szCs w:val="20"/>
              </w:rPr>
            </w:pPr>
            <w:r w:rsidRPr="00821921">
              <w:rPr>
                <w:sz w:val="20"/>
                <w:szCs w:val="20"/>
              </w:rPr>
              <w:t xml:space="preserve">0,16,8,4                        </w:t>
            </w:r>
          </w:p>
        </w:tc>
        <w:tc>
          <w:tcPr>
            <w:tcW w:w="1025" w:type="dxa"/>
          </w:tcPr>
          <w:p w:rsidR="00DE7BE4" w:rsidRPr="00821921" w:rsidRDefault="00DE7BE4" w:rsidP="0089749F">
            <w:pPr>
              <w:rPr>
                <w:sz w:val="20"/>
                <w:szCs w:val="20"/>
              </w:rPr>
            </w:pPr>
            <w:r w:rsidRPr="00821921">
              <w:rPr>
                <w:sz w:val="20"/>
                <w:szCs w:val="20"/>
              </w:rPr>
              <w:t>0</w:t>
            </w:r>
          </w:p>
        </w:tc>
        <w:tc>
          <w:tcPr>
            <w:tcW w:w="0" w:type="auto"/>
          </w:tcPr>
          <w:p w:rsidR="00DE7BE4" w:rsidRPr="00821921" w:rsidRDefault="00DE7BE4" w:rsidP="0089749F">
            <w:pPr>
              <w:rPr>
                <w:sz w:val="20"/>
                <w:szCs w:val="20"/>
              </w:rPr>
            </w:pPr>
            <w:r w:rsidRPr="00821921">
              <w:rPr>
                <w:sz w:val="20"/>
                <w:szCs w:val="20"/>
              </w:rPr>
              <w:t>8</w:t>
            </w:r>
          </w:p>
        </w:tc>
      </w:tr>
      <w:tr w:rsidR="00DE7BE4" w:rsidRPr="00821921" w:rsidTr="00DE7BE4">
        <w:tc>
          <w:tcPr>
            <w:tcW w:w="0" w:type="auto"/>
          </w:tcPr>
          <w:p w:rsidR="00DE7BE4" w:rsidRPr="00821921" w:rsidRDefault="00DE7BE4" w:rsidP="008D5B1B">
            <w:pPr>
              <w:rPr>
                <w:sz w:val="20"/>
                <w:szCs w:val="20"/>
              </w:rPr>
            </w:pPr>
            <w:r w:rsidRPr="00821921">
              <w:rPr>
                <w:sz w:val="20"/>
                <w:szCs w:val="20"/>
              </w:rPr>
              <w:t>4 / 4</w:t>
            </w:r>
          </w:p>
        </w:tc>
        <w:tc>
          <w:tcPr>
            <w:tcW w:w="0" w:type="auto"/>
          </w:tcPr>
          <w:p w:rsidR="00DE7BE4" w:rsidRPr="00821921" w:rsidRDefault="00DE7BE4" w:rsidP="008D5B1B">
            <w:pPr>
              <w:rPr>
                <w:sz w:val="20"/>
                <w:szCs w:val="20"/>
              </w:rPr>
            </w:pPr>
            <w:r>
              <w:rPr>
                <w:sz w:val="20"/>
                <w:szCs w:val="20"/>
              </w:rPr>
              <w:t>2</w:t>
            </w:r>
            <w:r>
              <w:rPr>
                <w:sz w:val="20"/>
                <w:szCs w:val="20"/>
                <w:lang w:eastAsia="zh-CN"/>
              </w:rPr>
              <w:t>(3)</w:t>
            </w:r>
          </w:p>
        </w:tc>
        <w:tc>
          <w:tcPr>
            <w:tcW w:w="1350" w:type="dxa"/>
          </w:tcPr>
          <w:p w:rsidR="00DE7BE4" w:rsidRPr="00821921" w:rsidRDefault="00DE7BE4" w:rsidP="008D5B1B">
            <w:pPr>
              <w:rPr>
                <w:sz w:val="20"/>
                <w:szCs w:val="20"/>
              </w:rPr>
            </w:pPr>
            <w:r w:rsidRPr="00821921">
              <w:rPr>
                <w:sz w:val="20"/>
                <w:szCs w:val="20"/>
              </w:rPr>
              <w:t>yes</w:t>
            </w:r>
          </w:p>
        </w:tc>
        <w:tc>
          <w:tcPr>
            <w:tcW w:w="3161" w:type="dxa"/>
          </w:tcPr>
          <w:p w:rsidR="00DE7BE4" w:rsidRPr="00821921" w:rsidRDefault="00DE7BE4" w:rsidP="008D5B1B">
            <w:pPr>
              <w:rPr>
                <w:sz w:val="20"/>
                <w:szCs w:val="20"/>
              </w:rPr>
            </w:pPr>
            <w:r w:rsidRPr="00821921">
              <w:rPr>
                <w:sz w:val="20"/>
                <w:szCs w:val="20"/>
              </w:rPr>
              <w:t xml:space="preserve">0,16,8,4,2                      </w:t>
            </w:r>
          </w:p>
        </w:tc>
        <w:tc>
          <w:tcPr>
            <w:tcW w:w="1025" w:type="dxa"/>
          </w:tcPr>
          <w:p w:rsidR="00DE7BE4" w:rsidRPr="00821921" w:rsidRDefault="00DE7BE4" w:rsidP="0089749F">
            <w:pPr>
              <w:rPr>
                <w:sz w:val="20"/>
                <w:szCs w:val="20"/>
              </w:rPr>
            </w:pPr>
            <w:r w:rsidRPr="00821921">
              <w:rPr>
                <w:sz w:val="20"/>
                <w:szCs w:val="20"/>
              </w:rPr>
              <w:t>0</w:t>
            </w:r>
          </w:p>
        </w:tc>
        <w:tc>
          <w:tcPr>
            <w:tcW w:w="0" w:type="auto"/>
          </w:tcPr>
          <w:p w:rsidR="00DE7BE4" w:rsidRPr="00821921" w:rsidRDefault="00DE7BE4" w:rsidP="0089749F">
            <w:pPr>
              <w:rPr>
                <w:sz w:val="20"/>
                <w:szCs w:val="20"/>
              </w:rPr>
            </w:pPr>
            <w:r w:rsidRPr="00821921">
              <w:rPr>
                <w:sz w:val="20"/>
                <w:szCs w:val="20"/>
              </w:rPr>
              <w:t>4</w:t>
            </w:r>
          </w:p>
        </w:tc>
      </w:tr>
      <w:tr w:rsidR="00DE7BE4" w:rsidRPr="00821921" w:rsidTr="00DE7BE4">
        <w:tc>
          <w:tcPr>
            <w:tcW w:w="0" w:type="auto"/>
          </w:tcPr>
          <w:p w:rsidR="00DE7BE4" w:rsidRPr="00821921" w:rsidRDefault="00DE7BE4" w:rsidP="008D5B1B">
            <w:pPr>
              <w:rPr>
                <w:sz w:val="20"/>
                <w:szCs w:val="20"/>
              </w:rPr>
            </w:pPr>
            <w:r w:rsidRPr="00821921">
              <w:rPr>
                <w:sz w:val="20"/>
                <w:szCs w:val="20"/>
              </w:rPr>
              <w:t>5 / 5</w:t>
            </w:r>
          </w:p>
        </w:tc>
        <w:tc>
          <w:tcPr>
            <w:tcW w:w="0" w:type="auto"/>
          </w:tcPr>
          <w:p w:rsidR="00DE7BE4" w:rsidRPr="00821921" w:rsidRDefault="00DE7BE4" w:rsidP="008D5B1B">
            <w:pPr>
              <w:rPr>
                <w:sz w:val="20"/>
                <w:szCs w:val="20"/>
              </w:rPr>
            </w:pPr>
            <w:r>
              <w:rPr>
                <w:sz w:val="20"/>
                <w:szCs w:val="20"/>
              </w:rPr>
              <w:t>1</w:t>
            </w:r>
            <w:r>
              <w:rPr>
                <w:sz w:val="20"/>
                <w:szCs w:val="20"/>
                <w:lang w:eastAsia="zh-CN"/>
              </w:rPr>
              <w:t>(4)</w:t>
            </w:r>
          </w:p>
        </w:tc>
        <w:tc>
          <w:tcPr>
            <w:tcW w:w="1350" w:type="dxa"/>
          </w:tcPr>
          <w:p w:rsidR="00DE7BE4" w:rsidRPr="00821921" w:rsidRDefault="00DE7BE4" w:rsidP="008D5B1B">
            <w:pPr>
              <w:rPr>
                <w:sz w:val="20"/>
                <w:szCs w:val="20"/>
              </w:rPr>
            </w:pPr>
            <w:r w:rsidRPr="00821921">
              <w:rPr>
                <w:sz w:val="20"/>
                <w:szCs w:val="20"/>
              </w:rPr>
              <w:t xml:space="preserve">no </w:t>
            </w:r>
          </w:p>
        </w:tc>
        <w:tc>
          <w:tcPr>
            <w:tcW w:w="3161" w:type="dxa"/>
          </w:tcPr>
          <w:p w:rsidR="00DE7BE4" w:rsidRPr="00821921" w:rsidRDefault="00DE7BE4" w:rsidP="008D5B1B">
            <w:pPr>
              <w:rPr>
                <w:sz w:val="20"/>
                <w:szCs w:val="20"/>
              </w:rPr>
            </w:pPr>
            <w:r w:rsidRPr="00821921">
              <w:rPr>
                <w:sz w:val="20"/>
                <w:szCs w:val="20"/>
              </w:rPr>
              <w:t xml:space="preserve">0,16,8,4,2                      </w:t>
            </w:r>
          </w:p>
        </w:tc>
        <w:tc>
          <w:tcPr>
            <w:tcW w:w="1025" w:type="dxa"/>
          </w:tcPr>
          <w:p w:rsidR="00DE7BE4" w:rsidRPr="00821921" w:rsidRDefault="00DE7BE4" w:rsidP="0089749F">
            <w:pPr>
              <w:rPr>
                <w:sz w:val="20"/>
                <w:szCs w:val="20"/>
              </w:rPr>
            </w:pPr>
            <w:r w:rsidRPr="00821921">
              <w:rPr>
                <w:sz w:val="20"/>
                <w:szCs w:val="20"/>
              </w:rPr>
              <w:t>0</w:t>
            </w:r>
          </w:p>
        </w:tc>
        <w:tc>
          <w:tcPr>
            <w:tcW w:w="0" w:type="auto"/>
          </w:tcPr>
          <w:p w:rsidR="00DE7BE4" w:rsidRPr="00821921" w:rsidRDefault="00DE7BE4" w:rsidP="0089749F">
            <w:pPr>
              <w:rPr>
                <w:sz w:val="20"/>
                <w:szCs w:val="20"/>
              </w:rPr>
            </w:pPr>
            <w:r w:rsidRPr="00821921">
              <w:rPr>
                <w:sz w:val="20"/>
                <w:szCs w:val="20"/>
              </w:rPr>
              <w:t>2</w:t>
            </w:r>
          </w:p>
        </w:tc>
      </w:tr>
      <w:tr w:rsidR="00DE7BE4" w:rsidRPr="00821921" w:rsidTr="00DE7BE4">
        <w:tc>
          <w:tcPr>
            <w:tcW w:w="0" w:type="auto"/>
          </w:tcPr>
          <w:p w:rsidR="00DE7BE4" w:rsidRPr="00821921" w:rsidRDefault="00DE7BE4" w:rsidP="008D5B1B">
            <w:pPr>
              <w:rPr>
                <w:sz w:val="20"/>
                <w:szCs w:val="20"/>
              </w:rPr>
            </w:pPr>
            <w:r w:rsidRPr="00821921">
              <w:rPr>
                <w:sz w:val="20"/>
                <w:szCs w:val="20"/>
              </w:rPr>
              <w:t>6 / 5</w:t>
            </w:r>
          </w:p>
        </w:tc>
        <w:tc>
          <w:tcPr>
            <w:tcW w:w="0" w:type="auto"/>
          </w:tcPr>
          <w:p w:rsidR="00DE7BE4" w:rsidRPr="00821921" w:rsidRDefault="00DE7BE4" w:rsidP="008D5B1B">
            <w:pPr>
              <w:rPr>
                <w:sz w:val="20"/>
                <w:szCs w:val="20"/>
              </w:rPr>
            </w:pPr>
            <w:r>
              <w:rPr>
                <w:sz w:val="20"/>
                <w:szCs w:val="20"/>
              </w:rPr>
              <w:t>3</w:t>
            </w:r>
            <w:r>
              <w:rPr>
                <w:sz w:val="20"/>
                <w:szCs w:val="20"/>
                <w:lang w:eastAsia="zh-CN"/>
              </w:rPr>
              <w:t>(4)</w:t>
            </w:r>
          </w:p>
        </w:tc>
        <w:tc>
          <w:tcPr>
            <w:tcW w:w="1350" w:type="dxa"/>
          </w:tcPr>
          <w:p w:rsidR="00DE7BE4" w:rsidRPr="00821921" w:rsidRDefault="00DE7BE4" w:rsidP="008D5B1B">
            <w:pPr>
              <w:rPr>
                <w:sz w:val="20"/>
                <w:szCs w:val="20"/>
              </w:rPr>
            </w:pPr>
            <w:r w:rsidRPr="00821921">
              <w:rPr>
                <w:sz w:val="20"/>
                <w:szCs w:val="20"/>
              </w:rPr>
              <w:t xml:space="preserve">no </w:t>
            </w:r>
          </w:p>
        </w:tc>
        <w:tc>
          <w:tcPr>
            <w:tcW w:w="3161" w:type="dxa"/>
          </w:tcPr>
          <w:p w:rsidR="00DE7BE4" w:rsidRPr="00821921" w:rsidRDefault="00DE7BE4" w:rsidP="008D5B1B">
            <w:pPr>
              <w:rPr>
                <w:sz w:val="20"/>
                <w:szCs w:val="20"/>
              </w:rPr>
            </w:pPr>
            <w:r w:rsidRPr="00821921">
              <w:rPr>
                <w:sz w:val="20"/>
                <w:szCs w:val="20"/>
              </w:rPr>
              <w:t xml:space="preserve">0,16,8,4,2                      </w:t>
            </w:r>
          </w:p>
        </w:tc>
        <w:tc>
          <w:tcPr>
            <w:tcW w:w="1025" w:type="dxa"/>
          </w:tcPr>
          <w:p w:rsidR="00DE7BE4" w:rsidRPr="00821921" w:rsidRDefault="00DE7BE4" w:rsidP="0089749F">
            <w:pPr>
              <w:rPr>
                <w:sz w:val="20"/>
                <w:szCs w:val="20"/>
              </w:rPr>
            </w:pPr>
            <w:r w:rsidRPr="00821921">
              <w:rPr>
                <w:sz w:val="20"/>
                <w:szCs w:val="20"/>
              </w:rPr>
              <w:t>2</w:t>
            </w:r>
          </w:p>
        </w:tc>
        <w:tc>
          <w:tcPr>
            <w:tcW w:w="0" w:type="auto"/>
          </w:tcPr>
          <w:p w:rsidR="00DE7BE4" w:rsidRPr="00821921" w:rsidRDefault="00DE7BE4" w:rsidP="0089749F">
            <w:pPr>
              <w:rPr>
                <w:sz w:val="20"/>
                <w:szCs w:val="20"/>
              </w:rPr>
            </w:pPr>
            <w:r w:rsidRPr="00821921">
              <w:rPr>
                <w:sz w:val="20"/>
                <w:szCs w:val="20"/>
              </w:rPr>
              <w:t>4</w:t>
            </w:r>
          </w:p>
        </w:tc>
      </w:tr>
      <w:tr w:rsidR="00DE7BE4" w:rsidRPr="00821921" w:rsidTr="00DE7BE4">
        <w:tc>
          <w:tcPr>
            <w:tcW w:w="0" w:type="auto"/>
          </w:tcPr>
          <w:p w:rsidR="00DE7BE4" w:rsidRPr="00821921" w:rsidRDefault="00DE7BE4" w:rsidP="008D5B1B">
            <w:pPr>
              <w:rPr>
                <w:sz w:val="20"/>
                <w:szCs w:val="20"/>
              </w:rPr>
            </w:pPr>
            <w:r w:rsidRPr="00821921">
              <w:rPr>
                <w:sz w:val="20"/>
                <w:szCs w:val="20"/>
              </w:rPr>
              <w:t>7 / 5</w:t>
            </w:r>
          </w:p>
        </w:tc>
        <w:tc>
          <w:tcPr>
            <w:tcW w:w="0" w:type="auto"/>
          </w:tcPr>
          <w:p w:rsidR="00DE7BE4" w:rsidRPr="00821921" w:rsidRDefault="00DE7BE4" w:rsidP="008D5B1B">
            <w:pPr>
              <w:rPr>
                <w:sz w:val="20"/>
                <w:szCs w:val="20"/>
              </w:rPr>
            </w:pPr>
            <w:r>
              <w:rPr>
                <w:sz w:val="20"/>
                <w:szCs w:val="20"/>
              </w:rPr>
              <w:t>6</w:t>
            </w:r>
            <w:r>
              <w:rPr>
                <w:sz w:val="20"/>
                <w:szCs w:val="20"/>
                <w:lang w:eastAsia="zh-CN"/>
              </w:rPr>
              <w:t>(3)</w:t>
            </w:r>
          </w:p>
        </w:tc>
        <w:tc>
          <w:tcPr>
            <w:tcW w:w="1350" w:type="dxa"/>
          </w:tcPr>
          <w:p w:rsidR="00DE7BE4" w:rsidRPr="00821921" w:rsidRDefault="00DE7BE4" w:rsidP="008D5B1B">
            <w:pPr>
              <w:rPr>
                <w:sz w:val="20"/>
                <w:szCs w:val="20"/>
                <w:lang w:eastAsia="zh-CN"/>
              </w:rPr>
            </w:pPr>
            <w:r>
              <w:rPr>
                <w:sz w:val="20"/>
                <w:szCs w:val="20"/>
                <w:lang w:eastAsia="zh-CN"/>
              </w:rPr>
              <w:t>y</w:t>
            </w:r>
            <w:r w:rsidRPr="00821921">
              <w:rPr>
                <w:sz w:val="20"/>
                <w:szCs w:val="20"/>
              </w:rPr>
              <w:t>es</w:t>
            </w:r>
            <w:r>
              <w:rPr>
                <w:sz w:val="20"/>
                <w:szCs w:val="20"/>
                <w:lang w:eastAsia="zh-CN"/>
              </w:rPr>
              <w:t>(MMCO1)</w:t>
            </w:r>
          </w:p>
        </w:tc>
        <w:tc>
          <w:tcPr>
            <w:tcW w:w="3161" w:type="dxa"/>
          </w:tcPr>
          <w:p w:rsidR="00DE7BE4" w:rsidRPr="00821921" w:rsidRDefault="00DE7BE4" w:rsidP="008D5B1B">
            <w:pPr>
              <w:rPr>
                <w:sz w:val="20"/>
                <w:szCs w:val="20"/>
              </w:rPr>
            </w:pPr>
            <w:r>
              <w:rPr>
                <w:sz w:val="20"/>
                <w:szCs w:val="20"/>
              </w:rPr>
              <w:t>0,16,8,4,</w:t>
            </w:r>
            <w:r w:rsidRPr="00821921">
              <w:rPr>
                <w:sz w:val="20"/>
                <w:szCs w:val="20"/>
              </w:rPr>
              <w:t xml:space="preserve">6                    </w:t>
            </w:r>
          </w:p>
        </w:tc>
        <w:tc>
          <w:tcPr>
            <w:tcW w:w="1025" w:type="dxa"/>
          </w:tcPr>
          <w:p w:rsidR="00DE7BE4" w:rsidRPr="00821921" w:rsidRDefault="00DE7BE4" w:rsidP="0089749F">
            <w:pPr>
              <w:rPr>
                <w:sz w:val="20"/>
                <w:szCs w:val="20"/>
                <w:lang w:eastAsia="zh-CN"/>
              </w:rPr>
            </w:pPr>
            <w:r>
              <w:rPr>
                <w:sz w:val="20"/>
                <w:szCs w:val="20"/>
              </w:rPr>
              <w:t>4</w:t>
            </w:r>
          </w:p>
        </w:tc>
        <w:tc>
          <w:tcPr>
            <w:tcW w:w="0" w:type="auto"/>
          </w:tcPr>
          <w:p w:rsidR="00DE7BE4" w:rsidRPr="00821921" w:rsidRDefault="00DE7BE4" w:rsidP="0089749F">
            <w:pPr>
              <w:rPr>
                <w:sz w:val="20"/>
                <w:szCs w:val="20"/>
              </w:rPr>
            </w:pPr>
            <w:r w:rsidRPr="00821921">
              <w:rPr>
                <w:sz w:val="20"/>
                <w:szCs w:val="20"/>
              </w:rPr>
              <w:t>8</w:t>
            </w:r>
          </w:p>
        </w:tc>
      </w:tr>
      <w:tr w:rsidR="00DE7BE4" w:rsidRPr="00821921" w:rsidTr="00DE7BE4">
        <w:tc>
          <w:tcPr>
            <w:tcW w:w="0" w:type="auto"/>
          </w:tcPr>
          <w:p w:rsidR="00DE7BE4" w:rsidRPr="00821921" w:rsidRDefault="00DE7BE4" w:rsidP="008D5B1B">
            <w:pPr>
              <w:rPr>
                <w:sz w:val="20"/>
                <w:szCs w:val="20"/>
              </w:rPr>
            </w:pPr>
            <w:r w:rsidRPr="00821921">
              <w:rPr>
                <w:sz w:val="20"/>
                <w:szCs w:val="20"/>
              </w:rPr>
              <w:t>8 / 6</w:t>
            </w:r>
          </w:p>
        </w:tc>
        <w:tc>
          <w:tcPr>
            <w:tcW w:w="0" w:type="auto"/>
          </w:tcPr>
          <w:p w:rsidR="00DE7BE4" w:rsidRPr="00821921" w:rsidRDefault="00DE7BE4" w:rsidP="008D5B1B">
            <w:pPr>
              <w:rPr>
                <w:sz w:val="20"/>
                <w:szCs w:val="20"/>
              </w:rPr>
            </w:pPr>
            <w:r>
              <w:rPr>
                <w:sz w:val="20"/>
                <w:szCs w:val="20"/>
              </w:rPr>
              <w:t>5</w:t>
            </w:r>
            <w:r>
              <w:rPr>
                <w:sz w:val="20"/>
                <w:szCs w:val="20"/>
                <w:lang w:eastAsia="zh-CN"/>
              </w:rPr>
              <w:t>(4)</w:t>
            </w:r>
          </w:p>
        </w:tc>
        <w:tc>
          <w:tcPr>
            <w:tcW w:w="1350" w:type="dxa"/>
          </w:tcPr>
          <w:p w:rsidR="00DE7BE4" w:rsidRPr="00821921" w:rsidRDefault="00DE7BE4" w:rsidP="008D5B1B">
            <w:pPr>
              <w:rPr>
                <w:sz w:val="20"/>
                <w:szCs w:val="20"/>
              </w:rPr>
            </w:pPr>
            <w:r w:rsidRPr="00821921">
              <w:rPr>
                <w:sz w:val="20"/>
                <w:szCs w:val="20"/>
              </w:rPr>
              <w:t xml:space="preserve">no </w:t>
            </w:r>
          </w:p>
        </w:tc>
        <w:tc>
          <w:tcPr>
            <w:tcW w:w="3161" w:type="dxa"/>
          </w:tcPr>
          <w:p w:rsidR="00DE7BE4" w:rsidRPr="00821921" w:rsidRDefault="00DE7BE4" w:rsidP="008D5B1B">
            <w:pPr>
              <w:rPr>
                <w:sz w:val="20"/>
                <w:szCs w:val="20"/>
              </w:rPr>
            </w:pPr>
            <w:r>
              <w:rPr>
                <w:sz w:val="20"/>
                <w:szCs w:val="20"/>
              </w:rPr>
              <w:t>0,16,8,4,</w:t>
            </w:r>
            <w:r w:rsidRPr="00821921">
              <w:rPr>
                <w:sz w:val="20"/>
                <w:szCs w:val="20"/>
              </w:rPr>
              <w:t xml:space="preserve">6                    </w:t>
            </w:r>
          </w:p>
        </w:tc>
        <w:tc>
          <w:tcPr>
            <w:tcW w:w="1025" w:type="dxa"/>
          </w:tcPr>
          <w:p w:rsidR="00DE7BE4" w:rsidRPr="00821921" w:rsidRDefault="00DE7BE4" w:rsidP="0089749F">
            <w:pPr>
              <w:rPr>
                <w:sz w:val="20"/>
                <w:szCs w:val="20"/>
                <w:lang w:eastAsia="zh-CN"/>
              </w:rPr>
            </w:pPr>
            <w:r w:rsidRPr="00821921">
              <w:rPr>
                <w:sz w:val="20"/>
                <w:szCs w:val="20"/>
              </w:rPr>
              <w:t>4</w:t>
            </w:r>
          </w:p>
        </w:tc>
        <w:tc>
          <w:tcPr>
            <w:tcW w:w="0" w:type="auto"/>
          </w:tcPr>
          <w:p w:rsidR="00DE7BE4" w:rsidRPr="00821921" w:rsidRDefault="00DE7BE4" w:rsidP="0089749F">
            <w:pPr>
              <w:rPr>
                <w:sz w:val="20"/>
                <w:szCs w:val="20"/>
              </w:rPr>
            </w:pPr>
            <w:r w:rsidRPr="00821921">
              <w:rPr>
                <w:sz w:val="20"/>
                <w:szCs w:val="20"/>
              </w:rPr>
              <w:t>6</w:t>
            </w:r>
          </w:p>
        </w:tc>
      </w:tr>
      <w:tr w:rsidR="00DE7BE4" w:rsidRPr="00821921" w:rsidTr="00DE7BE4">
        <w:tc>
          <w:tcPr>
            <w:tcW w:w="0" w:type="auto"/>
          </w:tcPr>
          <w:p w:rsidR="00DE7BE4" w:rsidRPr="00821921" w:rsidRDefault="00DE7BE4" w:rsidP="008D5B1B">
            <w:pPr>
              <w:rPr>
                <w:sz w:val="20"/>
                <w:szCs w:val="20"/>
              </w:rPr>
            </w:pPr>
            <w:r w:rsidRPr="00821921">
              <w:rPr>
                <w:sz w:val="20"/>
                <w:szCs w:val="20"/>
              </w:rPr>
              <w:t>9 / 6</w:t>
            </w:r>
          </w:p>
        </w:tc>
        <w:tc>
          <w:tcPr>
            <w:tcW w:w="0" w:type="auto"/>
          </w:tcPr>
          <w:p w:rsidR="00DE7BE4" w:rsidRPr="00821921" w:rsidRDefault="00DE7BE4" w:rsidP="008D5B1B">
            <w:pPr>
              <w:rPr>
                <w:sz w:val="20"/>
                <w:szCs w:val="20"/>
              </w:rPr>
            </w:pPr>
            <w:r>
              <w:rPr>
                <w:sz w:val="20"/>
                <w:szCs w:val="20"/>
              </w:rPr>
              <w:t>7</w:t>
            </w:r>
            <w:r>
              <w:rPr>
                <w:sz w:val="20"/>
                <w:szCs w:val="20"/>
                <w:lang w:eastAsia="zh-CN"/>
              </w:rPr>
              <w:t>(4)</w:t>
            </w:r>
          </w:p>
        </w:tc>
        <w:tc>
          <w:tcPr>
            <w:tcW w:w="1350" w:type="dxa"/>
          </w:tcPr>
          <w:p w:rsidR="00DE7BE4" w:rsidRPr="00821921" w:rsidRDefault="00DE7BE4" w:rsidP="008D5B1B">
            <w:pPr>
              <w:rPr>
                <w:sz w:val="20"/>
                <w:szCs w:val="20"/>
              </w:rPr>
            </w:pPr>
            <w:r w:rsidRPr="00821921">
              <w:rPr>
                <w:sz w:val="20"/>
                <w:szCs w:val="20"/>
              </w:rPr>
              <w:t xml:space="preserve">no </w:t>
            </w:r>
          </w:p>
        </w:tc>
        <w:tc>
          <w:tcPr>
            <w:tcW w:w="3161" w:type="dxa"/>
          </w:tcPr>
          <w:p w:rsidR="00DE7BE4" w:rsidRPr="00821921" w:rsidRDefault="00DE7BE4" w:rsidP="008D5B1B">
            <w:pPr>
              <w:rPr>
                <w:sz w:val="20"/>
                <w:szCs w:val="20"/>
              </w:rPr>
            </w:pPr>
            <w:r w:rsidRPr="00821921">
              <w:rPr>
                <w:sz w:val="20"/>
                <w:szCs w:val="20"/>
              </w:rPr>
              <w:t xml:space="preserve">0,16,8,4,6                    </w:t>
            </w:r>
          </w:p>
        </w:tc>
        <w:tc>
          <w:tcPr>
            <w:tcW w:w="1025" w:type="dxa"/>
          </w:tcPr>
          <w:p w:rsidR="00DE7BE4" w:rsidRPr="00821921" w:rsidRDefault="00DE7BE4" w:rsidP="0089749F">
            <w:pPr>
              <w:rPr>
                <w:sz w:val="20"/>
                <w:szCs w:val="20"/>
                <w:lang w:eastAsia="zh-CN"/>
              </w:rPr>
            </w:pPr>
            <w:r>
              <w:rPr>
                <w:sz w:val="20"/>
                <w:szCs w:val="20"/>
              </w:rPr>
              <w:t>6</w:t>
            </w:r>
          </w:p>
        </w:tc>
        <w:tc>
          <w:tcPr>
            <w:tcW w:w="0" w:type="auto"/>
          </w:tcPr>
          <w:p w:rsidR="00DE7BE4" w:rsidRPr="00821921" w:rsidRDefault="00DE7BE4" w:rsidP="0089749F">
            <w:pPr>
              <w:rPr>
                <w:sz w:val="20"/>
                <w:szCs w:val="20"/>
              </w:rPr>
            </w:pPr>
            <w:r w:rsidRPr="00821921">
              <w:rPr>
                <w:sz w:val="20"/>
                <w:szCs w:val="20"/>
              </w:rPr>
              <w:t>8</w:t>
            </w:r>
          </w:p>
        </w:tc>
      </w:tr>
      <w:tr w:rsidR="00DE7BE4" w:rsidRPr="00821921" w:rsidTr="00DE7BE4">
        <w:tc>
          <w:tcPr>
            <w:tcW w:w="0" w:type="auto"/>
          </w:tcPr>
          <w:p w:rsidR="00DE7BE4" w:rsidRPr="00821921" w:rsidRDefault="00DE7BE4" w:rsidP="008D5B1B">
            <w:pPr>
              <w:rPr>
                <w:sz w:val="20"/>
                <w:szCs w:val="20"/>
              </w:rPr>
            </w:pPr>
            <w:r w:rsidRPr="00821921">
              <w:rPr>
                <w:sz w:val="20"/>
                <w:szCs w:val="20"/>
              </w:rPr>
              <w:t>10 / 6</w:t>
            </w:r>
          </w:p>
        </w:tc>
        <w:tc>
          <w:tcPr>
            <w:tcW w:w="0" w:type="auto"/>
          </w:tcPr>
          <w:p w:rsidR="00DE7BE4" w:rsidRPr="00821921" w:rsidRDefault="00DE7BE4" w:rsidP="008D5B1B">
            <w:pPr>
              <w:rPr>
                <w:sz w:val="20"/>
                <w:szCs w:val="20"/>
              </w:rPr>
            </w:pPr>
            <w:r>
              <w:rPr>
                <w:sz w:val="20"/>
                <w:szCs w:val="20"/>
              </w:rPr>
              <w:t>12</w:t>
            </w:r>
            <w:r>
              <w:rPr>
                <w:sz w:val="20"/>
                <w:szCs w:val="20"/>
                <w:lang w:eastAsia="zh-CN"/>
              </w:rPr>
              <w:t>(2)</w:t>
            </w:r>
          </w:p>
        </w:tc>
        <w:tc>
          <w:tcPr>
            <w:tcW w:w="1350" w:type="dxa"/>
          </w:tcPr>
          <w:p w:rsidR="00DE7BE4" w:rsidRPr="00821921" w:rsidRDefault="00DE7BE4" w:rsidP="008D5B1B">
            <w:pPr>
              <w:rPr>
                <w:sz w:val="20"/>
                <w:szCs w:val="20"/>
              </w:rPr>
            </w:pPr>
            <w:r w:rsidRPr="00821921">
              <w:rPr>
                <w:sz w:val="20"/>
                <w:szCs w:val="20"/>
              </w:rPr>
              <w:t>yes</w:t>
            </w:r>
            <w:r>
              <w:rPr>
                <w:sz w:val="20"/>
                <w:szCs w:val="20"/>
                <w:lang w:eastAsia="zh-CN"/>
              </w:rPr>
              <w:t>(MMCO1)</w:t>
            </w:r>
          </w:p>
        </w:tc>
        <w:tc>
          <w:tcPr>
            <w:tcW w:w="3161" w:type="dxa"/>
          </w:tcPr>
          <w:p w:rsidR="00DE7BE4" w:rsidRPr="00821921" w:rsidRDefault="00DE7BE4" w:rsidP="008D5B1B">
            <w:pPr>
              <w:rPr>
                <w:sz w:val="20"/>
                <w:szCs w:val="20"/>
              </w:rPr>
            </w:pPr>
            <w:r w:rsidRPr="00821921">
              <w:rPr>
                <w:sz w:val="20"/>
                <w:szCs w:val="20"/>
              </w:rPr>
              <w:t xml:space="preserve">0,16,8, 6,12                 </w:t>
            </w:r>
          </w:p>
        </w:tc>
        <w:tc>
          <w:tcPr>
            <w:tcW w:w="1025" w:type="dxa"/>
          </w:tcPr>
          <w:p w:rsidR="00DE7BE4" w:rsidRPr="00821921" w:rsidRDefault="00DE7BE4" w:rsidP="0089749F">
            <w:pPr>
              <w:rPr>
                <w:sz w:val="20"/>
                <w:szCs w:val="20"/>
                <w:lang w:eastAsia="zh-CN"/>
              </w:rPr>
            </w:pPr>
            <w:r>
              <w:rPr>
                <w:sz w:val="20"/>
                <w:szCs w:val="20"/>
              </w:rPr>
              <w:t>8</w:t>
            </w:r>
          </w:p>
        </w:tc>
        <w:tc>
          <w:tcPr>
            <w:tcW w:w="0" w:type="auto"/>
          </w:tcPr>
          <w:p w:rsidR="00DE7BE4" w:rsidRPr="00821921" w:rsidRDefault="00DE7BE4" w:rsidP="0089749F">
            <w:pPr>
              <w:rPr>
                <w:sz w:val="20"/>
                <w:szCs w:val="20"/>
                <w:lang w:eastAsia="zh-CN"/>
              </w:rPr>
            </w:pPr>
            <w:r>
              <w:rPr>
                <w:sz w:val="20"/>
                <w:szCs w:val="20"/>
              </w:rPr>
              <w:t>16</w:t>
            </w:r>
          </w:p>
        </w:tc>
      </w:tr>
      <w:tr w:rsidR="00DE7BE4" w:rsidRPr="00821921" w:rsidTr="00DE7BE4">
        <w:tc>
          <w:tcPr>
            <w:tcW w:w="0" w:type="auto"/>
          </w:tcPr>
          <w:p w:rsidR="00DE7BE4" w:rsidRPr="00821921" w:rsidRDefault="00DE7BE4" w:rsidP="008D5B1B">
            <w:pPr>
              <w:rPr>
                <w:sz w:val="20"/>
                <w:szCs w:val="20"/>
              </w:rPr>
            </w:pPr>
            <w:r w:rsidRPr="00821921">
              <w:rPr>
                <w:sz w:val="20"/>
                <w:szCs w:val="20"/>
              </w:rPr>
              <w:t>11 / 7</w:t>
            </w:r>
          </w:p>
        </w:tc>
        <w:tc>
          <w:tcPr>
            <w:tcW w:w="0" w:type="auto"/>
          </w:tcPr>
          <w:p w:rsidR="00DE7BE4" w:rsidRPr="00821921" w:rsidRDefault="00DE7BE4" w:rsidP="008D5B1B">
            <w:pPr>
              <w:rPr>
                <w:sz w:val="20"/>
                <w:szCs w:val="20"/>
              </w:rPr>
            </w:pPr>
            <w:r>
              <w:rPr>
                <w:sz w:val="20"/>
                <w:szCs w:val="20"/>
              </w:rPr>
              <w:t>10</w:t>
            </w:r>
            <w:r>
              <w:rPr>
                <w:sz w:val="20"/>
                <w:szCs w:val="20"/>
                <w:lang w:eastAsia="zh-CN"/>
              </w:rPr>
              <w:t>(3)</w:t>
            </w:r>
          </w:p>
        </w:tc>
        <w:tc>
          <w:tcPr>
            <w:tcW w:w="1350" w:type="dxa"/>
          </w:tcPr>
          <w:p w:rsidR="00DE7BE4" w:rsidRPr="00821921" w:rsidRDefault="00DE7BE4" w:rsidP="008D5B1B">
            <w:pPr>
              <w:rPr>
                <w:sz w:val="20"/>
                <w:szCs w:val="20"/>
              </w:rPr>
            </w:pPr>
            <w:r w:rsidRPr="00821921">
              <w:rPr>
                <w:sz w:val="20"/>
                <w:szCs w:val="20"/>
              </w:rPr>
              <w:t>yes</w:t>
            </w:r>
            <w:r>
              <w:rPr>
                <w:sz w:val="20"/>
                <w:szCs w:val="20"/>
                <w:lang w:eastAsia="zh-CN"/>
              </w:rPr>
              <w:t>(MMCO1)</w:t>
            </w:r>
          </w:p>
        </w:tc>
        <w:tc>
          <w:tcPr>
            <w:tcW w:w="3161" w:type="dxa"/>
          </w:tcPr>
          <w:p w:rsidR="00DE7BE4" w:rsidRPr="00821921" w:rsidRDefault="00DE7BE4" w:rsidP="008D5B1B">
            <w:pPr>
              <w:rPr>
                <w:sz w:val="20"/>
                <w:szCs w:val="20"/>
              </w:rPr>
            </w:pPr>
            <w:r w:rsidRPr="00821921">
              <w:rPr>
                <w:sz w:val="20"/>
                <w:szCs w:val="20"/>
              </w:rPr>
              <w:t xml:space="preserve">0,16,8,12,10              </w:t>
            </w:r>
          </w:p>
        </w:tc>
        <w:tc>
          <w:tcPr>
            <w:tcW w:w="1025" w:type="dxa"/>
          </w:tcPr>
          <w:p w:rsidR="00DE7BE4" w:rsidRPr="00821921" w:rsidRDefault="00DE7BE4" w:rsidP="0089749F">
            <w:pPr>
              <w:rPr>
                <w:sz w:val="20"/>
                <w:szCs w:val="20"/>
                <w:lang w:eastAsia="zh-CN"/>
              </w:rPr>
            </w:pPr>
            <w:r w:rsidRPr="00821921">
              <w:rPr>
                <w:sz w:val="20"/>
                <w:szCs w:val="20"/>
              </w:rPr>
              <w:t>8</w:t>
            </w:r>
          </w:p>
        </w:tc>
        <w:tc>
          <w:tcPr>
            <w:tcW w:w="0" w:type="auto"/>
          </w:tcPr>
          <w:p w:rsidR="00DE7BE4" w:rsidRPr="00821921" w:rsidRDefault="00DE7BE4" w:rsidP="0089749F">
            <w:pPr>
              <w:rPr>
                <w:sz w:val="20"/>
                <w:szCs w:val="20"/>
              </w:rPr>
            </w:pPr>
            <w:r w:rsidRPr="00821921">
              <w:rPr>
                <w:sz w:val="20"/>
                <w:szCs w:val="20"/>
              </w:rPr>
              <w:t>12</w:t>
            </w:r>
          </w:p>
        </w:tc>
      </w:tr>
      <w:tr w:rsidR="00DE7BE4" w:rsidRPr="00821921" w:rsidTr="00DE7BE4">
        <w:tc>
          <w:tcPr>
            <w:tcW w:w="0" w:type="auto"/>
          </w:tcPr>
          <w:p w:rsidR="00DE7BE4" w:rsidRPr="00821921" w:rsidRDefault="00DE7BE4" w:rsidP="008D5B1B">
            <w:pPr>
              <w:rPr>
                <w:sz w:val="20"/>
                <w:szCs w:val="20"/>
              </w:rPr>
            </w:pPr>
            <w:r w:rsidRPr="00821921">
              <w:rPr>
                <w:sz w:val="20"/>
                <w:szCs w:val="20"/>
              </w:rPr>
              <w:t>12 / 8</w:t>
            </w:r>
          </w:p>
        </w:tc>
        <w:tc>
          <w:tcPr>
            <w:tcW w:w="0" w:type="auto"/>
          </w:tcPr>
          <w:p w:rsidR="00DE7BE4" w:rsidRPr="00821921" w:rsidRDefault="00DE7BE4" w:rsidP="008D5B1B">
            <w:pPr>
              <w:rPr>
                <w:sz w:val="20"/>
                <w:szCs w:val="20"/>
              </w:rPr>
            </w:pPr>
            <w:r>
              <w:rPr>
                <w:sz w:val="20"/>
                <w:szCs w:val="20"/>
              </w:rPr>
              <w:t>9</w:t>
            </w:r>
            <w:r>
              <w:rPr>
                <w:sz w:val="20"/>
                <w:szCs w:val="20"/>
                <w:lang w:eastAsia="zh-CN"/>
              </w:rPr>
              <w:t>(4)</w:t>
            </w:r>
          </w:p>
        </w:tc>
        <w:tc>
          <w:tcPr>
            <w:tcW w:w="1350" w:type="dxa"/>
          </w:tcPr>
          <w:p w:rsidR="00DE7BE4" w:rsidRPr="00821921" w:rsidRDefault="00DE7BE4" w:rsidP="008D5B1B">
            <w:pPr>
              <w:rPr>
                <w:sz w:val="20"/>
                <w:szCs w:val="20"/>
              </w:rPr>
            </w:pPr>
            <w:r w:rsidRPr="00821921">
              <w:rPr>
                <w:sz w:val="20"/>
                <w:szCs w:val="20"/>
              </w:rPr>
              <w:t xml:space="preserve">no </w:t>
            </w:r>
          </w:p>
        </w:tc>
        <w:tc>
          <w:tcPr>
            <w:tcW w:w="3161" w:type="dxa"/>
          </w:tcPr>
          <w:p w:rsidR="00DE7BE4" w:rsidRPr="00821921" w:rsidRDefault="00DE7BE4" w:rsidP="008D5B1B">
            <w:pPr>
              <w:rPr>
                <w:sz w:val="20"/>
                <w:szCs w:val="20"/>
              </w:rPr>
            </w:pPr>
            <w:r w:rsidRPr="00821921">
              <w:rPr>
                <w:sz w:val="20"/>
                <w:szCs w:val="20"/>
              </w:rPr>
              <w:t xml:space="preserve">0,16,8,12,10              </w:t>
            </w:r>
          </w:p>
        </w:tc>
        <w:tc>
          <w:tcPr>
            <w:tcW w:w="1025" w:type="dxa"/>
          </w:tcPr>
          <w:p w:rsidR="00DE7BE4" w:rsidRPr="00821921" w:rsidRDefault="00DE7BE4" w:rsidP="0089749F">
            <w:pPr>
              <w:rPr>
                <w:sz w:val="20"/>
                <w:szCs w:val="20"/>
                <w:lang w:eastAsia="zh-CN"/>
              </w:rPr>
            </w:pPr>
            <w:r>
              <w:rPr>
                <w:sz w:val="20"/>
                <w:szCs w:val="20"/>
              </w:rPr>
              <w:t>8</w:t>
            </w:r>
          </w:p>
        </w:tc>
        <w:tc>
          <w:tcPr>
            <w:tcW w:w="0" w:type="auto"/>
          </w:tcPr>
          <w:p w:rsidR="00DE7BE4" w:rsidRPr="00821921" w:rsidRDefault="00DE7BE4" w:rsidP="0089749F">
            <w:pPr>
              <w:rPr>
                <w:sz w:val="20"/>
                <w:szCs w:val="20"/>
              </w:rPr>
            </w:pPr>
            <w:r w:rsidRPr="00821921">
              <w:rPr>
                <w:sz w:val="20"/>
                <w:szCs w:val="20"/>
              </w:rPr>
              <w:t>10</w:t>
            </w:r>
          </w:p>
        </w:tc>
      </w:tr>
      <w:tr w:rsidR="00DE7BE4" w:rsidRPr="00821921" w:rsidTr="00DE7BE4">
        <w:tc>
          <w:tcPr>
            <w:tcW w:w="0" w:type="auto"/>
          </w:tcPr>
          <w:p w:rsidR="00DE7BE4" w:rsidRPr="00821921" w:rsidRDefault="00DE7BE4" w:rsidP="008D5B1B">
            <w:pPr>
              <w:rPr>
                <w:sz w:val="20"/>
                <w:szCs w:val="20"/>
              </w:rPr>
            </w:pPr>
            <w:r w:rsidRPr="00821921">
              <w:rPr>
                <w:sz w:val="20"/>
                <w:szCs w:val="20"/>
              </w:rPr>
              <w:t>13 / 8</w:t>
            </w:r>
          </w:p>
        </w:tc>
        <w:tc>
          <w:tcPr>
            <w:tcW w:w="0" w:type="auto"/>
          </w:tcPr>
          <w:p w:rsidR="00DE7BE4" w:rsidRPr="00821921" w:rsidRDefault="00DE7BE4" w:rsidP="008D5B1B">
            <w:pPr>
              <w:rPr>
                <w:sz w:val="20"/>
                <w:szCs w:val="20"/>
              </w:rPr>
            </w:pPr>
            <w:r>
              <w:rPr>
                <w:sz w:val="20"/>
                <w:szCs w:val="20"/>
              </w:rPr>
              <w:t>11</w:t>
            </w:r>
            <w:r>
              <w:rPr>
                <w:sz w:val="20"/>
                <w:szCs w:val="20"/>
                <w:lang w:eastAsia="zh-CN"/>
              </w:rPr>
              <w:t>(4)</w:t>
            </w:r>
          </w:p>
        </w:tc>
        <w:tc>
          <w:tcPr>
            <w:tcW w:w="1350" w:type="dxa"/>
          </w:tcPr>
          <w:p w:rsidR="00DE7BE4" w:rsidRPr="00821921" w:rsidRDefault="00DE7BE4" w:rsidP="008D5B1B">
            <w:pPr>
              <w:rPr>
                <w:sz w:val="20"/>
                <w:szCs w:val="20"/>
              </w:rPr>
            </w:pPr>
            <w:r w:rsidRPr="00821921">
              <w:rPr>
                <w:sz w:val="20"/>
                <w:szCs w:val="20"/>
              </w:rPr>
              <w:t xml:space="preserve">no </w:t>
            </w:r>
          </w:p>
        </w:tc>
        <w:tc>
          <w:tcPr>
            <w:tcW w:w="3161" w:type="dxa"/>
          </w:tcPr>
          <w:p w:rsidR="00DE7BE4" w:rsidRPr="00821921" w:rsidRDefault="00DE7BE4" w:rsidP="008D5B1B">
            <w:pPr>
              <w:rPr>
                <w:sz w:val="20"/>
                <w:szCs w:val="20"/>
              </w:rPr>
            </w:pPr>
            <w:r>
              <w:rPr>
                <w:sz w:val="20"/>
                <w:szCs w:val="20"/>
              </w:rPr>
              <w:t>0,16,8,</w:t>
            </w:r>
            <w:r w:rsidRPr="00821921">
              <w:rPr>
                <w:sz w:val="20"/>
                <w:szCs w:val="20"/>
              </w:rPr>
              <w:t xml:space="preserve">12,10              </w:t>
            </w:r>
          </w:p>
        </w:tc>
        <w:tc>
          <w:tcPr>
            <w:tcW w:w="1025" w:type="dxa"/>
          </w:tcPr>
          <w:p w:rsidR="00DE7BE4" w:rsidRPr="00821921" w:rsidRDefault="00DE7BE4" w:rsidP="0089749F">
            <w:pPr>
              <w:rPr>
                <w:sz w:val="20"/>
                <w:szCs w:val="20"/>
                <w:lang w:eastAsia="zh-CN"/>
              </w:rPr>
            </w:pPr>
            <w:r>
              <w:rPr>
                <w:sz w:val="20"/>
                <w:szCs w:val="20"/>
              </w:rPr>
              <w:t>10</w:t>
            </w:r>
          </w:p>
        </w:tc>
        <w:tc>
          <w:tcPr>
            <w:tcW w:w="0" w:type="auto"/>
          </w:tcPr>
          <w:p w:rsidR="00DE7BE4" w:rsidRPr="00821921" w:rsidRDefault="00DE7BE4" w:rsidP="0089749F">
            <w:pPr>
              <w:rPr>
                <w:sz w:val="20"/>
                <w:szCs w:val="20"/>
              </w:rPr>
            </w:pPr>
            <w:r w:rsidRPr="00821921">
              <w:rPr>
                <w:sz w:val="20"/>
                <w:szCs w:val="20"/>
              </w:rPr>
              <w:t>12</w:t>
            </w:r>
          </w:p>
        </w:tc>
      </w:tr>
      <w:tr w:rsidR="00DE7BE4" w:rsidRPr="00821921" w:rsidTr="00DE7BE4">
        <w:tc>
          <w:tcPr>
            <w:tcW w:w="0" w:type="auto"/>
          </w:tcPr>
          <w:p w:rsidR="00DE7BE4" w:rsidRPr="00821921" w:rsidRDefault="00DE7BE4" w:rsidP="008D5B1B">
            <w:pPr>
              <w:rPr>
                <w:sz w:val="20"/>
                <w:szCs w:val="20"/>
              </w:rPr>
            </w:pPr>
            <w:r w:rsidRPr="00821921">
              <w:rPr>
                <w:sz w:val="20"/>
                <w:szCs w:val="20"/>
              </w:rPr>
              <w:t>14 / 8</w:t>
            </w:r>
          </w:p>
        </w:tc>
        <w:tc>
          <w:tcPr>
            <w:tcW w:w="0" w:type="auto"/>
          </w:tcPr>
          <w:p w:rsidR="00DE7BE4" w:rsidRPr="00821921" w:rsidRDefault="00DE7BE4" w:rsidP="008D5B1B">
            <w:pPr>
              <w:rPr>
                <w:sz w:val="20"/>
                <w:szCs w:val="20"/>
              </w:rPr>
            </w:pPr>
            <w:r>
              <w:rPr>
                <w:sz w:val="20"/>
                <w:szCs w:val="20"/>
              </w:rPr>
              <w:t>14</w:t>
            </w:r>
            <w:r>
              <w:rPr>
                <w:sz w:val="20"/>
                <w:szCs w:val="20"/>
                <w:lang w:eastAsia="zh-CN"/>
              </w:rPr>
              <w:t>(3)</w:t>
            </w:r>
          </w:p>
        </w:tc>
        <w:tc>
          <w:tcPr>
            <w:tcW w:w="1350" w:type="dxa"/>
          </w:tcPr>
          <w:p w:rsidR="00DE7BE4" w:rsidRPr="00821921" w:rsidRDefault="00DE7BE4" w:rsidP="008D5B1B">
            <w:pPr>
              <w:rPr>
                <w:sz w:val="20"/>
                <w:szCs w:val="20"/>
              </w:rPr>
            </w:pPr>
            <w:r w:rsidRPr="00821921">
              <w:rPr>
                <w:sz w:val="20"/>
                <w:szCs w:val="20"/>
              </w:rPr>
              <w:t>yes</w:t>
            </w:r>
            <w:r>
              <w:rPr>
                <w:sz w:val="20"/>
                <w:szCs w:val="20"/>
                <w:lang w:eastAsia="zh-CN"/>
              </w:rPr>
              <w:t>(MMCO1)</w:t>
            </w:r>
          </w:p>
        </w:tc>
        <w:tc>
          <w:tcPr>
            <w:tcW w:w="3161" w:type="dxa"/>
          </w:tcPr>
          <w:p w:rsidR="00DE7BE4" w:rsidRPr="00821921" w:rsidRDefault="00DE7BE4" w:rsidP="008D5B1B">
            <w:pPr>
              <w:rPr>
                <w:sz w:val="20"/>
                <w:szCs w:val="20"/>
              </w:rPr>
            </w:pPr>
            <w:r>
              <w:rPr>
                <w:sz w:val="20"/>
                <w:szCs w:val="20"/>
              </w:rPr>
              <w:t>0,16,8,12,</w:t>
            </w:r>
            <w:r w:rsidRPr="00821921">
              <w:rPr>
                <w:sz w:val="20"/>
                <w:szCs w:val="20"/>
              </w:rPr>
              <w:t xml:space="preserve">14           </w:t>
            </w:r>
          </w:p>
        </w:tc>
        <w:tc>
          <w:tcPr>
            <w:tcW w:w="1025" w:type="dxa"/>
          </w:tcPr>
          <w:p w:rsidR="00DE7BE4" w:rsidRPr="00821921" w:rsidRDefault="00DE7BE4" w:rsidP="0089749F">
            <w:pPr>
              <w:rPr>
                <w:sz w:val="20"/>
                <w:szCs w:val="20"/>
              </w:rPr>
            </w:pPr>
            <w:r w:rsidRPr="00821921">
              <w:rPr>
                <w:sz w:val="20"/>
                <w:szCs w:val="20"/>
              </w:rPr>
              <w:t>12</w:t>
            </w:r>
          </w:p>
        </w:tc>
        <w:tc>
          <w:tcPr>
            <w:tcW w:w="0" w:type="auto"/>
          </w:tcPr>
          <w:p w:rsidR="00DE7BE4" w:rsidRPr="00821921" w:rsidRDefault="00DE7BE4" w:rsidP="0089749F">
            <w:pPr>
              <w:rPr>
                <w:sz w:val="20"/>
                <w:szCs w:val="20"/>
              </w:rPr>
            </w:pPr>
            <w:r w:rsidRPr="00821921">
              <w:rPr>
                <w:sz w:val="20"/>
                <w:szCs w:val="20"/>
              </w:rPr>
              <w:t>16</w:t>
            </w:r>
          </w:p>
        </w:tc>
      </w:tr>
      <w:tr w:rsidR="00DE7BE4" w:rsidRPr="00821921" w:rsidTr="00DE7BE4">
        <w:tc>
          <w:tcPr>
            <w:tcW w:w="0" w:type="auto"/>
          </w:tcPr>
          <w:p w:rsidR="00DE7BE4" w:rsidRPr="00821921" w:rsidRDefault="00DE7BE4" w:rsidP="008D5B1B">
            <w:pPr>
              <w:rPr>
                <w:sz w:val="20"/>
                <w:szCs w:val="20"/>
              </w:rPr>
            </w:pPr>
            <w:r w:rsidRPr="00821921">
              <w:rPr>
                <w:sz w:val="20"/>
                <w:szCs w:val="20"/>
              </w:rPr>
              <w:t>15 / 9</w:t>
            </w:r>
          </w:p>
        </w:tc>
        <w:tc>
          <w:tcPr>
            <w:tcW w:w="0" w:type="auto"/>
          </w:tcPr>
          <w:p w:rsidR="00DE7BE4" w:rsidRPr="00821921" w:rsidRDefault="00DE7BE4" w:rsidP="008D5B1B">
            <w:pPr>
              <w:rPr>
                <w:sz w:val="20"/>
                <w:szCs w:val="20"/>
              </w:rPr>
            </w:pPr>
            <w:r>
              <w:rPr>
                <w:sz w:val="20"/>
                <w:szCs w:val="20"/>
              </w:rPr>
              <w:t>13</w:t>
            </w:r>
            <w:r>
              <w:rPr>
                <w:sz w:val="20"/>
                <w:szCs w:val="20"/>
                <w:lang w:eastAsia="zh-CN"/>
              </w:rPr>
              <w:t>(4)</w:t>
            </w:r>
          </w:p>
        </w:tc>
        <w:tc>
          <w:tcPr>
            <w:tcW w:w="1350" w:type="dxa"/>
          </w:tcPr>
          <w:p w:rsidR="00DE7BE4" w:rsidRPr="00821921" w:rsidRDefault="00DE7BE4" w:rsidP="008D5B1B">
            <w:pPr>
              <w:rPr>
                <w:sz w:val="20"/>
                <w:szCs w:val="20"/>
              </w:rPr>
            </w:pPr>
            <w:r w:rsidRPr="00821921">
              <w:rPr>
                <w:sz w:val="20"/>
                <w:szCs w:val="20"/>
              </w:rPr>
              <w:t xml:space="preserve">no </w:t>
            </w:r>
          </w:p>
        </w:tc>
        <w:tc>
          <w:tcPr>
            <w:tcW w:w="3161" w:type="dxa"/>
          </w:tcPr>
          <w:p w:rsidR="00DE7BE4" w:rsidRPr="00821921" w:rsidRDefault="00DE7BE4" w:rsidP="008D5B1B">
            <w:pPr>
              <w:rPr>
                <w:sz w:val="20"/>
                <w:szCs w:val="20"/>
              </w:rPr>
            </w:pPr>
            <w:r>
              <w:rPr>
                <w:sz w:val="20"/>
                <w:szCs w:val="20"/>
              </w:rPr>
              <w:t>0,16,8,12,</w:t>
            </w:r>
            <w:r w:rsidRPr="00821921">
              <w:rPr>
                <w:sz w:val="20"/>
                <w:szCs w:val="20"/>
              </w:rPr>
              <w:t xml:space="preserve">14           </w:t>
            </w:r>
          </w:p>
        </w:tc>
        <w:tc>
          <w:tcPr>
            <w:tcW w:w="1025" w:type="dxa"/>
          </w:tcPr>
          <w:p w:rsidR="00DE7BE4" w:rsidRPr="00821921" w:rsidRDefault="00DE7BE4" w:rsidP="0089749F">
            <w:pPr>
              <w:rPr>
                <w:sz w:val="20"/>
                <w:szCs w:val="20"/>
                <w:lang w:eastAsia="zh-CN"/>
              </w:rPr>
            </w:pPr>
            <w:r>
              <w:rPr>
                <w:sz w:val="20"/>
                <w:szCs w:val="20"/>
              </w:rPr>
              <w:t>12</w:t>
            </w:r>
          </w:p>
        </w:tc>
        <w:tc>
          <w:tcPr>
            <w:tcW w:w="0" w:type="auto"/>
          </w:tcPr>
          <w:p w:rsidR="00DE7BE4" w:rsidRPr="00821921" w:rsidRDefault="00DE7BE4" w:rsidP="0089749F">
            <w:pPr>
              <w:rPr>
                <w:sz w:val="20"/>
                <w:szCs w:val="20"/>
              </w:rPr>
            </w:pPr>
            <w:r w:rsidRPr="00821921">
              <w:rPr>
                <w:sz w:val="20"/>
                <w:szCs w:val="20"/>
              </w:rPr>
              <w:t>14</w:t>
            </w:r>
          </w:p>
        </w:tc>
      </w:tr>
      <w:tr w:rsidR="00DE7BE4" w:rsidRPr="00821921" w:rsidTr="00DE7BE4">
        <w:tc>
          <w:tcPr>
            <w:tcW w:w="0" w:type="auto"/>
          </w:tcPr>
          <w:p w:rsidR="00DE7BE4" w:rsidRPr="00821921" w:rsidRDefault="00DE7BE4" w:rsidP="008D5B1B">
            <w:pPr>
              <w:rPr>
                <w:sz w:val="20"/>
                <w:szCs w:val="20"/>
              </w:rPr>
            </w:pPr>
            <w:r w:rsidRPr="00821921">
              <w:rPr>
                <w:sz w:val="20"/>
                <w:szCs w:val="20"/>
              </w:rPr>
              <w:t>16 / 9</w:t>
            </w:r>
          </w:p>
        </w:tc>
        <w:tc>
          <w:tcPr>
            <w:tcW w:w="0" w:type="auto"/>
          </w:tcPr>
          <w:p w:rsidR="00DE7BE4" w:rsidRPr="00821921" w:rsidRDefault="00DE7BE4" w:rsidP="008D5B1B">
            <w:pPr>
              <w:rPr>
                <w:sz w:val="20"/>
                <w:szCs w:val="20"/>
              </w:rPr>
            </w:pPr>
            <w:r>
              <w:rPr>
                <w:sz w:val="20"/>
                <w:szCs w:val="20"/>
              </w:rPr>
              <w:t>15</w:t>
            </w:r>
            <w:r>
              <w:rPr>
                <w:sz w:val="20"/>
                <w:szCs w:val="20"/>
                <w:lang w:eastAsia="zh-CN"/>
              </w:rPr>
              <w:t>(4)</w:t>
            </w:r>
          </w:p>
        </w:tc>
        <w:tc>
          <w:tcPr>
            <w:tcW w:w="1350" w:type="dxa"/>
          </w:tcPr>
          <w:p w:rsidR="00DE7BE4" w:rsidRPr="00821921" w:rsidRDefault="00DE7BE4" w:rsidP="008D5B1B">
            <w:pPr>
              <w:rPr>
                <w:sz w:val="20"/>
                <w:szCs w:val="20"/>
              </w:rPr>
            </w:pPr>
            <w:r w:rsidRPr="00821921">
              <w:rPr>
                <w:sz w:val="20"/>
                <w:szCs w:val="20"/>
              </w:rPr>
              <w:t xml:space="preserve">no </w:t>
            </w:r>
          </w:p>
        </w:tc>
        <w:tc>
          <w:tcPr>
            <w:tcW w:w="3161" w:type="dxa"/>
          </w:tcPr>
          <w:p w:rsidR="00DE7BE4" w:rsidRPr="00821921" w:rsidRDefault="00DE7BE4" w:rsidP="008D5B1B">
            <w:pPr>
              <w:rPr>
                <w:sz w:val="20"/>
                <w:szCs w:val="20"/>
              </w:rPr>
            </w:pPr>
            <w:r>
              <w:rPr>
                <w:sz w:val="20"/>
                <w:szCs w:val="20"/>
              </w:rPr>
              <w:t>0,16,8,12,</w:t>
            </w:r>
            <w:r w:rsidRPr="00821921">
              <w:rPr>
                <w:sz w:val="20"/>
                <w:szCs w:val="20"/>
              </w:rPr>
              <w:t xml:space="preserve">14          </w:t>
            </w:r>
          </w:p>
        </w:tc>
        <w:tc>
          <w:tcPr>
            <w:tcW w:w="1025" w:type="dxa"/>
          </w:tcPr>
          <w:p w:rsidR="00DE7BE4" w:rsidRPr="00821921" w:rsidRDefault="00DE7BE4" w:rsidP="0089749F">
            <w:pPr>
              <w:rPr>
                <w:sz w:val="20"/>
                <w:szCs w:val="20"/>
              </w:rPr>
            </w:pPr>
            <w:r>
              <w:rPr>
                <w:sz w:val="20"/>
                <w:szCs w:val="20"/>
              </w:rPr>
              <w:t>14</w:t>
            </w:r>
          </w:p>
        </w:tc>
        <w:tc>
          <w:tcPr>
            <w:tcW w:w="0" w:type="auto"/>
          </w:tcPr>
          <w:p w:rsidR="00DE7BE4" w:rsidRPr="00821921" w:rsidRDefault="00DE7BE4" w:rsidP="0089749F">
            <w:pPr>
              <w:rPr>
                <w:sz w:val="20"/>
                <w:szCs w:val="20"/>
              </w:rPr>
            </w:pPr>
            <w:r w:rsidRPr="00821921">
              <w:rPr>
                <w:sz w:val="20"/>
                <w:szCs w:val="20"/>
              </w:rPr>
              <w:t>16</w:t>
            </w:r>
          </w:p>
        </w:tc>
      </w:tr>
      <w:tr w:rsidR="00DE7BE4" w:rsidRPr="00821921" w:rsidTr="00DE7BE4">
        <w:tc>
          <w:tcPr>
            <w:tcW w:w="0" w:type="auto"/>
          </w:tcPr>
          <w:p w:rsidR="00DE7BE4" w:rsidRPr="00821921" w:rsidRDefault="00DE7BE4" w:rsidP="008D5B1B">
            <w:pPr>
              <w:rPr>
                <w:sz w:val="20"/>
                <w:szCs w:val="20"/>
              </w:rPr>
            </w:pPr>
            <w:r w:rsidRPr="00821921">
              <w:rPr>
                <w:sz w:val="20"/>
                <w:szCs w:val="20"/>
              </w:rPr>
              <w:t>17 / 9</w:t>
            </w:r>
          </w:p>
        </w:tc>
        <w:tc>
          <w:tcPr>
            <w:tcW w:w="0" w:type="auto"/>
          </w:tcPr>
          <w:p w:rsidR="00DE7BE4" w:rsidRPr="00821921" w:rsidRDefault="00DE7BE4" w:rsidP="008D5B1B">
            <w:pPr>
              <w:rPr>
                <w:sz w:val="20"/>
                <w:szCs w:val="20"/>
              </w:rPr>
            </w:pPr>
            <w:r>
              <w:rPr>
                <w:sz w:val="20"/>
                <w:szCs w:val="20"/>
              </w:rPr>
              <w:t>32</w:t>
            </w:r>
            <w:r>
              <w:rPr>
                <w:sz w:val="20"/>
                <w:szCs w:val="20"/>
                <w:lang w:eastAsia="zh-CN"/>
              </w:rPr>
              <w:t>(0)</w:t>
            </w:r>
          </w:p>
        </w:tc>
        <w:tc>
          <w:tcPr>
            <w:tcW w:w="1350" w:type="dxa"/>
          </w:tcPr>
          <w:p w:rsidR="00DE7BE4" w:rsidRPr="00821921" w:rsidRDefault="00DE7BE4" w:rsidP="008D5B1B">
            <w:pPr>
              <w:rPr>
                <w:sz w:val="20"/>
                <w:szCs w:val="20"/>
              </w:rPr>
            </w:pPr>
            <w:r w:rsidRPr="00821921">
              <w:rPr>
                <w:sz w:val="20"/>
                <w:szCs w:val="20"/>
              </w:rPr>
              <w:t>yes</w:t>
            </w:r>
          </w:p>
        </w:tc>
        <w:tc>
          <w:tcPr>
            <w:tcW w:w="3161" w:type="dxa"/>
          </w:tcPr>
          <w:p w:rsidR="00DE7BE4" w:rsidRPr="00821921" w:rsidRDefault="00DE7BE4" w:rsidP="008D5B1B">
            <w:pPr>
              <w:rPr>
                <w:sz w:val="20"/>
                <w:szCs w:val="20"/>
              </w:rPr>
            </w:pPr>
            <w:r w:rsidRPr="00821921">
              <w:rPr>
                <w:sz w:val="20"/>
                <w:szCs w:val="20"/>
              </w:rPr>
              <w:t xml:space="preserve">16,8,12,14,32        </w:t>
            </w:r>
          </w:p>
        </w:tc>
        <w:tc>
          <w:tcPr>
            <w:tcW w:w="1025" w:type="dxa"/>
          </w:tcPr>
          <w:p w:rsidR="00DE7BE4" w:rsidRPr="00821921" w:rsidRDefault="00DE7BE4" w:rsidP="0089749F">
            <w:pPr>
              <w:rPr>
                <w:sz w:val="20"/>
                <w:szCs w:val="20"/>
              </w:rPr>
            </w:pPr>
            <w:r w:rsidRPr="00821921">
              <w:rPr>
                <w:sz w:val="20"/>
                <w:szCs w:val="20"/>
              </w:rPr>
              <w:t>16</w:t>
            </w:r>
          </w:p>
        </w:tc>
        <w:tc>
          <w:tcPr>
            <w:tcW w:w="0" w:type="auto"/>
          </w:tcPr>
          <w:p w:rsidR="00DE7BE4" w:rsidRPr="00821921" w:rsidRDefault="00DE7BE4" w:rsidP="008D5B1B">
            <w:pPr>
              <w:rPr>
                <w:sz w:val="20"/>
                <w:szCs w:val="20"/>
              </w:rPr>
            </w:pPr>
            <w:r w:rsidRPr="00821921">
              <w:rPr>
                <w:sz w:val="20"/>
                <w:szCs w:val="20"/>
              </w:rPr>
              <w:t>NA</w:t>
            </w:r>
          </w:p>
        </w:tc>
      </w:tr>
      <w:tr w:rsidR="00DE7BE4" w:rsidRPr="00821921" w:rsidTr="00DE7BE4">
        <w:tc>
          <w:tcPr>
            <w:tcW w:w="0" w:type="auto"/>
          </w:tcPr>
          <w:p w:rsidR="00DE7BE4" w:rsidRPr="00821921" w:rsidRDefault="00DE7BE4" w:rsidP="008D5B1B">
            <w:pPr>
              <w:rPr>
                <w:sz w:val="20"/>
                <w:szCs w:val="20"/>
              </w:rPr>
            </w:pPr>
            <w:r w:rsidRPr="00821921">
              <w:rPr>
                <w:sz w:val="20"/>
                <w:szCs w:val="20"/>
              </w:rPr>
              <w:t>18 / 10</w:t>
            </w:r>
          </w:p>
        </w:tc>
        <w:tc>
          <w:tcPr>
            <w:tcW w:w="0" w:type="auto"/>
          </w:tcPr>
          <w:p w:rsidR="00DE7BE4" w:rsidRPr="00821921" w:rsidRDefault="00DE7BE4" w:rsidP="008D5B1B">
            <w:pPr>
              <w:rPr>
                <w:sz w:val="20"/>
                <w:szCs w:val="20"/>
              </w:rPr>
            </w:pPr>
            <w:r>
              <w:rPr>
                <w:sz w:val="20"/>
                <w:szCs w:val="20"/>
              </w:rPr>
              <w:t>24</w:t>
            </w:r>
            <w:r>
              <w:rPr>
                <w:sz w:val="20"/>
                <w:szCs w:val="20"/>
                <w:lang w:eastAsia="zh-CN"/>
              </w:rPr>
              <w:t>(1)</w:t>
            </w:r>
          </w:p>
        </w:tc>
        <w:tc>
          <w:tcPr>
            <w:tcW w:w="1350" w:type="dxa"/>
          </w:tcPr>
          <w:p w:rsidR="00DE7BE4" w:rsidRPr="00821921" w:rsidRDefault="00DE7BE4" w:rsidP="008D5B1B">
            <w:pPr>
              <w:rPr>
                <w:sz w:val="20"/>
                <w:szCs w:val="20"/>
              </w:rPr>
            </w:pPr>
            <w:r w:rsidRPr="00821921">
              <w:rPr>
                <w:sz w:val="20"/>
                <w:szCs w:val="20"/>
              </w:rPr>
              <w:t>yes</w:t>
            </w:r>
            <w:r>
              <w:rPr>
                <w:sz w:val="20"/>
                <w:szCs w:val="20"/>
                <w:lang w:eastAsia="zh-CN"/>
              </w:rPr>
              <w:t>(MMCO1)</w:t>
            </w:r>
          </w:p>
        </w:tc>
        <w:tc>
          <w:tcPr>
            <w:tcW w:w="3161" w:type="dxa"/>
          </w:tcPr>
          <w:p w:rsidR="00DE7BE4" w:rsidRPr="00821921" w:rsidRDefault="00DE7BE4" w:rsidP="008D5B1B">
            <w:pPr>
              <w:rPr>
                <w:sz w:val="20"/>
                <w:szCs w:val="20"/>
              </w:rPr>
            </w:pPr>
            <w:r>
              <w:rPr>
                <w:sz w:val="20"/>
                <w:szCs w:val="20"/>
              </w:rPr>
              <w:t>16,</w:t>
            </w:r>
            <w:r w:rsidRPr="00821921">
              <w:rPr>
                <w:sz w:val="20"/>
                <w:szCs w:val="20"/>
              </w:rPr>
              <w:t xml:space="preserve">12,14,32,24     </w:t>
            </w:r>
          </w:p>
        </w:tc>
        <w:tc>
          <w:tcPr>
            <w:tcW w:w="1025" w:type="dxa"/>
          </w:tcPr>
          <w:p w:rsidR="00DE7BE4" w:rsidRPr="00821921" w:rsidRDefault="00DE7BE4" w:rsidP="0089749F">
            <w:pPr>
              <w:rPr>
                <w:sz w:val="20"/>
                <w:szCs w:val="20"/>
                <w:lang w:eastAsia="zh-CN"/>
              </w:rPr>
            </w:pPr>
            <w:r>
              <w:rPr>
                <w:sz w:val="20"/>
                <w:szCs w:val="20"/>
              </w:rPr>
              <w:t>16</w:t>
            </w:r>
          </w:p>
        </w:tc>
        <w:tc>
          <w:tcPr>
            <w:tcW w:w="0" w:type="auto"/>
          </w:tcPr>
          <w:p w:rsidR="00DE7BE4" w:rsidRPr="00821921" w:rsidRDefault="00DE7BE4" w:rsidP="0089749F">
            <w:pPr>
              <w:rPr>
                <w:sz w:val="20"/>
                <w:szCs w:val="20"/>
              </w:rPr>
            </w:pPr>
            <w:r w:rsidRPr="00821921">
              <w:rPr>
                <w:sz w:val="20"/>
                <w:szCs w:val="20"/>
              </w:rPr>
              <w:t>32</w:t>
            </w:r>
          </w:p>
        </w:tc>
      </w:tr>
      <w:tr w:rsidR="00FD6D97" w:rsidRPr="00821921" w:rsidTr="00DE7BE4">
        <w:tc>
          <w:tcPr>
            <w:tcW w:w="0" w:type="auto"/>
          </w:tcPr>
          <w:p w:rsidR="00FD6D97" w:rsidRPr="00821921" w:rsidRDefault="00FD6D97" w:rsidP="008D5B1B">
            <w:pPr>
              <w:rPr>
                <w:sz w:val="20"/>
                <w:szCs w:val="20"/>
              </w:rPr>
            </w:pPr>
            <w:r w:rsidRPr="00821921">
              <w:rPr>
                <w:sz w:val="20"/>
                <w:szCs w:val="20"/>
              </w:rPr>
              <w:t>…</w:t>
            </w:r>
          </w:p>
        </w:tc>
        <w:tc>
          <w:tcPr>
            <w:tcW w:w="0" w:type="auto"/>
          </w:tcPr>
          <w:p w:rsidR="00FD6D97" w:rsidRPr="00821921" w:rsidRDefault="00FD6D97" w:rsidP="008D5B1B">
            <w:pPr>
              <w:rPr>
                <w:sz w:val="20"/>
                <w:szCs w:val="20"/>
              </w:rPr>
            </w:pPr>
            <w:r w:rsidRPr="00821921">
              <w:rPr>
                <w:sz w:val="20"/>
                <w:szCs w:val="20"/>
              </w:rPr>
              <w:t>…</w:t>
            </w:r>
          </w:p>
        </w:tc>
        <w:tc>
          <w:tcPr>
            <w:tcW w:w="1350" w:type="dxa"/>
          </w:tcPr>
          <w:p w:rsidR="00FD6D97" w:rsidRPr="00821921" w:rsidRDefault="00FD6D97" w:rsidP="008D5B1B">
            <w:pPr>
              <w:rPr>
                <w:sz w:val="20"/>
                <w:szCs w:val="20"/>
              </w:rPr>
            </w:pPr>
            <w:r w:rsidRPr="00821921">
              <w:rPr>
                <w:sz w:val="20"/>
                <w:szCs w:val="20"/>
              </w:rPr>
              <w:t>…</w:t>
            </w:r>
          </w:p>
        </w:tc>
        <w:tc>
          <w:tcPr>
            <w:tcW w:w="3161" w:type="dxa"/>
          </w:tcPr>
          <w:p w:rsidR="00FD6D97" w:rsidRPr="00821921" w:rsidRDefault="00FD6D97" w:rsidP="008D5B1B">
            <w:pPr>
              <w:rPr>
                <w:sz w:val="20"/>
                <w:szCs w:val="20"/>
              </w:rPr>
            </w:pPr>
            <w:r w:rsidRPr="00821921">
              <w:rPr>
                <w:sz w:val="20"/>
                <w:szCs w:val="20"/>
              </w:rPr>
              <w:t>…</w:t>
            </w:r>
          </w:p>
        </w:tc>
        <w:tc>
          <w:tcPr>
            <w:tcW w:w="1025" w:type="dxa"/>
          </w:tcPr>
          <w:p w:rsidR="00FD6D97" w:rsidRPr="00821921" w:rsidRDefault="00FD6D97" w:rsidP="008D5B1B">
            <w:pPr>
              <w:rPr>
                <w:sz w:val="20"/>
                <w:szCs w:val="20"/>
              </w:rPr>
            </w:pPr>
            <w:r w:rsidRPr="00821921">
              <w:rPr>
                <w:sz w:val="20"/>
                <w:szCs w:val="20"/>
              </w:rPr>
              <w:t>…</w:t>
            </w:r>
          </w:p>
        </w:tc>
        <w:tc>
          <w:tcPr>
            <w:tcW w:w="0" w:type="auto"/>
          </w:tcPr>
          <w:p w:rsidR="00FD6D97" w:rsidRPr="00821921" w:rsidRDefault="00FD6D97" w:rsidP="008D5B1B">
            <w:pPr>
              <w:rPr>
                <w:sz w:val="20"/>
                <w:szCs w:val="20"/>
              </w:rPr>
            </w:pPr>
            <w:r w:rsidRPr="00821921">
              <w:rPr>
                <w:sz w:val="20"/>
                <w:szCs w:val="20"/>
              </w:rPr>
              <w:t>…</w:t>
            </w:r>
          </w:p>
        </w:tc>
      </w:tr>
    </w:tbl>
    <w:p w:rsidR="00FD6D97" w:rsidRDefault="00FD6D97" w:rsidP="009559F0">
      <w:pPr>
        <w:rPr>
          <w:lang w:eastAsia="zh-CN"/>
        </w:rPr>
      </w:pPr>
    </w:p>
    <w:p w:rsidR="00FD6D97" w:rsidRDefault="00FD6D97" w:rsidP="009559F0">
      <w:pPr>
        <w:rPr>
          <w:lang w:eastAsia="zh-CN"/>
        </w:rPr>
      </w:pPr>
      <w:r>
        <w:rPr>
          <w:lang w:eastAsia="zh-CN"/>
        </w:rPr>
        <w:t xml:space="preserve">However, when only the two lowest temporal levels are decoded, problem arises when decoding the picture with POC 24. When decoding the picture with POC 32, “non-existing” pictures with the missing frame_num values 3 to 8, inclusive, corresponding to the pictures with POC values 4, 2, 6, 12, 10, 14 in the entire bitstream, are generated, and the sliding window operation marks picture with POC values 0, 16, 4, 2 are marked as “unused for reference”. For convenience, in Table 2, we still denote “non-existing” pictures with POC values, but with italic font. As can be seen, now when decoding the picture with POC 24, the only reference picture in RefPicList0 is the picture with POC 32, while when decoding the entire bitstream, it is the picture with POC 16. This will results the picture with POC 24 and all following pictures using it for inter prediction reference, directly or indirectly, to be most likely incorrectly decoded (i.e., the decoding result is different compared to when the entire bitstream is decoded). </w:t>
      </w:r>
    </w:p>
    <w:p w:rsidR="00FD6D97" w:rsidRPr="00C73C8F" w:rsidRDefault="00FD6D97" w:rsidP="009559F0">
      <w:pPr>
        <w:jc w:val="center"/>
        <w:rPr>
          <w:b/>
          <w:bCs/>
          <w:lang w:eastAsia="zh-CN"/>
        </w:rPr>
      </w:pPr>
      <w:r w:rsidRPr="00D0399D">
        <w:rPr>
          <w:b/>
          <w:bCs/>
          <w:lang w:eastAsia="zh-CN"/>
        </w:rPr>
        <w:t>Table</w:t>
      </w:r>
      <w:r>
        <w:rPr>
          <w:b/>
          <w:bCs/>
          <w:lang w:eastAsia="zh-CN"/>
        </w:rPr>
        <w:t xml:space="preserve"> 2</w:t>
      </w:r>
    </w:p>
    <w:tbl>
      <w:tblPr>
        <w:tblW w:w="88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6"/>
        <w:gridCol w:w="1039"/>
        <w:gridCol w:w="1350"/>
        <w:gridCol w:w="3167"/>
        <w:gridCol w:w="1022"/>
        <w:gridCol w:w="1104"/>
      </w:tblGrid>
      <w:tr w:rsidR="00FD6D97" w:rsidRPr="00821921">
        <w:trPr>
          <w:trHeight w:val="992"/>
        </w:trPr>
        <w:tc>
          <w:tcPr>
            <w:tcW w:w="0" w:type="auto"/>
            <w:vMerge w:val="restart"/>
          </w:tcPr>
          <w:p w:rsidR="00FD6D97" w:rsidRPr="00821921" w:rsidRDefault="00FD6D97" w:rsidP="001C7030">
            <w:pPr>
              <w:rPr>
                <w:b/>
                <w:bCs/>
                <w:sz w:val="20"/>
                <w:szCs w:val="20"/>
              </w:rPr>
            </w:pPr>
            <w:r>
              <w:rPr>
                <w:b/>
                <w:bCs/>
                <w:sz w:val="20"/>
                <w:szCs w:val="20"/>
              </w:rPr>
              <w:t>Dec</w:t>
            </w:r>
            <w:r w:rsidRPr="00821921">
              <w:rPr>
                <w:b/>
                <w:bCs/>
                <w:sz w:val="20"/>
                <w:szCs w:val="20"/>
              </w:rPr>
              <w:t>oding order/ frame_num</w:t>
            </w:r>
          </w:p>
        </w:tc>
        <w:tc>
          <w:tcPr>
            <w:tcW w:w="0" w:type="auto"/>
            <w:vMerge w:val="restart"/>
          </w:tcPr>
          <w:p w:rsidR="00FD6D97" w:rsidRPr="00821921" w:rsidRDefault="00FD6D97" w:rsidP="008D5B1B">
            <w:pPr>
              <w:rPr>
                <w:b/>
                <w:bCs/>
                <w:sz w:val="20"/>
                <w:szCs w:val="20"/>
              </w:rPr>
            </w:pPr>
            <w:r w:rsidRPr="00821921">
              <w:rPr>
                <w:b/>
                <w:bCs/>
                <w:sz w:val="20"/>
                <w:szCs w:val="20"/>
              </w:rPr>
              <w:t>POC</w:t>
            </w:r>
            <w:r w:rsidR="0023789C">
              <w:rPr>
                <w:b/>
                <w:bCs/>
                <w:sz w:val="20"/>
                <w:szCs w:val="20"/>
              </w:rPr>
              <w:t>(TL)</w:t>
            </w:r>
          </w:p>
        </w:tc>
        <w:tc>
          <w:tcPr>
            <w:tcW w:w="1350" w:type="dxa"/>
            <w:vMerge w:val="restart"/>
          </w:tcPr>
          <w:p w:rsidR="00FD6D97" w:rsidRPr="00821921" w:rsidRDefault="00FD6D97" w:rsidP="008D5B1B">
            <w:pPr>
              <w:rPr>
                <w:b/>
                <w:bCs/>
                <w:sz w:val="20"/>
                <w:szCs w:val="20"/>
              </w:rPr>
            </w:pPr>
            <w:r w:rsidRPr="00821921">
              <w:rPr>
                <w:b/>
                <w:bCs/>
                <w:sz w:val="20"/>
                <w:szCs w:val="20"/>
              </w:rPr>
              <w:t>Marked as “used for reference”</w:t>
            </w:r>
          </w:p>
        </w:tc>
        <w:tc>
          <w:tcPr>
            <w:tcW w:w="3460" w:type="dxa"/>
            <w:vMerge w:val="restart"/>
          </w:tcPr>
          <w:p w:rsidR="00FD6D97" w:rsidRPr="00821921" w:rsidRDefault="00FD6D97" w:rsidP="0065452C">
            <w:pPr>
              <w:rPr>
                <w:b/>
                <w:bCs/>
                <w:sz w:val="20"/>
                <w:szCs w:val="20"/>
              </w:rPr>
            </w:pPr>
            <w:r w:rsidRPr="00821921">
              <w:rPr>
                <w:b/>
                <w:bCs/>
                <w:sz w:val="20"/>
                <w:szCs w:val="20"/>
              </w:rPr>
              <w:t xml:space="preserve">Reference pictures in the DPB after </w:t>
            </w:r>
            <w:r>
              <w:rPr>
                <w:b/>
                <w:bCs/>
                <w:sz w:val="20"/>
                <w:szCs w:val="20"/>
              </w:rPr>
              <w:t>de</w:t>
            </w:r>
            <w:r w:rsidRPr="00821921">
              <w:rPr>
                <w:b/>
                <w:bCs/>
                <w:sz w:val="20"/>
                <w:szCs w:val="20"/>
              </w:rPr>
              <w:t>coding the picture</w:t>
            </w:r>
          </w:p>
        </w:tc>
        <w:tc>
          <w:tcPr>
            <w:tcW w:w="2233" w:type="dxa"/>
            <w:gridSpan w:val="2"/>
          </w:tcPr>
          <w:p w:rsidR="00FD6D97" w:rsidRPr="00821921" w:rsidRDefault="00FD6D97" w:rsidP="0065452C">
            <w:pPr>
              <w:rPr>
                <w:b/>
                <w:bCs/>
                <w:sz w:val="20"/>
                <w:szCs w:val="20"/>
              </w:rPr>
            </w:pPr>
            <w:r w:rsidRPr="00821921">
              <w:rPr>
                <w:b/>
                <w:bCs/>
                <w:sz w:val="20"/>
                <w:szCs w:val="20"/>
              </w:rPr>
              <w:t>Reference pictures list</w:t>
            </w:r>
            <w:r>
              <w:rPr>
                <w:b/>
                <w:bCs/>
                <w:sz w:val="20"/>
                <w:szCs w:val="20"/>
              </w:rPr>
              <w:t>s when decoding the picture</w:t>
            </w:r>
          </w:p>
        </w:tc>
      </w:tr>
      <w:tr w:rsidR="00FD6D97" w:rsidRPr="00821921">
        <w:trPr>
          <w:trHeight w:val="302"/>
        </w:trPr>
        <w:tc>
          <w:tcPr>
            <w:tcW w:w="0" w:type="auto"/>
            <w:vMerge/>
          </w:tcPr>
          <w:p w:rsidR="00FD6D97" w:rsidRPr="00821921" w:rsidRDefault="00FD6D97" w:rsidP="008D5B1B">
            <w:pPr>
              <w:rPr>
                <w:b/>
                <w:bCs/>
                <w:sz w:val="20"/>
                <w:szCs w:val="20"/>
              </w:rPr>
            </w:pPr>
          </w:p>
        </w:tc>
        <w:tc>
          <w:tcPr>
            <w:tcW w:w="0" w:type="auto"/>
            <w:vMerge/>
          </w:tcPr>
          <w:p w:rsidR="00FD6D97" w:rsidRPr="00821921" w:rsidRDefault="00FD6D97" w:rsidP="008D5B1B">
            <w:pPr>
              <w:rPr>
                <w:b/>
                <w:bCs/>
                <w:sz w:val="20"/>
                <w:szCs w:val="20"/>
              </w:rPr>
            </w:pPr>
          </w:p>
        </w:tc>
        <w:tc>
          <w:tcPr>
            <w:tcW w:w="1350" w:type="dxa"/>
            <w:vMerge/>
          </w:tcPr>
          <w:p w:rsidR="00FD6D97" w:rsidRPr="00821921" w:rsidRDefault="00FD6D97" w:rsidP="008D5B1B">
            <w:pPr>
              <w:rPr>
                <w:b/>
                <w:bCs/>
                <w:sz w:val="20"/>
                <w:szCs w:val="20"/>
              </w:rPr>
            </w:pPr>
          </w:p>
        </w:tc>
        <w:tc>
          <w:tcPr>
            <w:tcW w:w="3460" w:type="dxa"/>
            <w:vMerge/>
          </w:tcPr>
          <w:p w:rsidR="00FD6D97" w:rsidRPr="00821921" w:rsidRDefault="00FD6D97" w:rsidP="008D5B1B">
            <w:pPr>
              <w:rPr>
                <w:b/>
                <w:bCs/>
                <w:sz w:val="20"/>
                <w:szCs w:val="20"/>
              </w:rPr>
            </w:pPr>
          </w:p>
        </w:tc>
        <w:tc>
          <w:tcPr>
            <w:tcW w:w="1068" w:type="dxa"/>
          </w:tcPr>
          <w:p w:rsidR="00FD6D97" w:rsidRPr="00821921" w:rsidRDefault="00FD6D97" w:rsidP="008D5B1B">
            <w:pPr>
              <w:rPr>
                <w:b/>
                <w:bCs/>
                <w:sz w:val="20"/>
                <w:szCs w:val="20"/>
              </w:rPr>
            </w:pPr>
            <w:r w:rsidRPr="00821921">
              <w:rPr>
                <w:b/>
                <w:bCs/>
                <w:sz w:val="20"/>
                <w:szCs w:val="20"/>
              </w:rPr>
              <w:t>LIST0</w:t>
            </w:r>
          </w:p>
        </w:tc>
        <w:tc>
          <w:tcPr>
            <w:tcW w:w="0" w:type="auto"/>
          </w:tcPr>
          <w:p w:rsidR="00FD6D97" w:rsidRPr="00821921" w:rsidRDefault="00FD6D97" w:rsidP="008D5B1B">
            <w:pPr>
              <w:rPr>
                <w:b/>
                <w:bCs/>
                <w:sz w:val="20"/>
                <w:szCs w:val="20"/>
              </w:rPr>
            </w:pPr>
            <w:r w:rsidRPr="00821921">
              <w:rPr>
                <w:b/>
                <w:bCs/>
                <w:sz w:val="20"/>
                <w:szCs w:val="20"/>
              </w:rPr>
              <w:t>LIST1</w:t>
            </w:r>
          </w:p>
        </w:tc>
      </w:tr>
      <w:tr w:rsidR="00FD6D97" w:rsidRPr="00821921">
        <w:tc>
          <w:tcPr>
            <w:tcW w:w="0" w:type="auto"/>
          </w:tcPr>
          <w:p w:rsidR="00FD6D97" w:rsidRPr="00821921" w:rsidRDefault="00FD6D97" w:rsidP="008D5B1B">
            <w:pPr>
              <w:rPr>
                <w:sz w:val="20"/>
                <w:szCs w:val="20"/>
              </w:rPr>
            </w:pPr>
            <w:r w:rsidRPr="00821921">
              <w:rPr>
                <w:sz w:val="20"/>
                <w:szCs w:val="20"/>
              </w:rPr>
              <w:t>0 / 0</w:t>
            </w:r>
          </w:p>
        </w:tc>
        <w:tc>
          <w:tcPr>
            <w:tcW w:w="0" w:type="auto"/>
          </w:tcPr>
          <w:p w:rsidR="00FD6D97" w:rsidRPr="00821921" w:rsidRDefault="00FD6D97" w:rsidP="008D5B1B">
            <w:pPr>
              <w:rPr>
                <w:sz w:val="20"/>
                <w:szCs w:val="20"/>
                <w:lang w:eastAsia="zh-CN"/>
              </w:rPr>
            </w:pPr>
            <w:r w:rsidRPr="00821921">
              <w:rPr>
                <w:sz w:val="20"/>
                <w:szCs w:val="20"/>
              </w:rPr>
              <w:t>0</w:t>
            </w:r>
            <w:r w:rsidR="00DE7BE4">
              <w:rPr>
                <w:rFonts w:hint="eastAsia"/>
                <w:sz w:val="20"/>
                <w:szCs w:val="20"/>
                <w:lang w:eastAsia="zh-CN"/>
              </w:rPr>
              <w:t>(0)</w:t>
            </w:r>
          </w:p>
        </w:tc>
        <w:tc>
          <w:tcPr>
            <w:tcW w:w="1350" w:type="dxa"/>
          </w:tcPr>
          <w:p w:rsidR="00FD6D97" w:rsidRPr="00821921" w:rsidRDefault="00FD6D97" w:rsidP="008D5B1B">
            <w:pPr>
              <w:rPr>
                <w:sz w:val="20"/>
                <w:szCs w:val="20"/>
              </w:rPr>
            </w:pPr>
            <w:r w:rsidRPr="00821921">
              <w:rPr>
                <w:sz w:val="20"/>
                <w:szCs w:val="20"/>
              </w:rPr>
              <w:t>yes</w:t>
            </w:r>
          </w:p>
        </w:tc>
        <w:tc>
          <w:tcPr>
            <w:tcW w:w="3460" w:type="dxa"/>
          </w:tcPr>
          <w:p w:rsidR="00FD6D97" w:rsidRPr="00821921" w:rsidRDefault="00FD6D97" w:rsidP="008D5B1B">
            <w:pPr>
              <w:rPr>
                <w:sz w:val="20"/>
                <w:szCs w:val="20"/>
              </w:rPr>
            </w:pPr>
            <w:r w:rsidRPr="00821921">
              <w:rPr>
                <w:sz w:val="20"/>
                <w:szCs w:val="20"/>
              </w:rPr>
              <w:t xml:space="preserve">0                               </w:t>
            </w:r>
          </w:p>
        </w:tc>
        <w:tc>
          <w:tcPr>
            <w:tcW w:w="1068" w:type="dxa"/>
          </w:tcPr>
          <w:p w:rsidR="00FD6D97" w:rsidRPr="00821921" w:rsidRDefault="00FD6D97" w:rsidP="008D5B1B">
            <w:pPr>
              <w:rPr>
                <w:sz w:val="20"/>
                <w:szCs w:val="20"/>
              </w:rPr>
            </w:pPr>
            <w:r w:rsidRPr="00821921">
              <w:rPr>
                <w:sz w:val="20"/>
                <w:szCs w:val="20"/>
              </w:rPr>
              <w:t>NA</w:t>
            </w:r>
          </w:p>
        </w:tc>
        <w:tc>
          <w:tcPr>
            <w:tcW w:w="0" w:type="auto"/>
          </w:tcPr>
          <w:p w:rsidR="00FD6D97" w:rsidRPr="00821921" w:rsidRDefault="00FD6D97" w:rsidP="008D5B1B">
            <w:pPr>
              <w:rPr>
                <w:sz w:val="20"/>
                <w:szCs w:val="20"/>
              </w:rPr>
            </w:pPr>
            <w:r w:rsidRPr="00821921">
              <w:rPr>
                <w:sz w:val="20"/>
                <w:szCs w:val="20"/>
              </w:rPr>
              <w:t>NA</w:t>
            </w:r>
          </w:p>
        </w:tc>
      </w:tr>
      <w:tr w:rsidR="00FD6D97" w:rsidRPr="00821921">
        <w:tc>
          <w:tcPr>
            <w:tcW w:w="0" w:type="auto"/>
          </w:tcPr>
          <w:p w:rsidR="00FD6D97" w:rsidRPr="00821921" w:rsidRDefault="00FD6D97" w:rsidP="008D5B1B">
            <w:pPr>
              <w:rPr>
                <w:sz w:val="20"/>
                <w:szCs w:val="20"/>
              </w:rPr>
            </w:pPr>
            <w:r w:rsidRPr="00821921">
              <w:rPr>
                <w:sz w:val="20"/>
                <w:szCs w:val="20"/>
              </w:rPr>
              <w:t>1 / 1</w:t>
            </w:r>
          </w:p>
        </w:tc>
        <w:tc>
          <w:tcPr>
            <w:tcW w:w="0" w:type="auto"/>
          </w:tcPr>
          <w:p w:rsidR="00FD6D97" w:rsidRPr="00821921" w:rsidRDefault="00FD6D97" w:rsidP="008D5B1B">
            <w:pPr>
              <w:rPr>
                <w:sz w:val="20"/>
                <w:szCs w:val="20"/>
                <w:lang w:eastAsia="zh-CN"/>
              </w:rPr>
            </w:pPr>
            <w:r w:rsidRPr="00821921">
              <w:rPr>
                <w:sz w:val="20"/>
                <w:szCs w:val="20"/>
              </w:rPr>
              <w:t>16</w:t>
            </w:r>
            <w:r w:rsidR="00DE7BE4">
              <w:rPr>
                <w:rFonts w:hint="eastAsia"/>
                <w:sz w:val="20"/>
                <w:szCs w:val="20"/>
                <w:lang w:eastAsia="zh-CN"/>
              </w:rPr>
              <w:t>(0)</w:t>
            </w:r>
          </w:p>
        </w:tc>
        <w:tc>
          <w:tcPr>
            <w:tcW w:w="1350" w:type="dxa"/>
          </w:tcPr>
          <w:p w:rsidR="00FD6D97" w:rsidRPr="00821921" w:rsidRDefault="00FD6D97" w:rsidP="008D5B1B">
            <w:pPr>
              <w:rPr>
                <w:sz w:val="20"/>
                <w:szCs w:val="20"/>
              </w:rPr>
            </w:pPr>
            <w:r w:rsidRPr="00821921">
              <w:rPr>
                <w:sz w:val="20"/>
                <w:szCs w:val="20"/>
              </w:rPr>
              <w:t>yes</w:t>
            </w:r>
          </w:p>
        </w:tc>
        <w:tc>
          <w:tcPr>
            <w:tcW w:w="3460" w:type="dxa"/>
          </w:tcPr>
          <w:p w:rsidR="00FD6D97" w:rsidRPr="00821921" w:rsidRDefault="00FD6D97" w:rsidP="008D5B1B">
            <w:pPr>
              <w:rPr>
                <w:sz w:val="20"/>
                <w:szCs w:val="20"/>
              </w:rPr>
            </w:pPr>
            <w:r w:rsidRPr="00821921">
              <w:rPr>
                <w:sz w:val="20"/>
                <w:szCs w:val="20"/>
              </w:rPr>
              <w:t xml:space="preserve">0,16                            </w:t>
            </w:r>
          </w:p>
        </w:tc>
        <w:tc>
          <w:tcPr>
            <w:tcW w:w="1068" w:type="dxa"/>
          </w:tcPr>
          <w:p w:rsidR="00FD6D97" w:rsidRPr="00821921" w:rsidRDefault="00FD6D97" w:rsidP="008D5B1B">
            <w:pPr>
              <w:rPr>
                <w:sz w:val="20"/>
                <w:szCs w:val="20"/>
              </w:rPr>
            </w:pPr>
            <w:r w:rsidRPr="00821921">
              <w:rPr>
                <w:sz w:val="20"/>
                <w:szCs w:val="20"/>
              </w:rPr>
              <w:t>0</w:t>
            </w:r>
          </w:p>
        </w:tc>
        <w:tc>
          <w:tcPr>
            <w:tcW w:w="0" w:type="auto"/>
          </w:tcPr>
          <w:p w:rsidR="00FD6D97" w:rsidRPr="00821921" w:rsidRDefault="00FD6D97" w:rsidP="008D5B1B">
            <w:pPr>
              <w:rPr>
                <w:sz w:val="20"/>
                <w:szCs w:val="20"/>
              </w:rPr>
            </w:pPr>
            <w:r w:rsidRPr="00821921">
              <w:rPr>
                <w:sz w:val="20"/>
                <w:szCs w:val="20"/>
              </w:rPr>
              <w:t>NA</w:t>
            </w:r>
          </w:p>
        </w:tc>
      </w:tr>
      <w:tr w:rsidR="00FD6D97" w:rsidRPr="00821921">
        <w:tc>
          <w:tcPr>
            <w:tcW w:w="0" w:type="auto"/>
          </w:tcPr>
          <w:p w:rsidR="00FD6D97" w:rsidRPr="00821921" w:rsidRDefault="00FD6D97" w:rsidP="008D5B1B">
            <w:pPr>
              <w:rPr>
                <w:sz w:val="20"/>
                <w:szCs w:val="20"/>
              </w:rPr>
            </w:pPr>
            <w:r w:rsidRPr="00821921">
              <w:rPr>
                <w:sz w:val="20"/>
                <w:szCs w:val="20"/>
              </w:rPr>
              <w:t>2 / 2</w:t>
            </w:r>
          </w:p>
        </w:tc>
        <w:tc>
          <w:tcPr>
            <w:tcW w:w="0" w:type="auto"/>
          </w:tcPr>
          <w:p w:rsidR="00FD6D97" w:rsidRPr="00821921" w:rsidRDefault="00FD6D97" w:rsidP="008D5B1B">
            <w:pPr>
              <w:rPr>
                <w:sz w:val="20"/>
                <w:szCs w:val="20"/>
                <w:lang w:eastAsia="zh-CN"/>
              </w:rPr>
            </w:pPr>
            <w:r w:rsidRPr="00821921">
              <w:rPr>
                <w:sz w:val="20"/>
                <w:szCs w:val="20"/>
              </w:rPr>
              <w:t>8</w:t>
            </w:r>
            <w:r w:rsidR="00DE7BE4">
              <w:rPr>
                <w:rFonts w:hint="eastAsia"/>
                <w:sz w:val="20"/>
                <w:szCs w:val="20"/>
                <w:lang w:eastAsia="zh-CN"/>
              </w:rPr>
              <w:t>(1)</w:t>
            </w:r>
          </w:p>
        </w:tc>
        <w:tc>
          <w:tcPr>
            <w:tcW w:w="1350" w:type="dxa"/>
          </w:tcPr>
          <w:p w:rsidR="00FD6D97" w:rsidRPr="00821921" w:rsidRDefault="00FD6D97" w:rsidP="008D5B1B">
            <w:pPr>
              <w:rPr>
                <w:sz w:val="20"/>
                <w:szCs w:val="20"/>
              </w:rPr>
            </w:pPr>
            <w:r w:rsidRPr="00821921">
              <w:rPr>
                <w:sz w:val="20"/>
                <w:szCs w:val="20"/>
              </w:rPr>
              <w:t>yes</w:t>
            </w:r>
          </w:p>
        </w:tc>
        <w:tc>
          <w:tcPr>
            <w:tcW w:w="3460" w:type="dxa"/>
          </w:tcPr>
          <w:p w:rsidR="00FD6D97" w:rsidRPr="00821921" w:rsidRDefault="00FD6D97" w:rsidP="008D5B1B">
            <w:pPr>
              <w:rPr>
                <w:sz w:val="20"/>
                <w:szCs w:val="20"/>
              </w:rPr>
            </w:pPr>
            <w:r w:rsidRPr="00821921">
              <w:rPr>
                <w:sz w:val="20"/>
                <w:szCs w:val="20"/>
              </w:rPr>
              <w:t xml:space="preserve">0,16,8                          </w:t>
            </w:r>
          </w:p>
        </w:tc>
        <w:tc>
          <w:tcPr>
            <w:tcW w:w="1068" w:type="dxa"/>
          </w:tcPr>
          <w:p w:rsidR="00FD6D97" w:rsidRPr="00821921" w:rsidRDefault="00FD6D97" w:rsidP="00C73C8F">
            <w:pPr>
              <w:rPr>
                <w:sz w:val="20"/>
                <w:szCs w:val="20"/>
              </w:rPr>
            </w:pPr>
            <w:r w:rsidRPr="00821921">
              <w:rPr>
                <w:sz w:val="20"/>
                <w:szCs w:val="20"/>
              </w:rPr>
              <w:t>0</w:t>
            </w:r>
          </w:p>
        </w:tc>
        <w:tc>
          <w:tcPr>
            <w:tcW w:w="0" w:type="auto"/>
          </w:tcPr>
          <w:p w:rsidR="00FD6D97" w:rsidRPr="00821921" w:rsidRDefault="00FD6D97" w:rsidP="00C73C8F">
            <w:pPr>
              <w:rPr>
                <w:sz w:val="20"/>
                <w:szCs w:val="20"/>
              </w:rPr>
            </w:pPr>
            <w:r w:rsidRPr="00821921">
              <w:rPr>
                <w:sz w:val="20"/>
                <w:szCs w:val="20"/>
              </w:rPr>
              <w:t>16</w:t>
            </w:r>
          </w:p>
        </w:tc>
      </w:tr>
      <w:tr w:rsidR="00FD6D97" w:rsidRPr="00821921">
        <w:tc>
          <w:tcPr>
            <w:tcW w:w="0" w:type="auto"/>
          </w:tcPr>
          <w:p w:rsidR="00FD6D97" w:rsidRPr="00821921" w:rsidRDefault="00FD6D97" w:rsidP="008D5B1B">
            <w:pPr>
              <w:rPr>
                <w:sz w:val="20"/>
                <w:szCs w:val="20"/>
              </w:rPr>
            </w:pPr>
            <w:r w:rsidRPr="00821921">
              <w:rPr>
                <w:sz w:val="20"/>
                <w:szCs w:val="20"/>
              </w:rPr>
              <w:lastRenderedPageBreak/>
              <w:t>17 / 9</w:t>
            </w:r>
          </w:p>
        </w:tc>
        <w:tc>
          <w:tcPr>
            <w:tcW w:w="0" w:type="auto"/>
          </w:tcPr>
          <w:p w:rsidR="00FD6D97" w:rsidRPr="00821921" w:rsidRDefault="00FD6D97" w:rsidP="008D5B1B">
            <w:pPr>
              <w:rPr>
                <w:sz w:val="20"/>
                <w:szCs w:val="20"/>
                <w:lang w:eastAsia="zh-CN"/>
              </w:rPr>
            </w:pPr>
            <w:r w:rsidRPr="00821921">
              <w:rPr>
                <w:sz w:val="20"/>
                <w:szCs w:val="20"/>
              </w:rPr>
              <w:t>32</w:t>
            </w:r>
            <w:r w:rsidR="00DE7BE4">
              <w:rPr>
                <w:rFonts w:hint="eastAsia"/>
                <w:sz w:val="20"/>
                <w:szCs w:val="20"/>
                <w:lang w:eastAsia="zh-CN"/>
              </w:rPr>
              <w:t>(0)</w:t>
            </w:r>
          </w:p>
        </w:tc>
        <w:tc>
          <w:tcPr>
            <w:tcW w:w="1350" w:type="dxa"/>
          </w:tcPr>
          <w:p w:rsidR="00FD6D97" w:rsidRPr="00821921" w:rsidRDefault="00FD6D97" w:rsidP="008D5B1B">
            <w:pPr>
              <w:rPr>
                <w:sz w:val="20"/>
                <w:szCs w:val="20"/>
              </w:rPr>
            </w:pPr>
            <w:r w:rsidRPr="00821921">
              <w:rPr>
                <w:sz w:val="20"/>
                <w:szCs w:val="20"/>
              </w:rPr>
              <w:t>yes</w:t>
            </w:r>
          </w:p>
        </w:tc>
        <w:tc>
          <w:tcPr>
            <w:tcW w:w="3460" w:type="dxa"/>
          </w:tcPr>
          <w:p w:rsidR="00FD6D97" w:rsidRPr="00821921" w:rsidRDefault="00FD6D97" w:rsidP="008D5B1B">
            <w:pPr>
              <w:rPr>
                <w:sz w:val="20"/>
                <w:szCs w:val="20"/>
              </w:rPr>
            </w:pPr>
            <w:r w:rsidRPr="00821921">
              <w:rPr>
                <w:i/>
                <w:iCs/>
                <w:sz w:val="20"/>
                <w:szCs w:val="20"/>
              </w:rPr>
              <w:t>6,12,10,14</w:t>
            </w:r>
            <w:r w:rsidRPr="00821921">
              <w:rPr>
                <w:sz w:val="20"/>
                <w:szCs w:val="20"/>
              </w:rPr>
              <w:t xml:space="preserve">,32        </w:t>
            </w:r>
          </w:p>
        </w:tc>
        <w:tc>
          <w:tcPr>
            <w:tcW w:w="1068" w:type="dxa"/>
          </w:tcPr>
          <w:p w:rsidR="00FD6D97" w:rsidRPr="00D11F80" w:rsidRDefault="00FD6D97" w:rsidP="008D5B1B">
            <w:pPr>
              <w:rPr>
                <w:sz w:val="20"/>
                <w:szCs w:val="20"/>
                <w:highlight w:val="cyan"/>
                <w:lang w:eastAsia="zh-CN"/>
              </w:rPr>
            </w:pPr>
            <w:r w:rsidRPr="00D0399D">
              <w:rPr>
                <w:sz w:val="20"/>
                <w:szCs w:val="20"/>
                <w:lang w:eastAsia="zh-CN"/>
              </w:rPr>
              <w:t>16</w:t>
            </w:r>
          </w:p>
        </w:tc>
        <w:tc>
          <w:tcPr>
            <w:tcW w:w="0" w:type="auto"/>
          </w:tcPr>
          <w:p w:rsidR="00FD6D97" w:rsidRPr="00D11F80" w:rsidRDefault="00FD6D97" w:rsidP="008D5B1B">
            <w:pPr>
              <w:rPr>
                <w:sz w:val="20"/>
                <w:szCs w:val="20"/>
                <w:highlight w:val="cyan"/>
              </w:rPr>
            </w:pPr>
            <w:r w:rsidRPr="004D74B9">
              <w:rPr>
                <w:sz w:val="20"/>
                <w:szCs w:val="20"/>
              </w:rPr>
              <w:t>NA</w:t>
            </w:r>
          </w:p>
        </w:tc>
      </w:tr>
      <w:tr w:rsidR="00FD6D97" w:rsidRPr="00821921">
        <w:tc>
          <w:tcPr>
            <w:tcW w:w="0" w:type="auto"/>
          </w:tcPr>
          <w:p w:rsidR="00FD6D97" w:rsidRPr="00821921" w:rsidRDefault="00FD6D97" w:rsidP="008D5B1B">
            <w:pPr>
              <w:rPr>
                <w:sz w:val="20"/>
                <w:szCs w:val="20"/>
              </w:rPr>
            </w:pPr>
            <w:r w:rsidRPr="00821921">
              <w:rPr>
                <w:sz w:val="20"/>
                <w:szCs w:val="20"/>
              </w:rPr>
              <w:t>18 / 10</w:t>
            </w:r>
          </w:p>
        </w:tc>
        <w:tc>
          <w:tcPr>
            <w:tcW w:w="0" w:type="auto"/>
          </w:tcPr>
          <w:p w:rsidR="00FD6D97" w:rsidRPr="00821921" w:rsidRDefault="00FD6D97" w:rsidP="008D5B1B">
            <w:pPr>
              <w:rPr>
                <w:sz w:val="20"/>
                <w:szCs w:val="20"/>
                <w:lang w:eastAsia="zh-CN"/>
              </w:rPr>
            </w:pPr>
            <w:r w:rsidRPr="00821921">
              <w:rPr>
                <w:sz w:val="20"/>
                <w:szCs w:val="20"/>
              </w:rPr>
              <w:t>24</w:t>
            </w:r>
            <w:r w:rsidR="00DE7BE4">
              <w:rPr>
                <w:rFonts w:hint="eastAsia"/>
                <w:sz w:val="20"/>
                <w:szCs w:val="20"/>
                <w:lang w:eastAsia="zh-CN"/>
              </w:rPr>
              <w:t>(1)</w:t>
            </w:r>
          </w:p>
        </w:tc>
        <w:tc>
          <w:tcPr>
            <w:tcW w:w="1350" w:type="dxa"/>
          </w:tcPr>
          <w:p w:rsidR="00FD6D97" w:rsidRPr="00821921" w:rsidRDefault="00FD6D97" w:rsidP="008D5B1B">
            <w:pPr>
              <w:rPr>
                <w:sz w:val="20"/>
                <w:szCs w:val="20"/>
              </w:rPr>
            </w:pPr>
            <w:r w:rsidRPr="00821921">
              <w:rPr>
                <w:sz w:val="20"/>
                <w:szCs w:val="20"/>
              </w:rPr>
              <w:t>yes</w:t>
            </w:r>
            <w:r>
              <w:rPr>
                <w:sz w:val="20"/>
                <w:szCs w:val="20"/>
                <w:lang w:eastAsia="zh-CN"/>
              </w:rPr>
              <w:t>(MMCO1)</w:t>
            </w:r>
          </w:p>
        </w:tc>
        <w:tc>
          <w:tcPr>
            <w:tcW w:w="3460" w:type="dxa"/>
          </w:tcPr>
          <w:p w:rsidR="00FD6D97" w:rsidRPr="00821921" w:rsidRDefault="00FD6D97" w:rsidP="008D5B1B">
            <w:pPr>
              <w:rPr>
                <w:sz w:val="20"/>
                <w:szCs w:val="20"/>
                <w:lang w:eastAsia="zh-CN"/>
              </w:rPr>
            </w:pPr>
            <w:r w:rsidRPr="00821921">
              <w:rPr>
                <w:i/>
                <w:iCs/>
                <w:sz w:val="20"/>
                <w:szCs w:val="20"/>
              </w:rPr>
              <w:t>6,12,10,14</w:t>
            </w:r>
            <w:r w:rsidRPr="00821921">
              <w:rPr>
                <w:sz w:val="20"/>
                <w:szCs w:val="20"/>
              </w:rPr>
              <w:t>,32</w:t>
            </w:r>
            <w:r>
              <w:rPr>
                <w:sz w:val="20"/>
                <w:szCs w:val="20"/>
                <w:lang w:eastAsia="zh-CN"/>
              </w:rPr>
              <w:t>,24</w:t>
            </w:r>
          </w:p>
        </w:tc>
        <w:tc>
          <w:tcPr>
            <w:tcW w:w="1068" w:type="dxa"/>
          </w:tcPr>
          <w:p w:rsidR="00FD6D97" w:rsidRPr="00D11F80" w:rsidRDefault="00FD6D97" w:rsidP="008D5B1B">
            <w:pPr>
              <w:rPr>
                <w:sz w:val="20"/>
                <w:szCs w:val="20"/>
                <w:highlight w:val="cyan"/>
                <w:lang w:eastAsia="zh-CN"/>
              </w:rPr>
            </w:pPr>
            <w:r w:rsidRPr="00D11F80">
              <w:rPr>
                <w:sz w:val="20"/>
                <w:szCs w:val="20"/>
                <w:highlight w:val="cyan"/>
                <w:lang w:eastAsia="zh-CN"/>
              </w:rPr>
              <w:t>32</w:t>
            </w:r>
          </w:p>
        </w:tc>
        <w:tc>
          <w:tcPr>
            <w:tcW w:w="0" w:type="auto"/>
          </w:tcPr>
          <w:p w:rsidR="00FD6D97" w:rsidRPr="00D11F80" w:rsidRDefault="00FD6D97" w:rsidP="008D5B1B">
            <w:pPr>
              <w:rPr>
                <w:sz w:val="20"/>
                <w:szCs w:val="20"/>
                <w:highlight w:val="cyan"/>
              </w:rPr>
            </w:pPr>
            <w:r w:rsidRPr="00D0399D">
              <w:rPr>
                <w:sz w:val="20"/>
                <w:szCs w:val="20"/>
              </w:rPr>
              <w:t>32</w:t>
            </w:r>
          </w:p>
        </w:tc>
      </w:tr>
      <w:tr w:rsidR="00FD6D97" w:rsidRPr="00821921">
        <w:tc>
          <w:tcPr>
            <w:tcW w:w="0" w:type="auto"/>
          </w:tcPr>
          <w:p w:rsidR="00FD6D97" w:rsidRPr="00821921" w:rsidRDefault="00FD6D97" w:rsidP="008D5B1B">
            <w:pPr>
              <w:rPr>
                <w:sz w:val="20"/>
                <w:szCs w:val="20"/>
              </w:rPr>
            </w:pPr>
            <w:r w:rsidRPr="00821921">
              <w:rPr>
                <w:sz w:val="20"/>
                <w:szCs w:val="20"/>
              </w:rPr>
              <w:t>…</w:t>
            </w:r>
          </w:p>
        </w:tc>
        <w:tc>
          <w:tcPr>
            <w:tcW w:w="0" w:type="auto"/>
          </w:tcPr>
          <w:p w:rsidR="00FD6D97" w:rsidRPr="00821921" w:rsidRDefault="00FD6D97" w:rsidP="008D5B1B">
            <w:pPr>
              <w:rPr>
                <w:sz w:val="20"/>
                <w:szCs w:val="20"/>
              </w:rPr>
            </w:pPr>
            <w:r w:rsidRPr="00821921">
              <w:rPr>
                <w:sz w:val="20"/>
                <w:szCs w:val="20"/>
              </w:rPr>
              <w:t>…</w:t>
            </w:r>
          </w:p>
        </w:tc>
        <w:tc>
          <w:tcPr>
            <w:tcW w:w="1350" w:type="dxa"/>
          </w:tcPr>
          <w:p w:rsidR="00FD6D97" w:rsidRPr="00821921" w:rsidRDefault="00FD6D97" w:rsidP="008D5B1B">
            <w:pPr>
              <w:rPr>
                <w:sz w:val="20"/>
                <w:szCs w:val="20"/>
              </w:rPr>
            </w:pPr>
            <w:r w:rsidRPr="00821921">
              <w:rPr>
                <w:sz w:val="20"/>
                <w:szCs w:val="20"/>
              </w:rPr>
              <w:t>…</w:t>
            </w:r>
          </w:p>
        </w:tc>
        <w:tc>
          <w:tcPr>
            <w:tcW w:w="3460" w:type="dxa"/>
          </w:tcPr>
          <w:p w:rsidR="00FD6D97" w:rsidRPr="00821921" w:rsidRDefault="00FD6D97" w:rsidP="008D5B1B">
            <w:pPr>
              <w:rPr>
                <w:sz w:val="20"/>
                <w:szCs w:val="20"/>
              </w:rPr>
            </w:pPr>
            <w:r w:rsidRPr="00821921">
              <w:rPr>
                <w:sz w:val="20"/>
                <w:szCs w:val="20"/>
              </w:rPr>
              <w:t>…</w:t>
            </w:r>
          </w:p>
        </w:tc>
        <w:tc>
          <w:tcPr>
            <w:tcW w:w="1068" w:type="dxa"/>
          </w:tcPr>
          <w:p w:rsidR="00FD6D97" w:rsidRPr="00821921" w:rsidRDefault="00FD6D97" w:rsidP="008D5B1B">
            <w:pPr>
              <w:rPr>
                <w:sz w:val="20"/>
                <w:szCs w:val="20"/>
              </w:rPr>
            </w:pPr>
            <w:r w:rsidRPr="00821921">
              <w:rPr>
                <w:sz w:val="20"/>
                <w:szCs w:val="20"/>
              </w:rPr>
              <w:t>…</w:t>
            </w:r>
          </w:p>
        </w:tc>
        <w:tc>
          <w:tcPr>
            <w:tcW w:w="0" w:type="auto"/>
          </w:tcPr>
          <w:p w:rsidR="00FD6D97" w:rsidRPr="00821921" w:rsidRDefault="00FD6D97" w:rsidP="008D5B1B">
            <w:pPr>
              <w:rPr>
                <w:sz w:val="20"/>
                <w:szCs w:val="20"/>
              </w:rPr>
            </w:pPr>
            <w:r w:rsidRPr="00821921">
              <w:rPr>
                <w:sz w:val="20"/>
                <w:szCs w:val="20"/>
              </w:rPr>
              <w:t>…</w:t>
            </w:r>
          </w:p>
        </w:tc>
      </w:tr>
    </w:tbl>
    <w:p w:rsidR="00FD6D97" w:rsidRDefault="00FD6D97">
      <w:pPr>
        <w:rPr>
          <w:lang w:eastAsia="zh-CN"/>
        </w:rPr>
      </w:pPr>
    </w:p>
    <w:p w:rsidR="00FD6D97" w:rsidRDefault="00FD6D97" w:rsidP="00307D2B">
      <w:pPr>
        <w:pStyle w:val="Heading1"/>
        <w:numPr>
          <w:ilvl w:val="0"/>
          <w:numId w:val="10"/>
        </w:numPr>
        <w:rPr>
          <w:lang w:eastAsia="zh-CN"/>
        </w:rPr>
      </w:pPr>
      <w:r>
        <w:rPr>
          <w:lang w:eastAsia="zh-CN"/>
        </w:rPr>
        <w:t>Proposed change to frame_num semantics</w:t>
      </w:r>
    </w:p>
    <w:p w:rsidR="00FD6D97" w:rsidRDefault="00FD6D97" w:rsidP="00F74562">
      <w:pPr>
        <w:jc w:val="both"/>
        <w:rPr>
          <w:lang w:eastAsia="zh-CN"/>
        </w:rPr>
      </w:pPr>
      <w:r>
        <w:rPr>
          <w:lang w:eastAsia="zh-CN"/>
        </w:rPr>
        <w:t>The proposed change to the semantics of</w:t>
      </w:r>
      <w:r w:rsidRPr="000C000E">
        <w:rPr>
          <w:lang w:eastAsia="zh-CN"/>
        </w:rPr>
        <w:t xml:space="preserve"> </w:t>
      </w:r>
      <w:r>
        <w:rPr>
          <w:lang w:eastAsia="zh-CN"/>
        </w:rPr>
        <w:t>f</w:t>
      </w:r>
      <w:r w:rsidRPr="000C000E">
        <w:rPr>
          <w:lang w:eastAsia="zh-CN"/>
        </w:rPr>
        <w:t>rame_num</w:t>
      </w:r>
      <w:r>
        <w:rPr>
          <w:lang w:eastAsia="zh-CN"/>
        </w:rPr>
        <w:t xml:space="preserve"> is as follows</w:t>
      </w:r>
      <w:r w:rsidRPr="000C000E">
        <w:rPr>
          <w:lang w:eastAsia="zh-CN"/>
        </w:rPr>
        <w:t>:</w:t>
      </w:r>
    </w:p>
    <w:p w:rsidR="00FD6D97" w:rsidRDefault="00FD6D97" w:rsidP="00F74562">
      <w:pPr>
        <w:jc w:val="both"/>
        <w:rPr>
          <w:b/>
          <w:bCs/>
          <w:lang w:eastAsia="zh-C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D6D97" w:rsidRPr="008037C6">
        <w:tc>
          <w:tcPr>
            <w:tcW w:w="9576" w:type="dxa"/>
          </w:tcPr>
          <w:p w:rsidR="00FD6D97" w:rsidRPr="00B56274" w:rsidRDefault="00FD6D97" w:rsidP="00B6606C">
            <w:pPr>
              <w:rPr>
                <w:sz w:val="20"/>
                <w:szCs w:val="20"/>
                <w:lang w:eastAsia="zh-CN"/>
              </w:rPr>
            </w:pPr>
            <w:r w:rsidRPr="00B56274">
              <w:rPr>
                <w:b/>
                <w:bCs/>
                <w:sz w:val="20"/>
                <w:szCs w:val="20"/>
              </w:rPr>
              <w:t>frame_num</w:t>
            </w:r>
            <w:r w:rsidRPr="00B56274">
              <w:rPr>
                <w:sz w:val="20"/>
                <w:szCs w:val="20"/>
              </w:rPr>
              <w:t xml:space="preserve"> is used as an identifier for pictures and shall be represented by log2_max_frame_num_minus4 + 4 bits in the bitstream. frame_num is constrained as follows:</w:t>
            </w:r>
          </w:p>
          <w:p w:rsidR="00FD6D97" w:rsidRPr="00B56274" w:rsidRDefault="00FD6D97" w:rsidP="00B6606C">
            <w:pPr>
              <w:rPr>
                <w:rFonts w:eastAsia="Malgun Gothic"/>
                <w:sz w:val="20"/>
                <w:szCs w:val="20"/>
                <w:lang w:val="en-GB"/>
              </w:rPr>
            </w:pPr>
            <w:r w:rsidRPr="00B56274">
              <w:rPr>
                <w:rFonts w:eastAsia="Malgun Gothic"/>
                <w:sz w:val="20"/>
                <w:szCs w:val="20"/>
                <w:lang w:val="en-GB"/>
              </w:rPr>
              <w:t>The variable PrevRefFrameNum is derived as follows.</w:t>
            </w:r>
          </w:p>
          <w:p w:rsidR="00FD6D97" w:rsidRPr="00B56274" w:rsidRDefault="00FD6D97" w:rsidP="00B56274">
            <w:pPr>
              <w:tabs>
                <w:tab w:val="clear" w:pos="360"/>
                <w:tab w:val="clear" w:pos="720"/>
                <w:tab w:val="clear" w:pos="1080"/>
                <w:tab w:val="clear" w:pos="1440"/>
                <w:tab w:val="left" w:pos="400"/>
                <w:tab w:val="left" w:pos="794"/>
                <w:tab w:val="left" w:pos="1191"/>
                <w:tab w:val="left" w:pos="1588"/>
                <w:tab w:val="left" w:pos="1985"/>
              </w:tabs>
              <w:jc w:val="both"/>
              <w:textAlignment w:val="auto"/>
              <w:rPr>
                <w:rFonts w:eastAsia="Malgun Gothic"/>
                <w:sz w:val="20"/>
                <w:szCs w:val="20"/>
                <w:lang w:val="en-GB"/>
              </w:rPr>
            </w:pPr>
            <w:r w:rsidRPr="00B56274">
              <w:rPr>
                <w:rFonts w:eastAsia="Malgun Gothic"/>
                <w:sz w:val="20"/>
                <w:szCs w:val="20"/>
                <w:lang w:val="en-GB"/>
              </w:rPr>
              <w:t>–</w:t>
            </w:r>
            <w:r w:rsidRPr="00B56274">
              <w:rPr>
                <w:rFonts w:eastAsia="Malgun Gothic"/>
                <w:sz w:val="20"/>
                <w:szCs w:val="20"/>
                <w:lang w:val="en-GB"/>
              </w:rPr>
              <w:tab/>
              <w:t>If the current picture is an IDR picture, PrevRefFrameNum is set equal to 0.</w:t>
            </w:r>
          </w:p>
          <w:p w:rsidR="00FD6D97" w:rsidRPr="00B56274" w:rsidRDefault="00FD6D97" w:rsidP="00B56274">
            <w:pPr>
              <w:tabs>
                <w:tab w:val="clear" w:pos="360"/>
                <w:tab w:val="clear" w:pos="720"/>
                <w:tab w:val="clear" w:pos="1080"/>
                <w:tab w:val="clear" w:pos="1440"/>
                <w:tab w:val="left" w:pos="400"/>
                <w:tab w:val="left" w:pos="794"/>
                <w:tab w:val="left" w:pos="1191"/>
                <w:tab w:val="left" w:pos="1588"/>
                <w:tab w:val="left" w:pos="1985"/>
              </w:tabs>
              <w:jc w:val="both"/>
              <w:textAlignment w:val="auto"/>
              <w:rPr>
                <w:rFonts w:eastAsia="Malgun Gothic"/>
                <w:strike/>
                <w:color w:val="FF0000"/>
                <w:sz w:val="20"/>
                <w:szCs w:val="20"/>
                <w:lang w:val="en-GB"/>
              </w:rPr>
            </w:pPr>
            <w:r w:rsidRPr="00B56274">
              <w:rPr>
                <w:rFonts w:eastAsia="Malgun Gothic"/>
                <w:sz w:val="20"/>
                <w:szCs w:val="20"/>
                <w:lang w:val="en-GB"/>
              </w:rPr>
              <w:t>–</w:t>
            </w:r>
            <w:r w:rsidRPr="00B56274">
              <w:rPr>
                <w:rFonts w:eastAsia="Malgun Gothic"/>
                <w:sz w:val="20"/>
                <w:szCs w:val="20"/>
                <w:lang w:val="en-GB"/>
              </w:rPr>
              <w:tab/>
              <w:t xml:space="preserve">Otherwise (the current picture is not an IDR picture), PrevRefFrameNum is set </w:t>
            </w:r>
            <w:r w:rsidRPr="00B56274">
              <w:rPr>
                <w:rFonts w:eastAsia="Malgun Gothic"/>
                <w:strike/>
                <w:color w:val="FF0000"/>
                <w:sz w:val="20"/>
                <w:szCs w:val="20"/>
                <w:lang w:val="en-GB"/>
              </w:rPr>
              <w:t>as follows.</w:t>
            </w:r>
          </w:p>
          <w:p w:rsidR="00FD6D97" w:rsidRPr="00B56274" w:rsidRDefault="00FD6D97" w:rsidP="00B56274">
            <w:pPr>
              <w:tabs>
                <w:tab w:val="clear" w:pos="360"/>
                <w:tab w:val="clear" w:pos="720"/>
                <w:tab w:val="clear" w:pos="1080"/>
                <w:tab w:val="clear" w:pos="1440"/>
                <w:tab w:val="left" w:pos="794"/>
                <w:tab w:val="left" w:pos="851"/>
                <w:tab w:val="left" w:pos="1191"/>
                <w:tab w:val="left" w:pos="1588"/>
                <w:tab w:val="left" w:pos="1985"/>
              </w:tabs>
              <w:ind w:left="851" w:hanging="425"/>
              <w:jc w:val="both"/>
              <w:textAlignment w:val="auto"/>
              <w:rPr>
                <w:rFonts w:eastAsia="Malgun Gothic"/>
                <w:strike/>
                <w:color w:val="FF0000"/>
                <w:sz w:val="20"/>
                <w:szCs w:val="20"/>
                <w:lang w:val="en-GB"/>
              </w:rPr>
            </w:pPr>
            <w:r w:rsidRPr="00B56274">
              <w:rPr>
                <w:rFonts w:eastAsia="Malgun Gothic"/>
                <w:strike/>
                <w:color w:val="FF0000"/>
                <w:sz w:val="20"/>
                <w:szCs w:val="20"/>
                <w:lang w:val="en-GB"/>
              </w:rPr>
              <w:t>–</w:t>
            </w:r>
            <w:r w:rsidRPr="00B56274">
              <w:rPr>
                <w:rFonts w:eastAsia="Malgun Gothic"/>
                <w:strike/>
                <w:color w:val="FF0000"/>
                <w:sz w:val="20"/>
                <w:szCs w:val="20"/>
                <w:lang w:val="en-GB"/>
              </w:rPr>
              <w:tab/>
              <w:t>If the decoding process for gaps in frame_num was invoked by the decoding process for an access unit that contained a non-reference picture that followed the previous access unit in decoding order that contained a reference picture, PrevRefFrameNum is set equal to the value of frame_num for the last of the "non-existing" reference frames inferred by the decoding process for gaps in frame_num.</w:t>
            </w:r>
          </w:p>
          <w:p w:rsidR="00FD6D97" w:rsidRPr="00B56274" w:rsidRDefault="00FD6D97" w:rsidP="00B56274">
            <w:pPr>
              <w:tabs>
                <w:tab w:val="clear" w:pos="360"/>
                <w:tab w:val="clear" w:pos="720"/>
                <w:tab w:val="clear" w:pos="1080"/>
                <w:tab w:val="clear" w:pos="1440"/>
                <w:tab w:val="left" w:pos="794"/>
                <w:tab w:val="left" w:pos="851"/>
                <w:tab w:val="left" w:pos="1191"/>
                <w:tab w:val="left" w:pos="1588"/>
                <w:tab w:val="left" w:pos="1985"/>
              </w:tabs>
              <w:ind w:left="851" w:hanging="425"/>
              <w:jc w:val="both"/>
              <w:textAlignment w:val="auto"/>
              <w:rPr>
                <w:rFonts w:eastAsia="Malgun Gothic"/>
                <w:sz w:val="20"/>
                <w:szCs w:val="20"/>
                <w:lang w:val="en-GB"/>
              </w:rPr>
            </w:pPr>
            <w:r w:rsidRPr="00B56274">
              <w:rPr>
                <w:rFonts w:eastAsia="Malgun Gothic"/>
                <w:strike/>
                <w:color w:val="FF0000"/>
                <w:sz w:val="20"/>
                <w:szCs w:val="20"/>
                <w:lang w:val="en-GB"/>
              </w:rPr>
              <w:t>–</w:t>
            </w:r>
            <w:r w:rsidRPr="00B56274">
              <w:rPr>
                <w:rFonts w:eastAsia="Malgun Gothic"/>
                <w:strike/>
                <w:color w:val="FF0000"/>
                <w:sz w:val="20"/>
                <w:szCs w:val="20"/>
                <w:lang w:val="en-GB"/>
              </w:rPr>
              <w:tab/>
              <w:t xml:space="preserve">Otherwise, PrevRefFrameNum is set </w:t>
            </w:r>
            <w:r w:rsidRPr="00B56274">
              <w:rPr>
                <w:rFonts w:eastAsia="Malgun Gothic"/>
                <w:sz w:val="20"/>
                <w:szCs w:val="20"/>
                <w:lang w:val="en-GB"/>
              </w:rPr>
              <w:t>equal to the value of frame_num for the previous access unit in decoding order that contained a reference picture.</w:t>
            </w:r>
          </w:p>
          <w:p w:rsidR="00FD6D97" w:rsidRPr="00B56274" w:rsidRDefault="00FD6D97" w:rsidP="001D5104">
            <w:pPr>
              <w:rPr>
                <w:sz w:val="20"/>
                <w:szCs w:val="20"/>
              </w:rPr>
            </w:pPr>
            <w:r w:rsidRPr="00B56274">
              <w:rPr>
                <w:sz w:val="20"/>
                <w:szCs w:val="20"/>
              </w:rPr>
              <w:t>The value of frame_num is constrained as follows.</w:t>
            </w:r>
          </w:p>
          <w:p w:rsidR="00FD6D97" w:rsidRPr="00B56274" w:rsidRDefault="00FD6D97" w:rsidP="00B56274">
            <w:pPr>
              <w:tabs>
                <w:tab w:val="left" w:pos="400"/>
              </w:tabs>
              <w:ind w:left="405" w:hanging="405"/>
              <w:rPr>
                <w:sz w:val="20"/>
                <w:szCs w:val="20"/>
              </w:rPr>
            </w:pPr>
            <w:r w:rsidRPr="00B56274">
              <w:rPr>
                <w:sz w:val="20"/>
                <w:szCs w:val="20"/>
              </w:rPr>
              <w:t>–</w:t>
            </w:r>
            <w:r w:rsidRPr="00B56274">
              <w:rPr>
                <w:sz w:val="20"/>
                <w:szCs w:val="20"/>
              </w:rPr>
              <w:tab/>
              <w:t>If the current picture is an IDR picture, frame_num shall be equal to 0.</w:t>
            </w:r>
          </w:p>
          <w:p w:rsidR="00FD6D97" w:rsidRDefault="00FD6D97" w:rsidP="00292156">
            <w:pPr>
              <w:tabs>
                <w:tab w:val="clear" w:pos="360"/>
                <w:tab w:val="clear" w:pos="720"/>
                <w:tab w:val="clear" w:pos="1080"/>
                <w:tab w:val="clear" w:pos="1440"/>
                <w:tab w:val="left" w:pos="794"/>
                <w:tab w:val="left" w:pos="851"/>
                <w:tab w:val="left" w:pos="1191"/>
                <w:tab w:val="left" w:pos="1588"/>
                <w:tab w:val="left" w:pos="1985"/>
              </w:tabs>
              <w:ind w:leftChars="-6" w:left="412" w:hanging="425"/>
              <w:jc w:val="both"/>
              <w:textAlignment w:val="auto"/>
              <w:rPr>
                <w:rFonts w:eastAsia="Malgun Gothic"/>
                <w:strike/>
                <w:color w:val="FF0000"/>
                <w:sz w:val="20"/>
                <w:szCs w:val="20"/>
                <w:lang w:val="en-GB"/>
              </w:rPr>
            </w:pPr>
            <w:r w:rsidRPr="00B56274">
              <w:rPr>
                <w:sz w:val="20"/>
                <w:szCs w:val="20"/>
              </w:rPr>
              <w:t>–</w:t>
            </w:r>
            <w:r w:rsidRPr="00B56274">
              <w:rPr>
                <w:sz w:val="20"/>
                <w:szCs w:val="20"/>
              </w:rPr>
              <w:tab/>
              <w:t xml:space="preserve">Otherwise (the current picture is not an IDR picture), </w:t>
            </w:r>
            <w:r w:rsidRPr="00D0399D">
              <w:rPr>
                <w:rFonts w:eastAsia="Malgun Gothic"/>
                <w:strike/>
                <w:color w:val="FF0000"/>
                <w:sz w:val="20"/>
                <w:szCs w:val="20"/>
                <w:lang w:val="en-GB"/>
              </w:rPr>
              <w:t xml:space="preserve">referring to the primary coded picture in the previous access unit in decoding order that contains a reference picture as the preceding reference picture, </w:t>
            </w:r>
            <w:r w:rsidRPr="00B56274">
              <w:rPr>
                <w:sz w:val="20"/>
                <w:szCs w:val="20"/>
              </w:rPr>
              <w:t>the value of frame_num for the current picture shall not be equal to PrevRefFrameNum</w:t>
            </w:r>
            <w:r w:rsidRPr="00D0399D">
              <w:rPr>
                <w:rFonts w:eastAsia="Malgun Gothic"/>
                <w:strike/>
                <w:color w:val="FF0000"/>
                <w:sz w:val="20"/>
                <w:szCs w:val="20"/>
                <w:lang w:val="en-GB"/>
              </w:rPr>
              <w:t xml:space="preserve">, </w:t>
            </w:r>
            <w:r w:rsidRPr="00B56274">
              <w:rPr>
                <w:rFonts w:eastAsia="Malgun Gothic"/>
                <w:strike/>
                <w:color w:val="FF0000"/>
                <w:sz w:val="20"/>
                <w:szCs w:val="20"/>
                <w:lang w:val="en-GB"/>
              </w:rPr>
              <w:t>unless both of the following conditions are true</w:t>
            </w:r>
            <w:r w:rsidRPr="00D0399D">
              <w:rPr>
                <w:sz w:val="20"/>
                <w:szCs w:val="20"/>
              </w:rPr>
              <w:t>.</w:t>
            </w:r>
          </w:p>
          <w:p w:rsidR="00FD6D97" w:rsidRPr="00B56274" w:rsidRDefault="00FD6D97" w:rsidP="00B56274">
            <w:pPr>
              <w:tabs>
                <w:tab w:val="clear" w:pos="360"/>
                <w:tab w:val="clear" w:pos="720"/>
                <w:tab w:val="clear" w:pos="1080"/>
                <w:tab w:val="clear" w:pos="1440"/>
                <w:tab w:val="left" w:pos="794"/>
                <w:tab w:val="left" w:pos="851"/>
                <w:tab w:val="left" w:pos="1191"/>
                <w:tab w:val="left" w:pos="1588"/>
                <w:tab w:val="left" w:pos="1985"/>
              </w:tabs>
              <w:ind w:left="851" w:hanging="425"/>
              <w:jc w:val="both"/>
              <w:textAlignment w:val="auto"/>
              <w:rPr>
                <w:rFonts w:eastAsia="Malgun Gothic"/>
                <w:strike/>
                <w:color w:val="FF0000"/>
                <w:sz w:val="20"/>
                <w:szCs w:val="20"/>
                <w:lang w:val="en-GB"/>
              </w:rPr>
            </w:pPr>
            <w:r w:rsidRPr="00B56274">
              <w:rPr>
                <w:rFonts w:eastAsia="Malgun Gothic"/>
                <w:strike/>
                <w:color w:val="FF0000"/>
                <w:sz w:val="20"/>
                <w:szCs w:val="20"/>
                <w:lang w:val="en-GB"/>
              </w:rPr>
              <w:t>–</w:t>
            </w:r>
            <w:r w:rsidRPr="00B56274">
              <w:rPr>
                <w:rFonts w:eastAsia="Malgun Gothic"/>
                <w:strike/>
                <w:color w:val="FF0000"/>
                <w:sz w:val="20"/>
                <w:szCs w:val="20"/>
                <w:lang w:val="en-GB"/>
              </w:rPr>
              <w:tab/>
              <w:t>the current picture and the preceding reference picture belong to consecutive access units in decoding order</w:t>
            </w:r>
          </w:p>
          <w:p w:rsidR="00FD6D97" w:rsidRPr="00B56274" w:rsidRDefault="00FD6D97" w:rsidP="00B56274">
            <w:pPr>
              <w:tabs>
                <w:tab w:val="clear" w:pos="360"/>
                <w:tab w:val="clear" w:pos="720"/>
                <w:tab w:val="clear" w:pos="1080"/>
                <w:tab w:val="clear" w:pos="1440"/>
                <w:tab w:val="left" w:pos="794"/>
                <w:tab w:val="left" w:pos="851"/>
                <w:tab w:val="left" w:pos="1191"/>
                <w:tab w:val="left" w:pos="1588"/>
                <w:tab w:val="left" w:pos="1985"/>
              </w:tabs>
              <w:ind w:left="851" w:hanging="425"/>
              <w:jc w:val="both"/>
              <w:textAlignment w:val="auto"/>
              <w:rPr>
                <w:rFonts w:eastAsia="Malgun Gothic"/>
                <w:strike/>
                <w:color w:val="FF0000"/>
                <w:sz w:val="20"/>
                <w:szCs w:val="20"/>
                <w:lang w:val="en-GB"/>
              </w:rPr>
            </w:pPr>
            <w:r w:rsidRPr="00B56274">
              <w:rPr>
                <w:rFonts w:eastAsia="Malgun Gothic"/>
                <w:strike/>
                <w:color w:val="FF0000"/>
                <w:sz w:val="20"/>
                <w:szCs w:val="20"/>
                <w:lang w:val="en-GB"/>
              </w:rPr>
              <w:t>–</w:t>
            </w:r>
            <w:r w:rsidRPr="00B56274">
              <w:rPr>
                <w:rFonts w:eastAsia="Malgun Gothic"/>
                <w:strike/>
                <w:color w:val="FF0000"/>
                <w:sz w:val="20"/>
                <w:szCs w:val="20"/>
                <w:lang w:val="en-GB"/>
              </w:rPr>
              <w:tab/>
              <w:t>one or more of the following conditions is true</w:t>
            </w:r>
          </w:p>
          <w:p w:rsidR="00FD6D97" w:rsidRPr="00B56274" w:rsidRDefault="00FD6D97" w:rsidP="00B56274">
            <w:pPr>
              <w:tabs>
                <w:tab w:val="clear" w:pos="360"/>
                <w:tab w:val="clear" w:pos="720"/>
                <w:tab w:val="clear" w:pos="1080"/>
                <w:tab w:val="clear" w:pos="1440"/>
                <w:tab w:val="left" w:pos="794"/>
                <w:tab w:val="left" w:pos="851"/>
                <w:tab w:val="left" w:pos="1191"/>
                <w:tab w:val="left" w:pos="1588"/>
                <w:tab w:val="left" w:pos="1985"/>
              </w:tabs>
              <w:ind w:left="851" w:hanging="425"/>
              <w:jc w:val="both"/>
              <w:textAlignment w:val="auto"/>
              <w:rPr>
                <w:rFonts w:eastAsia="Malgun Gothic"/>
                <w:strike/>
                <w:color w:val="FF0000"/>
                <w:sz w:val="20"/>
                <w:szCs w:val="20"/>
                <w:lang w:val="en-GB"/>
              </w:rPr>
            </w:pPr>
            <w:r w:rsidRPr="00B56274">
              <w:rPr>
                <w:rFonts w:eastAsia="Malgun Gothic"/>
                <w:strike/>
                <w:color w:val="FF0000"/>
                <w:sz w:val="20"/>
                <w:szCs w:val="20"/>
                <w:lang w:val="en-GB"/>
              </w:rPr>
              <w:t>–</w:t>
            </w:r>
            <w:r w:rsidRPr="00B56274">
              <w:rPr>
                <w:rFonts w:eastAsia="Malgun Gothic"/>
                <w:strike/>
                <w:color w:val="FF0000"/>
                <w:sz w:val="20"/>
                <w:szCs w:val="20"/>
                <w:lang w:val="en-GB"/>
              </w:rPr>
              <w:tab/>
              <w:t>the preceding reference picture is an IDR picture</w:t>
            </w:r>
          </w:p>
          <w:p w:rsidR="00FD6D97" w:rsidRPr="00B56274" w:rsidRDefault="00FD6D97" w:rsidP="00B56274">
            <w:pPr>
              <w:tabs>
                <w:tab w:val="clear" w:pos="360"/>
                <w:tab w:val="clear" w:pos="720"/>
                <w:tab w:val="clear" w:pos="1080"/>
                <w:tab w:val="clear" w:pos="1440"/>
                <w:tab w:val="left" w:pos="794"/>
                <w:tab w:val="left" w:pos="851"/>
                <w:tab w:val="left" w:pos="1191"/>
                <w:tab w:val="left" w:pos="1588"/>
                <w:tab w:val="left" w:pos="1985"/>
              </w:tabs>
              <w:ind w:left="851" w:hanging="425"/>
              <w:jc w:val="both"/>
              <w:textAlignment w:val="auto"/>
              <w:rPr>
                <w:rFonts w:eastAsia="Malgun Gothic"/>
                <w:strike/>
                <w:color w:val="FF0000"/>
                <w:sz w:val="20"/>
                <w:szCs w:val="20"/>
                <w:lang w:val="en-GB"/>
              </w:rPr>
            </w:pPr>
            <w:r w:rsidRPr="00B56274">
              <w:rPr>
                <w:rFonts w:eastAsia="Malgun Gothic"/>
                <w:strike/>
                <w:color w:val="FF0000"/>
                <w:sz w:val="20"/>
                <w:szCs w:val="20"/>
                <w:lang w:val="en-GB"/>
              </w:rPr>
              <w:t>–</w:t>
            </w:r>
            <w:r w:rsidRPr="00B56274">
              <w:rPr>
                <w:rFonts w:eastAsia="Malgun Gothic"/>
                <w:strike/>
                <w:color w:val="FF0000"/>
                <w:sz w:val="20"/>
                <w:szCs w:val="20"/>
                <w:lang w:val="en-GB"/>
              </w:rPr>
              <w:tab/>
              <w:t>the preceding reference picture includes a memory_management_control_operation syntax element equal to 5</w:t>
            </w:r>
          </w:p>
          <w:p w:rsidR="00FD6D97" w:rsidRPr="00B56274" w:rsidRDefault="00FD6D97" w:rsidP="00B56274">
            <w:pPr>
              <w:tabs>
                <w:tab w:val="clear" w:pos="360"/>
                <w:tab w:val="clear" w:pos="720"/>
                <w:tab w:val="clear" w:pos="1080"/>
                <w:tab w:val="clear" w:pos="1440"/>
                <w:tab w:val="left" w:pos="794"/>
                <w:tab w:val="left" w:pos="851"/>
                <w:tab w:val="left" w:pos="1191"/>
                <w:tab w:val="left" w:pos="1588"/>
                <w:tab w:val="left" w:pos="1985"/>
              </w:tabs>
              <w:ind w:left="851" w:hanging="425"/>
              <w:jc w:val="both"/>
              <w:textAlignment w:val="auto"/>
              <w:rPr>
                <w:rFonts w:eastAsia="Malgun Gothic"/>
                <w:strike/>
                <w:color w:val="FF0000"/>
                <w:sz w:val="20"/>
                <w:szCs w:val="20"/>
                <w:lang w:val="en-GB"/>
              </w:rPr>
            </w:pPr>
            <w:r w:rsidRPr="00B56274">
              <w:rPr>
                <w:rFonts w:eastAsia="Malgun Gothic"/>
                <w:strike/>
                <w:color w:val="FF0000"/>
                <w:sz w:val="20"/>
                <w:szCs w:val="20"/>
                <w:lang w:val="en-GB"/>
              </w:rPr>
              <w:t>NOTE 1 – When the preceding reference picture includes a memory_management_control_operation syntax element equal to 5, PrevRefFrameNum is equal to 0.</w:t>
            </w:r>
          </w:p>
          <w:p w:rsidR="00FD6D97" w:rsidRPr="00B56274" w:rsidRDefault="00FD6D97" w:rsidP="00B56274">
            <w:pPr>
              <w:tabs>
                <w:tab w:val="clear" w:pos="360"/>
                <w:tab w:val="clear" w:pos="720"/>
                <w:tab w:val="clear" w:pos="1080"/>
                <w:tab w:val="clear" w:pos="1440"/>
                <w:tab w:val="left" w:pos="794"/>
                <w:tab w:val="left" w:pos="851"/>
                <w:tab w:val="left" w:pos="1191"/>
                <w:tab w:val="left" w:pos="1588"/>
                <w:tab w:val="left" w:pos="1985"/>
              </w:tabs>
              <w:ind w:left="851" w:hanging="425"/>
              <w:jc w:val="both"/>
              <w:textAlignment w:val="auto"/>
              <w:rPr>
                <w:rFonts w:eastAsia="Malgun Gothic"/>
                <w:strike/>
                <w:color w:val="FF0000"/>
                <w:sz w:val="20"/>
                <w:szCs w:val="20"/>
                <w:lang w:val="en-GB"/>
              </w:rPr>
            </w:pPr>
            <w:r w:rsidRPr="00B56274">
              <w:rPr>
                <w:rFonts w:eastAsia="Malgun Gothic"/>
                <w:strike/>
                <w:color w:val="FF0000"/>
                <w:sz w:val="20"/>
                <w:szCs w:val="20"/>
                <w:lang w:val="en-GB"/>
              </w:rPr>
              <w:t>–</w:t>
            </w:r>
            <w:r w:rsidRPr="00B56274">
              <w:rPr>
                <w:rFonts w:eastAsia="Malgun Gothic"/>
                <w:strike/>
                <w:color w:val="FF0000"/>
                <w:sz w:val="20"/>
                <w:szCs w:val="20"/>
                <w:lang w:val="en-GB"/>
              </w:rPr>
              <w:tab/>
              <w:t>there is a primary coded picture that precedes the preceding reference picture and the primary coded picture that precedes the preceding reference picture does not have frame_num equal to PrevRefFrameNum</w:t>
            </w:r>
          </w:p>
          <w:p w:rsidR="00FD6D97" w:rsidRPr="00B56274" w:rsidRDefault="00FD6D97" w:rsidP="00B56274">
            <w:pPr>
              <w:tabs>
                <w:tab w:val="clear" w:pos="360"/>
                <w:tab w:val="clear" w:pos="720"/>
                <w:tab w:val="clear" w:pos="1080"/>
                <w:tab w:val="clear" w:pos="1440"/>
                <w:tab w:val="left" w:pos="794"/>
                <w:tab w:val="left" w:pos="851"/>
                <w:tab w:val="left" w:pos="1191"/>
                <w:tab w:val="left" w:pos="1588"/>
                <w:tab w:val="left" w:pos="1985"/>
              </w:tabs>
              <w:ind w:left="851" w:hanging="425"/>
              <w:jc w:val="both"/>
              <w:textAlignment w:val="auto"/>
              <w:rPr>
                <w:rFonts w:eastAsia="Malgun Gothic"/>
                <w:strike/>
                <w:color w:val="FF0000"/>
                <w:sz w:val="20"/>
                <w:szCs w:val="20"/>
                <w:lang w:val="en-GB"/>
              </w:rPr>
            </w:pPr>
            <w:r w:rsidRPr="00B56274">
              <w:rPr>
                <w:rFonts w:eastAsia="Malgun Gothic"/>
                <w:strike/>
                <w:color w:val="FF0000"/>
                <w:sz w:val="20"/>
                <w:szCs w:val="20"/>
                <w:lang w:val="en-GB"/>
              </w:rPr>
              <w:t>–</w:t>
            </w:r>
            <w:r w:rsidRPr="00B56274">
              <w:rPr>
                <w:rFonts w:eastAsia="Malgun Gothic"/>
                <w:strike/>
                <w:color w:val="FF0000"/>
                <w:sz w:val="20"/>
                <w:szCs w:val="20"/>
                <w:lang w:val="en-GB"/>
              </w:rPr>
              <w:tab/>
              <w:t>there is a primary coded picture that precedes the preceding reference picture and the primary coded picture that precedes the preceding reference picture is not a reference picture</w:t>
            </w:r>
          </w:p>
          <w:p w:rsidR="00FD6D97" w:rsidRDefault="00FD6D97">
            <w:pPr>
              <w:rPr>
                <w:sz w:val="20"/>
                <w:szCs w:val="20"/>
              </w:rPr>
            </w:pPr>
            <w:r w:rsidRPr="00D0399D">
              <w:rPr>
                <w:sz w:val="20"/>
                <w:szCs w:val="20"/>
              </w:rPr>
              <w:t>When the value of frame_num is not equal to PrevRefFrameNum, and the following applies.</w:t>
            </w:r>
          </w:p>
          <w:p w:rsidR="00FD6D97" w:rsidRDefault="00FD6D97" w:rsidP="00292156">
            <w:pPr>
              <w:pStyle w:val="enumlev1"/>
              <w:ind w:leftChars="100" w:left="617"/>
            </w:pPr>
            <w:r w:rsidRPr="001D5104">
              <w:t>–</w:t>
            </w:r>
            <w:r w:rsidRPr="001D5104">
              <w:tab/>
              <w:t>There shall not be any previous frame in decoding order that is currently marked as "used for short-term reference" that has a value of frame_num equal to any value taken on by the variable UnusedShortTermFrameNum in the following:</w:t>
            </w:r>
          </w:p>
          <w:p w:rsidR="00FD6D97" w:rsidRPr="00B56274" w:rsidRDefault="00FD6D97" w:rsidP="00B56274">
            <w:pPr>
              <w:pStyle w:val="Equation"/>
              <w:tabs>
                <w:tab w:val="clear" w:pos="794"/>
                <w:tab w:val="left" w:pos="851"/>
              </w:tabs>
              <w:ind w:left="567"/>
              <w:rPr>
                <w:sz w:val="20"/>
                <w:szCs w:val="20"/>
              </w:rPr>
            </w:pPr>
            <w:r w:rsidRPr="00B56274">
              <w:rPr>
                <w:sz w:val="20"/>
                <w:szCs w:val="20"/>
              </w:rPr>
              <w:t>UnusedShortTermFrameNum = ( PrevRefFrameNum + 1 ) % MaxFrameNum</w:t>
            </w:r>
            <w:r w:rsidRPr="00B56274">
              <w:rPr>
                <w:sz w:val="20"/>
                <w:szCs w:val="20"/>
              </w:rPr>
              <w:br/>
            </w:r>
            <w:r w:rsidRPr="00B56274">
              <w:rPr>
                <w:sz w:val="20"/>
                <w:szCs w:val="20"/>
              </w:rPr>
              <w:lastRenderedPageBreak/>
              <w:t xml:space="preserve">while( UnusedShortTermFrameNum  !=  frame_num ) </w:t>
            </w:r>
            <w:r w:rsidRPr="00B56274">
              <w:rPr>
                <w:sz w:val="20"/>
                <w:szCs w:val="20"/>
              </w:rPr>
              <w:tab/>
            </w:r>
            <w:r w:rsidRPr="00B56274">
              <w:rPr>
                <w:sz w:val="20"/>
                <w:szCs w:val="20"/>
              </w:rPr>
              <w:br/>
            </w:r>
            <w:r w:rsidRPr="00B56274">
              <w:rPr>
                <w:sz w:val="20"/>
                <w:szCs w:val="20"/>
              </w:rPr>
              <w:tab/>
              <w:t>UnusedShortTermFrameNum = ( UnusedShortTermFrameNum + 1 ) % MaxFrameNum</w:t>
            </w:r>
          </w:p>
          <w:p w:rsidR="00FD6D97" w:rsidRDefault="00FD6D97" w:rsidP="00292156">
            <w:pPr>
              <w:pStyle w:val="enumlev1"/>
              <w:ind w:leftChars="100" w:left="617"/>
            </w:pPr>
            <w:r w:rsidRPr="001D5104">
              <w:t>–</w:t>
            </w:r>
            <w:r w:rsidRPr="001D5104">
              <w:tab/>
              <w:t>The value of frame_num is constrained as follows.</w:t>
            </w:r>
          </w:p>
          <w:p w:rsidR="00FD6D97" w:rsidRPr="001D5104" w:rsidRDefault="00FD6D97" w:rsidP="00B56274">
            <w:pPr>
              <w:pStyle w:val="enumlev1"/>
              <w:ind w:left="794"/>
            </w:pPr>
            <w:r w:rsidRPr="001D5104">
              <w:t>–</w:t>
            </w:r>
            <w:r w:rsidRPr="001D5104">
              <w:tab/>
              <w:t>If gaps_in_frame_num_value_allowed_flag is equal to 0, the value of frame_num for the current picture shall be equal to ( PrevRefFrameNum + 1 ) % MaxFrameNum.</w:t>
            </w:r>
          </w:p>
          <w:p w:rsidR="00FD6D97" w:rsidRPr="001D5104" w:rsidRDefault="00FD6D97" w:rsidP="00B56274">
            <w:pPr>
              <w:pStyle w:val="enumlev1"/>
              <w:ind w:left="794"/>
            </w:pPr>
            <w:r w:rsidRPr="001D5104">
              <w:t>–</w:t>
            </w:r>
            <w:r w:rsidRPr="001D5104">
              <w:tab/>
              <w:t>Otherwise (gaps_in_frame_num_value_allowed_flag is equal to 1), the following applies.</w:t>
            </w:r>
          </w:p>
          <w:p w:rsidR="00FD6D97" w:rsidRPr="001D5104" w:rsidRDefault="00FD6D97" w:rsidP="001D5104">
            <w:pPr>
              <w:pStyle w:val="enumlev1"/>
            </w:pPr>
            <w:r w:rsidRPr="001D5104">
              <w:t>–</w:t>
            </w:r>
            <w:r w:rsidRPr="001D5104">
              <w:tab/>
              <w:t>If frame_num is greater than PrevRefFrameNum, there shall not be any non-reference pictures in the bitstream that follow the previous reference picture and precede the current picture in decoding order in which either of the following conditions is true.</w:t>
            </w:r>
          </w:p>
          <w:p w:rsidR="00FD6D97" w:rsidRPr="001D5104" w:rsidRDefault="00FD6D97" w:rsidP="00B56274">
            <w:pPr>
              <w:pStyle w:val="enumlev1"/>
              <w:ind w:left="1588"/>
            </w:pPr>
            <w:r w:rsidRPr="001D5104">
              <w:t>–</w:t>
            </w:r>
            <w:r w:rsidRPr="001D5104">
              <w:tab/>
              <w:t>The value of frame_num for the non-reference picture is less than PrevRefFrameNum.</w:t>
            </w:r>
          </w:p>
          <w:p w:rsidR="00FD6D97" w:rsidRPr="001D5104" w:rsidRDefault="00FD6D97" w:rsidP="00B56274">
            <w:pPr>
              <w:pStyle w:val="enumlev1"/>
              <w:ind w:left="1588"/>
            </w:pPr>
            <w:r w:rsidRPr="001D5104">
              <w:t>–</w:t>
            </w:r>
            <w:r w:rsidRPr="001D5104">
              <w:tab/>
              <w:t>The value of frame_num for the non-reference picture is greater than the value of frame_num for the current picture.</w:t>
            </w:r>
          </w:p>
          <w:p w:rsidR="00FD6D97" w:rsidRPr="001D5104" w:rsidRDefault="00FD6D97" w:rsidP="001D5104">
            <w:pPr>
              <w:pStyle w:val="enumlev1"/>
            </w:pPr>
            <w:r w:rsidRPr="001D5104">
              <w:t>–</w:t>
            </w:r>
            <w:r w:rsidRPr="001D5104">
              <w:tab/>
              <w:t>Otherwise (frame_num is less than PrevRefFrameNum), there shall not be any non-reference pictures in the bitstream that follow the previous reference picture and precede the current picture in decoding order in which both of the following conditions are true.</w:t>
            </w:r>
          </w:p>
          <w:p w:rsidR="00FD6D97" w:rsidRPr="001D5104" w:rsidRDefault="00FD6D97" w:rsidP="00B56274">
            <w:pPr>
              <w:pStyle w:val="enumlev1"/>
              <w:ind w:left="1588"/>
            </w:pPr>
            <w:r w:rsidRPr="001D5104">
              <w:t>–</w:t>
            </w:r>
            <w:r w:rsidRPr="001D5104">
              <w:tab/>
              <w:t>The value of frame_num for the non-reference picture is less than PrevRefFrameNum.</w:t>
            </w:r>
          </w:p>
          <w:p w:rsidR="00FD6D97" w:rsidRPr="001D5104" w:rsidRDefault="00FD6D97" w:rsidP="00B56274">
            <w:pPr>
              <w:pStyle w:val="enumlev1"/>
              <w:ind w:left="1588"/>
            </w:pPr>
            <w:r w:rsidRPr="001D5104">
              <w:t>–</w:t>
            </w:r>
            <w:r w:rsidRPr="001D5104">
              <w:tab/>
              <w:t>The value of frame_num for the non-reference picture is greater than the value of frame_num for the current picture.</w:t>
            </w:r>
          </w:p>
          <w:p w:rsidR="00FD6D97" w:rsidRPr="00B56274" w:rsidRDefault="00FD6D97" w:rsidP="00924924">
            <w:pPr>
              <w:rPr>
                <w:sz w:val="20"/>
                <w:szCs w:val="20"/>
                <w:lang w:eastAsia="zh-CN"/>
              </w:rPr>
            </w:pPr>
            <w:r w:rsidRPr="00B56274">
              <w:rPr>
                <w:sz w:val="20"/>
                <w:szCs w:val="20"/>
              </w:rPr>
              <w:t>A picture including a memory_management_control_operation equal to 5 shall have frame_num constraints as described above and, after the decoding of the current picture and the processing of the memory management control operations, the picture shall be inferred to have had frame_num equal to 0 for all subsequent use in the decoding process.</w:t>
            </w:r>
          </w:p>
        </w:tc>
      </w:tr>
    </w:tbl>
    <w:p w:rsidR="00FD6D97" w:rsidRDefault="00FD6D97">
      <w:pPr>
        <w:jc w:val="both"/>
        <w:rPr>
          <w:lang w:eastAsia="zh-CN"/>
        </w:rPr>
      </w:pPr>
    </w:p>
    <w:p w:rsidR="00FD6D97" w:rsidRDefault="00FD6D97">
      <w:pPr>
        <w:jc w:val="both"/>
        <w:rPr>
          <w:lang w:eastAsia="zh-CN"/>
        </w:rPr>
      </w:pPr>
      <w:r>
        <w:rPr>
          <w:lang w:eastAsia="zh-CN"/>
        </w:rPr>
        <w:t>Note that the second part of the changes (under “</w:t>
      </w:r>
      <w:r w:rsidRPr="00B56274">
        <w:rPr>
          <w:sz w:val="20"/>
          <w:szCs w:val="20"/>
        </w:rPr>
        <w:t>The value of frame_num is constrained as follows</w:t>
      </w:r>
      <w:r>
        <w:rPr>
          <w:sz w:val="20"/>
          <w:szCs w:val="20"/>
        </w:rPr>
        <w:t>”</w:t>
      </w:r>
      <w:r>
        <w:rPr>
          <w:lang w:eastAsia="zh-CN"/>
        </w:rPr>
        <w:t>) is a bug from dropping the field related text from the semantics, and should be fixed similarly even the “non-existing” pictures related processes are kept.</w:t>
      </w:r>
    </w:p>
    <w:p w:rsidR="00FD6D97" w:rsidRDefault="00FD6D97">
      <w:pPr>
        <w:pStyle w:val="Heading1"/>
        <w:numPr>
          <w:ilvl w:val="0"/>
          <w:numId w:val="10"/>
        </w:numPr>
        <w:rPr>
          <w:lang w:eastAsia="zh-CN"/>
        </w:rPr>
      </w:pPr>
      <w:r>
        <w:rPr>
          <w:lang w:eastAsia="zh-CN"/>
        </w:rPr>
        <w:t>A ‘naive’ solution</w:t>
      </w:r>
    </w:p>
    <w:p w:rsidR="00FD6D97" w:rsidRDefault="00FD6D97" w:rsidP="0009626B">
      <w:pPr>
        <w:jc w:val="both"/>
        <w:rPr>
          <w:lang w:eastAsia="zh-CN"/>
        </w:rPr>
      </w:pPr>
      <w:r>
        <w:rPr>
          <w:lang w:eastAsia="zh-CN"/>
        </w:rPr>
        <w:t>In a ‘naive’ solution, the required changes to the reference picture list construction process and the reference picture marking process are provided in this Section.</w:t>
      </w:r>
    </w:p>
    <w:p w:rsidR="00FD6D97" w:rsidRDefault="00FD6D97" w:rsidP="00BF7E14">
      <w:pPr>
        <w:jc w:val="both"/>
        <w:rPr>
          <w:lang w:eastAsia="zh-CN"/>
        </w:rPr>
      </w:pPr>
      <w:r>
        <w:rPr>
          <w:lang w:eastAsia="zh-CN"/>
        </w:rPr>
        <w:t>The change to subclause 8.2.2.2.1 (Initialisation process for the reference picture list for P slices) is as follows</w:t>
      </w:r>
      <w:r w:rsidRPr="000C000E">
        <w:rPr>
          <w:lang w:eastAsia="zh-CN"/>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D6D97">
        <w:tc>
          <w:tcPr>
            <w:tcW w:w="9576" w:type="dxa"/>
          </w:tcPr>
          <w:p w:rsidR="00FD6D97" w:rsidRPr="00B56274" w:rsidRDefault="00FD6D97" w:rsidP="00767877">
            <w:pPr>
              <w:rPr>
                <w:sz w:val="20"/>
                <w:szCs w:val="20"/>
              </w:rPr>
            </w:pPr>
            <w:r w:rsidRPr="00B56274">
              <w:rPr>
                <w:sz w:val="20"/>
                <w:szCs w:val="20"/>
              </w:rPr>
              <w:t>This initialisation process is invoked when decoding a P slice in a coded picture.</w:t>
            </w:r>
          </w:p>
          <w:p w:rsidR="00FD6D97" w:rsidRPr="00767877" w:rsidRDefault="00FD6D97" w:rsidP="00B56274">
            <w:pPr>
              <w:tabs>
                <w:tab w:val="left" w:pos="400"/>
              </w:tabs>
              <w:rPr>
                <w:lang w:eastAsia="zh-CN"/>
              </w:rPr>
            </w:pPr>
            <w:r w:rsidRPr="00B56274">
              <w:rPr>
                <w:sz w:val="20"/>
                <w:szCs w:val="20"/>
              </w:rPr>
              <w:t xml:space="preserve">When this process is invoked, there shall be at least one reference picture that is currently marked as "used for reference" (i.e., as "used for short-term reference" or "used for long-term reference") </w:t>
            </w:r>
            <w:r w:rsidRPr="00B56274">
              <w:rPr>
                <w:rFonts w:eastAsia="Malgun Gothic"/>
                <w:strike/>
                <w:color w:val="FF0000"/>
                <w:sz w:val="20"/>
                <w:szCs w:val="20"/>
                <w:lang w:val="en-GB"/>
              </w:rPr>
              <w:t>and is not marked as "non-existing"</w:t>
            </w:r>
            <w:r w:rsidRPr="00B56274">
              <w:rPr>
                <w:sz w:val="20"/>
                <w:szCs w:val="20"/>
              </w:rPr>
              <w:t>.</w:t>
            </w:r>
            <w:r w:rsidRPr="00B56274">
              <w:rPr>
                <w:sz w:val="20"/>
                <w:szCs w:val="20"/>
                <w:lang w:eastAsia="ko-KR"/>
              </w:rPr>
              <w:t xml:space="preserve"> Pictures with higher values of temporal_id than the current picture cannot be used for reference, and are not included in the reference picture list.</w:t>
            </w:r>
          </w:p>
        </w:tc>
      </w:tr>
    </w:tbl>
    <w:p w:rsidR="00FD6D97" w:rsidRDefault="00FD6D97" w:rsidP="00826C70">
      <w:pPr>
        <w:jc w:val="both"/>
        <w:rPr>
          <w:lang w:eastAsia="zh-CN"/>
        </w:rPr>
      </w:pPr>
    </w:p>
    <w:p w:rsidR="00FD6D97" w:rsidRDefault="00FD6D97" w:rsidP="00BF7E14">
      <w:pPr>
        <w:jc w:val="both"/>
        <w:rPr>
          <w:lang w:eastAsia="zh-CN"/>
        </w:rPr>
      </w:pPr>
      <w:r>
        <w:rPr>
          <w:lang w:eastAsia="zh-CN"/>
        </w:rPr>
        <w:t>The change to subclause 8.2.2.2.2 (Initialisation process for reference picture lists for B slices) is as follows</w:t>
      </w:r>
      <w:r w:rsidRPr="000C000E">
        <w:rPr>
          <w:lang w:eastAsia="zh-CN"/>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D6D97">
        <w:trPr>
          <w:trHeight w:val="3178"/>
        </w:trPr>
        <w:tc>
          <w:tcPr>
            <w:tcW w:w="9576" w:type="dxa"/>
          </w:tcPr>
          <w:p w:rsidR="00FD6D97" w:rsidRPr="00B56274" w:rsidRDefault="00FD6D97" w:rsidP="00826C70">
            <w:pPr>
              <w:rPr>
                <w:sz w:val="20"/>
                <w:szCs w:val="20"/>
              </w:rPr>
            </w:pPr>
            <w:r w:rsidRPr="00B56274">
              <w:rPr>
                <w:sz w:val="20"/>
                <w:szCs w:val="20"/>
              </w:rPr>
              <w:lastRenderedPageBreak/>
              <w:t>This initialisation process is invoked when decoding a B slice in a coded picture.</w:t>
            </w:r>
          </w:p>
          <w:p w:rsidR="00FD6D97" w:rsidRPr="00B56274" w:rsidRDefault="00FD6D97" w:rsidP="00826C70">
            <w:pPr>
              <w:rPr>
                <w:sz w:val="20"/>
                <w:szCs w:val="20"/>
              </w:rPr>
            </w:pPr>
            <w:r w:rsidRPr="00B56274">
              <w:rPr>
                <w:sz w:val="20"/>
                <w:szCs w:val="20"/>
              </w:rPr>
              <w:t>For purposes of the formation of the reference picture lists RefPicList0 and RefPicList1 the term reference entry refers in the following to decoded reference pictures.</w:t>
            </w:r>
          </w:p>
          <w:p w:rsidR="00FD6D97" w:rsidRPr="00B56274" w:rsidRDefault="00FD6D97" w:rsidP="00B56274">
            <w:pPr>
              <w:numPr>
                <w:ilvl w:val="12"/>
                <w:numId w:val="0"/>
              </w:numPr>
              <w:tabs>
                <w:tab w:val="left" w:pos="-720"/>
              </w:tabs>
              <w:rPr>
                <w:sz w:val="20"/>
                <w:szCs w:val="20"/>
                <w:lang w:eastAsia="ko-KR"/>
              </w:rPr>
            </w:pPr>
            <w:r w:rsidRPr="00B56274">
              <w:rPr>
                <w:sz w:val="20"/>
                <w:szCs w:val="20"/>
              </w:rPr>
              <w:t xml:space="preserve">When this process is invoked, there shall be at least one reference entry that is currently marked as "used for reference" (i.e., as "used for short-term reference" or "used for long-term reference") </w:t>
            </w:r>
            <w:r w:rsidRPr="00B56274">
              <w:rPr>
                <w:rFonts w:eastAsia="Malgun Gothic"/>
                <w:strike/>
                <w:color w:val="FF0000"/>
                <w:sz w:val="20"/>
                <w:szCs w:val="20"/>
                <w:lang w:val="en-GB"/>
              </w:rPr>
              <w:t>and is not marked as "non-existing"</w:t>
            </w:r>
            <w:r w:rsidRPr="00B56274">
              <w:rPr>
                <w:sz w:val="20"/>
                <w:szCs w:val="20"/>
              </w:rPr>
              <w:t>.</w:t>
            </w:r>
            <w:r w:rsidRPr="00B56274">
              <w:rPr>
                <w:sz w:val="20"/>
                <w:szCs w:val="20"/>
                <w:lang w:eastAsia="ko-KR"/>
              </w:rPr>
              <w:t xml:space="preserve"> Pictures with higher values of temporal_id than the current picture cannot be used for reference, and are not included in either RefPicList0 or RefPicList1.</w:t>
            </w:r>
          </w:p>
          <w:p w:rsidR="00FD6D97" w:rsidRPr="00B56274" w:rsidRDefault="00FD6D97" w:rsidP="00826C70">
            <w:pPr>
              <w:rPr>
                <w:sz w:val="20"/>
                <w:szCs w:val="20"/>
              </w:rPr>
            </w:pPr>
            <w:r w:rsidRPr="00B56274">
              <w:rPr>
                <w:sz w:val="20"/>
                <w:szCs w:val="20"/>
              </w:rPr>
              <w:t xml:space="preserve">For B slices, the order of short-term reference entries in the reference picture lists RefPicList0 and RefPicList1 depends on output order, as given by PicOrderCnt( ). </w:t>
            </w:r>
            <w:r w:rsidRPr="00B56274">
              <w:rPr>
                <w:rFonts w:eastAsia="Malgun Gothic"/>
                <w:strike/>
                <w:color w:val="FF0000"/>
                <w:sz w:val="20"/>
                <w:szCs w:val="20"/>
                <w:lang w:val="en-GB"/>
              </w:rPr>
              <w:t>When pic_order_cnt_type is equal to 0, reference pictures that are marked as "non-existing" as specified in subclause </w:t>
            </w:r>
            <w:fldSimple w:instr=" REF _Ref31614329 \r \h  \* MERGEFORMAT ">
              <w:r w:rsidRPr="00B56274">
                <w:rPr>
                  <w:rFonts w:eastAsia="Malgun Gothic"/>
                  <w:strike/>
                  <w:color w:val="FF0000"/>
                  <w:sz w:val="20"/>
                  <w:szCs w:val="20"/>
                  <w:lang w:val="en-GB"/>
                </w:rPr>
                <w:t>8.2.3.2</w:t>
              </w:r>
            </w:fldSimple>
            <w:r w:rsidRPr="00B56274">
              <w:rPr>
                <w:rFonts w:eastAsia="Malgun Gothic"/>
                <w:strike/>
                <w:color w:val="FF0000"/>
                <w:sz w:val="20"/>
                <w:szCs w:val="20"/>
                <w:lang w:val="en-GB"/>
              </w:rPr>
              <w:t xml:space="preserve"> are not included in either RefPicList0 or RefPicList1.</w:t>
            </w:r>
          </w:p>
          <w:p w:rsidR="00FD6D97" w:rsidRPr="00B56274" w:rsidRDefault="00FD6D97" w:rsidP="00826C70">
            <w:pPr>
              <w:pStyle w:val="Note1"/>
              <w:rPr>
                <w:rFonts w:eastAsia="宋体"/>
                <w:strike/>
                <w:color w:val="FF0000"/>
                <w:lang w:eastAsia="zh-CN"/>
              </w:rPr>
            </w:pPr>
            <w:r w:rsidRPr="00B56274">
              <w:rPr>
                <w:strike/>
                <w:color w:val="FF0000"/>
              </w:rPr>
              <w:t>NOTE 1 – When gaps_in_frame_num_value_allowed_flag is equal to 1, encoders should use reference picture list modification to ensure proper operation of the decoding process (particularly when pic_order_cnt_type is equal to 0, in which case PicOrderCnt( ) is not inferred for "non-existing" pictures).</w:t>
            </w:r>
          </w:p>
        </w:tc>
      </w:tr>
    </w:tbl>
    <w:p w:rsidR="00FD6D97" w:rsidRPr="00826C70" w:rsidRDefault="00FD6D97" w:rsidP="00924924">
      <w:pPr>
        <w:rPr>
          <w:lang w:eastAsia="zh-CN"/>
        </w:rPr>
      </w:pPr>
    </w:p>
    <w:p w:rsidR="00FD6D97" w:rsidRPr="001F7CBC" w:rsidRDefault="00FD6D97" w:rsidP="001F7CBC">
      <w:pPr>
        <w:jc w:val="both"/>
        <w:rPr>
          <w:lang w:eastAsia="zh-CN"/>
        </w:rPr>
      </w:pPr>
      <w:r>
        <w:rPr>
          <w:lang w:eastAsia="zh-CN"/>
        </w:rPr>
        <w:t>T</w:t>
      </w:r>
      <w:r w:rsidRPr="001F7CBC">
        <w:rPr>
          <w:lang w:eastAsia="zh-CN"/>
        </w:rPr>
        <w:t xml:space="preserve">he derivation of </w:t>
      </w:r>
      <w:r>
        <w:rPr>
          <w:lang w:eastAsia="zh-CN"/>
        </w:rPr>
        <w:t xml:space="preserve">the </w:t>
      </w:r>
      <w:r w:rsidRPr="001F7CBC">
        <w:rPr>
          <w:lang w:eastAsia="zh-CN"/>
        </w:rPr>
        <w:t xml:space="preserve">variable picNumLX in </w:t>
      </w:r>
      <w:r>
        <w:rPr>
          <w:lang w:eastAsia="zh-CN"/>
        </w:rPr>
        <w:t>the</w:t>
      </w:r>
      <w:r w:rsidRPr="001F7CBC">
        <w:rPr>
          <w:lang w:eastAsia="zh-CN"/>
        </w:rPr>
        <w:t xml:space="preserve"> reference picture list modification process for short-term reference</w:t>
      </w:r>
      <w:r>
        <w:rPr>
          <w:lang w:eastAsia="zh-CN"/>
        </w:rPr>
        <w:t xml:space="preserve"> pictures is changed as follows: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D6D97">
        <w:tc>
          <w:tcPr>
            <w:tcW w:w="9576" w:type="dxa"/>
          </w:tcPr>
          <w:p w:rsidR="00FD6D97" w:rsidRPr="00B56274" w:rsidRDefault="00FD6D97" w:rsidP="00B56274">
            <w:pPr>
              <w:tabs>
                <w:tab w:val="left" w:pos="284"/>
              </w:tabs>
              <w:rPr>
                <w:sz w:val="20"/>
                <w:szCs w:val="20"/>
              </w:rPr>
            </w:pPr>
            <w:r w:rsidRPr="00B56274">
              <w:rPr>
                <w:sz w:val="20"/>
                <w:szCs w:val="20"/>
              </w:rPr>
              <w:t>The variable picNumLX is derived as specified by the following pseudo-code:</w:t>
            </w:r>
          </w:p>
          <w:p w:rsidR="00FD6D97" w:rsidRPr="00B56274" w:rsidRDefault="00FD6D97" w:rsidP="00B56274">
            <w:pPr>
              <w:pStyle w:val="Equation"/>
              <w:tabs>
                <w:tab w:val="clear" w:pos="794"/>
                <w:tab w:val="left" w:pos="567"/>
                <w:tab w:val="left" w:pos="993"/>
              </w:tabs>
              <w:ind w:left="567"/>
              <w:rPr>
                <w:sz w:val="20"/>
                <w:szCs w:val="20"/>
              </w:rPr>
            </w:pPr>
            <w:r w:rsidRPr="00B56274">
              <w:rPr>
                <w:sz w:val="20"/>
                <w:szCs w:val="20"/>
              </w:rPr>
              <w:t>if( picNumLXNoWrap &gt; CurrPicNum )</w:t>
            </w:r>
            <w:r w:rsidRPr="00B56274">
              <w:rPr>
                <w:sz w:val="20"/>
                <w:szCs w:val="20"/>
              </w:rPr>
              <w:br/>
            </w:r>
            <w:r w:rsidRPr="00B56274">
              <w:rPr>
                <w:sz w:val="20"/>
                <w:szCs w:val="20"/>
              </w:rPr>
              <w:tab/>
              <w:t>picNumLX = picNumLXNoWrap − MaxPicNum</w:t>
            </w:r>
            <w:r w:rsidRPr="00B56274">
              <w:rPr>
                <w:sz w:val="20"/>
                <w:szCs w:val="20"/>
              </w:rPr>
              <w:tab/>
              <w:t>(</w:t>
            </w:r>
            <w:bookmarkStart w:id="0" w:name="picNumLX_Eqn"/>
            <w:r w:rsidR="004C0BB1" w:rsidRPr="00B56274">
              <w:rPr>
                <w:sz w:val="20"/>
                <w:szCs w:val="20"/>
              </w:rPr>
              <w:fldChar w:fldCharType="begin"/>
            </w:r>
            <w:r w:rsidRPr="00B56274">
              <w:rPr>
                <w:sz w:val="20"/>
                <w:szCs w:val="20"/>
              </w:rPr>
              <w:instrText xml:space="preserve"> STYLEREF 1 \s </w:instrText>
            </w:r>
            <w:r w:rsidR="004C0BB1" w:rsidRPr="00B56274">
              <w:rPr>
                <w:sz w:val="20"/>
                <w:szCs w:val="20"/>
              </w:rPr>
              <w:fldChar w:fldCharType="separate"/>
            </w:r>
            <w:r w:rsidRPr="00B56274">
              <w:rPr>
                <w:noProof/>
                <w:sz w:val="20"/>
                <w:szCs w:val="20"/>
              </w:rPr>
              <w:t>8</w:t>
            </w:r>
            <w:r w:rsidR="004C0BB1" w:rsidRPr="00B56274">
              <w:rPr>
                <w:sz w:val="20"/>
                <w:szCs w:val="20"/>
              </w:rPr>
              <w:fldChar w:fldCharType="end"/>
            </w:r>
            <w:r w:rsidRPr="00B56274">
              <w:rPr>
                <w:sz w:val="20"/>
                <w:szCs w:val="20"/>
              </w:rPr>
              <w:noBreakHyphen/>
            </w:r>
            <w:r w:rsidR="004C0BB1" w:rsidRPr="00B56274">
              <w:rPr>
                <w:sz w:val="20"/>
                <w:szCs w:val="20"/>
              </w:rPr>
              <w:fldChar w:fldCharType="begin"/>
            </w:r>
            <w:r w:rsidRPr="00B56274">
              <w:rPr>
                <w:sz w:val="20"/>
                <w:szCs w:val="20"/>
              </w:rPr>
              <w:instrText xml:space="preserve"> SEQ Equation \* ARABIC \s 1 </w:instrText>
            </w:r>
            <w:r w:rsidR="004C0BB1" w:rsidRPr="00B56274">
              <w:rPr>
                <w:sz w:val="20"/>
                <w:szCs w:val="20"/>
              </w:rPr>
              <w:fldChar w:fldCharType="separate"/>
            </w:r>
            <w:r w:rsidRPr="00B56274">
              <w:rPr>
                <w:noProof/>
                <w:sz w:val="20"/>
                <w:szCs w:val="20"/>
              </w:rPr>
              <w:t>6</w:t>
            </w:r>
            <w:r w:rsidR="004C0BB1" w:rsidRPr="00B56274">
              <w:rPr>
                <w:sz w:val="20"/>
                <w:szCs w:val="20"/>
              </w:rPr>
              <w:fldChar w:fldCharType="end"/>
            </w:r>
            <w:bookmarkEnd w:id="0"/>
            <w:r w:rsidRPr="00B56274">
              <w:rPr>
                <w:sz w:val="20"/>
                <w:szCs w:val="20"/>
              </w:rPr>
              <w:t>)</w:t>
            </w:r>
            <w:r w:rsidRPr="00B56274">
              <w:rPr>
                <w:sz w:val="20"/>
                <w:szCs w:val="20"/>
              </w:rPr>
              <w:br/>
              <w:t>else</w:t>
            </w:r>
            <w:r w:rsidRPr="00B56274">
              <w:rPr>
                <w:sz w:val="20"/>
                <w:szCs w:val="20"/>
              </w:rPr>
              <w:br/>
            </w:r>
            <w:r w:rsidRPr="00B56274">
              <w:rPr>
                <w:sz w:val="20"/>
                <w:szCs w:val="20"/>
              </w:rPr>
              <w:tab/>
              <w:t>picNumLX = picNumLXNoWrap</w:t>
            </w:r>
          </w:p>
          <w:p w:rsidR="00FD6D97" w:rsidRPr="00B56274" w:rsidRDefault="00FD6D97" w:rsidP="00B56274">
            <w:pPr>
              <w:tabs>
                <w:tab w:val="left" w:pos="284"/>
              </w:tabs>
              <w:spacing w:before="120"/>
              <w:rPr>
                <w:sz w:val="20"/>
                <w:szCs w:val="20"/>
                <w:lang w:eastAsia="zh-CN"/>
              </w:rPr>
            </w:pPr>
            <w:r w:rsidRPr="00B56274">
              <w:rPr>
                <w:sz w:val="20"/>
                <w:szCs w:val="20"/>
              </w:rPr>
              <w:t xml:space="preserve">picNumLX shall be equal to the PicNum of a reference picture that is marked as "used for short-term reference" </w:t>
            </w:r>
            <w:r w:rsidRPr="00B56274">
              <w:rPr>
                <w:rFonts w:eastAsia="Malgun Gothic"/>
                <w:strike/>
                <w:color w:val="FF0000"/>
                <w:sz w:val="20"/>
                <w:szCs w:val="20"/>
                <w:lang w:val="en-GB"/>
              </w:rPr>
              <w:t>and shall not be equal to the PicNum of a short-term reference picture that is marked as "non-existing"</w:t>
            </w:r>
            <w:r w:rsidRPr="00B56274">
              <w:rPr>
                <w:i/>
                <w:iCs/>
                <w:sz w:val="20"/>
                <w:szCs w:val="20"/>
              </w:rPr>
              <w:t xml:space="preserve">. </w:t>
            </w:r>
            <w:r w:rsidRPr="00B56274">
              <w:rPr>
                <w:sz w:val="20"/>
                <w:szCs w:val="20"/>
              </w:rPr>
              <w:t>The short-term reference picture with PicNum equal to picNumLX shall not have greater temporal_id than the current slice.</w:t>
            </w:r>
          </w:p>
        </w:tc>
      </w:tr>
    </w:tbl>
    <w:p w:rsidR="00FD6D97" w:rsidRPr="001F7CBC" w:rsidRDefault="00FD6D97" w:rsidP="00F74562">
      <w:pPr>
        <w:jc w:val="both"/>
        <w:rPr>
          <w:lang w:eastAsia="zh-CN"/>
        </w:rPr>
      </w:pPr>
    </w:p>
    <w:p w:rsidR="00FD6D97" w:rsidRDefault="00FD6D97" w:rsidP="00C50EC5">
      <w:pPr>
        <w:jc w:val="both"/>
        <w:rPr>
          <w:lang w:eastAsia="zh-CN"/>
        </w:rPr>
      </w:pPr>
      <w:bookmarkStart w:id="1" w:name="_Toc293649216"/>
      <w:bookmarkStart w:id="2" w:name="_Toc287363810"/>
      <w:bookmarkStart w:id="3" w:name="_Toc248045295"/>
      <w:bookmarkStart w:id="4" w:name="_Toc226456626"/>
      <w:bookmarkStart w:id="5" w:name="_Toc77680465"/>
      <w:bookmarkStart w:id="6" w:name="_Ref31614329"/>
      <w:r>
        <w:rPr>
          <w:lang w:eastAsia="zh-CN"/>
        </w:rPr>
        <w:t xml:space="preserve">The decoding process for gaps in </w:t>
      </w:r>
      <w:r w:rsidRPr="00C50EC5">
        <w:rPr>
          <w:lang w:eastAsia="zh-CN"/>
        </w:rPr>
        <w:t>frame</w:t>
      </w:r>
      <w:r>
        <w:rPr>
          <w:lang w:eastAsia="zh-CN"/>
        </w:rPr>
        <w:t>_num</w:t>
      </w:r>
      <w:bookmarkEnd w:id="1"/>
      <w:bookmarkEnd w:id="2"/>
      <w:bookmarkEnd w:id="3"/>
      <w:bookmarkEnd w:id="4"/>
      <w:bookmarkEnd w:id="5"/>
      <w:bookmarkEnd w:id="6"/>
      <w:r>
        <w:rPr>
          <w:lang w:eastAsia="zh-CN"/>
        </w:rPr>
        <w:t xml:space="preserve"> is removed.</w:t>
      </w:r>
    </w:p>
    <w:p w:rsidR="00FD6D97" w:rsidRDefault="00FD6D97" w:rsidP="00CC1519">
      <w:pPr>
        <w:jc w:val="both"/>
        <w:rPr>
          <w:lang w:eastAsia="zh-CN"/>
        </w:rPr>
      </w:pPr>
    </w:p>
    <w:p w:rsidR="00FD6D97" w:rsidRDefault="00FD6D97" w:rsidP="00CC1519">
      <w:pPr>
        <w:jc w:val="both"/>
        <w:rPr>
          <w:lang w:eastAsia="zh-CN"/>
        </w:rPr>
      </w:pPr>
      <w:r>
        <w:rPr>
          <w:lang w:eastAsia="zh-CN"/>
        </w:rPr>
        <w:t>T</w:t>
      </w:r>
      <w:r w:rsidRPr="000E0784">
        <w:rPr>
          <w:lang w:eastAsia="zh-CN"/>
        </w:rPr>
        <w:t xml:space="preserve">he </w:t>
      </w:r>
      <w:r>
        <w:rPr>
          <w:lang w:eastAsia="zh-CN"/>
        </w:rPr>
        <w:t>marking process of s short-term reference picture as “unused for reference”</w:t>
      </w:r>
      <w:r w:rsidRPr="000E0784">
        <w:rPr>
          <w:lang w:eastAsia="zh-CN"/>
        </w:rPr>
        <w:t xml:space="preserve"> </w:t>
      </w:r>
      <w:r>
        <w:rPr>
          <w:lang w:eastAsia="zh-CN"/>
        </w:rPr>
        <w:t>is changed as follows: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D6D97">
        <w:tc>
          <w:tcPr>
            <w:tcW w:w="9576" w:type="dxa"/>
          </w:tcPr>
          <w:p w:rsidR="00FD6D97" w:rsidRPr="00CC1519" w:rsidRDefault="00FD6D97" w:rsidP="00CC1519">
            <w:pPr>
              <w:keepNext/>
              <w:keepLines/>
              <w:rPr>
                <w:sz w:val="20"/>
                <w:szCs w:val="20"/>
              </w:rPr>
            </w:pPr>
            <w:r w:rsidRPr="00D0399D">
              <w:rPr>
                <w:sz w:val="20"/>
                <w:szCs w:val="20"/>
              </w:rPr>
              <w:t>This process is invoked when memory_management_control_operation is equal to 1.</w:t>
            </w:r>
          </w:p>
          <w:p w:rsidR="00FD6D97" w:rsidRPr="00CC1519" w:rsidRDefault="00FD6D97" w:rsidP="00CC1519">
            <w:pPr>
              <w:keepNext/>
              <w:keepLines/>
              <w:rPr>
                <w:sz w:val="20"/>
                <w:szCs w:val="20"/>
              </w:rPr>
            </w:pPr>
            <w:r w:rsidRPr="00D0399D">
              <w:rPr>
                <w:sz w:val="20"/>
                <w:szCs w:val="20"/>
              </w:rPr>
              <w:t>Let picNumX be specified by</w:t>
            </w:r>
          </w:p>
          <w:p w:rsidR="00FD6D97" w:rsidRPr="00CC1519" w:rsidRDefault="00FD6D97" w:rsidP="00CC1519">
            <w:pPr>
              <w:pStyle w:val="Equation"/>
              <w:ind w:left="720"/>
              <w:rPr>
                <w:sz w:val="20"/>
                <w:szCs w:val="20"/>
              </w:rPr>
            </w:pPr>
            <w:r w:rsidRPr="00CC1519">
              <w:rPr>
                <w:sz w:val="20"/>
                <w:szCs w:val="20"/>
              </w:rPr>
              <w:t xml:space="preserve">picNumX = CurrPicNum − ( difference_of_pic_nums_minus1 + 1 ). </w:t>
            </w:r>
            <w:r>
              <w:rPr>
                <w:sz w:val="20"/>
                <w:szCs w:val="20"/>
              </w:rPr>
              <w:t xml:space="preserve">                   </w:t>
            </w:r>
            <w:r w:rsidRPr="00CC1519">
              <w:rPr>
                <w:sz w:val="20"/>
                <w:szCs w:val="20"/>
              </w:rPr>
              <w:t>(</w:t>
            </w:r>
            <w:r w:rsidR="004C0BB1" w:rsidRPr="00D0399D">
              <w:rPr>
                <w:sz w:val="20"/>
                <w:szCs w:val="20"/>
              </w:rPr>
              <w:fldChar w:fldCharType="begin"/>
            </w:r>
            <w:r w:rsidRPr="00D0399D">
              <w:rPr>
                <w:sz w:val="20"/>
                <w:szCs w:val="20"/>
              </w:rPr>
              <w:instrText xml:space="preserve"> STYLEREF 1 \s </w:instrText>
            </w:r>
            <w:r w:rsidR="004C0BB1" w:rsidRPr="00D0399D">
              <w:rPr>
                <w:sz w:val="20"/>
                <w:szCs w:val="20"/>
              </w:rPr>
              <w:fldChar w:fldCharType="separate"/>
            </w:r>
            <w:r w:rsidRPr="00D0399D">
              <w:rPr>
                <w:noProof/>
                <w:sz w:val="20"/>
                <w:szCs w:val="20"/>
              </w:rPr>
              <w:t>8</w:t>
            </w:r>
            <w:r w:rsidR="004C0BB1" w:rsidRPr="00D0399D">
              <w:rPr>
                <w:sz w:val="20"/>
                <w:szCs w:val="20"/>
              </w:rPr>
              <w:fldChar w:fldCharType="end"/>
            </w:r>
            <w:r w:rsidRPr="00D0399D">
              <w:rPr>
                <w:sz w:val="20"/>
                <w:szCs w:val="20"/>
              </w:rPr>
              <w:noBreakHyphen/>
            </w:r>
            <w:r w:rsidR="004C0BB1" w:rsidRPr="00D0399D">
              <w:rPr>
                <w:sz w:val="20"/>
                <w:szCs w:val="20"/>
              </w:rPr>
              <w:fldChar w:fldCharType="begin"/>
            </w:r>
            <w:r w:rsidRPr="00D0399D">
              <w:rPr>
                <w:sz w:val="20"/>
                <w:szCs w:val="20"/>
              </w:rPr>
              <w:instrText xml:space="preserve"> SEQ Equation \* ARABIC \s 1 </w:instrText>
            </w:r>
            <w:r w:rsidR="004C0BB1" w:rsidRPr="00D0399D">
              <w:rPr>
                <w:sz w:val="20"/>
                <w:szCs w:val="20"/>
              </w:rPr>
              <w:fldChar w:fldCharType="separate"/>
            </w:r>
            <w:r w:rsidRPr="00D0399D">
              <w:rPr>
                <w:noProof/>
                <w:sz w:val="20"/>
                <w:szCs w:val="20"/>
              </w:rPr>
              <w:t>13</w:t>
            </w:r>
            <w:r w:rsidR="004C0BB1" w:rsidRPr="00D0399D">
              <w:rPr>
                <w:sz w:val="20"/>
                <w:szCs w:val="20"/>
              </w:rPr>
              <w:fldChar w:fldCharType="end"/>
            </w:r>
            <w:r w:rsidRPr="00D0399D">
              <w:rPr>
                <w:sz w:val="20"/>
                <w:szCs w:val="20"/>
              </w:rPr>
              <w:t>)</w:t>
            </w:r>
          </w:p>
          <w:p w:rsidR="00FD6D97" w:rsidRDefault="00FD6D97">
            <w:pPr>
              <w:rPr>
                <w:sz w:val="20"/>
                <w:szCs w:val="20"/>
              </w:rPr>
            </w:pPr>
            <w:r w:rsidRPr="00D0399D">
              <w:rPr>
                <w:sz w:val="20"/>
                <w:szCs w:val="20"/>
              </w:rPr>
              <w:t>The value of picNumX is used to mark the corresponding short-term reference picture as "unused for reference".</w:t>
            </w:r>
            <w:r>
              <w:rPr>
                <w:sz w:val="20"/>
                <w:szCs w:val="20"/>
              </w:rPr>
              <w:t xml:space="preserve"> </w:t>
            </w:r>
            <w:r w:rsidRPr="00D0399D">
              <w:rPr>
                <w:color w:val="FF0000"/>
                <w:sz w:val="20"/>
                <w:szCs w:val="20"/>
              </w:rPr>
              <w:t xml:space="preserve">The short-term reference picture identified by picNumX may </w:t>
            </w:r>
            <w:r>
              <w:rPr>
                <w:color w:val="FF0000"/>
                <w:sz w:val="20"/>
                <w:szCs w:val="20"/>
              </w:rPr>
              <w:t>or may not be present in the DPB.</w:t>
            </w:r>
          </w:p>
        </w:tc>
      </w:tr>
    </w:tbl>
    <w:p w:rsidR="00FD6D97" w:rsidRPr="00CC1519" w:rsidRDefault="00FD6D97" w:rsidP="00C50EC5">
      <w:pPr>
        <w:jc w:val="both"/>
        <w:rPr>
          <w:lang w:eastAsia="zh-CN"/>
        </w:rPr>
      </w:pPr>
    </w:p>
    <w:p w:rsidR="00FD6D97" w:rsidRDefault="00FD6D97" w:rsidP="00F74562">
      <w:pPr>
        <w:jc w:val="both"/>
        <w:rPr>
          <w:lang w:eastAsia="zh-CN"/>
        </w:rPr>
      </w:pPr>
      <w:r>
        <w:rPr>
          <w:lang w:eastAsia="zh-CN"/>
        </w:rPr>
        <w:t>T</w:t>
      </w:r>
      <w:r w:rsidRPr="000E0784">
        <w:rPr>
          <w:lang w:eastAsia="zh-CN"/>
        </w:rPr>
        <w:t xml:space="preserve">he assignment process of a LongTermFrameIdx to a short-term reference picture </w:t>
      </w:r>
      <w:r>
        <w:rPr>
          <w:lang w:eastAsia="zh-CN"/>
        </w:rPr>
        <w:t>is changed as follows: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D6D97">
        <w:tc>
          <w:tcPr>
            <w:tcW w:w="9576" w:type="dxa"/>
          </w:tcPr>
          <w:p w:rsidR="00FD6D97" w:rsidRPr="00B56274" w:rsidRDefault="00FD6D97" w:rsidP="000E0784">
            <w:pPr>
              <w:rPr>
                <w:sz w:val="20"/>
                <w:szCs w:val="20"/>
              </w:rPr>
            </w:pPr>
            <w:r w:rsidRPr="00B56274">
              <w:rPr>
                <w:sz w:val="20"/>
                <w:szCs w:val="20"/>
              </w:rPr>
              <w:t>This process is invoked when memory_management_control_operation is equal to 3.</w:t>
            </w:r>
          </w:p>
          <w:p w:rsidR="00FD6D97" w:rsidRPr="00B56274" w:rsidRDefault="00FD6D97" w:rsidP="000E0784">
            <w:pPr>
              <w:rPr>
                <w:sz w:val="20"/>
                <w:szCs w:val="20"/>
              </w:rPr>
            </w:pPr>
            <w:r w:rsidRPr="00B56274">
              <w:rPr>
                <w:sz w:val="20"/>
                <w:szCs w:val="20"/>
              </w:rPr>
              <w:t>Given the syntax element difference_of_pic_nums_minus1, the variable picNumX is obtained as specified in subclause </w:t>
            </w:r>
            <w:fldSimple w:instr=" REF _Ref22879762 \r \h  \* MERGEFORMAT ">
              <w:r w:rsidRPr="00B56274">
                <w:rPr>
                  <w:sz w:val="20"/>
                  <w:szCs w:val="20"/>
                </w:rPr>
                <w:t>8.2.3.4.1</w:t>
              </w:r>
            </w:fldSimple>
            <w:r w:rsidRPr="00B56274">
              <w:rPr>
                <w:sz w:val="20"/>
                <w:szCs w:val="20"/>
              </w:rPr>
              <w:t xml:space="preserve">. picNumX shall refer to a picture marked as "used for short-term reference" </w:t>
            </w:r>
            <w:r w:rsidRPr="00B56274">
              <w:rPr>
                <w:rFonts w:eastAsia="Malgun Gothic"/>
                <w:strike/>
                <w:color w:val="FF0000"/>
                <w:sz w:val="20"/>
                <w:szCs w:val="20"/>
                <w:lang w:val="en-GB"/>
              </w:rPr>
              <w:t>and not marked as "non-existing"</w:t>
            </w:r>
            <w:r w:rsidRPr="00B56274">
              <w:rPr>
                <w:sz w:val="20"/>
                <w:szCs w:val="20"/>
              </w:rPr>
              <w:t>.</w:t>
            </w:r>
          </w:p>
          <w:p w:rsidR="00FD6D97" w:rsidRPr="00B56274" w:rsidRDefault="00FD6D97" w:rsidP="000E0784">
            <w:pPr>
              <w:rPr>
                <w:sz w:val="20"/>
                <w:szCs w:val="20"/>
              </w:rPr>
            </w:pPr>
            <w:r w:rsidRPr="00B56274">
              <w:rPr>
                <w:sz w:val="20"/>
                <w:szCs w:val="20"/>
              </w:rPr>
              <w:t xml:space="preserve">When LongTermFrameIdx equal to long_term_frame_idx is already assigned to a long-term reference picture, that picture is marked as "unused for reference". </w:t>
            </w:r>
          </w:p>
          <w:p w:rsidR="00FD6D97" w:rsidRPr="000E0784" w:rsidRDefault="00FD6D97" w:rsidP="00B56274">
            <w:pPr>
              <w:jc w:val="both"/>
              <w:rPr>
                <w:lang w:eastAsia="zh-CN"/>
              </w:rPr>
            </w:pPr>
            <w:r w:rsidRPr="00B56274">
              <w:rPr>
                <w:sz w:val="20"/>
                <w:szCs w:val="20"/>
              </w:rPr>
              <w:t xml:space="preserve">The value of LongTermFrameIdx is used to mark the corresponding picture from "used for short-term reference" to </w:t>
            </w:r>
            <w:r w:rsidRPr="00B56274">
              <w:rPr>
                <w:sz w:val="20"/>
                <w:szCs w:val="20"/>
              </w:rPr>
              <w:lastRenderedPageBreak/>
              <w:t>"used for long-term reference".</w:t>
            </w:r>
          </w:p>
        </w:tc>
      </w:tr>
    </w:tbl>
    <w:p w:rsidR="00FD6D97" w:rsidRDefault="00FD6D97" w:rsidP="00F74562">
      <w:pPr>
        <w:jc w:val="both"/>
        <w:rPr>
          <w:lang w:eastAsia="zh-CN"/>
        </w:rPr>
      </w:pPr>
    </w:p>
    <w:p w:rsidR="00FD6D97" w:rsidRDefault="00FD6D97">
      <w:pPr>
        <w:pStyle w:val="Heading1"/>
        <w:numPr>
          <w:ilvl w:val="0"/>
          <w:numId w:val="10"/>
        </w:numPr>
        <w:rPr>
          <w:lang w:eastAsia="zh-CN"/>
        </w:rPr>
      </w:pPr>
      <w:r>
        <w:rPr>
          <w:lang w:eastAsia="zh-CN"/>
        </w:rPr>
        <w:t>Analysis of the ‘naive’ solution</w:t>
      </w:r>
    </w:p>
    <w:p w:rsidR="00FD6D97" w:rsidRDefault="00FD6D97">
      <w:r>
        <w:rPr>
          <w:lang w:eastAsia="zh-CN"/>
        </w:rPr>
        <w:t xml:space="preserve">Since no “non-existing” pictures are generated in decoder, the DPB (Decode Picture Buffer) status would be changed when some high temporal levels are discarded. In this Section we compare the DPB status for the cases of some typical coding configurations. </w:t>
      </w:r>
      <w:r>
        <w:t>T</w:t>
      </w:r>
      <w:r>
        <w:rPr>
          <w:lang w:eastAsia="zh-CN"/>
        </w:rPr>
        <w:t>he</w:t>
      </w:r>
      <w:r>
        <w:t xml:space="preserve"> example video sequence</w:t>
      </w:r>
      <w:r>
        <w:rPr>
          <w:lang w:eastAsia="zh-CN"/>
        </w:rPr>
        <w:t xml:space="preserve"> shown in Fig.1 is still used for the analysis. </w:t>
      </w:r>
    </w:p>
    <w:p w:rsidR="00FD6D97" w:rsidRDefault="00FD6D97" w:rsidP="00336A74">
      <w:pPr>
        <w:rPr>
          <w:lang w:eastAsia="zh-CN"/>
        </w:rPr>
      </w:pPr>
      <w:r>
        <w:rPr>
          <w:lang w:eastAsia="zh-CN"/>
        </w:rPr>
        <w:t xml:space="preserve">In the following example: </w:t>
      </w:r>
    </w:p>
    <w:p w:rsidR="00FD6D97" w:rsidRDefault="00FD6D97">
      <w:pPr>
        <w:numPr>
          <w:ilvl w:val="0"/>
          <w:numId w:val="37"/>
        </w:numPr>
        <w:spacing w:before="0"/>
        <w:ind w:left="357" w:hanging="357"/>
        <w:rPr>
          <w:lang w:eastAsia="zh-CN"/>
        </w:rPr>
      </w:pPr>
      <w:r w:rsidRPr="00267F24">
        <w:rPr>
          <w:lang w:eastAsia="zh-CN"/>
        </w:rPr>
        <w:t>max_num_ref_frames</w:t>
      </w:r>
      <w:r>
        <w:rPr>
          <w:lang w:eastAsia="zh-CN"/>
        </w:rPr>
        <w:t xml:space="preserve"> is to 12 (to enable using sliding window only)</w:t>
      </w:r>
    </w:p>
    <w:p w:rsidR="00FD6D97" w:rsidRDefault="00FD6D97" w:rsidP="00A9645D">
      <w:pPr>
        <w:numPr>
          <w:ilvl w:val="0"/>
          <w:numId w:val="37"/>
        </w:numPr>
        <w:spacing w:before="0"/>
        <w:ind w:left="357" w:hanging="357"/>
        <w:rPr>
          <w:lang w:eastAsia="zh-CN"/>
        </w:rPr>
      </w:pPr>
      <w:r>
        <w:rPr>
          <w:lang w:eastAsia="zh-CN"/>
        </w:rPr>
        <w:t>no reference picture list modification commands are used</w:t>
      </w:r>
    </w:p>
    <w:p w:rsidR="00FD6D97" w:rsidRDefault="00FD6D97">
      <w:pPr>
        <w:numPr>
          <w:ilvl w:val="0"/>
          <w:numId w:val="37"/>
        </w:numPr>
        <w:spacing w:before="0"/>
        <w:ind w:left="357" w:hanging="357"/>
        <w:rPr>
          <w:lang w:eastAsia="zh-CN"/>
        </w:rPr>
      </w:pPr>
      <w:r w:rsidRPr="005D78C7">
        <w:rPr>
          <w:lang w:eastAsia="zh-CN"/>
        </w:rPr>
        <w:t>num_ref_idx_l0_active</w:t>
      </w:r>
      <w:r>
        <w:rPr>
          <w:lang w:eastAsia="zh-CN"/>
        </w:rPr>
        <w:t xml:space="preserve"> and num_ref_idx_l1_active are set to 1</w:t>
      </w:r>
    </w:p>
    <w:p w:rsidR="00FD6D97" w:rsidRDefault="00FD6D97">
      <w:pPr>
        <w:numPr>
          <w:ilvl w:val="0"/>
          <w:numId w:val="37"/>
        </w:numPr>
        <w:spacing w:before="0"/>
        <w:ind w:left="357" w:hanging="357"/>
        <w:rPr>
          <w:lang w:eastAsia="zh-CN"/>
        </w:rPr>
      </w:pPr>
      <w:r>
        <w:rPr>
          <w:lang w:eastAsia="zh-CN"/>
        </w:rPr>
        <w:t>no MMCO commands are used</w:t>
      </w:r>
    </w:p>
    <w:p w:rsidR="00FD6D97" w:rsidRDefault="00FD6D97" w:rsidP="00A9645D">
      <w:pPr>
        <w:rPr>
          <w:lang w:eastAsia="zh-CN"/>
        </w:rPr>
      </w:pPr>
      <w:r>
        <w:rPr>
          <w:lang w:eastAsia="zh-CN"/>
        </w:rPr>
        <w:t>Table 3 shows</w:t>
      </w:r>
      <w:r w:rsidRPr="00FB29B0">
        <w:rPr>
          <w:lang w:eastAsia="zh-CN"/>
        </w:rPr>
        <w:t xml:space="preserve"> the DPB status </w:t>
      </w:r>
      <w:r>
        <w:rPr>
          <w:lang w:eastAsia="zh-CN"/>
        </w:rPr>
        <w:t>and reference picture lists for each picture when decoding all the five temporal layers for this example.</w:t>
      </w:r>
    </w:p>
    <w:p w:rsidR="00FD6D97" w:rsidRPr="008D5B1B" w:rsidRDefault="00FD6D97" w:rsidP="004F4F04">
      <w:pPr>
        <w:jc w:val="center"/>
        <w:rPr>
          <w:b/>
          <w:bCs/>
        </w:rPr>
      </w:pPr>
      <w:r w:rsidRPr="00D0399D">
        <w:rPr>
          <w:b/>
          <w:bCs/>
        </w:rPr>
        <w:t>Table 3</w:t>
      </w:r>
    </w:p>
    <w:tbl>
      <w:tblPr>
        <w:tblW w:w="8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7"/>
        <w:gridCol w:w="1039"/>
        <w:gridCol w:w="1124"/>
        <w:gridCol w:w="3210"/>
        <w:gridCol w:w="1067"/>
        <w:gridCol w:w="1241"/>
      </w:tblGrid>
      <w:tr w:rsidR="00FD6D97" w:rsidRPr="00821921" w:rsidTr="00ED543E">
        <w:trPr>
          <w:trHeight w:val="941"/>
          <w:jc w:val="center"/>
        </w:trPr>
        <w:tc>
          <w:tcPr>
            <w:tcW w:w="0" w:type="auto"/>
            <w:vMerge w:val="restart"/>
          </w:tcPr>
          <w:p w:rsidR="00FD6D97" w:rsidRPr="00821921" w:rsidRDefault="00FD6D97" w:rsidP="001C7030">
            <w:pPr>
              <w:rPr>
                <w:b/>
                <w:bCs/>
                <w:sz w:val="20"/>
                <w:szCs w:val="20"/>
                <w:lang w:val="es-ES"/>
              </w:rPr>
            </w:pPr>
            <w:r>
              <w:rPr>
                <w:b/>
                <w:bCs/>
                <w:sz w:val="20"/>
                <w:szCs w:val="20"/>
                <w:lang w:val="es-ES"/>
              </w:rPr>
              <w:t>Dec</w:t>
            </w:r>
            <w:r w:rsidRPr="00821921">
              <w:rPr>
                <w:b/>
                <w:bCs/>
                <w:sz w:val="20"/>
                <w:szCs w:val="20"/>
                <w:lang w:val="es-ES"/>
              </w:rPr>
              <w:t>oding order/ frame_num</w:t>
            </w:r>
          </w:p>
        </w:tc>
        <w:tc>
          <w:tcPr>
            <w:tcW w:w="0" w:type="auto"/>
            <w:vMerge w:val="restart"/>
          </w:tcPr>
          <w:p w:rsidR="00FD6D97" w:rsidRPr="00821921" w:rsidRDefault="00FD6D97" w:rsidP="00562292">
            <w:pPr>
              <w:rPr>
                <w:b/>
                <w:bCs/>
                <w:sz w:val="20"/>
                <w:szCs w:val="20"/>
                <w:lang w:val="es-ES" w:eastAsia="zh-CN"/>
              </w:rPr>
            </w:pPr>
            <w:r w:rsidRPr="00821921">
              <w:rPr>
                <w:b/>
                <w:bCs/>
                <w:sz w:val="20"/>
                <w:szCs w:val="20"/>
                <w:lang w:val="es-ES"/>
              </w:rPr>
              <w:t>POC</w:t>
            </w:r>
            <w:r w:rsidR="00DE7BE4">
              <w:rPr>
                <w:rFonts w:hint="eastAsia"/>
                <w:b/>
                <w:bCs/>
                <w:sz w:val="20"/>
                <w:szCs w:val="20"/>
                <w:lang w:val="es-ES" w:eastAsia="zh-CN"/>
              </w:rPr>
              <w:t>(TL)</w:t>
            </w:r>
          </w:p>
        </w:tc>
        <w:tc>
          <w:tcPr>
            <w:tcW w:w="1124" w:type="dxa"/>
            <w:vMerge w:val="restart"/>
          </w:tcPr>
          <w:p w:rsidR="00FD6D97" w:rsidRPr="00821921" w:rsidRDefault="00FD6D97" w:rsidP="00562292">
            <w:pPr>
              <w:rPr>
                <w:b/>
                <w:bCs/>
                <w:sz w:val="20"/>
                <w:szCs w:val="20"/>
              </w:rPr>
            </w:pPr>
            <w:r w:rsidRPr="00821921">
              <w:rPr>
                <w:b/>
                <w:bCs/>
                <w:sz w:val="20"/>
                <w:szCs w:val="20"/>
              </w:rPr>
              <w:t>Marked as “used for reference”</w:t>
            </w:r>
          </w:p>
        </w:tc>
        <w:tc>
          <w:tcPr>
            <w:tcW w:w="3210" w:type="dxa"/>
            <w:vMerge w:val="restart"/>
          </w:tcPr>
          <w:p w:rsidR="00FD6D97" w:rsidRPr="00821921" w:rsidRDefault="00FD6D97" w:rsidP="008D5B1B">
            <w:pPr>
              <w:rPr>
                <w:b/>
                <w:bCs/>
                <w:sz w:val="20"/>
                <w:szCs w:val="20"/>
              </w:rPr>
            </w:pPr>
            <w:r w:rsidRPr="00821921">
              <w:rPr>
                <w:b/>
                <w:bCs/>
                <w:sz w:val="20"/>
                <w:szCs w:val="20"/>
              </w:rPr>
              <w:t xml:space="preserve">Reference pictures in the DPB after </w:t>
            </w:r>
            <w:r>
              <w:rPr>
                <w:b/>
                <w:bCs/>
                <w:sz w:val="20"/>
                <w:szCs w:val="20"/>
              </w:rPr>
              <w:t>de</w:t>
            </w:r>
            <w:r w:rsidRPr="00821921">
              <w:rPr>
                <w:b/>
                <w:bCs/>
                <w:sz w:val="20"/>
                <w:szCs w:val="20"/>
              </w:rPr>
              <w:t>coding the picture</w:t>
            </w:r>
          </w:p>
        </w:tc>
        <w:tc>
          <w:tcPr>
            <w:tcW w:w="2308" w:type="dxa"/>
            <w:gridSpan w:val="2"/>
          </w:tcPr>
          <w:p w:rsidR="00FD6D97" w:rsidRPr="00821921" w:rsidRDefault="00FD6D97" w:rsidP="008D5B1B">
            <w:pPr>
              <w:rPr>
                <w:b/>
                <w:bCs/>
                <w:sz w:val="20"/>
                <w:szCs w:val="20"/>
              </w:rPr>
            </w:pPr>
            <w:r w:rsidRPr="00821921">
              <w:rPr>
                <w:b/>
                <w:bCs/>
                <w:sz w:val="20"/>
                <w:szCs w:val="20"/>
              </w:rPr>
              <w:t>Reference pictures lists</w:t>
            </w:r>
            <w:r>
              <w:rPr>
                <w:b/>
                <w:bCs/>
                <w:sz w:val="20"/>
                <w:szCs w:val="20"/>
              </w:rPr>
              <w:t xml:space="preserve"> when decoding the picture</w:t>
            </w:r>
          </w:p>
        </w:tc>
      </w:tr>
      <w:tr w:rsidR="00FD6D97" w:rsidRPr="00821921" w:rsidTr="00DE7BE4">
        <w:trPr>
          <w:trHeight w:val="302"/>
          <w:jc w:val="center"/>
        </w:trPr>
        <w:tc>
          <w:tcPr>
            <w:tcW w:w="0" w:type="auto"/>
            <w:vMerge/>
          </w:tcPr>
          <w:p w:rsidR="00FD6D97" w:rsidRPr="00821921" w:rsidRDefault="00FD6D97" w:rsidP="00562292">
            <w:pPr>
              <w:rPr>
                <w:b/>
                <w:bCs/>
                <w:sz w:val="20"/>
                <w:szCs w:val="20"/>
              </w:rPr>
            </w:pPr>
          </w:p>
        </w:tc>
        <w:tc>
          <w:tcPr>
            <w:tcW w:w="0" w:type="auto"/>
            <w:vMerge/>
          </w:tcPr>
          <w:p w:rsidR="00FD6D97" w:rsidRPr="00821921" w:rsidRDefault="00FD6D97" w:rsidP="00562292">
            <w:pPr>
              <w:rPr>
                <w:b/>
                <w:bCs/>
                <w:sz w:val="20"/>
                <w:szCs w:val="20"/>
              </w:rPr>
            </w:pPr>
          </w:p>
        </w:tc>
        <w:tc>
          <w:tcPr>
            <w:tcW w:w="1124" w:type="dxa"/>
            <w:vMerge/>
          </w:tcPr>
          <w:p w:rsidR="00FD6D97" w:rsidRPr="00821921" w:rsidRDefault="00FD6D97" w:rsidP="00562292">
            <w:pPr>
              <w:rPr>
                <w:b/>
                <w:bCs/>
                <w:sz w:val="20"/>
                <w:szCs w:val="20"/>
              </w:rPr>
            </w:pPr>
          </w:p>
        </w:tc>
        <w:tc>
          <w:tcPr>
            <w:tcW w:w="3210" w:type="dxa"/>
            <w:vMerge/>
          </w:tcPr>
          <w:p w:rsidR="00FD6D97" w:rsidRPr="00821921" w:rsidRDefault="00FD6D97" w:rsidP="00562292">
            <w:pPr>
              <w:rPr>
                <w:b/>
                <w:bCs/>
                <w:sz w:val="20"/>
                <w:szCs w:val="20"/>
              </w:rPr>
            </w:pPr>
          </w:p>
        </w:tc>
        <w:tc>
          <w:tcPr>
            <w:tcW w:w="1067" w:type="dxa"/>
          </w:tcPr>
          <w:p w:rsidR="00FD6D97" w:rsidRPr="00821921" w:rsidRDefault="00FD6D97" w:rsidP="00562292">
            <w:pPr>
              <w:rPr>
                <w:b/>
                <w:bCs/>
                <w:sz w:val="20"/>
                <w:szCs w:val="20"/>
              </w:rPr>
            </w:pPr>
            <w:r w:rsidRPr="00821921">
              <w:rPr>
                <w:b/>
                <w:bCs/>
                <w:sz w:val="20"/>
                <w:szCs w:val="20"/>
              </w:rPr>
              <w:t>LIST0</w:t>
            </w:r>
          </w:p>
        </w:tc>
        <w:tc>
          <w:tcPr>
            <w:tcW w:w="0" w:type="auto"/>
          </w:tcPr>
          <w:p w:rsidR="00FD6D97" w:rsidRPr="00821921" w:rsidRDefault="00FD6D97" w:rsidP="00562292">
            <w:pPr>
              <w:rPr>
                <w:b/>
                <w:bCs/>
                <w:sz w:val="20"/>
                <w:szCs w:val="20"/>
              </w:rPr>
            </w:pPr>
            <w:r w:rsidRPr="00821921">
              <w:rPr>
                <w:b/>
                <w:bCs/>
                <w:sz w:val="20"/>
                <w:szCs w:val="20"/>
              </w:rPr>
              <w:t>LIST1</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0 / 0</w:t>
            </w:r>
          </w:p>
        </w:tc>
        <w:tc>
          <w:tcPr>
            <w:tcW w:w="0" w:type="auto"/>
          </w:tcPr>
          <w:p w:rsidR="00DE7BE4" w:rsidRPr="00821921" w:rsidRDefault="00DE7BE4" w:rsidP="00562292">
            <w:pPr>
              <w:rPr>
                <w:sz w:val="20"/>
                <w:szCs w:val="20"/>
                <w:lang w:eastAsia="zh-CN"/>
              </w:rPr>
            </w:pPr>
            <w:r>
              <w:rPr>
                <w:sz w:val="20"/>
                <w:szCs w:val="20"/>
              </w:rPr>
              <w:t>0</w:t>
            </w:r>
            <w:r>
              <w:rPr>
                <w:sz w:val="20"/>
                <w:szCs w:val="20"/>
                <w:lang w:eastAsia="zh-CN"/>
              </w:rPr>
              <w:t>(0)</w:t>
            </w:r>
          </w:p>
        </w:tc>
        <w:tc>
          <w:tcPr>
            <w:tcW w:w="1124" w:type="dxa"/>
          </w:tcPr>
          <w:p w:rsidR="00DE7BE4" w:rsidRPr="00821921" w:rsidRDefault="00DE7BE4" w:rsidP="00562292">
            <w:pPr>
              <w:rPr>
                <w:sz w:val="20"/>
                <w:szCs w:val="20"/>
              </w:rPr>
            </w:pPr>
            <w:r w:rsidRPr="00821921">
              <w:rPr>
                <w:sz w:val="20"/>
                <w:szCs w:val="20"/>
              </w:rPr>
              <w:t>yes</w:t>
            </w:r>
          </w:p>
        </w:tc>
        <w:tc>
          <w:tcPr>
            <w:tcW w:w="3210" w:type="dxa"/>
          </w:tcPr>
          <w:p w:rsidR="00DE7BE4" w:rsidRPr="00821921" w:rsidRDefault="00DE7BE4" w:rsidP="00562292">
            <w:pPr>
              <w:rPr>
                <w:sz w:val="20"/>
                <w:szCs w:val="20"/>
              </w:rPr>
            </w:pPr>
            <w:r w:rsidRPr="00821921">
              <w:rPr>
                <w:sz w:val="20"/>
                <w:szCs w:val="20"/>
              </w:rPr>
              <w:t xml:space="preserve">0                               </w:t>
            </w:r>
          </w:p>
        </w:tc>
        <w:tc>
          <w:tcPr>
            <w:tcW w:w="1067" w:type="dxa"/>
          </w:tcPr>
          <w:p w:rsidR="00DE7BE4" w:rsidRPr="00821921" w:rsidRDefault="00DE7BE4" w:rsidP="00562292">
            <w:pPr>
              <w:rPr>
                <w:sz w:val="20"/>
                <w:szCs w:val="20"/>
              </w:rPr>
            </w:pPr>
            <w:r w:rsidRPr="00821921">
              <w:rPr>
                <w:sz w:val="20"/>
                <w:szCs w:val="20"/>
              </w:rPr>
              <w:t>NA</w:t>
            </w:r>
          </w:p>
        </w:tc>
        <w:tc>
          <w:tcPr>
            <w:tcW w:w="0" w:type="auto"/>
          </w:tcPr>
          <w:p w:rsidR="00DE7BE4" w:rsidRPr="00821921" w:rsidRDefault="00DE7BE4" w:rsidP="00562292">
            <w:pPr>
              <w:rPr>
                <w:sz w:val="20"/>
                <w:szCs w:val="20"/>
              </w:rPr>
            </w:pPr>
            <w:r w:rsidRPr="00821921">
              <w:rPr>
                <w:sz w:val="20"/>
                <w:szCs w:val="20"/>
              </w:rPr>
              <w:t>NA</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1 / 1</w:t>
            </w:r>
          </w:p>
        </w:tc>
        <w:tc>
          <w:tcPr>
            <w:tcW w:w="0" w:type="auto"/>
          </w:tcPr>
          <w:p w:rsidR="00DE7BE4" w:rsidRPr="00821921" w:rsidRDefault="00DE7BE4" w:rsidP="00562292">
            <w:pPr>
              <w:rPr>
                <w:sz w:val="20"/>
                <w:szCs w:val="20"/>
                <w:lang w:eastAsia="zh-CN"/>
              </w:rPr>
            </w:pPr>
            <w:r>
              <w:rPr>
                <w:sz w:val="20"/>
                <w:szCs w:val="20"/>
              </w:rPr>
              <w:t>16</w:t>
            </w:r>
            <w:r>
              <w:rPr>
                <w:sz w:val="20"/>
                <w:szCs w:val="20"/>
                <w:lang w:eastAsia="zh-CN"/>
              </w:rPr>
              <w:t>(0)</w:t>
            </w:r>
          </w:p>
        </w:tc>
        <w:tc>
          <w:tcPr>
            <w:tcW w:w="1124" w:type="dxa"/>
          </w:tcPr>
          <w:p w:rsidR="00DE7BE4" w:rsidRPr="00821921" w:rsidRDefault="00DE7BE4" w:rsidP="00562292">
            <w:pPr>
              <w:rPr>
                <w:sz w:val="20"/>
                <w:szCs w:val="20"/>
              </w:rPr>
            </w:pPr>
            <w:r w:rsidRPr="00821921">
              <w:rPr>
                <w:sz w:val="20"/>
                <w:szCs w:val="20"/>
              </w:rPr>
              <w:t>yes</w:t>
            </w:r>
          </w:p>
        </w:tc>
        <w:tc>
          <w:tcPr>
            <w:tcW w:w="3210" w:type="dxa"/>
          </w:tcPr>
          <w:p w:rsidR="00DE7BE4" w:rsidRPr="00821921" w:rsidRDefault="00DE7BE4" w:rsidP="00562292">
            <w:pPr>
              <w:rPr>
                <w:sz w:val="20"/>
                <w:szCs w:val="20"/>
              </w:rPr>
            </w:pPr>
            <w:r w:rsidRPr="00821921">
              <w:rPr>
                <w:sz w:val="20"/>
                <w:szCs w:val="20"/>
              </w:rPr>
              <w:t xml:space="preserve">0,16                            </w:t>
            </w:r>
          </w:p>
        </w:tc>
        <w:tc>
          <w:tcPr>
            <w:tcW w:w="1067" w:type="dxa"/>
          </w:tcPr>
          <w:p w:rsidR="00DE7BE4" w:rsidRPr="00821921" w:rsidRDefault="00DE7BE4" w:rsidP="00562292">
            <w:pPr>
              <w:rPr>
                <w:sz w:val="20"/>
                <w:szCs w:val="20"/>
              </w:rPr>
            </w:pPr>
            <w:r w:rsidRPr="00821921">
              <w:rPr>
                <w:sz w:val="20"/>
                <w:szCs w:val="20"/>
              </w:rPr>
              <w:t>0</w:t>
            </w:r>
          </w:p>
        </w:tc>
        <w:tc>
          <w:tcPr>
            <w:tcW w:w="0" w:type="auto"/>
          </w:tcPr>
          <w:p w:rsidR="00DE7BE4" w:rsidRPr="00821921" w:rsidRDefault="00DE7BE4" w:rsidP="00562292">
            <w:pPr>
              <w:rPr>
                <w:sz w:val="20"/>
                <w:szCs w:val="20"/>
              </w:rPr>
            </w:pPr>
            <w:r w:rsidRPr="00821921">
              <w:rPr>
                <w:sz w:val="20"/>
                <w:szCs w:val="20"/>
              </w:rPr>
              <w:t>NA</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2 / 2</w:t>
            </w:r>
          </w:p>
        </w:tc>
        <w:tc>
          <w:tcPr>
            <w:tcW w:w="0" w:type="auto"/>
          </w:tcPr>
          <w:p w:rsidR="00DE7BE4" w:rsidRPr="00821921" w:rsidRDefault="00DE7BE4" w:rsidP="00562292">
            <w:pPr>
              <w:rPr>
                <w:sz w:val="20"/>
                <w:szCs w:val="20"/>
                <w:lang w:eastAsia="zh-CN"/>
              </w:rPr>
            </w:pPr>
            <w:r>
              <w:rPr>
                <w:sz w:val="20"/>
                <w:szCs w:val="20"/>
              </w:rPr>
              <w:t>8</w:t>
            </w:r>
            <w:r>
              <w:rPr>
                <w:sz w:val="20"/>
                <w:szCs w:val="20"/>
                <w:lang w:eastAsia="zh-CN"/>
              </w:rPr>
              <w:t>(1)</w:t>
            </w:r>
          </w:p>
        </w:tc>
        <w:tc>
          <w:tcPr>
            <w:tcW w:w="1124" w:type="dxa"/>
          </w:tcPr>
          <w:p w:rsidR="00DE7BE4" w:rsidRPr="00821921" w:rsidRDefault="00DE7BE4" w:rsidP="00562292">
            <w:pPr>
              <w:rPr>
                <w:sz w:val="20"/>
                <w:szCs w:val="20"/>
              </w:rPr>
            </w:pPr>
            <w:r w:rsidRPr="00821921">
              <w:rPr>
                <w:sz w:val="20"/>
                <w:szCs w:val="20"/>
              </w:rPr>
              <w:t>yes</w:t>
            </w:r>
          </w:p>
        </w:tc>
        <w:tc>
          <w:tcPr>
            <w:tcW w:w="3210" w:type="dxa"/>
          </w:tcPr>
          <w:p w:rsidR="00DE7BE4" w:rsidRPr="00821921" w:rsidRDefault="00DE7BE4" w:rsidP="00562292">
            <w:pPr>
              <w:rPr>
                <w:sz w:val="20"/>
                <w:szCs w:val="20"/>
              </w:rPr>
            </w:pPr>
            <w:r w:rsidRPr="00821921">
              <w:rPr>
                <w:sz w:val="20"/>
                <w:szCs w:val="20"/>
              </w:rPr>
              <w:t xml:space="preserve">0,16,8                          </w:t>
            </w:r>
          </w:p>
        </w:tc>
        <w:tc>
          <w:tcPr>
            <w:tcW w:w="1067" w:type="dxa"/>
          </w:tcPr>
          <w:p w:rsidR="00DE7BE4" w:rsidRPr="00821921" w:rsidRDefault="00DE7BE4" w:rsidP="00562292">
            <w:pPr>
              <w:rPr>
                <w:sz w:val="20"/>
                <w:szCs w:val="20"/>
                <w:lang w:eastAsia="zh-CN"/>
              </w:rPr>
            </w:pPr>
            <w:r w:rsidRPr="00821921">
              <w:rPr>
                <w:sz w:val="20"/>
                <w:szCs w:val="20"/>
              </w:rPr>
              <w:t>0</w:t>
            </w:r>
          </w:p>
        </w:tc>
        <w:tc>
          <w:tcPr>
            <w:tcW w:w="0" w:type="auto"/>
          </w:tcPr>
          <w:p w:rsidR="00DE7BE4" w:rsidRPr="00821921" w:rsidRDefault="00DE7BE4" w:rsidP="00562292">
            <w:pPr>
              <w:rPr>
                <w:sz w:val="20"/>
                <w:szCs w:val="20"/>
              </w:rPr>
            </w:pPr>
            <w:r w:rsidRPr="00821921">
              <w:rPr>
                <w:sz w:val="20"/>
                <w:szCs w:val="20"/>
              </w:rPr>
              <w:t>16</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3 / 3</w:t>
            </w:r>
          </w:p>
        </w:tc>
        <w:tc>
          <w:tcPr>
            <w:tcW w:w="0" w:type="auto"/>
          </w:tcPr>
          <w:p w:rsidR="00DE7BE4" w:rsidRPr="00821921" w:rsidRDefault="00DE7BE4" w:rsidP="00562292">
            <w:pPr>
              <w:rPr>
                <w:sz w:val="20"/>
                <w:szCs w:val="20"/>
                <w:lang w:eastAsia="zh-CN"/>
              </w:rPr>
            </w:pPr>
            <w:r>
              <w:rPr>
                <w:sz w:val="20"/>
                <w:szCs w:val="20"/>
              </w:rPr>
              <w:t>4</w:t>
            </w:r>
            <w:r>
              <w:rPr>
                <w:sz w:val="20"/>
                <w:szCs w:val="20"/>
                <w:lang w:eastAsia="zh-CN"/>
              </w:rPr>
              <w:t>(2)</w:t>
            </w:r>
          </w:p>
        </w:tc>
        <w:tc>
          <w:tcPr>
            <w:tcW w:w="1124" w:type="dxa"/>
          </w:tcPr>
          <w:p w:rsidR="00DE7BE4" w:rsidRPr="00821921" w:rsidRDefault="00DE7BE4" w:rsidP="00562292">
            <w:pPr>
              <w:rPr>
                <w:sz w:val="20"/>
                <w:szCs w:val="20"/>
              </w:rPr>
            </w:pPr>
            <w:r w:rsidRPr="00821921">
              <w:rPr>
                <w:sz w:val="20"/>
                <w:szCs w:val="20"/>
              </w:rPr>
              <w:t>yes</w:t>
            </w:r>
          </w:p>
        </w:tc>
        <w:tc>
          <w:tcPr>
            <w:tcW w:w="3210" w:type="dxa"/>
          </w:tcPr>
          <w:p w:rsidR="00DE7BE4" w:rsidRPr="00821921" w:rsidRDefault="00DE7BE4" w:rsidP="00562292">
            <w:pPr>
              <w:rPr>
                <w:sz w:val="20"/>
                <w:szCs w:val="20"/>
              </w:rPr>
            </w:pPr>
            <w:r w:rsidRPr="00821921">
              <w:rPr>
                <w:sz w:val="20"/>
                <w:szCs w:val="20"/>
              </w:rPr>
              <w:t xml:space="preserve">0,16,8,4                        </w:t>
            </w:r>
          </w:p>
        </w:tc>
        <w:tc>
          <w:tcPr>
            <w:tcW w:w="1067" w:type="dxa"/>
          </w:tcPr>
          <w:p w:rsidR="00DE7BE4" w:rsidRPr="00821921" w:rsidRDefault="00DE7BE4" w:rsidP="00562292">
            <w:pPr>
              <w:rPr>
                <w:sz w:val="20"/>
                <w:szCs w:val="20"/>
                <w:lang w:eastAsia="zh-CN"/>
              </w:rPr>
            </w:pPr>
            <w:r w:rsidRPr="00821921">
              <w:rPr>
                <w:sz w:val="20"/>
                <w:szCs w:val="20"/>
              </w:rPr>
              <w:t>0</w:t>
            </w:r>
          </w:p>
        </w:tc>
        <w:tc>
          <w:tcPr>
            <w:tcW w:w="0" w:type="auto"/>
          </w:tcPr>
          <w:p w:rsidR="00DE7BE4" w:rsidRPr="00821921" w:rsidRDefault="00DE7BE4" w:rsidP="00562292">
            <w:pPr>
              <w:rPr>
                <w:sz w:val="20"/>
                <w:szCs w:val="20"/>
              </w:rPr>
            </w:pPr>
            <w:r w:rsidRPr="00821921">
              <w:rPr>
                <w:sz w:val="20"/>
                <w:szCs w:val="20"/>
              </w:rPr>
              <w:t xml:space="preserve">8 </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4 / 4</w:t>
            </w:r>
          </w:p>
        </w:tc>
        <w:tc>
          <w:tcPr>
            <w:tcW w:w="0" w:type="auto"/>
          </w:tcPr>
          <w:p w:rsidR="00DE7BE4" w:rsidRPr="00821921" w:rsidRDefault="00DE7BE4" w:rsidP="00562292">
            <w:pPr>
              <w:rPr>
                <w:sz w:val="20"/>
                <w:szCs w:val="20"/>
                <w:lang w:eastAsia="zh-CN"/>
              </w:rPr>
            </w:pPr>
            <w:r>
              <w:rPr>
                <w:sz w:val="20"/>
                <w:szCs w:val="20"/>
              </w:rPr>
              <w:t>2</w:t>
            </w:r>
            <w:r>
              <w:rPr>
                <w:sz w:val="20"/>
                <w:szCs w:val="20"/>
                <w:lang w:eastAsia="zh-CN"/>
              </w:rPr>
              <w:t>(3)</w:t>
            </w:r>
          </w:p>
        </w:tc>
        <w:tc>
          <w:tcPr>
            <w:tcW w:w="1124" w:type="dxa"/>
          </w:tcPr>
          <w:p w:rsidR="00DE7BE4" w:rsidRPr="00821921" w:rsidRDefault="00DE7BE4" w:rsidP="00562292">
            <w:pPr>
              <w:rPr>
                <w:sz w:val="20"/>
                <w:szCs w:val="20"/>
              </w:rPr>
            </w:pPr>
            <w:r w:rsidRPr="00821921">
              <w:rPr>
                <w:sz w:val="20"/>
                <w:szCs w:val="20"/>
              </w:rPr>
              <w:t>yes</w:t>
            </w:r>
          </w:p>
        </w:tc>
        <w:tc>
          <w:tcPr>
            <w:tcW w:w="3210" w:type="dxa"/>
          </w:tcPr>
          <w:p w:rsidR="00DE7BE4" w:rsidRPr="00821921" w:rsidRDefault="00DE7BE4" w:rsidP="00562292">
            <w:pPr>
              <w:rPr>
                <w:sz w:val="20"/>
                <w:szCs w:val="20"/>
              </w:rPr>
            </w:pPr>
            <w:r w:rsidRPr="00821921">
              <w:rPr>
                <w:sz w:val="20"/>
                <w:szCs w:val="20"/>
              </w:rPr>
              <w:t xml:space="preserve">0,16,8,4,2                      </w:t>
            </w:r>
          </w:p>
        </w:tc>
        <w:tc>
          <w:tcPr>
            <w:tcW w:w="1067" w:type="dxa"/>
          </w:tcPr>
          <w:p w:rsidR="00DE7BE4" w:rsidRPr="00821921" w:rsidRDefault="00DE7BE4" w:rsidP="00562292">
            <w:pPr>
              <w:rPr>
                <w:sz w:val="20"/>
                <w:szCs w:val="20"/>
                <w:lang w:eastAsia="zh-CN"/>
              </w:rPr>
            </w:pPr>
            <w:r w:rsidRPr="00821921">
              <w:rPr>
                <w:sz w:val="20"/>
                <w:szCs w:val="20"/>
              </w:rPr>
              <w:t>0</w:t>
            </w:r>
          </w:p>
        </w:tc>
        <w:tc>
          <w:tcPr>
            <w:tcW w:w="0" w:type="auto"/>
          </w:tcPr>
          <w:p w:rsidR="00DE7BE4" w:rsidRPr="00821921" w:rsidRDefault="00DE7BE4" w:rsidP="00562292">
            <w:pPr>
              <w:rPr>
                <w:sz w:val="20"/>
                <w:szCs w:val="20"/>
              </w:rPr>
            </w:pPr>
            <w:r w:rsidRPr="00821921">
              <w:rPr>
                <w:sz w:val="20"/>
                <w:szCs w:val="20"/>
              </w:rPr>
              <w:t>4</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5 / 5</w:t>
            </w:r>
          </w:p>
        </w:tc>
        <w:tc>
          <w:tcPr>
            <w:tcW w:w="0" w:type="auto"/>
          </w:tcPr>
          <w:p w:rsidR="00DE7BE4" w:rsidRPr="00821921" w:rsidRDefault="00DE7BE4" w:rsidP="00562292">
            <w:pPr>
              <w:rPr>
                <w:sz w:val="20"/>
                <w:szCs w:val="20"/>
                <w:lang w:eastAsia="zh-CN"/>
              </w:rPr>
            </w:pPr>
            <w:r>
              <w:rPr>
                <w:sz w:val="20"/>
                <w:szCs w:val="20"/>
              </w:rPr>
              <w:t>1</w:t>
            </w:r>
            <w:r>
              <w:rPr>
                <w:sz w:val="20"/>
                <w:szCs w:val="20"/>
                <w:lang w:eastAsia="zh-CN"/>
              </w:rPr>
              <w:t>(4)</w:t>
            </w:r>
          </w:p>
        </w:tc>
        <w:tc>
          <w:tcPr>
            <w:tcW w:w="1124" w:type="dxa"/>
          </w:tcPr>
          <w:p w:rsidR="00DE7BE4" w:rsidRPr="00821921" w:rsidRDefault="00DE7BE4" w:rsidP="00562292">
            <w:pPr>
              <w:rPr>
                <w:sz w:val="20"/>
                <w:szCs w:val="20"/>
              </w:rPr>
            </w:pPr>
            <w:r w:rsidRPr="00821921">
              <w:rPr>
                <w:sz w:val="20"/>
                <w:szCs w:val="20"/>
              </w:rPr>
              <w:t xml:space="preserve">no </w:t>
            </w:r>
          </w:p>
        </w:tc>
        <w:tc>
          <w:tcPr>
            <w:tcW w:w="3210" w:type="dxa"/>
          </w:tcPr>
          <w:p w:rsidR="00DE7BE4" w:rsidRPr="00821921" w:rsidRDefault="00DE7BE4" w:rsidP="00562292">
            <w:pPr>
              <w:rPr>
                <w:sz w:val="20"/>
                <w:szCs w:val="20"/>
              </w:rPr>
            </w:pPr>
            <w:r w:rsidRPr="00821921">
              <w:rPr>
                <w:sz w:val="20"/>
                <w:szCs w:val="20"/>
              </w:rPr>
              <w:t xml:space="preserve">0,16,8,4,2                      </w:t>
            </w:r>
          </w:p>
        </w:tc>
        <w:tc>
          <w:tcPr>
            <w:tcW w:w="1067" w:type="dxa"/>
          </w:tcPr>
          <w:p w:rsidR="00DE7BE4" w:rsidRPr="00821921" w:rsidRDefault="00DE7BE4" w:rsidP="00562292">
            <w:pPr>
              <w:rPr>
                <w:sz w:val="20"/>
                <w:szCs w:val="20"/>
                <w:lang w:eastAsia="zh-CN"/>
              </w:rPr>
            </w:pPr>
            <w:r w:rsidRPr="00821921">
              <w:rPr>
                <w:sz w:val="20"/>
                <w:szCs w:val="20"/>
              </w:rPr>
              <w:t>0</w:t>
            </w:r>
          </w:p>
        </w:tc>
        <w:tc>
          <w:tcPr>
            <w:tcW w:w="0" w:type="auto"/>
          </w:tcPr>
          <w:p w:rsidR="00DE7BE4" w:rsidRPr="00821921" w:rsidRDefault="00DE7BE4" w:rsidP="00562292">
            <w:pPr>
              <w:rPr>
                <w:sz w:val="20"/>
                <w:szCs w:val="20"/>
              </w:rPr>
            </w:pPr>
            <w:r w:rsidRPr="00821921">
              <w:rPr>
                <w:sz w:val="20"/>
                <w:szCs w:val="20"/>
              </w:rPr>
              <w:t>2</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6 / 5</w:t>
            </w:r>
          </w:p>
        </w:tc>
        <w:tc>
          <w:tcPr>
            <w:tcW w:w="0" w:type="auto"/>
          </w:tcPr>
          <w:p w:rsidR="00DE7BE4" w:rsidRPr="00821921" w:rsidRDefault="00DE7BE4" w:rsidP="00562292">
            <w:pPr>
              <w:rPr>
                <w:sz w:val="20"/>
                <w:szCs w:val="20"/>
                <w:lang w:eastAsia="zh-CN"/>
              </w:rPr>
            </w:pPr>
            <w:r>
              <w:rPr>
                <w:sz w:val="20"/>
                <w:szCs w:val="20"/>
              </w:rPr>
              <w:t>3</w:t>
            </w:r>
            <w:r>
              <w:rPr>
                <w:sz w:val="20"/>
                <w:szCs w:val="20"/>
                <w:lang w:eastAsia="zh-CN"/>
              </w:rPr>
              <w:t>(4)</w:t>
            </w:r>
          </w:p>
        </w:tc>
        <w:tc>
          <w:tcPr>
            <w:tcW w:w="1124" w:type="dxa"/>
          </w:tcPr>
          <w:p w:rsidR="00DE7BE4" w:rsidRPr="00821921" w:rsidRDefault="00DE7BE4" w:rsidP="00562292">
            <w:pPr>
              <w:rPr>
                <w:sz w:val="20"/>
                <w:szCs w:val="20"/>
              </w:rPr>
            </w:pPr>
            <w:r w:rsidRPr="00821921">
              <w:rPr>
                <w:sz w:val="20"/>
                <w:szCs w:val="20"/>
              </w:rPr>
              <w:t xml:space="preserve">no </w:t>
            </w:r>
          </w:p>
        </w:tc>
        <w:tc>
          <w:tcPr>
            <w:tcW w:w="3210" w:type="dxa"/>
          </w:tcPr>
          <w:p w:rsidR="00DE7BE4" w:rsidRPr="00821921" w:rsidRDefault="00DE7BE4" w:rsidP="00562292">
            <w:pPr>
              <w:rPr>
                <w:sz w:val="20"/>
                <w:szCs w:val="20"/>
              </w:rPr>
            </w:pPr>
            <w:r w:rsidRPr="00821921">
              <w:rPr>
                <w:sz w:val="20"/>
                <w:szCs w:val="20"/>
              </w:rPr>
              <w:t xml:space="preserve">0,16,8,4,2                      </w:t>
            </w:r>
          </w:p>
        </w:tc>
        <w:tc>
          <w:tcPr>
            <w:tcW w:w="1067" w:type="dxa"/>
          </w:tcPr>
          <w:p w:rsidR="00DE7BE4" w:rsidRPr="00821921" w:rsidRDefault="00DE7BE4" w:rsidP="00562292">
            <w:pPr>
              <w:rPr>
                <w:sz w:val="20"/>
                <w:szCs w:val="20"/>
                <w:lang w:eastAsia="zh-CN"/>
              </w:rPr>
            </w:pPr>
            <w:r w:rsidRPr="00821921">
              <w:rPr>
                <w:sz w:val="20"/>
                <w:szCs w:val="20"/>
              </w:rPr>
              <w:t>2</w:t>
            </w:r>
          </w:p>
        </w:tc>
        <w:tc>
          <w:tcPr>
            <w:tcW w:w="0" w:type="auto"/>
          </w:tcPr>
          <w:p w:rsidR="00DE7BE4" w:rsidRPr="00821921" w:rsidRDefault="00DE7BE4" w:rsidP="00562292">
            <w:pPr>
              <w:rPr>
                <w:sz w:val="20"/>
                <w:szCs w:val="20"/>
              </w:rPr>
            </w:pPr>
            <w:r w:rsidRPr="00821921">
              <w:rPr>
                <w:sz w:val="20"/>
                <w:szCs w:val="20"/>
              </w:rPr>
              <w:t>4</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7 / 5</w:t>
            </w:r>
          </w:p>
        </w:tc>
        <w:tc>
          <w:tcPr>
            <w:tcW w:w="0" w:type="auto"/>
          </w:tcPr>
          <w:p w:rsidR="00DE7BE4" w:rsidRPr="00821921" w:rsidRDefault="00DE7BE4" w:rsidP="00562292">
            <w:pPr>
              <w:rPr>
                <w:sz w:val="20"/>
                <w:szCs w:val="20"/>
              </w:rPr>
            </w:pPr>
            <w:r>
              <w:rPr>
                <w:sz w:val="20"/>
                <w:szCs w:val="20"/>
              </w:rPr>
              <w:t>6</w:t>
            </w:r>
            <w:r>
              <w:rPr>
                <w:sz w:val="20"/>
                <w:szCs w:val="20"/>
                <w:lang w:eastAsia="zh-CN"/>
              </w:rPr>
              <w:t>(3)</w:t>
            </w:r>
          </w:p>
        </w:tc>
        <w:tc>
          <w:tcPr>
            <w:tcW w:w="1124" w:type="dxa"/>
          </w:tcPr>
          <w:p w:rsidR="00DE7BE4" w:rsidRPr="00821921" w:rsidRDefault="00DE7BE4" w:rsidP="00562292">
            <w:pPr>
              <w:rPr>
                <w:sz w:val="20"/>
                <w:szCs w:val="20"/>
              </w:rPr>
            </w:pPr>
            <w:r w:rsidRPr="00821921">
              <w:rPr>
                <w:sz w:val="20"/>
                <w:szCs w:val="20"/>
              </w:rPr>
              <w:t>yes</w:t>
            </w:r>
          </w:p>
        </w:tc>
        <w:tc>
          <w:tcPr>
            <w:tcW w:w="3210" w:type="dxa"/>
          </w:tcPr>
          <w:p w:rsidR="00DE7BE4" w:rsidRPr="00821921" w:rsidRDefault="00DE7BE4" w:rsidP="00562292">
            <w:pPr>
              <w:rPr>
                <w:sz w:val="20"/>
                <w:szCs w:val="20"/>
              </w:rPr>
            </w:pPr>
            <w:r w:rsidRPr="00821921">
              <w:rPr>
                <w:sz w:val="20"/>
                <w:szCs w:val="20"/>
              </w:rPr>
              <w:t xml:space="preserve">0,16,8,4,2,6                    </w:t>
            </w:r>
          </w:p>
        </w:tc>
        <w:tc>
          <w:tcPr>
            <w:tcW w:w="1067" w:type="dxa"/>
          </w:tcPr>
          <w:p w:rsidR="00DE7BE4" w:rsidRPr="00821921" w:rsidRDefault="00DE7BE4" w:rsidP="00562292">
            <w:pPr>
              <w:rPr>
                <w:sz w:val="20"/>
                <w:szCs w:val="20"/>
                <w:lang w:eastAsia="zh-CN"/>
              </w:rPr>
            </w:pPr>
            <w:r w:rsidRPr="00821921">
              <w:rPr>
                <w:sz w:val="20"/>
                <w:szCs w:val="20"/>
              </w:rPr>
              <w:t>4</w:t>
            </w:r>
          </w:p>
        </w:tc>
        <w:tc>
          <w:tcPr>
            <w:tcW w:w="0" w:type="auto"/>
          </w:tcPr>
          <w:p w:rsidR="00DE7BE4" w:rsidRPr="00821921" w:rsidRDefault="00DE7BE4" w:rsidP="00562292">
            <w:pPr>
              <w:rPr>
                <w:sz w:val="20"/>
                <w:szCs w:val="20"/>
              </w:rPr>
            </w:pPr>
            <w:r w:rsidRPr="00821921">
              <w:rPr>
                <w:sz w:val="20"/>
                <w:szCs w:val="20"/>
              </w:rPr>
              <w:t>8</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8 / 6</w:t>
            </w:r>
          </w:p>
        </w:tc>
        <w:tc>
          <w:tcPr>
            <w:tcW w:w="0" w:type="auto"/>
          </w:tcPr>
          <w:p w:rsidR="00DE7BE4" w:rsidRPr="00821921" w:rsidRDefault="00DE7BE4" w:rsidP="00562292">
            <w:pPr>
              <w:rPr>
                <w:sz w:val="20"/>
                <w:szCs w:val="20"/>
              </w:rPr>
            </w:pPr>
            <w:r>
              <w:rPr>
                <w:sz w:val="20"/>
                <w:szCs w:val="20"/>
              </w:rPr>
              <w:t>5</w:t>
            </w:r>
            <w:r>
              <w:rPr>
                <w:sz w:val="20"/>
                <w:szCs w:val="20"/>
                <w:lang w:eastAsia="zh-CN"/>
              </w:rPr>
              <w:t>(4)</w:t>
            </w:r>
          </w:p>
        </w:tc>
        <w:tc>
          <w:tcPr>
            <w:tcW w:w="1124" w:type="dxa"/>
          </w:tcPr>
          <w:p w:rsidR="00DE7BE4" w:rsidRPr="00821921" w:rsidRDefault="00DE7BE4" w:rsidP="00562292">
            <w:pPr>
              <w:rPr>
                <w:sz w:val="20"/>
                <w:szCs w:val="20"/>
              </w:rPr>
            </w:pPr>
            <w:r w:rsidRPr="00821921">
              <w:rPr>
                <w:sz w:val="20"/>
                <w:szCs w:val="20"/>
              </w:rPr>
              <w:t xml:space="preserve">no </w:t>
            </w:r>
          </w:p>
        </w:tc>
        <w:tc>
          <w:tcPr>
            <w:tcW w:w="3210" w:type="dxa"/>
          </w:tcPr>
          <w:p w:rsidR="00DE7BE4" w:rsidRPr="00821921" w:rsidRDefault="00DE7BE4" w:rsidP="00562292">
            <w:pPr>
              <w:rPr>
                <w:sz w:val="20"/>
                <w:szCs w:val="20"/>
              </w:rPr>
            </w:pPr>
            <w:r w:rsidRPr="00821921">
              <w:rPr>
                <w:sz w:val="20"/>
                <w:szCs w:val="20"/>
              </w:rPr>
              <w:t xml:space="preserve">0,16,8,4,2,6                    </w:t>
            </w:r>
          </w:p>
        </w:tc>
        <w:tc>
          <w:tcPr>
            <w:tcW w:w="1067" w:type="dxa"/>
          </w:tcPr>
          <w:p w:rsidR="00DE7BE4" w:rsidRPr="00821921" w:rsidRDefault="00DE7BE4" w:rsidP="00562292">
            <w:pPr>
              <w:rPr>
                <w:sz w:val="20"/>
                <w:szCs w:val="20"/>
                <w:lang w:eastAsia="zh-CN"/>
              </w:rPr>
            </w:pPr>
            <w:r w:rsidRPr="00821921">
              <w:rPr>
                <w:sz w:val="20"/>
                <w:szCs w:val="20"/>
              </w:rPr>
              <w:t>4</w:t>
            </w:r>
          </w:p>
        </w:tc>
        <w:tc>
          <w:tcPr>
            <w:tcW w:w="0" w:type="auto"/>
          </w:tcPr>
          <w:p w:rsidR="00DE7BE4" w:rsidRPr="00821921" w:rsidRDefault="00DE7BE4" w:rsidP="00562292">
            <w:pPr>
              <w:rPr>
                <w:sz w:val="20"/>
                <w:szCs w:val="20"/>
              </w:rPr>
            </w:pPr>
            <w:r w:rsidRPr="00821921">
              <w:rPr>
                <w:sz w:val="20"/>
                <w:szCs w:val="20"/>
              </w:rPr>
              <w:t>6</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9 / 6</w:t>
            </w:r>
          </w:p>
        </w:tc>
        <w:tc>
          <w:tcPr>
            <w:tcW w:w="0" w:type="auto"/>
          </w:tcPr>
          <w:p w:rsidR="00DE7BE4" w:rsidRPr="00821921" w:rsidRDefault="00DE7BE4" w:rsidP="00562292">
            <w:pPr>
              <w:rPr>
                <w:sz w:val="20"/>
                <w:szCs w:val="20"/>
              </w:rPr>
            </w:pPr>
            <w:r>
              <w:rPr>
                <w:sz w:val="20"/>
                <w:szCs w:val="20"/>
              </w:rPr>
              <w:t>7</w:t>
            </w:r>
            <w:r>
              <w:rPr>
                <w:sz w:val="20"/>
                <w:szCs w:val="20"/>
                <w:lang w:eastAsia="zh-CN"/>
              </w:rPr>
              <w:t>(4)</w:t>
            </w:r>
          </w:p>
        </w:tc>
        <w:tc>
          <w:tcPr>
            <w:tcW w:w="1124" w:type="dxa"/>
          </w:tcPr>
          <w:p w:rsidR="00DE7BE4" w:rsidRPr="00821921" w:rsidRDefault="00DE7BE4" w:rsidP="00562292">
            <w:pPr>
              <w:rPr>
                <w:sz w:val="20"/>
                <w:szCs w:val="20"/>
              </w:rPr>
            </w:pPr>
            <w:r w:rsidRPr="00821921">
              <w:rPr>
                <w:sz w:val="20"/>
                <w:szCs w:val="20"/>
              </w:rPr>
              <w:t xml:space="preserve">no </w:t>
            </w:r>
          </w:p>
        </w:tc>
        <w:tc>
          <w:tcPr>
            <w:tcW w:w="3210" w:type="dxa"/>
          </w:tcPr>
          <w:p w:rsidR="00DE7BE4" w:rsidRPr="00821921" w:rsidRDefault="00DE7BE4" w:rsidP="00562292">
            <w:pPr>
              <w:rPr>
                <w:sz w:val="20"/>
                <w:szCs w:val="20"/>
              </w:rPr>
            </w:pPr>
            <w:r w:rsidRPr="00821921">
              <w:rPr>
                <w:sz w:val="20"/>
                <w:szCs w:val="20"/>
              </w:rPr>
              <w:t xml:space="preserve">0,16,8,4,2,6                    </w:t>
            </w:r>
          </w:p>
        </w:tc>
        <w:tc>
          <w:tcPr>
            <w:tcW w:w="1067" w:type="dxa"/>
          </w:tcPr>
          <w:p w:rsidR="00DE7BE4" w:rsidRPr="00821921" w:rsidRDefault="00DE7BE4" w:rsidP="00562292">
            <w:pPr>
              <w:rPr>
                <w:sz w:val="20"/>
                <w:szCs w:val="20"/>
                <w:lang w:eastAsia="zh-CN"/>
              </w:rPr>
            </w:pPr>
            <w:r w:rsidRPr="00821921">
              <w:rPr>
                <w:sz w:val="20"/>
                <w:szCs w:val="20"/>
              </w:rPr>
              <w:t>6</w:t>
            </w:r>
          </w:p>
        </w:tc>
        <w:tc>
          <w:tcPr>
            <w:tcW w:w="0" w:type="auto"/>
          </w:tcPr>
          <w:p w:rsidR="00DE7BE4" w:rsidRPr="00821921" w:rsidRDefault="00DE7BE4" w:rsidP="00562292">
            <w:pPr>
              <w:rPr>
                <w:sz w:val="20"/>
                <w:szCs w:val="20"/>
              </w:rPr>
            </w:pPr>
            <w:r w:rsidRPr="00821921">
              <w:rPr>
                <w:sz w:val="20"/>
                <w:szCs w:val="20"/>
              </w:rPr>
              <w:t>8</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10 / 6</w:t>
            </w:r>
          </w:p>
        </w:tc>
        <w:tc>
          <w:tcPr>
            <w:tcW w:w="0" w:type="auto"/>
          </w:tcPr>
          <w:p w:rsidR="00DE7BE4" w:rsidRPr="00821921" w:rsidRDefault="00DE7BE4" w:rsidP="00562292">
            <w:pPr>
              <w:rPr>
                <w:sz w:val="20"/>
                <w:szCs w:val="20"/>
              </w:rPr>
            </w:pPr>
            <w:r>
              <w:rPr>
                <w:sz w:val="20"/>
                <w:szCs w:val="20"/>
              </w:rPr>
              <w:t>12</w:t>
            </w:r>
            <w:r>
              <w:rPr>
                <w:sz w:val="20"/>
                <w:szCs w:val="20"/>
                <w:lang w:eastAsia="zh-CN"/>
              </w:rPr>
              <w:t>(2)</w:t>
            </w:r>
          </w:p>
        </w:tc>
        <w:tc>
          <w:tcPr>
            <w:tcW w:w="1124" w:type="dxa"/>
          </w:tcPr>
          <w:p w:rsidR="00DE7BE4" w:rsidRPr="00821921" w:rsidRDefault="00DE7BE4" w:rsidP="00562292">
            <w:pPr>
              <w:rPr>
                <w:sz w:val="20"/>
                <w:szCs w:val="20"/>
              </w:rPr>
            </w:pPr>
            <w:r w:rsidRPr="00821921">
              <w:rPr>
                <w:sz w:val="20"/>
                <w:szCs w:val="20"/>
              </w:rPr>
              <w:t>yes</w:t>
            </w:r>
          </w:p>
        </w:tc>
        <w:tc>
          <w:tcPr>
            <w:tcW w:w="3210" w:type="dxa"/>
          </w:tcPr>
          <w:p w:rsidR="00DE7BE4" w:rsidRPr="00821921" w:rsidRDefault="00DE7BE4" w:rsidP="00562292">
            <w:pPr>
              <w:rPr>
                <w:sz w:val="20"/>
                <w:szCs w:val="20"/>
              </w:rPr>
            </w:pPr>
            <w:r w:rsidRPr="00821921">
              <w:rPr>
                <w:sz w:val="20"/>
                <w:szCs w:val="20"/>
              </w:rPr>
              <w:t xml:space="preserve">0,16,8,4,2,6,12                 </w:t>
            </w:r>
          </w:p>
        </w:tc>
        <w:tc>
          <w:tcPr>
            <w:tcW w:w="1067" w:type="dxa"/>
          </w:tcPr>
          <w:p w:rsidR="00DE7BE4" w:rsidRPr="00821921" w:rsidRDefault="00DE7BE4" w:rsidP="00562292">
            <w:pPr>
              <w:rPr>
                <w:sz w:val="20"/>
                <w:szCs w:val="20"/>
                <w:lang w:eastAsia="zh-CN"/>
              </w:rPr>
            </w:pPr>
            <w:r w:rsidRPr="00821921">
              <w:rPr>
                <w:sz w:val="20"/>
                <w:szCs w:val="20"/>
              </w:rPr>
              <w:t>8</w:t>
            </w:r>
          </w:p>
        </w:tc>
        <w:tc>
          <w:tcPr>
            <w:tcW w:w="0" w:type="auto"/>
          </w:tcPr>
          <w:p w:rsidR="00DE7BE4" w:rsidRPr="00821921" w:rsidRDefault="00DE7BE4" w:rsidP="00562292">
            <w:pPr>
              <w:rPr>
                <w:sz w:val="20"/>
                <w:szCs w:val="20"/>
              </w:rPr>
            </w:pPr>
            <w:r w:rsidRPr="00821921">
              <w:rPr>
                <w:sz w:val="20"/>
                <w:szCs w:val="20"/>
              </w:rPr>
              <w:t>16</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11 / 7</w:t>
            </w:r>
          </w:p>
        </w:tc>
        <w:tc>
          <w:tcPr>
            <w:tcW w:w="0" w:type="auto"/>
          </w:tcPr>
          <w:p w:rsidR="00DE7BE4" w:rsidRPr="00821921" w:rsidRDefault="00DE7BE4" w:rsidP="00562292">
            <w:pPr>
              <w:rPr>
                <w:sz w:val="20"/>
                <w:szCs w:val="20"/>
              </w:rPr>
            </w:pPr>
            <w:r>
              <w:rPr>
                <w:sz w:val="20"/>
                <w:szCs w:val="20"/>
              </w:rPr>
              <w:t>10</w:t>
            </w:r>
            <w:r>
              <w:rPr>
                <w:sz w:val="20"/>
                <w:szCs w:val="20"/>
                <w:lang w:eastAsia="zh-CN"/>
              </w:rPr>
              <w:t>(3)</w:t>
            </w:r>
          </w:p>
        </w:tc>
        <w:tc>
          <w:tcPr>
            <w:tcW w:w="1124" w:type="dxa"/>
          </w:tcPr>
          <w:p w:rsidR="00DE7BE4" w:rsidRPr="00821921" w:rsidRDefault="00DE7BE4" w:rsidP="00562292">
            <w:pPr>
              <w:rPr>
                <w:sz w:val="20"/>
                <w:szCs w:val="20"/>
              </w:rPr>
            </w:pPr>
            <w:r w:rsidRPr="00821921">
              <w:rPr>
                <w:sz w:val="20"/>
                <w:szCs w:val="20"/>
              </w:rPr>
              <w:t>yes</w:t>
            </w:r>
          </w:p>
        </w:tc>
        <w:tc>
          <w:tcPr>
            <w:tcW w:w="3210" w:type="dxa"/>
          </w:tcPr>
          <w:p w:rsidR="00DE7BE4" w:rsidRPr="00821921" w:rsidRDefault="00DE7BE4" w:rsidP="00562292">
            <w:pPr>
              <w:rPr>
                <w:sz w:val="20"/>
                <w:szCs w:val="20"/>
              </w:rPr>
            </w:pPr>
            <w:r w:rsidRPr="00821921">
              <w:rPr>
                <w:sz w:val="20"/>
                <w:szCs w:val="20"/>
              </w:rPr>
              <w:t xml:space="preserve">0,16,8,4,2,6,12,10              </w:t>
            </w:r>
          </w:p>
        </w:tc>
        <w:tc>
          <w:tcPr>
            <w:tcW w:w="1067" w:type="dxa"/>
          </w:tcPr>
          <w:p w:rsidR="00DE7BE4" w:rsidRPr="00821921" w:rsidRDefault="00DE7BE4" w:rsidP="00562292">
            <w:pPr>
              <w:rPr>
                <w:sz w:val="20"/>
                <w:szCs w:val="20"/>
                <w:lang w:eastAsia="zh-CN"/>
              </w:rPr>
            </w:pPr>
            <w:r w:rsidRPr="00821921">
              <w:rPr>
                <w:sz w:val="20"/>
                <w:szCs w:val="20"/>
              </w:rPr>
              <w:t>8</w:t>
            </w:r>
          </w:p>
        </w:tc>
        <w:tc>
          <w:tcPr>
            <w:tcW w:w="0" w:type="auto"/>
          </w:tcPr>
          <w:p w:rsidR="00DE7BE4" w:rsidRPr="00821921" w:rsidRDefault="00DE7BE4" w:rsidP="00562292">
            <w:pPr>
              <w:rPr>
                <w:sz w:val="20"/>
                <w:szCs w:val="20"/>
              </w:rPr>
            </w:pPr>
            <w:r w:rsidRPr="00821921">
              <w:rPr>
                <w:sz w:val="20"/>
                <w:szCs w:val="20"/>
              </w:rPr>
              <w:t>12</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12 / 8</w:t>
            </w:r>
          </w:p>
        </w:tc>
        <w:tc>
          <w:tcPr>
            <w:tcW w:w="0" w:type="auto"/>
          </w:tcPr>
          <w:p w:rsidR="00DE7BE4" w:rsidRPr="00821921" w:rsidRDefault="00DE7BE4" w:rsidP="00562292">
            <w:pPr>
              <w:rPr>
                <w:sz w:val="20"/>
                <w:szCs w:val="20"/>
              </w:rPr>
            </w:pPr>
            <w:r>
              <w:rPr>
                <w:sz w:val="20"/>
                <w:szCs w:val="20"/>
              </w:rPr>
              <w:t>9</w:t>
            </w:r>
            <w:r>
              <w:rPr>
                <w:sz w:val="20"/>
                <w:szCs w:val="20"/>
                <w:lang w:eastAsia="zh-CN"/>
              </w:rPr>
              <w:t>(4)</w:t>
            </w:r>
          </w:p>
        </w:tc>
        <w:tc>
          <w:tcPr>
            <w:tcW w:w="1124" w:type="dxa"/>
          </w:tcPr>
          <w:p w:rsidR="00DE7BE4" w:rsidRPr="00821921" w:rsidRDefault="00DE7BE4" w:rsidP="00562292">
            <w:pPr>
              <w:rPr>
                <w:sz w:val="20"/>
                <w:szCs w:val="20"/>
              </w:rPr>
            </w:pPr>
            <w:r w:rsidRPr="00821921">
              <w:rPr>
                <w:sz w:val="20"/>
                <w:szCs w:val="20"/>
              </w:rPr>
              <w:t xml:space="preserve">no </w:t>
            </w:r>
          </w:p>
        </w:tc>
        <w:tc>
          <w:tcPr>
            <w:tcW w:w="3210" w:type="dxa"/>
          </w:tcPr>
          <w:p w:rsidR="00DE7BE4" w:rsidRPr="00821921" w:rsidRDefault="00DE7BE4" w:rsidP="00562292">
            <w:pPr>
              <w:rPr>
                <w:sz w:val="20"/>
                <w:szCs w:val="20"/>
              </w:rPr>
            </w:pPr>
            <w:r w:rsidRPr="00821921">
              <w:rPr>
                <w:sz w:val="20"/>
                <w:szCs w:val="20"/>
              </w:rPr>
              <w:t xml:space="preserve">0,16,8,4,2,6,12,10              </w:t>
            </w:r>
          </w:p>
        </w:tc>
        <w:tc>
          <w:tcPr>
            <w:tcW w:w="1067" w:type="dxa"/>
          </w:tcPr>
          <w:p w:rsidR="00DE7BE4" w:rsidRPr="00821921" w:rsidRDefault="00DE7BE4" w:rsidP="00562292">
            <w:pPr>
              <w:rPr>
                <w:sz w:val="20"/>
                <w:szCs w:val="20"/>
                <w:lang w:eastAsia="zh-CN"/>
              </w:rPr>
            </w:pPr>
            <w:r w:rsidRPr="00821921">
              <w:rPr>
                <w:sz w:val="20"/>
                <w:szCs w:val="20"/>
              </w:rPr>
              <w:t>8</w:t>
            </w:r>
          </w:p>
        </w:tc>
        <w:tc>
          <w:tcPr>
            <w:tcW w:w="0" w:type="auto"/>
          </w:tcPr>
          <w:p w:rsidR="00DE7BE4" w:rsidRPr="00821921" w:rsidRDefault="00DE7BE4" w:rsidP="00562292">
            <w:pPr>
              <w:rPr>
                <w:sz w:val="20"/>
                <w:szCs w:val="20"/>
              </w:rPr>
            </w:pPr>
            <w:r w:rsidRPr="00821921">
              <w:rPr>
                <w:sz w:val="20"/>
                <w:szCs w:val="20"/>
              </w:rPr>
              <w:t>10</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13 / 8</w:t>
            </w:r>
          </w:p>
        </w:tc>
        <w:tc>
          <w:tcPr>
            <w:tcW w:w="0" w:type="auto"/>
          </w:tcPr>
          <w:p w:rsidR="00DE7BE4" w:rsidRPr="00821921" w:rsidRDefault="00DE7BE4" w:rsidP="00562292">
            <w:pPr>
              <w:rPr>
                <w:sz w:val="20"/>
                <w:szCs w:val="20"/>
              </w:rPr>
            </w:pPr>
            <w:r>
              <w:rPr>
                <w:sz w:val="20"/>
                <w:szCs w:val="20"/>
              </w:rPr>
              <w:t>11</w:t>
            </w:r>
            <w:r>
              <w:rPr>
                <w:sz w:val="20"/>
                <w:szCs w:val="20"/>
                <w:lang w:eastAsia="zh-CN"/>
              </w:rPr>
              <w:t>(4)</w:t>
            </w:r>
          </w:p>
        </w:tc>
        <w:tc>
          <w:tcPr>
            <w:tcW w:w="1124" w:type="dxa"/>
          </w:tcPr>
          <w:p w:rsidR="00DE7BE4" w:rsidRPr="00821921" w:rsidRDefault="00DE7BE4" w:rsidP="00562292">
            <w:pPr>
              <w:rPr>
                <w:sz w:val="20"/>
                <w:szCs w:val="20"/>
              </w:rPr>
            </w:pPr>
            <w:r w:rsidRPr="00821921">
              <w:rPr>
                <w:sz w:val="20"/>
                <w:szCs w:val="20"/>
              </w:rPr>
              <w:t xml:space="preserve">no </w:t>
            </w:r>
          </w:p>
        </w:tc>
        <w:tc>
          <w:tcPr>
            <w:tcW w:w="3210" w:type="dxa"/>
          </w:tcPr>
          <w:p w:rsidR="00DE7BE4" w:rsidRPr="00821921" w:rsidRDefault="00DE7BE4" w:rsidP="00562292">
            <w:pPr>
              <w:rPr>
                <w:sz w:val="20"/>
                <w:szCs w:val="20"/>
              </w:rPr>
            </w:pPr>
            <w:r w:rsidRPr="00821921">
              <w:rPr>
                <w:sz w:val="20"/>
                <w:szCs w:val="20"/>
              </w:rPr>
              <w:t xml:space="preserve">0,16,8,4,2,6,12,10              </w:t>
            </w:r>
          </w:p>
        </w:tc>
        <w:tc>
          <w:tcPr>
            <w:tcW w:w="1067" w:type="dxa"/>
          </w:tcPr>
          <w:p w:rsidR="00DE7BE4" w:rsidRPr="00821921" w:rsidRDefault="00DE7BE4" w:rsidP="00562292">
            <w:pPr>
              <w:rPr>
                <w:sz w:val="20"/>
                <w:szCs w:val="20"/>
                <w:lang w:eastAsia="zh-CN"/>
              </w:rPr>
            </w:pPr>
            <w:r w:rsidRPr="00821921">
              <w:rPr>
                <w:sz w:val="20"/>
                <w:szCs w:val="20"/>
              </w:rPr>
              <w:t>10</w:t>
            </w:r>
          </w:p>
        </w:tc>
        <w:tc>
          <w:tcPr>
            <w:tcW w:w="0" w:type="auto"/>
          </w:tcPr>
          <w:p w:rsidR="00DE7BE4" w:rsidRPr="00821921" w:rsidRDefault="00DE7BE4" w:rsidP="00562292">
            <w:pPr>
              <w:rPr>
                <w:sz w:val="20"/>
                <w:szCs w:val="20"/>
              </w:rPr>
            </w:pPr>
            <w:r w:rsidRPr="00821921">
              <w:rPr>
                <w:sz w:val="20"/>
                <w:szCs w:val="20"/>
              </w:rPr>
              <w:t>12</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14 / 8</w:t>
            </w:r>
          </w:p>
        </w:tc>
        <w:tc>
          <w:tcPr>
            <w:tcW w:w="0" w:type="auto"/>
          </w:tcPr>
          <w:p w:rsidR="00DE7BE4" w:rsidRPr="00821921" w:rsidRDefault="00DE7BE4" w:rsidP="00562292">
            <w:pPr>
              <w:rPr>
                <w:sz w:val="20"/>
                <w:szCs w:val="20"/>
              </w:rPr>
            </w:pPr>
            <w:r>
              <w:rPr>
                <w:sz w:val="20"/>
                <w:szCs w:val="20"/>
              </w:rPr>
              <w:t>14</w:t>
            </w:r>
            <w:r>
              <w:rPr>
                <w:sz w:val="20"/>
                <w:szCs w:val="20"/>
                <w:lang w:eastAsia="zh-CN"/>
              </w:rPr>
              <w:t>(3)</w:t>
            </w:r>
          </w:p>
        </w:tc>
        <w:tc>
          <w:tcPr>
            <w:tcW w:w="1124" w:type="dxa"/>
          </w:tcPr>
          <w:p w:rsidR="00DE7BE4" w:rsidRPr="00821921" w:rsidRDefault="00DE7BE4" w:rsidP="00562292">
            <w:pPr>
              <w:rPr>
                <w:sz w:val="20"/>
                <w:szCs w:val="20"/>
              </w:rPr>
            </w:pPr>
            <w:r w:rsidRPr="00821921">
              <w:rPr>
                <w:sz w:val="20"/>
                <w:szCs w:val="20"/>
              </w:rPr>
              <w:t>yes</w:t>
            </w:r>
          </w:p>
        </w:tc>
        <w:tc>
          <w:tcPr>
            <w:tcW w:w="3210" w:type="dxa"/>
          </w:tcPr>
          <w:p w:rsidR="00DE7BE4" w:rsidRPr="00821921" w:rsidRDefault="00DE7BE4" w:rsidP="00562292">
            <w:pPr>
              <w:rPr>
                <w:sz w:val="20"/>
                <w:szCs w:val="20"/>
              </w:rPr>
            </w:pPr>
            <w:r w:rsidRPr="00821921">
              <w:rPr>
                <w:sz w:val="20"/>
                <w:szCs w:val="20"/>
              </w:rPr>
              <w:t xml:space="preserve">0,16,8,4,2,6,12,10,14           </w:t>
            </w:r>
          </w:p>
        </w:tc>
        <w:tc>
          <w:tcPr>
            <w:tcW w:w="1067" w:type="dxa"/>
          </w:tcPr>
          <w:p w:rsidR="00DE7BE4" w:rsidRPr="00821921" w:rsidRDefault="00DE7BE4" w:rsidP="00562292">
            <w:pPr>
              <w:rPr>
                <w:sz w:val="20"/>
                <w:szCs w:val="20"/>
                <w:lang w:eastAsia="zh-CN"/>
              </w:rPr>
            </w:pPr>
            <w:r w:rsidRPr="00821921">
              <w:rPr>
                <w:sz w:val="20"/>
                <w:szCs w:val="20"/>
              </w:rPr>
              <w:t>12</w:t>
            </w:r>
          </w:p>
        </w:tc>
        <w:tc>
          <w:tcPr>
            <w:tcW w:w="0" w:type="auto"/>
          </w:tcPr>
          <w:p w:rsidR="00DE7BE4" w:rsidRPr="00821921" w:rsidRDefault="00DE7BE4" w:rsidP="00562292">
            <w:pPr>
              <w:rPr>
                <w:sz w:val="20"/>
                <w:szCs w:val="20"/>
              </w:rPr>
            </w:pPr>
            <w:r w:rsidRPr="00821921">
              <w:rPr>
                <w:sz w:val="20"/>
                <w:szCs w:val="20"/>
              </w:rPr>
              <w:t>16</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15 / 9</w:t>
            </w:r>
          </w:p>
        </w:tc>
        <w:tc>
          <w:tcPr>
            <w:tcW w:w="0" w:type="auto"/>
          </w:tcPr>
          <w:p w:rsidR="00DE7BE4" w:rsidRPr="00821921" w:rsidRDefault="00DE7BE4" w:rsidP="00562292">
            <w:pPr>
              <w:rPr>
                <w:sz w:val="20"/>
                <w:szCs w:val="20"/>
              </w:rPr>
            </w:pPr>
            <w:r>
              <w:rPr>
                <w:sz w:val="20"/>
                <w:szCs w:val="20"/>
              </w:rPr>
              <w:t>13</w:t>
            </w:r>
            <w:r>
              <w:rPr>
                <w:sz w:val="20"/>
                <w:szCs w:val="20"/>
                <w:lang w:eastAsia="zh-CN"/>
              </w:rPr>
              <w:t>(4)</w:t>
            </w:r>
          </w:p>
        </w:tc>
        <w:tc>
          <w:tcPr>
            <w:tcW w:w="1124" w:type="dxa"/>
          </w:tcPr>
          <w:p w:rsidR="00DE7BE4" w:rsidRPr="00821921" w:rsidRDefault="00DE7BE4" w:rsidP="00562292">
            <w:pPr>
              <w:rPr>
                <w:sz w:val="20"/>
                <w:szCs w:val="20"/>
              </w:rPr>
            </w:pPr>
            <w:r w:rsidRPr="00821921">
              <w:rPr>
                <w:sz w:val="20"/>
                <w:szCs w:val="20"/>
              </w:rPr>
              <w:t xml:space="preserve">no </w:t>
            </w:r>
          </w:p>
        </w:tc>
        <w:tc>
          <w:tcPr>
            <w:tcW w:w="3210" w:type="dxa"/>
          </w:tcPr>
          <w:p w:rsidR="00DE7BE4" w:rsidRPr="00821921" w:rsidRDefault="00DE7BE4" w:rsidP="00562292">
            <w:pPr>
              <w:rPr>
                <w:sz w:val="20"/>
                <w:szCs w:val="20"/>
              </w:rPr>
            </w:pPr>
            <w:r w:rsidRPr="00821921">
              <w:rPr>
                <w:sz w:val="20"/>
                <w:szCs w:val="20"/>
              </w:rPr>
              <w:t xml:space="preserve">0,16,8,4,2,6,12,10,14           </w:t>
            </w:r>
          </w:p>
        </w:tc>
        <w:tc>
          <w:tcPr>
            <w:tcW w:w="1067" w:type="dxa"/>
          </w:tcPr>
          <w:p w:rsidR="00DE7BE4" w:rsidRPr="00821921" w:rsidRDefault="00DE7BE4" w:rsidP="00562292">
            <w:pPr>
              <w:rPr>
                <w:sz w:val="20"/>
                <w:szCs w:val="20"/>
                <w:lang w:eastAsia="zh-CN"/>
              </w:rPr>
            </w:pPr>
            <w:r w:rsidRPr="00821921">
              <w:rPr>
                <w:sz w:val="20"/>
                <w:szCs w:val="20"/>
              </w:rPr>
              <w:t>12</w:t>
            </w:r>
          </w:p>
        </w:tc>
        <w:tc>
          <w:tcPr>
            <w:tcW w:w="0" w:type="auto"/>
          </w:tcPr>
          <w:p w:rsidR="00DE7BE4" w:rsidRPr="00821921" w:rsidRDefault="00DE7BE4" w:rsidP="00562292">
            <w:pPr>
              <w:rPr>
                <w:sz w:val="20"/>
                <w:szCs w:val="20"/>
              </w:rPr>
            </w:pPr>
            <w:r w:rsidRPr="00821921">
              <w:rPr>
                <w:sz w:val="20"/>
                <w:szCs w:val="20"/>
              </w:rPr>
              <w:t>14</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16 / 9</w:t>
            </w:r>
          </w:p>
        </w:tc>
        <w:tc>
          <w:tcPr>
            <w:tcW w:w="0" w:type="auto"/>
          </w:tcPr>
          <w:p w:rsidR="00DE7BE4" w:rsidRPr="00821921" w:rsidRDefault="00DE7BE4" w:rsidP="00562292">
            <w:pPr>
              <w:rPr>
                <w:sz w:val="20"/>
                <w:szCs w:val="20"/>
              </w:rPr>
            </w:pPr>
            <w:r>
              <w:rPr>
                <w:sz w:val="20"/>
                <w:szCs w:val="20"/>
              </w:rPr>
              <w:t>15</w:t>
            </w:r>
            <w:r>
              <w:rPr>
                <w:sz w:val="20"/>
                <w:szCs w:val="20"/>
                <w:lang w:eastAsia="zh-CN"/>
              </w:rPr>
              <w:t>(4)</w:t>
            </w:r>
          </w:p>
        </w:tc>
        <w:tc>
          <w:tcPr>
            <w:tcW w:w="1124" w:type="dxa"/>
          </w:tcPr>
          <w:p w:rsidR="00DE7BE4" w:rsidRPr="00821921" w:rsidRDefault="00DE7BE4" w:rsidP="00562292">
            <w:pPr>
              <w:rPr>
                <w:sz w:val="20"/>
                <w:szCs w:val="20"/>
              </w:rPr>
            </w:pPr>
            <w:r w:rsidRPr="00821921">
              <w:rPr>
                <w:sz w:val="20"/>
                <w:szCs w:val="20"/>
              </w:rPr>
              <w:t xml:space="preserve">no </w:t>
            </w:r>
          </w:p>
        </w:tc>
        <w:tc>
          <w:tcPr>
            <w:tcW w:w="3210" w:type="dxa"/>
          </w:tcPr>
          <w:p w:rsidR="00DE7BE4" w:rsidRPr="00821921" w:rsidRDefault="00DE7BE4" w:rsidP="00562292">
            <w:pPr>
              <w:rPr>
                <w:sz w:val="20"/>
                <w:szCs w:val="20"/>
              </w:rPr>
            </w:pPr>
            <w:r w:rsidRPr="00821921">
              <w:rPr>
                <w:sz w:val="20"/>
                <w:szCs w:val="20"/>
              </w:rPr>
              <w:t xml:space="preserve">0,16,8,4,2,6,12,10,14           </w:t>
            </w:r>
          </w:p>
        </w:tc>
        <w:tc>
          <w:tcPr>
            <w:tcW w:w="1067" w:type="dxa"/>
          </w:tcPr>
          <w:p w:rsidR="00DE7BE4" w:rsidRPr="00821921" w:rsidRDefault="00DE7BE4" w:rsidP="00562292">
            <w:pPr>
              <w:rPr>
                <w:sz w:val="20"/>
                <w:szCs w:val="20"/>
                <w:lang w:eastAsia="zh-CN"/>
              </w:rPr>
            </w:pPr>
            <w:r w:rsidRPr="00821921">
              <w:rPr>
                <w:sz w:val="20"/>
                <w:szCs w:val="20"/>
              </w:rPr>
              <w:t>14</w:t>
            </w:r>
          </w:p>
        </w:tc>
        <w:tc>
          <w:tcPr>
            <w:tcW w:w="0" w:type="auto"/>
          </w:tcPr>
          <w:p w:rsidR="00DE7BE4" w:rsidRPr="00821921" w:rsidRDefault="00DE7BE4" w:rsidP="00562292">
            <w:pPr>
              <w:rPr>
                <w:sz w:val="20"/>
                <w:szCs w:val="20"/>
              </w:rPr>
            </w:pPr>
            <w:r w:rsidRPr="00821921">
              <w:rPr>
                <w:sz w:val="20"/>
                <w:szCs w:val="20"/>
              </w:rPr>
              <w:t>16</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t>17 / 9</w:t>
            </w:r>
          </w:p>
        </w:tc>
        <w:tc>
          <w:tcPr>
            <w:tcW w:w="0" w:type="auto"/>
          </w:tcPr>
          <w:p w:rsidR="00DE7BE4" w:rsidRPr="00821921" w:rsidRDefault="00DE7BE4" w:rsidP="00562292">
            <w:pPr>
              <w:rPr>
                <w:sz w:val="20"/>
                <w:szCs w:val="20"/>
              </w:rPr>
            </w:pPr>
            <w:r>
              <w:rPr>
                <w:sz w:val="20"/>
                <w:szCs w:val="20"/>
              </w:rPr>
              <w:t>32</w:t>
            </w:r>
            <w:r>
              <w:rPr>
                <w:sz w:val="20"/>
                <w:szCs w:val="20"/>
                <w:lang w:eastAsia="zh-CN"/>
              </w:rPr>
              <w:t>(0)</w:t>
            </w:r>
          </w:p>
        </w:tc>
        <w:tc>
          <w:tcPr>
            <w:tcW w:w="1124" w:type="dxa"/>
          </w:tcPr>
          <w:p w:rsidR="00DE7BE4" w:rsidRPr="00821921" w:rsidRDefault="00DE7BE4" w:rsidP="00562292">
            <w:pPr>
              <w:rPr>
                <w:sz w:val="20"/>
                <w:szCs w:val="20"/>
              </w:rPr>
            </w:pPr>
            <w:r w:rsidRPr="00821921">
              <w:rPr>
                <w:sz w:val="20"/>
                <w:szCs w:val="20"/>
              </w:rPr>
              <w:t>yes</w:t>
            </w:r>
          </w:p>
        </w:tc>
        <w:tc>
          <w:tcPr>
            <w:tcW w:w="3210" w:type="dxa"/>
          </w:tcPr>
          <w:p w:rsidR="00DE7BE4" w:rsidRPr="00821921" w:rsidRDefault="00DE7BE4" w:rsidP="00562292">
            <w:pPr>
              <w:rPr>
                <w:sz w:val="20"/>
                <w:szCs w:val="20"/>
              </w:rPr>
            </w:pPr>
            <w:r w:rsidRPr="00821921">
              <w:rPr>
                <w:sz w:val="20"/>
                <w:szCs w:val="20"/>
              </w:rPr>
              <w:t xml:space="preserve">0,16,8,4,2,6,12,10,14,32        </w:t>
            </w:r>
          </w:p>
        </w:tc>
        <w:tc>
          <w:tcPr>
            <w:tcW w:w="1067" w:type="dxa"/>
          </w:tcPr>
          <w:p w:rsidR="00DE7BE4" w:rsidRPr="00821921" w:rsidRDefault="00DE7BE4" w:rsidP="00562292">
            <w:pPr>
              <w:rPr>
                <w:sz w:val="20"/>
                <w:szCs w:val="20"/>
                <w:lang w:eastAsia="zh-CN"/>
              </w:rPr>
            </w:pPr>
            <w:r w:rsidRPr="00821921">
              <w:rPr>
                <w:sz w:val="20"/>
                <w:szCs w:val="20"/>
              </w:rPr>
              <w:t>16</w:t>
            </w:r>
          </w:p>
        </w:tc>
        <w:tc>
          <w:tcPr>
            <w:tcW w:w="0" w:type="auto"/>
          </w:tcPr>
          <w:p w:rsidR="00DE7BE4" w:rsidRPr="00821921" w:rsidRDefault="00DE7BE4" w:rsidP="00562292">
            <w:pPr>
              <w:rPr>
                <w:sz w:val="20"/>
                <w:szCs w:val="20"/>
              </w:rPr>
            </w:pPr>
            <w:r w:rsidRPr="00821921">
              <w:rPr>
                <w:sz w:val="20"/>
                <w:szCs w:val="20"/>
              </w:rPr>
              <w:t>NA</w:t>
            </w:r>
          </w:p>
        </w:tc>
      </w:tr>
      <w:tr w:rsidR="00DE7BE4" w:rsidRPr="00821921" w:rsidTr="00DE7BE4">
        <w:trPr>
          <w:jc w:val="center"/>
        </w:trPr>
        <w:tc>
          <w:tcPr>
            <w:tcW w:w="0" w:type="auto"/>
          </w:tcPr>
          <w:p w:rsidR="00DE7BE4" w:rsidRPr="00821921" w:rsidRDefault="00DE7BE4" w:rsidP="00562292">
            <w:pPr>
              <w:rPr>
                <w:sz w:val="20"/>
                <w:szCs w:val="20"/>
              </w:rPr>
            </w:pPr>
            <w:r w:rsidRPr="00821921">
              <w:rPr>
                <w:sz w:val="20"/>
                <w:szCs w:val="20"/>
              </w:rPr>
              <w:lastRenderedPageBreak/>
              <w:t>18 / 10</w:t>
            </w:r>
          </w:p>
        </w:tc>
        <w:tc>
          <w:tcPr>
            <w:tcW w:w="0" w:type="auto"/>
          </w:tcPr>
          <w:p w:rsidR="00DE7BE4" w:rsidRPr="00821921" w:rsidRDefault="00DE7BE4" w:rsidP="00562292">
            <w:pPr>
              <w:rPr>
                <w:sz w:val="20"/>
                <w:szCs w:val="20"/>
              </w:rPr>
            </w:pPr>
            <w:r>
              <w:rPr>
                <w:sz w:val="20"/>
                <w:szCs w:val="20"/>
              </w:rPr>
              <w:t>24</w:t>
            </w:r>
            <w:r>
              <w:rPr>
                <w:sz w:val="20"/>
                <w:szCs w:val="20"/>
                <w:lang w:eastAsia="zh-CN"/>
              </w:rPr>
              <w:t>(1)</w:t>
            </w:r>
          </w:p>
        </w:tc>
        <w:tc>
          <w:tcPr>
            <w:tcW w:w="1124" w:type="dxa"/>
          </w:tcPr>
          <w:p w:rsidR="00DE7BE4" w:rsidRPr="00821921" w:rsidRDefault="00DE7BE4" w:rsidP="00562292">
            <w:pPr>
              <w:rPr>
                <w:sz w:val="20"/>
                <w:szCs w:val="20"/>
              </w:rPr>
            </w:pPr>
            <w:r w:rsidRPr="00821921">
              <w:rPr>
                <w:sz w:val="20"/>
                <w:szCs w:val="20"/>
              </w:rPr>
              <w:t>yes</w:t>
            </w:r>
          </w:p>
        </w:tc>
        <w:tc>
          <w:tcPr>
            <w:tcW w:w="3210" w:type="dxa"/>
          </w:tcPr>
          <w:p w:rsidR="00DE7BE4" w:rsidRPr="00821921" w:rsidRDefault="00DE7BE4" w:rsidP="00562292">
            <w:pPr>
              <w:rPr>
                <w:sz w:val="20"/>
                <w:szCs w:val="20"/>
              </w:rPr>
            </w:pPr>
            <w:r w:rsidRPr="00821921">
              <w:rPr>
                <w:sz w:val="20"/>
                <w:szCs w:val="20"/>
              </w:rPr>
              <w:t xml:space="preserve">0,16,8,4,2,6,12,10,14,32,24     </w:t>
            </w:r>
          </w:p>
        </w:tc>
        <w:tc>
          <w:tcPr>
            <w:tcW w:w="1067" w:type="dxa"/>
          </w:tcPr>
          <w:p w:rsidR="00DE7BE4" w:rsidRPr="00821921" w:rsidRDefault="00DE7BE4" w:rsidP="00562292">
            <w:pPr>
              <w:rPr>
                <w:sz w:val="20"/>
                <w:szCs w:val="20"/>
                <w:lang w:eastAsia="zh-CN"/>
              </w:rPr>
            </w:pPr>
            <w:r w:rsidRPr="00821921">
              <w:rPr>
                <w:sz w:val="20"/>
                <w:szCs w:val="20"/>
              </w:rPr>
              <w:t>16</w:t>
            </w:r>
          </w:p>
        </w:tc>
        <w:tc>
          <w:tcPr>
            <w:tcW w:w="0" w:type="auto"/>
          </w:tcPr>
          <w:p w:rsidR="00DE7BE4" w:rsidRPr="00821921" w:rsidRDefault="00DE7BE4" w:rsidP="00562292">
            <w:pPr>
              <w:rPr>
                <w:sz w:val="20"/>
                <w:szCs w:val="20"/>
              </w:rPr>
            </w:pPr>
            <w:r w:rsidRPr="00821921">
              <w:rPr>
                <w:sz w:val="20"/>
                <w:szCs w:val="20"/>
              </w:rPr>
              <w:t>32</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19 / 11</w:t>
            </w:r>
          </w:p>
        </w:tc>
        <w:tc>
          <w:tcPr>
            <w:tcW w:w="0" w:type="auto"/>
          </w:tcPr>
          <w:p w:rsidR="00FD6D97" w:rsidRPr="00821921" w:rsidRDefault="00FD6D97" w:rsidP="00562292">
            <w:pPr>
              <w:rPr>
                <w:sz w:val="20"/>
                <w:szCs w:val="20"/>
                <w:lang w:eastAsia="zh-CN"/>
              </w:rPr>
            </w:pPr>
            <w:r w:rsidRPr="00821921">
              <w:rPr>
                <w:sz w:val="20"/>
                <w:szCs w:val="20"/>
              </w:rPr>
              <w:t>20</w:t>
            </w:r>
            <w:r w:rsidR="00DE7BE4">
              <w:rPr>
                <w:rFonts w:hint="eastAsia"/>
                <w:sz w:val="20"/>
                <w:szCs w:val="20"/>
                <w:lang w:eastAsia="zh-CN"/>
              </w:rPr>
              <w:t>(2)</w:t>
            </w:r>
          </w:p>
        </w:tc>
        <w:tc>
          <w:tcPr>
            <w:tcW w:w="1124" w:type="dxa"/>
          </w:tcPr>
          <w:p w:rsidR="00FD6D97" w:rsidRPr="00821921" w:rsidRDefault="00FD6D97" w:rsidP="00562292">
            <w:pPr>
              <w:rPr>
                <w:sz w:val="20"/>
                <w:szCs w:val="20"/>
              </w:rPr>
            </w:pPr>
            <w:r w:rsidRPr="00821921">
              <w:rPr>
                <w:sz w:val="20"/>
                <w:szCs w:val="20"/>
              </w:rPr>
              <w:t>yes</w:t>
            </w:r>
          </w:p>
        </w:tc>
        <w:tc>
          <w:tcPr>
            <w:tcW w:w="3210" w:type="dxa"/>
          </w:tcPr>
          <w:p w:rsidR="00FD6D97" w:rsidRPr="00821921" w:rsidRDefault="00FD6D97" w:rsidP="00562292">
            <w:pPr>
              <w:rPr>
                <w:sz w:val="20"/>
                <w:szCs w:val="20"/>
              </w:rPr>
            </w:pPr>
            <w:r w:rsidRPr="00821921">
              <w:rPr>
                <w:sz w:val="20"/>
                <w:szCs w:val="20"/>
              </w:rPr>
              <w:t xml:space="preserve">0,16,8,4,2,6,12,10,14,32,24,20  </w:t>
            </w:r>
          </w:p>
        </w:tc>
        <w:tc>
          <w:tcPr>
            <w:tcW w:w="1067" w:type="dxa"/>
          </w:tcPr>
          <w:p w:rsidR="00FD6D97" w:rsidRPr="00821921" w:rsidRDefault="00FD6D97" w:rsidP="00562292">
            <w:pPr>
              <w:rPr>
                <w:sz w:val="20"/>
                <w:szCs w:val="20"/>
              </w:rPr>
            </w:pPr>
            <w:r w:rsidRPr="00821921">
              <w:rPr>
                <w:sz w:val="20"/>
                <w:szCs w:val="20"/>
              </w:rPr>
              <w:t>16</w:t>
            </w:r>
          </w:p>
        </w:tc>
        <w:tc>
          <w:tcPr>
            <w:tcW w:w="0" w:type="auto"/>
          </w:tcPr>
          <w:p w:rsidR="00FD6D97" w:rsidRPr="00821921" w:rsidRDefault="00FD6D97" w:rsidP="00562292">
            <w:pPr>
              <w:rPr>
                <w:sz w:val="20"/>
                <w:szCs w:val="20"/>
              </w:rPr>
            </w:pPr>
            <w:r w:rsidRPr="00821921">
              <w:rPr>
                <w:sz w:val="20"/>
                <w:szCs w:val="20"/>
              </w:rPr>
              <w:t>24</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20 / 12</w:t>
            </w:r>
          </w:p>
        </w:tc>
        <w:tc>
          <w:tcPr>
            <w:tcW w:w="0" w:type="auto"/>
          </w:tcPr>
          <w:p w:rsidR="00FD6D97" w:rsidRPr="00821921" w:rsidRDefault="00FD6D97" w:rsidP="00562292">
            <w:pPr>
              <w:rPr>
                <w:sz w:val="20"/>
                <w:szCs w:val="20"/>
                <w:lang w:eastAsia="zh-CN"/>
              </w:rPr>
            </w:pPr>
            <w:r w:rsidRPr="00821921">
              <w:rPr>
                <w:sz w:val="20"/>
                <w:szCs w:val="20"/>
              </w:rPr>
              <w:t>18</w:t>
            </w:r>
            <w:r w:rsidR="00DE7BE4">
              <w:rPr>
                <w:rFonts w:hint="eastAsia"/>
                <w:sz w:val="20"/>
                <w:szCs w:val="20"/>
                <w:lang w:eastAsia="zh-CN"/>
              </w:rPr>
              <w:t>(3)</w:t>
            </w:r>
          </w:p>
        </w:tc>
        <w:tc>
          <w:tcPr>
            <w:tcW w:w="1124" w:type="dxa"/>
          </w:tcPr>
          <w:p w:rsidR="00FD6D97" w:rsidRPr="00821921" w:rsidRDefault="00FD6D97" w:rsidP="00562292">
            <w:pPr>
              <w:rPr>
                <w:sz w:val="20"/>
                <w:szCs w:val="20"/>
              </w:rPr>
            </w:pPr>
            <w:r w:rsidRPr="00821921">
              <w:rPr>
                <w:sz w:val="20"/>
                <w:szCs w:val="20"/>
              </w:rPr>
              <w:t>yes</w:t>
            </w:r>
          </w:p>
        </w:tc>
        <w:tc>
          <w:tcPr>
            <w:tcW w:w="3210" w:type="dxa"/>
          </w:tcPr>
          <w:p w:rsidR="00FD6D97" w:rsidRPr="00821921" w:rsidRDefault="00FD6D97" w:rsidP="00562292">
            <w:pPr>
              <w:rPr>
                <w:sz w:val="20"/>
                <w:szCs w:val="20"/>
              </w:rPr>
            </w:pPr>
            <w:r w:rsidRPr="00821921">
              <w:rPr>
                <w:sz w:val="20"/>
                <w:szCs w:val="20"/>
              </w:rPr>
              <w:t xml:space="preserve">16,8,4,2,6,12,10,14,32,24,20,18 </w:t>
            </w:r>
          </w:p>
        </w:tc>
        <w:tc>
          <w:tcPr>
            <w:tcW w:w="1067" w:type="dxa"/>
          </w:tcPr>
          <w:p w:rsidR="00FD6D97" w:rsidRPr="00821921" w:rsidRDefault="00FD6D97" w:rsidP="00562292">
            <w:pPr>
              <w:rPr>
                <w:sz w:val="20"/>
                <w:szCs w:val="20"/>
              </w:rPr>
            </w:pPr>
            <w:r w:rsidRPr="00821921">
              <w:rPr>
                <w:sz w:val="20"/>
                <w:szCs w:val="20"/>
              </w:rPr>
              <w:t>16</w:t>
            </w:r>
          </w:p>
        </w:tc>
        <w:tc>
          <w:tcPr>
            <w:tcW w:w="0" w:type="auto"/>
          </w:tcPr>
          <w:p w:rsidR="00FD6D97" w:rsidRPr="00821921" w:rsidRDefault="00FD6D97" w:rsidP="00562292">
            <w:pPr>
              <w:rPr>
                <w:sz w:val="20"/>
                <w:szCs w:val="20"/>
              </w:rPr>
            </w:pPr>
            <w:r w:rsidRPr="00821921">
              <w:rPr>
                <w:sz w:val="20"/>
                <w:szCs w:val="20"/>
              </w:rPr>
              <w:t>20</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21 / 13</w:t>
            </w:r>
          </w:p>
        </w:tc>
        <w:tc>
          <w:tcPr>
            <w:tcW w:w="0" w:type="auto"/>
          </w:tcPr>
          <w:p w:rsidR="00FD6D97" w:rsidRPr="00821921" w:rsidRDefault="00FD6D97" w:rsidP="00562292">
            <w:pPr>
              <w:rPr>
                <w:sz w:val="20"/>
                <w:szCs w:val="20"/>
                <w:lang w:eastAsia="zh-CN"/>
              </w:rPr>
            </w:pPr>
            <w:r w:rsidRPr="00821921">
              <w:rPr>
                <w:sz w:val="20"/>
                <w:szCs w:val="20"/>
              </w:rPr>
              <w:t>17</w:t>
            </w:r>
            <w:r w:rsidR="00DE7BE4">
              <w:rPr>
                <w:rFonts w:hint="eastAsia"/>
                <w:sz w:val="20"/>
                <w:szCs w:val="20"/>
                <w:lang w:eastAsia="zh-CN"/>
              </w:rPr>
              <w:t>(4)</w:t>
            </w:r>
          </w:p>
        </w:tc>
        <w:tc>
          <w:tcPr>
            <w:tcW w:w="1124" w:type="dxa"/>
          </w:tcPr>
          <w:p w:rsidR="00FD6D97" w:rsidRPr="00821921" w:rsidRDefault="00FD6D97" w:rsidP="00562292">
            <w:pPr>
              <w:rPr>
                <w:sz w:val="20"/>
                <w:szCs w:val="20"/>
              </w:rPr>
            </w:pPr>
            <w:r w:rsidRPr="00821921">
              <w:rPr>
                <w:sz w:val="20"/>
                <w:szCs w:val="20"/>
              </w:rPr>
              <w:t xml:space="preserve">no </w:t>
            </w:r>
          </w:p>
        </w:tc>
        <w:tc>
          <w:tcPr>
            <w:tcW w:w="3210" w:type="dxa"/>
          </w:tcPr>
          <w:p w:rsidR="00FD6D97" w:rsidRPr="00821921" w:rsidRDefault="00FD6D97" w:rsidP="00562292">
            <w:pPr>
              <w:rPr>
                <w:sz w:val="20"/>
                <w:szCs w:val="20"/>
              </w:rPr>
            </w:pPr>
            <w:r w:rsidRPr="00821921">
              <w:rPr>
                <w:sz w:val="20"/>
                <w:szCs w:val="20"/>
              </w:rPr>
              <w:t xml:space="preserve">16,8,4,2,6,12,10,14,32,24,20,18 </w:t>
            </w:r>
          </w:p>
        </w:tc>
        <w:tc>
          <w:tcPr>
            <w:tcW w:w="1067" w:type="dxa"/>
          </w:tcPr>
          <w:p w:rsidR="00FD6D97" w:rsidRPr="00821921" w:rsidRDefault="00FD6D97" w:rsidP="00562292">
            <w:pPr>
              <w:rPr>
                <w:sz w:val="20"/>
                <w:szCs w:val="20"/>
              </w:rPr>
            </w:pPr>
            <w:r w:rsidRPr="00821921">
              <w:rPr>
                <w:sz w:val="20"/>
                <w:szCs w:val="20"/>
              </w:rPr>
              <w:t>16</w:t>
            </w:r>
          </w:p>
        </w:tc>
        <w:tc>
          <w:tcPr>
            <w:tcW w:w="0" w:type="auto"/>
          </w:tcPr>
          <w:p w:rsidR="00FD6D97" w:rsidRPr="00821921" w:rsidRDefault="00FD6D97" w:rsidP="00562292">
            <w:pPr>
              <w:rPr>
                <w:sz w:val="20"/>
                <w:szCs w:val="20"/>
              </w:rPr>
            </w:pPr>
            <w:r w:rsidRPr="00821921">
              <w:rPr>
                <w:sz w:val="20"/>
                <w:szCs w:val="20"/>
              </w:rPr>
              <w:t>18</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22 / 13</w:t>
            </w:r>
          </w:p>
        </w:tc>
        <w:tc>
          <w:tcPr>
            <w:tcW w:w="0" w:type="auto"/>
          </w:tcPr>
          <w:p w:rsidR="00FD6D97" w:rsidRPr="00821921" w:rsidRDefault="00FD6D97" w:rsidP="00562292">
            <w:pPr>
              <w:rPr>
                <w:sz w:val="20"/>
                <w:szCs w:val="20"/>
                <w:lang w:eastAsia="zh-CN"/>
              </w:rPr>
            </w:pPr>
            <w:r w:rsidRPr="00821921">
              <w:rPr>
                <w:sz w:val="20"/>
                <w:szCs w:val="20"/>
              </w:rPr>
              <w:t>19</w:t>
            </w:r>
            <w:r w:rsidR="00DE7BE4">
              <w:rPr>
                <w:rFonts w:hint="eastAsia"/>
                <w:sz w:val="20"/>
                <w:szCs w:val="20"/>
                <w:lang w:eastAsia="zh-CN"/>
              </w:rPr>
              <w:t>(4)</w:t>
            </w:r>
          </w:p>
        </w:tc>
        <w:tc>
          <w:tcPr>
            <w:tcW w:w="1124" w:type="dxa"/>
          </w:tcPr>
          <w:p w:rsidR="00FD6D97" w:rsidRPr="00821921" w:rsidRDefault="00FD6D97" w:rsidP="00562292">
            <w:pPr>
              <w:rPr>
                <w:sz w:val="20"/>
                <w:szCs w:val="20"/>
              </w:rPr>
            </w:pPr>
            <w:r w:rsidRPr="00821921">
              <w:rPr>
                <w:sz w:val="20"/>
                <w:szCs w:val="20"/>
              </w:rPr>
              <w:t xml:space="preserve">no </w:t>
            </w:r>
          </w:p>
        </w:tc>
        <w:tc>
          <w:tcPr>
            <w:tcW w:w="3210" w:type="dxa"/>
          </w:tcPr>
          <w:p w:rsidR="00FD6D97" w:rsidRPr="00821921" w:rsidRDefault="00FD6D97" w:rsidP="00562292">
            <w:pPr>
              <w:rPr>
                <w:sz w:val="20"/>
                <w:szCs w:val="20"/>
              </w:rPr>
            </w:pPr>
            <w:r w:rsidRPr="00821921">
              <w:rPr>
                <w:sz w:val="20"/>
                <w:szCs w:val="20"/>
              </w:rPr>
              <w:t xml:space="preserve">16,8,4,2,6,12,10,14,32,24,20,18 </w:t>
            </w:r>
          </w:p>
        </w:tc>
        <w:tc>
          <w:tcPr>
            <w:tcW w:w="1067" w:type="dxa"/>
          </w:tcPr>
          <w:p w:rsidR="00FD6D97" w:rsidRPr="00821921" w:rsidRDefault="00FD6D97" w:rsidP="00562292">
            <w:pPr>
              <w:rPr>
                <w:sz w:val="20"/>
                <w:szCs w:val="20"/>
              </w:rPr>
            </w:pPr>
            <w:r w:rsidRPr="00821921">
              <w:rPr>
                <w:sz w:val="20"/>
                <w:szCs w:val="20"/>
              </w:rPr>
              <w:t>18</w:t>
            </w:r>
          </w:p>
        </w:tc>
        <w:tc>
          <w:tcPr>
            <w:tcW w:w="0" w:type="auto"/>
          </w:tcPr>
          <w:p w:rsidR="00FD6D97" w:rsidRPr="00821921" w:rsidRDefault="00FD6D97" w:rsidP="00562292">
            <w:pPr>
              <w:rPr>
                <w:sz w:val="20"/>
                <w:szCs w:val="20"/>
              </w:rPr>
            </w:pPr>
            <w:r w:rsidRPr="00821921">
              <w:rPr>
                <w:sz w:val="20"/>
                <w:szCs w:val="20"/>
              </w:rPr>
              <w:t>20</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23 / 13</w:t>
            </w:r>
          </w:p>
        </w:tc>
        <w:tc>
          <w:tcPr>
            <w:tcW w:w="0" w:type="auto"/>
          </w:tcPr>
          <w:p w:rsidR="00FD6D97" w:rsidRPr="00821921" w:rsidRDefault="00FD6D97" w:rsidP="00562292">
            <w:pPr>
              <w:rPr>
                <w:sz w:val="20"/>
                <w:szCs w:val="20"/>
                <w:lang w:eastAsia="zh-CN"/>
              </w:rPr>
            </w:pPr>
            <w:r w:rsidRPr="00821921">
              <w:rPr>
                <w:sz w:val="20"/>
                <w:szCs w:val="20"/>
              </w:rPr>
              <w:t>22</w:t>
            </w:r>
            <w:r w:rsidR="00DE7BE4">
              <w:rPr>
                <w:rFonts w:hint="eastAsia"/>
                <w:sz w:val="20"/>
                <w:szCs w:val="20"/>
                <w:lang w:eastAsia="zh-CN"/>
              </w:rPr>
              <w:t>(3)</w:t>
            </w:r>
          </w:p>
        </w:tc>
        <w:tc>
          <w:tcPr>
            <w:tcW w:w="1124" w:type="dxa"/>
          </w:tcPr>
          <w:p w:rsidR="00FD6D97" w:rsidRPr="00821921" w:rsidRDefault="00FD6D97" w:rsidP="00562292">
            <w:pPr>
              <w:rPr>
                <w:sz w:val="20"/>
                <w:szCs w:val="20"/>
              </w:rPr>
            </w:pPr>
            <w:r w:rsidRPr="00821921">
              <w:rPr>
                <w:sz w:val="20"/>
                <w:szCs w:val="20"/>
              </w:rPr>
              <w:t>yes</w:t>
            </w:r>
          </w:p>
        </w:tc>
        <w:tc>
          <w:tcPr>
            <w:tcW w:w="3210" w:type="dxa"/>
          </w:tcPr>
          <w:p w:rsidR="00FD6D97" w:rsidRPr="00821921" w:rsidRDefault="00FD6D97" w:rsidP="00562292">
            <w:pPr>
              <w:rPr>
                <w:sz w:val="20"/>
                <w:szCs w:val="20"/>
              </w:rPr>
            </w:pPr>
            <w:r w:rsidRPr="00821921">
              <w:rPr>
                <w:sz w:val="20"/>
                <w:szCs w:val="20"/>
              </w:rPr>
              <w:t xml:space="preserve">8,4,2,6,12,10,14,32,24,20,18,22 </w:t>
            </w:r>
          </w:p>
        </w:tc>
        <w:tc>
          <w:tcPr>
            <w:tcW w:w="1067" w:type="dxa"/>
          </w:tcPr>
          <w:p w:rsidR="00FD6D97" w:rsidRPr="00821921" w:rsidRDefault="00FD6D97" w:rsidP="00562292">
            <w:pPr>
              <w:rPr>
                <w:sz w:val="20"/>
                <w:szCs w:val="20"/>
              </w:rPr>
            </w:pPr>
            <w:r w:rsidRPr="00821921">
              <w:rPr>
                <w:sz w:val="20"/>
                <w:szCs w:val="20"/>
              </w:rPr>
              <w:t>20</w:t>
            </w:r>
          </w:p>
        </w:tc>
        <w:tc>
          <w:tcPr>
            <w:tcW w:w="0" w:type="auto"/>
          </w:tcPr>
          <w:p w:rsidR="00FD6D97" w:rsidRPr="00821921" w:rsidRDefault="00FD6D97" w:rsidP="00562292">
            <w:pPr>
              <w:rPr>
                <w:sz w:val="20"/>
                <w:szCs w:val="20"/>
              </w:rPr>
            </w:pPr>
            <w:r w:rsidRPr="00821921">
              <w:rPr>
                <w:sz w:val="20"/>
                <w:szCs w:val="20"/>
              </w:rPr>
              <w:t>24</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24 / 14</w:t>
            </w:r>
          </w:p>
        </w:tc>
        <w:tc>
          <w:tcPr>
            <w:tcW w:w="0" w:type="auto"/>
          </w:tcPr>
          <w:p w:rsidR="00FD6D97" w:rsidRPr="00821921" w:rsidRDefault="00FD6D97" w:rsidP="00562292">
            <w:pPr>
              <w:rPr>
                <w:sz w:val="20"/>
                <w:szCs w:val="20"/>
                <w:lang w:eastAsia="zh-CN"/>
              </w:rPr>
            </w:pPr>
            <w:r w:rsidRPr="00821921">
              <w:rPr>
                <w:sz w:val="20"/>
                <w:szCs w:val="20"/>
              </w:rPr>
              <w:t>21</w:t>
            </w:r>
            <w:r w:rsidR="00DE7BE4">
              <w:rPr>
                <w:rFonts w:hint="eastAsia"/>
                <w:sz w:val="20"/>
                <w:szCs w:val="20"/>
                <w:lang w:eastAsia="zh-CN"/>
              </w:rPr>
              <w:t>(4)</w:t>
            </w:r>
          </w:p>
        </w:tc>
        <w:tc>
          <w:tcPr>
            <w:tcW w:w="1124" w:type="dxa"/>
          </w:tcPr>
          <w:p w:rsidR="00FD6D97" w:rsidRPr="00821921" w:rsidRDefault="00FD6D97" w:rsidP="00562292">
            <w:pPr>
              <w:rPr>
                <w:sz w:val="20"/>
                <w:szCs w:val="20"/>
              </w:rPr>
            </w:pPr>
            <w:r w:rsidRPr="00821921">
              <w:rPr>
                <w:sz w:val="20"/>
                <w:szCs w:val="20"/>
              </w:rPr>
              <w:t xml:space="preserve">no </w:t>
            </w:r>
          </w:p>
        </w:tc>
        <w:tc>
          <w:tcPr>
            <w:tcW w:w="3210" w:type="dxa"/>
          </w:tcPr>
          <w:p w:rsidR="00FD6D97" w:rsidRPr="00821921" w:rsidRDefault="00FD6D97" w:rsidP="00562292">
            <w:pPr>
              <w:rPr>
                <w:sz w:val="20"/>
                <w:szCs w:val="20"/>
              </w:rPr>
            </w:pPr>
            <w:r w:rsidRPr="00821921">
              <w:rPr>
                <w:sz w:val="20"/>
                <w:szCs w:val="20"/>
              </w:rPr>
              <w:t xml:space="preserve">8,4,2,6,12,10,14,32,24,20,18,22 </w:t>
            </w:r>
          </w:p>
        </w:tc>
        <w:tc>
          <w:tcPr>
            <w:tcW w:w="1067" w:type="dxa"/>
          </w:tcPr>
          <w:p w:rsidR="00FD6D97" w:rsidRPr="00821921" w:rsidRDefault="00FD6D97" w:rsidP="00562292">
            <w:pPr>
              <w:rPr>
                <w:sz w:val="20"/>
                <w:szCs w:val="20"/>
              </w:rPr>
            </w:pPr>
            <w:r w:rsidRPr="00821921">
              <w:rPr>
                <w:sz w:val="20"/>
                <w:szCs w:val="20"/>
              </w:rPr>
              <w:t>20</w:t>
            </w:r>
          </w:p>
        </w:tc>
        <w:tc>
          <w:tcPr>
            <w:tcW w:w="0" w:type="auto"/>
          </w:tcPr>
          <w:p w:rsidR="00FD6D97" w:rsidRPr="00821921" w:rsidRDefault="00FD6D97" w:rsidP="00562292">
            <w:pPr>
              <w:rPr>
                <w:sz w:val="20"/>
                <w:szCs w:val="20"/>
              </w:rPr>
            </w:pPr>
            <w:r w:rsidRPr="00821921">
              <w:rPr>
                <w:sz w:val="20"/>
                <w:szCs w:val="20"/>
              </w:rPr>
              <w:t>22</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25 / 14</w:t>
            </w:r>
          </w:p>
        </w:tc>
        <w:tc>
          <w:tcPr>
            <w:tcW w:w="0" w:type="auto"/>
          </w:tcPr>
          <w:p w:rsidR="00FD6D97" w:rsidRPr="00821921" w:rsidRDefault="00FD6D97" w:rsidP="00562292">
            <w:pPr>
              <w:rPr>
                <w:sz w:val="20"/>
                <w:szCs w:val="20"/>
                <w:lang w:eastAsia="zh-CN"/>
              </w:rPr>
            </w:pPr>
            <w:r w:rsidRPr="00821921">
              <w:rPr>
                <w:sz w:val="20"/>
                <w:szCs w:val="20"/>
              </w:rPr>
              <w:t>23</w:t>
            </w:r>
            <w:r w:rsidR="00DE7BE4">
              <w:rPr>
                <w:rFonts w:hint="eastAsia"/>
                <w:sz w:val="20"/>
                <w:szCs w:val="20"/>
                <w:lang w:eastAsia="zh-CN"/>
              </w:rPr>
              <w:t>(4)</w:t>
            </w:r>
          </w:p>
        </w:tc>
        <w:tc>
          <w:tcPr>
            <w:tcW w:w="1124" w:type="dxa"/>
          </w:tcPr>
          <w:p w:rsidR="00FD6D97" w:rsidRPr="00821921" w:rsidRDefault="00FD6D97" w:rsidP="00562292">
            <w:pPr>
              <w:rPr>
                <w:sz w:val="20"/>
                <w:szCs w:val="20"/>
              </w:rPr>
            </w:pPr>
            <w:r w:rsidRPr="00821921">
              <w:rPr>
                <w:sz w:val="20"/>
                <w:szCs w:val="20"/>
              </w:rPr>
              <w:t xml:space="preserve">no </w:t>
            </w:r>
          </w:p>
        </w:tc>
        <w:tc>
          <w:tcPr>
            <w:tcW w:w="3210" w:type="dxa"/>
          </w:tcPr>
          <w:p w:rsidR="00FD6D97" w:rsidRPr="00821921" w:rsidRDefault="00FD6D97" w:rsidP="00562292">
            <w:pPr>
              <w:rPr>
                <w:sz w:val="20"/>
                <w:szCs w:val="20"/>
              </w:rPr>
            </w:pPr>
            <w:r w:rsidRPr="00821921">
              <w:rPr>
                <w:sz w:val="20"/>
                <w:szCs w:val="20"/>
              </w:rPr>
              <w:t xml:space="preserve">8,4,2,6,12,10,14,32,24,20,18,22 </w:t>
            </w:r>
          </w:p>
        </w:tc>
        <w:tc>
          <w:tcPr>
            <w:tcW w:w="1067" w:type="dxa"/>
          </w:tcPr>
          <w:p w:rsidR="00FD6D97" w:rsidRPr="00821921" w:rsidRDefault="00FD6D97" w:rsidP="00562292">
            <w:pPr>
              <w:rPr>
                <w:sz w:val="20"/>
                <w:szCs w:val="20"/>
              </w:rPr>
            </w:pPr>
            <w:r w:rsidRPr="00821921">
              <w:rPr>
                <w:sz w:val="20"/>
                <w:szCs w:val="20"/>
              </w:rPr>
              <w:t>22</w:t>
            </w:r>
          </w:p>
        </w:tc>
        <w:tc>
          <w:tcPr>
            <w:tcW w:w="0" w:type="auto"/>
          </w:tcPr>
          <w:p w:rsidR="00FD6D97" w:rsidRPr="00821921" w:rsidRDefault="00FD6D97" w:rsidP="00562292">
            <w:pPr>
              <w:rPr>
                <w:sz w:val="20"/>
                <w:szCs w:val="20"/>
              </w:rPr>
            </w:pPr>
            <w:r w:rsidRPr="00821921">
              <w:rPr>
                <w:sz w:val="20"/>
                <w:szCs w:val="20"/>
              </w:rPr>
              <w:t>24</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26 / 14</w:t>
            </w:r>
          </w:p>
        </w:tc>
        <w:tc>
          <w:tcPr>
            <w:tcW w:w="0" w:type="auto"/>
          </w:tcPr>
          <w:p w:rsidR="00FD6D97" w:rsidRPr="00821921" w:rsidRDefault="00FD6D97" w:rsidP="00562292">
            <w:pPr>
              <w:rPr>
                <w:sz w:val="20"/>
                <w:szCs w:val="20"/>
                <w:lang w:eastAsia="zh-CN"/>
              </w:rPr>
            </w:pPr>
            <w:r w:rsidRPr="00821921">
              <w:rPr>
                <w:sz w:val="20"/>
                <w:szCs w:val="20"/>
              </w:rPr>
              <w:t>28</w:t>
            </w:r>
            <w:r w:rsidR="00DE7BE4">
              <w:rPr>
                <w:rFonts w:hint="eastAsia"/>
                <w:sz w:val="20"/>
                <w:szCs w:val="20"/>
                <w:lang w:eastAsia="zh-CN"/>
              </w:rPr>
              <w:t>(2)</w:t>
            </w:r>
          </w:p>
        </w:tc>
        <w:tc>
          <w:tcPr>
            <w:tcW w:w="1124" w:type="dxa"/>
          </w:tcPr>
          <w:p w:rsidR="00FD6D97" w:rsidRPr="00821921" w:rsidRDefault="00FD6D97" w:rsidP="00562292">
            <w:pPr>
              <w:rPr>
                <w:sz w:val="20"/>
                <w:szCs w:val="20"/>
              </w:rPr>
            </w:pPr>
            <w:r w:rsidRPr="00821921">
              <w:rPr>
                <w:sz w:val="20"/>
                <w:szCs w:val="20"/>
              </w:rPr>
              <w:t>yes</w:t>
            </w:r>
          </w:p>
        </w:tc>
        <w:tc>
          <w:tcPr>
            <w:tcW w:w="3210" w:type="dxa"/>
          </w:tcPr>
          <w:p w:rsidR="00FD6D97" w:rsidRPr="00821921" w:rsidRDefault="00FD6D97" w:rsidP="00562292">
            <w:pPr>
              <w:rPr>
                <w:sz w:val="20"/>
                <w:szCs w:val="20"/>
              </w:rPr>
            </w:pPr>
            <w:r w:rsidRPr="00821921">
              <w:rPr>
                <w:sz w:val="20"/>
                <w:szCs w:val="20"/>
              </w:rPr>
              <w:t>4,2,6,12,10,14,32,24,20,18,22,28</w:t>
            </w:r>
          </w:p>
        </w:tc>
        <w:tc>
          <w:tcPr>
            <w:tcW w:w="1067" w:type="dxa"/>
          </w:tcPr>
          <w:p w:rsidR="00FD6D97" w:rsidRPr="00821921" w:rsidRDefault="00FD6D97" w:rsidP="00562292">
            <w:pPr>
              <w:rPr>
                <w:sz w:val="20"/>
                <w:szCs w:val="20"/>
              </w:rPr>
            </w:pPr>
            <w:r w:rsidRPr="00821921">
              <w:rPr>
                <w:sz w:val="20"/>
                <w:szCs w:val="20"/>
              </w:rPr>
              <w:t>24</w:t>
            </w:r>
          </w:p>
        </w:tc>
        <w:tc>
          <w:tcPr>
            <w:tcW w:w="0" w:type="auto"/>
          </w:tcPr>
          <w:p w:rsidR="00FD6D97" w:rsidRPr="00821921" w:rsidRDefault="00FD6D97" w:rsidP="00562292">
            <w:pPr>
              <w:rPr>
                <w:sz w:val="20"/>
                <w:szCs w:val="20"/>
              </w:rPr>
            </w:pPr>
            <w:r w:rsidRPr="00821921">
              <w:rPr>
                <w:sz w:val="20"/>
                <w:szCs w:val="20"/>
              </w:rPr>
              <w:t>32</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27 / 15</w:t>
            </w:r>
          </w:p>
        </w:tc>
        <w:tc>
          <w:tcPr>
            <w:tcW w:w="0" w:type="auto"/>
          </w:tcPr>
          <w:p w:rsidR="00FD6D97" w:rsidRPr="00821921" w:rsidRDefault="00FD6D97" w:rsidP="00562292">
            <w:pPr>
              <w:rPr>
                <w:sz w:val="20"/>
                <w:szCs w:val="20"/>
                <w:lang w:eastAsia="zh-CN"/>
              </w:rPr>
            </w:pPr>
            <w:r w:rsidRPr="00821921">
              <w:rPr>
                <w:sz w:val="20"/>
                <w:szCs w:val="20"/>
              </w:rPr>
              <w:t>26</w:t>
            </w:r>
            <w:r w:rsidR="00DE7BE4">
              <w:rPr>
                <w:rFonts w:hint="eastAsia"/>
                <w:sz w:val="20"/>
                <w:szCs w:val="20"/>
                <w:lang w:eastAsia="zh-CN"/>
              </w:rPr>
              <w:t>(3)</w:t>
            </w:r>
          </w:p>
        </w:tc>
        <w:tc>
          <w:tcPr>
            <w:tcW w:w="1124" w:type="dxa"/>
          </w:tcPr>
          <w:p w:rsidR="00FD6D97" w:rsidRPr="00821921" w:rsidRDefault="00FD6D97" w:rsidP="00562292">
            <w:pPr>
              <w:rPr>
                <w:sz w:val="20"/>
                <w:szCs w:val="20"/>
              </w:rPr>
            </w:pPr>
            <w:r>
              <w:rPr>
                <w:sz w:val="20"/>
                <w:szCs w:val="20"/>
                <w:lang w:eastAsia="zh-CN"/>
              </w:rPr>
              <w:t>yes</w:t>
            </w:r>
          </w:p>
        </w:tc>
        <w:tc>
          <w:tcPr>
            <w:tcW w:w="3210" w:type="dxa"/>
          </w:tcPr>
          <w:p w:rsidR="00FD6D97" w:rsidRPr="00821921" w:rsidRDefault="00FD6D97" w:rsidP="00562292">
            <w:pPr>
              <w:rPr>
                <w:sz w:val="20"/>
                <w:szCs w:val="20"/>
              </w:rPr>
            </w:pPr>
            <w:r w:rsidRPr="00821921">
              <w:rPr>
                <w:sz w:val="20"/>
                <w:szCs w:val="20"/>
              </w:rPr>
              <w:t>2,6,12,10,14,32,24,20,18,22,28,26</w:t>
            </w:r>
          </w:p>
        </w:tc>
        <w:tc>
          <w:tcPr>
            <w:tcW w:w="1067" w:type="dxa"/>
          </w:tcPr>
          <w:p w:rsidR="00FD6D97" w:rsidRPr="00821921" w:rsidRDefault="00FD6D97" w:rsidP="00562292">
            <w:pPr>
              <w:rPr>
                <w:sz w:val="20"/>
                <w:szCs w:val="20"/>
              </w:rPr>
            </w:pPr>
            <w:r w:rsidRPr="00821921">
              <w:rPr>
                <w:sz w:val="20"/>
                <w:szCs w:val="20"/>
              </w:rPr>
              <w:t>24</w:t>
            </w:r>
          </w:p>
        </w:tc>
        <w:tc>
          <w:tcPr>
            <w:tcW w:w="0" w:type="auto"/>
          </w:tcPr>
          <w:p w:rsidR="00FD6D97" w:rsidRPr="00821921" w:rsidRDefault="00FD6D97" w:rsidP="00562292">
            <w:pPr>
              <w:rPr>
                <w:sz w:val="20"/>
                <w:szCs w:val="20"/>
              </w:rPr>
            </w:pPr>
            <w:r w:rsidRPr="00821921">
              <w:rPr>
                <w:sz w:val="20"/>
                <w:szCs w:val="20"/>
              </w:rPr>
              <w:t>28</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28 / 16</w:t>
            </w:r>
          </w:p>
        </w:tc>
        <w:tc>
          <w:tcPr>
            <w:tcW w:w="0" w:type="auto"/>
          </w:tcPr>
          <w:p w:rsidR="00FD6D97" w:rsidRPr="00821921" w:rsidRDefault="00FD6D97" w:rsidP="00562292">
            <w:pPr>
              <w:rPr>
                <w:sz w:val="20"/>
                <w:szCs w:val="20"/>
                <w:lang w:eastAsia="zh-CN"/>
              </w:rPr>
            </w:pPr>
            <w:r w:rsidRPr="00821921">
              <w:rPr>
                <w:sz w:val="20"/>
                <w:szCs w:val="20"/>
              </w:rPr>
              <w:t>25</w:t>
            </w:r>
            <w:r w:rsidR="00DE7BE4">
              <w:rPr>
                <w:rFonts w:hint="eastAsia"/>
                <w:sz w:val="20"/>
                <w:szCs w:val="20"/>
                <w:lang w:eastAsia="zh-CN"/>
              </w:rPr>
              <w:t>(4)</w:t>
            </w:r>
          </w:p>
        </w:tc>
        <w:tc>
          <w:tcPr>
            <w:tcW w:w="1124" w:type="dxa"/>
          </w:tcPr>
          <w:p w:rsidR="00FD6D97" w:rsidRPr="00821921" w:rsidRDefault="00FD6D97" w:rsidP="00562292">
            <w:pPr>
              <w:rPr>
                <w:sz w:val="20"/>
                <w:szCs w:val="20"/>
              </w:rPr>
            </w:pPr>
            <w:r w:rsidRPr="00821921">
              <w:rPr>
                <w:sz w:val="20"/>
                <w:szCs w:val="20"/>
              </w:rPr>
              <w:t>no</w:t>
            </w:r>
          </w:p>
        </w:tc>
        <w:tc>
          <w:tcPr>
            <w:tcW w:w="3210" w:type="dxa"/>
          </w:tcPr>
          <w:p w:rsidR="00FD6D97" w:rsidRPr="00821921" w:rsidRDefault="00FD6D97" w:rsidP="00562292">
            <w:pPr>
              <w:rPr>
                <w:sz w:val="20"/>
                <w:szCs w:val="20"/>
              </w:rPr>
            </w:pPr>
            <w:r w:rsidRPr="00821921">
              <w:rPr>
                <w:sz w:val="20"/>
                <w:szCs w:val="20"/>
              </w:rPr>
              <w:t>2,6,12,10,14,32,24,20,18,22,28,26</w:t>
            </w:r>
          </w:p>
        </w:tc>
        <w:tc>
          <w:tcPr>
            <w:tcW w:w="1067" w:type="dxa"/>
          </w:tcPr>
          <w:p w:rsidR="00FD6D97" w:rsidRPr="00821921" w:rsidRDefault="00FD6D97" w:rsidP="00562292">
            <w:pPr>
              <w:rPr>
                <w:sz w:val="20"/>
                <w:szCs w:val="20"/>
              </w:rPr>
            </w:pPr>
            <w:r w:rsidRPr="00821921">
              <w:rPr>
                <w:sz w:val="20"/>
                <w:szCs w:val="20"/>
              </w:rPr>
              <w:t>24</w:t>
            </w:r>
          </w:p>
        </w:tc>
        <w:tc>
          <w:tcPr>
            <w:tcW w:w="0" w:type="auto"/>
          </w:tcPr>
          <w:p w:rsidR="00FD6D97" w:rsidRPr="00821921" w:rsidRDefault="00FD6D97" w:rsidP="00562292">
            <w:pPr>
              <w:rPr>
                <w:sz w:val="20"/>
                <w:szCs w:val="20"/>
              </w:rPr>
            </w:pPr>
            <w:r w:rsidRPr="00821921">
              <w:rPr>
                <w:sz w:val="20"/>
                <w:szCs w:val="20"/>
              </w:rPr>
              <w:t>26</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29 / 16</w:t>
            </w:r>
          </w:p>
        </w:tc>
        <w:tc>
          <w:tcPr>
            <w:tcW w:w="0" w:type="auto"/>
          </w:tcPr>
          <w:p w:rsidR="00FD6D97" w:rsidRPr="00821921" w:rsidRDefault="00FD6D97" w:rsidP="00562292">
            <w:pPr>
              <w:rPr>
                <w:sz w:val="20"/>
                <w:szCs w:val="20"/>
                <w:lang w:eastAsia="zh-CN"/>
              </w:rPr>
            </w:pPr>
            <w:r w:rsidRPr="00821921">
              <w:rPr>
                <w:sz w:val="20"/>
                <w:szCs w:val="20"/>
              </w:rPr>
              <w:t>27</w:t>
            </w:r>
            <w:r w:rsidR="00DE7BE4">
              <w:rPr>
                <w:rFonts w:hint="eastAsia"/>
                <w:sz w:val="20"/>
                <w:szCs w:val="20"/>
                <w:lang w:eastAsia="zh-CN"/>
              </w:rPr>
              <w:t>(4)</w:t>
            </w:r>
          </w:p>
        </w:tc>
        <w:tc>
          <w:tcPr>
            <w:tcW w:w="1124" w:type="dxa"/>
          </w:tcPr>
          <w:p w:rsidR="00FD6D97" w:rsidRPr="00821921" w:rsidRDefault="00FD6D97" w:rsidP="00562292">
            <w:pPr>
              <w:rPr>
                <w:sz w:val="20"/>
                <w:szCs w:val="20"/>
                <w:lang w:eastAsia="zh-CN"/>
              </w:rPr>
            </w:pPr>
            <w:r>
              <w:rPr>
                <w:sz w:val="20"/>
                <w:szCs w:val="20"/>
                <w:lang w:eastAsia="zh-CN"/>
              </w:rPr>
              <w:t>no</w:t>
            </w:r>
          </w:p>
        </w:tc>
        <w:tc>
          <w:tcPr>
            <w:tcW w:w="3210" w:type="dxa"/>
          </w:tcPr>
          <w:p w:rsidR="00FD6D97" w:rsidRPr="00821921" w:rsidRDefault="00FD6D97" w:rsidP="00562292">
            <w:pPr>
              <w:rPr>
                <w:sz w:val="20"/>
                <w:szCs w:val="20"/>
              </w:rPr>
            </w:pPr>
            <w:r w:rsidRPr="00821921">
              <w:rPr>
                <w:sz w:val="20"/>
                <w:szCs w:val="20"/>
              </w:rPr>
              <w:t>2,6,12,10,14,32,24,20,18,22,28,26</w:t>
            </w:r>
          </w:p>
        </w:tc>
        <w:tc>
          <w:tcPr>
            <w:tcW w:w="1067" w:type="dxa"/>
          </w:tcPr>
          <w:p w:rsidR="00FD6D97" w:rsidRPr="00821921" w:rsidRDefault="00FD6D97" w:rsidP="00562292">
            <w:pPr>
              <w:rPr>
                <w:sz w:val="20"/>
                <w:szCs w:val="20"/>
              </w:rPr>
            </w:pPr>
            <w:r w:rsidRPr="00821921">
              <w:rPr>
                <w:sz w:val="20"/>
                <w:szCs w:val="20"/>
              </w:rPr>
              <w:t>26</w:t>
            </w:r>
          </w:p>
        </w:tc>
        <w:tc>
          <w:tcPr>
            <w:tcW w:w="0" w:type="auto"/>
          </w:tcPr>
          <w:p w:rsidR="00FD6D97" w:rsidRPr="00821921" w:rsidRDefault="00FD6D97" w:rsidP="00562292">
            <w:pPr>
              <w:rPr>
                <w:sz w:val="20"/>
                <w:szCs w:val="20"/>
              </w:rPr>
            </w:pPr>
            <w:r w:rsidRPr="00821921">
              <w:rPr>
                <w:sz w:val="20"/>
                <w:szCs w:val="20"/>
              </w:rPr>
              <w:t>28</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30 / 16</w:t>
            </w:r>
          </w:p>
        </w:tc>
        <w:tc>
          <w:tcPr>
            <w:tcW w:w="0" w:type="auto"/>
          </w:tcPr>
          <w:p w:rsidR="00FD6D97" w:rsidRPr="00821921" w:rsidRDefault="00FD6D97" w:rsidP="00562292">
            <w:pPr>
              <w:rPr>
                <w:sz w:val="20"/>
                <w:szCs w:val="20"/>
                <w:lang w:eastAsia="zh-CN"/>
              </w:rPr>
            </w:pPr>
            <w:r w:rsidRPr="00821921">
              <w:rPr>
                <w:sz w:val="20"/>
                <w:szCs w:val="20"/>
              </w:rPr>
              <w:t>30</w:t>
            </w:r>
            <w:r w:rsidR="00DE7BE4">
              <w:rPr>
                <w:rFonts w:hint="eastAsia"/>
                <w:sz w:val="20"/>
                <w:szCs w:val="20"/>
                <w:lang w:eastAsia="zh-CN"/>
              </w:rPr>
              <w:t>(3)</w:t>
            </w:r>
          </w:p>
        </w:tc>
        <w:tc>
          <w:tcPr>
            <w:tcW w:w="1124" w:type="dxa"/>
          </w:tcPr>
          <w:p w:rsidR="00FD6D97" w:rsidRPr="00821921" w:rsidRDefault="00FD6D97" w:rsidP="00562292">
            <w:pPr>
              <w:rPr>
                <w:sz w:val="20"/>
                <w:szCs w:val="20"/>
              </w:rPr>
            </w:pPr>
            <w:r w:rsidRPr="00821921">
              <w:rPr>
                <w:sz w:val="20"/>
                <w:szCs w:val="20"/>
              </w:rPr>
              <w:t>yes</w:t>
            </w:r>
          </w:p>
        </w:tc>
        <w:tc>
          <w:tcPr>
            <w:tcW w:w="3210" w:type="dxa"/>
          </w:tcPr>
          <w:p w:rsidR="00FD6D97" w:rsidRPr="00821921" w:rsidRDefault="00FD6D97" w:rsidP="00562292">
            <w:pPr>
              <w:rPr>
                <w:sz w:val="20"/>
                <w:szCs w:val="20"/>
              </w:rPr>
            </w:pPr>
            <w:r w:rsidRPr="00821921">
              <w:rPr>
                <w:sz w:val="20"/>
                <w:szCs w:val="20"/>
              </w:rPr>
              <w:t>6,12,10,14,32,24,20,18,22,28,26,30</w:t>
            </w:r>
          </w:p>
        </w:tc>
        <w:tc>
          <w:tcPr>
            <w:tcW w:w="1067" w:type="dxa"/>
          </w:tcPr>
          <w:p w:rsidR="00FD6D97" w:rsidRPr="00821921" w:rsidRDefault="00FD6D97" w:rsidP="00562292">
            <w:pPr>
              <w:rPr>
                <w:sz w:val="20"/>
                <w:szCs w:val="20"/>
              </w:rPr>
            </w:pPr>
            <w:r w:rsidRPr="00821921">
              <w:rPr>
                <w:sz w:val="20"/>
                <w:szCs w:val="20"/>
              </w:rPr>
              <w:t>28</w:t>
            </w:r>
          </w:p>
        </w:tc>
        <w:tc>
          <w:tcPr>
            <w:tcW w:w="0" w:type="auto"/>
          </w:tcPr>
          <w:p w:rsidR="00FD6D97" w:rsidRPr="00821921" w:rsidRDefault="00FD6D97" w:rsidP="00562292">
            <w:pPr>
              <w:rPr>
                <w:sz w:val="20"/>
                <w:szCs w:val="20"/>
              </w:rPr>
            </w:pPr>
            <w:r w:rsidRPr="00821921">
              <w:rPr>
                <w:sz w:val="20"/>
                <w:szCs w:val="20"/>
              </w:rPr>
              <w:t>32</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31 / 17</w:t>
            </w:r>
          </w:p>
        </w:tc>
        <w:tc>
          <w:tcPr>
            <w:tcW w:w="0" w:type="auto"/>
          </w:tcPr>
          <w:p w:rsidR="00FD6D97" w:rsidRPr="00821921" w:rsidRDefault="00FD6D97" w:rsidP="00562292">
            <w:pPr>
              <w:rPr>
                <w:sz w:val="20"/>
                <w:szCs w:val="20"/>
                <w:lang w:eastAsia="zh-CN"/>
              </w:rPr>
            </w:pPr>
            <w:r w:rsidRPr="00821921">
              <w:rPr>
                <w:sz w:val="20"/>
                <w:szCs w:val="20"/>
              </w:rPr>
              <w:t>29</w:t>
            </w:r>
            <w:r w:rsidR="00DE7BE4">
              <w:rPr>
                <w:rFonts w:hint="eastAsia"/>
                <w:sz w:val="20"/>
                <w:szCs w:val="20"/>
                <w:lang w:eastAsia="zh-CN"/>
              </w:rPr>
              <w:t>(4)</w:t>
            </w:r>
          </w:p>
        </w:tc>
        <w:tc>
          <w:tcPr>
            <w:tcW w:w="1124" w:type="dxa"/>
          </w:tcPr>
          <w:p w:rsidR="00FD6D97" w:rsidRPr="00821921" w:rsidRDefault="00FD6D97" w:rsidP="00562292">
            <w:pPr>
              <w:rPr>
                <w:sz w:val="20"/>
                <w:szCs w:val="20"/>
              </w:rPr>
            </w:pPr>
            <w:r w:rsidRPr="00821921">
              <w:rPr>
                <w:sz w:val="20"/>
                <w:szCs w:val="20"/>
              </w:rPr>
              <w:t>no</w:t>
            </w:r>
          </w:p>
        </w:tc>
        <w:tc>
          <w:tcPr>
            <w:tcW w:w="3210" w:type="dxa"/>
          </w:tcPr>
          <w:p w:rsidR="00FD6D97" w:rsidRPr="00821921" w:rsidRDefault="00FD6D97" w:rsidP="00562292">
            <w:pPr>
              <w:rPr>
                <w:sz w:val="20"/>
                <w:szCs w:val="20"/>
              </w:rPr>
            </w:pPr>
            <w:r w:rsidRPr="00821921">
              <w:rPr>
                <w:sz w:val="20"/>
                <w:szCs w:val="20"/>
              </w:rPr>
              <w:t>6,12,10,14,32,24,20,18,22,28,26,30</w:t>
            </w:r>
          </w:p>
        </w:tc>
        <w:tc>
          <w:tcPr>
            <w:tcW w:w="1067" w:type="dxa"/>
          </w:tcPr>
          <w:p w:rsidR="00FD6D97" w:rsidRPr="00821921" w:rsidRDefault="00FD6D97" w:rsidP="00562292">
            <w:pPr>
              <w:rPr>
                <w:sz w:val="20"/>
                <w:szCs w:val="20"/>
              </w:rPr>
            </w:pPr>
            <w:r w:rsidRPr="00821921">
              <w:rPr>
                <w:sz w:val="20"/>
                <w:szCs w:val="20"/>
              </w:rPr>
              <w:t>28</w:t>
            </w:r>
          </w:p>
        </w:tc>
        <w:tc>
          <w:tcPr>
            <w:tcW w:w="0" w:type="auto"/>
          </w:tcPr>
          <w:p w:rsidR="00FD6D97" w:rsidRPr="00821921" w:rsidRDefault="00FD6D97" w:rsidP="00562292">
            <w:pPr>
              <w:rPr>
                <w:sz w:val="20"/>
                <w:szCs w:val="20"/>
              </w:rPr>
            </w:pPr>
            <w:r w:rsidRPr="00821921">
              <w:rPr>
                <w:sz w:val="20"/>
                <w:szCs w:val="20"/>
              </w:rPr>
              <w:t>30</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32 / 17</w:t>
            </w:r>
          </w:p>
        </w:tc>
        <w:tc>
          <w:tcPr>
            <w:tcW w:w="0" w:type="auto"/>
          </w:tcPr>
          <w:p w:rsidR="00FD6D97" w:rsidRPr="00821921" w:rsidRDefault="00FD6D97" w:rsidP="00562292">
            <w:pPr>
              <w:rPr>
                <w:sz w:val="20"/>
                <w:szCs w:val="20"/>
                <w:lang w:eastAsia="zh-CN"/>
              </w:rPr>
            </w:pPr>
            <w:r w:rsidRPr="00821921">
              <w:rPr>
                <w:sz w:val="20"/>
                <w:szCs w:val="20"/>
              </w:rPr>
              <w:t>31</w:t>
            </w:r>
            <w:r w:rsidR="00DE7BE4">
              <w:rPr>
                <w:rFonts w:hint="eastAsia"/>
                <w:sz w:val="20"/>
                <w:szCs w:val="20"/>
                <w:lang w:eastAsia="zh-CN"/>
              </w:rPr>
              <w:t>(4)</w:t>
            </w:r>
          </w:p>
        </w:tc>
        <w:tc>
          <w:tcPr>
            <w:tcW w:w="1124" w:type="dxa"/>
          </w:tcPr>
          <w:p w:rsidR="00FD6D97" w:rsidRPr="00821921" w:rsidRDefault="00FD6D97" w:rsidP="00562292">
            <w:pPr>
              <w:rPr>
                <w:sz w:val="20"/>
                <w:szCs w:val="20"/>
              </w:rPr>
            </w:pPr>
            <w:r w:rsidRPr="00821921">
              <w:rPr>
                <w:sz w:val="20"/>
                <w:szCs w:val="20"/>
              </w:rPr>
              <w:t>no</w:t>
            </w:r>
          </w:p>
        </w:tc>
        <w:tc>
          <w:tcPr>
            <w:tcW w:w="3210" w:type="dxa"/>
          </w:tcPr>
          <w:p w:rsidR="00FD6D97" w:rsidRPr="00821921" w:rsidRDefault="00FD6D97" w:rsidP="00562292">
            <w:pPr>
              <w:rPr>
                <w:sz w:val="20"/>
                <w:szCs w:val="20"/>
              </w:rPr>
            </w:pPr>
            <w:r w:rsidRPr="00821921">
              <w:rPr>
                <w:sz w:val="20"/>
                <w:szCs w:val="20"/>
              </w:rPr>
              <w:t>6,12,10,14,32,24,20,18,22,28,26,30</w:t>
            </w:r>
          </w:p>
        </w:tc>
        <w:tc>
          <w:tcPr>
            <w:tcW w:w="1067" w:type="dxa"/>
          </w:tcPr>
          <w:p w:rsidR="00FD6D97" w:rsidRPr="00821921" w:rsidRDefault="00FD6D97" w:rsidP="00562292">
            <w:pPr>
              <w:rPr>
                <w:sz w:val="20"/>
                <w:szCs w:val="20"/>
              </w:rPr>
            </w:pPr>
            <w:r w:rsidRPr="00821921">
              <w:rPr>
                <w:sz w:val="20"/>
                <w:szCs w:val="20"/>
              </w:rPr>
              <w:t>30</w:t>
            </w:r>
          </w:p>
        </w:tc>
        <w:tc>
          <w:tcPr>
            <w:tcW w:w="0" w:type="auto"/>
          </w:tcPr>
          <w:p w:rsidR="00FD6D97" w:rsidRPr="00821921" w:rsidRDefault="00FD6D97" w:rsidP="00562292">
            <w:pPr>
              <w:rPr>
                <w:sz w:val="20"/>
                <w:szCs w:val="20"/>
              </w:rPr>
            </w:pPr>
            <w:r w:rsidRPr="00821921">
              <w:rPr>
                <w:sz w:val="20"/>
                <w:szCs w:val="20"/>
              </w:rPr>
              <w:t>32</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33 / 17</w:t>
            </w:r>
          </w:p>
        </w:tc>
        <w:tc>
          <w:tcPr>
            <w:tcW w:w="0" w:type="auto"/>
          </w:tcPr>
          <w:p w:rsidR="00FD6D97" w:rsidRPr="00821921" w:rsidRDefault="00FD6D97" w:rsidP="00562292">
            <w:pPr>
              <w:rPr>
                <w:sz w:val="20"/>
                <w:szCs w:val="20"/>
                <w:lang w:eastAsia="zh-CN"/>
              </w:rPr>
            </w:pPr>
            <w:r w:rsidRPr="00821921">
              <w:rPr>
                <w:sz w:val="20"/>
                <w:szCs w:val="20"/>
              </w:rPr>
              <w:t>48</w:t>
            </w:r>
            <w:r w:rsidR="00DE7BE4">
              <w:rPr>
                <w:rFonts w:hint="eastAsia"/>
                <w:sz w:val="20"/>
                <w:szCs w:val="20"/>
                <w:lang w:eastAsia="zh-CN"/>
              </w:rPr>
              <w:t>(0)</w:t>
            </w:r>
          </w:p>
        </w:tc>
        <w:tc>
          <w:tcPr>
            <w:tcW w:w="1124" w:type="dxa"/>
          </w:tcPr>
          <w:p w:rsidR="00FD6D97" w:rsidRPr="00821921" w:rsidRDefault="00FD6D97" w:rsidP="00562292">
            <w:pPr>
              <w:rPr>
                <w:sz w:val="20"/>
                <w:szCs w:val="20"/>
              </w:rPr>
            </w:pPr>
            <w:r w:rsidRPr="00821921">
              <w:rPr>
                <w:sz w:val="20"/>
                <w:szCs w:val="20"/>
              </w:rPr>
              <w:t>yes</w:t>
            </w:r>
          </w:p>
        </w:tc>
        <w:tc>
          <w:tcPr>
            <w:tcW w:w="3210" w:type="dxa"/>
          </w:tcPr>
          <w:p w:rsidR="00FD6D97" w:rsidRPr="00821921" w:rsidRDefault="00FD6D97" w:rsidP="00562292">
            <w:pPr>
              <w:rPr>
                <w:sz w:val="20"/>
                <w:szCs w:val="20"/>
              </w:rPr>
            </w:pPr>
            <w:r w:rsidRPr="00821921">
              <w:rPr>
                <w:sz w:val="20"/>
                <w:szCs w:val="20"/>
              </w:rPr>
              <w:t>12,10,14,32,24,20,18,22,28,26,30,48</w:t>
            </w:r>
          </w:p>
        </w:tc>
        <w:tc>
          <w:tcPr>
            <w:tcW w:w="1067" w:type="dxa"/>
          </w:tcPr>
          <w:p w:rsidR="00FD6D97" w:rsidRPr="00821921" w:rsidRDefault="00FD6D97" w:rsidP="00562292">
            <w:pPr>
              <w:rPr>
                <w:sz w:val="20"/>
                <w:szCs w:val="20"/>
              </w:rPr>
            </w:pPr>
            <w:r w:rsidRPr="00821921">
              <w:rPr>
                <w:sz w:val="20"/>
                <w:szCs w:val="20"/>
              </w:rPr>
              <w:t>32</w:t>
            </w:r>
          </w:p>
        </w:tc>
        <w:tc>
          <w:tcPr>
            <w:tcW w:w="0" w:type="auto"/>
          </w:tcPr>
          <w:p w:rsidR="00FD6D97" w:rsidRPr="00821921" w:rsidRDefault="00FD6D97" w:rsidP="00562292">
            <w:pPr>
              <w:rPr>
                <w:sz w:val="20"/>
                <w:szCs w:val="20"/>
              </w:rPr>
            </w:pPr>
            <w:r w:rsidRPr="00821921">
              <w:rPr>
                <w:sz w:val="20"/>
                <w:szCs w:val="20"/>
              </w:rPr>
              <w:t>NA</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34 / 18</w:t>
            </w:r>
          </w:p>
        </w:tc>
        <w:tc>
          <w:tcPr>
            <w:tcW w:w="0" w:type="auto"/>
          </w:tcPr>
          <w:p w:rsidR="00FD6D97" w:rsidRPr="00821921" w:rsidRDefault="00FD6D97" w:rsidP="00562292">
            <w:pPr>
              <w:rPr>
                <w:sz w:val="20"/>
                <w:szCs w:val="20"/>
                <w:lang w:eastAsia="zh-CN"/>
              </w:rPr>
            </w:pPr>
            <w:r w:rsidRPr="00821921">
              <w:rPr>
                <w:sz w:val="20"/>
                <w:szCs w:val="20"/>
              </w:rPr>
              <w:t>40</w:t>
            </w:r>
            <w:r w:rsidR="00DE7BE4">
              <w:rPr>
                <w:rFonts w:hint="eastAsia"/>
                <w:sz w:val="20"/>
                <w:szCs w:val="20"/>
                <w:lang w:eastAsia="zh-CN"/>
              </w:rPr>
              <w:t>(1)</w:t>
            </w:r>
          </w:p>
        </w:tc>
        <w:tc>
          <w:tcPr>
            <w:tcW w:w="1124" w:type="dxa"/>
          </w:tcPr>
          <w:p w:rsidR="00FD6D97" w:rsidRPr="00821921" w:rsidRDefault="00FD6D97" w:rsidP="00562292">
            <w:pPr>
              <w:rPr>
                <w:sz w:val="20"/>
                <w:szCs w:val="20"/>
              </w:rPr>
            </w:pPr>
            <w:r w:rsidRPr="00821921">
              <w:rPr>
                <w:sz w:val="20"/>
                <w:szCs w:val="20"/>
              </w:rPr>
              <w:t>yes</w:t>
            </w:r>
          </w:p>
        </w:tc>
        <w:tc>
          <w:tcPr>
            <w:tcW w:w="3210" w:type="dxa"/>
          </w:tcPr>
          <w:p w:rsidR="00FD6D97" w:rsidRPr="00821921" w:rsidRDefault="00FD6D97" w:rsidP="00562292">
            <w:pPr>
              <w:rPr>
                <w:sz w:val="20"/>
                <w:szCs w:val="20"/>
              </w:rPr>
            </w:pPr>
            <w:r w:rsidRPr="00821921">
              <w:rPr>
                <w:sz w:val="20"/>
                <w:szCs w:val="20"/>
              </w:rPr>
              <w:t>10,14,32,24,20,18,22,28,26,30,48,40</w:t>
            </w:r>
          </w:p>
        </w:tc>
        <w:tc>
          <w:tcPr>
            <w:tcW w:w="1067" w:type="dxa"/>
          </w:tcPr>
          <w:p w:rsidR="00FD6D97" w:rsidRDefault="00FD6D97" w:rsidP="00292156">
            <w:pPr>
              <w:ind w:rightChars="-112" w:right="-246"/>
              <w:rPr>
                <w:sz w:val="20"/>
                <w:szCs w:val="20"/>
              </w:rPr>
            </w:pPr>
            <w:r w:rsidRPr="00821921">
              <w:rPr>
                <w:sz w:val="20"/>
                <w:szCs w:val="20"/>
              </w:rPr>
              <w:t>32</w:t>
            </w:r>
          </w:p>
        </w:tc>
        <w:tc>
          <w:tcPr>
            <w:tcW w:w="0" w:type="auto"/>
          </w:tcPr>
          <w:p w:rsidR="00FD6D97" w:rsidRPr="00821921" w:rsidRDefault="00FD6D97" w:rsidP="00562292">
            <w:pPr>
              <w:rPr>
                <w:sz w:val="20"/>
                <w:szCs w:val="20"/>
              </w:rPr>
            </w:pPr>
            <w:r w:rsidRPr="00821921">
              <w:rPr>
                <w:sz w:val="20"/>
                <w:szCs w:val="20"/>
              </w:rPr>
              <w:t>48</w:t>
            </w:r>
          </w:p>
        </w:tc>
      </w:tr>
      <w:tr w:rsidR="00FD6D97" w:rsidRPr="00821921" w:rsidTr="00DE7BE4">
        <w:trPr>
          <w:jc w:val="center"/>
        </w:trPr>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c>
          <w:tcPr>
            <w:tcW w:w="1124" w:type="dxa"/>
          </w:tcPr>
          <w:p w:rsidR="00FD6D97" w:rsidRPr="00821921" w:rsidRDefault="00FD6D97" w:rsidP="00562292">
            <w:pPr>
              <w:rPr>
                <w:sz w:val="20"/>
                <w:szCs w:val="20"/>
              </w:rPr>
            </w:pPr>
            <w:r w:rsidRPr="00821921">
              <w:rPr>
                <w:sz w:val="20"/>
                <w:szCs w:val="20"/>
              </w:rPr>
              <w:t>…</w:t>
            </w:r>
          </w:p>
        </w:tc>
        <w:tc>
          <w:tcPr>
            <w:tcW w:w="3210" w:type="dxa"/>
          </w:tcPr>
          <w:p w:rsidR="00FD6D97" w:rsidRPr="00821921" w:rsidRDefault="00FD6D97" w:rsidP="00562292">
            <w:pPr>
              <w:rPr>
                <w:sz w:val="20"/>
                <w:szCs w:val="20"/>
              </w:rPr>
            </w:pPr>
            <w:r w:rsidRPr="00821921">
              <w:rPr>
                <w:sz w:val="20"/>
                <w:szCs w:val="20"/>
              </w:rPr>
              <w:t>…</w:t>
            </w:r>
          </w:p>
        </w:tc>
        <w:tc>
          <w:tcPr>
            <w:tcW w:w="1067" w:type="dxa"/>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r>
    </w:tbl>
    <w:p w:rsidR="00FD6D97" w:rsidRPr="00336A74" w:rsidRDefault="00FD6D97" w:rsidP="00307D2B">
      <w:pPr>
        <w:rPr>
          <w:lang w:eastAsia="zh-CN"/>
        </w:rPr>
      </w:pPr>
    </w:p>
    <w:p w:rsidR="00FD6D97" w:rsidRDefault="00FD6D97" w:rsidP="00E4014D">
      <w:r>
        <w:t>When some high temporal layers are discarded, gaps in frame_num are present in the bitstream. In this case, the decoding process generates short-term “non-existing” pictures having the missing frame_num values. Such “non-existing” pictures are handled similarly as normal short-term reference pictures in the sliding window reference picture marking process.</w:t>
      </w:r>
      <w:r>
        <w:rPr>
          <w:lang w:eastAsia="zh-CN"/>
        </w:rPr>
        <w:t xml:space="preserve"> </w:t>
      </w:r>
      <w:r>
        <w:t xml:space="preserve">Table 4 shows the DPB status and </w:t>
      </w:r>
      <w:r>
        <w:rPr>
          <w:lang w:eastAsia="zh-CN"/>
        </w:rPr>
        <w:t>reference picture lists for each picture</w:t>
      </w:r>
      <w:r>
        <w:t xml:space="preserve"> when decoding only the temporal layers with temporal_id less than 2. After picture 8 (the picture with POC 8) is decoded, pictures 4, 2, 6, 12, 10, 14 are marked as “used for short-term reference” and “non-existing” and stored in the DPB. Similarly as in the previous example, f</w:t>
      </w:r>
      <w:r>
        <w:rPr>
          <w:lang w:eastAsia="zh-CN"/>
        </w:rPr>
        <w:t>or convenience, herein we still denote “non-existing” pictures with POC values, but with italic font.</w:t>
      </w:r>
    </w:p>
    <w:p w:rsidR="00FD6D97" w:rsidRPr="008D5B1B" w:rsidRDefault="00FD6D97" w:rsidP="00E4014D">
      <w:pPr>
        <w:jc w:val="center"/>
        <w:rPr>
          <w:b/>
          <w:bCs/>
        </w:rPr>
      </w:pPr>
      <w:r w:rsidRPr="00D0399D">
        <w:rPr>
          <w:b/>
          <w:bCs/>
        </w:rPr>
        <w:t>Table 4</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7"/>
        <w:gridCol w:w="1039"/>
        <w:gridCol w:w="1472"/>
        <w:gridCol w:w="3536"/>
        <w:gridCol w:w="1054"/>
        <w:gridCol w:w="1054"/>
      </w:tblGrid>
      <w:tr w:rsidR="00FD6D97" w:rsidRPr="00821921">
        <w:trPr>
          <w:trHeight w:val="468"/>
        </w:trPr>
        <w:tc>
          <w:tcPr>
            <w:tcW w:w="0" w:type="auto"/>
            <w:vMerge w:val="restart"/>
          </w:tcPr>
          <w:p w:rsidR="00FD6D97" w:rsidRPr="00821921" w:rsidRDefault="00FD6D97" w:rsidP="001C7030">
            <w:pPr>
              <w:rPr>
                <w:b/>
                <w:bCs/>
                <w:sz w:val="20"/>
                <w:szCs w:val="20"/>
              </w:rPr>
            </w:pPr>
            <w:r>
              <w:rPr>
                <w:b/>
                <w:bCs/>
                <w:sz w:val="20"/>
                <w:szCs w:val="20"/>
              </w:rPr>
              <w:t>Dec</w:t>
            </w:r>
            <w:r w:rsidRPr="00821921">
              <w:rPr>
                <w:b/>
                <w:bCs/>
                <w:sz w:val="20"/>
                <w:szCs w:val="20"/>
              </w:rPr>
              <w:t>ding number / frame_num</w:t>
            </w:r>
          </w:p>
        </w:tc>
        <w:tc>
          <w:tcPr>
            <w:tcW w:w="0" w:type="auto"/>
            <w:vMerge w:val="restart"/>
          </w:tcPr>
          <w:p w:rsidR="00FD6D97" w:rsidRPr="00821921" w:rsidRDefault="00FD6D97" w:rsidP="00562292">
            <w:pPr>
              <w:rPr>
                <w:b/>
                <w:bCs/>
                <w:sz w:val="20"/>
                <w:szCs w:val="20"/>
                <w:lang w:eastAsia="zh-CN"/>
              </w:rPr>
            </w:pPr>
            <w:r w:rsidRPr="00821921">
              <w:rPr>
                <w:b/>
                <w:bCs/>
                <w:sz w:val="20"/>
                <w:szCs w:val="20"/>
              </w:rPr>
              <w:t>POC</w:t>
            </w:r>
            <w:r w:rsidR="00ED543E">
              <w:rPr>
                <w:rFonts w:hint="eastAsia"/>
                <w:b/>
                <w:bCs/>
                <w:sz w:val="20"/>
                <w:szCs w:val="20"/>
                <w:lang w:eastAsia="zh-CN"/>
              </w:rPr>
              <w:t>(TL)</w:t>
            </w:r>
          </w:p>
        </w:tc>
        <w:tc>
          <w:tcPr>
            <w:tcW w:w="0" w:type="auto"/>
            <w:vMerge w:val="restart"/>
          </w:tcPr>
          <w:p w:rsidR="00FD6D97" w:rsidRPr="00821921" w:rsidRDefault="00FD6D97" w:rsidP="00562292">
            <w:pPr>
              <w:rPr>
                <w:b/>
                <w:bCs/>
                <w:sz w:val="20"/>
                <w:szCs w:val="20"/>
              </w:rPr>
            </w:pPr>
            <w:r w:rsidRPr="00821921">
              <w:rPr>
                <w:b/>
                <w:bCs/>
                <w:sz w:val="20"/>
                <w:szCs w:val="20"/>
              </w:rPr>
              <w:t>Marked as “used for reference”</w:t>
            </w:r>
          </w:p>
        </w:tc>
        <w:tc>
          <w:tcPr>
            <w:tcW w:w="0" w:type="auto"/>
            <w:vMerge w:val="restart"/>
          </w:tcPr>
          <w:p w:rsidR="00FD6D97" w:rsidRPr="00821921" w:rsidRDefault="00FD6D97" w:rsidP="00E31D0F">
            <w:pPr>
              <w:rPr>
                <w:b/>
                <w:bCs/>
                <w:sz w:val="20"/>
                <w:szCs w:val="20"/>
              </w:rPr>
            </w:pPr>
            <w:r>
              <w:rPr>
                <w:b/>
                <w:bCs/>
                <w:sz w:val="20"/>
                <w:szCs w:val="20"/>
              </w:rPr>
              <w:t xml:space="preserve">Reference </w:t>
            </w:r>
            <w:r w:rsidRPr="00821921">
              <w:rPr>
                <w:b/>
                <w:bCs/>
                <w:sz w:val="20"/>
                <w:szCs w:val="20"/>
              </w:rPr>
              <w:t xml:space="preserve">pictures in the DPB after </w:t>
            </w:r>
            <w:r>
              <w:rPr>
                <w:b/>
                <w:bCs/>
                <w:sz w:val="20"/>
                <w:szCs w:val="20"/>
              </w:rPr>
              <w:t>de</w:t>
            </w:r>
            <w:r w:rsidRPr="00821921">
              <w:rPr>
                <w:b/>
                <w:bCs/>
                <w:sz w:val="20"/>
                <w:szCs w:val="20"/>
              </w:rPr>
              <w:t>coding the picture</w:t>
            </w:r>
          </w:p>
        </w:tc>
        <w:tc>
          <w:tcPr>
            <w:tcW w:w="0" w:type="auto"/>
            <w:gridSpan w:val="2"/>
          </w:tcPr>
          <w:p w:rsidR="00FD6D97" w:rsidRPr="00821921" w:rsidRDefault="00FD6D97" w:rsidP="00E31D0F">
            <w:pPr>
              <w:rPr>
                <w:sz w:val="20"/>
                <w:szCs w:val="20"/>
              </w:rPr>
            </w:pPr>
            <w:r w:rsidRPr="00821921">
              <w:rPr>
                <w:b/>
                <w:bCs/>
                <w:sz w:val="20"/>
                <w:szCs w:val="20"/>
              </w:rPr>
              <w:t xml:space="preserve">Reference picture lists </w:t>
            </w:r>
            <w:r>
              <w:rPr>
                <w:b/>
                <w:bCs/>
                <w:sz w:val="20"/>
                <w:szCs w:val="20"/>
              </w:rPr>
              <w:t>when decoding the picture</w:t>
            </w:r>
          </w:p>
        </w:tc>
      </w:tr>
      <w:tr w:rsidR="00FD6D97" w:rsidRPr="00821921">
        <w:trPr>
          <w:trHeight w:val="467"/>
        </w:trPr>
        <w:tc>
          <w:tcPr>
            <w:tcW w:w="0" w:type="auto"/>
            <w:vMerge/>
          </w:tcPr>
          <w:p w:rsidR="00FD6D97" w:rsidRPr="00821921" w:rsidRDefault="00FD6D97" w:rsidP="00562292">
            <w:pPr>
              <w:rPr>
                <w:b/>
                <w:bCs/>
                <w:sz w:val="20"/>
                <w:szCs w:val="20"/>
              </w:rPr>
            </w:pPr>
          </w:p>
        </w:tc>
        <w:tc>
          <w:tcPr>
            <w:tcW w:w="0" w:type="auto"/>
            <w:vMerge/>
          </w:tcPr>
          <w:p w:rsidR="00FD6D97" w:rsidRPr="00821921" w:rsidRDefault="00FD6D97" w:rsidP="00562292">
            <w:pPr>
              <w:rPr>
                <w:b/>
                <w:bCs/>
                <w:sz w:val="20"/>
                <w:szCs w:val="20"/>
              </w:rPr>
            </w:pPr>
          </w:p>
        </w:tc>
        <w:tc>
          <w:tcPr>
            <w:tcW w:w="0" w:type="auto"/>
            <w:vMerge/>
          </w:tcPr>
          <w:p w:rsidR="00FD6D97" w:rsidRPr="00821921" w:rsidRDefault="00FD6D97" w:rsidP="00562292">
            <w:pPr>
              <w:rPr>
                <w:b/>
                <w:bCs/>
                <w:sz w:val="20"/>
                <w:szCs w:val="20"/>
              </w:rPr>
            </w:pPr>
          </w:p>
        </w:tc>
        <w:tc>
          <w:tcPr>
            <w:tcW w:w="0" w:type="auto"/>
            <w:vMerge/>
          </w:tcPr>
          <w:p w:rsidR="00FD6D97" w:rsidRPr="00821921" w:rsidRDefault="00FD6D97" w:rsidP="00562292">
            <w:pPr>
              <w:rPr>
                <w:b/>
                <w:bCs/>
                <w:sz w:val="20"/>
                <w:szCs w:val="20"/>
              </w:rPr>
            </w:pPr>
          </w:p>
        </w:tc>
        <w:tc>
          <w:tcPr>
            <w:tcW w:w="0" w:type="auto"/>
          </w:tcPr>
          <w:p w:rsidR="00FD6D97" w:rsidRPr="00821921" w:rsidRDefault="00FD6D97" w:rsidP="00562292">
            <w:pPr>
              <w:rPr>
                <w:b/>
                <w:bCs/>
                <w:sz w:val="20"/>
                <w:szCs w:val="20"/>
              </w:rPr>
            </w:pPr>
            <w:r w:rsidRPr="00821921">
              <w:rPr>
                <w:b/>
                <w:bCs/>
                <w:sz w:val="20"/>
                <w:szCs w:val="20"/>
              </w:rPr>
              <w:t>LIST0</w:t>
            </w:r>
          </w:p>
        </w:tc>
        <w:tc>
          <w:tcPr>
            <w:tcW w:w="0" w:type="auto"/>
          </w:tcPr>
          <w:p w:rsidR="00FD6D97" w:rsidRPr="00821921" w:rsidRDefault="00FD6D97" w:rsidP="00562292">
            <w:pPr>
              <w:rPr>
                <w:b/>
                <w:bCs/>
                <w:sz w:val="20"/>
                <w:szCs w:val="20"/>
              </w:rPr>
            </w:pPr>
            <w:r w:rsidRPr="00821921">
              <w:rPr>
                <w:b/>
                <w:bCs/>
                <w:sz w:val="20"/>
                <w:szCs w:val="20"/>
              </w:rPr>
              <w:t>LIST1</w:t>
            </w:r>
          </w:p>
        </w:tc>
      </w:tr>
      <w:tr w:rsidR="00FD6D97" w:rsidRPr="00821921">
        <w:tc>
          <w:tcPr>
            <w:tcW w:w="0" w:type="auto"/>
          </w:tcPr>
          <w:p w:rsidR="00FD6D97" w:rsidRPr="00821921" w:rsidRDefault="00FD6D97" w:rsidP="00562292">
            <w:pPr>
              <w:rPr>
                <w:sz w:val="20"/>
                <w:szCs w:val="20"/>
              </w:rPr>
            </w:pPr>
            <w:r w:rsidRPr="00821921">
              <w:rPr>
                <w:sz w:val="20"/>
                <w:szCs w:val="20"/>
              </w:rPr>
              <w:t>0 / 0</w:t>
            </w:r>
          </w:p>
        </w:tc>
        <w:tc>
          <w:tcPr>
            <w:tcW w:w="0" w:type="auto"/>
          </w:tcPr>
          <w:p w:rsidR="00FD6D97" w:rsidRPr="00821921" w:rsidRDefault="00FD6D97" w:rsidP="00562292">
            <w:pPr>
              <w:rPr>
                <w:sz w:val="20"/>
                <w:szCs w:val="20"/>
                <w:lang w:eastAsia="zh-CN"/>
              </w:rPr>
            </w:pPr>
            <w:r w:rsidRPr="00821921">
              <w:rPr>
                <w:sz w:val="20"/>
                <w:szCs w:val="20"/>
              </w:rPr>
              <w:t>0</w:t>
            </w:r>
            <w:r w:rsidR="00ED543E">
              <w:rPr>
                <w:rFonts w:hint="eastAsia"/>
                <w:sz w:val="20"/>
                <w:szCs w:val="20"/>
                <w:lang w:eastAsia="zh-CN"/>
              </w:rPr>
              <w:t>(0)</w:t>
            </w:r>
          </w:p>
        </w:tc>
        <w:tc>
          <w:tcPr>
            <w:tcW w:w="0" w:type="auto"/>
          </w:tcPr>
          <w:p w:rsidR="00FD6D97" w:rsidRPr="00821921" w:rsidRDefault="00FD6D97" w:rsidP="00562292">
            <w:pPr>
              <w:rPr>
                <w:sz w:val="20"/>
                <w:szCs w:val="20"/>
              </w:rPr>
            </w:pPr>
            <w:r w:rsidRPr="00821921">
              <w:rPr>
                <w:sz w:val="20"/>
                <w:szCs w:val="20"/>
              </w:rPr>
              <w:t>yes</w:t>
            </w:r>
          </w:p>
        </w:tc>
        <w:tc>
          <w:tcPr>
            <w:tcW w:w="0" w:type="auto"/>
          </w:tcPr>
          <w:p w:rsidR="00FD6D97" w:rsidRPr="00821921" w:rsidRDefault="00FD6D97" w:rsidP="00562292">
            <w:pPr>
              <w:rPr>
                <w:sz w:val="20"/>
                <w:szCs w:val="20"/>
              </w:rPr>
            </w:pPr>
            <w:r w:rsidRPr="00821921">
              <w:rPr>
                <w:sz w:val="20"/>
                <w:szCs w:val="20"/>
              </w:rPr>
              <w:t xml:space="preserve">0                               </w:t>
            </w:r>
          </w:p>
        </w:tc>
        <w:tc>
          <w:tcPr>
            <w:tcW w:w="0" w:type="auto"/>
          </w:tcPr>
          <w:p w:rsidR="00FD6D97" w:rsidRPr="00821921" w:rsidRDefault="00FD6D97" w:rsidP="00562292">
            <w:pPr>
              <w:rPr>
                <w:sz w:val="20"/>
                <w:szCs w:val="20"/>
              </w:rPr>
            </w:pPr>
            <w:r w:rsidRPr="00821921">
              <w:rPr>
                <w:sz w:val="20"/>
                <w:szCs w:val="20"/>
              </w:rPr>
              <w:t>NA</w:t>
            </w:r>
          </w:p>
        </w:tc>
        <w:tc>
          <w:tcPr>
            <w:tcW w:w="0" w:type="auto"/>
          </w:tcPr>
          <w:p w:rsidR="00FD6D97" w:rsidRPr="00821921" w:rsidRDefault="00FD6D97" w:rsidP="00562292">
            <w:pPr>
              <w:rPr>
                <w:sz w:val="20"/>
                <w:szCs w:val="20"/>
              </w:rPr>
            </w:pPr>
            <w:r w:rsidRPr="00821921">
              <w:rPr>
                <w:sz w:val="20"/>
                <w:szCs w:val="20"/>
              </w:rPr>
              <w:t>NA</w:t>
            </w:r>
          </w:p>
        </w:tc>
      </w:tr>
      <w:tr w:rsidR="00FD6D97" w:rsidRPr="00821921">
        <w:tc>
          <w:tcPr>
            <w:tcW w:w="0" w:type="auto"/>
          </w:tcPr>
          <w:p w:rsidR="00FD6D97" w:rsidRPr="00821921" w:rsidRDefault="00FD6D97" w:rsidP="00562292">
            <w:pPr>
              <w:rPr>
                <w:sz w:val="20"/>
                <w:szCs w:val="20"/>
              </w:rPr>
            </w:pPr>
            <w:r w:rsidRPr="00821921">
              <w:rPr>
                <w:sz w:val="20"/>
                <w:szCs w:val="20"/>
              </w:rPr>
              <w:t>1 / 1</w:t>
            </w:r>
          </w:p>
        </w:tc>
        <w:tc>
          <w:tcPr>
            <w:tcW w:w="0" w:type="auto"/>
          </w:tcPr>
          <w:p w:rsidR="00FD6D97" w:rsidRPr="00821921" w:rsidRDefault="00FD6D97" w:rsidP="00562292">
            <w:pPr>
              <w:rPr>
                <w:sz w:val="20"/>
                <w:szCs w:val="20"/>
                <w:lang w:eastAsia="zh-CN"/>
              </w:rPr>
            </w:pPr>
            <w:r w:rsidRPr="00821921">
              <w:rPr>
                <w:sz w:val="20"/>
                <w:szCs w:val="20"/>
              </w:rPr>
              <w:t>16</w:t>
            </w:r>
            <w:r w:rsidR="00ED543E">
              <w:rPr>
                <w:rFonts w:hint="eastAsia"/>
                <w:sz w:val="20"/>
                <w:szCs w:val="20"/>
                <w:lang w:eastAsia="zh-CN"/>
              </w:rPr>
              <w:t>(0)</w:t>
            </w:r>
          </w:p>
        </w:tc>
        <w:tc>
          <w:tcPr>
            <w:tcW w:w="0" w:type="auto"/>
          </w:tcPr>
          <w:p w:rsidR="00FD6D97" w:rsidRPr="00821921" w:rsidRDefault="00FD6D97" w:rsidP="00562292">
            <w:pPr>
              <w:rPr>
                <w:sz w:val="20"/>
                <w:szCs w:val="20"/>
              </w:rPr>
            </w:pPr>
            <w:r w:rsidRPr="00821921">
              <w:rPr>
                <w:sz w:val="20"/>
                <w:szCs w:val="20"/>
              </w:rPr>
              <w:t>yes</w:t>
            </w:r>
          </w:p>
        </w:tc>
        <w:tc>
          <w:tcPr>
            <w:tcW w:w="0" w:type="auto"/>
          </w:tcPr>
          <w:p w:rsidR="00FD6D97" w:rsidRPr="00821921" w:rsidRDefault="00FD6D97" w:rsidP="00562292">
            <w:pPr>
              <w:rPr>
                <w:sz w:val="20"/>
                <w:szCs w:val="20"/>
              </w:rPr>
            </w:pPr>
            <w:r w:rsidRPr="00821921">
              <w:rPr>
                <w:sz w:val="20"/>
                <w:szCs w:val="20"/>
              </w:rPr>
              <w:t xml:space="preserve">0,16                            </w:t>
            </w:r>
          </w:p>
        </w:tc>
        <w:tc>
          <w:tcPr>
            <w:tcW w:w="0" w:type="auto"/>
          </w:tcPr>
          <w:p w:rsidR="00FD6D97" w:rsidRPr="00821921" w:rsidRDefault="00FD6D97" w:rsidP="00562292">
            <w:pPr>
              <w:rPr>
                <w:sz w:val="20"/>
                <w:szCs w:val="20"/>
              </w:rPr>
            </w:pPr>
            <w:r w:rsidRPr="00821921">
              <w:rPr>
                <w:sz w:val="20"/>
                <w:szCs w:val="20"/>
              </w:rPr>
              <w:t>0</w:t>
            </w:r>
          </w:p>
        </w:tc>
        <w:tc>
          <w:tcPr>
            <w:tcW w:w="0" w:type="auto"/>
          </w:tcPr>
          <w:p w:rsidR="00FD6D97" w:rsidRPr="00821921" w:rsidRDefault="00FD6D97" w:rsidP="00562292">
            <w:pPr>
              <w:rPr>
                <w:sz w:val="20"/>
                <w:szCs w:val="20"/>
              </w:rPr>
            </w:pPr>
            <w:r w:rsidRPr="00821921">
              <w:rPr>
                <w:sz w:val="20"/>
                <w:szCs w:val="20"/>
              </w:rPr>
              <w:t>NA</w:t>
            </w:r>
          </w:p>
        </w:tc>
      </w:tr>
      <w:tr w:rsidR="00FD6D97" w:rsidRPr="00821921">
        <w:tc>
          <w:tcPr>
            <w:tcW w:w="0" w:type="auto"/>
          </w:tcPr>
          <w:p w:rsidR="00FD6D97" w:rsidRPr="00821921" w:rsidRDefault="00FD6D97" w:rsidP="00562292">
            <w:pPr>
              <w:rPr>
                <w:sz w:val="20"/>
                <w:szCs w:val="20"/>
              </w:rPr>
            </w:pPr>
            <w:r w:rsidRPr="00821921">
              <w:rPr>
                <w:sz w:val="20"/>
                <w:szCs w:val="20"/>
              </w:rPr>
              <w:t>2 / 2</w:t>
            </w:r>
          </w:p>
        </w:tc>
        <w:tc>
          <w:tcPr>
            <w:tcW w:w="0" w:type="auto"/>
          </w:tcPr>
          <w:p w:rsidR="00FD6D97" w:rsidRPr="00821921" w:rsidRDefault="00FD6D97" w:rsidP="00562292">
            <w:pPr>
              <w:rPr>
                <w:sz w:val="20"/>
                <w:szCs w:val="20"/>
                <w:lang w:eastAsia="zh-CN"/>
              </w:rPr>
            </w:pPr>
            <w:r w:rsidRPr="00821921">
              <w:rPr>
                <w:sz w:val="20"/>
                <w:szCs w:val="20"/>
              </w:rPr>
              <w:t>8</w:t>
            </w:r>
            <w:r w:rsidR="00ED543E">
              <w:rPr>
                <w:rFonts w:hint="eastAsia"/>
                <w:sz w:val="20"/>
                <w:szCs w:val="20"/>
                <w:lang w:eastAsia="zh-CN"/>
              </w:rPr>
              <w:t>(1)</w:t>
            </w:r>
          </w:p>
        </w:tc>
        <w:tc>
          <w:tcPr>
            <w:tcW w:w="0" w:type="auto"/>
          </w:tcPr>
          <w:p w:rsidR="00FD6D97" w:rsidRPr="00821921" w:rsidRDefault="00FD6D97" w:rsidP="00562292">
            <w:pPr>
              <w:rPr>
                <w:sz w:val="20"/>
                <w:szCs w:val="20"/>
              </w:rPr>
            </w:pPr>
            <w:r w:rsidRPr="00821921">
              <w:rPr>
                <w:sz w:val="20"/>
                <w:szCs w:val="20"/>
              </w:rPr>
              <w:t>yes</w:t>
            </w:r>
          </w:p>
        </w:tc>
        <w:tc>
          <w:tcPr>
            <w:tcW w:w="0" w:type="auto"/>
          </w:tcPr>
          <w:p w:rsidR="00FD6D97" w:rsidRPr="00821921" w:rsidRDefault="00FD6D97" w:rsidP="00562292">
            <w:pPr>
              <w:rPr>
                <w:sz w:val="20"/>
                <w:szCs w:val="20"/>
              </w:rPr>
            </w:pPr>
            <w:r w:rsidRPr="00821921">
              <w:rPr>
                <w:sz w:val="20"/>
                <w:szCs w:val="20"/>
              </w:rPr>
              <w:t>0,16,8</w:t>
            </w:r>
          </w:p>
        </w:tc>
        <w:tc>
          <w:tcPr>
            <w:tcW w:w="0" w:type="auto"/>
          </w:tcPr>
          <w:p w:rsidR="00FD6D97" w:rsidRPr="00821921" w:rsidRDefault="00FD6D97" w:rsidP="00562292">
            <w:pPr>
              <w:rPr>
                <w:sz w:val="20"/>
                <w:szCs w:val="20"/>
              </w:rPr>
            </w:pPr>
            <w:r w:rsidRPr="00821921">
              <w:rPr>
                <w:sz w:val="20"/>
                <w:szCs w:val="20"/>
              </w:rPr>
              <w:t>0</w:t>
            </w:r>
          </w:p>
        </w:tc>
        <w:tc>
          <w:tcPr>
            <w:tcW w:w="0" w:type="auto"/>
          </w:tcPr>
          <w:p w:rsidR="00FD6D97" w:rsidRPr="00821921" w:rsidRDefault="00FD6D97" w:rsidP="00562292">
            <w:pPr>
              <w:rPr>
                <w:sz w:val="20"/>
                <w:szCs w:val="20"/>
              </w:rPr>
            </w:pPr>
            <w:r w:rsidRPr="00821921">
              <w:rPr>
                <w:sz w:val="20"/>
                <w:szCs w:val="20"/>
              </w:rPr>
              <w:t>16</w:t>
            </w:r>
          </w:p>
        </w:tc>
      </w:tr>
      <w:tr w:rsidR="00FD6D97" w:rsidRPr="00821921">
        <w:tc>
          <w:tcPr>
            <w:tcW w:w="0" w:type="auto"/>
          </w:tcPr>
          <w:p w:rsidR="00FD6D97" w:rsidRPr="00821921" w:rsidRDefault="00FD6D97" w:rsidP="00562292">
            <w:pPr>
              <w:rPr>
                <w:sz w:val="20"/>
                <w:szCs w:val="20"/>
              </w:rPr>
            </w:pPr>
            <w:r w:rsidRPr="00821921">
              <w:rPr>
                <w:sz w:val="20"/>
                <w:szCs w:val="20"/>
              </w:rPr>
              <w:t>3 / 9</w:t>
            </w:r>
          </w:p>
        </w:tc>
        <w:tc>
          <w:tcPr>
            <w:tcW w:w="0" w:type="auto"/>
          </w:tcPr>
          <w:p w:rsidR="00FD6D97" w:rsidRPr="00821921" w:rsidRDefault="00FD6D97" w:rsidP="00562292">
            <w:pPr>
              <w:rPr>
                <w:sz w:val="20"/>
                <w:szCs w:val="20"/>
                <w:lang w:eastAsia="zh-CN"/>
              </w:rPr>
            </w:pPr>
            <w:r w:rsidRPr="00821921">
              <w:rPr>
                <w:sz w:val="20"/>
                <w:szCs w:val="20"/>
              </w:rPr>
              <w:t>32</w:t>
            </w:r>
            <w:r w:rsidR="00ED543E">
              <w:rPr>
                <w:rFonts w:hint="eastAsia"/>
                <w:sz w:val="20"/>
                <w:szCs w:val="20"/>
                <w:lang w:eastAsia="zh-CN"/>
              </w:rPr>
              <w:t>(0)</w:t>
            </w:r>
          </w:p>
        </w:tc>
        <w:tc>
          <w:tcPr>
            <w:tcW w:w="0" w:type="auto"/>
          </w:tcPr>
          <w:p w:rsidR="00FD6D97" w:rsidRPr="00821921" w:rsidRDefault="00FD6D97" w:rsidP="00562292">
            <w:pPr>
              <w:rPr>
                <w:sz w:val="20"/>
                <w:szCs w:val="20"/>
              </w:rPr>
            </w:pPr>
            <w:r w:rsidRPr="00821921">
              <w:rPr>
                <w:sz w:val="20"/>
                <w:szCs w:val="20"/>
              </w:rPr>
              <w:t>yes</w:t>
            </w:r>
          </w:p>
        </w:tc>
        <w:tc>
          <w:tcPr>
            <w:tcW w:w="0" w:type="auto"/>
          </w:tcPr>
          <w:p w:rsidR="00FD6D97" w:rsidRPr="00821921" w:rsidRDefault="00FD6D97" w:rsidP="00562292">
            <w:pPr>
              <w:rPr>
                <w:sz w:val="20"/>
                <w:szCs w:val="20"/>
              </w:rPr>
            </w:pPr>
            <w:r w:rsidRPr="00821921">
              <w:rPr>
                <w:sz w:val="20"/>
                <w:szCs w:val="20"/>
              </w:rPr>
              <w:t>0,16,8</w:t>
            </w:r>
            <w:r w:rsidRPr="00821921">
              <w:rPr>
                <w:i/>
                <w:iCs/>
                <w:sz w:val="20"/>
                <w:szCs w:val="20"/>
              </w:rPr>
              <w:t>,4,2,6,12,10,14</w:t>
            </w:r>
            <w:r w:rsidRPr="00821921">
              <w:rPr>
                <w:sz w:val="20"/>
                <w:szCs w:val="20"/>
              </w:rPr>
              <w:t xml:space="preserve">,32                          </w:t>
            </w:r>
          </w:p>
        </w:tc>
        <w:tc>
          <w:tcPr>
            <w:tcW w:w="0" w:type="auto"/>
          </w:tcPr>
          <w:p w:rsidR="00FD6D97" w:rsidRPr="00821921" w:rsidRDefault="00FD6D97" w:rsidP="00562292">
            <w:pPr>
              <w:rPr>
                <w:sz w:val="20"/>
                <w:szCs w:val="20"/>
              </w:rPr>
            </w:pPr>
            <w:r w:rsidRPr="00821921">
              <w:rPr>
                <w:sz w:val="20"/>
                <w:szCs w:val="20"/>
              </w:rPr>
              <w:t>0</w:t>
            </w:r>
          </w:p>
        </w:tc>
        <w:tc>
          <w:tcPr>
            <w:tcW w:w="0" w:type="auto"/>
          </w:tcPr>
          <w:p w:rsidR="00FD6D97" w:rsidRPr="00821921" w:rsidRDefault="00FD6D97" w:rsidP="00562292">
            <w:pPr>
              <w:rPr>
                <w:sz w:val="20"/>
                <w:szCs w:val="20"/>
              </w:rPr>
            </w:pPr>
            <w:r w:rsidRPr="00821921">
              <w:rPr>
                <w:sz w:val="20"/>
                <w:szCs w:val="20"/>
              </w:rPr>
              <w:t>NA</w:t>
            </w:r>
          </w:p>
        </w:tc>
      </w:tr>
      <w:tr w:rsidR="00FD6D97" w:rsidRPr="00821921">
        <w:tc>
          <w:tcPr>
            <w:tcW w:w="0" w:type="auto"/>
          </w:tcPr>
          <w:p w:rsidR="00FD6D97" w:rsidRPr="00821921" w:rsidRDefault="00FD6D97" w:rsidP="00562292">
            <w:pPr>
              <w:rPr>
                <w:sz w:val="20"/>
                <w:szCs w:val="20"/>
              </w:rPr>
            </w:pPr>
            <w:r w:rsidRPr="00821921">
              <w:rPr>
                <w:sz w:val="20"/>
                <w:szCs w:val="20"/>
              </w:rPr>
              <w:t>4 / 10</w:t>
            </w:r>
          </w:p>
        </w:tc>
        <w:tc>
          <w:tcPr>
            <w:tcW w:w="0" w:type="auto"/>
          </w:tcPr>
          <w:p w:rsidR="00FD6D97" w:rsidRPr="00821921" w:rsidRDefault="00FD6D97" w:rsidP="00562292">
            <w:pPr>
              <w:rPr>
                <w:sz w:val="20"/>
                <w:szCs w:val="20"/>
                <w:lang w:eastAsia="zh-CN"/>
              </w:rPr>
            </w:pPr>
            <w:r w:rsidRPr="00821921">
              <w:rPr>
                <w:sz w:val="20"/>
                <w:szCs w:val="20"/>
              </w:rPr>
              <w:t>24</w:t>
            </w:r>
            <w:r w:rsidR="00ED543E">
              <w:rPr>
                <w:rFonts w:hint="eastAsia"/>
                <w:sz w:val="20"/>
                <w:szCs w:val="20"/>
                <w:lang w:eastAsia="zh-CN"/>
              </w:rPr>
              <w:t>(1)</w:t>
            </w:r>
          </w:p>
        </w:tc>
        <w:tc>
          <w:tcPr>
            <w:tcW w:w="0" w:type="auto"/>
          </w:tcPr>
          <w:p w:rsidR="00FD6D97" w:rsidRPr="00821921" w:rsidRDefault="00FD6D97" w:rsidP="00562292">
            <w:pPr>
              <w:rPr>
                <w:sz w:val="20"/>
                <w:szCs w:val="20"/>
              </w:rPr>
            </w:pPr>
            <w:r w:rsidRPr="00821921">
              <w:rPr>
                <w:sz w:val="20"/>
                <w:szCs w:val="20"/>
              </w:rPr>
              <w:t>yes</w:t>
            </w:r>
          </w:p>
        </w:tc>
        <w:tc>
          <w:tcPr>
            <w:tcW w:w="0" w:type="auto"/>
          </w:tcPr>
          <w:p w:rsidR="00FD6D97" w:rsidRPr="00821921" w:rsidRDefault="00FD6D97" w:rsidP="00562292">
            <w:pPr>
              <w:rPr>
                <w:sz w:val="20"/>
                <w:szCs w:val="20"/>
              </w:rPr>
            </w:pPr>
            <w:r w:rsidRPr="00821921">
              <w:rPr>
                <w:sz w:val="20"/>
                <w:szCs w:val="20"/>
              </w:rPr>
              <w:t>0,16,8</w:t>
            </w:r>
            <w:r w:rsidRPr="00821921">
              <w:rPr>
                <w:i/>
                <w:iCs/>
                <w:sz w:val="20"/>
                <w:szCs w:val="20"/>
              </w:rPr>
              <w:t>,4,2,6,12,10,14</w:t>
            </w:r>
            <w:r w:rsidRPr="00821921">
              <w:rPr>
                <w:sz w:val="20"/>
                <w:szCs w:val="20"/>
              </w:rPr>
              <w:t xml:space="preserve">,32,24                        </w:t>
            </w:r>
          </w:p>
        </w:tc>
        <w:tc>
          <w:tcPr>
            <w:tcW w:w="0" w:type="auto"/>
          </w:tcPr>
          <w:p w:rsidR="00FD6D97" w:rsidRPr="00821921" w:rsidRDefault="00FD6D97" w:rsidP="00562292">
            <w:pPr>
              <w:rPr>
                <w:sz w:val="20"/>
                <w:szCs w:val="20"/>
              </w:rPr>
            </w:pPr>
            <w:r w:rsidRPr="00821921">
              <w:rPr>
                <w:sz w:val="20"/>
                <w:szCs w:val="20"/>
              </w:rPr>
              <w:t>16</w:t>
            </w:r>
          </w:p>
        </w:tc>
        <w:tc>
          <w:tcPr>
            <w:tcW w:w="0" w:type="auto"/>
          </w:tcPr>
          <w:p w:rsidR="00FD6D97" w:rsidRPr="00821921" w:rsidRDefault="00FD6D97" w:rsidP="00562292">
            <w:pPr>
              <w:rPr>
                <w:sz w:val="20"/>
                <w:szCs w:val="20"/>
              </w:rPr>
            </w:pPr>
            <w:r w:rsidRPr="00821921">
              <w:rPr>
                <w:sz w:val="20"/>
                <w:szCs w:val="20"/>
              </w:rPr>
              <w:t>32</w:t>
            </w:r>
          </w:p>
        </w:tc>
      </w:tr>
      <w:tr w:rsidR="00FD6D97" w:rsidRPr="00821921">
        <w:tc>
          <w:tcPr>
            <w:tcW w:w="0" w:type="auto"/>
          </w:tcPr>
          <w:p w:rsidR="00FD6D97" w:rsidRPr="00821921" w:rsidRDefault="00FD6D97" w:rsidP="00562292">
            <w:pPr>
              <w:rPr>
                <w:sz w:val="20"/>
                <w:szCs w:val="20"/>
              </w:rPr>
            </w:pPr>
            <w:r w:rsidRPr="00821921">
              <w:rPr>
                <w:sz w:val="20"/>
                <w:szCs w:val="20"/>
              </w:rPr>
              <w:t>5 / 17</w:t>
            </w:r>
          </w:p>
        </w:tc>
        <w:tc>
          <w:tcPr>
            <w:tcW w:w="0" w:type="auto"/>
          </w:tcPr>
          <w:p w:rsidR="00FD6D97" w:rsidRPr="00821921" w:rsidRDefault="00FD6D97" w:rsidP="00562292">
            <w:pPr>
              <w:rPr>
                <w:sz w:val="20"/>
                <w:szCs w:val="20"/>
                <w:lang w:eastAsia="zh-CN"/>
              </w:rPr>
            </w:pPr>
            <w:r w:rsidRPr="00821921">
              <w:rPr>
                <w:sz w:val="20"/>
                <w:szCs w:val="20"/>
              </w:rPr>
              <w:t>48</w:t>
            </w:r>
            <w:r w:rsidR="00ED543E">
              <w:rPr>
                <w:rFonts w:hint="eastAsia"/>
                <w:sz w:val="20"/>
                <w:szCs w:val="20"/>
                <w:lang w:eastAsia="zh-CN"/>
              </w:rPr>
              <w:t>(0)</w:t>
            </w:r>
          </w:p>
        </w:tc>
        <w:tc>
          <w:tcPr>
            <w:tcW w:w="0" w:type="auto"/>
          </w:tcPr>
          <w:p w:rsidR="00FD6D97" w:rsidRPr="00821921" w:rsidRDefault="00FD6D97" w:rsidP="00562292">
            <w:pPr>
              <w:rPr>
                <w:sz w:val="20"/>
                <w:szCs w:val="20"/>
              </w:rPr>
            </w:pPr>
            <w:r w:rsidRPr="00821921">
              <w:rPr>
                <w:sz w:val="20"/>
                <w:szCs w:val="20"/>
              </w:rPr>
              <w:t>yes</w:t>
            </w:r>
          </w:p>
        </w:tc>
        <w:tc>
          <w:tcPr>
            <w:tcW w:w="0" w:type="auto"/>
          </w:tcPr>
          <w:p w:rsidR="00FD6D97" w:rsidRPr="00821921" w:rsidDel="0055516D" w:rsidRDefault="00FD6D97" w:rsidP="00562292">
            <w:pPr>
              <w:rPr>
                <w:i/>
                <w:iCs/>
                <w:sz w:val="20"/>
                <w:szCs w:val="20"/>
              </w:rPr>
            </w:pPr>
            <w:r w:rsidRPr="00821921">
              <w:rPr>
                <w:i/>
                <w:iCs/>
                <w:sz w:val="20"/>
                <w:szCs w:val="20"/>
              </w:rPr>
              <w:t>12,10,14</w:t>
            </w:r>
            <w:r w:rsidRPr="00821921">
              <w:rPr>
                <w:sz w:val="20"/>
                <w:szCs w:val="20"/>
              </w:rPr>
              <w:t>,32,24,</w:t>
            </w:r>
            <w:r w:rsidRPr="00821921">
              <w:rPr>
                <w:i/>
                <w:iCs/>
                <w:sz w:val="20"/>
                <w:szCs w:val="20"/>
              </w:rPr>
              <w:t>20,18,22,28,26,30</w:t>
            </w:r>
            <w:r w:rsidRPr="00821921">
              <w:rPr>
                <w:sz w:val="20"/>
                <w:szCs w:val="20"/>
              </w:rPr>
              <w:t>,48</w:t>
            </w:r>
          </w:p>
        </w:tc>
        <w:tc>
          <w:tcPr>
            <w:tcW w:w="0" w:type="auto"/>
          </w:tcPr>
          <w:p w:rsidR="00FD6D97" w:rsidRPr="00821921" w:rsidRDefault="00FD6D97" w:rsidP="00562292">
            <w:pPr>
              <w:rPr>
                <w:sz w:val="20"/>
                <w:szCs w:val="20"/>
              </w:rPr>
            </w:pPr>
            <w:r w:rsidRPr="00821921">
              <w:rPr>
                <w:sz w:val="20"/>
                <w:szCs w:val="20"/>
              </w:rPr>
              <w:t>32</w:t>
            </w:r>
          </w:p>
        </w:tc>
        <w:tc>
          <w:tcPr>
            <w:tcW w:w="0" w:type="auto"/>
          </w:tcPr>
          <w:p w:rsidR="00FD6D97" w:rsidRPr="00821921" w:rsidRDefault="00FD6D97" w:rsidP="00562292">
            <w:pPr>
              <w:rPr>
                <w:sz w:val="20"/>
                <w:szCs w:val="20"/>
              </w:rPr>
            </w:pPr>
            <w:r w:rsidRPr="00821921">
              <w:rPr>
                <w:sz w:val="20"/>
                <w:szCs w:val="20"/>
              </w:rPr>
              <w:t>NA</w:t>
            </w:r>
          </w:p>
        </w:tc>
      </w:tr>
      <w:tr w:rsidR="00FD6D97" w:rsidRPr="00821921">
        <w:tc>
          <w:tcPr>
            <w:tcW w:w="0" w:type="auto"/>
          </w:tcPr>
          <w:p w:rsidR="00FD6D97" w:rsidRPr="00821921" w:rsidRDefault="00FD6D97" w:rsidP="00562292">
            <w:pPr>
              <w:rPr>
                <w:sz w:val="20"/>
                <w:szCs w:val="20"/>
              </w:rPr>
            </w:pPr>
            <w:r w:rsidRPr="00821921">
              <w:rPr>
                <w:sz w:val="20"/>
                <w:szCs w:val="20"/>
              </w:rPr>
              <w:lastRenderedPageBreak/>
              <w:t>6 / 18</w:t>
            </w:r>
          </w:p>
        </w:tc>
        <w:tc>
          <w:tcPr>
            <w:tcW w:w="0" w:type="auto"/>
          </w:tcPr>
          <w:p w:rsidR="00FD6D97" w:rsidRPr="00821921" w:rsidRDefault="00FD6D97" w:rsidP="00562292">
            <w:pPr>
              <w:rPr>
                <w:sz w:val="20"/>
                <w:szCs w:val="20"/>
                <w:lang w:eastAsia="zh-CN"/>
              </w:rPr>
            </w:pPr>
            <w:r w:rsidRPr="00821921">
              <w:rPr>
                <w:sz w:val="20"/>
                <w:szCs w:val="20"/>
              </w:rPr>
              <w:t>40</w:t>
            </w:r>
            <w:r w:rsidR="00ED543E">
              <w:rPr>
                <w:rFonts w:hint="eastAsia"/>
                <w:sz w:val="20"/>
                <w:szCs w:val="20"/>
                <w:lang w:eastAsia="zh-CN"/>
              </w:rPr>
              <w:t>(1)</w:t>
            </w:r>
          </w:p>
        </w:tc>
        <w:tc>
          <w:tcPr>
            <w:tcW w:w="0" w:type="auto"/>
          </w:tcPr>
          <w:p w:rsidR="00FD6D97" w:rsidRPr="00821921" w:rsidRDefault="00FD6D97" w:rsidP="00562292">
            <w:pPr>
              <w:rPr>
                <w:sz w:val="20"/>
                <w:szCs w:val="20"/>
              </w:rPr>
            </w:pPr>
            <w:r w:rsidRPr="00821921">
              <w:rPr>
                <w:sz w:val="20"/>
                <w:szCs w:val="20"/>
              </w:rPr>
              <w:t>yes</w:t>
            </w:r>
          </w:p>
        </w:tc>
        <w:tc>
          <w:tcPr>
            <w:tcW w:w="0" w:type="auto"/>
          </w:tcPr>
          <w:p w:rsidR="00FD6D97" w:rsidRPr="00821921" w:rsidRDefault="00FD6D97" w:rsidP="00562292">
            <w:pPr>
              <w:rPr>
                <w:i/>
                <w:iCs/>
                <w:sz w:val="20"/>
                <w:szCs w:val="20"/>
              </w:rPr>
            </w:pPr>
            <w:r w:rsidRPr="00821921">
              <w:rPr>
                <w:i/>
                <w:iCs/>
                <w:sz w:val="20"/>
                <w:szCs w:val="20"/>
              </w:rPr>
              <w:t>10,14</w:t>
            </w:r>
            <w:r w:rsidRPr="00821921">
              <w:rPr>
                <w:sz w:val="20"/>
                <w:szCs w:val="20"/>
              </w:rPr>
              <w:t>,32,24,</w:t>
            </w:r>
            <w:r w:rsidRPr="00821921">
              <w:rPr>
                <w:i/>
                <w:iCs/>
                <w:sz w:val="20"/>
                <w:szCs w:val="20"/>
              </w:rPr>
              <w:t>20,18,22,28,26,30</w:t>
            </w:r>
            <w:r w:rsidRPr="00821921">
              <w:rPr>
                <w:sz w:val="20"/>
                <w:szCs w:val="20"/>
              </w:rPr>
              <w:t>,48,40</w:t>
            </w:r>
          </w:p>
        </w:tc>
        <w:tc>
          <w:tcPr>
            <w:tcW w:w="0" w:type="auto"/>
          </w:tcPr>
          <w:p w:rsidR="00FD6D97" w:rsidRPr="00821921" w:rsidRDefault="00FD6D97" w:rsidP="00562292">
            <w:pPr>
              <w:rPr>
                <w:sz w:val="20"/>
                <w:szCs w:val="20"/>
              </w:rPr>
            </w:pPr>
            <w:r w:rsidRPr="00821921">
              <w:rPr>
                <w:sz w:val="20"/>
                <w:szCs w:val="20"/>
              </w:rPr>
              <w:t>32</w:t>
            </w:r>
          </w:p>
        </w:tc>
        <w:tc>
          <w:tcPr>
            <w:tcW w:w="0" w:type="auto"/>
          </w:tcPr>
          <w:p w:rsidR="00FD6D97" w:rsidRPr="00821921" w:rsidRDefault="00FD6D97" w:rsidP="00562292">
            <w:pPr>
              <w:rPr>
                <w:sz w:val="20"/>
                <w:szCs w:val="20"/>
              </w:rPr>
            </w:pPr>
            <w:r w:rsidRPr="00821921">
              <w:rPr>
                <w:sz w:val="20"/>
                <w:szCs w:val="20"/>
              </w:rPr>
              <w:t>48</w:t>
            </w:r>
          </w:p>
        </w:tc>
      </w:tr>
      <w:tr w:rsidR="00FD6D97" w:rsidRPr="00821921">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r>
    </w:tbl>
    <w:p w:rsidR="00FD6D97" w:rsidRDefault="00FD6D97" w:rsidP="00E4014D"/>
    <w:p w:rsidR="00FD6D97" w:rsidRDefault="00FD6D97" w:rsidP="00E4014D">
      <w:pPr>
        <w:rPr>
          <w:lang w:eastAsia="zh-CN"/>
        </w:rPr>
      </w:pPr>
      <w:r>
        <w:t>If “non-existing” pictures are not generated, the DPB</w:t>
      </w:r>
      <w:r>
        <w:rPr>
          <w:lang w:eastAsia="zh-CN"/>
        </w:rPr>
        <w:t xml:space="preserve"> the status will be different as shown in </w:t>
      </w:r>
      <w:r>
        <w:t>Table 5.</w:t>
      </w:r>
      <w:r>
        <w:rPr>
          <w:lang w:eastAsia="zh-CN"/>
        </w:rPr>
        <w:t xml:space="preserve"> However, the change of DPB status is that more reference pictures that are not marked as “non-existing” are present in the DPB for some pictures, but all the reference pictures need for decoding remain present in the DPB. Therefore, after reference picture list initialization reference pictures included in the reference picture lists remain the same, which means the decoding result would have no mismatch compared to when the entire bitstream is decoded.</w:t>
      </w:r>
    </w:p>
    <w:p w:rsidR="00FD6D97" w:rsidRPr="008D5B1B" w:rsidRDefault="00FD6D97" w:rsidP="00CD7305">
      <w:pPr>
        <w:jc w:val="center"/>
        <w:rPr>
          <w:b/>
          <w:bCs/>
        </w:rPr>
      </w:pPr>
      <w:r w:rsidRPr="00D0399D">
        <w:rPr>
          <w:b/>
          <w:bCs/>
        </w:rPr>
        <w:t>Table 5</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9"/>
        <w:gridCol w:w="1039"/>
        <w:gridCol w:w="1694"/>
        <w:gridCol w:w="2780"/>
        <w:gridCol w:w="1230"/>
        <w:gridCol w:w="1230"/>
      </w:tblGrid>
      <w:tr w:rsidR="00FD6D97" w:rsidRPr="00821921">
        <w:trPr>
          <w:trHeight w:val="624"/>
        </w:trPr>
        <w:tc>
          <w:tcPr>
            <w:tcW w:w="0" w:type="auto"/>
            <w:vMerge w:val="restart"/>
          </w:tcPr>
          <w:p w:rsidR="00FD6D97" w:rsidRPr="00821921" w:rsidRDefault="00FD6D97" w:rsidP="00E31D0F">
            <w:pPr>
              <w:rPr>
                <w:b/>
                <w:bCs/>
                <w:sz w:val="20"/>
                <w:szCs w:val="20"/>
              </w:rPr>
            </w:pPr>
            <w:r>
              <w:rPr>
                <w:b/>
                <w:bCs/>
                <w:sz w:val="20"/>
                <w:szCs w:val="20"/>
              </w:rPr>
              <w:t>De</w:t>
            </w:r>
            <w:r w:rsidRPr="00821921">
              <w:rPr>
                <w:b/>
                <w:bCs/>
                <w:sz w:val="20"/>
                <w:szCs w:val="20"/>
              </w:rPr>
              <w:t>oding number/ frame_num</w:t>
            </w:r>
          </w:p>
        </w:tc>
        <w:tc>
          <w:tcPr>
            <w:tcW w:w="0" w:type="auto"/>
            <w:vMerge w:val="restart"/>
          </w:tcPr>
          <w:p w:rsidR="00FD6D97" w:rsidRPr="00821921" w:rsidRDefault="00FD6D97" w:rsidP="00562292">
            <w:pPr>
              <w:rPr>
                <w:b/>
                <w:bCs/>
                <w:sz w:val="20"/>
                <w:szCs w:val="20"/>
                <w:lang w:eastAsia="zh-CN"/>
              </w:rPr>
            </w:pPr>
            <w:r w:rsidRPr="00821921">
              <w:rPr>
                <w:b/>
                <w:bCs/>
                <w:sz w:val="20"/>
                <w:szCs w:val="20"/>
              </w:rPr>
              <w:t>POC</w:t>
            </w:r>
            <w:r w:rsidR="00ED543E">
              <w:rPr>
                <w:rFonts w:hint="eastAsia"/>
                <w:b/>
                <w:bCs/>
                <w:sz w:val="20"/>
                <w:szCs w:val="20"/>
                <w:lang w:eastAsia="zh-CN"/>
              </w:rPr>
              <w:t>(TL)</w:t>
            </w:r>
          </w:p>
        </w:tc>
        <w:tc>
          <w:tcPr>
            <w:tcW w:w="0" w:type="auto"/>
            <w:vMerge w:val="restart"/>
          </w:tcPr>
          <w:p w:rsidR="00FD6D97" w:rsidRPr="00821921" w:rsidRDefault="00FD6D97" w:rsidP="00562292">
            <w:pPr>
              <w:rPr>
                <w:b/>
                <w:bCs/>
                <w:sz w:val="20"/>
                <w:szCs w:val="20"/>
              </w:rPr>
            </w:pPr>
            <w:r w:rsidRPr="00821921">
              <w:rPr>
                <w:b/>
                <w:bCs/>
                <w:sz w:val="20"/>
                <w:szCs w:val="20"/>
              </w:rPr>
              <w:t>Marked as “used for reference”</w:t>
            </w:r>
          </w:p>
        </w:tc>
        <w:tc>
          <w:tcPr>
            <w:tcW w:w="0" w:type="auto"/>
            <w:vMerge w:val="restart"/>
          </w:tcPr>
          <w:p w:rsidR="00FD6D97" w:rsidRPr="00821921" w:rsidRDefault="00FD6D97" w:rsidP="001C7030">
            <w:pPr>
              <w:rPr>
                <w:b/>
                <w:bCs/>
                <w:sz w:val="20"/>
                <w:szCs w:val="20"/>
              </w:rPr>
            </w:pPr>
            <w:r>
              <w:rPr>
                <w:b/>
                <w:bCs/>
                <w:sz w:val="20"/>
                <w:szCs w:val="20"/>
              </w:rPr>
              <w:t xml:space="preserve">Reference </w:t>
            </w:r>
            <w:r w:rsidRPr="00821921">
              <w:rPr>
                <w:b/>
                <w:bCs/>
                <w:sz w:val="20"/>
                <w:szCs w:val="20"/>
              </w:rPr>
              <w:t xml:space="preserve">pictures in the DPB after </w:t>
            </w:r>
            <w:r>
              <w:rPr>
                <w:b/>
                <w:bCs/>
                <w:sz w:val="20"/>
                <w:szCs w:val="20"/>
              </w:rPr>
              <w:t>de</w:t>
            </w:r>
            <w:r w:rsidRPr="00821921">
              <w:rPr>
                <w:b/>
                <w:bCs/>
                <w:sz w:val="20"/>
                <w:szCs w:val="20"/>
              </w:rPr>
              <w:t>coding the picture</w:t>
            </w:r>
          </w:p>
        </w:tc>
        <w:tc>
          <w:tcPr>
            <w:tcW w:w="0" w:type="auto"/>
            <w:gridSpan w:val="2"/>
          </w:tcPr>
          <w:p w:rsidR="00FD6D97" w:rsidRPr="00821921" w:rsidRDefault="00FD6D97" w:rsidP="001C7030">
            <w:pPr>
              <w:rPr>
                <w:b/>
                <w:bCs/>
                <w:sz w:val="20"/>
                <w:szCs w:val="20"/>
              </w:rPr>
            </w:pPr>
            <w:r w:rsidRPr="00821921">
              <w:rPr>
                <w:b/>
                <w:bCs/>
                <w:sz w:val="20"/>
                <w:szCs w:val="20"/>
              </w:rPr>
              <w:t xml:space="preserve">Reference picture lists </w:t>
            </w:r>
            <w:r>
              <w:rPr>
                <w:b/>
                <w:bCs/>
                <w:sz w:val="20"/>
                <w:szCs w:val="20"/>
              </w:rPr>
              <w:t>when decoding the picture</w:t>
            </w:r>
          </w:p>
        </w:tc>
      </w:tr>
      <w:tr w:rsidR="00FD6D97" w:rsidRPr="00821921" w:rsidTr="00ED543E">
        <w:trPr>
          <w:trHeight w:val="454"/>
        </w:trPr>
        <w:tc>
          <w:tcPr>
            <w:tcW w:w="0" w:type="auto"/>
            <w:vMerge/>
          </w:tcPr>
          <w:p w:rsidR="00FD6D97" w:rsidRPr="00821921" w:rsidRDefault="00FD6D97" w:rsidP="00562292">
            <w:pPr>
              <w:rPr>
                <w:b/>
                <w:bCs/>
                <w:sz w:val="20"/>
                <w:szCs w:val="20"/>
              </w:rPr>
            </w:pPr>
          </w:p>
        </w:tc>
        <w:tc>
          <w:tcPr>
            <w:tcW w:w="0" w:type="auto"/>
            <w:vMerge/>
          </w:tcPr>
          <w:p w:rsidR="00FD6D97" w:rsidRPr="00821921" w:rsidRDefault="00FD6D97" w:rsidP="00562292">
            <w:pPr>
              <w:rPr>
                <w:b/>
                <w:bCs/>
                <w:sz w:val="20"/>
                <w:szCs w:val="20"/>
              </w:rPr>
            </w:pPr>
          </w:p>
        </w:tc>
        <w:tc>
          <w:tcPr>
            <w:tcW w:w="0" w:type="auto"/>
            <w:vMerge/>
          </w:tcPr>
          <w:p w:rsidR="00FD6D97" w:rsidRPr="00821921" w:rsidRDefault="00FD6D97" w:rsidP="00562292">
            <w:pPr>
              <w:rPr>
                <w:b/>
                <w:bCs/>
                <w:sz w:val="20"/>
                <w:szCs w:val="20"/>
              </w:rPr>
            </w:pPr>
          </w:p>
        </w:tc>
        <w:tc>
          <w:tcPr>
            <w:tcW w:w="0" w:type="auto"/>
            <w:vMerge/>
          </w:tcPr>
          <w:p w:rsidR="00FD6D97" w:rsidRPr="00821921" w:rsidRDefault="00FD6D97" w:rsidP="00562292">
            <w:pPr>
              <w:rPr>
                <w:b/>
                <w:bCs/>
                <w:sz w:val="20"/>
                <w:szCs w:val="20"/>
              </w:rPr>
            </w:pPr>
          </w:p>
        </w:tc>
        <w:tc>
          <w:tcPr>
            <w:tcW w:w="0" w:type="auto"/>
          </w:tcPr>
          <w:p w:rsidR="00FD6D97" w:rsidRPr="00821921" w:rsidRDefault="00FD6D97" w:rsidP="00562292">
            <w:pPr>
              <w:rPr>
                <w:b/>
                <w:bCs/>
                <w:sz w:val="20"/>
                <w:szCs w:val="20"/>
              </w:rPr>
            </w:pPr>
            <w:r w:rsidRPr="00821921">
              <w:rPr>
                <w:b/>
                <w:bCs/>
                <w:sz w:val="20"/>
                <w:szCs w:val="20"/>
              </w:rPr>
              <w:t>LIST0</w:t>
            </w:r>
          </w:p>
        </w:tc>
        <w:tc>
          <w:tcPr>
            <w:tcW w:w="0" w:type="auto"/>
          </w:tcPr>
          <w:p w:rsidR="00FD6D97" w:rsidRPr="00821921" w:rsidRDefault="00FD6D97" w:rsidP="00562292">
            <w:pPr>
              <w:rPr>
                <w:b/>
                <w:bCs/>
                <w:sz w:val="20"/>
                <w:szCs w:val="20"/>
              </w:rPr>
            </w:pPr>
            <w:r w:rsidRPr="00821921">
              <w:rPr>
                <w:b/>
                <w:bCs/>
                <w:sz w:val="20"/>
                <w:szCs w:val="20"/>
              </w:rPr>
              <w:t>LIST1</w:t>
            </w:r>
          </w:p>
        </w:tc>
      </w:tr>
      <w:tr w:rsidR="00ED543E" w:rsidRPr="00821921">
        <w:tc>
          <w:tcPr>
            <w:tcW w:w="0" w:type="auto"/>
          </w:tcPr>
          <w:p w:rsidR="00ED543E" w:rsidRPr="00821921" w:rsidRDefault="00ED543E" w:rsidP="00562292">
            <w:pPr>
              <w:rPr>
                <w:sz w:val="20"/>
                <w:szCs w:val="20"/>
              </w:rPr>
            </w:pPr>
            <w:r w:rsidRPr="00821921">
              <w:rPr>
                <w:sz w:val="20"/>
                <w:szCs w:val="20"/>
              </w:rPr>
              <w:t>0 / 0</w:t>
            </w:r>
          </w:p>
        </w:tc>
        <w:tc>
          <w:tcPr>
            <w:tcW w:w="0" w:type="auto"/>
          </w:tcPr>
          <w:p w:rsidR="00ED543E" w:rsidRPr="00821921" w:rsidRDefault="00ED543E" w:rsidP="00562292">
            <w:pPr>
              <w:rPr>
                <w:sz w:val="20"/>
                <w:szCs w:val="20"/>
              </w:rPr>
            </w:pPr>
            <w:r w:rsidRPr="00821921">
              <w:rPr>
                <w:sz w:val="20"/>
                <w:szCs w:val="20"/>
              </w:rPr>
              <w:t>0</w:t>
            </w:r>
            <w:r>
              <w:rPr>
                <w:rFonts w:hint="eastAsia"/>
                <w:sz w:val="20"/>
                <w:szCs w:val="20"/>
                <w:lang w:eastAsia="zh-CN"/>
              </w:rPr>
              <w:t>(0)</w:t>
            </w:r>
          </w:p>
        </w:tc>
        <w:tc>
          <w:tcPr>
            <w:tcW w:w="0" w:type="auto"/>
          </w:tcPr>
          <w:p w:rsidR="00ED543E" w:rsidRPr="00821921" w:rsidRDefault="00ED543E" w:rsidP="00562292">
            <w:pPr>
              <w:rPr>
                <w:sz w:val="20"/>
                <w:szCs w:val="20"/>
              </w:rPr>
            </w:pPr>
            <w:r w:rsidRPr="00821921">
              <w:rPr>
                <w:sz w:val="20"/>
                <w:szCs w:val="20"/>
              </w:rPr>
              <w:t>yes</w:t>
            </w:r>
          </w:p>
        </w:tc>
        <w:tc>
          <w:tcPr>
            <w:tcW w:w="0" w:type="auto"/>
          </w:tcPr>
          <w:p w:rsidR="00ED543E" w:rsidRPr="00821921" w:rsidRDefault="00ED543E" w:rsidP="00562292">
            <w:pPr>
              <w:rPr>
                <w:sz w:val="20"/>
                <w:szCs w:val="20"/>
              </w:rPr>
            </w:pPr>
            <w:r w:rsidRPr="00821921">
              <w:rPr>
                <w:sz w:val="20"/>
                <w:szCs w:val="20"/>
              </w:rPr>
              <w:t xml:space="preserve">0                               </w:t>
            </w:r>
          </w:p>
        </w:tc>
        <w:tc>
          <w:tcPr>
            <w:tcW w:w="0" w:type="auto"/>
          </w:tcPr>
          <w:p w:rsidR="00ED543E" w:rsidRPr="00821921" w:rsidRDefault="00ED543E" w:rsidP="00562292">
            <w:pPr>
              <w:rPr>
                <w:sz w:val="20"/>
                <w:szCs w:val="20"/>
              </w:rPr>
            </w:pPr>
            <w:r w:rsidRPr="00821921">
              <w:rPr>
                <w:sz w:val="20"/>
                <w:szCs w:val="20"/>
              </w:rPr>
              <w:t>NA</w:t>
            </w:r>
          </w:p>
        </w:tc>
        <w:tc>
          <w:tcPr>
            <w:tcW w:w="0" w:type="auto"/>
          </w:tcPr>
          <w:p w:rsidR="00ED543E" w:rsidRPr="00821921" w:rsidRDefault="00ED543E" w:rsidP="00562292">
            <w:pPr>
              <w:rPr>
                <w:sz w:val="20"/>
                <w:szCs w:val="20"/>
              </w:rPr>
            </w:pPr>
            <w:r w:rsidRPr="00821921">
              <w:rPr>
                <w:sz w:val="20"/>
                <w:szCs w:val="20"/>
              </w:rPr>
              <w:t>NA</w:t>
            </w:r>
          </w:p>
        </w:tc>
      </w:tr>
      <w:tr w:rsidR="00ED543E" w:rsidRPr="00821921">
        <w:tc>
          <w:tcPr>
            <w:tcW w:w="0" w:type="auto"/>
          </w:tcPr>
          <w:p w:rsidR="00ED543E" w:rsidRPr="00821921" w:rsidRDefault="00ED543E" w:rsidP="00562292">
            <w:pPr>
              <w:rPr>
                <w:sz w:val="20"/>
                <w:szCs w:val="20"/>
              </w:rPr>
            </w:pPr>
            <w:r w:rsidRPr="00821921">
              <w:rPr>
                <w:sz w:val="20"/>
                <w:szCs w:val="20"/>
              </w:rPr>
              <w:t>1 / 1</w:t>
            </w:r>
          </w:p>
        </w:tc>
        <w:tc>
          <w:tcPr>
            <w:tcW w:w="0" w:type="auto"/>
          </w:tcPr>
          <w:p w:rsidR="00ED543E" w:rsidRPr="00821921" w:rsidRDefault="00ED543E" w:rsidP="00562292">
            <w:pPr>
              <w:rPr>
                <w:sz w:val="20"/>
                <w:szCs w:val="20"/>
              </w:rPr>
            </w:pPr>
            <w:r w:rsidRPr="00821921">
              <w:rPr>
                <w:sz w:val="20"/>
                <w:szCs w:val="20"/>
              </w:rPr>
              <w:t>16</w:t>
            </w:r>
            <w:r>
              <w:rPr>
                <w:rFonts w:hint="eastAsia"/>
                <w:sz w:val="20"/>
                <w:szCs w:val="20"/>
                <w:lang w:eastAsia="zh-CN"/>
              </w:rPr>
              <w:t>(0)</w:t>
            </w:r>
          </w:p>
        </w:tc>
        <w:tc>
          <w:tcPr>
            <w:tcW w:w="0" w:type="auto"/>
          </w:tcPr>
          <w:p w:rsidR="00ED543E" w:rsidRPr="00821921" w:rsidRDefault="00ED543E" w:rsidP="00562292">
            <w:pPr>
              <w:rPr>
                <w:sz w:val="20"/>
                <w:szCs w:val="20"/>
              </w:rPr>
            </w:pPr>
            <w:r w:rsidRPr="00821921">
              <w:rPr>
                <w:sz w:val="20"/>
                <w:szCs w:val="20"/>
              </w:rPr>
              <w:t>yes</w:t>
            </w:r>
          </w:p>
        </w:tc>
        <w:tc>
          <w:tcPr>
            <w:tcW w:w="0" w:type="auto"/>
          </w:tcPr>
          <w:p w:rsidR="00ED543E" w:rsidRPr="00821921" w:rsidRDefault="00ED543E" w:rsidP="00562292">
            <w:pPr>
              <w:rPr>
                <w:sz w:val="20"/>
                <w:szCs w:val="20"/>
              </w:rPr>
            </w:pPr>
            <w:r w:rsidRPr="00821921">
              <w:rPr>
                <w:sz w:val="20"/>
                <w:szCs w:val="20"/>
              </w:rPr>
              <w:t xml:space="preserve">0,16                            </w:t>
            </w:r>
          </w:p>
        </w:tc>
        <w:tc>
          <w:tcPr>
            <w:tcW w:w="0" w:type="auto"/>
          </w:tcPr>
          <w:p w:rsidR="00ED543E" w:rsidRPr="00821921" w:rsidRDefault="00ED543E" w:rsidP="00562292">
            <w:pPr>
              <w:rPr>
                <w:sz w:val="20"/>
                <w:szCs w:val="20"/>
              </w:rPr>
            </w:pPr>
            <w:r w:rsidRPr="00821921">
              <w:rPr>
                <w:sz w:val="20"/>
                <w:szCs w:val="20"/>
              </w:rPr>
              <w:t>0</w:t>
            </w:r>
          </w:p>
        </w:tc>
        <w:tc>
          <w:tcPr>
            <w:tcW w:w="0" w:type="auto"/>
          </w:tcPr>
          <w:p w:rsidR="00ED543E" w:rsidRPr="00821921" w:rsidRDefault="00ED543E" w:rsidP="00562292">
            <w:pPr>
              <w:rPr>
                <w:sz w:val="20"/>
                <w:szCs w:val="20"/>
              </w:rPr>
            </w:pPr>
            <w:r w:rsidRPr="00821921">
              <w:rPr>
                <w:sz w:val="20"/>
                <w:szCs w:val="20"/>
              </w:rPr>
              <w:t>NA</w:t>
            </w:r>
          </w:p>
        </w:tc>
      </w:tr>
      <w:tr w:rsidR="00ED543E" w:rsidRPr="00821921">
        <w:tc>
          <w:tcPr>
            <w:tcW w:w="0" w:type="auto"/>
          </w:tcPr>
          <w:p w:rsidR="00ED543E" w:rsidRPr="00821921" w:rsidRDefault="00ED543E" w:rsidP="00562292">
            <w:pPr>
              <w:rPr>
                <w:sz w:val="20"/>
                <w:szCs w:val="20"/>
              </w:rPr>
            </w:pPr>
            <w:r w:rsidRPr="00821921">
              <w:rPr>
                <w:sz w:val="20"/>
                <w:szCs w:val="20"/>
              </w:rPr>
              <w:t>2 / 2</w:t>
            </w:r>
          </w:p>
        </w:tc>
        <w:tc>
          <w:tcPr>
            <w:tcW w:w="0" w:type="auto"/>
          </w:tcPr>
          <w:p w:rsidR="00ED543E" w:rsidRPr="00821921" w:rsidRDefault="00ED543E" w:rsidP="00562292">
            <w:pPr>
              <w:rPr>
                <w:sz w:val="20"/>
                <w:szCs w:val="20"/>
              </w:rPr>
            </w:pPr>
            <w:r w:rsidRPr="00821921">
              <w:rPr>
                <w:sz w:val="20"/>
                <w:szCs w:val="20"/>
              </w:rPr>
              <w:t>8</w:t>
            </w:r>
            <w:r>
              <w:rPr>
                <w:rFonts w:hint="eastAsia"/>
                <w:sz w:val="20"/>
                <w:szCs w:val="20"/>
                <w:lang w:eastAsia="zh-CN"/>
              </w:rPr>
              <w:t>(1)</w:t>
            </w:r>
          </w:p>
        </w:tc>
        <w:tc>
          <w:tcPr>
            <w:tcW w:w="0" w:type="auto"/>
          </w:tcPr>
          <w:p w:rsidR="00ED543E" w:rsidRPr="00821921" w:rsidRDefault="00ED543E" w:rsidP="00562292">
            <w:pPr>
              <w:rPr>
                <w:sz w:val="20"/>
                <w:szCs w:val="20"/>
              </w:rPr>
            </w:pPr>
            <w:r w:rsidRPr="00821921">
              <w:rPr>
                <w:sz w:val="20"/>
                <w:szCs w:val="20"/>
              </w:rPr>
              <w:t>yes</w:t>
            </w:r>
          </w:p>
        </w:tc>
        <w:tc>
          <w:tcPr>
            <w:tcW w:w="0" w:type="auto"/>
          </w:tcPr>
          <w:p w:rsidR="00ED543E" w:rsidRPr="00821921" w:rsidRDefault="00ED543E" w:rsidP="00562292">
            <w:pPr>
              <w:rPr>
                <w:sz w:val="20"/>
                <w:szCs w:val="20"/>
              </w:rPr>
            </w:pPr>
            <w:r w:rsidRPr="00821921">
              <w:rPr>
                <w:sz w:val="20"/>
                <w:szCs w:val="20"/>
              </w:rPr>
              <w:t>0,16,8</w:t>
            </w:r>
          </w:p>
        </w:tc>
        <w:tc>
          <w:tcPr>
            <w:tcW w:w="0" w:type="auto"/>
          </w:tcPr>
          <w:p w:rsidR="00ED543E" w:rsidRPr="00821921" w:rsidRDefault="00ED543E" w:rsidP="00562292">
            <w:pPr>
              <w:rPr>
                <w:sz w:val="20"/>
                <w:szCs w:val="20"/>
              </w:rPr>
            </w:pPr>
            <w:r w:rsidRPr="00821921">
              <w:rPr>
                <w:sz w:val="20"/>
                <w:szCs w:val="20"/>
              </w:rPr>
              <w:t>0</w:t>
            </w:r>
          </w:p>
        </w:tc>
        <w:tc>
          <w:tcPr>
            <w:tcW w:w="0" w:type="auto"/>
          </w:tcPr>
          <w:p w:rsidR="00ED543E" w:rsidRPr="00821921" w:rsidRDefault="00ED543E" w:rsidP="00562292">
            <w:pPr>
              <w:rPr>
                <w:sz w:val="20"/>
                <w:szCs w:val="20"/>
              </w:rPr>
            </w:pPr>
            <w:r w:rsidRPr="00821921">
              <w:rPr>
                <w:sz w:val="20"/>
                <w:szCs w:val="20"/>
              </w:rPr>
              <w:t>16</w:t>
            </w:r>
          </w:p>
        </w:tc>
      </w:tr>
      <w:tr w:rsidR="00ED543E" w:rsidRPr="00821921">
        <w:tc>
          <w:tcPr>
            <w:tcW w:w="0" w:type="auto"/>
          </w:tcPr>
          <w:p w:rsidR="00ED543E" w:rsidRPr="00821921" w:rsidRDefault="00ED543E" w:rsidP="00562292">
            <w:pPr>
              <w:rPr>
                <w:sz w:val="20"/>
                <w:szCs w:val="20"/>
              </w:rPr>
            </w:pPr>
            <w:r w:rsidRPr="00821921">
              <w:rPr>
                <w:sz w:val="20"/>
                <w:szCs w:val="20"/>
              </w:rPr>
              <w:t>3 / 9</w:t>
            </w:r>
          </w:p>
        </w:tc>
        <w:tc>
          <w:tcPr>
            <w:tcW w:w="0" w:type="auto"/>
          </w:tcPr>
          <w:p w:rsidR="00ED543E" w:rsidRPr="00821921" w:rsidRDefault="00ED543E" w:rsidP="00562292">
            <w:pPr>
              <w:rPr>
                <w:sz w:val="20"/>
                <w:szCs w:val="20"/>
              </w:rPr>
            </w:pPr>
            <w:r w:rsidRPr="00821921">
              <w:rPr>
                <w:sz w:val="20"/>
                <w:szCs w:val="20"/>
              </w:rPr>
              <w:t>32</w:t>
            </w:r>
            <w:r>
              <w:rPr>
                <w:rFonts w:hint="eastAsia"/>
                <w:sz w:val="20"/>
                <w:szCs w:val="20"/>
                <w:lang w:eastAsia="zh-CN"/>
              </w:rPr>
              <w:t>(0)</w:t>
            </w:r>
          </w:p>
        </w:tc>
        <w:tc>
          <w:tcPr>
            <w:tcW w:w="0" w:type="auto"/>
          </w:tcPr>
          <w:p w:rsidR="00ED543E" w:rsidRPr="00821921" w:rsidRDefault="00ED543E" w:rsidP="00562292">
            <w:pPr>
              <w:rPr>
                <w:sz w:val="20"/>
                <w:szCs w:val="20"/>
              </w:rPr>
            </w:pPr>
            <w:r w:rsidRPr="00821921">
              <w:rPr>
                <w:sz w:val="20"/>
                <w:szCs w:val="20"/>
              </w:rPr>
              <w:t>Yes</w:t>
            </w:r>
          </w:p>
        </w:tc>
        <w:tc>
          <w:tcPr>
            <w:tcW w:w="0" w:type="auto"/>
          </w:tcPr>
          <w:p w:rsidR="00ED543E" w:rsidRPr="00821921" w:rsidRDefault="00ED543E" w:rsidP="00562292">
            <w:pPr>
              <w:rPr>
                <w:sz w:val="20"/>
                <w:szCs w:val="20"/>
              </w:rPr>
            </w:pPr>
            <w:r w:rsidRPr="00821921">
              <w:rPr>
                <w:sz w:val="20"/>
                <w:szCs w:val="20"/>
              </w:rPr>
              <w:t xml:space="preserve">0,16,8,32                          </w:t>
            </w:r>
          </w:p>
        </w:tc>
        <w:tc>
          <w:tcPr>
            <w:tcW w:w="0" w:type="auto"/>
          </w:tcPr>
          <w:p w:rsidR="00ED543E" w:rsidRPr="00821921" w:rsidRDefault="00ED543E" w:rsidP="00562292">
            <w:pPr>
              <w:rPr>
                <w:sz w:val="20"/>
                <w:szCs w:val="20"/>
              </w:rPr>
            </w:pPr>
            <w:r w:rsidRPr="00821921">
              <w:rPr>
                <w:sz w:val="20"/>
                <w:szCs w:val="20"/>
              </w:rPr>
              <w:t>0</w:t>
            </w:r>
          </w:p>
        </w:tc>
        <w:tc>
          <w:tcPr>
            <w:tcW w:w="0" w:type="auto"/>
          </w:tcPr>
          <w:p w:rsidR="00ED543E" w:rsidRPr="00821921" w:rsidRDefault="00ED543E" w:rsidP="00562292">
            <w:pPr>
              <w:rPr>
                <w:sz w:val="20"/>
                <w:szCs w:val="20"/>
              </w:rPr>
            </w:pPr>
            <w:r w:rsidRPr="00821921">
              <w:rPr>
                <w:sz w:val="20"/>
                <w:szCs w:val="20"/>
              </w:rPr>
              <w:t>NA</w:t>
            </w:r>
          </w:p>
        </w:tc>
      </w:tr>
      <w:tr w:rsidR="00ED543E" w:rsidRPr="00821921">
        <w:tc>
          <w:tcPr>
            <w:tcW w:w="0" w:type="auto"/>
          </w:tcPr>
          <w:p w:rsidR="00ED543E" w:rsidRPr="00821921" w:rsidRDefault="00ED543E" w:rsidP="00562292">
            <w:pPr>
              <w:rPr>
                <w:sz w:val="20"/>
                <w:szCs w:val="20"/>
              </w:rPr>
            </w:pPr>
            <w:r w:rsidRPr="00821921">
              <w:rPr>
                <w:sz w:val="20"/>
                <w:szCs w:val="20"/>
              </w:rPr>
              <w:t>4 / 10</w:t>
            </w:r>
          </w:p>
        </w:tc>
        <w:tc>
          <w:tcPr>
            <w:tcW w:w="0" w:type="auto"/>
          </w:tcPr>
          <w:p w:rsidR="00ED543E" w:rsidRPr="00821921" w:rsidRDefault="00ED543E" w:rsidP="00562292">
            <w:pPr>
              <w:rPr>
                <w:sz w:val="20"/>
                <w:szCs w:val="20"/>
              </w:rPr>
            </w:pPr>
            <w:r w:rsidRPr="00821921">
              <w:rPr>
                <w:sz w:val="20"/>
                <w:szCs w:val="20"/>
              </w:rPr>
              <w:t>24</w:t>
            </w:r>
            <w:r>
              <w:rPr>
                <w:rFonts w:hint="eastAsia"/>
                <w:sz w:val="20"/>
                <w:szCs w:val="20"/>
                <w:lang w:eastAsia="zh-CN"/>
              </w:rPr>
              <w:t>(1)</w:t>
            </w:r>
          </w:p>
        </w:tc>
        <w:tc>
          <w:tcPr>
            <w:tcW w:w="0" w:type="auto"/>
          </w:tcPr>
          <w:p w:rsidR="00ED543E" w:rsidRPr="00821921" w:rsidRDefault="00ED543E" w:rsidP="00562292">
            <w:pPr>
              <w:rPr>
                <w:sz w:val="20"/>
                <w:szCs w:val="20"/>
              </w:rPr>
            </w:pPr>
            <w:r w:rsidRPr="00821921">
              <w:rPr>
                <w:sz w:val="20"/>
                <w:szCs w:val="20"/>
              </w:rPr>
              <w:t>yes</w:t>
            </w:r>
          </w:p>
        </w:tc>
        <w:tc>
          <w:tcPr>
            <w:tcW w:w="0" w:type="auto"/>
          </w:tcPr>
          <w:p w:rsidR="00ED543E" w:rsidRPr="00821921" w:rsidRDefault="00ED543E" w:rsidP="00562292">
            <w:pPr>
              <w:rPr>
                <w:sz w:val="20"/>
                <w:szCs w:val="20"/>
              </w:rPr>
            </w:pPr>
            <w:r w:rsidRPr="00821921">
              <w:rPr>
                <w:sz w:val="20"/>
                <w:szCs w:val="20"/>
              </w:rPr>
              <w:t>0,16,8,32,24</w:t>
            </w:r>
          </w:p>
        </w:tc>
        <w:tc>
          <w:tcPr>
            <w:tcW w:w="0" w:type="auto"/>
          </w:tcPr>
          <w:p w:rsidR="00ED543E" w:rsidRPr="00821921" w:rsidRDefault="00ED543E" w:rsidP="00562292">
            <w:pPr>
              <w:rPr>
                <w:sz w:val="20"/>
                <w:szCs w:val="20"/>
              </w:rPr>
            </w:pPr>
            <w:r w:rsidRPr="00821921">
              <w:rPr>
                <w:sz w:val="20"/>
                <w:szCs w:val="20"/>
              </w:rPr>
              <w:t>16</w:t>
            </w:r>
          </w:p>
        </w:tc>
        <w:tc>
          <w:tcPr>
            <w:tcW w:w="0" w:type="auto"/>
          </w:tcPr>
          <w:p w:rsidR="00ED543E" w:rsidRPr="00821921" w:rsidRDefault="00ED543E" w:rsidP="00562292">
            <w:pPr>
              <w:rPr>
                <w:sz w:val="20"/>
                <w:szCs w:val="20"/>
              </w:rPr>
            </w:pPr>
            <w:r w:rsidRPr="00821921">
              <w:rPr>
                <w:sz w:val="20"/>
                <w:szCs w:val="20"/>
              </w:rPr>
              <w:t>32</w:t>
            </w:r>
          </w:p>
        </w:tc>
      </w:tr>
      <w:tr w:rsidR="00ED543E" w:rsidRPr="00821921">
        <w:tc>
          <w:tcPr>
            <w:tcW w:w="0" w:type="auto"/>
          </w:tcPr>
          <w:p w:rsidR="00ED543E" w:rsidRPr="00821921" w:rsidRDefault="00ED543E" w:rsidP="00562292">
            <w:pPr>
              <w:rPr>
                <w:sz w:val="20"/>
                <w:szCs w:val="20"/>
              </w:rPr>
            </w:pPr>
            <w:r w:rsidRPr="00821921">
              <w:rPr>
                <w:sz w:val="20"/>
                <w:szCs w:val="20"/>
              </w:rPr>
              <w:t>5 / 17</w:t>
            </w:r>
          </w:p>
        </w:tc>
        <w:tc>
          <w:tcPr>
            <w:tcW w:w="0" w:type="auto"/>
          </w:tcPr>
          <w:p w:rsidR="00ED543E" w:rsidRPr="00821921" w:rsidRDefault="00ED543E" w:rsidP="00562292">
            <w:pPr>
              <w:rPr>
                <w:sz w:val="20"/>
                <w:szCs w:val="20"/>
              </w:rPr>
            </w:pPr>
            <w:r w:rsidRPr="00821921">
              <w:rPr>
                <w:sz w:val="20"/>
                <w:szCs w:val="20"/>
              </w:rPr>
              <w:t>48</w:t>
            </w:r>
            <w:r>
              <w:rPr>
                <w:rFonts w:hint="eastAsia"/>
                <w:sz w:val="20"/>
                <w:szCs w:val="20"/>
                <w:lang w:eastAsia="zh-CN"/>
              </w:rPr>
              <w:t>(0)</w:t>
            </w:r>
          </w:p>
        </w:tc>
        <w:tc>
          <w:tcPr>
            <w:tcW w:w="0" w:type="auto"/>
          </w:tcPr>
          <w:p w:rsidR="00ED543E" w:rsidRPr="00821921" w:rsidRDefault="00ED543E" w:rsidP="00562292">
            <w:pPr>
              <w:rPr>
                <w:sz w:val="20"/>
                <w:szCs w:val="20"/>
              </w:rPr>
            </w:pPr>
            <w:r w:rsidRPr="00821921">
              <w:rPr>
                <w:sz w:val="20"/>
                <w:szCs w:val="20"/>
              </w:rPr>
              <w:t>yes</w:t>
            </w:r>
          </w:p>
        </w:tc>
        <w:tc>
          <w:tcPr>
            <w:tcW w:w="0" w:type="auto"/>
          </w:tcPr>
          <w:p w:rsidR="00ED543E" w:rsidRPr="00821921" w:rsidRDefault="00ED543E" w:rsidP="00562292">
            <w:pPr>
              <w:rPr>
                <w:sz w:val="20"/>
                <w:szCs w:val="20"/>
              </w:rPr>
            </w:pPr>
            <w:r w:rsidRPr="00821921">
              <w:rPr>
                <w:sz w:val="20"/>
                <w:szCs w:val="20"/>
              </w:rPr>
              <w:t xml:space="preserve">0,16,8,32,24,48                        </w:t>
            </w:r>
          </w:p>
        </w:tc>
        <w:tc>
          <w:tcPr>
            <w:tcW w:w="0" w:type="auto"/>
          </w:tcPr>
          <w:p w:rsidR="00ED543E" w:rsidRPr="00821921" w:rsidRDefault="00ED543E" w:rsidP="00562292">
            <w:pPr>
              <w:rPr>
                <w:sz w:val="20"/>
                <w:szCs w:val="20"/>
              </w:rPr>
            </w:pPr>
            <w:r w:rsidRPr="00821921">
              <w:rPr>
                <w:sz w:val="20"/>
                <w:szCs w:val="20"/>
              </w:rPr>
              <w:t>32</w:t>
            </w:r>
          </w:p>
        </w:tc>
        <w:tc>
          <w:tcPr>
            <w:tcW w:w="0" w:type="auto"/>
          </w:tcPr>
          <w:p w:rsidR="00ED543E" w:rsidRPr="00821921" w:rsidRDefault="00ED543E" w:rsidP="00562292">
            <w:pPr>
              <w:rPr>
                <w:sz w:val="20"/>
                <w:szCs w:val="20"/>
              </w:rPr>
            </w:pPr>
            <w:r w:rsidRPr="00821921">
              <w:rPr>
                <w:sz w:val="20"/>
                <w:szCs w:val="20"/>
              </w:rPr>
              <w:t>NA</w:t>
            </w:r>
          </w:p>
        </w:tc>
      </w:tr>
      <w:tr w:rsidR="00ED543E" w:rsidRPr="008219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tcPr>
          <w:p w:rsidR="00ED543E" w:rsidRPr="00821921" w:rsidRDefault="00ED543E" w:rsidP="00562292">
            <w:pPr>
              <w:rPr>
                <w:sz w:val="20"/>
                <w:szCs w:val="20"/>
              </w:rPr>
            </w:pPr>
            <w:r w:rsidRPr="00821921">
              <w:rPr>
                <w:sz w:val="20"/>
                <w:szCs w:val="20"/>
              </w:rPr>
              <w:t>6 / 18</w:t>
            </w:r>
          </w:p>
        </w:tc>
        <w:tc>
          <w:tcPr>
            <w:tcW w:w="0" w:type="auto"/>
            <w:tcBorders>
              <w:top w:val="single" w:sz="4" w:space="0" w:color="auto"/>
              <w:left w:val="single" w:sz="4" w:space="0" w:color="auto"/>
              <w:bottom w:val="single" w:sz="4" w:space="0" w:color="auto"/>
              <w:right w:val="single" w:sz="4" w:space="0" w:color="auto"/>
            </w:tcBorders>
          </w:tcPr>
          <w:p w:rsidR="00ED543E" w:rsidRPr="00821921" w:rsidRDefault="00ED543E" w:rsidP="00562292">
            <w:pPr>
              <w:rPr>
                <w:sz w:val="20"/>
                <w:szCs w:val="20"/>
              </w:rPr>
            </w:pPr>
            <w:r w:rsidRPr="00821921">
              <w:rPr>
                <w:sz w:val="20"/>
                <w:szCs w:val="20"/>
              </w:rPr>
              <w:t>40</w:t>
            </w:r>
            <w:r>
              <w:rPr>
                <w:rFonts w:hint="eastAsia"/>
                <w:sz w:val="20"/>
                <w:szCs w:val="20"/>
                <w:lang w:eastAsia="zh-CN"/>
              </w:rPr>
              <w:t>(1)</w:t>
            </w:r>
          </w:p>
        </w:tc>
        <w:tc>
          <w:tcPr>
            <w:tcW w:w="0" w:type="auto"/>
            <w:tcBorders>
              <w:top w:val="single" w:sz="4" w:space="0" w:color="auto"/>
              <w:left w:val="single" w:sz="4" w:space="0" w:color="auto"/>
              <w:bottom w:val="single" w:sz="4" w:space="0" w:color="auto"/>
              <w:right w:val="single" w:sz="4" w:space="0" w:color="auto"/>
            </w:tcBorders>
          </w:tcPr>
          <w:p w:rsidR="00ED543E" w:rsidRPr="00821921" w:rsidRDefault="00ED543E" w:rsidP="00562292">
            <w:pPr>
              <w:rPr>
                <w:sz w:val="20"/>
                <w:szCs w:val="20"/>
              </w:rPr>
            </w:pPr>
            <w:r w:rsidRPr="00821921">
              <w:rPr>
                <w:sz w:val="20"/>
                <w:szCs w:val="20"/>
              </w:rPr>
              <w:t>yes</w:t>
            </w:r>
          </w:p>
        </w:tc>
        <w:tc>
          <w:tcPr>
            <w:tcW w:w="0" w:type="auto"/>
            <w:tcBorders>
              <w:top w:val="single" w:sz="4" w:space="0" w:color="auto"/>
              <w:left w:val="single" w:sz="4" w:space="0" w:color="auto"/>
              <w:bottom w:val="single" w:sz="4" w:space="0" w:color="auto"/>
              <w:right w:val="single" w:sz="4" w:space="0" w:color="auto"/>
            </w:tcBorders>
          </w:tcPr>
          <w:p w:rsidR="00ED543E" w:rsidRPr="00821921" w:rsidRDefault="00ED543E" w:rsidP="00562292">
            <w:pPr>
              <w:rPr>
                <w:sz w:val="20"/>
                <w:szCs w:val="20"/>
              </w:rPr>
            </w:pPr>
            <w:r w:rsidRPr="00821921">
              <w:rPr>
                <w:sz w:val="20"/>
                <w:szCs w:val="20"/>
              </w:rPr>
              <w:t>0,16,8,32,24,48,40</w:t>
            </w:r>
          </w:p>
        </w:tc>
        <w:tc>
          <w:tcPr>
            <w:tcW w:w="0" w:type="auto"/>
            <w:tcBorders>
              <w:top w:val="single" w:sz="4" w:space="0" w:color="auto"/>
              <w:left w:val="single" w:sz="4" w:space="0" w:color="auto"/>
              <w:bottom w:val="single" w:sz="4" w:space="0" w:color="auto"/>
              <w:right w:val="single" w:sz="4" w:space="0" w:color="auto"/>
            </w:tcBorders>
          </w:tcPr>
          <w:p w:rsidR="00ED543E" w:rsidRPr="00821921" w:rsidRDefault="00ED543E" w:rsidP="00562292">
            <w:pPr>
              <w:rPr>
                <w:sz w:val="20"/>
                <w:szCs w:val="20"/>
              </w:rPr>
            </w:pPr>
            <w:r w:rsidRPr="00821921">
              <w:rPr>
                <w:sz w:val="20"/>
                <w:szCs w:val="20"/>
              </w:rPr>
              <w:t>32</w:t>
            </w:r>
          </w:p>
        </w:tc>
        <w:tc>
          <w:tcPr>
            <w:tcW w:w="0" w:type="auto"/>
            <w:tcBorders>
              <w:top w:val="single" w:sz="4" w:space="0" w:color="auto"/>
              <w:left w:val="single" w:sz="4" w:space="0" w:color="auto"/>
              <w:bottom w:val="single" w:sz="4" w:space="0" w:color="auto"/>
              <w:right w:val="single" w:sz="4" w:space="0" w:color="auto"/>
            </w:tcBorders>
          </w:tcPr>
          <w:p w:rsidR="00ED543E" w:rsidRPr="00821921" w:rsidRDefault="00ED543E" w:rsidP="00562292">
            <w:pPr>
              <w:rPr>
                <w:sz w:val="20"/>
                <w:szCs w:val="20"/>
              </w:rPr>
            </w:pPr>
            <w:r w:rsidRPr="00821921">
              <w:rPr>
                <w:sz w:val="20"/>
                <w:szCs w:val="20"/>
              </w:rPr>
              <w:t>48</w:t>
            </w:r>
          </w:p>
        </w:tc>
      </w:tr>
      <w:tr w:rsidR="00FD6D97" w:rsidRPr="00821921">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r>
    </w:tbl>
    <w:p w:rsidR="00FD6D97" w:rsidRDefault="00FD6D97" w:rsidP="0079005F">
      <w:pPr>
        <w:rPr>
          <w:lang w:eastAsia="zh-CN"/>
        </w:rPr>
      </w:pPr>
    </w:p>
    <w:p w:rsidR="00FD6D97" w:rsidRDefault="00FD6D97" w:rsidP="0079005F">
      <w:pPr>
        <w:rPr>
          <w:lang w:eastAsia="zh-CN"/>
        </w:rPr>
      </w:pPr>
      <w:r>
        <w:rPr>
          <w:lang w:eastAsia="zh-CN"/>
        </w:rPr>
        <w:t>The examples above can cover most cases of temporal scalable coding, but in some very special cases, the order of some reference pictures in the reference picture lists may change. In other words, the second part of the sufficient and necessary condition as described in Section 2 is not fulfilled. This is shown by the following example, wherein:</w:t>
      </w:r>
    </w:p>
    <w:p w:rsidR="00FD6D97" w:rsidRDefault="00FD6D97">
      <w:pPr>
        <w:numPr>
          <w:ilvl w:val="0"/>
          <w:numId w:val="37"/>
        </w:numPr>
        <w:spacing w:before="0"/>
        <w:ind w:left="357" w:hanging="357"/>
        <w:rPr>
          <w:lang w:eastAsia="zh-CN"/>
        </w:rPr>
      </w:pPr>
      <w:r w:rsidRPr="00267F24">
        <w:rPr>
          <w:lang w:eastAsia="zh-CN"/>
        </w:rPr>
        <w:t>max_num_ref_frames</w:t>
      </w:r>
      <w:r>
        <w:rPr>
          <w:lang w:eastAsia="zh-CN"/>
        </w:rPr>
        <w:t xml:space="preserve"> is to 12 (to enable using sliding window only)</w:t>
      </w:r>
    </w:p>
    <w:p w:rsidR="00FD6D97" w:rsidRDefault="00FD6D97" w:rsidP="0059018E">
      <w:pPr>
        <w:numPr>
          <w:ilvl w:val="0"/>
          <w:numId w:val="37"/>
        </w:numPr>
        <w:spacing w:before="0"/>
        <w:ind w:left="357" w:hanging="357"/>
        <w:rPr>
          <w:lang w:eastAsia="zh-CN"/>
        </w:rPr>
      </w:pPr>
      <w:r>
        <w:rPr>
          <w:lang w:eastAsia="zh-CN"/>
        </w:rPr>
        <w:t>no reference picture list modification commands are used</w:t>
      </w:r>
    </w:p>
    <w:p w:rsidR="00FD6D97" w:rsidRDefault="00FD6D97">
      <w:pPr>
        <w:numPr>
          <w:ilvl w:val="0"/>
          <w:numId w:val="37"/>
        </w:numPr>
        <w:spacing w:before="0"/>
        <w:ind w:left="357" w:hanging="357"/>
        <w:rPr>
          <w:lang w:eastAsia="zh-CN"/>
        </w:rPr>
      </w:pPr>
      <w:r w:rsidRPr="005D78C7">
        <w:rPr>
          <w:lang w:eastAsia="zh-CN"/>
        </w:rPr>
        <w:t>num_ref_idx_l0_active</w:t>
      </w:r>
      <w:r>
        <w:rPr>
          <w:lang w:eastAsia="zh-CN"/>
        </w:rPr>
        <w:t xml:space="preserve"> and num_ref_idx_l1_active are set to 3 (this is the only difference compared to the previous example)</w:t>
      </w:r>
    </w:p>
    <w:p w:rsidR="00FD6D97" w:rsidRDefault="00FD6D97">
      <w:pPr>
        <w:numPr>
          <w:ilvl w:val="0"/>
          <w:numId w:val="37"/>
        </w:numPr>
        <w:spacing w:before="0"/>
        <w:ind w:left="357" w:hanging="357"/>
        <w:rPr>
          <w:lang w:eastAsia="zh-CN"/>
        </w:rPr>
      </w:pPr>
      <w:r>
        <w:rPr>
          <w:lang w:eastAsia="zh-CN"/>
        </w:rPr>
        <w:t>no MMCO commands are used</w:t>
      </w:r>
    </w:p>
    <w:p w:rsidR="00FD6D97" w:rsidRDefault="00FD6D97" w:rsidP="0059018E">
      <w:pPr>
        <w:rPr>
          <w:lang w:eastAsia="zh-CN"/>
        </w:rPr>
      </w:pPr>
      <w:r>
        <w:rPr>
          <w:lang w:eastAsia="zh-CN"/>
        </w:rPr>
        <w:t xml:space="preserve">Table 6 shows the DPB status and reference picture lists for each picture when decoding all the five temporal layers, while </w:t>
      </w:r>
      <w:r>
        <w:t xml:space="preserve">Table </w:t>
      </w:r>
      <w:r>
        <w:rPr>
          <w:lang w:eastAsia="zh-CN"/>
        </w:rPr>
        <w:t>7</w:t>
      </w:r>
      <w:r>
        <w:t xml:space="preserve"> shows the DPB status and reference picture lists for each picture when</w:t>
      </w:r>
      <w:r>
        <w:rPr>
          <w:lang w:eastAsia="zh-CN"/>
        </w:rPr>
        <w:t xml:space="preserve"> </w:t>
      </w:r>
      <w:r>
        <w:t xml:space="preserve">decoding only the </w:t>
      </w:r>
      <w:r>
        <w:rPr>
          <w:lang w:eastAsia="zh-CN"/>
        </w:rPr>
        <w:t xml:space="preserve">temporal </w:t>
      </w:r>
      <w:r>
        <w:t>layer</w:t>
      </w:r>
      <w:r>
        <w:rPr>
          <w:lang w:eastAsia="zh-CN"/>
        </w:rPr>
        <w:t>s</w:t>
      </w:r>
      <w:r>
        <w:t xml:space="preserve"> with temporal_id</w:t>
      </w:r>
      <w:r>
        <w:rPr>
          <w:lang w:eastAsia="zh-CN"/>
        </w:rPr>
        <w:t xml:space="preserve"> less than 2</w:t>
      </w:r>
      <w:r>
        <w:t>.</w:t>
      </w:r>
      <w:r>
        <w:rPr>
          <w:lang w:eastAsia="zh-CN"/>
        </w:rPr>
        <w:t xml:space="preserve"> </w:t>
      </w:r>
    </w:p>
    <w:p w:rsidR="00FD6D97" w:rsidRPr="00E24DC5" w:rsidRDefault="00FD6D97" w:rsidP="00A0657A">
      <w:pPr>
        <w:rPr>
          <w:lang w:eastAsia="zh-CN"/>
        </w:rPr>
      </w:pPr>
    </w:p>
    <w:p w:rsidR="00FD6D97" w:rsidRPr="0059018E" w:rsidRDefault="00FD6D97" w:rsidP="00E24DC5">
      <w:pPr>
        <w:jc w:val="center"/>
        <w:rPr>
          <w:b/>
          <w:bCs/>
        </w:rPr>
      </w:pPr>
      <w:r w:rsidRPr="00D0399D">
        <w:rPr>
          <w:b/>
          <w:bCs/>
        </w:rPr>
        <w:t>Table 6</w:t>
      </w:r>
    </w:p>
    <w:tbl>
      <w:tblPr>
        <w:tblW w:w="95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7"/>
        <w:gridCol w:w="1039"/>
        <w:gridCol w:w="639"/>
        <w:gridCol w:w="1176"/>
        <w:gridCol w:w="3364"/>
        <w:gridCol w:w="1018"/>
        <w:gridCol w:w="1084"/>
      </w:tblGrid>
      <w:tr w:rsidR="00ED543E" w:rsidRPr="00821921" w:rsidTr="00ED543E">
        <w:trPr>
          <w:trHeight w:val="992"/>
        </w:trPr>
        <w:tc>
          <w:tcPr>
            <w:tcW w:w="0" w:type="auto"/>
            <w:vMerge w:val="restart"/>
          </w:tcPr>
          <w:p w:rsidR="00ED543E" w:rsidRPr="00821921" w:rsidRDefault="00ED543E" w:rsidP="00965CA5">
            <w:pPr>
              <w:rPr>
                <w:b/>
                <w:bCs/>
                <w:sz w:val="20"/>
                <w:szCs w:val="20"/>
              </w:rPr>
            </w:pPr>
            <w:r>
              <w:rPr>
                <w:b/>
                <w:bCs/>
                <w:sz w:val="20"/>
                <w:szCs w:val="20"/>
              </w:rPr>
              <w:lastRenderedPageBreak/>
              <w:t>Dec</w:t>
            </w:r>
            <w:r w:rsidRPr="00821921">
              <w:rPr>
                <w:b/>
                <w:bCs/>
                <w:sz w:val="20"/>
                <w:szCs w:val="20"/>
              </w:rPr>
              <w:t>oding order/ frame_num</w:t>
            </w:r>
          </w:p>
        </w:tc>
        <w:tc>
          <w:tcPr>
            <w:tcW w:w="0" w:type="auto"/>
          </w:tcPr>
          <w:p w:rsidR="00ED543E" w:rsidRPr="00821921" w:rsidRDefault="00ED543E" w:rsidP="00562292">
            <w:pPr>
              <w:rPr>
                <w:b/>
                <w:bCs/>
                <w:sz w:val="20"/>
                <w:szCs w:val="20"/>
              </w:rPr>
            </w:pPr>
            <w:r w:rsidRPr="00821921">
              <w:rPr>
                <w:b/>
                <w:bCs/>
                <w:sz w:val="20"/>
                <w:szCs w:val="20"/>
                <w:lang w:val="es-ES"/>
              </w:rPr>
              <w:t>POC</w:t>
            </w:r>
            <w:r>
              <w:rPr>
                <w:rFonts w:hint="eastAsia"/>
                <w:b/>
                <w:bCs/>
                <w:sz w:val="20"/>
                <w:szCs w:val="20"/>
                <w:lang w:val="es-ES" w:eastAsia="zh-CN"/>
              </w:rPr>
              <w:t>(TL)</w:t>
            </w:r>
          </w:p>
        </w:tc>
        <w:tc>
          <w:tcPr>
            <w:tcW w:w="0" w:type="auto"/>
            <w:vMerge w:val="restart"/>
          </w:tcPr>
          <w:p w:rsidR="00ED543E" w:rsidRPr="00821921" w:rsidRDefault="00ED543E" w:rsidP="00562292">
            <w:pPr>
              <w:rPr>
                <w:b/>
                <w:bCs/>
                <w:sz w:val="20"/>
                <w:szCs w:val="20"/>
              </w:rPr>
            </w:pPr>
            <w:r w:rsidRPr="00821921">
              <w:rPr>
                <w:b/>
                <w:bCs/>
                <w:sz w:val="20"/>
                <w:szCs w:val="20"/>
              </w:rPr>
              <w:t>POC</w:t>
            </w:r>
          </w:p>
        </w:tc>
        <w:tc>
          <w:tcPr>
            <w:tcW w:w="1206" w:type="dxa"/>
            <w:vMerge w:val="restart"/>
          </w:tcPr>
          <w:p w:rsidR="00ED543E" w:rsidRPr="00821921" w:rsidRDefault="00ED543E" w:rsidP="00562292">
            <w:pPr>
              <w:rPr>
                <w:b/>
                <w:bCs/>
                <w:sz w:val="20"/>
                <w:szCs w:val="20"/>
              </w:rPr>
            </w:pPr>
            <w:r w:rsidRPr="00821921">
              <w:rPr>
                <w:b/>
                <w:bCs/>
                <w:sz w:val="20"/>
                <w:szCs w:val="20"/>
              </w:rPr>
              <w:t>Marked as “used for reference”</w:t>
            </w:r>
          </w:p>
        </w:tc>
        <w:tc>
          <w:tcPr>
            <w:tcW w:w="3461" w:type="dxa"/>
            <w:vMerge w:val="restart"/>
          </w:tcPr>
          <w:p w:rsidR="00ED543E" w:rsidRPr="00821921" w:rsidRDefault="00ED543E" w:rsidP="00965CA5">
            <w:pPr>
              <w:rPr>
                <w:b/>
                <w:bCs/>
                <w:sz w:val="20"/>
                <w:szCs w:val="20"/>
              </w:rPr>
            </w:pPr>
            <w:r w:rsidRPr="00821921">
              <w:rPr>
                <w:b/>
                <w:bCs/>
                <w:sz w:val="20"/>
                <w:szCs w:val="20"/>
              </w:rPr>
              <w:t xml:space="preserve">Reference pictures in the DPB after </w:t>
            </w:r>
            <w:r>
              <w:rPr>
                <w:b/>
                <w:bCs/>
                <w:sz w:val="20"/>
                <w:szCs w:val="20"/>
              </w:rPr>
              <w:t>de</w:t>
            </w:r>
            <w:r w:rsidRPr="00821921">
              <w:rPr>
                <w:b/>
                <w:bCs/>
                <w:sz w:val="20"/>
                <w:szCs w:val="20"/>
              </w:rPr>
              <w:t>coding the picture</w:t>
            </w:r>
          </w:p>
        </w:tc>
        <w:tc>
          <w:tcPr>
            <w:tcW w:w="2234" w:type="dxa"/>
            <w:gridSpan w:val="2"/>
          </w:tcPr>
          <w:p w:rsidR="00ED543E" w:rsidRPr="00821921" w:rsidRDefault="00ED543E" w:rsidP="00965CA5">
            <w:pPr>
              <w:rPr>
                <w:b/>
                <w:bCs/>
                <w:sz w:val="20"/>
                <w:szCs w:val="20"/>
              </w:rPr>
            </w:pPr>
            <w:r w:rsidRPr="00821921">
              <w:rPr>
                <w:b/>
                <w:bCs/>
                <w:sz w:val="20"/>
                <w:szCs w:val="20"/>
              </w:rPr>
              <w:t xml:space="preserve">Reference picture lists </w:t>
            </w:r>
            <w:r>
              <w:rPr>
                <w:b/>
                <w:bCs/>
                <w:sz w:val="20"/>
                <w:szCs w:val="20"/>
              </w:rPr>
              <w:t>when decoding the picture</w:t>
            </w:r>
          </w:p>
        </w:tc>
      </w:tr>
      <w:tr w:rsidR="00ED543E" w:rsidRPr="00821921" w:rsidTr="00ED543E">
        <w:trPr>
          <w:trHeight w:val="302"/>
        </w:trPr>
        <w:tc>
          <w:tcPr>
            <w:tcW w:w="0" w:type="auto"/>
            <w:vMerge/>
          </w:tcPr>
          <w:p w:rsidR="00ED543E" w:rsidRPr="00821921" w:rsidRDefault="00ED543E" w:rsidP="00562292">
            <w:pPr>
              <w:rPr>
                <w:b/>
                <w:bCs/>
                <w:sz w:val="20"/>
                <w:szCs w:val="20"/>
              </w:rPr>
            </w:pPr>
          </w:p>
        </w:tc>
        <w:tc>
          <w:tcPr>
            <w:tcW w:w="0" w:type="auto"/>
          </w:tcPr>
          <w:p w:rsidR="00ED543E" w:rsidRPr="00821921" w:rsidRDefault="00ED543E" w:rsidP="00562292">
            <w:pPr>
              <w:rPr>
                <w:b/>
                <w:bCs/>
                <w:sz w:val="20"/>
                <w:szCs w:val="20"/>
              </w:rPr>
            </w:pPr>
          </w:p>
        </w:tc>
        <w:tc>
          <w:tcPr>
            <w:tcW w:w="0" w:type="auto"/>
            <w:vMerge/>
          </w:tcPr>
          <w:p w:rsidR="00ED543E" w:rsidRPr="00821921" w:rsidRDefault="00ED543E" w:rsidP="00562292">
            <w:pPr>
              <w:rPr>
                <w:b/>
                <w:bCs/>
                <w:sz w:val="20"/>
                <w:szCs w:val="20"/>
              </w:rPr>
            </w:pPr>
          </w:p>
        </w:tc>
        <w:tc>
          <w:tcPr>
            <w:tcW w:w="1206" w:type="dxa"/>
            <w:vMerge/>
          </w:tcPr>
          <w:p w:rsidR="00ED543E" w:rsidRPr="00821921" w:rsidRDefault="00ED543E" w:rsidP="00562292">
            <w:pPr>
              <w:rPr>
                <w:b/>
                <w:bCs/>
                <w:sz w:val="20"/>
                <w:szCs w:val="20"/>
              </w:rPr>
            </w:pPr>
          </w:p>
        </w:tc>
        <w:tc>
          <w:tcPr>
            <w:tcW w:w="3461" w:type="dxa"/>
            <w:vMerge/>
          </w:tcPr>
          <w:p w:rsidR="00ED543E" w:rsidRPr="00821921" w:rsidRDefault="00ED543E" w:rsidP="00562292">
            <w:pPr>
              <w:rPr>
                <w:b/>
                <w:bCs/>
                <w:sz w:val="20"/>
                <w:szCs w:val="20"/>
              </w:rPr>
            </w:pPr>
          </w:p>
        </w:tc>
        <w:tc>
          <w:tcPr>
            <w:tcW w:w="1068" w:type="dxa"/>
          </w:tcPr>
          <w:p w:rsidR="00ED543E" w:rsidRPr="00821921" w:rsidRDefault="00ED543E" w:rsidP="00562292">
            <w:pPr>
              <w:rPr>
                <w:b/>
                <w:bCs/>
                <w:sz w:val="20"/>
                <w:szCs w:val="20"/>
              </w:rPr>
            </w:pPr>
            <w:r w:rsidRPr="00821921">
              <w:rPr>
                <w:b/>
                <w:bCs/>
                <w:sz w:val="20"/>
                <w:szCs w:val="20"/>
              </w:rPr>
              <w:t>LIST0</w:t>
            </w:r>
          </w:p>
        </w:tc>
        <w:tc>
          <w:tcPr>
            <w:tcW w:w="0" w:type="auto"/>
          </w:tcPr>
          <w:p w:rsidR="00ED543E" w:rsidRPr="00821921" w:rsidRDefault="00ED543E" w:rsidP="00562292">
            <w:pPr>
              <w:rPr>
                <w:b/>
                <w:bCs/>
                <w:sz w:val="20"/>
                <w:szCs w:val="20"/>
              </w:rPr>
            </w:pPr>
            <w:r w:rsidRPr="00821921">
              <w:rPr>
                <w:b/>
                <w:bCs/>
                <w:sz w:val="20"/>
                <w:szCs w:val="20"/>
              </w:rPr>
              <w:t>LIST1</w:t>
            </w:r>
          </w:p>
        </w:tc>
      </w:tr>
      <w:tr w:rsidR="00ED543E" w:rsidRPr="00821921" w:rsidTr="00ED543E">
        <w:tc>
          <w:tcPr>
            <w:tcW w:w="0" w:type="auto"/>
          </w:tcPr>
          <w:p w:rsidR="00ED543E" w:rsidRPr="00821921" w:rsidRDefault="00ED543E" w:rsidP="00562292">
            <w:pPr>
              <w:rPr>
                <w:sz w:val="20"/>
                <w:szCs w:val="20"/>
              </w:rPr>
            </w:pPr>
            <w:r w:rsidRPr="00821921">
              <w:rPr>
                <w:sz w:val="20"/>
                <w:szCs w:val="20"/>
              </w:rPr>
              <w:t>0 / 0</w:t>
            </w:r>
          </w:p>
        </w:tc>
        <w:tc>
          <w:tcPr>
            <w:tcW w:w="0" w:type="auto"/>
          </w:tcPr>
          <w:p w:rsidR="00ED543E" w:rsidRPr="00821921" w:rsidRDefault="00ED543E" w:rsidP="00562292">
            <w:pPr>
              <w:rPr>
                <w:sz w:val="20"/>
                <w:szCs w:val="20"/>
              </w:rPr>
            </w:pPr>
            <w:r>
              <w:rPr>
                <w:sz w:val="20"/>
                <w:szCs w:val="20"/>
              </w:rPr>
              <w:t>0</w:t>
            </w:r>
            <w:r>
              <w:rPr>
                <w:sz w:val="20"/>
                <w:szCs w:val="20"/>
                <w:lang w:eastAsia="zh-CN"/>
              </w:rPr>
              <w:t>(0)</w:t>
            </w:r>
          </w:p>
        </w:tc>
        <w:tc>
          <w:tcPr>
            <w:tcW w:w="0" w:type="auto"/>
          </w:tcPr>
          <w:p w:rsidR="00ED543E" w:rsidRPr="00821921" w:rsidRDefault="00ED543E" w:rsidP="00562292">
            <w:pPr>
              <w:rPr>
                <w:sz w:val="20"/>
                <w:szCs w:val="20"/>
              </w:rPr>
            </w:pPr>
            <w:r w:rsidRPr="00821921">
              <w:rPr>
                <w:sz w:val="20"/>
                <w:szCs w:val="20"/>
              </w:rPr>
              <w:t xml:space="preserve">0 </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0                               </w:t>
            </w:r>
          </w:p>
        </w:tc>
        <w:tc>
          <w:tcPr>
            <w:tcW w:w="1068" w:type="dxa"/>
          </w:tcPr>
          <w:p w:rsidR="00ED543E" w:rsidRPr="00821921" w:rsidRDefault="00ED543E" w:rsidP="00562292">
            <w:pPr>
              <w:rPr>
                <w:sz w:val="20"/>
                <w:szCs w:val="20"/>
              </w:rPr>
            </w:pPr>
            <w:r w:rsidRPr="00821921">
              <w:rPr>
                <w:sz w:val="20"/>
                <w:szCs w:val="20"/>
              </w:rPr>
              <w:t>NA</w:t>
            </w:r>
          </w:p>
        </w:tc>
        <w:tc>
          <w:tcPr>
            <w:tcW w:w="0" w:type="auto"/>
          </w:tcPr>
          <w:p w:rsidR="00ED543E" w:rsidRPr="00821921" w:rsidRDefault="00ED543E" w:rsidP="00562292">
            <w:pPr>
              <w:rPr>
                <w:sz w:val="20"/>
                <w:szCs w:val="20"/>
              </w:rPr>
            </w:pPr>
            <w:r w:rsidRPr="00821921">
              <w:rPr>
                <w:sz w:val="20"/>
                <w:szCs w:val="20"/>
              </w:rPr>
              <w:t>NA</w:t>
            </w:r>
          </w:p>
        </w:tc>
      </w:tr>
      <w:tr w:rsidR="00ED543E" w:rsidRPr="00821921" w:rsidTr="00ED543E">
        <w:tc>
          <w:tcPr>
            <w:tcW w:w="0" w:type="auto"/>
          </w:tcPr>
          <w:p w:rsidR="00ED543E" w:rsidRPr="00821921" w:rsidRDefault="00ED543E" w:rsidP="00562292">
            <w:pPr>
              <w:rPr>
                <w:sz w:val="20"/>
                <w:szCs w:val="20"/>
              </w:rPr>
            </w:pPr>
            <w:r w:rsidRPr="00821921">
              <w:rPr>
                <w:sz w:val="20"/>
                <w:szCs w:val="20"/>
              </w:rPr>
              <w:t>1 / 1</w:t>
            </w:r>
          </w:p>
        </w:tc>
        <w:tc>
          <w:tcPr>
            <w:tcW w:w="0" w:type="auto"/>
          </w:tcPr>
          <w:p w:rsidR="00ED543E" w:rsidRPr="00821921" w:rsidRDefault="00ED543E" w:rsidP="00562292">
            <w:pPr>
              <w:rPr>
                <w:sz w:val="20"/>
                <w:szCs w:val="20"/>
              </w:rPr>
            </w:pPr>
            <w:r>
              <w:rPr>
                <w:sz w:val="20"/>
                <w:szCs w:val="20"/>
              </w:rPr>
              <w:t>16</w:t>
            </w:r>
            <w:r>
              <w:rPr>
                <w:sz w:val="20"/>
                <w:szCs w:val="20"/>
                <w:lang w:eastAsia="zh-CN"/>
              </w:rPr>
              <w:t>(0)</w:t>
            </w:r>
          </w:p>
        </w:tc>
        <w:tc>
          <w:tcPr>
            <w:tcW w:w="0" w:type="auto"/>
          </w:tcPr>
          <w:p w:rsidR="00ED543E" w:rsidRPr="00821921" w:rsidRDefault="00ED543E" w:rsidP="00562292">
            <w:pPr>
              <w:rPr>
                <w:sz w:val="20"/>
                <w:szCs w:val="20"/>
              </w:rPr>
            </w:pPr>
            <w:r w:rsidRPr="00821921">
              <w:rPr>
                <w:sz w:val="20"/>
                <w:szCs w:val="20"/>
              </w:rPr>
              <w:t>16</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0,16                            </w:t>
            </w:r>
          </w:p>
        </w:tc>
        <w:tc>
          <w:tcPr>
            <w:tcW w:w="1068" w:type="dxa"/>
          </w:tcPr>
          <w:p w:rsidR="00ED543E" w:rsidRPr="00821921" w:rsidRDefault="00ED543E" w:rsidP="00562292">
            <w:pPr>
              <w:rPr>
                <w:sz w:val="20"/>
                <w:szCs w:val="20"/>
              </w:rPr>
            </w:pPr>
            <w:r w:rsidRPr="00821921">
              <w:rPr>
                <w:sz w:val="20"/>
                <w:szCs w:val="20"/>
              </w:rPr>
              <w:t>0</w:t>
            </w:r>
          </w:p>
        </w:tc>
        <w:tc>
          <w:tcPr>
            <w:tcW w:w="0" w:type="auto"/>
          </w:tcPr>
          <w:p w:rsidR="00ED543E" w:rsidRPr="00821921" w:rsidRDefault="00ED543E" w:rsidP="00562292">
            <w:pPr>
              <w:rPr>
                <w:sz w:val="20"/>
                <w:szCs w:val="20"/>
              </w:rPr>
            </w:pPr>
            <w:r w:rsidRPr="00821921">
              <w:rPr>
                <w:sz w:val="20"/>
                <w:szCs w:val="20"/>
              </w:rPr>
              <w:t>NA</w:t>
            </w:r>
          </w:p>
        </w:tc>
      </w:tr>
      <w:tr w:rsidR="00ED543E" w:rsidRPr="00821921" w:rsidTr="00ED543E">
        <w:tc>
          <w:tcPr>
            <w:tcW w:w="0" w:type="auto"/>
          </w:tcPr>
          <w:p w:rsidR="00ED543E" w:rsidRPr="00821921" w:rsidRDefault="00ED543E" w:rsidP="00562292">
            <w:pPr>
              <w:rPr>
                <w:sz w:val="20"/>
                <w:szCs w:val="20"/>
              </w:rPr>
            </w:pPr>
            <w:r w:rsidRPr="00821921">
              <w:rPr>
                <w:sz w:val="20"/>
                <w:szCs w:val="20"/>
              </w:rPr>
              <w:t>2 / 2</w:t>
            </w:r>
          </w:p>
        </w:tc>
        <w:tc>
          <w:tcPr>
            <w:tcW w:w="0" w:type="auto"/>
          </w:tcPr>
          <w:p w:rsidR="00ED543E" w:rsidRPr="00821921" w:rsidRDefault="00ED543E" w:rsidP="00562292">
            <w:pPr>
              <w:rPr>
                <w:sz w:val="20"/>
                <w:szCs w:val="20"/>
              </w:rPr>
            </w:pPr>
            <w:r>
              <w:rPr>
                <w:sz w:val="20"/>
                <w:szCs w:val="20"/>
              </w:rPr>
              <w:t>8</w:t>
            </w:r>
            <w:r>
              <w:rPr>
                <w:sz w:val="20"/>
                <w:szCs w:val="20"/>
                <w:lang w:eastAsia="zh-CN"/>
              </w:rPr>
              <w:t>(1)</w:t>
            </w:r>
          </w:p>
        </w:tc>
        <w:tc>
          <w:tcPr>
            <w:tcW w:w="0" w:type="auto"/>
          </w:tcPr>
          <w:p w:rsidR="00ED543E" w:rsidRPr="00821921" w:rsidRDefault="00ED543E" w:rsidP="00562292">
            <w:pPr>
              <w:rPr>
                <w:sz w:val="20"/>
                <w:szCs w:val="20"/>
              </w:rPr>
            </w:pPr>
            <w:r w:rsidRPr="00821921">
              <w:rPr>
                <w:sz w:val="20"/>
                <w:szCs w:val="20"/>
              </w:rPr>
              <w:t xml:space="preserve">8 </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0,16,8                          </w:t>
            </w:r>
          </w:p>
        </w:tc>
        <w:tc>
          <w:tcPr>
            <w:tcW w:w="1068" w:type="dxa"/>
          </w:tcPr>
          <w:p w:rsidR="00ED543E" w:rsidRPr="00821921" w:rsidRDefault="00ED543E" w:rsidP="00562292">
            <w:pPr>
              <w:rPr>
                <w:sz w:val="20"/>
                <w:szCs w:val="20"/>
              </w:rPr>
            </w:pPr>
            <w:r w:rsidRPr="00821921">
              <w:rPr>
                <w:sz w:val="20"/>
                <w:szCs w:val="20"/>
              </w:rPr>
              <w:t>0,16</w:t>
            </w:r>
          </w:p>
        </w:tc>
        <w:tc>
          <w:tcPr>
            <w:tcW w:w="0" w:type="auto"/>
          </w:tcPr>
          <w:p w:rsidR="00ED543E" w:rsidRPr="00821921" w:rsidRDefault="00ED543E" w:rsidP="00562292">
            <w:pPr>
              <w:rPr>
                <w:sz w:val="20"/>
                <w:szCs w:val="20"/>
              </w:rPr>
            </w:pPr>
            <w:r w:rsidRPr="00821921">
              <w:rPr>
                <w:sz w:val="20"/>
                <w:szCs w:val="20"/>
              </w:rPr>
              <w:t>16,0</w:t>
            </w:r>
          </w:p>
        </w:tc>
      </w:tr>
      <w:tr w:rsidR="00ED543E" w:rsidRPr="00821921" w:rsidTr="00ED543E">
        <w:tc>
          <w:tcPr>
            <w:tcW w:w="0" w:type="auto"/>
          </w:tcPr>
          <w:p w:rsidR="00ED543E" w:rsidRPr="00821921" w:rsidRDefault="00ED543E" w:rsidP="00562292">
            <w:pPr>
              <w:rPr>
                <w:sz w:val="20"/>
                <w:szCs w:val="20"/>
              </w:rPr>
            </w:pPr>
            <w:r w:rsidRPr="00821921">
              <w:rPr>
                <w:sz w:val="20"/>
                <w:szCs w:val="20"/>
              </w:rPr>
              <w:t>3 / 3</w:t>
            </w:r>
          </w:p>
        </w:tc>
        <w:tc>
          <w:tcPr>
            <w:tcW w:w="0" w:type="auto"/>
          </w:tcPr>
          <w:p w:rsidR="00ED543E" w:rsidRPr="00821921" w:rsidRDefault="00ED543E" w:rsidP="00562292">
            <w:pPr>
              <w:rPr>
                <w:sz w:val="20"/>
                <w:szCs w:val="20"/>
              </w:rPr>
            </w:pPr>
            <w:r>
              <w:rPr>
                <w:sz w:val="20"/>
                <w:szCs w:val="20"/>
              </w:rPr>
              <w:t>4</w:t>
            </w:r>
            <w:r>
              <w:rPr>
                <w:sz w:val="20"/>
                <w:szCs w:val="20"/>
                <w:lang w:eastAsia="zh-CN"/>
              </w:rPr>
              <w:t>(2)</w:t>
            </w:r>
          </w:p>
        </w:tc>
        <w:tc>
          <w:tcPr>
            <w:tcW w:w="0" w:type="auto"/>
          </w:tcPr>
          <w:p w:rsidR="00ED543E" w:rsidRPr="00821921" w:rsidRDefault="00ED543E" w:rsidP="00562292">
            <w:pPr>
              <w:rPr>
                <w:sz w:val="20"/>
                <w:szCs w:val="20"/>
              </w:rPr>
            </w:pPr>
            <w:r w:rsidRPr="00821921">
              <w:rPr>
                <w:sz w:val="20"/>
                <w:szCs w:val="20"/>
              </w:rPr>
              <w:t xml:space="preserve">4 </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0,16,8,4                        </w:t>
            </w:r>
          </w:p>
        </w:tc>
        <w:tc>
          <w:tcPr>
            <w:tcW w:w="1068" w:type="dxa"/>
          </w:tcPr>
          <w:p w:rsidR="00ED543E" w:rsidRPr="00821921" w:rsidRDefault="00ED543E" w:rsidP="00562292">
            <w:pPr>
              <w:rPr>
                <w:sz w:val="20"/>
                <w:szCs w:val="20"/>
              </w:rPr>
            </w:pPr>
            <w:r w:rsidRPr="00821921">
              <w:rPr>
                <w:sz w:val="20"/>
                <w:szCs w:val="20"/>
              </w:rPr>
              <w:t>0,8,16</w:t>
            </w:r>
          </w:p>
        </w:tc>
        <w:tc>
          <w:tcPr>
            <w:tcW w:w="0" w:type="auto"/>
          </w:tcPr>
          <w:p w:rsidR="00ED543E" w:rsidRPr="00821921" w:rsidRDefault="00ED543E" w:rsidP="00562292">
            <w:pPr>
              <w:rPr>
                <w:sz w:val="20"/>
                <w:szCs w:val="20"/>
              </w:rPr>
            </w:pPr>
            <w:r w:rsidRPr="00821921">
              <w:rPr>
                <w:sz w:val="20"/>
                <w:szCs w:val="20"/>
              </w:rPr>
              <w:t>8,16,0</w:t>
            </w:r>
          </w:p>
        </w:tc>
      </w:tr>
      <w:tr w:rsidR="00ED543E" w:rsidRPr="00821921" w:rsidTr="00ED543E">
        <w:tc>
          <w:tcPr>
            <w:tcW w:w="0" w:type="auto"/>
          </w:tcPr>
          <w:p w:rsidR="00ED543E" w:rsidRPr="00821921" w:rsidRDefault="00ED543E" w:rsidP="00562292">
            <w:pPr>
              <w:rPr>
                <w:sz w:val="20"/>
                <w:szCs w:val="20"/>
              </w:rPr>
            </w:pPr>
            <w:r w:rsidRPr="00821921">
              <w:rPr>
                <w:sz w:val="20"/>
                <w:szCs w:val="20"/>
              </w:rPr>
              <w:t>4 / 4</w:t>
            </w:r>
          </w:p>
        </w:tc>
        <w:tc>
          <w:tcPr>
            <w:tcW w:w="0" w:type="auto"/>
          </w:tcPr>
          <w:p w:rsidR="00ED543E" w:rsidRPr="00821921" w:rsidRDefault="00ED543E" w:rsidP="00562292">
            <w:pPr>
              <w:rPr>
                <w:sz w:val="20"/>
                <w:szCs w:val="20"/>
              </w:rPr>
            </w:pPr>
            <w:r>
              <w:rPr>
                <w:sz w:val="20"/>
                <w:szCs w:val="20"/>
              </w:rPr>
              <w:t>2</w:t>
            </w:r>
            <w:r>
              <w:rPr>
                <w:sz w:val="20"/>
                <w:szCs w:val="20"/>
                <w:lang w:eastAsia="zh-CN"/>
              </w:rPr>
              <w:t>(3)</w:t>
            </w:r>
          </w:p>
        </w:tc>
        <w:tc>
          <w:tcPr>
            <w:tcW w:w="0" w:type="auto"/>
          </w:tcPr>
          <w:p w:rsidR="00ED543E" w:rsidRPr="00821921" w:rsidRDefault="00ED543E" w:rsidP="00562292">
            <w:pPr>
              <w:rPr>
                <w:sz w:val="20"/>
                <w:szCs w:val="20"/>
              </w:rPr>
            </w:pPr>
            <w:r w:rsidRPr="00821921">
              <w:rPr>
                <w:sz w:val="20"/>
                <w:szCs w:val="20"/>
              </w:rPr>
              <w:t xml:space="preserve">2 </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0,16,8,4,2                      </w:t>
            </w:r>
          </w:p>
        </w:tc>
        <w:tc>
          <w:tcPr>
            <w:tcW w:w="1068" w:type="dxa"/>
          </w:tcPr>
          <w:p w:rsidR="00ED543E" w:rsidRPr="00821921" w:rsidRDefault="00ED543E" w:rsidP="00562292">
            <w:pPr>
              <w:rPr>
                <w:sz w:val="20"/>
                <w:szCs w:val="20"/>
              </w:rPr>
            </w:pPr>
            <w:r w:rsidRPr="00821921">
              <w:rPr>
                <w:sz w:val="20"/>
                <w:szCs w:val="20"/>
              </w:rPr>
              <w:t>0,4,8</w:t>
            </w:r>
          </w:p>
        </w:tc>
        <w:tc>
          <w:tcPr>
            <w:tcW w:w="0" w:type="auto"/>
          </w:tcPr>
          <w:p w:rsidR="00ED543E" w:rsidRPr="00821921" w:rsidRDefault="00ED543E" w:rsidP="00562292">
            <w:pPr>
              <w:rPr>
                <w:sz w:val="20"/>
                <w:szCs w:val="20"/>
              </w:rPr>
            </w:pPr>
            <w:r w:rsidRPr="00821921">
              <w:rPr>
                <w:sz w:val="20"/>
                <w:szCs w:val="20"/>
              </w:rPr>
              <w:t>4,8,16</w:t>
            </w:r>
          </w:p>
        </w:tc>
      </w:tr>
      <w:tr w:rsidR="00ED543E" w:rsidRPr="00821921" w:rsidTr="00ED543E">
        <w:tc>
          <w:tcPr>
            <w:tcW w:w="0" w:type="auto"/>
          </w:tcPr>
          <w:p w:rsidR="00ED543E" w:rsidRPr="00821921" w:rsidRDefault="00ED543E" w:rsidP="00562292">
            <w:pPr>
              <w:rPr>
                <w:sz w:val="20"/>
                <w:szCs w:val="20"/>
              </w:rPr>
            </w:pPr>
            <w:r w:rsidRPr="00821921">
              <w:rPr>
                <w:sz w:val="20"/>
                <w:szCs w:val="20"/>
              </w:rPr>
              <w:t>5 / 5</w:t>
            </w:r>
          </w:p>
        </w:tc>
        <w:tc>
          <w:tcPr>
            <w:tcW w:w="0" w:type="auto"/>
          </w:tcPr>
          <w:p w:rsidR="00ED543E" w:rsidRPr="00821921" w:rsidRDefault="00ED543E" w:rsidP="00562292">
            <w:pPr>
              <w:rPr>
                <w:sz w:val="20"/>
                <w:szCs w:val="20"/>
              </w:rPr>
            </w:pPr>
            <w:r>
              <w:rPr>
                <w:sz w:val="20"/>
                <w:szCs w:val="20"/>
              </w:rPr>
              <w:t>1</w:t>
            </w:r>
            <w:r>
              <w:rPr>
                <w:sz w:val="20"/>
                <w:szCs w:val="20"/>
                <w:lang w:eastAsia="zh-CN"/>
              </w:rPr>
              <w:t>(4)</w:t>
            </w:r>
          </w:p>
        </w:tc>
        <w:tc>
          <w:tcPr>
            <w:tcW w:w="0" w:type="auto"/>
          </w:tcPr>
          <w:p w:rsidR="00ED543E" w:rsidRPr="00821921" w:rsidRDefault="00ED543E" w:rsidP="00562292">
            <w:pPr>
              <w:rPr>
                <w:sz w:val="20"/>
                <w:szCs w:val="20"/>
              </w:rPr>
            </w:pPr>
            <w:r w:rsidRPr="00821921">
              <w:rPr>
                <w:sz w:val="20"/>
                <w:szCs w:val="20"/>
              </w:rPr>
              <w:t xml:space="preserve">1 </w:t>
            </w:r>
          </w:p>
        </w:tc>
        <w:tc>
          <w:tcPr>
            <w:tcW w:w="1206" w:type="dxa"/>
          </w:tcPr>
          <w:p w:rsidR="00ED543E" w:rsidRPr="00821921" w:rsidRDefault="00ED543E" w:rsidP="00562292">
            <w:pPr>
              <w:rPr>
                <w:sz w:val="20"/>
                <w:szCs w:val="20"/>
              </w:rPr>
            </w:pPr>
            <w:r w:rsidRPr="00821921">
              <w:rPr>
                <w:sz w:val="20"/>
                <w:szCs w:val="20"/>
              </w:rPr>
              <w:t xml:space="preserve">no </w:t>
            </w:r>
          </w:p>
        </w:tc>
        <w:tc>
          <w:tcPr>
            <w:tcW w:w="3461" w:type="dxa"/>
          </w:tcPr>
          <w:p w:rsidR="00ED543E" w:rsidRPr="00821921" w:rsidRDefault="00ED543E" w:rsidP="00562292">
            <w:pPr>
              <w:rPr>
                <w:sz w:val="20"/>
                <w:szCs w:val="20"/>
              </w:rPr>
            </w:pPr>
            <w:r w:rsidRPr="00821921">
              <w:rPr>
                <w:sz w:val="20"/>
                <w:szCs w:val="20"/>
              </w:rPr>
              <w:t xml:space="preserve">0,16,8,4,2                      </w:t>
            </w:r>
          </w:p>
        </w:tc>
        <w:tc>
          <w:tcPr>
            <w:tcW w:w="1068" w:type="dxa"/>
          </w:tcPr>
          <w:p w:rsidR="00ED543E" w:rsidRPr="00821921" w:rsidRDefault="00ED543E" w:rsidP="00562292">
            <w:pPr>
              <w:rPr>
                <w:sz w:val="20"/>
                <w:szCs w:val="20"/>
              </w:rPr>
            </w:pPr>
            <w:r w:rsidRPr="00821921">
              <w:rPr>
                <w:sz w:val="20"/>
                <w:szCs w:val="20"/>
              </w:rPr>
              <w:t>0,2,4</w:t>
            </w:r>
          </w:p>
        </w:tc>
        <w:tc>
          <w:tcPr>
            <w:tcW w:w="0" w:type="auto"/>
          </w:tcPr>
          <w:p w:rsidR="00ED543E" w:rsidRPr="00821921" w:rsidRDefault="00ED543E" w:rsidP="00562292">
            <w:pPr>
              <w:rPr>
                <w:sz w:val="20"/>
                <w:szCs w:val="20"/>
              </w:rPr>
            </w:pPr>
            <w:r w:rsidRPr="00821921">
              <w:rPr>
                <w:sz w:val="20"/>
                <w:szCs w:val="20"/>
              </w:rPr>
              <w:t>2,4,8</w:t>
            </w:r>
          </w:p>
        </w:tc>
      </w:tr>
      <w:tr w:rsidR="00ED543E" w:rsidRPr="00821921" w:rsidTr="00ED543E">
        <w:tc>
          <w:tcPr>
            <w:tcW w:w="0" w:type="auto"/>
          </w:tcPr>
          <w:p w:rsidR="00ED543E" w:rsidRPr="00821921" w:rsidRDefault="00ED543E" w:rsidP="00562292">
            <w:pPr>
              <w:rPr>
                <w:sz w:val="20"/>
                <w:szCs w:val="20"/>
              </w:rPr>
            </w:pPr>
            <w:r w:rsidRPr="00821921">
              <w:rPr>
                <w:sz w:val="20"/>
                <w:szCs w:val="20"/>
              </w:rPr>
              <w:t>6 / 5</w:t>
            </w:r>
          </w:p>
        </w:tc>
        <w:tc>
          <w:tcPr>
            <w:tcW w:w="0" w:type="auto"/>
          </w:tcPr>
          <w:p w:rsidR="00ED543E" w:rsidRPr="00821921" w:rsidRDefault="00ED543E" w:rsidP="00562292">
            <w:pPr>
              <w:rPr>
                <w:sz w:val="20"/>
                <w:szCs w:val="20"/>
              </w:rPr>
            </w:pPr>
            <w:r>
              <w:rPr>
                <w:sz w:val="20"/>
                <w:szCs w:val="20"/>
              </w:rPr>
              <w:t>3</w:t>
            </w:r>
            <w:r>
              <w:rPr>
                <w:sz w:val="20"/>
                <w:szCs w:val="20"/>
                <w:lang w:eastAsia="zh-CN"/>
              </w:rPr>
              <w:t>(4)</w:t>
            </w:r>
          </w:p>
        </w:tc>
        <w:tc>
          <w:tcPr>
            <w:tcW w:w="0" w:type="auto"/>
          </w:tcPr>
          <w:p w:rsidR="00ED543E" w:rsidRPr="00821921" w:rsidRDefault="00ED543E" w:rsidP="00562292">
            <w:pPr>
              <w:rPr>
                <w:sz w:val="20"/>
                <w:szCs w:val="20"/>
              </w:rPr>
            </w:pPr>
            <w:r w:rsidRPr="00821921">
              <w:rPr>
                <w:sz w:val="20"/>
                <w:szCs w:val="20"/>
              </w:rPr>
              <w:t xml:space="preserve">3 </w:t>
            </w:r>
          </w:p>
        </w:tc>
        <w:tc>
          <w:tcPr>
            <w:tcW w:w="1206" w:type="dxa"/>
          </w:tcPr>
          <w:p w:rsidR="00ED543E" w:rsidRPr="00821921" w:rsidRDefault="00ED543E" w:rsidP="00562292">
            <w:pPr>
              <w:rPr>
                <w:sz w:val="20"/>
                <w:szCs w:val="20"/>
              </w:rPr>
            </w:pPr>
            <w:r w:rsidRPr="00821921">
              <w:rPr>
                <w:sz w:val="20"/>
                <w:szCs w:val="20"/>
              </w:rPr>
              <w:t xml:space="preserve">no </w:t>
            </w:r>
          </w:p>
        </w:tc>
        <w:tc>
          <w:tcPr>
            <w:tcW w:w="3461" w:type="dxa"/>
          </w:tcPr>
          <w:p w:rsidR="00ED543E" w:rsidRPr="00821921" w:rsidRDefault="00ED543E" w:rsidP="00562292">
            <w:pPr>
              <w:rPr>
                <w:sz w:val="20"/>
                <w:szCs w:val="20"/>
              </w:rPr>
            </w:pPr>
            <w:r w:rsidRPr="00821921">
              <w:rPr>
                <w:sz w:val="20"/>
                <w:szCs w:val="20"/>
              </w:rPr>
              <w:t xml:space="preserve">0,16,8,4,2                      </w:t>
            </w:r>
          </w:p>
        </w:tc>
        <w:tc>
          <w:tcPr>
            <w:tcW w:w="1068" w:type="dxa"/>
          </w:tcPr>
          <w:p w:rsidR="00ED543E" w:rsidRPr="00821921" w:rsidRDefault="00ED543E" w:rsidP="00562292">
            <w:pPr>
              <w:rPr>
                <w:sz w:val="20"/>
                <w:szCs w:val="20"/>
              </w:rPr>
            </w:pPr>
            <w:r w:rsidRPr="00821921">
              <w:rPr>
                <w:sz w:val="20"/>
                <w:szCs w:val="20"/>
              </w:rPr>
              <w:t>2,0,4</w:t>
            </w:r>
          </w:p>
        </w:tc>
        <w:tc>
          <w:tcPr>
            <w:tcW w:w="0" w:type="auto"/>
          </w:tcPr>
          <w:p w:rsidR="00ED543E" w:rsidRPr="00821921" w:rsidRDefault="00ED543E" w:rsidP="00562292">
            <w:pPr>
              <w:rPr>
                <w:sz w:val="20"/>
                <w:szCs w:val="20"/>
              </w:rPr>
            </w:pPr>
            <w:r w:rsidRPr="00821921">
              <w:rPr>
                <w:sz w:val="20"/>
                <w:szCs w:val="20"/>
              </w:rPr>
              <w:t>4,8,16</w:t>
            </w:r>
          </w:p>
        </w:tc>
      </w:tr>
      <w:tr w:rsidR="00ED543E" w:rsidRPr="00821921" w:rsidTr="00ED543E">
        <w:tc>
          <w:tcPr>
            <w:tcW w:w="0" w:type="auto"/>
          </w:tcPr>
          <w:p w:rsidR="00ED543E" w:rsidRPr="00821921" w:rsidRDefault="00ED543E" w:rsidP="00562292">
            <w:pPr>
              <w:rPr>
                <w:sz w:val="20"/>
                <w:szCs w:val="20"/>
              </w:rPr>
            </w:pPr>
            <w:r w:rsidRPr="00821921">
              <w:rPr>
                <w:sz w:val="20"/>
                <w:szCs w:val="20"/>
              </w:rPr>
              <w:t>7 / 5</w:t>
            </w:r>
          </w:p>
        </w:tc>
        <w:tc>
          <w:tcPr>
            <w:tcW w:w="0" w:type="auto"/>
          </w:tcPr>
          <w:p w:rsidR="00ED543E" w:rsidRPr="00821921" w:rsidRDefault="00ED543E" w:rsidP="00562292">
            <w:pPr>
              <w:rPr>
                <w:sz w:val="20"/>
                <w:szCs w:val="20"/>
              </w:rPr>
            </w:pPr>
            <w:r>
              <w:rPr>
                <w:sz w:val="20"/>
                <w:szCs w:val="20"/>
              </w:rPr>
              <w:t>6</w:t>
            </w:r>
            <w:r>
              <w:rPr>
                <w:sz w:val="20"/>
                <w:szCs w:val="20"/>
                <w:lang w:eastAsia="zh-CN"/>
              </w:rPr>
              <w:t>(3)</w:t>
            </w:r>
          </w:p>
        </w:tc>
        <w:tc>
          <w:tcPr>
            <w:tcW w:w="0" w:type="auto"/>
          </w:tcPr>
          <w:p w:rsidR="00ED543E" w:rsidRPr="00821921" w:rsidRDefault="00ED543E" w:rsidP="00562292">
            <w:pPr>
              <w:rPr>
                <w:sz w:val="20"/>
                <w:szCs w:val="20"/>
              </w:rPr>
            </w:pPr>
            <w:r w:rsidRPr="00821921">
              <w:rPr>
                <w:sz w:val="20"/>
                <w:szCs w:val="20"/>
              </w:rPr>
              <w:t xml:space="preserve">6 </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0,16,8,4,2,6                    </w:t>
            </w:r>
          </w:p>
        </w:tc>
        <w:tc>
          <w:tcPr>
            <w:tcW w:w="1068" w:type="dxa"/>
          </w:tcPr>
          <w:p w:rsidR="00ED543E" w:rsidRPr="00821921" w:rsidRDefault="00ED543E" w:rsidP="00562292">
            <w:pPr>
              <w:rPr>
                <w:sz w:val="20"/>
                <w:szCs w:val="20"/>
              </w:rPr>
            </w:pPr>
            <w:r w:rsidRPr="00821921">
              <w:rPr>
                <w:sz w:val="20"/>
                <w:szCs w:val="20"/>
              </w:rPr>
              <w:t>4,2,0</w:t>
            </w:r>
          </w:p>
        </w:tc>
        <w:tc>
          <w:tcPr>
            <w:tcW w:w="0" w:type="auto"/>
          </w:tcPr>
          <w:p w:rsidR="00ED543E" w:rsidRPr="00821921" w:rsidRDefault="00ED543E" w:rsidP="00562292">
            <w:pPr>
              <w:rPr>
                <w:sz w:val="20"/>
                <w:szCs w:val="20"/>
              </w:rPr>
            </w:pPr>
            <w:r w:rsidRPr="00821921">
              <w:rPr>
                <w:sz w:val="20"/>
                <w:szCs w:val="20"/>
              </w:rPr>
              <w:t>8,16,4</w:t>
            </w:r>
          </w:p>
        </w:tc>
      </w:tr>
      <w:tr w:rsidR="00ED543E" w:rsidRPr="00821921" w:rsidTr="00ED543E">
        <w:tc>
          <w:tcPr>
            <w:tcW w:w="0" w:type="auto"/>
          </w:tcPr>
          <w:p w:rsidR="00ED543E" w:rsidRPr="00821921" w:rsidRDefault="00ED543E" w:rsidP="00562292">
            <w:pPr>
              <w:rPr>
                <w:sz w:val="20"/>
                <w:szCs w:val="20"/>
              </w:rPr>
            </w:pPr>
            <w:r w:rsidRPr="00821921">
              <w:rPr>
                <w:sz w:val="20"/>
                <w:szCs w:val="20"/>
              </w:rPr>
              <w:t>8 / 6</w:t>
            </w:r>
          </w:p>
        </w:tc>
        <w:tc>
          <w:tcPr>
            <w:tcW w:w="0" w:type="auto"/>
          </w:tcPr>
          <w:p w:rsidR="00ED543E" w:rsidRPr="00821921" w:rsidRDefault="00ED543E" w:rsidP="00562292">
            <w:pPr>
              <w:rPr>
                <w:sz w:val="20"/>
                <w:szCs w:val="20"/>
              </w:rPr>
            </w:pPr>
            <w:r>
              <w:rPr>
                <w:sz w:val="20"/>
                <w:szCs w:val="20"/>
              </w:rPr>
              <w:t>5</w:t>
            </w:r>
            <w:r>
              <w:rPr>
                <w:sz w:val="20"/>
                <w:szCs w:val="20"/>
                <w:lang w:eastAsia="zh-CN"/>
              </w:rPr>
              <w:t>(4)</w:t>
            </w:r>
          </w:p>
        </w:tc>
        <w:tc>
          <w:tcPr>
            <w:tcW w:w="0" w:type="auto"/>
          </w:tcPr>
          <w:p w:rsidR="00ED543E" w:rsidRPr="00821921" w:rsidRDefault="00ED543E" w:rsidP="00562292">
            <w:pPr>
              <w:rPr>
                <w:sz w:val="20"/>
                <w:szCs w:val="20"/>
              </w:rPr>
            </w:pPr>
            <w:r w:rsidRPr="00821921">
              <w:rPr>
                <w:sz w:val="20"/>
                <w:szCs w:val="20"/>
              </w:rPr>
              <w:t xml:space="preserve">5 </w:t>
            </w:r>
          </w:p>
        </w:tc>
        <w:tc>
          <w:tcPr>
            <w:tcW w:w="1206" w:type="dxa"/>
          </w:tcPr>
          <w:p w:rsidR="00ED543E" w:rsidRPr="00821921" w:rsidRDefault="00ED543E" w:rsidP="00562292">
            <w:pPr>
              <w:rPr>
                <w:sz w:val="20"/>
                <w:szCs w:val="20"/>
              </w:rPr>
            </w:pPr>
            <w:r w:rsidRPr="00821921">
              <w:rPr>
                <w:sz w:val="20"/>
                <w:szCs w:val="20"/>
              </w:rPr>
              <w:t xml:space="preserve">no </w:t>
            </w:r>
          </w:p>
        </w:tc>
        <w:tc>
          <w:tcPr>
            <w:tcW w:w="3461" w:type="dxa"/>
          </w:tcPr>
          <w:p w:rsidR="00ED543E" w:rsidRPr="00821921" w:rsidRDefault="00ED543E" w:rsidP="00562292">
            <w:pPr>
              <w:rPr>
                <w:sz w:val="20"/>
                <w:szCs w:val="20"/>
              </w:rPr>
            </w:pPr>
            <w:r w:rsidRPr="00821921">
              <w:rPr>
                <w:sz w:val="20"/>
                <w:szCs w:val="20"/>
              </w:rPr>
              <w:t xml:space="preserve">0,16,8,4,2,6                    </w:t>
            </w:r>
          </w:p>
        </w:tc>
        <w:tc>
          <w:tcPr>
            <w:tcW w:w="1068" w:type="dxa"/>
          </w:tcPr>
          <w:p w:rsidR="00ED543E" w:rsidRPr="00821921" w:rsidRDefault="00ED543E" w:rsidP="00562292">
            <w:pPr>
              <w:rPr>
                <w:sz w:val="20"/>
                <w:szCs w:val="20"/>
              </w:rPr>
            </w:pPr>
            <w:r w:rsidRPr="00821921">
              <w:rPr>
                <w:sz w:val="20"/>
                <w:szCs w:val="20"/>
              </w:rPr>
              <w:t>4,2,0</w:t>
            </w:r>
          </w:p>
        </w:tc>
        <w:tc>
          <w:tcPr>
            <w:tcW w:w="0" w:type="auto"/>
          </w:tcPr>
          <w:p w:rsidR="00ED543E" w:rsidRPr="00821921" w:rsidRDefault="00ED543E" w:rsidP="00562292">
            <w:pPr>
              <w:rPr>
                <w:sz w:val="20"/>
                <w:szCs w:val="20"/>
              </w:rPr>
            </w:pPr>
            <w:r w:rsidRPr="00821921">
              <w:rPr>
                <w:sz w:val="20"/>
                <w:szCs w:val="20"/>
              </w:rPr>
              <w:t>6,8,16</w:t>
            </w:r>
          </w:p>
        </w:tc>
      </w:tr>
      <w:tr w:rsidR="00ED543E" w:rsidRPr="00821921" w:rsidTr="00ED543E">
        <w:tc>
          <w:tcPr>
            <w:tcW w:w="0" w:type="auto"/>
          </w:tcPr>
          <w:p w:rsidR="00ED543E" w:rsidRPr="00821921" w:rsidRDefault="00ED543E" w:rsidP="00562292">
            <w:pPr>
              <w:rPr>
                <w:sz w:val="20"/>
                <w:szCs w:val="20"/>
              </w:rPr>
            </w:pPr>
            <w:r w:rsidRPr="00821921">
              <w:rPr>
                <w:sz w:val="20"/>
                <w:szCs w:val="20"/>
              </w:rPr>
              <w:t>9 / 6</w:t>
            </w:r>
          </w:p>
        </w:tc>
        <w:tc>
          <w:tcPr>
            <w:tcW w:w="0" w:type="auto"/>
          </w:tcPr>
          <w:p w:rsidR="00ED543E" w:rsidRPr="00821921" w:rsidRDefault="00ED543E" w:rsidP="00562292">
            <w:pPr>
              <w:rPr>
                <w:sz w:val="20"/>
                <w:szCs w:val="20"/>
              </w:rPr>
            </w:pPr>
            <w:r>
              <w:rPr>
                <w:sz w:val="20"/>
                <w:szCs w:val="20"/>
              </w:rPr>
              <w:t>7</w:t>
            </w:r>
            <w:r>
              <w:rPr>
                <w:sz w:val="20"/>
                <w:szCs w:val="20"/>
                <w:lang w:eastAsia="zh-CN"/>
              </w:rPr>
              <w:t>(4)</w:t>
            </w:r>
          </w:p>
        </w:tc>
        <w:tc>
          <w:tcPr>
            <w:tcW w:w="0" w:type="auto"/>
          </w:tcPr>
          <w:p w:rsidR="00ED543E" w:rsidRPr="00821921" w:rsidRDefault="00ED543E" w:rsidP="00562292">
            <w:pPr>
              <w:rPr>
                <w:sz w:val="20"/>
                <w:szCs w:val="20"/>
              </w:rPr>
            </w:pPr>
            <w:r w:rsidRPr="00821921">
              <w:rPr>
                <w:sz w:val="20"/>
                <w:szCs w:val="20"/>
              </w:rPr>
              <w:t xml:space="preserve">7 </w:t>
            </w:r>
          </w:p>
        </w:tc>
        <w:tc>
          <w:tcPr>
            <w:tcW w:w="1206" w:type="dxa"/>
          </w:tcPr>
          <w:p w:rsidR="00ED543E" w:rsidRPr="00821921" w:rsidRDefault="00ED543E" w:rsidP="00562292">
            <w:pPr>
              <w:rPr>
                <w:sz w:val="20"/>
                <w:szCs w:val="20"/>
              </w:rPr>
            </w:pPr>
            <w:r w:rsidRPr="00821921">
              <w:rPr>
                <w:sz w:val="20"/>
                <w:szCs w:val="20"/>
              </w:rPr>
              <w:t xml:space="preserve">no </w:t>
            </w:r>
          </w:p>
        </w:tc>
        <w:tc>
          <w:tcPr>
            <w:tcW w:w="3461" w:type="dxa"/>
          </w:tcPr>
          <w:p w:rsidR="00ED543E" w:rsidRPr="00821921" w:rsidRDefault="00ED543E" w:rsidP="00562292">
            <w:pPr>
              <w:rPr>
                <w:sz w:val="20"/>
                <w:szCs w:val="20"/>
              </w:rPr>
            </w:pPr>
            <w:r w:rsidRPr="00821921">
              <w:rPr>
                <w:sz w:val="20"/>
                <w:szCs w:val="20"/>
              </w:rPr>
              <w:t xml:space="preserve">0,16,8,4,2,6                    </w:t>
            </w:r>
          </w:p>
        </w:tc>
        <w:tc>
          <w:tcPr>
            <w:tcW w:w="1068" w:type="dxa"/>
          </w:tcPr>
          <w:p w:rsidR="00ED543E" w:rsidRPr="00821921" w:rsidRDefault="00ED543E" w:rsidP="00562292">
            <w:pPr>
              <w:rPr>
                <w:sz w:val="20"/>
                <w:szCs w:val="20"/>
              </w:rPr>
            </w:pPr>
            <w:r w:rsidRPr="00821921">
              <w:rPr>
                <w:sz w:val="20"/>
                <w:szCs w:val="20"/>
              </w:rPr>
              <w:t>6,4,2</w:t>
            </w:r>
          </w:p>
        </w:tc>
        <w:tc>
          <w:tcPr>
            <w:tcW w:w="0" w:type="auto"/>
          </w:tcPr>
          <w:p w:rsidR="00ED543E" w:rsidRPr="00821921" w:rsidRDefault="00ED543E" w:rsidP="00562292">
            <w:pPr>
              <w:rPr>
                <w:sz w:val="20"/>
                <w:szCs w:val="20"/>
              </w:rPr>
            </w:pPr>
            <w:r w:rsidRPr="00821921">
              <w:rPr>
                <w:sz w:val="20"/>
                <w:szCs w:val="20"/>
              </w:rPr>
              <w:t>8,16,6</w:t>
            </w:r>
          </w:p>
        </w:tc>
      </w:tr>
      <w:tr w:rsidR="00ED543E" w:rsidRPr="00821921" w:rsidTr="00ED543E">
        <w:tc>
          <w:tcPr>
            <w:tcW w:w="0" w:type="auto"/>
          </w:tcPr>
          <w:p w:rsidR="00ED543E" w:rsidRPr="00821921" w:rsidRDefault="00ED543E" w:rsidP="00562292">
            <w:pPr>
              <w:rPr>
                <w:sz w:val="20"/>
                <w:szCs w:val="20"/>
              </w:rPr>
            </w:pPr>
            <w:r w:rsidRPr="00821921">
              <w:rPr>
                <w:sz w:val="20"/>
                <w:szCs w:val="20"/>
              </w:rPr>
              <w:t>10 / 6</w:t>
            </w:r>
          </w:p>
        </w:tc>
        <w:tc>
          <w:tcPr>
            <w:tcW w:w="0" w:type="auto"/>
          </w:tcPr>
          <w:p w:rsidR="00ED543E" w:rsidRPr="00821921" w:rsidRDefault="00ED543E" w:rsidP="00562292">
            <w:pPr>
              <w:rPr>
                <w:sz w:val="20"/>
                <w:szCs w:val="20"/>
              </w:rPr>
            </w:pPr>
            <w:r>
              <w:rPr>
                <w:sz w:val="20"/>
                <w:szCs w:val="20"/>
              </w:rPr>
              <w:t>12</w:t>
            </w:r>
            <w:r>
              <w:rPr>
                <w:sz w:val="20"/>
                <w:szCs w:val="20"/>
                <w:lang w:eastAsia="zh-CN"/>
              </w:rPr>
              <w:t>(2)</w:t>
            </w:r>
          </w:p>
        </w:tc>
        <w:tc>
          <w:tcPr>
            <w:tcW w:w="0" w:type="auto"/>
          </w:tcPr>
          <w:p w:rsidR="00ED543E" w:rsidRPr="00821921" w:rsidRDefault="00ED543E" w:rsidP="00562292">
            <w:pPr>
              <w:rPr>
                <w:sz w:val="20"/>
                <w:szCs w:val="20"/>
              </w:rPr>
            </w:pPr>
            <w:r w:rsidRPr="00821921">
              <w:rPr>
                <w:sz w:val="20"/>
                <w:szCs w:val="20"/>
              </w:rPr>
              <w:t>12</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0,16,8,4,2,6,12                 </w:t>
            </w:r>
          </w:p>
        </w:tc>
        <w:tc>
          <w:tcPr>
            <w:tcW w:w="1068" w:type="dxa"/>
          </w:tcPr>
          <w:p w:rsidR="00ED543E" w:rsidRPr="00821921" w:rsidRDefault="00ED543E" w:rsidP="00562292">
            <w:pPr>
              <w:rPr>
                <w:sz w:val="20"/>
                <w:szCs w:val="20"/>
              </w:rPr>
            </w:pPr>
            <w:r w:rsidRPr="00821921">
              <w:rPr>
                <w:sz w:val="20"/>
                <w:szCs w:val="20"/>
              </w:rPr>
              <w:t>8,4,0</w:t>
            </w:r>
          </w:p>
        </w:tc>
        <w:tc>
          <w:tcPr>
            <w:tcW w:w="0" w:type="auto"/>
          </w:tcPr>
          <w:p w:rsidR="00ED543E" w:rsidRPr="00821921" w:rsidRDefault="00ED543E" w:rsidP="00562292">
            <w:pPr>
              <w:rPr>
                <w:sz w:val="20"/>
                <w:szCs w:val="20"/>
              </w:rPr>
            </w:pPr>
            <w:r w:rsidRPr="00821921">
              <w:rPr>
                <w:sz w:val="20"/>
                <w:szCs w:val="20"/>
              </w:rPr>
              <w:t>16,8,4</w:t>
            </w:r>
          </w:p>
        </w:tc>
      </w:tr>
      <w:tr w:rsidR="00ED543E" w:rsidRPr="00821921" w:rsidTr="00ED543E">
        <w:tc>
          <w:tcPr>
            <w:tcW w:w="0" w:type="auto"/>
          </w:tcPr>
          <w:p w:rsidR="00ED543E" w:rsidRPr="00821921" w:rsidRDefault="00ED543E" w:rsidP="00562292">
            <w:pPr>
              <w:rPr>
                <w:sz w:val="20"/>
                <w:szCs w:val="20"/>
              </w:rPr>
            </w:pPr>
            <w:r w:rsidRPr="00821921">
              <w:rPr>
                <w:sz w:val="20"/>
                <w:szCs w:val="20"/>
              </w:rPr>
              <w:t>11 / 7</w:t>
            </w:r>
          </w:p>
        </w:tc>
        <w:tc>
          <w:tcPr>
            <w:tcW w:w="0" w:type="auto"/>
          </w:tcPr>
          <w:p w:rsidR="00ED543E" w:rsidRPr="00821921" w:rsidRDefault="00ED543E" w:rsidP="00562292">
            <w:pPr>
              <w:rPr>
                <w:sz w:val="20"/>
                <w:szCs w:val="20"/>
              </w:rPr>
            </w:pPr>
            <w:r>
              <w:rPr>
                <w:sz w:val="20"/>
                <w:szCs w:val="20"/>
              </w:rPr>
              <w:t>10</w:t>
            </w:r>
            <w:r>
              <w:rPr>
                <w:sz w:val="20"/>
                <w:szCs w:val="20"/>
                <w:lang w:eastAsia="zh-CN"/>
              </w:rPr>
              <w:t>(3)</w:t>
            </w:r>
          </w:p>
        </w:tc>
        <w:tc>
          <w:tcPr>
            <w:tcW w:w="0" w:type="auto"/>
          </w:tcPr>
          <w:p w:rsidR="00ED543E" w:rsidRPr="00821921" w:rsidRDefault="00ED543E" w:rsidP="00562292">
            <w:pPr>
              <w:rPr>
                <w:sz w:val="20"/>
                <w:szCs w:val="20"/>
              </w:rPr>
            </w:pPr>
            <w:r w:rsidRPr="00821921">
              <w:rPr>
                <w:sz w:val="20"/>
                <w:szCs w:val="20"/>
              </w:rPr>
              <w:t>10</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0,16,8,4,2,6,12,10              </w:t>
            </w:r>
          </w:p>
        </w:tc>
        <w:tc>
          <w:tcPr>
            <w:tcW w:w="1068" w:type="dxa"/>
          </w:tcPr>
          <w:p w:rsidR="00ED543E" w:rsidRPr="00821921" w:rsidRDefault="00ED543E" w:rsidP="00562292">
            <w:pPr>
              <w:rPr>
                <w:sz w:val="20"/>
                <w:szCs w:val="20"/>
              </w:rPr>
            </w:pPr>
            <w:r w:rsidRPr="00821921">
              <w:rPr>
                <w:sz w:val="20"/>
                <w:szCs w:val="20"/>
              </w:rPr>
              <w:t>8,6,4</w:t>
            </w:r>
          </w:p>
        </w:tc>
        <w:tc>
          <w:tcPr>
            <w:tcW w:w="0" w:type="auto"/>
          </w:tcPr>
          <w:p w:rsidR="00ED543E" w:rsidRPr="00821921" w:rsidRDefault="00ED543E" w:rsidP="00562292">
            <w:pPr>
              <w:rPr>
                <w:sz w:val="20"/>
                <w:szCs w:val="20"/>
              </w:rPr>
            </w:pPr>
            <w:r w:rsidRPr="00821921">
              <w:rPr>
                <w:sz w:val="20"/>
                <w:szCs w:val="20"/>
              </w:rPr>
              <w:t>12,16,8</w:t>
            </w:r>
          </w:p>
        </w:tc>
      </w:tr>
      <w:tr w:rsidR="00ED543E" w:rsidRPr="00821921" w:rsidTr="00ED543E">
        <w:tc>
          <w:tcPr>
            <w:tcW w:w="0" w:type="auto"/>
          </w:tcPr>
          <w:p w:rsidR="00ED543E" w:rsidRPr="00821921" w:rsidRDefault="00ED543E" w:rsidP="00562292">
            <w:pPr>
              <w:rPr>
                <w:sz w:val="20"/>
                <w:szCs w:val="20"/>
              </w:rPr>
            </w:pPr>
            <w:r w:rsidRPr="00821921">
              <w:rPr>
                <w:sz w:val="20"/>
                <w:szCs w:val="20"/>
              </w:rPr>
              <w:t>12 / 8</w:t>
            </w:r>
          </w:p>
        </w:tc>
        <w:tc>
          <w:tcPr>
            <w:tcW w:w="0" w:type="auto"/>
          </w:tcPr>
          <w:p w:rsidR="00ED543E" w:rsidRPr="00821921" w:rsidRDefault="00ED543E" w:rsidP="00562292">
            <w:pPr>
              <w:rPr>
                <w:sz w:val="20"/>
                <w:szCs w:val="20"/>
              </w:rPr>
            </w:pPr>
            <w:r>
              <w:rPr>
                <w:sz w:val="20"/>
                <w:szCs w:val="20"/>
              </w:rPr>
              <w:t>9</w:t>
            </w:r>
            <w:r>
              <w:rPr>
                <w:sz w:val="20"/>
                <w:szCs w:val="20"/>
                <w:lang w:eastAsia="zh-CN"/>
              </w:rPr>
              <w:t>(4)</w:t>
            </w:r>
          </w:p>
        </w:tc>
        <w:tc>
          <w:tcPr>
            <w:tcW w:w="0" w:type="auto"/>
          </w:tcPr>
          <w:p w:rsidR="00ED543E" w:rsidRPr="00821921" w:rsidRDefault="00ED543E" w:rsidP="00562292">
            <w:pPr>
              <w:rPr>
                <w:sz w:val="20"/>
                <w:szCs w:val="20"/>
              </w:rPr>
            </w:pPr>
            <w:r w:rsidRPr="00821921">
              <w:rPr>
                <w:sz w:val="20"/>
                <w:szCs w:val="20"/>
              </w:rPr>
              <w:t xml:space="preserve">9 </w:t>
            </w:r>
          </w:p>
        </w:tc>
        <w:tc>
          <w:tcPr>
            <w:tcW w:w="1206" w:type="dxa"/>
          </w:tcPr>
          <w:p w:rsidR="00ED543E" w:rsidRPr="00821921" w:rsidRDefault="00ED543E" w:rsidP="00562292">
            <w:pPr>
              <w:rPr>
                <w:sz w:val="20"/>
                <w:szCs w:val="20"/>
              </w:rPr>
            </w:pPr>
            <w:r w:rsidRPr="00821921">
              <w:rPr>
                <w:sz w:val="20"/>
                <w:szCs w:val="20"/>
              </w:rPr>
              <w:t xml:space="preserve">no </w:t>
            </w:r>
          </w:p>
        </w:tc>
        <w:tc>
          <w:tcPr>
            <w:tcW w:w="3461" w:type="dxa"/>
          </w:tcPr>
          <w:p w:rsidR="00ED543E" w:rsidRPr="00821921" w:rsidRDefault="00ED543E" w:rsidP="00562292">
            <w:pPr>
              <w:rPr>
                <w:sz w:val="20"/>
                <w:szCs w:val="20"/>
              </w:rPr>
            </w:pPr>
            <w:r w:rsidRPr="00821921">
              <w:rPr>
                <w:sz w:val="20"/>
                <w:szCs w:val="20"/>
              </w:rPr>
              <w:t xml:space="preserve">0,16,8,4,2,6,12,10              </w:t>
            </w:r>
          </w:p>
        </w:tc>
        <w:tc>
          <w:tcPr>
            <w:tcW w:w="1068" w:type="dxa"/>
          </w:tcPr>
          <w:p w:rsidR="00ED543E" w:rsidRPr="00821921" w:rsidRDefault="00ED543E" w:rsidP="00562292">
            <w:pPr>
              <w:rPr>
                <w:sz w:val="20"/>
                <w:szCs w:val="20"/>
              </w:rPr>
            </w:pPr>
            <w:r w:rsidRPr="00821921">
              <w:rPr>
                <w:sz w:val="20"/>
                <w:szCs w:val="20"/>
              </w:rPr>
              <w:t>8,6,4</w:t>
            </w:r>
          </w:p>
        </w:tc>
        <w:tc>
          <w:tcPr>
            <w:tcW w:w="0" w:type="auto"/>
          </w:tcPr>
          <w:p w:rsidR="00ED543E" w:rsidRPr="00821921" w:rsidRDefault="00ED543E" w:rsidP="00562292">
            <w:pPr>
              <w:rPr>
                <w:sz w:val="20"/>
                <w:szCs w:val="20"/>
              </w:rPr>
            </w:pPr>
            <w:r w:rsidRPr="00821921">
              <w:rPr>
                <w:sz w:val="20"/>
                <w:szCs w:val="20"/>
              </w:rPr>
              <w:t>10,12,16</w:t>
            </w:r>
          </w:p>
        </w:tc>
      </w:tr>
      <w:tr w:rsidR="00ED543E" w:rsidRPr="00821921" w:rsidTr="00ED543E">
        <w:tc>
          <w:tcPr>
            <w:tcW w:w="0" w:type="auto"/>
          </w:tcPr>
          <w:p w:rsidR="00ED543E" w:rsidRPr="00821921" w:rsidRDefault="00ED543E" w:rsidP="00562292">
            <w:pPr>
              <w:rPr>
                <w:sz w:val="20"/>
                <w:szCs w:val="20"/>
              </w:rPr>
            </w:pPr>
            <w:r w:rsidRPr="00821921">
              <w:rPr>
                <w:sz w:val="20"/>
                <w:szCs w:val="20"/>
              </w:rPr>
              <w:t>13 / 8</w:t>
            </w:r>
          </w:p>
        </w:tc>
        <w:tc>
          <w:tcPr>
            <w:tcW w:w="0" w:type="auto"/>
          </w:tcPr>
          <w:p w:rsidR="00ED543E" w:rsidRPr="00821921" w:rsidRDefault="00ED543E" w:rsidP="00562292">
            <w:pPr>
              <w:rPr>
                <w:sz w:val="20"/>
                <w:szCs w:val="20"/>
              </w:rPr>
            </w:pPr>
            <w:r>
              <w:rPr>
                <w:sz w:val="20"/>
                <w:szCs w:val="20"/>
              </w:rPr>
              <w:t>11</w:t>
            </w:r>
            <w:r>
              <w:rPr>
                <w:sz w:val="20"/>
                <w:szCs w:val="20"/>
                <w:lang w:eastAsia="zh-CN"/>
              </w:rPr>
              <w:t>(4)</w:t>
            </w:r>
          </w:p>
        </w:tc>
        <w:tc>
          <w:tcPr>
            <w:tcW w:w="0" w:type="auto"/>
          </w:tcPr>
          <w:p w:rsidR="00ED543E" w:rsidRPr="00821921" w:rsidRDefault="00ED543E" w:rsidP="00562292">
            <w:pPr>
              <w:rPr>
                <w:sz w:val="20"/>
                <w:szCs w:val="20"/>
              </w:rPr>
            </w:pPr>
            <w:r w:rsidRPr="00821921">
              <w:rPr>
                <w:sz w:val="20"/>
                <w:szCs w:val="20"/>
              </w:rPr>
              <w:t>11</w:t>
            </w:r>
          </w:p>
        </w:tc>
        <w:tc>
          <w:tcPr>
            <w:tcW w:w="1206" w:type="dxa"/>
          </w:tcPr>
          <w:p w:rsidR="00ED543E" w:rsidRPr="00821921" w:rsidRDefault="00ED543E" w:rsidP="00562292">
            <w:pPr>
              <w:rPr>
                <w:sz w:val="20"/>
                <w:szCs w:val="20"/>
              </w:rPr>
            </w:pPr>
            <w:r w:rsidRPr="00821921">
              <w:rPr>
                <w:sz w:val="20"/>
                <w:szCs w:val="20"/>
              </w:rPr>
              <w:t xml:space="preserve">no </w:t>
            </w:r>
          </w:p>
        </w:tc>
        <w:tc>
          <w:tcPr>
            <w:tcW w:w="3461" w:type="dxa"/>
          </w:tcPr>
          <w:p w:rsidR="00ED543E" w:rsidRPr="00821921" w:rsidRDefault="00ED543E" w:rsidP="00562292">
            <w:pPr>
              <w:rPr>
                <w:sz w:val="20"/>
                <w:szCs w:val="20"/>
              </w:rPr>
            </w:pPr>
            <w:r w:rsidRPr="00821921">
              <w:rPr>
                <w:sz w:val="20"/>
                <w:szCs w:val="20"/>
              </w:rPr>
              <w:t xml:space="preserve">0,16,8,4,2,6,12,10              </w:t>
            </w:r>
          </w:p>
        </w:tc>
        <w:tc>
          <w:tcPr>
            <w:tcW w:w="1068" w:type="dxa"/>
          </w:tcPr>
          <w:p w:rsidR="00ED543E" w:rsidRPr="00821921" w:rsidRDefault="00ED543E" w:rsidP="00562292">
            <w:pPr>
              <w:rPr>
                <w:sz w:val="20"/>
                <w:szCs w:val="20"/>
              </w:rPr>
            </w:pPr>
            <w:r w:rsidRPr="00821921">
              <w:rPr>
                <w:sz w:val="20"/>
                <w:szCs w:val="20"/>
              </w:rPr>
              <w:t>10,8,6</w:t>
            </w:r>
          </w:p>
        </w:tc>
        <w:tc>
          <w:tcPr>
            <w:tcW w:w="0" w:type="auto"/>
          </w:tcPr>
          <w:p w:rsidR="00ED543E" w:rsidRPr="00821921" w:rsidRDefault="00ED543E" w:rsidP="00562292">
            <w:pPr>
              <w:rPr>
                <w:sz w:val="20"/>
                <w:szCs w:val="20"/>
              </w:rPr>
            </w:pPr>
            <w:r w:rsidRPr="00821921">
              <w:rPr>
                <w:sz w:val="20"/>
                <w:szCs w:val="20"/>
              </w:rPr>
              <w:t>12,16,10</w:t>
            </w:r>
          </w:p>
        </w:tc>
      </w:tr>
      <w:tr w:rsidR="00ED543E" w:rsidRPr="00821921" w:rsidTr="00ED543E">
        <w:tc>
          <w:tcPr>
            <w:tcW w:w="0" w:type="auto"/>
          </w:tcPr>
          <w:p w:rsidR="00ED543E" w:rsidRPr="00821921" w:rsidRDefault="00ED543E" w:rsidP="00562292">
            <w:pPr>
              <w:rPr>
                <w:sz w:val="20"/>
                <w:szCs w:val="20"/>
              </w:rPr>
            </w:pPr>
            <w:r w:rsidRPr="00821921">
              <w:rPr>
                <w:sz w:val="20"/>
                <w:szCs w:val="20"/>
              </w:rPr>
              <w:t>14 / 8</w:t>
            </w:r>
          </w:p>
        </w:tc>
        <w:tc>
          <w:tcPr>
            <w:tcW w:w="0" w:type="auto"/>
          </w:tcPr>
          <w:p w:rsidR="00ED543E" w:rsidRPr="00821921" w:rsidRDefault="00ED543E" w:rsidP="00562292">
            <w:pPr>
              <w:rPr>
                <w:sz w:val="20"/>
                <w:szCs w:val="20"/>
              </w:rPr>
            </w:pPr>
            <w:r>
              <w:rPr>
                <w:sz w:val="20"/>
                <w:szCs w:val="20"/>
              </w:rPr>
              <w:t>14</w:t>
            </w:r>
            <w:r>
              <w:rPr>
                <w:sz w:val="20"/>
                <w:szCs w:val="20"/>
                <w:lang w:eastAsia="zh-CN"/>
              </w:rPr>
              <w:t>(3)</w:t>
            </w:r>
          </w:p>
        </w:tc>
        <w:tc>
          <w:tcPr>
            <w:tcW w:w="0" w:type="auto"/>
          </w:tcPr>
          <w:p w:rsidR="00ED543E" w:rsidRPr="00821921" w:rsidRDefault="00ED543E" w:rsidP="00562292">
            <w:pPr>
              <w:rPr>
                <w:sz w:val="20"/>
                <w:szCs w:val="20"/>
              </w:rPr>
            </w:pPr>
            <w:r w:rsidRPr="00821921">
              <w:rPr>
                <w:sz w:val="20"/>
                <w:szCs w:val="20"/>
              </w:rPr>
              <w:t>14</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0,16,8,4,2,6,12,10,14           </w:t>
            </w:r>
          </w:p>
        </w:tc>
        <w:tc>
          <w:tcPr>
            <w:tcW w:w="1068" w:type="dxa"/>
          </w:tcPr>
          <w:p w:rsidR="00ED543E" w:rsidRPr="00821921" w:rsidRDefault="00ED543E" w:rsidP="00562292">
            <w:pPr>
              <w:rPr>
                <w:sz w:val="20"/>
                <w:szCs w:val="20"/>
              </w:rPr>
            </w:pPr>
            <w:r w:rsidRPr="00821921">
              <w:rPr>
                <w:sz w:val="20"/>
                <w:szCs w:val="20"/>
              </w:rPr>
              <w:t>12,10,8</w:t>
            </w:r>
          </w:p>
        </w:tc>
        <w:tc>
          <w:tcPr>
            <w:tcW w:w="0" w:type="auto"/>
          </w:tcPr>
          <w:p w:rsidR="00ED543E" w:rsidRPr="00821921" w:rsidRDefault="00ED543E" w:rsidP="00562292">
            <w:pPr>
              <w:rPr>
                <w:sz w:val="20"/>
                <w:szCs w:val="20"/>
              </w:rPr>
            </w:pPr>
            <w:r w:rsidRPr="00821921">
              <w:rPr>
                <w:sz w:val="20"/>
                <w:szCs w:val="20"/>
              </w:rPr>
              <w:t>16,12,10</w:t>
            </w:r>
          </w:p>
        </w:tc>
      </w:tr>
      <w:tr w:rsidR="00ED543E" w:rsidRPr="00821921" w:rsidTr="00ED543E">
        <w:tc>
          <w:tcPr>
            <w:tcW w:w="0" w:type="auto"/>
          </w:tcPr>
          <w:p w:rsidR="00ED543E" w:rsidRPr="00821921" w:rsidRDefault="00ED543E" w:rsidP="00562292">
            <w:pPr>
              <w:rPr>
                <w:sz w:val="20"/>
                <w:szCs w:val="20"/>
              </w:rPr>
            </w:pPr>
            <w:r w:rsidRPr="00821921">
              <w:rPr>
                <w:sz w:val="20"/>
                <w:szCs w:val="20"/>
              </w:rPr>
              <w:t>15 / 9</w:t>
            </w:r>
          </w:p>
        </w:tc>
        <w:tc>
          <w:tcPr>
            <w:tcW w:w="0" w:type="auto"/>
          </w:tcPr>
          <w:p w:rsidR="00ED543E" w:rsidRPr="00821921" w:rsidRDefault="00ED543E" w:rsidP="00562292">
            <w:pPr>
              <w:rPr>
                <w:sz w:val="20"/>
                <w:szCs w:val="20"/>
              </w:rPr>
            </w:pPr>
            <w:r>
              <w:rPr>
                <w:sz w:val="20"/>
                <w:szCs w:val="20"/>
              </w:rPr>
              <w:t>13</w:t>
            </w:r>
            <w:r>
              <w:rPr>
                <w:sz w:val="20"/>
                <w:szCs w:val="20"/>
                <w:lang w:eastAsia="zh-CN"/>
              </w:rPr>
              <w:t>(4)</w:t>
            </w:r>
          </w:p>
        </w:tc>
        <w:tc>
          <w:tcPr>
            <w:tcW w:w="0" w:type="auto"/>
          </w:tcPr>
          <w:p w:rsidR="00ED543E" w:rsidRPr="00821921" w:rsidRDefault="00ED543E" w:rsidP="00562292">
            <w:pPr>
              <w:rPr>
                <w:sz w:val="20"/>
                <w:szCs w:val="20"/>
              </w:rPr>
            </w:pPr>
            <w:r w:rsidRPr="00821921">
              <w:rPr>
                <w:sz w:val="20"/>
                <w:szCs w:val="20"/>
              </w:rPr>
              <w:t>13</w:t>
            </w:r>
          </w:p>
        </w:tc>
        <w:tc>
          <w:tcPr>
            <w:tcW w:w="1206" w:type="dxa"/>
          </w:tcPr>
          <w:p w:rsidR="00ED543E" w:rsidRPr="00821921" w:rsidRDefault="00ED543E" w:rsidP="00562292">
            <w:pPr>
              <w:rPr>
                <w:sz w:val="20"/>
                <w:szCs w:val="20"/>
              </w:rPr>
            </w:pPr>
            <w:r w:rsidRPr="00821921">
              <w:rPr>
                <w:sz w:val="20"/>
                <w:szCs w:val="20"/>
              </w:rPr>
              <w:t xml:space="preserve">no </w:t>
            </w:r>
          </w:p>
        </w:tc>
        <w:tc>
          <w:tcPr>
            <w:tcW w:w="3461" w:type="dxa"/>
          </w:tcPr>
          <w:p w:rsidR="00ED543E" w:rsidRPr="00821921" w:rsidRDefault="00ED543E" w:rsidP="00562292">
            <w:pPr>
              <w:rPr>
                <w:sz w:val="20"/>
                <w:szCs w:val="20"/>
              </w:rPr>
            </w:pPr>
            <w:r w:rsidRPr="00821921">
              <w:rPr>
                <w:sz w:val="20"/>
                <w:szCs w:val="20"/>
              </w:rPr>
              <w:t xml:space="preserve">0,16,8,4,2,6,12,10,14           </w:t>
            </w:r>
          </w:p>
        </w:tc>
        <w:tc>
          <w:tcPr>
            <w:tcW w:w="1068" w:type="dxa"/>
          </w:tcPr>
          <w:p w:rsidR="00ED543E" w:rsidRPr="00821921" w:rsidRDefault="00ED543E" w:rsidP="00562292">
            <w:pPr>
              <w:rPr>
                <w:sz w:val="20"/>
                <w:szCs w:val="20"/>
              </w:rPr>
            </w:pPr>
            <w:r w:rsidRPr="00821921">
              <w:rPr>
                <w:sz w:val="20"/>
                <w:szCs w:val="20"/>
              </w:rPr>
              <w:t>12,10,8</w:t>
            </w:r>
          </w:p>
        </w:tc>
        <w:tc>
          <w:tcPr>
            <w:tcW w:w="0" w:type="auto"/>
          </w:tcPr>
          <w:p w:rsidR="00ED543E" w:rsidRPr="00821921" w:rsidRDefault="00ED543E" w:rsidP="00562292">
            <w:pPr>
              <w:rPr>
                <w:sz w:val="20"/>
                <w:szCs w:val="20"/>
              </w:rPr>
            </w:pPr>
            <w:r w:rsidRPr="00821921">
              <w:rPr>
                <w:sz w:val="20"/>
                <w:szCs w:val="20"/>
              </w:rPr>
              <w:t>14,16,12</w:t>
            </w:r>
          </w:p>
        </w:tc>
      </w:tr>
      <w:tr w:rsidR="00ED543E" w:rsidRPr="00821921" w:rsidTr="00ED543E">
        <w:tc>
          <w:tcPr>
            <w:tcW w:w="0" w:type="auto"/>
          </w:tcPr>
          <w:p w:rsidR="00ED543E" w:rsidRPr="00821921" w:rsidRDefault="00ED543E" w:rsidP="00562292">
            <w:pPr>
              <w:rPr>
                <w:sz w:val="20"/>
                <w:szCs w:val="20"/>
              </w:rPr>
            </w:pPr>
            <w:r w:rsidRPr="00821921">
              <w:rPr>
                <w:sz w:val="20"/>
                <w:szCs w:val="20"/>
              </w:rPr>
              <w:t>16 / 9</w:t>
            </w:r>
          </w:p>
        </w:tc>
        <w:tc>
          <w:tcPr>
            <w:tcW w:w="0" w:type="auto"/>
          </w:tcPr>
          <w:p w:rsidR="00ED543E" w:rsidRPr="00821921" w:rsidRDefault="00ED543E" w:rsidP="00562292">
            <w:pPr>
              <w:rPr>
                <w:sz w:val="20"/>
                <w:szCs w:val="20"/>
              </w:rPr>
            </w:pPr>
            <w:r>
              <w:rPr>
                <w:sz w:val="20"/>
                <w:szCs w:val="20"/>
              </w:rPr>
              <w:t>15</w:t>
            </w:r>
            <w:r>
              <w:rPr>
                <w:sz w:val="20"/>
                <w:szCs w:val="20"/>
                <w:lang w:eastAsia="zh-CN"/>
              </w:rPr>
              <w:t>(4)</w:t>
            </w:r>
          </w:p>
        </w:tc>
        <w:tc>
          <w:tcPr>
            <w:tcW w:w="0" w:type="auto"/>
          </w:tcPr>
          <w:p w:rsidR="00ED543E" w:rsidRPr="00821921" w:rsidRDefault="00ED543E" w:rsidP="00562292">
            <w:pPr>
              <w:rPr>
                <w:sz w:val="20"/>
                <w:szCs w:val="20"/>
              </w:rPr>
            </w:pPr>
            <w:r w:rsidRPr="00821921">
              <w:rPr>
                <w:sz w:val="20"/>
                <w:szCs w:val="20"/>
              </w:rPr>
              <w:t>15</w:t>
            </w:r>
          </w:p>
        </w:tc>
        <w:tc>
          <w:tcPr>
            <w:tcW w:w="1206" w:type="dxa"/>
          </w:tcPr>
          <w:p w:rsidR="00ED543E" w:rsidRPr="00821921" w:rsidRDefault="00ED543E" w:rsidP="00562292">
            <w:pPr>
              <w:rPr>
                <w:sz w:val="20"/>
                <w:szCs w:val="20"/>
              </w:rPr>
            </w:pPr>
            <w:r w:rsidRPr="00821921">
              <w:rPr>
                <w:sz w:val="20"/>
                <w:szCs w:val="20"/>
              </w:rPr>
              <w:t xml:space="preserve">no </w:t>
            </w:r>
          </w:p>
        </w:tc>
        <w:tc>
          <w:tcPr>
            <w:tcW w:w="3461" w:type="dxa"/>
          </w:tcPr>
          <w:p w:rsidR="00ED543E" w:rsidRPr="00821921" w:rsidRDefault="00ED543E" w:rsidP="00562292">
            <w:pPr>
              <w:rPr>
                <w:sz w:val="20"/>
                <w:szCs w:val="20"/>
              </w:rPr>
            </w:pPr>
            <w:r w:rsidRPr="00821921">
              <w:rPr>
                <w:sz w:val="20"/>
                <w:szCs w:val="20"/>
              </w:rPr>
              <w:t xml:space="preserve">0,16,8,4,2,6,12,10,14           </w:t>
            </w:r>
          </w:p>
        </w:tc>
        <w:tc>
          <w:tcPr>
            <w:tcW w:w="1068" w:type="dxa"/>
          </w:tcPr>
          <w:p w:rsidR="00ED543E" w:rsidRPr="00821921" w:rsidRDefault="00ED543E" w:rsidP="00562292">
            <w:pPr>
              <w:rPr>
                <w:sz w:val="20"/>
                <w:szCs w:val="20"/>
              </w:rPr>
            </w:pPr>
            <w:r w:rsidRPr="00821921">
              <w:rPr>
                <w:sz w:val="20"/>
                <w:szCs w:val="20"/>
              </w:rPr>
              <w:t>14,12,10</w:t>
            </w:r>
          </w:p>
        </w:tc>
        <w:tc>
          <w:tcPr>
            <w:tcW w:w="0" w:type="auto"/>
          </w:tcPr>
          <w:p w:rsidR="00ED543E" w:rsidRPr="00821921" w:rsidRDefault="00ED543E" w:rsidP="00562292">
            <w:pPr>
              <w:rPr>
                <w:sz w:val="20"/>
                <w:szCs w:val="20"/>
              </w:rPr>
            </w:pPr>
            <w:r w:rsidRPr="00821921">
              <w:rPr>
                <w:sz w:val="20"/>
                <w:szCs w:val="20"/>
              </w:rPr>
              <w:t>16,14,12</w:t>
            </w:r>
          </w:p>
        </w:tc>
      </w:tr>
      <w:tr w:rsidR="00ED543E" w:rsidRPr="00821921" w:rsidTr="00ED543E">
        <w:tc>
          <w:tcPr>
            <w:tcW w:w="0" w:type="auto"/>
          </w:tcPr>
          <w:p w:rsidR="00ED543E" w:rsidRPr="00821921" w:rsidRDefault="00ED543E" w:rsidP="00562292">
            <w:pPr>
              <w:rPr>
                <w:sz w:val="20"/>
                <w:szCs w:val="20"/>
              </w:rPr>
            </w:pPr>
            <w:r w:rsidRPr="00821921">
              <w:rPr>
                <w:sz w:val="20"/>
                <w:szCs w:val="20"/>
              </w:rPr>
              <w:t>17 / 9</w:t>
            </w:r>
          </w:p>
        </w:tc>
        <w:tc>
          <w:tcPr>
            <w:tcW w:w="0" w:type="auto"/>
          </w:tcPr>
          <w:p w:rsidR="00ED543E" w:rsidRPr="00821921" w:rsidRDefault="00ED543E" w:rsidP="00562292">
            <w:pPr>
              <w:rPr>
                <w:sz w:val="20"/>
                <w:szCs w:val="20"/>
              </w:rPr>
            </w:pPr>
            <w:r>
              <w:rPr>
                <w:sz w:val="20"/>
                <w:szCs w:val="20"/>
              </w:rPr>
              <w:t>32</w:t>
            </w:r>
            <w:r>
              <w:rPr>
                <w:sz w:val="20"/>
                <w:szCs w:val="20"/>
                <w:lang w:eastAsia="zh-CN"/>
              </w:rPr>
              <w:t>(0)</w:t>
            </w:r>
          </w:p>
        </w:tc>
        <w:tc>
          <w:tcPr>
            <w:tcW w:w="0" w:type="auto"/>
          </w:tcPr>
          <w:p w:rsidR="00ED543E" w:rsidRPr="00821921" w:rsidRDefault="00ED543E" w:rsidP="00562292">
            <w:pPr>
              <w:rPr>
                <w:sz w:val="20"/>
                <w:szCs w:val="20"/>
              </w:rPr>
            </w:pPr>
            <w:r w:rsidRPr="00821921">
              <w:rPr>
                <w:sz w:val="20"/>
                <w:szCs w:val="20"/>
              </w:rPr>
              <w:t>32</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0,16,8,4,2,6,12,10,14,32        </w:t>
            </w:r>
          </w:p>
        </w:tc>
        <w:tc>
          <w:tcPr>
            <w:tcW w:w="1068" w:type="dxa"/>
          </w:tcPr>
          <w:p w:rsidR="00ED543E" w:rsidRPr="00821921" w:rsidRDefault="00ED543E" w:rsidP="00562292">
            <w:pPr>
              <w:rPr>
                <w:sz w:val="20"/>
                <w:szCs w:val="20"/>
              </w:rPr>
            </w:pPr>
            <w:r w:rsidRPr="00821921">
              <w:rPr>
                <w:sz w:val="20"/>
                <w:szCs w:val="20"/>
              </w:rPr>
              <w:t>16,0</w:t>
            </w:r>
          </w:p>
        </w:tc>
        <w:tc>
          <w:tcPr>
            <w:tcW w:w="0" w:type="auto"/>
          </w:tcPr>
          <w:p w:rsidR="00ED543E" w:rsidRPr="00821921" w:rsidRDefault="00ED543E" w:rsidP="00562292">
            <w:pPr>
              <w:rPr>
                <w:sz w:val="20"/>
                <w:szCs w:val="20"/>
              </w:rPr>
            </w:pPr>
            <w:r w:rsidRPr="00821921">
              <w:rPr>
                <w:sz w:val="20"/>
                <w:szCs w:val="20"/>
              </w:rPr>
              <w:t>NA</w:t>
            </w:r>
          </w:p>
        </w:tc>
      </w:tr>
      <w:tr w:rsidR="00ED543E" w:rsidRPr="00821921" w:rsidTr="00ED543E">
        <w:tc>
          <w:tcPr>
            <w:tcW w:w="0" w:type="auto"/>
          </w:tcPr>
          <w:p w:rsidR="00ED543E" w:rsidRPr="00821921" w:rsidRDefault="00ED543E" w:rsidP="00562292">
            <w:pPr>
              <w:rPr>
                <w:sz w:val="20"/>
                <w:szCs w:val="20"/>
              </w:rPr>
            </w:pPr>
            <w:r w:rsidRPr="00821921">
              <w:rPr>
                <w:sz w:val="20"/>
                <w:szCs w:val="20"/>
              </w:rPr>
              <w:t>18 / 10</w:t>
            </w:r>
          </w:p>
        </w:tc>
        <w:tc>
          <w:tcPr>
            <w:tcW w:w="0" w:type="auto"/>
          </w:tcPr>
          <w:p w:rsidR="00ED543E" w:rsidRPr="00821921" w:rsidRDefault="00ED543E" w:rsidP="00562292">
            <w:pPr>
              <w:rPr>
                <w:sz w:val="20"/>
                <w:szCs w:val="20"/>
              </w:rPr>
            </w:pPr>
            <w:r>
              <w:rPr>
                <w:sz w:val="20"/>
                <w:szCs w:val="20"/>
              </w:rPr>
              <w:t>24</w:t>
            </w:r>
            <w:r>
              <w:rPr>
                <w:sz w:val="20"/>
                <w:szCs w:val="20"/>
                <w:lang w:eastAsia="zh-CN"/>
              </w:rPr>
              <w:t>(1)</w:t>
            </w:r>
          </w:p>
        </w:tc>
        <w:tc>
          <w:tcPr>
            <w:tcW w:w="0" w:type="auto"/>
          </w:tcPr>
          <w:p w:rsidR="00ED543E" w:rsidRPr="00821921" w:rsidRDefault="00ED543E" w:rsidP="00562292">
            <w:pPr>
              <w:rPr>
                <w:sz w:val="20"/>
                <w:szCs w:val="20"/>
              </w:rPr>
            </w:pPr>
            <w:r w:rsidRPr="00821921">
              <w:rPr>
                <w:sz w:val="20"/>
                <w:szCs w:val="20"/>
              </w:rPr>
              <w:t>24</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0,16,8,4,2,6,12,10,14,32,24     </w:t>
            </w:r>
          </w:p>
        </w:tc>
        <w:tc>
          <w:tcPr>
            <w:tcW w:w="1068" w:type="dxa"/>
          </w:tcPr>
          <w:p w:rsidR="00ED543E" w:rsidRPr="00821921" w:rsidRDefault="00ED543E" w:rsidP="00562292">
            <w:pPr>
              <w:rPr>
                <w:sz w:val="20"/>
                <w:szCs w:val="20"/>
              </w:rPr>
            </w:pPr>
            <w:r w:rsidRPr="00821921">
              <w:rPr>
                <w:sz w:val="20"/>
                <w:szCs w:val="20"/>
              </w:rPr>
              <w:t>16,8,0</w:t>
            </w:r>
          </w:p>
        </w:tc>
        <w:tc>
          <w:tcPr>
            <w:tcW w:w="0" w:type="auto"/>
          </w:tcPr>
          <w:p w:rsidR="00ED543E" w:rsidRPr="00821921" w:rsidRDefault="00ED543E" w:rsidP="00562292">
            <w:pPr>
              <w:rPr>
                <w:sz w:val="20"/>
                <w:szCs w:val="20"/>
              </w:rPr>
            </w:pPr>
            <w:r w:rsidRPr="00821921">
              <w:rPr>
                <w:sz w:val="20"/>
                <w:szCs w:val="20"/>
              </w:rPr>
              <w:t>32,16,8</w:t>
            </w:r>
          </w:p>
        </w:tc>
      </w:tr>
      <w:tr w:rsidR="00ED543E" w:rsidRPr="00821921" w:rsidTr="00ED543E">
        <w:tc>
          <w:tcPr>
            <w:tcW w:w="0" w:type="auto"/>
          </w:tcPr>
          <w:p w:rsidR="00ED543E" w:rsidRPr="00821921" w:rsidRDefault="00ED543E" w:rsidP="00562292">
            <w:pPr>
              <w:rPr>
                <w:sz w:val="20"/>
                <w:szCs w:val="20"/>
              </w:rPr>
            </w:pPr>
            <w:r w:rsidRPr="00821921">
              <w:rPr>
                <w:sz w:val="20"/>
                <w:szCs w:val="20"/>
              </w:rPr>
              <w:t>19 / 11</w:t>
            </w:r>
          </w:p>
        </w:tc>
        <w:tc>
          <w:tcPr>
            <w:tcW w:w="0" w:type="auto"/>
          </w:tcPr>
          <w:p w:rsidR="00ED543E" w:rsidRPr="00821921" w:rsidRDefault="00ED543E" w:rsidP="00562292">
            <w:pPr>
              <w:rPr>
                <w:sz w:val="20"/>
                <w:szCs w:val="20"/>
              </w:rPr>
            </w:pPr>
            <w:r w:rsidRPr="00821921">
              <w:rPr>
                <w:sz w:val="20"/>
                <w:szCs w:val="20"/>
              </w:rPr>
              <w:t>20</w:t>
            </w:r>
            <w:r>
              <w:rPr>
                <w:rFonts w:hint="eastAsia"/>
                <w:sz w:val="20"/>
                <w:szCs w:val="20"/>
                <w:lang w:eastAsia="zh-CN"/>
              </w:rPr>
              <w:t>(2)</w:t>
            </w:r>
          </w:p>
        </w:tc>
        <w:tc>
          <w:tcPr>
            <w:tcW w:w="0" w:type="auto"/>
          </w:tcPr>
          <w:p w:rsidR="00ED543E" w:rsidRPr="00821921" w:rsidRDefault="00ED543E" w:rsidP="00562292">
            <w:pPr>
              <w:rPr>
                <w:sz w:val="20"/>
                <w:szCs w:val="20"/>
              </w:rPr>
            </w:pPr>
            <w:r w:rsidRPr="00821921">
              <w:rPr>
                <w:sz w:val="20"/>
                <w:szCs w:val="20"/>
              </w:rPr>
              <w:t>20</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0,16,8,4,2,6,12,10,14,32,24,20  </w:t>
            </w:r>
          </w:p>
        </w:tc>
        <w:tc>
          <w:tcPr>
            <w:tcW w:w="1068" w:type="dxa"/>
          </w:tcPr>
          <w:p w:rsidR="00ED543E" w:rsidRPr="00821921" w:rsidRDefault="00ED543E" w:rsidP="00562292">
            <w:pPr>
              <w:rPr>
                <w:sz w:val="20"/>
                <w:szCs w:val="20"/>
              </w:rPr>
            </w:pPr>
            <w:r w:rsidRPr="00821921">
              <w:rPr>
                <w:sz w:val="20"/>
                <w:szCs w:val="20"/>
              </w:rPr>
              <w:t>16,12,8</w:t>
            </w:r>
          </w:p>
        </w:tc>
        <w:tc>
          <w:tcPr>
            <w:tcW w:w="0" w:type="auto"/>
          </w:tcPr>
          <w:p w:rsidR="00ED543E" w:rsidRPr="00821921" w:rsidRDefault="00ED543E" w:rsidP="00562292">
            <w:pPr>
              <w:rPr>
                <w:sz w:val="20"/>
                <w:szCs w:val="20"/>
              </w:rPr>
            </w:pPr>
            <w:r w:rsidRPr="00821921">
              <w:rPr>
                <w:sz w:val="20"/>
                <w:szCs w:val="20"/>
              </w:rPr>
              <w:t>24,32,16</w:t>
            </w:r>
          </w:p>
        </w:tc>
      </w:tr>
      <w:tr w:rsidR="00ED543E" w:rsidRPr="00821921" w:rsidTr="00ED543E">
        <w:tc>
          <w:tcPr>
            <w:tcW w:w="0" w:type="auto"/>
          </w:tcPr>
          <w:p w:rsidR="00ED543E" w:rsidRPr="00821921" w:rsidRDefault="00ED543E" w:rsidP="00562292">
            <w:pPr>
              <w:rPr>
                <w:sz w:val="20"/>
                <w:szCs w:val="20"/>
              </w:rPr>
            </w:pPr>
            <w:r w:rsidRPr="00821921">
              <w:rPr>
                <w:sz w:val="20"/>
                <w:szCs w:val="20"/>
              </w:rPr>
              <w:t>20 / 12</w:t>
            </w:r>
          </w:p>
        </w:tc>
        <w:tc>
          <w:tcPr>
            <w:tcW w:w="0" w:type="auto"/>
          </w:tcPr>
          <w:p w:rsidR="00ED543E" w:rsidRPr="00821921" w:rsidRDefault="00ED543E" w:rsidP="00562292">
            <w:pPr>
              <w:rPr>
                <w:sz w:val="20"/>
                <w:szCs w:val="20"/>
              </w:rPr>
            </w:pPr>
            <w:r w:rsidRPr="00821921">
              <w:rPr>
                <w:sz w:val="20"/>
                <w:szCs w:val="20"/>
              </w:rPr>
              <w:t>18</w:t>
            </w:r>
            <w:r>
              <w:rPr>
                <w:rFonts w:hint="eastAsia"/>
                <w:sz w:val="20"/>
                <w:szCs w:val="20"/>
                <w:lang w:eastAsia="zh-CN"/>
              </w:rPr>
              <w:t>(3)</w:t>
            </w:r>
          </w:p>
        </w:tc>
        <w:tc>
          <w:tcPr>
            <w:tcW w:w="0" w:type="auto"/>
          </w:tcPr>
          <w:p w:rsidR="00ED543E" w:rsidRPr="00821921" w:rsidRDefault="00ED543E" w:rsidP="00562292">
            <w:pPr>
              <w:rPr>
                <w:sz w:val="20"/>
                <w:szCs w:val="20"/>
              </w:rPr>
            </w:pPr>
            <w:r w:rsidRPr="00821921">
              <w:rPr>
                <w:sz w:val="20"/>
                <w:szCs w:val="20"/>
              </w:rPr>
              <w:t>18</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16,8,4,2,6,12,10,14,32,24,20,18 </w:t>
            </w:r>
          </w:p>
        </w:tc>
        <w:tc>
          <w:tcPr>
            <w:tcW w:w="1068" w:type="dxa"/>
          </w:tcPr>
          <w:p w:rsidR="00ED543E" w:rsidRPr="00821921" w:rsidRDefault="00ED543E" w:rsidP="00562292">
            <w:pPr>
              <w:rPr>
                <w:sz w:val="20"/>
                <w:szCs w:val="20"/>
              </w:rPr>
            </w:pPr>
            <w:r w:rsidRPr="00821921">
              <w:rPr>
                <w:sz w:val="20"/>
                <w:szCs w:val="20"/>
              </w:rPr>
              <w:t>16,14,12</w:t>
            </w:r>
          </w:p>
        </w:tc>
        <w:tc>
          <w:tcPr>
            <w:tcW w:w="0" w:type="auto"/>
          </w:tcPr>
          <w:p w:rsidR="00ED543E" w:rsidRPr="00821921" w:rsidRDefault="00ED543E" w:rsidP="00562292">
            <w:pPr>
              <w:rPr>
                <w:sz w:val="20"/>
                <w:szCs w:val="20"/>
              </w:rPr>
            </w:pPr>
            <w:r w:rsidRPr="00821921">
              <w:rPr>
                <w:sz w:val="20"/>
                <w:szCs w:val="20"/>
              </w:rPr>
              <w:t>20,24,32</w:t>
            </w:r>
          </w:p>
        </w:tc>
      </w:tr>
      <w:tr w:rsidR="00ED543E" w:rsidRPr="00821921" w:rsidTr="00ED543E">
        <w:tc>
          <w:tcPr>
            <w:tcW w:w="0" w:type="auto"/>
          </w:tcPr>
          <w:p w:rsidR="00ED543E" w:rsidRPr="00821921" w:rsidRDefault="00ED543E" w:rsidP="00562292">
            <w:pPr>
              <w:rPr>
                <w:sz w:val="20"/>
                <w:szCs w:val="20"/>
              </w:rPr>
            </w:pPr>
            <w:r w:rsidRPr="00821921">
              <w:rPr>
                <w:sz w:val="20"/>
                <w:szCs w:val="20"/>
              </w:rPr>
              <w:t>21 / 13</w:t>
            </w:r>
          </w:p>
        </w:tc>
        <w:tc>
          <w:tcPr>
            <w:tcW w:w="0" w:type="auto"/>
          </w:tcPr>
          <w:p w:rsidR="00ED543E" w:rsidRPr="00821921" w:rsidRDefault="00ED543E" w:rsidP="00562292">
            <w:pPr>
              <w:rPr>
                <w:sz w:val="20"/>
                <w:szCs w:val="20"/>
              </w:rPr>
            </w:pPr>
            <w:r w:rsidRPr="00821921">
              <w:rPr>
                <w:sz w:val="20"/>
                <w:szCs w:val="20"/>
              </w:rPr>
              <w:t>17</w:t>
            </w:r>
            <w:r>
              <w:rPr>
                <w:rFonts w:hint="eastAsia"/>
                <w:sz w:val="20"/>
                <w:szCs w:val="20"/>
                <w:lang w:eastAsia="zh-CN"/>
              </w:rPr>
              <w:t>(4)</w:t>
            </w:r>
          </w:p>
        </w:tc>
        <w:tc>
          <w:tcPr>
            <w:tcW w:w="0" w:type="auto"/>
          </w:tcPr>
          <w:p w:rsidR="00ED543E" w:rsidRPr="00821921" w:rsidRDefault="00ED543E" w:rsidP="00562292">
            <w:pPr>
              <w:rPr>
                <w:sz w:val="20"/>
                <w:szCs w:val="20"/>
              </w:rPr>
            </w:pPr>
            <w:r w:rsidRPr="00821921">
              <w:rPr>
                <w:sz w:val="20"/>
                <w:szCs w:val="20"/>
              </w:rPr>
              <w:t>17</w:t>
            </w:r>
          </w:p>
        </w:tc>
        <w:tc>
          <w:tcPr>
            <w:tcW w:w="1206" w:type="dxa"/>
          </w:tcPr>
          <w:p w:rsidR="00ED543E" w:rsidRPr="00821921" w:rsidRDefault="00ED543E" w:rsidP="00562292">
            <w:pPr>
              <w:rPr>
                <w:sz w:val="20"/>
                <w:szCs w:val="20"/>
              </w:rPr>
            </w:pPr>
            <w:r w:rsidRPr="00821921">
              <w:rPr>
                <w:sz w:val="20"/>
                <w:szCs w:val="20"/>
              </w:rPr>
              <w:t xml:space="preserve">no </w:t>
            </w:r>
          </w:p>
        </w:tc>
        <w:tc>
          <w:tcPr>
            <w:tcW w:w="3461" w:type="dxa"/>
          </w:tcPr>
          <w:p w:rsidR="00ED543E" w:rsidRPr="00821921" w:rsidRDefault="00ED543E" w:rsidP="00562292">
            <w:pPr>
              <w:rPr>
                <w:sz w:val="20"/>
                <w:szCs w:val="20"/>
              </w:rPr>
            </w:pPr>
            <w:r w:rsidRPr="00821921">
              <w:rPr>
                <w:sz w:val="20"/>
                <w:szCs w:val="20"/>
              </w:rPr>
              <w:t xml:space="preserve">16,8,4,2,6,12,10,14,32,24,20,18 </w:t>
            </w:r>
          </w:p>
        </w:tc>
        <w:tc>
          <w:tcPr>
            <w:tcW w:w="1068" w:type="dxa"/>
          </w:tcPr>
          <w:p w:rsidR="00ED543E" w:rsidRPr="00821921" w:rsidRDefault="00ED543E" w:rsidP="00562292">
            <w:pPr>
              <w:rPr>
                <w:sz w:val="20"/>
                <w:szCs w:val="20"/>
              </w:rPr>
            </w:pPr>
            <w:r w:rsidRPr="00821921">
              <w:rPr>
                <w:sz w:val="20"/>
                <w:szCs w:val="20"/>
              </w:rPr>
              <w:t>16,14,12</w:t>
            </w:r>
          </w:p>
        </w:tc>
        <w:tc>
          <w:tcPr>
            <w:tcW w:w="0" w:type="auto"/>
          </w:tcPr>
          <w:p w:rsidR="00ED543E" w:rsidRPr="00821921" w:rsidRDefault="00ED543E" w:rsidP="00562292">
            <w:pPr>
              <w:rPr>
                <w:sz w:val="20"/>
                <w:szCs w:val="20"/>
              </w:rPr>
            </w:pPr>
            <w:r w:rsidRPr="00821921">
              <w:rPr>
                <w:sz w:val="20"/>
                <w:szCs w:val="20"/>
              </w:rPr>
              <w:t>18,20,24</w:t>
            </w:r>
          </w:p>
        </w:tc>
      </w:tr>
      <w:tr w:rsidR="00ED543E" w:rsidRPr="00821921" w:rsidTr="00ED543E">
        <w:tc>
          <w:tcPr>
            <w:tcW w:w="0" w:type="auto"/>
          </w:tcPr>
          <w:p w:rsidR="00ED543E" w:rsidRPr="00821921" w:rsidRDefault="00ED543E" w:rsidP="00562292">
            <w:pPr>
              <w:rPr>
                <w:sz w:val="20"/>
                <w:szCs w:val="20"/>
              </w:rPr>
            </w:pPr>
            <w:r w:rsidRPr="00821921">
              <w:rPr>
                <w:sz w:val="20"/>
                <w:szCs w:val="20"/>
              </w:rPr>
              <w:t>22 / 13</w:t>
            </w:r>
          </w:p>
        </w:tc>
        <w:tc>
          <w:tcPr>
            <w:tcW w:w="0" w:type="auto"/>
          </w:tcPr>
          <w:p w:rsidR="00ED543E" w:rsidRPr="00821921" w:rsidRDefault="00ED543E" w:rsidP="00562292">
            <w:pPr>
              <w:rPr>
                <w:sz w:val="20"/>
                <w:szCs w:val="20"/>
              </w:rPr>
            </w:pPr>
            <w:r w:rsidRPr="00821921">
              <w:rPr>
                <w:sz w:val="20"/>
                <w:szCs w:val="20"/>
              </w:rPr>
              <w:t>19</w:t>
            </w:r>
            <w:r>
              <w:rPr>
                <w:rFonts w:hint="eastAsia"/>
                <w:sz w:val="20"/>
                <w:szCs w:val="20"/>
                <w:lang w:eastAsia="zh-CN"/>
              </w:rPr>
              <w:t>(4)</w:t>
            </w:r>
          </w:p>
        </w:tc>
        <w:tc>
          <w:tcPr>
            <w:tcW w:w="0" w:type="auto"/>
          </w:tcPr>
          <w:p w:rsidR="00ED543E" w:rsidRPr="00821921" w:rsidRDefault="00ED543E" w:rsidP="00562292">
            <w:pPr>
              <w:rPr>
                <w:sz w:val="20"/>
                <w:szCs w:val="20"/>
              </w:rPr>
            </w:pPr>
            <w:r w:rsidRPr="00821921">
              <w:rPr>
                <w:sz w:val="20"/>
                <w:szCs w:val="20"/>
              </w:rPr>
              <w:t>19</w:t>
            </w:r>
          </w:p>
        </w:tc>
        <w:tc>
          <w:tcPr>
            <w:tcW w:w="1206" w:type="dxa"/>
          </w:tcPr>
          <w:p w:rsidR="00ED543E" w:rsidRPr="00821921" w:rsidRDefault="00ED543E" w:rsidP="00562292">
            <w:pPr>
              <w:rPr>
                <w:sz w:val="20"/>
                <w:szCs w:val="20"/>
              </w:rPr>
            </w:pPr>
            <w:r w:rsidRPr="00821921">
              <w:rPr>
                <w:sz w:val="20"/>
                <w:szCs w:val="20"/>
              </w:rPr>
              <w:t xml:space="preserve">no </w:t>
            </w:r>
          </w:p>
        </w:tc>
        <w:tc>
          <w:tcPr>
            <w:tcW w:w="3461" w:type="dxa"/>
          </w:tcPr>
          <w:p w:rsidR="00ED543E" w:rsidRPr="00821921" w:rsidRDefault="00ED543E" w:rsidP="00562292">
            <w:pPr>
              <w:rPr>
                <w:sz w:val="20"/>
                <w:szCs w:val="20"/>
              </w:rPr>
            </w:pPr>
            <w:r w:rsidRPr="00821921">
              <w:rPr>
                <w:sz w:val="20"/>
                <w:szCs w:val="20"/>
              </w:rPr>
              <w:t xml:space="preserve">16,8,4,2,6,12,10,14,32,24,20,18 </w:t>
            </w:r>
          </w:p>
        </w:tc>
        <w:tc>
          <w:tcPr>
            <w:tcW w:w="1068" w:type="dxa"/>
          </w:tcPr>
          <w:p w:rsidR="00ED543E" w:rsidRPr="00821921" w:rsidRDefault="00ED543E" w:rsidP="00562292">
            <w:pPr>
              <w:rPr>
                <w:sz w:val="20"/>
                <w:szCs w:val="20"/>
              </w:rPr>
            </w:pPr>
            <w:r w:rsidRPr="00821921">
              <w:rPr>
                <w:sz w:val="20"/>
                <w:szCs w:val="20"/>
              </w:rPr>
              <w:t>18,16,14</w:t>
            </w:r>
          </w:p>
        </w:tc>
        <w:tc>
          <w:tcPr>
            <w:tcW w:w="0" w:type="auto"/>
          </w:tcPr>
          <w:p w:rsidR="00ED543E" w:rsidRPr="00821921" w:rsidRDefault="00ED543E" w:rsidP="00562292">
            <w:pPr>
              <w:rPr>
                <w:sz w:val="20"/>
                <w:szCs w:val="20"/>
              </w:rPr>
            </w:pPr>
            <w:r w:rsidRPr="00821921">
              <w:rPr>
                <w:sz w:val="20"/>
                <w:szCs w:val="20"/>
              </w:rPr>
              <w:t>20,24,32</w:t>
            </w:r>
          </w:p>
        </w:tc>
      </w:tr>
      <w:tr w:rsidR="00ED543E" w:rsidRPr="00821921" w:rsidTr="00ED543E">
        <w:tc>
          <w:tcPr>
            <w:tcW w:w="0" w:type="auto"/>
          </w:tcPr>
          <w:p w:rsidR="00ED543E" w:rsidRPr="00821921" w:rsidRDefault="00ED543E" w:rsidP="00562292">
            <w:pPr>
              <w:rPr>
                <w:sz w:val="20"/>
                <w:szCs w:val="20"/>
              </w:rPr>
            </w:pPr>
            <w:r w:rsidRPr="00821921">
              <w:rPr>
                <w:sz w:val="20"/>
                <w:szCs w:val="20"/>
              </w:rPr>
              <w:t>23 / 13</w:t>
            </w:r>
          </w:p>
        </w:tc>
        <w:tc>
          <w:tcPr>
            <w:tcW w:w="0" w:type="auto"/>
          </w:tcPr>
          <w:p w:rsidR="00ED543E" w:rsidRPr="00821921" w:rsidRDefault="00ED543E" w:rsidP="00562292">
            <w:pPr>
              <w:rPr>
                <w:sz w:val="20"/>
                <w:szCs w:val="20"/>
              </w:rPr>
            </w:pPr>
            <w:r w:rsidRPr="00821921">
              <w:rPr>
                <w:sz w:val="20"/>
                <w:szCs w:val="20"/>
              </w:rPr>
              <w:t>22</w:t>
            </w:r>
            <w:r>
              <w:rPr>
                <w:rFonts w:hint="eastAsia"/>
                <w:sz w:val="20"/>
                <w:szCs w:val="20"/>
                <w:lang w:eastAsia="zh-CN"/>
              </w:rPr>
              <w:t>(3)</w:t>
            </w:r>
          </w:p>
        </w:tc>
        <w:tc>
          <w:tcPr>
            <w:tcW w:w="0" w:type="auto"/>
          </w:tcPr>
          <w:p w:rsidR="00ED543E" w:rsidRPr="00821921" w:rsidRDefault="00ED543E" w:rsidP="00562292">
            <w:pPr>
              <w:rPr>
                <w:sz w:val="20"/>
                <w:szCs w:val="20"/>
              </w:rPr>
            </w:pPr>
            <w:r w:rsidRPr="00821921">
              <w:rPr>
                <w:sz w:val="20"/>
                <w:szCs w:val="20"/>
              </w:rPr>
              <w:t>22</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 xml:space="preserve">8,4,2,6,12,10,14,32,24,20,18,22 </w:t>
            </w:r>
          </w:p>
        </w:tc>
        <w:tc>
          <w:tcPr>
            <w:tcW w:w="1068" w:type="dxa"/>
          </w:tcPr>
          <w:p w:rsidR="00ED543E" w:rsidRPr="00821921" w:rsidRDefault="00ED543E" w:rsidP="00562292">
            <w:pPr>
              <w:rPr>
                <w:sz w:val="20"/>
                <w:szCs w:val="20"/>
              </w:rPr>
            </w:pPr>
            <w:r w:rsidRPr="00821921">
              <w:rPr>
                <w:sz w:val="20"/>
                <w:szCs w:val="20"/>
              </w:rPr>
              <w:t>20,18,16</w:t>
            </w:r>
          </w:p>
        </w:tc>
        <w:tc>
          <w:tcPr>
            <w:tcW w:w="0" w:type="auto"/>
          </w:tcPr>
          <w:p w:rsidR="00ED543E" w:rsidRPr="00821921" w:rsidRDefault="00ED543E" w:rsidP="00562292">
            <w:pPr>
              <w:rPr>
                <w:sz w:val="20"/>
                <w:szCs w:val="20"/>
              </w:rPr>
            </w:pPr>
            <w:r w:rsidRPr="00821921">
              <w:rPr>
                <w:sz w:val="20"/>
                <w:szCs w:val="20"/>
              </w:rPr>
              <w:t>24,32,20</w:t>
            </w:r>
          </w:p>
        </w:tc>
      </w:tr>
      <w:tr w:rsidR="00ED543E" w:rsidRPr="00821921" w:rsidTr="00ED543E">
        <w:tc>
          <w:tcPr>
            <w:tcW w:w="0" w:type="auto"/>
          </w:tcPr>
          <w:p w:rsidR="00ED543E" w:rsidRPr="00821921" w:rsidRDefault="00ED543E" w:rsidP="00562292">
            <w:pPr>
              <w:rPr>
                <w:sz w:val="20"/>
                <w:szCs w:val="20"/>
              </w:rPr>
            </w:pPr>
            <w:r w:rsidRPr="00821921">
              <w:rPr>
                <w:sz w:val="20"/>
                <w:szCs w:val="20"/>
              </w:rPr>
              <w:t>24 / 14</w:t>
            </w:r>
          </w:p>
        </w:tc>
        <w:tc>
          <w:tcPr>
            <w:tcW w:w="0" w:type="auto"/>
          </w:tcPr>
          <w:p w:rsidR="00ED543E" w:rsidRPr="00821921" w:rsidRDefault="00ED543E" w:rsidP="00562292">
            <w:pPr>
              <w:rPr>
                <w:sz w:val="20"/>
                <w:szCs w:val="20"/>
              </w:rPr>
            </w:pPr>
            <w:r w:rsidRPr="00821921">
              <w:rPr>
                <w:sz w:val="20"/>
                <w:szCs w:val="20"/>
              </w:rPr>
              <w:t>21</w:t>
            </w:r>
            <w:r>
              <w:rPr>
                <w:rFonts w:hint="eastAsia"/>
                <w:sz w:val="20"/>
                <w:szCs w:val="20"/>
                <w:lang w:eastAsia="zh-CN"/>
              </w:rPr>
              <w:t>(4)</w:t>
            </w:r>
          </w:p>
        </w:tc>
        <w:tc>
          <w:tcPr>
            <w:tcW w:w="0" w:type="auto"/>
          </w:tcPr>
          <w:p w:rsidR="00ED543E" w:rsidRPr="00821921" w:rsidRDefault="00ED543E" w:rsidP="00562292">
            <w:pPr>
              <w:rPr>
                <w:sz w:val="20"/>
                <w:szCs w:val="20"/>
              </w:rPr>
            </w:pPr>
            <w:r w:rsidRPr="00821921">
              <w:rPr>
                <w:sz w:val="20"/>
                <w:szCs w:val="20"/>
              </w:rPr>
              <w:t>21</w:t>
            </w:r>
          </w:p>
        </w:tc>
        <w:tc>
          <w:tcPr>
            <w:tcW w:w="1206" w:type="dxa"/>
          </w:tcPr>
          <w:p w:rsidR="00ED543E" w:rsidRPr="00821921" w:rsidRDefault="00ED543E" w:rsidP="00562292">
            <w:pPr>
              <w:rPr>
                <w:sz w:val="20"/>
                <w:szCs w:val="20"/>
              </w:rPr>
            </w:pPr>
            <w:r w:rsidRPr="00821921">
              <w:rPr>
                <w:sz w:val="20"/>
                <w:szCs w:val="20"/>
              </w:rPr>
              <w:t xml:space="preserve">no </w:t>
            </w:r>
          </w:p>
        </w:tc>
        <w:tc>
          <w:tcPr>
            <w:tcW w:w="3461" w:type="dxa"/>
          </w:tcPr>
          <w:p w:rsidR="00ED543E" w:rsidRPr="00821921" w:rsidRDefault="00ED543E" w:rsidP="00562292">
            <w:pPr>
              <w:rPr>
                <w:sz w:val="20"/>
                <w:szCs w:val="20"/>
              </w:rPr>
            </w:pPr>
            <w:r w:rsidRPr="00821921">
              <w:rPr>
                <w:sz w:val="20"/>
                <w:szCs w:val="20"/>
              </w:rPr>
              <w:t xml:space="preserve">8,4,2,6,12,10,14,32,24,20,18,22 </w:t>
            </w:r>
          </w:p>
        </w:tc>
        <w:tc>
          <w:tcPr>
            <w:tcW w:w="1068" w:type="dxa"/>
          </w:tcPr>
          <w:p w:rsidR="00ED543E" w:rsidRPr="00821921" w:rsidRDefault="00ED543E" w:rsidP="00562292">
            <w:pPr>
              <w:rPr>
                <w:sz w:val="20"/>
                <w:szCs w:val="20"/>
              </w:rPr>
            </w:pPr>
            <w:r w:rsidRPr="00821921">
              <w:rPr>
                <w:sz w:val="20"/>
                <w:szCs w:val="20"/>
              </w:rPr>
              <w:t>20,18,16</w:t>
            </w:r>
          </w:p>
        </w:tc>
        <w:tc>
          <w:tcPr>
            <w:tcW w:w="0" w:type="auto"/>
          </w:tcPr>
          <w:p w:rsidR="00ED543E" w:rsidRPr="00821921" w:rsidRDefault="00ED543E" w:rsidP="00562292">
            <w:pPr>
              <w:rPr>
                <w:sz w:val="20"/>
                <w:szCs w:val="20"/>
              </w:rPr>
            </w:pPr>
            <w:r w:rsidRPr="00821921">
              <w:rPr>
                <w:sz w:val="20"/>
                <w:szCs w:val="20"/>
              </w:rPr>
              <w:t>22,24,32</w:t>
            </w:r>
          </w:p>
        </w:tc>
      </w:tr>
      <w:tr w:rsidR="00ED543E" w:rsidRPr="00821921" w:rsidTr="00ED543E">
        <w:tc>
          <w:tcPr>
            <w:tcW w:w="0" w:type="auto"/>
          </w:tcPr>
          <w:p w:rsidR="00ED543E" w:rsidRPr="00821921" w:rsidRDefault="00ED543E" w:rsidP="00562292">
            <w:pPr>
              <w:rPr>
                <w:sz w:val="20"/>
                <w:szCs w:val="20"/>
              </w:rPr>
            </w:pPr>
            <w:r w:rsidRPr="00821921">
              <w:rPr>
                <w:sz w:val="20"/>
                <w:szCs w:val="20"/>
              </w:rPr>
              <w:t>25 / 14</w:t>
            </w:r>
          </w:p>
        </w:tc>
        <w:tc>
          <w:tcPr>
            <w:tcW w:w="0" w:type="auto"/>
          </w:tcPr>
          <w:p w:rsidR="00ED543E" w:rsidRPr="00821921" w:rsidRDefault="00ED543E" w:rsidP="00562292">
            <w:pPr>
              <w:rPr>
                <w:sz w:val="20"/>
                <w:szCs w:val="20"/>
              </w:rPr>
            </w:pPr>
            <w:r w:rsidRPr="00821921">
              <w:rPr>
                <w:sz w:val="20"/>
                <w:szCs w:val="20"/>
              </w:rPr>
              <w:t>23</w:t>
            </w:r>
            <w:r>
              <w:rPr>
                <w:rFonts w:hint="eastAsia"/>
                <w:sz w:val="20"/>
                <w:szCs w:val="20"/>
                <w:lang w:eastAsia="zh-CN"/>
              </w:rPr>
              <w:t>(4)</w:t>
            </w:r>
          </w:p>
        </w:tc>
        <w:tc>
          <w:tcPr>
            <w:tcW w:w="0" w:type="auto"/>
          </w:tcPr>
          <w:p w:rsidR="00ED543E" w:rsidRPr="00821921" w:rsidRDefault="00ED543E" w:rsidP="00562292">
            <w:pPr>
              <w:rPr>
                <w:sz w:val="20"/>
                <w:szCs w:val="20"/>
              </w:rPr>
            </w:pPr>
            <w:r w:rsidRPr="00821921">
              <w:rPr>
                <w:sz w:val="20"/>
                <w:szCs w:val="20"/>
              </w:rPr>
              <w:t>23</w:t>
            </w:r>
          </w:p>
        </w:tc>
        <w:tc>
          <w:tcPr>
            <w:tcW w:w="1206" w:type="dxa"/>
          </w:tcPr>
          <w:p w:rsidR="00ED543E" w:rsidRPr="00821921" w:rsidRDefault="00ED543E" w:rsidP="00562292">
            <w:pPr>
              <w:rPr>
                <w:sz w:val="20"/>
                <w:szCs w:val="20"/>
              </w:rPr>
            </w:pPr>
            <w:r w:rsidRPr="00821921">
              <w:rPr>
                <w:sz w:val="20"/>
                <w:szCs w:val="20"/>
              </w:rPr>
              <w:t xml:space="preserve">no </w:t>
            </w:r>
          </w:p>
        </w:tc>
        <w:tc>
          <w:tcPr>
            <w:tcW w:w="3461" w:type="dxa"/>
          </w:tcPr>
          <w:p w:rsidR="00ED543E" w:rsidRPr="00821921" w:rsidRDefault="00ED543E" w:rsidP="00562292">
            <w:pPr>
              <w:rPr>
                <w:sz w:val="20"/>
                <w:szCs w:val="20"/>
              </w:rPr>
            </w:pPr>
            <w:r w:rsidRPr="00821921">
              <w:rPr>
                <w:sz w:val="20"/>
                <w:szCs w:val="20"/>
              </w:rPr>
              <w:t xml:space="preserve">8,4,2,6,12,10,14,32,24,20,18,22 </w:t>
            </w:r>
          </w:p>
        </w:tc>
        <w:tc>
          <w:tcPr>
            <w:tcW w:w="1068" w:type="dxa"/>
          </w:tcPr>
          <w:p w:rsidR="00ED543E" w:rsidRPr="00821921" w:rsidRDefault="00ED543E" w:rsidP="00562292">
            <w:pPr>
              <w:rPr>
                <w:sz w:val="20"/>
                <w:szCs w:val="20"/>
              </w:rPr>
            </w:pPr>
            <w:r w:rsidRPr="00821921">
              <w:rPr>
                <w:sz w:val="20"/>
                <w:szCs w:val="20"/>
              </w:rPr>
              <w:t>22,20,18</w:t>
            </w:r>
          </w:p>
        </w:tc>
        <w:tc>
          <w:tcPr>
            <w:tcW w:w="0" w:type="auto"/>
          </w:tcPr>
          <w:p w:rsidR="00ED543E" w:rsidRPr="00821921" w:rsidRDefault="00ED543E" w:rsidP="00562292">
            <w:pPr>
              <w:rPr>
                <w:sz w:val="20"/>
                <w:szCs w:val="20"/>
              </w:rPr>
            </w:pPr>
            <w:r w:rsidRPr="00821921">
              <w:rPr>
                <w:sz w:val="20"/>
                <w:szCs w:val="20"/>
              </w:rPr>
              <w:t>24,32,22</w:t>
            </w:r>
          </w:p>
        </w:tc>
      </w:tr>
      <w:tr w:rsidR="00ED543E" w:rsidRPr="00821921" w:rsidTr="00ED543E">
        <w:tc>
          <w:tcPr>
            <w:tcW w:w="0" w:type="auto"/>
          </w:tcPr>
          <w:p w:rsidR="00ED543E" w:rsidRPr="00821921" w:rsidRDefault="00ED543E" w:rsidP="00562292">
            <w:pPr>
              <w:rPr>
                <w:sz w:val="20"/>
                <w:szCs w:val="20"/>
              </w:rPr>
            </w:pPr>
            <w:r w:rsidRPr="00821921">
              <w:rPr>
                <w:sz w:val="20"/>
                <w:szCs w:val="20"/>
              </w:rPr>
              <w:t>26 / 14</w:t>
            </w:r>
          </w:p>
        </w:tc>
        <w:tc>
          <w:tcPr>
            <w:tcW w:w="0" w:type="auto"/>
          </w:tcPr>
          <w:p w:rsidR="00ED543E" w:rsidRPr="00821921" w:rsidRDefault="00ED543E" w:rsidP="00562292">
            <w:pPr>
              <w:rPr>
                <w:sz w:val="20"/>
                <w:szCs w:val="20"/>
              </w:rPr>
            </w:pPr>
            <w:r w:rsidRPr="00821921">
              <w:rPr>
                <w:sz w:val="20"/>
                <w:szCs w:val="20"/>
              </w:rPr>
              <w:t>28</w:t>
            </w:r>
            <w:r>
              <w:rPr>
                <w:rFonts w:hint="eastAsia"/>
                <w:sz w:val="20"/>
                <w:szCs w:val="20"/>
                <w:lang w:eastAsia="zh-CN"/>
              </w:rPr>
              <w:t>(2)</w:t>
            </w:r>
          </w:p>
        </w:tc>
        <w:tc>
          <w:tcPr>
            <w:tcW w:w="0" w:type="auto"/>
          </w:tcPr>
          <w:p w:rsidR="00ED543E" w:rsidRPr="00821921" w:rsidRDefault="00ED543E" w:rsidP="00562292">
            <w:pPr>
              <w:rPr>
                <w:sz w:val="20"/>
                <w:szCs w:val="20"/>
              </w:rPr>
            </w:pPr>
            <w:r w:rsidRPr="00821921">
              <w:rPr>
                <w:sz w:val="20"/>
                <w:szCs w:val="20"/>
              </w:rPr>
              <w:t>28</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4,2,6,12,10,14,32,24,20,18,22,28</w:t>
            </w:r>
          </w:p>
        </w:tc>
        <w:tc>
          <w:tcPr>
            <w:tcW w:w="1068" w:type="dxa"/>
          </w:tcPr>
          <w:p w:rsidR="00ED543E" w:rsidRPr="00821921" w:rsidRDefault="00ED543E" w:rsidP="00562292">
            <w:pPr>
              <w:rPr>
                <w:sz w:val="20"/>
                <w:szCs w:val="20"/>
              </w:rPr>
            </w:pPr>
            <w:r w:rsidRPr="00821921">
              <w:rPr>
                <w:sz w:val="20"/>
                <w:szCs w:val="20"/>
              </w:rPr>
              <w:t>24,20,16</w:t>
            </w:r>
          </w:p>
        </w:tc>
        <w:tc>
          <w:tcPr>
            <w:tcW w:w="0" w:type="auto"/>
          </w:tcPr>
          <w:p w:rsidR="00ED543E" w:rsidRPr="00821921" w:rsidRDefault="00ED543E" w:rsidP="00562292">
            <w:pPr>
              <w:rPr>
                <w:sz w:val="20"/>
                <w:szCs w:val="20"/>
              </w:rPr>
            </w:pPr>
            <w:r w:rsidRPr="00821921">
              <w:rPr>
                <w:sz w:val="20"/>
                <w:szCs w:val="20"/>
              </w:rPr>
              <w:t>32,24,20</w:t>
            </w:r>
          </w:p>
        </w:tc>
      </w:tr>
      <w:tr w:rsidR="00ED543E" w:rsidRPr="00821921" w:rsidTr="00ED543E">
        <w:tc>
          <w:tcPr>
            <w:tcW w:w="0" w:type="auto"/>
          </w:tcPr>
          <w:p w:rsidR="00ED543E" w:rsidRPr="00821921" w:rsidRDefault="00ED543E" w:rsidP="00562292">
            <w:pPr>
              <w:rPr>
                <w:sz w:val="20"/>
                <w:szCs w:val="20"/>
              </w:rPr>
            </w:pPr>
            <w:r w:rsidRPr="00821921">
              <w:rPr>
                <w:sz w:val="20"/>
                <w:szCs w:val="20"/>
              </w:rPr>
              <w:t>27 / 15</w:t>
            </w:r>
          </w:p>
        </w:tc>
        <w:tc>
          <w:tcPr>
            <w:tcW w:w="0" w:type="auto"/>
          </w:tcPr>
          <w:p w:rsidR="00ED543E" w:rsidRPr="00821921" w:rsidRDefault="00ED543E" w:rsidP="00562292">
            <w:pPr>
              <w:rPr>
                <w:sz w:val="20"/>
                <w:szCs w:val="20"/>
              </w:rPr>
            </w:pPr>
            <w:r w:rsidRPr="00821921">
              <w:rPr>
                <w:sz w:val="20"/>
                <w:szCs w:val="20"/>
              </w:rPr>
              <w:t>26</w:t>
            </w:r>
            <w:r>
              <w:rPr>
                <w:rFonts w:hint="eastAsia"/>
                <w:sz w:val="20"/>
                <w:szCs w:val="20"/>
                <w:lang w:eastAsia="zh-CN"/>
              </w:rPr>
              <w:t>(3)</w:t>
            </w:r>
          </w:p>
        </w:tc>
        <w:tc>
          <w:tcPr>
            <w:tcW w:w="0" w:type="auto"/>
          </w:tcPr>
          <w:p w:rsidR="00ED543E" w:rsidRPr="00821921" w:rsidRDefault="00ED543E" w:rsidP="00562292">
            <w:pPr>
              <w:rPr>
                <w:sz w:val="20"/>
                <w:szCs w:val="20"/>
              </w:rPr>
            </w:pPr>
            <w:r w:rsidRPr="00821921">
              <w:rPr>
                <w:sz w:val="20"/>
                <w:szCs w:val="20"/>
              </w:rPr>
              <w:t>26</w:t>
            </w:r>
          </w:p>
        </w:tc>
        <w:tc>
          <w:tcPr>
            <w:tcW w:w="1206" w:type="dxa"/>
          </w:tcPr>
          <w:p w:rsidR="00ED543E" w:rsidRPr="00821921" w:rsidRDefault="00ED543E" w:rsidP="00562292">
            <w:pPr>
              <w:rPr>
                <w:sz w:val="20"/>
                <w:szCs w:val="20"/>
              </w:rPr>
            </w:pPr>
            <w:r w:rsidRPr="00821921">
              <w:rPr>
                <w:sz w:val="20"/>
                <w:szCs w:val="20"/>
              </w:rPr>
              <w:t>no</w:t>
            </w:r>
          </w:p>
        </w:tc>
        <w:tc>
          <w:tcPr>
            <w:tcW w:w="3461" w:type="dxa"/>
          </w:tcPr>
          <w:p w:rsidR="00ED543E" w:rsidRPr="00821921" w:rsidRDefault="00ED543E" w:rsidP="00562292">
            <w:pPr>
              <w:rPr>
                <w:sz w:val="20"/>
                <w:szCs w:val="20"/>
              </w:rPr>
            </w:pPr>
            <w:r w:rsidRPr="00821921">
              <w:rPr>
                <w:sz w:val="20"/>
                <w:szCs w:val="20"/>
              </w:rPr>
              <w:t>2,6,12,10,14,32,24,20,18,22,28,26</w:t>
            </w:r>
          </w:p>
        </w:tc>
        <w:tc>
          <w:tcPr>
            <w:tcW w:w="1068" w:type="dxa"/>
          </w:tcPr>
          <w:p w:rsidR="00ED543E" w:rsidRPr="00821921" w:rsidRDefault="00ED543E" w:rsidP="00562292">
            <w:pPr>
              <w:rPr>
                <w:sz w:val="20"/>
                <w:szCs w:val="20"/>
              </w:rPr>
            </w:pPr>
            <w:r w:rsidRPr="00821921">
              <w:rPr>
                <w:sz w:val="20"/>
                <w:szCs w:val="20"/>
              </w:rPr>
              <w:t>24,22,20</w:t>
            </w:r>
          </w:p>
        </w:tc>
        <w:tc>
          <w:tcPr>
            <w:tcW w:w="0" w:type="auto"/>
          </w:tcPr>
          <w:p w:rsidR="00ED543E" w:rsidRPr="00821921" w:rsidRDefault="00ED543E" w:rsidP="00562292">
            <w:pPr>
              <w:rPr>
                <w:sz w:val="20"/>
                <w:szCs w:val="20"/>
              </w:rPr>
            </w:pPr>
            <w:r w:rsidRPr="00821921">
              <w:rPr>
                <w:sz w:val="20"/>
                <w:szCs w:val="20"/>
              </w:rPr>
              <w:t>28,32,24</w:t>
            </w:r>
          </w:p>
        </w:tc>
      </w:tr>
      <w:tr w:rsidR="00ED543E" w:rsidRPr="00821921" w:rsidTr="00ED543E">
        <w:tc>
          <w:tcPr>
            <w:tcW w:w="0" w:type="auto"/>
          </w:tcPr>
          <w:p w:rsidR="00ED543E" w:rsidRPr="00821921" w:rsidRDefault="00ED543E" w:rsidP="00562292">
            <w:pPr>
              <w:rPr>
                <w:sz w:val="20"/>
                <w:szCs w:val="20"/>
              </w:rPr>
            </w:pPr>
            <w:r w:rsidRPr="00821921">
              <w:rPr>
                <w:sz w:val="20"/>
                <w:szCs w:val="20"/>
              </w:rPr>
              <w:t>28 / 16</w:t>
            </w:r>
          </w:p>
        </w:tc>
        <w:tc>
          <w:tcPr>
            <w:tcW w:w="0" w:type="auto"/>
          </w:tcPr>
          <w:p w:rsidR="00ED543E" w:rsidRPr="00821921" w:rsidRDefault="00ED543E" w:rsidP="00562292">
            <w:pPr>
              <w:rPr>
                <w:sz w:val="20"/>
                <w:szCs w:val="20"/>
              </w:rPr>
            </w:pPr>
            <w:r w:rsidRPr="00821921">
              <w:rPr>
                <w:sz w:val="20"/>
                <w:szCs w:val="20"/>
              </w:rPr>
              <w:t>25</w:t>
            </w:r>
            <w:r>
              <w:rPr>
                <w:rFonts w:hint="eastAsia"/>
                <w:sz w:val="20"/>
                <w:szCs w:val="20"/>
                <w:lang w:eastAsia="zh-CN"/>
              </w:rPr>
              <w:t>(4)</w:t>
            </w:r>
          </w:p>
        </w:tc>
        <w:tc>
          <w:tcPr>
            <w:tcW w:w="0" w:type="auto"/>
          </w:tcPr>
          <w:p w:rsidR="00ED543E" w:rsidRPr="00821921" w:rsidRDefault="00ED543E" w:rsidP="00562292">
            <w:pPr>
              <w:rPr>
                <w:sz w:val="20"/>
                <w:szCs w:val="20"/>
              </w:rPr>
            </w:pPr>
            <w:r w:rsidRPr="00821921">
              <w:rPr>
                <w:sz w:val="20"/>
                <w:szCs w:val="20"/>
              </w:rPr>
              <w:t>25</w:t>
            </w:r>
          </w:p>
        </w:tc>
        <w:tc>
          <w:tcPr>
            <w:tcW w:w="1206" w:type="dxa"/>
          </w:tcPr>
          <w:p w:rsidR="00ED543E" w:rsidRPr="00821921" w:rsidRDefault="00ED543E" w:rsidP="00562292">
            <w:pPr>
              <w:rPr>
                <w:sz w:val="20"/>
                <w:szCs w:val="20"/>
              </w:rPr>
            </w:pPr>
            <w:r w:rsidRPr="00821921">
              <w:rPr>
                <w:sz w:val="20"/>
                <w:szCs w:val="20"/>
              </w:rPr>
              <w:t>no</w:t>
            </w:r>
          </w:p>
        </w:tc>
        <w:tc>
          <w:tcPr>
            <w:tcW w:w="3461" w:type="dxa"/>
          </w:tcPr>
          <w:p w:rsidR="00ED543E" w:rsidRPr="00821921" w:rsidRDefault="00ED543E" w:rsidP="00562292">
            <w:pPr>
              <w:rPr>
                <w:sz w:val="20"/>
                <w:szCs w:val="20"/>
              </w:rPr>
            </w:pPr>
            <w:r w:rsidRPr="00821921">
              <w:rPr>
                <w:sz w:val="20"/>
                <w:szCs w:val="20"/>
              </w:rPr>
              <w:t>2,6,12,10,14,32,24,20,18,22,28,26</w:t>
            </w:r>
          </w:p>
        </w:tc>
        <w:tc>
          <w:tcPr>
            <w:tcW w:w="1068" w:type="dxa"/>
          </w:tcPr>
          <w:p w:rsidR="00ED543E" w:rsidRPr="00821921" w:rsidRDefault="00ED543E" w:rsidP="00562292">
            <w:pPr>
              <w:rPr>
                <w:sz w:val="20"/>
                <w:szCs w:val="20"/>
              </w:rPr>
            </w:pPr>
            <w:r w:rsidRPr="00821921">
              <w:rPr>
                <w:sz w:val="20"/>
                <w:szCs w:val="20"/>
              </w:rPr>
              <w:t>24,22,20</w:t>
            </w:r>
          </w:p>
        </w:tc>
        <w:tc>
          <w:tcPr>
            <w:tcW w:w="0" w:type="auto"/>
          </w:tcPr>
          <w:p w:rsidR="00ED543E" w:rsidRPr="00821921" w:rsidRDefault="00ED543E" w:rsidP="00562292">
            <w:pPr>
              <w:rPr>
                <w:sz w:val="20"/>
                <w:szCs w:val="20"/>
              </w:rPr>
            </w:pPr>
            <w:r w:rsidRPr="00821921">
              <w:rPr>
                <w:sz w:val="20"/>
                <w:szCs w:val="20"/>
              </w:rPr>
              <w:t>26,28,32</w:t>
            </w:r>
          </w:p>
        </w:tc>
      </w:tr>
      <w:tr w:rsidR="00ED543E" w:rsidRPr="00821921" w:rsidTr="00ED543E">
        <w:tc>
          <w:tcPr>
            <w:tcW w:w="0" w:type="auto"/>
          </w:tcPr>
          <w:p w:rsidR="00ED543E" w:rsidRPr="00821921" w:rsidRDefault="00ED543E" w:rsidP="00562292">
            <w:pPr>
              <w:rPr>
                <w:sz w:val="20"/>
                <w:szCs w:val="20"/>
              </w:rPr>
            </w:pPr>
            <w:r w:rsidRPr="00821921">
              <w:rPr>
                <w:sz w:val="20"/>
                <w:szCs w:val="20"/>
              </w:rPr>
              <w:t>29 / 16</w:t>
            </w:r>
          </w:p>
        </w:tc>
        <w:tc>
          <w:tcPr>
            <w:tcW w:w="0" w:type="auto"/>
          </w:tcPr>
          <w:p w:rsidR="00ED543E" w:rsidRPr="00821921" w:rsidRDefault="00ED543E" w:rsidP="00562292">
            <w:pPr>
              <w:rPr>
                <w:sz w:val="20"/>
                <w:szCs w:val="20"/>
              </w:rPr>
            </w:pPr>
            <w:r w:rsidRPr="00821921">
              <w:rPr>
                <w:sz w:val="20"/>
                <w:szCs w:val="20"/>
              </w:rPr>
              <w:t>27</w:t>
            </w:r>
            <w:r>
              <w:rPr>
                <w:rFonts w:hint="eastAsia"/>
                <w:sz w:val="20"/>
                <w:szCs w:val="20"/>
                <w:lang w:eastAsia="zh-CN"/>
              </w:rPr>
              <w:t>(4)</w:t>
            </w:r>
          </w:p>
        </w:tc>
        <w:tc>
          <w:tcPr>
            <w:tcW w:w="0" w:type="auto"/>
          </w:tcPr>
          <w:p w:rsidR="00ED543E" w:rsidRPr="00821921" w:rsidRDefault="00ED543E" w:rsidP="00562292">
            <w:pPr>
              <w:rPr>
                <w:sz w:val="20"/>
                <w:szCs w:val="20"/>
              </w:rPr>
            </w:pPr>
            <w:r w:rsidRPr="00821921">
              <w:rPr>
                <w:sz w:val="20"/>
                <w:szCs w:val="20"/>
              </w:rPr>
              <w:t>27</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2,6,12,10,14,32,24,20,18,22,28,26</w:t>
            </w:r>
          </w:p>
        </w:tc>
        <w:tc>
          <w:tcPr>
            <w:tcW w:w="1068" w:type="dxa"/>
          </w:tcPr>
          <w:p w:rsidR="00ED543E" w:rsidRPr="00821921" w:rsidRDefault="00ED543E" w:rsidP="00562292">
            <w:pPr>
              <w:rPr>
                <w:sz w:val="20"/>
                <w:szCs w:val="20"/>
              </w:rPr>
            </w:pPr>
            <w:r w:rsidRPr="00821921">
              <w:rPr>
                <w:sz w:val="20"/>
                <w:szCs w:val="20"/>
              </w:rPr>
              <w:t>26,24,22</w:t>
            </w:r>
          </w:p>
        </w:tc>
        <w:tc>
          <w:tcPr>
            <w:tcW w:w="0" w:type="auto"/>
          </w:tcPr>
          <w:p w:rsidR="00ED543E" w:rsidRPr="00821921" w:rsidRDefault="00ED543E" w:rsidP="00562292">
            <w:pPr>
              <w:rPr>
                <w:sz w:val="20"/>
                <w:szCs w:val="20"/>
              </w:rPr>
            </w:pPr>
            <w:r w:rsidRPr="00821921">
              <w:rPr>
                <w:sz w:val="20"/>
                <w:szCs w:val="20"/>
              </w:rPr>
              <w:t>28,32,26</w:t>
            </w:r>
          </w:p>
        </w:tc>
      </w:tr>
      <w:tr w:rsidR="00ED543E" w:rsidRPr="00821921" w:rsidTr="00ED543E">
        <w:tc>
          <w:tcPr>
            <w:tcW w:w="0" w:type="auto"/>
          </w:tcPr>
          <w:p w:rsidR="00ED543E" w:rsidRPr="00821921" w:rsidRDefault="00ED543E" w:rsidP="00562292">
            <w:pPr>
              <w:rPr>
                <w:sz w:val="20"/>
                <w:szCs w:val="20"/>
              </w:rPr>
            </w:pPr>
            <w:r w:rsidRPr="00821921">
              <w:rPr>
                <w:sz w:val="20"/>
                <w:szCs w:val="20"/>
              </w:rPr>
              <w:t>30 / 16</w:t>
            </w:r>
          </w:p>
        </w:tc>
        <w:tc>
          <w:tcPr>
            <w:tcW w:w="0" w:type="auto"/>
          </w:tcPr>
          <w:p w:rsidR="00ED543E" w:rsidRPr="00821921" w:rsidRDefault="00ED543E" w:rsidP="00562292">
            <w:pPr>
              <w:rPr>
                <w:sz w:val="20"/>
                <w:szCs w:val="20"/>
              </w:rPr>
            </w:pPr>
            <w:r w:rsidRPr="00821921">
              <w:rPr>
                <w:sz w:val="20"/>
                <w:szCs w:val="20"/>
              </w:rPr>
              <w:t>30</w:t>
            </w:r>
            <w:r>
              <w:rPr>
                <w:rFonts w:hint="eastAsia"/>
                <w:sz w:val="20"/>
                <w:szCs w:val="20"/>
                <w:lang w:eastAsia="zh-CN"/>
              </w:rPr>
              <w:t>(3)</w:t>
            </w:r>
          </w:p>
        </w:tc>
        <w:tc>
          <w:tcPr>
            <w:tcW w:w="0" w:type="auto"/>
          </w:tcPr>
          <w:p w:rsidR="00ED543E" w:rsidRPr="00821921" w:rsidRDefault="00ED543E" w:rsidP="00562292">
            <w:pPr>
              <w:rPr>
                <w:sz w:val="20"/>
                <w:szCs w:val="20"/>
              </w:rPr>
            </w:pPr>
            <w:r w:rsidRPr="00821921">
              <w:rPr>
                <w:sz w:val="20"/>
                <w:szCs w:val="20"/>
              </w:rPr>
              <w:t>30</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6,12,10,14,32,24,20,18,22,28,26,30</w:t>
            </w:r>
          </w:p>
        </w:tc>
        <w:tc>
          <w:tcPr>
            <w:tcW w:w="1068" w:type="dxa"/>
          </w:tcPr>
          <w:p w:rsidR="00ED543E" w:rsidRPr="00821921" w:rsidRDefault="00ED543E" w:rsidP="00562292">
            <w:pPr>
              <w:rPr>
                <w:sz w:val="20"/>
                <w:szCs w:val="20"/>
              </w:rPr>
            </w:pPr>
            <w:r w:rsidRPr="00821921">
              <w:rPr>
                <w:sz w:val="20"/>
                <w:szCs w:val="20"/>
              </w:rPr>
              <w:t>28,26,24</w:t>
            </w:r>
          </w:p>
        </w:tc>
        <w:tc>
          <w:tcPr>
            <w:tcW w:w="0" w:type="auto"/>
          </w:tcPr>
          <w:p w:rsidR="00ED543E" w:rsidRPr="00821921" w:rsidRDefault="00ED543E" w:rsidP="00562292">
            <w:pPr>
              <w:rPr>
                <w:sz w:val="20"/>
                <w:szCs w:val="20"/>
              </w:rPr>
            </w:pPr>
            <w:r w:rsidRPr="00821921">
              <w:rPr>
                <w:sz w:val="20"/>
                <w:szCs w:val="20"/>
              </w:rPr>
              <w:t>32,28,26</w:t>
            </w:r>
          </w:p>
        </w:tc>
      </w:tr>
      <w:tr w:rsidR="00ED543E" w:rsidRPr="00821921" w:rsidTr="00ED543E">
        <w:tc>
          <w:tcPr>
            <w:tcW w:w="0" w:type="auto"/>
          </w:tcPr>
          <w:p w:rsidR="00ED543E" w:rsidRPr="00821921" w:rsidRDefault="00ED543E" w:rsidP="00562292">
            <w:pPr>
              <w:rPr>
                <w:sz w:val="20"/>
                <w:szCs w:val="20"/>
              </w:rPr>
            </w:pPr>
            <w:r w:rsidRPr="00821921">
              <w:rPr>
                <w:sz w:val="20"/>
                <w:szCs w:val="20"/>
              </w:rPr>
              <w:t>31 / 17</w:t>
            </w:r>
          </w:p>
        </w:tc>
        <w:tc>
          <w:tcPr>
            <w:tcW w:w="0" w:type="auto"/>
          </w:tcPr>
          <w:p w:rsidR="00ED543E" w:rsidRPr="00821921" w:rsidRDefault="00ED543E" w:rsidP="00562292">
            <w:pPr>
              <w:rPr>
                <w:sz w:val="20"/>
                <w:szCs w:val="20"/>
              </w:rPr>
            </w:pPr>
            <w:r w:rsidRPr="00821921">
              <w:rPr>
                <w:sz w:val="20"/>
                <w:szCs w:val="20"/>
              </w:rPr>
              <w:t>29</w:t>
            </w:r>
            <w:r>
              <w:rPr>
                <w:rFonts w:hint="eastAsia"/>
                <w:sz w:val="20"/>
                <w:szCs w:val="20"/>
                <w:lang w:eastAsia="zh-CN"/>
              </w:rPr>
              <w:t>(4)</w:t>
            </w:r>
          </w:p>
        </w:tc>
        <w:tc>
          <w:tcPr>
            <w:tcW w:w="0" w:type="auto"/>
          </w:tcPr>
          <w:p w:rsidR="00ED543E" w:rsidRPr="00821921" w:rsidRDefault="00ED543E" w:rsidP="00562292">
            <w:pPr>
              <w:rPr>
                <w:sz w:val="20"/>
                <w:szCs w:val="20"/>
              </w:rPr>
            </w:pPr>
            <w:r w:rsidRPr="00821921">
              <w:rPr>
                <w:sz w:val="20"/>
                <w:szCs w:val="20"/>
              </w:rPr>
              <w:t>29</w:t>
            </w:r>
          </w:p>
        </w:tc>
        <w:tc>
          <w:tcPr>
            <w:tcW w:w="1206" w:type="dxa"/>
          </w:tcPr>
          <w:p w:rsidR="00ED543E" w:rsidRPr="00821921" w:rsidRDefault="00ED543E" w:rsidP="00562292">
            <w:pPr>
              <w:rPr>
                <w:sz w:val="20"/>
                <w:szCs w:val="20"/>
              </w:rPr>
            </w:pPr>
            <w:r w:rsidRPr="00821921">
              <w:rPr>
                <w:sz w:val="20"/>
                <w:szCs w:val="20"/>
              </w:rPr>
              <w:t>no</w:t>
            </w:r>
          </w:p>
        </w:tc>
        <w:tc>
          <w:tcPr>
            <w:tcW w:w="3461" w:type="dxa"/>
          </w:tcPr>
          <w:p w:rsidR="00ED543E" w:rsidRPr="00821921" w:rsidRDefault="00ED543E" w:rsidP="00562292">
            <w:pPr>
              <w:rPr>
                <w:sz w:val="20"/>
                <w:szCs w:val="20"/>
              </w:rPr>
            </w:pPr>
            <w:r w:rsidRPr="00821921">
              <w:rPr>
                <w:sz w:val="20"/>
                <w:szCs w:val="20"/>
              </w:rPr>
              <w:t>6,12,10,14,32,24,20,18,22,28,26,30</w:t>
            </w:r>
          </w:p>
        </w:tc>
        <w:tc>
          <w:tcPr>
            <w:tcW w:w="1068" w:type="dxa"/>
          </w:tcPr>
          <w:p w:rsidR="00ED543E" w:rsidRPr="00821921" w:rsidRDefault="00ED543E" w:rsidP="00562292">
            <w:pPr>
              <w:rPr>
                <w:sz w:val="20"/>
                <w:szCs w:val="20"/>
              </w:rPr>
            </w:pPr>
            <w:r w:rsidRPr="00821921">
              <w:rPr>
                <w:sz w:val="20"/>
                <w:szCs w:val="20"/>
              </w:rPr>
              <w:t>28,26,24</w:t>
            </w:r>
          </w:p>
        </w:tc>
        <w:tc>
          <w:tcPr>
            <w:tcW w:w="0" w:type="auto"/>
          </w:tcPr>
          <w:p w:rsidR="00ED543E" w:rsidRPr="00821921" w:rsidRDefault="00ED543E" w:rsidP="00562292">
            <w:pPr>
              <w:rPr>
                <w:sz w:val="20"/>
                <w:szCs w:val="20"/>
              </w:rPr>
            </w:pPr>
            <w:r w:rsidRPr="00821921">
              <w:rPr>
                <w:sz w:val="20"/>
                <w:szCs w:val="20"/>
              </w:rPr>
              <w:t>30,32,28</w:t>
            </w:r>
          </w:p>
        </w:tc>
      </w:tr>
      <w:tr w:rsidR="00ED543E" w:rsidRPr="00821921" w:rsidTr="00ED543E">
        <w:tc>
          <w:tcPr>
            <w:tcW w:w="0" w:type="auto"/>
          </w:tcPr>
          <w:p w:rsidR="00ED543E" w:rsidRPr="00821921" w:rsidRDefault="00ED543E" w:rsidP="00562292">
            <w:pPr>
              <w:rPr>
                <w:sz w:val="20"/>
                <w:szCs w:val="20"/>
              </w:rPr>
            </w:pPr>
            <w:r w:rsidRPr="00821921">
              <w:rPr>
                <w:sz w:val="20"/>
                <w:szCs w:val="20"/>
              </w:rPr>
              <w:t>32 / 17</w:t>
            </w:r>
          </w:p>
        </w:tc>
        <w:tc>
          <w:tcPr>
            <w:tcW w:w="0" w:type="auto"/>
          </w:tcPr>
          <w:p w:rsidR="00ED543E" w:rsidRPr="00821921" w:rsidRDefault="00ED543E" w:rsidP="00562292">
            <w:pPr>
              <w:rPr>
                <w:sz w:val="20"/>
                <w:szCs w:val="20"/>
              </w:rPr>
            </w:pPr>
            <w:r w:rsidRPr="00821921">
              <w:rPr>
                <w:sz w:val="20"/>
                <w:szCs w:val="20"/>
              </w:rPr>
              <w:t>31</w:t>
            </w:r>
            <w:r>
              <w:rPr>
                <w:rFonts w:hint="eastAsia"/>
                <w:sz w:val="20"/>
                <w:szCs w:val="20"/>
                <w:lang w:eastAsia="zh-CN"/>
              </w:rPr>
              <w:t>(4)</w:t>
            </w:r>
          </w:p>
        </w:tc>
        <w:tc>
          <w:tcPr>
            <w:tcW w:w="0" w:type="auto"/>
          </w:tcPr>
          <w:p w:rsidR="00ED543E" w:rsidRPr="00821921" w:rsidRDefault="00ED543E" w:rsidP="00562292">
            <w:pPr>
              <w:rPr>
                <w:sz w:val="20"/>
                <w:szCs w:val="20"/>
              </w:rPr>
            </w:pPr>
            <w:r w:rsidRPr="00821921">
              <w:rPr>
                <w:sz w:val="20"/>
                <w:szCs w:val="20"/>
              </w:rPr>
              <w:t>31</w:t>
            </w:r>
          </w:p>
        </w:tc>
        <w:tc>
          <w:tcPr>
            <w:tcW w:w="1206" w:type="dxa"/>
          </w:tcPr>
          <w:p w:rsidR="00ED543E" w:rsidRPr="00821921" w:rsidRDefault="00ED543E" w:rsidP="00562292">
            <w:pPr>
              <w:rPr>
                <w:sz w:val="20"/>
                <w:szCs w:val="20"/>
              </w:rPr>
            </w:pPr>
            <w:r w:rsidRPr="00821921">
              <w:rPr>
                <w:sz w:val="20"/>
                <w:szCs w:val="20"/>
              </w:rPr>
              <w:t>no</w:t>
            </w:r>
          </w:p>
        </w:tc>
        <w:tc>
          <w:tcPr>
            <w:tcW w:w="3461" w:type="dxa"/>
          </w:tcPr>
          <w:p w:rsidR="00ED543E" w:rsidRPr="00821921" w:rsidRDefault="00ED543E" w:rsidP="00562292">
            <w:pPr>
              <w:rPr>
                <w:sz w:val="20"/>
                <w:szCs w:val="20"/>
              </w:rPr>
            </w:pPr>
            <w:r w:rsidRPr="00821921">
              <w:rPr>
                <w:sz w:val="20"/>
                <w:szCs w:val="20"/>
              </w:rPr>
              <w:t>6,12,10,14,32,24,20,18,22,28,26,30</w:t>
            </w:r>
          </w:p>
        </w:tc>
        <w:tc>
          <w:tcPr>
            <w:tcW w:w="1068" w:type="dxa"/>
          </w:tcPr>
          <w:p w:rsidR="00ED543E" w:rsidRPr="00821921" w:rsidRDefault="00ED543E" w:rsidP="00562292">
            <w:pPr>
              <w:rPr>
                <w:sz w:val="20"/>
                <w:szCs w:val="20"/>
              </w:rPr>
            </w:pPr>
            <w:r w:rsidRPr="00821921">
              <w:rPr>
                <w:sz w:val="20"/>
                <w:szCs w:val="20"/>
              </w:rPr>
              <w:t>30,28,26</w:t>
            </w:r>
          </w:p>
        </w:tc>
        <w:tc>
          <w:tcPr>
            <w:tcW w:w="0" w:type="auto"/>
          </w:tcPr>
          <w:p w:rsidR="00ED543E" w:rsidRPr="00821921" w:rsidRDefault="00ED543E" w:rsidP="00562292">
            <w:pPr>
              <w:rPr>
                <w:sz w:val="20"/>
                <w:szCs w:val="20"/>
              </w:rPr>
            </w:pPr>
            <w:r w:rsidRPr="00821921">
              <w:rPr>
                <w:sz w:val="20"/>
                <w:szCs w:val="20"/>
              </w:rPr>
              <w:t>32,30,28</w:t>
            </w:r>
          </w:p>
        </w:tc>
      </w:tr>
      <w:tr w:rsidR="00ED543E" w:rsidRPr="00821921" w:rsidTr="00ED543E">
        <w:tc>
          <w:tcPr>
            <w:tcW w:w="0" w:type="auto"/>
          </w:tcPr>
          <w:p w:rsidR="00ED543E" w:rsidRPr="00821921" w:rsidRDefault="00ED543E" w:rsidP="00562292">
            <w:pPr>
              <w:rPr>
                <w:sz w:val="20"/>
                <w:szCs w:val="20"/>
              </w:rPr>
            </w:pPr>
            <w:r w:rsidRPr="00821921">
              <w:rPr>
                <w:sz w:val="20"/>
                <w:szCs w:val="20"/>
              </w:rPr>
              <w:lastRenderedPageBreak/>
              <w:t>33 / 17</w:t>
            </w:r>
          </w:p>
        </w:tc>
        <w:tc>
          <w:tcPr>
            <w:tcW w:w="0" w:type="auto"/>
          </w:tcPr>
          <w:p w:rsidR="00ED543E" w:rsidRPr="00821921" w:rsidRDefault="00ED543E" w:rsidP="00562292">
            <w:pPr>
              <w:rPr>
                <w:sz w:val="20"/>
                <w:szCs w:val="20"/>
              </w:rPr>
            </w:pPr>
            <w:r w:rsidRPr="00821921">
              <w:rPr>
                <w:sz w:val="20"/>
                <w:szCs w:val="20"/>
              </w:rPr>
              <w:t>48</w:t>
            </w:r>
            <w:r>
              <w:rPr>
                <w:rFonts w:hint="eastAsia"/>
                <w:sz w:val="20"/>
                <w:szCs w:val="20"/>
                <w:lang w:eastAsia="zh-CN"/>
              </w:rPr>
              <w:t>(0)</w:t>
            </w:r>
          </w:p>
        </w:tc>
        <w:tc>
          <w:tcPr>
            <w:tcW w:w="0" w:type="auto"/>
          </w:tcPr>
          <w:p w:rsidR="00ED543E" w:rsidRPr="00821921" w:rsidRDefault="00ED543E" w:rsidP="00562292">
            <w:pPr>
              <w:rPr>
                <w:sz w:val="20"/>
                <w:szCs w:val="20"/>
              </w:rPr>
            </w:pPr>
            <w:r w:rsidRPr="00821921">
              <w:rPr>
                <w:sz w:val="20"/>
                <w:szCs w:val="20"/>
              </w:rPr>
              <w:t>48</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12,10,14,32,24,20,18,22,28,26,30,48</w:t>
            </w:r>
          </w:p>
        </w:tc>
        <w:tc>
          <w:tcPr>
            <w:tcW w:w="1068" w:type="dxa"/>
          </w:tcPr>
          <w:p w:rsidR="00ED543E" w:rsidRPr="00821921" w:rsidRDefault="00ED543E" w:rsidP="00562292">
            <w:pPr>
              <w:rPr>
                <w:sz w:val="20"/>
                <w:szCs w:val="20"/>
              </w:rPr>
            </w:pPr>
            <w:r w:rsidRPr="00821921">
              <w:rPr>
                <w:sz w:val="20"/>
                <w:szCs w:val="20"/>
              </w:rPr>
              <w:t>32</w:t>
            </w:r>
          </w:p>
        </w:tc>
        <w:tc>
          <w:tcPr>
            <w:tcW w:w="0" w:type="auto"/>
          </w:tcPr>
          <w:p w:rsidR="00ED543E" w:rsidRPr="00821921" w:rsidRDefault="00ED543E" w:rsidP="00562292">
            <w:pPr>
              <w:rPr>
                <w:sz w:val="20"/>
                <w:szCs w:val="20"/>
              </w:rPr>
            </w:pPr>
            <w:r w:rsidRPr="00821921">
              <w:rPr>
                <w:sz w:val="20"/>
                <w:szCs w:val="20"/>
              </w:rPr>
              <w:t>NA</w:t>
            </w:r>
          </w:p>
        </w:tc>
      </w:tr>
      <w:tr w:rsidR="00ED543E" w:rsidRPr="00821921" w:rsidTr="00ED543E">
        <w:tc>
          <w:tcPr>
            <w:tcW w:w="0" w:type="auto"/>
          </w:tcPr>
          <w:p w:rsidR="00ED543E" w:rsidRPr="00821921" w:rsidRDefault="00ED543E" w:rsidP="00562292">
            <w:pPr>
              <w:rPr>
                <w:sz w:val="20"/>
                <w:szCs w:val="20"/>
              </w:rPr>
            </w:pPr>
            <w:r w:rsidRPr="00821921">
              <w:rPr>
                <w:sz w:val="20"/>
                <w:szCs w:val="20"/>
              </w:rPr>
              <w:t>34 / 18</w:t>
            </w:r>
          </w:p>
        </w:tc>
        <w:tc>
          <w:tcPr>
            <w:tcW w:w="0" w:type="auto"/>
          </w:tcPr>
          <w:p w:rsidR="00ED543E" w:rsidRPr="00821921" w:rsidRDefault="00ED543E" w:rsidP="00562292">
            <w:pPr>
              <w:rPr>
                <w:sz w:val="20"/>
                <w:szCs w:val="20"/>
              </w:rPr>
            </w:pPr>
            <w:r w:rsidRPr="00821921">
              <w:rPr>
                <w:sz w:val="20"/>
                <w:szCs w:val="20"/>
              </w:rPr>
              <w:t>40</w:t>
            </w:r>
            <w:r>
              <w:rPr>
                <w:rFonts w:hint="eastAsia"/>
                <w:sz w:val="20"/>
                <w:szCs w:val="20"/>
                <w:lang w:eastAsia="zh-CN"/>
              </w:rPr>
              <w:t>(1)</w:t>
            </w:r>
          </w:p>
        </w:tc>
        <w:tc>
          <w:tcPr>
            <w:tcW w:w="0" w:type="auto"/>
          </w:tcPr>
          <w:p w:rsidR="00ED543E" w:rsidRPr="00821921" w:rsidRDefault="00ED543E" w:rsidP="00562292">
            <w:pPr>
              <w:rPr>
                <w:sz w:val="20"/>
                <w:szCs w:val="20"/>
              </w:rPr>
            </w:pPr>
            <w:r w:rsidRPr="00821921">
              <w:rPr>
                <w:sz w:val="20"/>
                <w:szCs w:val="20"/>
              </w:rPr>
              <w:t>40</w:t>
            </w:r>
          </w:p>
        </w:tc>
        <w:tc>
          <w:tcPr>
            <w:tcW w:w="1206" w:type="dxa"/>
          </w:tcPr>
          <w:p w:rsidR="00ED543E" w:rsidRPr="00821921" w:rsidRDefault="00ED543E" w:rsidP="00562292">
            <w:pPr>
              <w:rPr>
                <w:sz w:val="20"/>
                <w:szCs w:val="20"/>
              </w:rPr>
            </w:pPr>
            <w:r w:rsidRPr="00821921">
              <w:rPr>
                <w:sz w:val="20"/>
                <w:szCs w:val="20"/>
              </w:rPr>
              <w:t>yes</w:t>
            </w:r>
          </w:p>
        </w:tc>
        <w:tc>
          <w:tcPr>
            <w:tcW w:w="3461" w:type="dxa"/>
          </w:tcPr>
          <w:p w:rsidR="00ED543E" w:rsidRPr="00821921" w:rsidRDefault="00ED543E" w:rsidP="00562292">
            <w:pPr>
              <w:rPr>
                <w:sz w:val="20"/>
                <w:szCs w:val="20"/>
              </w:rPr>
            </w:pPr>
            <w:r w:rsidRPr="00821921">
              <w:rPr>
                <w:sz w:val="20"/>
                <w:szCs w:val="20"/>
              </w:rPr>
              <w:t>10,14,32,24,20,18,22,28,26,30,48,40</w:t>
            </w:r>
          </w:p>
        </w:tc>
        <w:tc>
          <w:tcPr>
            <w:tcW w:w="1068" w:type="dxa"/>
          </w:tcPr>
          <w:p w:rsidR="00ED543E" w:rsidRDefault="00ED543E" w:rsidP="00292156">
            <w:pPr>
              <w:ind w:rightChars="-112" w:right="-246"/>
              <w:rPr>
                <w:sz w:val="20"/>
                <w:szCs w:val="20"/>
              </w:rPr>
            </w:pPr>
            <w:r w:rsidRPr="00821921">
              <w:rPr>
                <w:sz w:val="20"/>
                <w:szCs w:val="20"/>
              </w:rPr>
              <w:t>32,24,</w:t>
            </w:r>
            <w:r w:rsidRPr="00821921">
              <w:rPr>
                <w:sz w:val="20"/>
                <w:szCs w:val="20"/>
                <w:highlight w:val="cyan"/>
              </w:rPr>
              <w:t>48</w:t>
            </w:r>
          </w:p>
        </w:tc>
        <w:tc>
          <w:tcPr>
            <w:tcW w:w="0" w:type="auto"/>
          </w:tcPr>
          <w:p w:rsidR="00ED543E" w:rsidRPr="00821921" w:rsidRDefault="00ED543E" w:rsidP="00562292">
            <w:pPr>
              <w:rPr>
                <w:sz w:val="20"/>
                <w:szCs w:val="20"/>
              </w:rPr>
            </w:pPr>
            <w:r w:rsidRPr="00821921">
              <w:rPr>
                <w:sz w:val="20"/>
                <w:szCs w:val="20"/>
              </w:rPr>
              <w:t>48,32,24</w:t>
            </w:r>
          </w:p>
        </w:tc>
      </w:tr>
      <w:tr w:rsidR="00ED543E" w:rsidRPr="00821921" w:rsidTr="00ED543E">
        <w:tc>
          <w:tcPr>
            <w:tcW w:w="0" w:type="auto"/>
          </w:tcPr>
          <w:p w:rsidR="00ED543E" w:rsidRPr="00821921" w:rsidRDefault="00ED543E" w:rsidP="00562292">
            <w:pPr>
              <w:rPr>
                <w:sz w:val="20"/>
                <w:szCs w:val="20"/>
              </w:rPr>
            </w:pPr>
            <w:r w:rsidRPr="00821921">
              <w:rPr>
                <w:sz w:val="20"/>
                <w:szCs w:val="20"/>
              </w:rPr>
              <w:t>…</w:t>
            </w:r>
          </w:p>
        </w:tc>
        <w:tc>
          <w:tcPr>
            <w:tcW w:w="0" w:type="auto"/>
          </w:tcPr>
          <w:p w:rsidR="00ED543E" w:rsidRPr="00821921" w:rsidRDefault="00ED543E" w:rsidP="00562292">
            <w:pPr>
              <w:rPr>
                <w:sz w:val="20"/>
                <w:szCs w:val="20"/>
              </w:rPr>
            </w:pPr>
            <w:r w:rsidRPr="00821921">
              <w:rPr>
                <w:sz w:val="20"/>
                <w:szCs w:val="20"/>
              </w:rPr>
              <w:t>…</w:t>
            </w:r>
          </w:p>
        </w:tc>
        <w:tc>
          <w:tcPr>
            <w:tcW w:w="0" w:type="auto"/>
          </w:tcPr>
          <w:p w:rsidR="00ED543E" w:rsidRPr="00821921" w:rsidRDefault="00ED543E" w:rsidP="00562292">
            <w:pPr>
              <w:rPr>
                <w:sz w:val="20"/>
                <w:szCs w:val="20"/>
              </w:rPr>
            </w:pPr>
            <w:r w:rsidRPr="00821921">
              <w:rPr>
                <w:sz w:val="20"/>
                <w:szCs w:val="20"/>
              </w:rPr>
              <w:t>…</w:t>
            </w:r>
          </w:p>
        </w:tc>
        <w:tc>
          <w:tcPr>
            <w:tcW w:w="1206" w:type="dxa"/>
          </w:tcPr>
          <w:p w:rsidR="00ED543E" w:rsidRPr="00821921" w:rsidRDefault="00ED543E" w:rsidP="00562292">
            <w:pPr>
              <w:rPr>
                <w:sz w:val="20"/>
                <w:szCs w:val="20"/>
              </w:rPr>
            </w:pPr>
            <w:r w:rsidRPr="00821921">
              <w:rPr>
                <w:sz w:val="20"/>
                <w:szCs w:val="20"/>
              </w:rPr>
              <w:t>…</w:t>
            </w:r>
          </w:p>
        </w:tc>
        <w:tc>
          <w:tcPr>
            <w:tcW w:w="3461" w:type="dxa"/>
          </w:tcPr>
          <w:p w:rsidR="00ED543E" w:rsidRPr="00821921" w:rsidRDefault="00ED543E" w:rsidP="00562292">
            <w:pPr>
              <w:rPr>
                <w:sz w:val="20"/>
                <w:szCs w:val="20"/>
              </w:rPr>
            </w:pPr>
            <w:r w:rsidRPr="00821921">
              <w:rPr>
                <w:sz w:val="20"/>
                <w:szCs w:val="20"/>
              </w:rPr>
              <w:t>…</w:t>
            </w:r>
          </w:p>
        </w:tc>
        <w:tc>
          <w:tcPr>
            <w:tcW w:w="1068" w:type="dxa"/>
          </w:tcPr>
          <w:p w:rsidR="00ED543E" w:rsidRPr="00821921" w:rsidRDefault="00ED543E" w:rsidP="00562292">
            <w:pPr>
              <w:rPr>
                <w:sz w:val="20"/>
                <w:szCs w:val="20"/>
              </w:rPr>
            </w:pPr>
            <w:r w:rsidRPr="00821921">
              <w:rPr>
                <w:sz w:val="20"/>
                <w:szCs w:val="20"/>
              </w:rPr>
              <w:t>…</w:t>
            </w:r>
          </w:p>
        </w:tc>
        <w:tc>
          <w:tcPr>
            <w:tcW w:w="0" w:type="auto"/>
          </w:tcPr>
          <w:p w:rsidR="00ED543E" w:rsidRPr="00821921" w:rsidRDefault="00ED543E" w:rsidP="00562292">
            <w:pPr>
              <w:rPr>
                <w:sz w:val="20"/>
                <w:szCs w:val="20"/>
              </w:rPr>
            </w:pPr>
            <w:r w:rsidRPr="00821921">
              <w:rPr>
                <w:sz w:val="20"/>
                <w:szCs w:val="20"/>
              </w:rPr>
              <w:t>…</w:t>
            </w:r>
          </w:p>
        </w:tc>
      </w:tr>
    </w:tbl>
    <w:p w:rsidR="00FD6D97" w:rsidRDefault="00FD6D97" w:rsidP="002C6290">
      <w:pPr>
        <w:jc w:val="center"/>
        <w:rPr>
          <w:lang w:eastAsia="zh-CN"/>
        </w:rPr>
      </w:pPr>
    </w:p>
    <w:p w:rsidR="00FD6D97" w:rsidRPr="00E31D0F" w:rsidRDefault="00FD6D97" w:rsidP="002C6290">
      <w:pPr>
        <w:jc w:val="center"/>
        <w:rPr>
          <w:b/>
          <w:bCs/>
        </w:rPr>
      </w:pPr>
      <w:r w:rsidRPr="00D0399D">
        <w:rPr>
          <w:b/>
          <w:bCs/>
        </w:rPr>
        <w:t>Table 7</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3"/>
        <w:gridCol w:w="1039"/>
        <w:gridCol w:w="1724"/>
        <w:gridCol w:w="2726"/>
        <w:gridCol w:w="1430"/>
        <w:gridCol w:w="1430"/>
      </w:tblGrid>
      <w:tr w:rsidR="00ED543E" w:rsidRPr="00821921">
        <w:trPr>
          <w:trHeight w:val="624"/>
        </w:trPr>
        <w:tc>
          <w:tcPr>
            <w:tcW w:w="0" w:type="auto"/>
            <w:vMerge w:val="restart"/>
          </w:tcPr>
          <w:p w:rsidR="00ED543E" w:rsidRPr="00821921" w:rsidRDefault="00ED543E" w:rsidP="00562292">
            <w:pPr>
              <w:rPr>
                <w:b/>
                <w:bCs/>
                <w:sz w:val="20"/>
                <w:szCs w:val="20"/>
              </w:rPr>
            </w:pPr>
            <w:r w:rsidRPr="00821921">
              <w:rPr>
                <w:b/>
                <w:bCs/>
                <w:sz w:val="20"/>
                <w:szCs w:val="20"/>
              </w:rPr>
              <w:t xml:space="preserve">Coding number </w:t>
            </w:r>
          </w:p>
          <w:p w:rsidR="00ED543E" w:rsidRPr="00821921" w:rsidRDefault="00ED543E" w:rsidP="00562292">
            <w:pPr>
              <w:rPr>
                <w:b/>
                <w:bCs/>
                <w:sz w:val="20"/>
                <w:szCs w:val="20"/>
              </w:rPr>
            </w:pPr>
            <w:r w:rsidRPr="00821921">
              <w:rPr>
                <w:b/>
                <w:bCs/>
                <w:sz w:val="20"/>
                <w:szCs w:val="20"/>
              </w:rPr>
              <w:t>/ frame_num</w:t>
            </w:r>
          </w:p>
        </w:tc>
        <w:tc>
          <w:tcPr>
            <w:tcW w:w="0" w:type="auto"/>
            <w:vMerge w:val="restart"/>
          </w:tcPr>
          <w:p w:rsidR="00ED543E" w:rsidRPr="00821921" w:rsidRDefault="00ED543E" w:rsidP="00562292">
            <w:pPr>
              <w:rPr>
                <w:b/>
                <w:bCs/>
                <w:sz w:val="20"/>
                <w:szCs w:val="20"/>
              </w:rPr>
            </w:pPr>
            <w:r w:rsidRPr="00821921">
              <w:rPr>
                <w:b/>
                <w:bCs/>
                <w:sz w:val="20"/>
                <w:szCs w:val="20"/>
              </w:rPr>
              <w:t>POC</w:t>
            </w:r>
            <w:r>
              <w:rPr>
                <w:rFonts w:hint="eastAsia"/>
                <w:b/>
                <w:bCs/>
                <w:sz w:val="20"/>
                <w:szCs w:val="20"/>
                <w:lang w:eastAsia="zh-CN"/>
              </w:rPr>
              <w:t>(TL)</w:t>
            </w:r>
          </w:p>
        </w:tc>
        <w:tc>
          <w:tcPr>
            <w:tcW w:w="0" w:type="auto"/>
            <w:vMerge w:val="restart"/>
          </w:tcPr>
          <w:p w:rsidR="00ED543E" w:rsidRPr="00821921" w:rsidRDefault="00ED543E" w:rsidP="00562292">
            <w:pPr>
              <w:rPr>
                <w:b/>
                <w:bCs/>
                <w:sz w:val="20"/>
                <w:szCs w:val="20"/>
              </w:rPr>
            </w:pPr>
            <w:r w:rsidRPr="00821921">
              <w:rPr>
                <w:b/>
                <w:bCs/>
                <w:sz w:val="20"/>
                <w:szCs w:val="20"/>
              </w:rPr>
              <w:t>Marked as “used for reference”</w:t>
            </w:r>
          </w:p>
        </w:tc>
        <w:tc>
          <w:tcPr>
            <w:tcW w:w="0" w:type="auto"/>
            <w:vMerge w:val="restart"/>
          </w:tcPr>
          <w:p w:rsidR="00ED543E" w:rsidRPr="00821921" w:rsidRDefault="00ED543E" w:rsidP="00562292">
            <w:pPr>
              <w:rPr>
                <w:b/>
                <w:bCs/>
                <w:sz w:val="20"/>
                <w:szCs w:val="20"/>
              </w:rPr>
            </w:pPr>
            <w:r w:rsidRPr="00821921">
              <w:rPr>
                <w:b/>
                <w:bCs/>
                <w:sz w:val="20"/>
                <w:szCs w:val="20"/>
              </w:rPr>
              <w:t>pictures buffered in the DPB after coding the picture</w:t>
            </w:r>
          </w:p>
        </w:tc>
        <w:tc>
          <w:tcPr>
            <w:tcW w:w="0" w:type="auto"/>
            <w:gridSpan w:val="2"/>
          </w:tcPr>
          <w:p w:rsidR="00ED543E" w:rsidRPr="00821921" w:rsidRDefault="00ED543E" w:rsidP="00562292">
            <w:pPr>
              <w:rPr>
                <w:b/>
                <w:bCs/>
                <w:sz w:val="20"/>
                <w:szCs w:val="20"/>
              </w:rPr>
            </w:pPr>
            <w:r w:rsidRPr="00821921">
              <w:rPr>
                <w:b/>
                <w:bCs/>
                <w:sz w:val="20"/>
                <w:szCs w:val="20"/>
              </w:rPr>
              <w:t>Reference pictures in lists after ref pic list construction</w:t>
            </w:r>
          </w:p>
        </w:tc>
      </w:tr>
      <w:tr w:rsidR="00ED543E" w:rsidRPr="00821921">
        <w:trPr>
          <w:trHeight w:val="623"/>
        </w:trPr>
        <w:tc>
          <w:tcPr>
            <w:tcW w:w="0" w:type="auto"/>
            <w:vMerge/>
          </w:tcPr>
          <w:p w:rsidR="00ED543E" w:rsidRPr="00821921" w:rsidRDefault="00ED543E" w:rsidP="00562292">
            <w:pPr>
              <w:rPr>
                <w:b/>
                <w:bCs/>
                <w:sz w:val="20"/>
                <w:szCs w:val="20"/>
              </w:rPr>
            </w:pPr>
          </w:p>
        </w:tc>
        <w:tc>
          <w:tcPr>
            <w:tcW w:w="0" w:type="auto"/>
            <w:vMerge/>
          </w:tcPr>
          <w:p w:rsidR="00ED543E" w:rsidRPr="00821921" w:rsidRDefault="00ED543E" w:rsidP="00562292">
            <w:pPr>
              <w:rPr>
                <w:b/>
                <w:bCs/>
                <w:sz w:val="20"/>
                <w:szCs w:val="20"/>
              </w:rPr>
            </w:pPr>
          </w:p>
        </w:tc>
        <w:tc>
          <w:tcPr>
            <w:tcW w:w="0" w:type="auto"/>
            <w:vMerge/>
          </w:tcPr>
          <w:p w:rsidR="00ED543E" w:rsidRPr="00821921" w:rsidRDefault="00ED543E" w:rsidP="00562292">
            <w:pPr>
              <w:rPr>
                <w:b/>
                <w:bCs/>
                <w:sz w:val="20"/>
                <w:szCs w:val="20"/>
              </w:rPr>
            </w:pPr>
          </w:p>
        </w:tc>
        <w:tc>
          <w:tcPr>
            <w:tcW w:w="0" w:type="auto"/>
            <w:vMerge/>
          </w:tcPr>
          <w:p w:rsidR="00ED543E" w:rsidRPr="00821921" w:rsidRDefault="00ED543E" w:rsidP="00562292">
            <w:pPr>
              <w:rPr>
                <w:b/>
                <w:bCs/>
                <w:sz w:val="20"/>
                <w:szCs w:val="20"/>
              </w:rPr>
            </w:pPr>
          </w:p>
        </w:tc>
        <w:tc>
          <w:tcPr>
            <w:tcW w:w="0" w:type="auto"/>
          </w:tcPr>
          <w:p w:rsidR="00ED543E" w:rsidRPr="00821921" w:rsidRDefault="00ED543E" w:rsidP="00562292">
            <w:pPr>
              <w:rPr>
                <w:b/>
                <w:bCs/>
                <w:sz w:val="20"/>
                <w:szCs w:val="20"/>
              </w:rPr>
            </w:pPr>
            <w:r w:rsidRPr="00821921">
              <w:rPr>
                <w:b/>
                <w:bCs/>
                <w:sz w:val="20"/>
                <w:szCs w:val="20"/>
              </w:rPr>
              <w:t>LIST0</w:t>
            </w:r>
          </w:p>
        </w:tc>
        <w:tc>
          <w:tcPr>
            <w:tcW w:w="0" w:type="auto"/>
          </w:tcPr>
          <w:p w:rsidR="00ED543E" w:rsidRPr="00821921" w:rsidRDefault="00ED543E" w:rsidP="00562292">
            <w:pPr>
              <w:rPr>
                <w:b/>
                <w:bCs/>
                <w:sz w:val="20"/>
                <w:szCs w:val="20"/>
              </w:rPr>
            </w:pPr>
            <w:r w:rsidRPr="00821921">
              <w:rPr>
                <w:b/>
                <w:bCs/>
                <w:sz w:val="20"/>
                <w:szCs w:val="20"/>
              </w:rPr>
              <w:t>LIST1</w:t>
            </w:r>
          </w:p>
        </w:tc>
      </w:tr>
      <w:tr w:rsidR="00ED543E" w:rsidRPr="00821921">
        <w:tc>
          <w:tcPr>
            <w:tcW w:w="0" w:type="auto"/>
          </w:tcPr>
          <w:p w:rsidR="00ED543E" w:rsidRPr="00821921" w:rsidRDefault="00ED543E" w:rsidP="00562292">
            <w:pPr>
              <w:rPr>
                <w:sz w:val="20"/>
                <w:szCs w:val="20"/>
              </w:rPr>
            </w:pPr>
            <w:r w:rsidRPr="00821921">
              <w:rPr>
                <w:sz w:val="20"/>
                <w:szCs w:val="20"/>
              </w:rPr>
              <w:t>0 / 0</w:t>
            </w:r>
          </w:p>
        </w:tc>
        <w:tc>
          <w:tcPr>
            <w:tcW w:w="0" w:type="auto"/>
          </w:tcPr>
          <w:p w:rsidR="00ED543E" w:rsidRPr="00821921" w:rsidRDefault="00ED543E" w:rsidP="00562292">
            <w:pPr>
              <w:rPr>
                <w:sz w:val="20"/>
                <w:szCs w:val="20"/>
              </w:rPr>
            </w:pPr>
            <w:r w:rsidRPr="00821921">
              <w:rPr>
                <w:sz w:val="20"/>
                <w:szCs w:val="20"/>
              </w:rPr>
              <w:t>0</w:t>
            </w:r>
            <w:r>
              <w:rPr>
                <w:rFonts w:hint="eastAsia"/>
                <w:sz w:val="20"/>
                <w:szCs w:val="20"/>
                <w:lang w:eastAsia="zh-CN"/>
              </w:rPr>
              <w:t>(0)</w:t>
            </w:r>
          </w:p>
        </w:tc>
        <w:tc>
          <w:tcPr>
            <w:tcW w:w="0" w:type="auto"/>
          </w:tcPr>
          <w:p w:rsidR="00ED543E" w:rsidRPr="00821921" w:rsidRDefault="00ED543E" w:rsidP="00562292">
            <w:pPr>
              <w:rPr>
                <w:sz w:val="20"/>
                <w:szCs w:val="20"/>
              </w:rPr>
            </w:pPr>
            <w:r w:rsidRPr="00821921">
              <w:rPr>
                <w:sz w:val="20"/>
                <w:szCs w:val="20"/>
              </w:rPr>
              <w:t>yes</w:t>
            </w:r>
          </w:p>
        </w:tc>
        <w:tc>
          <w:tcPr>
            <w:tcW w:w="0" w:type="auto"/>
          </w:tcPr>
          <w:p w:rsidR="00ED543E" w:rsidRPr="00821921" w:rsidRDefault="00ED543E" w:rsidP="00562292">
            <w:pPr>
              <w:rPr>
                <w:sz w:val="20"/>
                <w:szCs w:val="20"/>
              </w:rPr>
            </w:pPr>
            <w:r w:rsidRPr="00821921">
              <w:rPr>
                <w:sz w:val="20"/>
                <w:szCs w:val="20"/>
              </w:rPr>
              <w:t xml:space="preserve">0                               </w:t>
            </w:r>
          </w:p>
        </w:tc>
        <w:tc>
          <w:tcPr>
            <w:tcW w:w="0" w:type="auto"/>
          </w:tcPr>
          <w:p w:rsidR="00ED543E" w:rsidRPr="00821921" w:rsidRDefault="00ED543E" w:rsidP="00562292">
            <w:pPr>
              <w:rPr>
                <w:sz w:val="20"/>
                <w:szCs w:val="20"/>
              </w:rPr>
            </w:pPr>
            <w:r w:rsidRPr="00821921">
              <w:rPr>
                <w:sz w:val="20"/>
                <w:szCs w:val="20"/>
              </w:rPr>
              <w:t>NA</w:t>
            </w:r>
          </w:p>
        </w:tc>
        <w:tc>
          <w:tcPr>
            <w:tcW w:w="0" w:type="auto"/>
          </w:tcPr>
          <w:p w:rsidR="00ED543E" w:rsidRPr="00821921" w:rsidRDefault="00ED543E" w:rsidP="00562292">
            <w:pPr>
              <w:rPr>
                <w:sz w:val="20"/>
                <w:szCs w:val="20"/>
              </w:rPr>
            </w:pPr>
            <w:r w:rsidRPr="00821921">
              <w:rPr>
                <w:sz w:val="20"/>
                <w:szCs w:val="20"/>
              </w:rPr>
              <w:t>NA</w:t>
            </w:r>
          </w:p>
        </w:tc>
      </w:tr>
      <w:tr w:rsidR="00ED543E" w:rsidRPr="00821921">
        <w:tc>
          <w:tcPr>
            <w:tcW w:w="0" w:type="auto"/>
          </w:tcPr>
          <w:p w:rsidR="00ED543E" w:rsidRPr="00821921" w:rsidRDefault="00ED543E" w:rsidP="00562292">
            <w:pPr>
              <w:rPr>
                <w:sz w:val="20"/>
                <w:szCs w:val="20"/>
              </w:rPr>
            </w:pPr>
            <w:r w:rsidRPr="00821921">
              <w:rPr>
                <w:sz w:val="20"/>
                <w:szCs w:val="20"/>
              </w:rPr>
              <w:t>1 / 1</w:t>
            </w:r>
          </w:p>
        </w:tc>
        <w:tc>
          <w:tcPr>
            <w:tcW w:w="0" w:type="auto"/>
          </w:tcPr>
          <w:p w:rsidR="00ED543E" w:rsidRPr="00821921" w:rsidRDefault="00ED543E" w:rsidP="00562292">
            <w:pPr>
              <w:rPr>
                <w:sz w:val="20"/>
                <w:szCs w:val="20"/>
              </w:rPr>
            </w:pPr>
            <w:r w:rsidRPr="00821921">
              <w:rPr>
                <w:sz w:val="20"/>
                <w:szCs w:val="20"/>
              </w:rPr>
              <w:t>16</w:t>
            </w:r>
            <w:r>
              <w:rPr>
                <w:rFonts w:hint="eastAsia"/>
                <w:sz w:val="20"/>
                <w:szCs w:val="20"/>
                <w:lang w:eastAsia="zh-CN"/>
              </w:rPr>
              <w:t>(0)</w:t>
            </w:r>
          </w:p>
        </w:tc>
        <w:tc>
          <w:tcPr>
            <w:tcW w:w="0" w:type="auto"/>
          </w:tcPr>
          <w:p w:rsidR="00ED543E" w:rsidRPr="00821921" w:rsidRDefault="00ED543E" w:rsidP="00562292">
            <w:pPr>
              <w:rPr>
                <w:sz w:val="20"/>
                <w:szCs w:val="20"/>
              </w:rPr>
            </w:pPr>
            <w:r w:rsidRPr="00821921">
              <w:rPr>
                <w:sz w:val="20"/>
                <w:szCs w:val="20"/>
              </w:rPr>
              <w:t>yes</w:t>
            </w:r>
          </w:p>
        </w:tc>
        <w:tc>
          <w:tcPr>
            <w:tcW w:w="0" w:type="auto"/>
          </w:tcPr>
          <w:p w:rsidR="00ED543E" w:rsidRPr="00821921" w:rsidRDefault="00ED543E" w:rsidP="00562292">
            <w:pPr>
              <w:rPr>
                <w:sz w:val="20"/>
                <w:szCs w:val="20"/>
              </w:rPr>
            </w:pPr>
            <w:r w:rsidRPr="00821921">
              <w:rPr>
                <w:sz w:val="20"/>
                <w:szCs w:val="20"/>
              </w:rPr>
              <w:t xml:space="preserve">0,16                            </w:t>
            </w:r>
          </w:p>
        </w:tc>
        <w:tc>
          <w:tcPr>
            <w:tcW w:w="0" w:type="auto"/>
          </w:tcPr>
          <w:p w:rsidR="00ED543E" w:rsidRPr="00821921" w:rsidRDefault="00ED543E" w:rsidP="00562292">
            <w:pPr>
              <w:rPr>
                <w:sz w:val="20"/>
                <w:szCs w:val="20"/>
              </w:rPr>
            </w:pPr>
            <w:r w:rsidRPr="00821921">
              <w:rPr>
                <w:sz w:val="20"/>
                <w:szCs w:val="20"/>
              </w:rPr>
              <w:t>0</w:t>
            </w:r>
          </w:p>
        </w:tc>
        <w:tc>
          <w:tcPr>
            <w:tcW w:w="0" w:type="auto"/>
          </w:tcPr>
          <w:p w:rsidR="00ED543E" w:rsidRPr="00821921" w:rsidRDefault="00ED543E" w:rsidP="00562292">
            <w:pPr>
              <w:rPr>
                <w:sz w:val="20"/>
                <w:szCs w:val="20"/>
              </w:rPr>
            </w:pPr>
            <w:r w:rsidRPr="00821921">
              <w:rPr>
                <w:sz w:val="20"/>
                <w:szCs w:val="20"/>
              </w:rPr>
              <w:t>NA</w:t>
            </w:r>
          </w:p>
        </w:tc>
      </w:tr>
      <w:tr w:rsidR="00ED543E" w:rsidRPr="00821921">
        <w:tc>
          <w:tcPr>
            <w:tcW w:w="0" w:type="auto"/>
          </w:tcPr>
          <w:p w:rsidR="00ED543E" w:rsidRPr="00821921" w:rsidRDefault="00ED543E" w:rsidP="00562292">
            <w:pPr>
              <w:rPr>
                <w:sz w:val="20"/>
                <w:szCs w:val="20"/>
              </w:rPr>
            </w:pPr>
            <w:r w:rsidRPr="00821921">
              <w:rPr>
                <w:sz w:val="20"/>
                <w:szCs w:val="20"/>
              </w:rPr>
              <w:t>2 / 2</w:t>
            </w:r>
          </w:p>
        </w:tc>
        <w:tc>
          <w:tcPr>
            <w:tcW w:w="0" w:type="auto"/>
          </w:tcPr>
          <w:p w:rsidR="00ED543E" w:rsidRPr="00821921" w:rsidRDefault="00ED543E" w:rsidP="00562292">
            <w:pPr>
              <w:rPr>
                <w:sz w:val="20"/>
                <w:szCs w:val="20"/>
              </w:rPr>
            </w:pPr>
            <w:r w:rsidRPr="00821921">
              <w:rPr>
                <w:sz w:val="20"/>
                <w:szCs w:val="20"/>
              </w:rPr>
              <w:t>8</w:t>
            </w:r>
            <w:r>
              <w:rPr>
                <w:rFonts w:hint="eastAsia"/>
                <w:sz w:val="20"/>
                <w:szCs w:val="20"/>
                <w:lang w:eastAsia="zh-CN"/>
              </w:rPr>
              <w:t>(1)</w:t>
            </w:r>
          </w:p>
        </w:tc>
        <w:tc>
          <w:tcPr>
            <w:tcW w:w="0" w:type="auto"/>
          </w:tcPr>
          <w:p w:rsidR="00ED543E" w:rsidRPr="00821921" w:rsidRDefault="00ED543E" w:rsidP="00562292">
            <w:pPr>
              <w:rPr>
                <w:sz w:val="20"/>
                <w:szCs w:val="20"/>
              </w:rPr>
            </w:pPr>
            <w:r w:rsidRPr="00821921">
              <w:rPr>
                <w:sz w:val="20"/>
                <w:szCs w:val="20"/>
              </w:rPr>
              <w:t>yes</w:t>
            </w:r>
          </w:p>
        </w:tc>
        <w:tc>
          <w:tcPr>
            <w:tcW w:w="0" w:type="auto"/>
          </w:tcPr>
          <w:p w:rsidR="00ED543E" w:rsidRPr="00821921" w:rsidRDefault="00ED543E" w:rsidP="00562292">
            <w:pPr>
              <w:rPr>
                <w:sz w:val="20"/>
                <w:szCs w:val="20"/>
              </w:rPr>
            </w:pPr>
            <w:r w:rsidRPr="00821921">
              <w:rPr>
                <w:sz w:val="20"/>
                <w:szCs w:val="20"/>
              </w:rPr>
              <w:t>0,16,8</w:t>
            </w:r>
          </w:p>
        </w:tc>
        <w:tc>
          <w:tcPr>
            <w:tcW w:w="0" w:type="auto"/>
          </w:tcPr>
          <w:p w:rsidR="00ED543E" w:rsidRPr="00821921" w:rsidRDefault="00ED543E" w:rsidP="00562292">
            <w:pPr>
              <w:rPr>
                <w:sz w:val="20"/>
                <w:szCs w:val="20"/>
              </w:rPr>
            </w:pPr>
            <w:r w:rsidRPr="00821921">
              <w:rPr>
                <w:sz w:val="20"/>
                <w:szCs w:val="20"/>
              </w:rPr>
              <w:t>0,16</w:t>
            </w:r>
          </w:p>
        </w:tc>
        <w:tc>
          <w:tcPr>
            <w:tcW w:w="0" w:type="auto"/>
          </w:tcPr>
          <w:p w:rsidR="00ED543E" w:rsidRPr="00821921" w:rsidRDefault="00ED543E" w:rsidP="00562292">
            <w:pPr>
              <w:rPr>
                <w:sz w:val="20"/>
                <w:szCs w:val="20"/>
              </w:rPr>
            </w:pPr>
            <w:r w:rsidRPr="00821921">
              <w:rPr>
                <w:sz w:val="20"/>
                <w:szCs w:val="20"/>
              </w:rPr>
              <w:t>16,0</w:t>
            </w:r>
          </w:p>
        </w:tc>
      </w:tr>
      <w:tr w:rsidR="00ED543E" w:rsidRPr="00821921">
        <w:tc>
          <w:tcPr>
            <w:tcW w:w="0" w:type="auto"/>
          </w:tcPr>
          <w:p w:rsidR="00ED543E" w:rsidRPr="00821921" w:rsidRDefault="00ED543E" w:rsidP="00562292">
            <w:pPr>
              <w:rPr>
                <w:sz w:val="20"/>
                <w:szCs w:val="20"/>
              </w:rPr>
            </w:pPr>
            <w:r w:rsidRPr="00821921">
              <w:rPr>
                <w:sz w:val="20"/>
                <w:szCs w:val="20"/>
              </w:rPr>
              <w:t>3 / 9</w:t>
            </w:r>
          </w:p>
        </w:tc>
        <w:tc>
          <w:tcPr>
            <w:tcW w:w="0" w:type="auto"/>
          </w:tcPr>
          <w:p w:rsidR="00ED543E" w:rsidRPr="00821921" w:rsidRDefault="00ED543E" w:rsidP="00562292">
            <w:pPr>
              <w:rPr>
                <w:sz w:val="20"/>
                <w:szCs w:val="20"/>
              </w:rPr>
            </w:pPr>
            <w:r w:rsidRPr="00821921">
              <w:rPr>
                <w:sz w:val="20"/>
                <w:szCs w:val="20"/>
              </w:rPr>
              <w:t>32</w:t>
            </w:r>
            <w:r>
              <w:rPr>
                <w:rFonts w:hint="eastAsia"/>
                <w:sz w:val="20"/>
                <w:szCs w:val="20"/>
                <w:lang w:eastAsia="zh-CN"/>
              </w:rPr>
              <w:t>(0)</w:t>
            </w:r>
          </w:p>
        </w:tc>
        <w:tc>
          <w:tcPr>
            <w:tcW w:w="0" w:type="auto"/>
          </w:tcPr>
          <w:p w:rsidR="00ED543E" w:rsidRPr="00821921" w:rsidRDefault="00ED543E" w:rsidP="00562292">
            <w:pPr>
              <w:rPr>
                <w:sz w:val="20"/>
                <w:szCs w:val="20"/>
              </w:rPr>
            </w:pPr>
            <w:r w:rsidRPr="00821921">
              <w:rPr>
                <w:sz w:val="20"/>
                <w:szCs w:val="20"/>
              </w:rPr>
              <w:t>Yes</w:t>
            </w:r>
          </w:p>
        </w:tc>
        <w:tc>
          <w:tcPr>
            <w:tcW w:w="0" w:type="auto"/>
          </w:tcPr>
          <w:p w:rsidR="00ED543E" w:rsidRPr="00821921" w:rsidRDefault="00ED543E" w:rsidP="00562292">
            <w:pPr>
              <w:rPr>
                <w:sz w:val="20"/>
                <w:szCs w:val="20"/>
              </w:rPr>
            </w:pPr>
            <w:r w:rsidRPr="00821921">
              <w:rPr>
                <w:sz w:val="20"/>
                <w:szCs w:val="20"/>
              </w:rPr>
              <w:t xml:space="preserve">0,16,8,32                          </w:t>
            </w:r>
          </w:p>
        </w:tc>
        <w:tc>
          <w:tcPr>
            <w:tcW w:w="0" w:type="auto"/>
          </w:tcPr>
          <w:p w:rsidR="00ED543E" w:rsidRPr="00821921" w:rsidRDefault="00ED543E" w:rsidP="00562292">
            <w:pPr>
              <w:rPr>
                <w:sz w:val="20"/>
                <w:szCs w:val="20"/>
              </w:rPr>
            </w:pPr>
            <w:r w:rsidRPr="00821921">
              <w:rPr>
                <w:sz w:val="20"/>
                <w:szCs w:val="20"/>
              </w:rPr>
              <w:t>0,16</w:t>
            </w:r>
          </w:p>
        </w:tc>
        <w:tc>
          <w:tcPr>
            <w:tcW w:w="0" w:type="auto"/>
          </w:tcPr>
          <w:p w:rsidR="00ED543E" w:rsidRPr="00821921" w:rsidRDefault="00ED543E" w:rsidP="00562292">
            <w:pPr>
              <w:rPr>
                <w:sz w:val="20"/>
                <w:szCs w:val="20"/>
              </w:rPr>
            </w:pPr>
            <w:r w:rsidRPr="00821921">
              <w:rPr>
                <w:sz w:val="20"/>
                <w:szCs w:val="20"/>
              </w:rPr>
              <w:t>NA</w:t>
            </w:r>
          </w:p>
        </w:tc>
      </w:tr>
      <w:tr w:rsidR="00ED543E" w:rsidRPr="00821921">
        <w:tc>
          <w:tcPr>
            <w:tcW w:w="0" w:type="auto"/>
          </w:tcPr>
          <w:p w:rsidR="00ED543E" w:rsidRPr="00821921" w:rsidRDefault="00ED543E" w:rsidP="00562292">
            <w:pPr>
              <w:rPr>
                <w:sz w:val="20"/>
                <w:szCs w:val="20"/>
              </w:rPr>
            </w:pPr>
            <w:r w:rsidRPr="00821921">
              <w:rPr>
                <w:sz w:val="20"/>
                <w:szCs w:val="20"/>
              </w:rPr>
              <w:t>4 / 10</w:t>
            </w:r>
          </w:p>
        </w:tc>
        <w:tc>
          <w:tcPr>
            <w:tcW w:w="0" w:type="auto"/>
          </w:tcPr>
          <w:p w:rsidR="00ED543E" w:rsidRPr="00821921" w:rsidRDefault="00ED543E" w:rsidP="00562292">
            <w:pPr>
              <w:rPr>
                <w:sz w:val="20"/>
                <w:szCs w:val="20"/>
              </w:rPr>
            </w:pPr>
            <w:r w:rsidRPr="00821921">
              <w:rPr>
                <w:sz w:val="20"/>
                <w:szCs w:val="20"/>
              </w:rPr>
              <w:t>24</w:t>
            </w:r>
            <w:r>
              <w:rPr>
                <w:rFonts w:hint="eastAsia"/>
                <w:sz w:val="20"/>
                <w:szCs w:val="20"/>
                <w:lang w:eastAsia="zh-CN"/>
              </w:rPr>
              <w:t>(1)</w:t>
            </w:r>
          </w:p>
        </w:tc>
        <w:tc>
          <w:tcPr>
            <w:tcW w:w="0" w:type="auto"/>
          </w:tcPr>
          <w:p w:rsidR="00ED543E" w:rsidRPr="00821921" w:rsidRDefault="00ED543E" w:rsidP="00562292">
            <w:pPr>
              <w:rPr>
                <w:sz w:val="20"/>
                <w:szCs w:val="20"/>
              </w:rPr>
            </w:pPr>
            <w:r w:rsidRPr="00821921">
              <w:rPr>
                <w:sz w:val="20"/>
                <w:szCs w:val="20"/>
              </w:rPr>
              <w:t>yes</w:t>
            </w:r>
          </w:p>
        </w:tc>
        <w:tc>
          <w:tcPr>
            <w:tcW w:w="0" w:type="auto"/>
          </w:tcPr>
          <w:p w:rsidR="00ED543E" w:rsidRPr="00821921" w:rsidRDefault="00ED543E" w:rsidP="00562292">
            <w:pPr>
              <w:rPr>
                <w:sz w:val="20"/>
                <w:szCs w:val="20"/>
              </w:rPr>
            </w:pPr>
            <w:r w:rsidRPr="00821921">
              <w:rPr>
                <w:sz w:val="20"/>
                <w:szCs w:val="20"/>
              </w:rPr>
              <w:t>0,16,8,32,24</w:t>
            </w:r>
          </w:p>
        </w:tc>
        <w:tc>
          <w:tcPr>
            <w:tcW w:w="0" w:type="auto"/>
          </w:tcPr>
          <w:p w:rsidR="00ED543E" w:rsidRPr="00821921" w:rsidRDefault="00ED543E" w:rsidP="00562292">
            <w:pPr>
              <w:rPr>
                <w:sz w:val="20"/>
                <w:szCs w:val="20"/>
              </w:rPr>
            </w:pPr>
            <w:r w:rsidRPr="00821921">
              <w:rPr>
                <w:sz w:val="20"/>
                <w:szCs w:val="20"/>
              </w:rPr>
              <w:t>16,8,0</w:t>
            </w:r>
          </w:p>
        </w:tc>
        <w:tc>
          <w:tcPr>
            <w:tcW w:w="0" w:type="auto"/>
          </w:tcPr>
          <w:p w:rsidR="00ED543E" w:rsidRPr="00821921" w:rsidRDefault="00ED543E" w:rsidP="00562292">
            <w:pPr>
              <w:rPr>
                <w:sz w:val="20"/>
                <w:szCs w:val="20"/>
              </w:rPr>
            </w:pPr>
            <w:r w:rsidRPr="00821921">
              <w:rPr>
                <w:sz w:val="20"/>
                <w:szCs w:val="20"/>
              </w:rPr>
              <w:t>32,16,8</w:t>
            </w:r>
          </w:p>
        </w:tc>
      </w:tr>
      <w:tr w:rsidR="00ED543E" w:rsidRPr="00821921">
        <w:tc>
          <w:tcPr>
            <w:tcW w:w="0" w:type="auto"/>
          </w:tcPr>
          <w:p w:rsidR="00ED543E" w:rsidRPr="00821921" w:rsidRDefault="00ED543E" w:rsidP="00562292">
            <w:pPr>
              <w:rPr>
                <w:sz w:val="20"/>
                <w:szCs w:val="20"/>
              </w:rPr>
            </w:pPr>
            <w:r w:rsidRPr="00821921">
              <w:rPr>
                <w:sz w:val="20"/>
                <w:szCs w:val="20"/>
              </w:rPr>
              <w:t>5 / 17</w:t>
            </w:r>
          </w:p>
        </w:tc>
        <w:tc>
          <w:tcPr>
            <w:tcW w:w="0" w:type="auto"/>
          </w:tcPr>
          <w:p w:rsidR="00ED543E" w:rsidRPr="00821921" w:rsidRDefault="00ED543E" w:rsidP="00562292">
            <w:pPr>
              <w:rPr>
                <w:sz w:val="20"/>
                <w:szCs w:val="20"/>
              </w:rPr>
            </w:pPr>
            <w:r w:rsidRPr="00821921">
              <w:rPr>
                <w:sz w:val="20"/>
                <w:szCs w:val="20"/>
              </w:rPr>
              <w:t>48</w:t>
            </w:r>
            <w:r>
              <w:rPr>
                <w:rFonts w:hint="eastAsia"/>
                <w:sz w:val="20"/>
                <w:szCs w:val="20"/>
                <w:lang w:eastAsia="zh-CN"/>
              </w:rPr>
              <w:t>(0)</w:t>
            </w:r>
          </w:p>
        </w:tc>
        <w:tc>
          <w:tcPr>
            <w:tcW w:w="0" w:type="auto"/>
          </w:tcPr>
          <w:p w:rsidR="00ED543E" w:rsidRPr="00821921" w:rsidRDefault="00ED543E" w:rsidP="00562292">
            <w:pPr>
              <w:rPr>
                <w:sz w:val="20"/>
                <w:szCs w:val="20"/>
              </w:rPr>
            </w:pPr>
            <w:r w:rsidRPr="00821921">
              <w:rPr>
                <w:sz w:val="20"/>
                <w:szCs w:val="20"/>
              </w:rPr>
              <w:t>yes</w:t>
            </w:r>
          </w:p>
        </w:tc>
        <w:tc>
          <w:tcPr>
            <w:tcW w:w="0" w:type="auto"/>
          </w:tcPr>
          <w:p w:rsidR="00ED543E" w:rsidRPr="00821921" w:rsidRDefault="00ED543E" w:rsidP="00562292">
            <w:pPr>
              <w:rPr>
                <w:sz w:val="20"/>
                <w:szCs w:val="20"/>
              </w:rPr>
            </w:pPr>
            <w:r w:rsidRPr="00821921">
              <w:rPr>
                <w:sz w:val="20"/>
                <w:szCs w:val="20"/>
              </w:rPr>
              <w:t xml:space="preserve">0,16,8,32,24,48                        </w:t>
            </w:r>
          </w:p>
        </w:tc>
        <w:tc>
          <w:tcPr>
            <w:tcW w:w="0" w:type="auto"/>
          </w:tcPr>
          <w:p w:rsidR="00ED543E" w:rsidRPr="00821921" w:rsidRDefault="00ED543E" w:rsidP="00562292">
            <w:pPr>
              <w:rPr>
                <w:sz w:val="20"/>
                <w:szCs w:val="20"/>
              </w:rPr>
            </w:pPr>
            <w:r w:rsidRPr="00821921">
              <w:rPr>
                <w:sz w:val="20"/>
                <w:szCs w:val="20"/>
              </w:rPr>
              <w:t>32</w:t>
            </w:r>
            <w:r w:rsidRPr="00821921">
              <w:rPr>
                <w:sz w:val="20"/>
                <w:szCs w:val="20"/>
                <w:highlight w:val="yellow"/>
              </w:rPr>
              <w:t>,16,0</w:t>
            </w:r>
          </w:p>
        </w:tc>
        <w:tc>
          <w:tcPr>
            <w:tcW w:w="0" w:type="auto"/>
          </w:tcPr>
          <w:p w:rsidR="00ED543E" w:rsidRPr="00821921" w:rsidRDefault="00ED543E" w:rsidP="00562292">
            <w:pPr>
              <w:rPr>
                <w:sz w:val="20"/>
                <w:szCs w:val="20"/>
              </w:rPr>
            </w:pPr>
            <w:r w:rsidRPr="00821921">
              <w:rPr>
                <w:sz w:val="20"/>
                <w:szCs w:val="20"/>
              </w:rPr>
              <w:t>NA</w:t>
            </w:r>
          </w:p>
        </w:tc>
      </w:tr>
      <w:tr w:rsidR="00ED543E" w:rsidRPr="008219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tcBorders>
              <w:top w:val="single" w:sz="4" w:space="0" w:color="auto"/>
              <w:left w:val="single" w:sz="4" w:space="0" w:color="auto"/>
              <w:bottom w:val="single" w:sz="4" w:space="0" w:color="auto"/>
              <w:right w:val="single" w:sz="4" w:space="0" w:color="auto"/>
            </w:tcBorders>
          </w:tcPr>
          <w:p w:rsidR="00ED543E" w:rsidRPr="00821921" w:rsidRDefault="00ED543E" w:rsidP="00562292">
            <w:pPr>
              <w:rPr>
                <w:sz w:val="20"/>
                <w:szCs w:val="20"/>
              </w:rPr>
            </w:pPr>
            <w:r w:rsidRPr="00821921">
              <w:rPr>
                <w:sz w:val="20"/>
                <w:szCs w:val="20"/>
              </w:rPr>
              <w:t>6 / 18</w:t>
            </w:r>
          </w:p>
        </w:tc>
        <w:tc>
          <w:tcPr>
            <w:tcW w:w="0" w:type="auto"/>
            <w:tcBorders>
              <w:top w:val="single" w:sz="4" w:space="0" w:color="auto"/>
              <w:left w:val="single" w:sz="4" w:space="0" w:color="auto"/>
              <w:bottom w:val="single" w:sz="4" w:space="0" w:color="auto"/>
              <w:right w:val="single" w:sz="4" w:space="0" w:color="auto"/>
            </w:tcBorders>
          </w:tcPr>
          <w:p w:rsidR="00ED543E" w:rsidRPr="00821921" w:rsidRDefault="00ED543E" w:rsidP="00562292">
            <w:pPr>
              <w:rPr>
                <w:sz w:val="20"/>
                <w:szCs w:val="20"/>
              </w:rPr>
            </w:pPr>
            <w:r w:rsidRPr="00821921">
              <w:rPr>
                <w:sz w:val="20"/>
                <w:szCs w:val="20"/>
              </w:rPr>
              <w:t>40</w:t>
            </w:r>
            <w:r>
              <w:rPr>
                <w:rFonts w:hint="eastAsia"/>
                <w:sz w:val="20"/>
                <w:szCs w:val="20"/>
                <w:lang w:eastAsia="zh-CN"/>
              </w:rPr>
              <w:t>(1)</w:t>
            </w:r>
          </w:p>
        </w:tc>
        <w:tc>
          <w:tcPr>
            <w:tcW w:w="0" w:type="auto"/>
            <w:tcBorders>
              <w:top w:val="single" w:sz="4" w:space="0" w:color="auto"/>
              <w:left w:val="single" w:sz="4" w:space="0" w:color="auto"/>
              <w:bottom w:val="single" w:sz="4" w:space="0" w:color="auto"/>
              <w:right w:val="single" w:sz="4" w:space="0" w:color="auto"/>
            </w:tcBorders>
          </w:tcPr>
          <w:p w:rsidR="00ED543E" w:rsidRPr="00821921" w:rsidRDefault="00ED543E" w:rsidP="00562292">
            <w:pPr>
              <w:rPr>
                <w:sz w:val="20"/>
                <w:szCs w:val="20"/>
              </w:rPr>
            </w:pPr>
            <w:r w:rsidRPr="00821921">
              <w:rPr>
                <w:sz w:val="20"/>
                <w:szCs w:val="20"/>
              </w:rPr>
              <w:t>yes</w:t>
            </w:r>
          </w:p>
        </w:tc>
        <w:tc>
          <w:tcPr>
            <w:tcW w:w="0" w:type="auto"/>
            <w:tcBorders>
              <w:top w:val="single" w:sz="4" w:space="0" w:color="auto"/>
              <w:left w:val="single" w:sz="4" w:space="0" w:color="auto"/>
              <w:bottom w:val="single" w:sz="4" w:space="0" w:color="auto"/>
              <w:right w:val="single" w:sz="4" w:space="0" w:color="auto"/>
            </w:tcBorders>
          </w:tcPr>
          <w:p w:rsidR="00ED543E" w:rsidRPr="00821921" w:rsidRDefault="00ED543E" w:rsidP="00562292">
            <w:pPr>
              <w:rPr>
                <w:sz w:val="20"/>
                <w:szCs w:val="20"/>
              </w:rPr>
            </w:pPr>
            <w:r w:rsidRPr="00821921">
              <w:rPr>
                <w:sz w:val="20"/>
                <w:szCs w:val="20"/>
              </w:rPr>
              <w:t>0,16,8,32,24,48,40</w:t>
            </w:r>
          </w:p>
        </w:tc>
        <w:tc>
          <w:tcPr>
            <w:tcW w:w="0" w:type="auto"/>
            <w:tcBorders>
              <w:top w:val="single" w:sz="4" w:space="0" w:color="auto"/>
              <w:left w:val="single" w:sz="4" w:space="0" w:color="auto"/>
              <w:bottom w:val="single" w:sz="4" w:space="0" w:color="auto"/>
              <w:right w:val="single" w:sz="4" w:space="0" w:color="auto"/>
            </w:tcBorders>
          </w:tcPr>
          <w:p w:rsidR="00ED543E" w:rsidRPr="00821921" w:rsidRDefault="00ED543E" w:rsidP="00562292">
            <w:pPr>
              <w:rPr>
                <w:sz w:val="20"/>
                <w:szCs w:val="20"/>
              </w:rPr>
            </w:pPr>
            <w:r w:rsidRPr="00821921">
              <w:rPr>
                <w:sz w:val="20"/>
                <w:szCs w:val="20"/>
              </w:rPr>
              <w:t>32,24,</w:t>
            </w:r>
            <w:r w:rsidRPr="00821921">
              <w:rPr>
                <w:sz w:val="20"/>
                <w:szCs w:val="20"/>
                <w:highlight w:val="cyan"/>
              </w:rPr>
              <w:t>16</w:t>
            </w:r>
          </w:p>
        </w:tc>
        <w:tc>
          <w:tcPr>
            <w:tcW w:w="0" w:type="auto"/>
            <w:tcBorders>
              <w:top w:val="single" w:sz="4" w:space="0" w:color="auto"/>
              <w:left w:val="single" w:sz="4" w:space="0" w:color="auto"/>
              <w:bottom w:val="single" w:sz="4" w:space="0" w:color="auto"/>
              <w:right w:val="single" w:sz="4" w:space="0" w:color="auto"/>
            </w:tcBorders>
          </w:tcPr>
          <w:p w:rsidR="00ED543E" w:rsidRPr="00821921" w:rsidRDefault="00ED543E" w:rsidP="00562292">
            <w:pPr>
              <w:rPr>
                <w:sz w:val="20"/>
                <w:szCs w:val="20"/>
              </w:rPr>
            </w:pPr>
            <w:r w:rsidRPr="00821921">
              <w:rPr>
                <w:sz w:val="20"/>
                <w:szCs w:val="20"/>
              </w:rPr>
              <w:t>48,32,24</w:t>
            </w:r>
          </w:p>
        </w:tc>
      </w:tr>
      <w:tr w:rsidR="00FD6D97" w:rsidRPr="00821921">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c>
          <w:tcPr>
            <w:tcW w:w="0" w:type="auto"/>
          </w:tcPr>
          <w:p w:rsidR="00FD6D97" w:rsidRPr="00821921" w:rsidRDefault="00FD6D97" w:rsidP="00562292">
            <w:pPr>
              <w:rPr>
                <w:sz w:val="20"/>
                <w:szCs w:val="20"/>
              </w:rPr>
            </w:pPr>
            <w:r w:rsidRPr="00821921">
              <w:rPr>
                <w:sz w:val="20"/>
                <w:szCs w:val="20"/>
              </w:rPr>
              <w:t>…</w:t>
            </w:r>
          </w:p>
        </w:tc>
      </w:tr>
    </w:tbl>
    <w:p w:rsidR="00FD6D97" w:rsidRDefault="00FD6D97" w:rsidP="0079005F">
      <w:pPr>
        <w:rPr>
          <w:lang w:eastAsia="zh-CN"/>
        </w:rPr>
      </w:pPr>
    </w:p>
    <w:p w:rsidR="00FD6D97" w:rsidRDefault="00FD6D97" w:rsidP="0079005F">
      <w:pPr>
        <w:rPr>
          <w:sz w:val="21"/>
          <w:szCs w:val="21"/>
          <w:lang w:eastAsia="zh-CN"/>
        </w:rPr>
      </w:pPr>
      <w:r>
        <w:rPr>
          <w:lang w:eastAsia="zh-CN"/>
        </w:rPr>
        <w:t xml:space="preserve">In Table 6 when decoding picture 40 </w:t>
      </w:r>
      <w:r>
        <w:rPr>
          <w:sz w:val="21"/>
          <w:szCs w:val="21"/>
          <w:lang w:eastAsia="zh-CN"/>
        </w:rPr>
        <w:t xml:space="preserve">picture 16 does not appear in the DPB, therefore in the reference picture initialization process, after adding reference pictures 32 and 24 into RefPicList0, reference picture 48 is also added into RefPicList0. However, in Table 7, when only the two lowest temporal layers are decoded </w:t>
      </w:r>
      <w:r>
        <w:rPr>
          <w:lang w:eastAsia="zh-CN"/>
        </w:rPr>
        <w:t xml:space="preserve">without “non-existing” pictures being generated, the reference pictures in the DPB are </w:t>
      </w:r>
      <w:r w:rsidRPr="00320E16">
        <w:rPr>
          <w:sz w:val="21"/>
          <w:szCs w:val="21"/>
        </w:rPr>
        <w:t>0,</w:t>
      </w:r>
      <w:r>
        <w:rPr>
          <w:sz w:val="21"/>
          <w:szCs w:val="21"/>
        </w:rPr>
        <w:t xml:space="preserve"> </w:t>
      </w:r>
      <w:r w:rsidRPr="00320E16">
        <w:rPr>
          <w:sz w:val="21"/>
          <w:szCs w:val="21"/>
        </w:rPr>
        <w:t>16,</w:t>
      </w:r>
      <w:r>
        <w:rPr>
          <w:sz w:val="21"/>
          <w:szCs w:val="21"/>
        </w:rPr>
        <w:t xml:space="preserve"> </w:t>
      </w:r>
      <w:r w:rsidRPr="00320E16">
        <w:rPr>
          <w:sz w:val="21"/>
          <w:szCs w:val="21"/>
        </w:rPr>
        <w:t>8,</w:t>
      </w:r>
      <w:r>
        <w:rPr>
          <w:sz w:val="21"/>
          <w:szCs w:val="21"/>
        </w:rPr>
        <w:t xml:space="preserve"> </w:t>
      </w:r>
      <w:r w:rsidRPr="00320E16">
        <w:rPr>
          <w:sz w:val="21"/>
          <w:szCs w:val="21"/>
        </w:rPr>
        <w:t>32,</w:t>
      </w:r>
      <w:r>
        <w:rPr>
          <w:sz w:val="21"/>
          <w:szCs w:val="21"/>
        </w:rPr>
        <w:t xml:space="preserve"> </w:t>
      </w:r>
      <w:r w:rsidRPr="00320E16">
        <w:rPr>
          <w:sz w:val="21"/>
          <w:szCs w:val="21"/>
        </w:rPr>
        <w:t>24,</w:t>
      </w:r>
      <w:r>
        <w:rPr>
          <w:sz w:val="21"/>
          <w:szCs w:val="21"/>
        </w:rPr>
        <w:t xml:space="preserve"> </w:t>
      </w:r>
      <w:r w:rsidRPr="00320E16">
        <w:rPr>
          <w:sz w:val="21"/>
          <w:szCs w:val="21"/>
        </w:rPr>
        <w:t>48,</w:t>
      </w:r>
      <w:r>
        <w:rPr>
          <w:sz w:val="21"/>
          <w:szCs w:val="21"/>
        </w:rPr>
        <w:t xml:space="preserve"> and </w:t>
      </w:r>
      <w:r w:rsidRPr="00320E16">
        <w:rPr>
          <w:sz w:val="21"/>
          <w:szCs w:val="21"/>
        </w:rPr>
        <w:t>40</w:t>
      </w:r>
      <w:r>
        <w:rPr>
          <w:sz w:val="21"/>
          <w:szCs w:val="21"/>
          <w:lang w:eastAsia="zh-CN"/>
        </w:rPr>
        <w:t xml:space="preserve"> after decoding picture 48, therefore reference pictures 32, 24, 16 are added into RefPicList0. As seen, the third reference picture in the list changed which may affect the decoding result once the third reference picture is used for inter prediction reference.</w:t>
      </w:r>
    </w:p>
    <w:p w:rsidR="00FD6D97" w:rsidRPr="00E31D0F" w:rsidRDefault="00FD6D97" w:rsidP="0079005F">
      <w:pPr>
        <w:rPr>
          <w:sz w:val="21"/>
          <w:szCs w:val="21"/>
          <w:lang w:eastAsia="zh-CN"/>
        </w:rPr>
      </w:pPr>
      <w:r>
        <w:rPr>
          <w:sz w:val="21"/>
          <w:szCs w:val="21"/>
          <w:lang w:eastAsia="zh-CN"/>
        </w:rPr>
        <w:t>Therefore, the ‘naive’ solution is not sufficient.</w:t>
      </w:r>
    </w:p>
    <w:p w:rsidR="00FD6D97" w:rsidRDefault="00FD6D97">
      <w:pPr>
        <w:pStyle w:val="Heading1"/>
        <w:numPr>
          <w:ilvl w:val="0"/>
          <w:numId w:val="10"/>
        </w:numPr>
        <w:rPr>
          <w:lang w:eastAsia="zh-CN"/>
        </w:rPr>
      </w:pPr>
      <w:r>
        <w:rPr>
          <w:lang w:eastAsia="zh-CN"/>
        </w:rPr>
        <w:t>Enhanced solutions</w:t>
      </w:r>
    </w:p>
    <w:p w:rsidR="00FD6D97" w:rsidRDefault="00FD6D97">
      <w:pPr>
        <w:rPr>
          <w:lang w:eastAsia="zh-CN"/>
        </w:rPr>
      </w:pPr>
      <w:r>
        <w:rPr>
          <w:lang w:eastAsia="zh-CN"/>
        </w:rPr>
        <w:t>This Section provides two sets of alternative proposed changes to the reference picture list construction process and the reference picture marking process, referred to as two alternative enhanced solutions.</w:t>
      </w:r>
    </w:p>
    <w:p w:rsidR="00FD6D97" w:rsidRDefault="00FD6D97">
      <w:pPr>
        <w:pStyle w:val="Heading2"/>
        <w:numPr>
          <w:ilvl w:val="1"/>
          <w:numId w:val="10"/>
        </w:numPr>
        <w:rPr>
          <w:lang w:eastAsia="zh-CN"/>
        </w:rPr>
      </w:pPr>
      <w:r>
        <w:t>Enhanced solution 1</w:t>
      </w:r>
    </w:p>
    <w:p w:rsidR="00FD6D97" w:rsidRDefault="00FD6D97" w:rsidP="00953654">
      <w:pPr>
        <w:rPr>
          <w:lang w:eastAsia="zh-CN"/>
        </w:rPr>
      </w:pPr>
      <w:r>
        <w:rPr>
          <w:lang w:eastAsia="zh-CN"/>
        </w:rPr>
        <w:t xml:space="preserve">In this solution, the reference picture list initialisation process is changed to avoid the problem as described in Section 5. </w:t>
      </w:r>
    </w:p>
    <w:p w:rsidR="00FD6D97" w:rsidRDefault="00FD6D97" w:rsidP="00B96905">
      <w:pPr>
        <w:tabs>
          <w:tab w:val="clear" w:pos="360"/>
          <w:tab w:val="clear" w:pos="720"/>
          <w:tab w:val="clear" w:pos="1080"/>
          <w:tab w:val="clear" w:pos="1440"/>
        </w:tabs>
        <w:jc w:val="both"/>
        <w:rPr>
          <w:lang w:eastAsia="zh-CN"/>
        </w:rPr>
      </w:pPr>
      <w:r>
        <w:rPr>
          <w:lang w:eastAsia="zh-CN"/>
        </w:rPr>
        <w:t>The decoding process for picture numbers in subclause 8.2.2.1 is changed as follows:</w:t>
      </w:r>
    </w:p>
    <w:tbl>
      <w:tblPr>
        <w:tblW w:w="101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71"/>
      </w:tblGrid>
      <w:tr w:rsidR="00FD6D97" w:rsidRPr="00807568">
        <w:tc>
          <w:tcPr>
            <w:tcW w:w="10171" w:type="dxa"/>
          </w:tcPr>
          <w:p w:rsidR="00FD6D97" w:rsidRPr="00AA14F1" w:rsidRDefault="00FD6D97" w:rsidP="00976640">
            <w:pPr>
              <w:rPr>
                <w:color w:val="FF0000"/>
                <w:sz w:val="20"/>
                <w:szCs w:val="20"/>
              </w:rPr>
            </w:pPr>
            <w:r w:rsidRPr="00AA14F1">
              <w:rPr>
                <w:color w:val="FF0000"/>
                <w:sz w:val="20"/>
                <w:szCs w:val="20"/>
              </w:rPr>
              <w:t>[Ed.Note(YKW): This subclause should be in parallel with subclauses 8.2.2 (reference picture list construction) and 8.2.3 (reference picture marking).]</w:t>
            </w:r>
          </w:p>
          <w:p w:rsidR="00FD6D97" w:rsidRPr="00807568" w:rsidRDefault="00FD6D97" w:rsidP="00976640">
            <w:pPr>
              <w:rPr>
                <w:sz w:val="20"/>
                <w:szCs w:val="20"/>
              </w:rPr>
            </w:pPr>
            <w:r w:rsidRPr="00D0399D">
              <w:rPr>
                <w:sz w:val="20"/>
                <w:szCs w:val="20"/>
              </w:rPr>
              <w:lastRenderedPageBreak/>
              <w:t>This process is invoked when the decoding process for reference picture lists construction specified in subclause </w:t>
            </w:r>
            <w:fldSimple w:instr=" REF _Ref36860719 \r \h  \* MERGEFORMAT ">
              <w:r w:rsidRPr="00D0399D">
                <w:rPr>
                  <w:sz w:val="20"/>
                  <w:szCs w:val="20"/>
                </w:rPr>
                <w:t>8.2.2</w:t>
              </w:r>
            </w:fldSimple>
            <w:r w:rsidRPr="00D0399D">
              <w:rPr>
                <w:sz w:val="20"/>
                <w:szCs w:val="20"/>
              </w:rPr>
              <w:t xml:space="preserve">, </w:t>
            </w:r>
            <w:r w:rsidRPr="00A37451">
              <w:rPr>
                <w:color w:val="FF0000"/>
                <w:sz w:val="20"/>
                <w:szCs w:val="20"/>
              </w:rPr>
              <w:t xml:space="preserve">or </w:t>
            </w:r>
            <w:r w:rsidRPr="00D0399D">
              <w:rPr>
                <w:sz w:val="20"/>
                <w:szCs w:val="20"/>
              </w:rPr>
              <w:t>the decoded reference picture marking process specified in subclause </w:t>
            </w:r>
            <w:fldSimple w:instr=" REF _Ref31093157 \r \h  \* MERGEFORMAT ">
              <w:r w:rsidRPr="00D0399D">
                <w:rPr>
                  <w:sz w:val="20"/>
                  <w:szCs w:val="20"/>
                </w:rPr>
                <w:t>8.2.</w:t>
              </w:r>
              <w:r w:rsidRPr="00A37451">
                <w:rPr>
                  <w:color w:val="FF0000"/>
                  <w:sz w:val="20"/>
                  <w:szCs w:val="20"/>
                </w:rPr>
                <w:t>3</w:t>
              </w:r>
              <w:r w:rsidRPr="00A37451">
                <w:rPr>
                  <w:rFonts w:eastAsia="Malgun Gothic"/>
                  <w:strike/>
                  <w:color w:val="FF0000"/>
                  <w:sz w:val="20"/>
                  <w:szCs w:val="20"/>
                  <w:lang w:val="en-GB"/>
                </w:rPr>
                <w:t>2.4</w:t>
              </w:r>
            </w:fldSimple>
            <w:r w:rsidRPr="00A37451">
              <w:rPr>
                <w:rFonts w:eastAsia="Malgun Gothic"/>
                <w:strike/>
                <w:color w:val="FF0000"/>
                <w:sz w:val="20"/>
                <w:szCs w:val="20"/>
                <w:lang w:val="en-GB"/>
              </w:rPr>
              <w:t>, or the decoding process for gaps in frame_num specified in subclause </w:t>
            </w:r>
            <w:fldSimple w:instr=" REF _Ref31614329 \r \h  \* MERGEFORMAT ">
              <w:r w:rsidRPr="00A37451">
                <w:rPr>
                  <w:rFonts w:eastAsia="Malgun Gothic"/>
                  <w:strike/>
                  <w:color w:val="FF0000"/>
                  <w:sz w:val="20"/>
                  <w:szCs w:val="20"/>
                  <w:lang w:val="en-GB"/>
                </w:rPr>
                <w:t>8.2.3.2</w:t>
              </w:r>
            </w:fldSimple>
            <w:r w:rsidRPr="00A37451">
              <w:rPr>
                <w:rFonts w:eastAsia="Malgun Gothic"/>
                <w:strike/>
                <w:color w:val="FF0000"/>
                <w:sz w:val="20"/>
                <w:szCs w:val="20"/>
                <w:lang w:val="en-GB"/>
              </w:rPr>
              <w:t xml:space="preserve"> is invoked</w:t>
            </w:r>
            <w:r w:rsidRPr="00D0399D">
              <w:rPr>
                <w:sz w:val="20"/>
                <w:szCs w:val="20"/>
              </w:rPr>
              <w:t>.</w:t>
            </w:r>
          </w:p>
          <w:p w:rsidR="00FD6D97" w:rsidRPr="00807568" w:rsidRDefault="00FD6D97" w:rsidP="00976640">
            <w:pPr>
              <w:rPr>
                <w:sz w:val="20"/>
                <w:szCs w:val="20"/>
              </w:rPr>
            </w:pPr>
            <w:r w:rsidRPr="00D0399D">
              <w:rPr>
                <w:sz w:val="20"/>
                <w:szCs w:val="20"/>
              </w:rPr>
              <w:t>The variables FrameNum, FrameNumWrap, PicNum, LongTermFrameIdx, and LongTermPicNum are used for the initialisation process for reference picture lists in subclause </w:t>
            </w:r>
            <w:fldSimple w:instr=" REF _Ref31614215 \r \h  \* MERGEFORMAT ">
              <w:r w:rsidRPr="00D0399D">
                <w:rPr>
                  <w:sz w:val="20"/>
                  <w:szCs w:val="20"/>
                </w:rPr>
                <w:t>8.2.2.2</w:t>
              </w:r>
            </w:fldSimple>
            <w:r w:rsidRPr="00D0399D">
              <w:rPr>
                <w:sz w:val="20"/>
                <w:szCs w:val="20"/>
              </w:rPr>
              <w:t>, the modification process for reference picture lists in subclause </w:t>
            </w:r>
            <w:fldSimple w:instr=" REF _Ref31093202 \r \h  \* MERGEFORMAT ">
              <w:r w:rsidRPr="00D0399D">
                <w:rPr>
                  <w:sz w:val="20"/>
                  <w:szCs w:val="20"/>
                </w:rPr>
                <w:t>8.2.2.3</w:t>
              </w:r>
            </w:fldSimple>
            <w:r w:rsidRPr="00D0399D">
              <w:rPr>
                <w:sz w:val="20"/>
                <w:szCs w:val="20"/>
              </w:rPr>
              <w:t xml:space="preserve">, </w:t>
            </w:r>
            <w:r>
              <w:rPr>
                <w:color w:val="FF0000"/>
                <w:sz w:val="20"/>
                <w:szCs w:val="20"/>
              </w:rPr>
              <w:t xml:space="preserve">and </w:t>
            </w:r>
            <w:r w:rsidRPr="00D0399D">
              <w:rPr>
                <w:sz w:val="20"/>
                <w:szCs w:val="20"/>
              </w:rPr>
              <w:t>the decoded reference picture marking process in subclause </w:t>
            </w:r>
            <w:fldSimple w:instr=" REF _Ref31093157 \r \h  \* MERGEFORMAT ">
              <w:r w:rsidRPr="00CD4A74">
                <w:rPr>
                  <w:color w:val="FF0000"/>
                  <w:sz w:val="20"/>
                  <w:szCs w:val="20"/>
                </w:rPr>
                <w:t>8.2.3</w:t>
              </w:r>
              <w:r w:rsidRPr="00A37451">
                <w:rPr>
                  <w:rFonts w:eastAsia="Malgun Gothic"/>
                  <w:strike/>
                  <w:color w:val="FF0000"/>
                  <w:sz w:val="20"/>
                  <w:szCs w:val="20"/>
                  <w:lang w:val="en-GB"/>
                </w:rPr>
                <w:t>2.4</w:t>
              </w:r>
            </w:fldSimple>
            <w:r w:rsidRPr="00AA14F1">
              <w:rPr>
                <w:rFonts w:eastAsia="Malgun Gothic"/>
                <w:strike/>
                <w:color w:val="FF0000"/>
                <w:sz w:val="20"/>
                <w:szCs w:val="20"/>
                <w:lang w:val="en-GB"/>
              </w:rPr>
              <w:t>, and the decoding process for gaps in frame_num in subclause </w:t>
            </w:r>
            <w:fldSimple w:instr=" REF _Ref31614329 \r \h  \* MERGEFORMAT ">
              <w:r w:rsidRPr="00AA14F1">
                <w:rPr>
                  <w:rFonts w:eastAsia="Malgun Gothic"/>
                  <w:strike/>
                  <w:color w:val="FF0000"/>
                  <w:sz w:val="20"/>
                  <w:szCs w:val="20"/>
                  <w:lang w:val="en-GB"/>
                </w:rPr>
                <w:t>8.2.3.2</w:t>
              </w:r>
            </w:fldSimple>
            <w:r w:rsidRPr="00D0399D">
              <w:rPr>
                <w:sz w:val="20"/>
                <w:szCs w:val="20"/>
              </w:rPr>
              <w:t>.</w:t>
            </w:r>
          </w:p>
          <w:p w:rsidR="00FD6D97" w:rsidRPr="00807568" w:rsidRDefault="00FD6D97" w:rsidP="00976640">
            <w:pPr>
              <w:keepNext/>
              <w:spacing w:after="113"/>
              <w:jc w:val="center"/>
              <w:rPr>
                <w:sz w:val="20"/>
                <w:szCs w:val="20"/>
              </w:rPr>
            </w:pPr>
            <w:r w:rsidRPr="00D0399D">
              <w:rPr>
                <w:sz w:val="20"/>
                <w:szCs w:val="20"/>
              </w:rPr>
              <w:t>To each short-term</w:t>
            </w:r>
            <w:r w:rsidRPr="00D0399D">
              <w:rPr>
                <w:color w:val="FF0000"/>
                <w:sz w:val="20"/>
                <w:szCs w:val="20"/>
              </w:rPr>
              <w:t xml:space="preserve"> or long-term </w:t>
            </w:r>
            <w:r w:rsidRPr="00D0399D">
              <w:rPr>
                <w:sz w:val="20"/>
                <w:szCs w:val="20"/>
              </w:rPr>
              <w:t>reference picture the variables FrameNum and FrameNumWrap are assigned as follows. First, FrameNum is set equal to the syntax element frame_num that has been decoded in the slice header(s) of the corresponding short-term</w:t>
            </w:r>
            <w:r w:rsidRPr="00D0399D">
              <w:rPr>
                <w:color w:val="FF0000"/>
                <w:sz w:val="20"/>
                <w:szCs w:val="20"/>
              </w:rPr>
              <w:t xml:space="preserve"> or long-term </w:t>
            </w:r>
            <w:r w:rsidRPr="00D0399D">
              <w:rPr>
                <w:sz w:val="20"/>
                <w:szCs w:val="20"/>
              </w:rPr>
              <w:t>reference picture. Then the variable FrameNumWrap is derived as</w:t>
            </w:r>
          </w:p>
          <w:p w:rsidR="00FD6D97" w:rsidRPr="00807568" w:rsidRDefault="00FD6D97" w:rsidP="00976640">
            <w:pPr>
              <w:pStyle w:val="Equation"/>
              <w:tabs>
                <w:tab w:val="clear" w:pos="794"/>
                <w:tab w:val="left" w:pos="851"/>
              </w:tabs>
              <w:ind w:left="567"/>
              <w:rPr>
                <w:sz w:val="20"/>
                <w:szCs w:val="20"/>
              </w:rPr>
            </w:pPr>
            <w:r w:rsidRPr="00807568">
              <w:rPr>
                <w:sz w:val="20"/>
                <w:szCs w:val="20"/>
              </w:rPr>
              <w:t xml:space="preserve">if( </w:t>
            </w:r>
            <w:r w:rsidRPr="00D0399D">
              <w:rPr>
                <w:sz w:val="20"/>
                <w:szCs w:val="20"/>
              </w:rPr>
              <w:t>Frame</w:t>
            </w:r>
            <w:r w:rsidRPr="00807568">
              <w:rPr>
                <w:sz w:val="20"/>
                <w:szCs w:val="20"/>
              </w:rPr>
              <w:t xml:space="preserve">Num &gt; </w:t>
            </w:r>
            <w:r w:rsidRPr="00D0399D">
              <w:rPr>
                <w:sz w:val="20"/>
                <w:szCs w:val="20"/>
              </w:rPr>
              <w:t>frame</w:t>
            </w:r>
            <w:r w:rsidRPr="00807568">
              <w:rPr>
                <w:sz w:val="20"/>
                <w:szCs w:val="20"/>
              </w:rPr>
              <w:t>_num )</w:t>
            </w:r>
            <w:r w:rsidRPr="00807568">
              <w:rPr>
                <w:sz w:val="20"/>
                <w:szCs w:val="20"/>
              </w:rPr>
              <w:br/>
            </w:r>
            <w:r w:rsidRPr="00807568">
              <w:rPr>
                <w:sz w:val="20"/>
                <w:szCs w:val="20"/>
              </w:rPr>
              <w:tab/>
            </w:r>
            <w:r w:rsidRPr="00D0399D">
              <w:rPr>
                <w:sz w:val="20"/>
                <w:szCs w:val="20"/>
              </w:rPr>
              <w:t>Frame</w:t>
            </w:r>
            <w:r w:rsidRPr="00807568">
              <w:rPr>
                <w:sz w:val="20"/>
                <w:szCs w:val="20"/>
              </w:rPr>
              <w:t xml:space="preserve">NumWrap = </w:t>
            </w:r>
            <w:r w:rsidRPr="00D0399D">
              <w:rPr>
                <w:sz w:val="20"/>
                <w:szCs w:val="20"/>
              </w:rPr>
              <w:t>Frame</w:t>
            </w:r>
            <w:r w:rsidRPr="00807568">
              <w:rPr>
                <w:sz w:val="20"/>
                <w:szCs w:val="20"/>
              </w:rPr>
              <w:t>Num − Max</w:t>
            </w:r>
            <w:r w:rsidRPr="00D0399D">
              <w:rPr>
                <w:sz w:val="20"/>
                <w:szCs w:val="20"/>
              </w:rPr>
              <w:t>Frame</w:t>
            </w:r>
            <w:r w:rsidRPr="00807568">
              <w:rPr>
                <w:sz w:val="20"/>
                <w:szCs w:val="20"/>
              </w:rPr>
              <w:t>Num</w:t>
            </w:r>
            <w:r w:rsidRPr="00807568">
              <w:rPr>
                <w:sz w:val="20"/>
                <w:szCs w:val="20"/>
              </w:rPr>
              <w:tab/>
            </w:r>
            <w:r w:rsidRPr="00807568">
              <w:rPr>
                <w:sz w:val="20"/>
                <w:szCs w:val="20"/>
              </w:rPr>
              <w:tab/>
              <w:t>(</w:t>
            </w:r>
            <w:bookmarkStart w:id="7" w:name="FrameNumWrap_Eqn"/>
            <w:r w:rsidR="004C0BB1" w:rsidRPr="00D0399D">
              <w:rPr>
                <w:sz w:val="20"/>
                <w:szCs w:val="20"/>
              </w:rPr>
              <w:fldChar w:fldCharType="begin"/>
            </w:r>
            <w:r w:rsidRPr="00D0399D">
              <w:rPr>
                <w:sz w:val="20"/>
                <w:szCs w:val="20"/>
              </w:rPr>
              <w:instrText xml:space="preserve"> STYLEREF 1 \s </w:instrText>
            </w:r>
            <w:r w:rsidR="004C0BB1" w:rsidRPr="00D0399D">
              <w:rPr>
                <w:sz w:val="20"/>
                <w:szCs w:val="20"/>
              </w:rPr>
              <w:fldChar w:fldCharType="separate"/>
            </w:r>
            <w:r w:rsidRPr="00D0399D">
              <w:rPr>
                <w:noProof/>
                <w:sz w:val="20"/>
                <w:szCs w:val="20"/>
              </w:rPr>
              <w:t>8</w:t>
            </w:r>
            <w:r w:rsidR="004C0BB1" w:rsidRPr="00D0399D">
              <w:rPr>
                <w:sz w:val="20"/>
                <w:szCs w:val="20"/>
              </w:rPr>
              <w:fldChar w:fldCharType="end"/>
            </w:r>
            <w:r w:rsidRPr="00D0399D">
              <w:rPr>
                <w:sz w:val="20"/>
                <w:szCs w:val="20"/>
              </w:rPr>
              <w:noBreakHyphen/>
            </w:r>
            <w:r w:rsidR="004C0BB1" w:rsidRPr="00D0399D">
              <w:rPr>
                <w:sz w:val="20"/>
                <w:szCs w:val="20"/>
              </w:rPr>
              <w:fldChar w:fldCharType="begin"/>
            </w:r>
            <w:r w:rsidRPr="00D0399D">
              <w:rPr>
                <w:sz w:val="20"/>
                <w:szCs w:val="20"/>
              </w:rPr>
              <w:instrText xml:space="preserve"> SEQ Equation \* ARABIC \s 1 </w:instrText>
            </w:r>
            <w:r w:rsidR="004C0BB1" w:rsidRPr="00D0399D">
              <w:rPr>
                <w:sz w:val="20"/>
                <w:szCs w:val="20"/>
              </w:rPr>
              <w:fldChar w:fldCharType="separate"/>
            </w:r>
            <w:r w:rsidRPr="00D0399D">
              <w:rPr>
                <w:noProof/>
                <w:sz w:val="20"/>
                <w:szCs w:val="20"/>
              </w:rPr>
              <w:t>1</w:t>
            </w:r>
            <w:r w:rsidR="004C0BB1" w:rsidRPr="00D0399D">
              <w:rPr>
                <w:sz w:val="20"/>
                <w:szCs w:val="20"/>
              </w:rPr>
              <w:fldChar w:fldCharType="end"/>
            </w:r>
            <w:bookmarkEnd w:id="7"/>
            <w:r w:rsidRPr="00D0399D">
              <w:rPr>
                <w:sz w:val="20"/>
                <w:szCs w:val="20"/>
              </w:rPr>
              <w:t>)</w:t>
            </w:r>
            <w:r w:rsidRPr="00D0399D">
              <w:rPr>
                <w:sz w:val="20"/>
                <w:szCs w:val="20"/>
              </w:rPr>
              <w:br/>
              <w:t>else</w:t>
            </w:r>
            <w:r w:rsidRPr="00D0399D">
              <w:rPr>
                <w:sz w:val="20"/>
                <w:szCs w:val="20"/>
              </w:rPr>
              <w:br/>
            </w:r>
            <w:r w:rsidRPr="00D0399D">
              <w:rPr>
                <w:sz w:val="20"/>
                <w:szCs w:val="20"/>
              </w:rPr>
              <w:tab/>
              <w:t>Frame</w:t>
            </w:r>
            <w:r w:rsidRPr="00807568">
              <w:rPr>
                <w:sz w:val="20"/>
                <w:szCs w:val="20"/>
              </w:rPr>
              <w:t xml:space="preserve">NumWrap = </w:t>
            </w:r>
            <w:r w:rsidRPr="00D0399D">
              <w:rPr>
                <w:sz w:val="20"/>
                <w:szCs w:val="20"/>
              </w:rPr>
              <w:t>Frame</w:t>
            </w:r>
            <w:r w:rsidRPr="00807568">
              <w:rPr>
                <w:sz w:val="20"/>
                <w:szCs w:val="20"/>
              </w:rPr>
              <w:t>Num</w:t>
            </w:r>
          </w:p>
          <w:p w:rsidR="00FD6D97" w:rsidRPr="00807568" w:rsidRDefault="00FD6D97" w:rsidP="00976640">
            <w:pPr>
              <w:spacing w:before="120"/>
              <w:rPr>
                <w:sz w:val="20"/>
                <w:szCs w:val="20"/>
              </w:rPr>
            </w:pPr>
            <w:r w:rsidRPr="00D0399D">
              <w:rPr>
                <w:sz w:val="20"/>
                <w:szCs w:val="20"/>
              </w:rPr>
              <w:t>where the value of frame_num used in Equation </w:t>
            </w:r>
            <w:fldSimple w:instr=" REF FrameNumWrap_Eqn \h  \* MERGEFORMAT ">
              <w:r w:rsidRPr="00D0399D">
                <w:rPr>
                  <w:noProof/>
                  <w:sz w:val="20"/>
                  <w:szCs w:val="20"/>
                </w:rPr>
                <w:t>8</w:t>
              </w:r>
              <w:r w:rsidRPr="00D0399D">
                <w:rPr>
                  <w:sz w:val="20"/>
                  <w:szCs w:val="20"/>
                </w:rPr>
                <w:noBreakHyphen/>
              </w:r>
              <w:r w:rsidRPr="00D0399D">
                <w:rPr>
                  <w:noProof/>
                  <w:sz w:val="20"/>
                  <w:szCs w:val="20"/>
                </w:rPr>
                <w:t>1</w:t>
              </w:r>
            </w:fldSimple>
            <w:r w:rsidRPr="00D0399D">
              <w:rPr>
                <w:sz w:val="20"/>
                <w:szCs w:val="20"/>
              </w:rPr>
              <w:t xml:space="preserve"> is the frame_num in the slice header(s) for the current picture. </w:t>
            </w:r>
          </w:p>
          <w:p w:rsidR="00FD6D97" w:rsidRPr="00807568" w:rsidRDefault="00FD6D97" w:rsidP="00976640">
            <w:pPr>
              <w:rPr>
                <w:sz w:val="20"/>
                <w:szCs w:val="20"/>
              </w:rPr>
            </w:pPr>
            <w:r w:rsidRPr="00D0399D">
              <w:rPr>
                <w:sz w:val="20"/>
                <w:szCs w:val="20"/>
              </w:rPr>
              <w:t>Each long-term reference picture has an associated value of LongTermFrameIdx (that was assigned to it as specified in subclause </w:t>
            </w:r>
            <w:fldSimple w:instr=" REF _Ref31093157 \r \h  \* MERGEFORMAT ">
              <w:r w:rsidRPr="00D0399D">
                <w:rPr>
                  <w:sz w:val="20"/>
                  <w:szCs w:val="20"/>
                </w:rPr>
                <w:t>8.2.2.4</w:t>
              </w:r>
            </w:fldSimple>
            <w:r w:rsidRPr="00D0399D">
              <w:rPr>
                <w:sz w:val="20"/>
                <w:szCs w:val="20"/>
              </w:rPr>
              <w:t>).</w:t>
            </w:r>
          </w:p>
          <w:p w:rsidR="00FD6D97" w:rsidRPr="00807568" w:rsidRDefault="00FD6D97" w:rsidP="00976640">
            <w:pPr>
              <w:keepNext/>
              <w:keepLines/>
              <w:rPr>
                <w:sz w:val="20"/>
                <w:szCs w:val="20"/>
              </w:rPr>
            </w:pPr>
            <w:r w:rsidRPr="00D0399D">
              <w:rPr>
                <w:sz w:val="20"/>
                <w:szCs w:val="20"/>
              </w:rPr>
              <w:t xml:space="preserve">To each short-term </w:t>
            </w:r>
            <w:r w:rsidRPr="00D0399D">
              <w:rPr>
                <w:color w:val="FF0000"/>
                <w:sz w:val="20"/>
                <w:szCs w:val="20"/>
              </w:rPr>
              <w:t xml:space="preserve">or long-term </w:t>
            </w:r>
            <w:r w:rsidRPr="00D0399D">
              <w:rPr>
                <w:sz w:val="20"/>
                <w:szCs w:val="20"/>
              </w:rPr>
              <w:t xml:space="preserve">reference picture a variable PicNum is assigned, and to each long-term reference picture a variable LongTermPicNum is assigned. </w:t>
            </w:r>
          </w:p>
          <w:p w:rsidR="00FD6D97" w:rsidRPr="00807568" w:rsidRDefault="00FD6D97" w:rsidP="00976640">
            <w:pPr>
              <w:pStyle w:val="Equation"/>
              <w:keepNext/>
              <w:keepLines/>
              <w:tabs>
                <w:tab w:val="clear" w:pos="794"/>
                <w:tab w:val="left" w:pos="851"/>
              </w:tabs>
              <w:ind w:left="1985"/>
              <w:rPr>
                <w:sz w:val="20"/>
                <w:szCs w:val="20"/>
              </w:rPr>
            </w:pPr>
            <w:r w:rsidRPr="00807568">
              <w:rPr>
                <w:sz w:val="20"/>
                <w:szCs w:val="20"/>
              </w:rPr>
              <w:t xml:space="preserve">PicNum = </w:t>
            </w:r>
            <w:r w:rsidRPr="00D0399D">
              <w:rPr>
                <w:sz w:val="20"/>
                <w:szCs w:val="20"/>
              </w:rPr>
              <w:t>Frame</w:t>
            </w:r>
            <w:r w:rsidRPr="00807568">
              <w:rPr>
                <w:sz w:val="20"/>
                <w:szCs w:val="20"/>
              </w:rPr>
              <w:t>NumWrap</w:t>
            </w:r>
            <w:r w:rsidRPr="00807568">
              <w:rPr>
                <w:sz w:val="20"/>
                <w:szCs w:val="20"/>
              </w:rPr>
              <w:tab/>
            </w:r>
            <w:r w:rsidRPr="00807568">
              <w:rPr>
                <w:sz w:val="20"/>
                <w:szCs w:val="20"/>
              </w:rPr>
              <w:tab/>
              <w:t>(</w:t>
            </w:r>
            <w:r w:rsidR="004C0BB1" w:rsidRPr="00D0399D">
              <w:rPr>
                <w:sz w:val="20"/>
                <w:szCs w:val="20"/>
              </w:rPr>
              <w:fldChar w:fldCharType="begin"/>
            </w:r>
            <w:r w:rsidRPr="00D0399D">
              <w:rPr>
                <w:sz w:val="20"/>
                <w:szCs w:val="20"/>
              </w:rPr>
              <w:instrText xml:space="preserve"> STYLEREF 1 \s </w:instrText>
            </w:r>
            <w:r w:rsidR="004C0BB1" w:rsidRPr="00D0399D">
              <w:rPr>
                <w:sz w:val="20"/>
                <w:szCs w:val="20"/>
              </w:rPr>
              <w:fldChar w:fldCharType="separate"/>
            </w:r>
            <w:r w:rsidRPr="00D0399D">
              <w:rPr>
                <w:noProof/>
                <w:sz w:val="20"/>
                <w:szCs w:val="20"/>
              </w:rPr>
              <w:t>8</w:t>
            </w:r>
            <w:r w:rsidR="004C0BB1" w:rsidRPr="00D0399D">
              <w:rPr>
                <w:sz w:val="20"/>
                <w:szCs w:val="20"/>
              </w:rPr>
              <w:fldChar w:fldCharType="end"/>
            </w:r>
            <w:r w:rsidRPr="00D0399D">
              <w:rPr>
                <w:sz w:val="20"/>
                <w:szCs w:val="20"/>
              </w:rPr>
              <w:noBreakHyphen/>
            </w:r>
            <w:r w:rsidR="004C0BB1" w:rsidRPr="00D0399D">
              <w:rPr>
                <w:sz w:val="20"/>
                <w:szCs w:val="20"/>
              </w:rPr>
              <w:fldChar w:fldCharType="begin"/>
            </w:r>
            <w:r w:rsidRPr="00D0399D">
              <w:rPr>
                <w:sz w:val="20"/>
                <w:szCs w:val="20"/>
              </w:rPr>
              <w:instrText xml:space="preserve"> SEQ Equation \* ARABIC \s 1 </w:instrText>
            </w:r>
            <w:r w:rsidR="004C0BB1" w:rsidRPr="00D0399D">
              <w:rPr>
                <w:sz w:val="20"/>
                <w:szCs w:val="20"/>
              </w:rPr>
              <w:fldChar w:fldCharType="separate"/>
            </w:r>
            <w:r w:rsidRPr="00D0399D">
              <w:rPr>
                <w:noProof/>
                <w:sz w:val="20"/>
                <w:szCs w:val="20"/>
              </w:rPr>
              <w:t>2</w:t>
            </w:r>
            <w:r w:rsidR="004C0BB1" w:rsidRPr="00D0399D">
              <w:rPr>
                <w:sz w:val="20"/>
                <w:szCs w:val="20"/>
              </w:rPr>
              <w:fldChar w:fldCharType="end"/>
            </w:r>
            <w:r w:rsidRPr="00D0399D">
              <w:rPr>
                <w:sz w:val="20"/>
                <w:szCs w:val="20"/>
              </w:rPr>
              <w:t>)</w:t>
            </w:r>
          </w:p>
          <w:p w:rsidR="00FD6D97" w:rsidRPr="00807568" w:rsidRDefault="00FD6D97" w:rsidP="00976640">
            <w:pPr>
              <w:pStyle w:val="Equation"/>
              <w:tabs>
                <w:tab w:val="clear" w:pos="794"/>
                <w:tab w:val="left" w:pos="851"/>
              </w:tabs>
              <w:ind w:left="1985"/>
              <w:rPr>
                <w:sz w:val="20"/>
                <w:szCs w:val="20"/>
              </w:rPr>
            </w:pPr>
            <w:r w:rsidRPr="00D0399D">
              <w:rPr>
                <w:sz w:val="20"/>
                <w:szCs w:val="20"/>
              </w:rPr>
              <w:t>LongTermPicNum = LongTermFrame</w:t>
            </w:r>
            <w:r w:rsidRPr="00807568">
              <w:rPr>
                <w:sz w:val="20"/>
                <w:szCs w:val="20"/>
              </w:rPr>
              <w:t>Idx</w:t>
            </w:r>
            <w:r w:rsidRPr="00807568">
              <w:rPr>
                <w:sz w:val="20"/>
                <w:szCs w:val="20"/>
              </w:rPr>
              <w:tab/>
              <w:t>(</w:t>
            </w:r>
            <w:r w:rsidR="004C0BB1" w:rsidRPr="00D0399D">
              <w:rPr>
                <w:sz w:val="20"/>
                <w:szCs w:val="20"/>
              </w:rPr>
              <w:fldChar w:fldCharType="begin"/>
            </w:r>
            <w:r w:rsidRPr="00D0399D">
              <w:rPr>
                <w:sz w:val="20"/>
                <w:szCs w:val="20"/>
              </w:rPr>
              <w:instrText xml:space="preserve"> STYLEREF 1 \s </w:instrText>
            </w:r>
            <w:r w:rsidR="004C0BB1" w:rsidRPr="00D0399D">
              <w:rPr>
                <w:sz w:val="20"/>
                <w:szCs w:val="20"/>
              </w:rPr>
              <w:fldChar w:fldCharType="separate"/>
            </w:r>
            <w:r w:rsidRPr="00D0399D">
              <w:rPr>
                <w:noProof/>
                <w:sz w:val="20"/>
                <w:szCs w:val="20"/>
              </w:rPr>
              <w:t>8</w:t>
            </w:r>
            <w:r w:rsidR="004C0BB1" w:rsidRPr="00D0399D">
              <w:rPr>
                <w:sz w:val="20"/>
                <w:szCs w:val="20"/>
              </w:rPr>
              <w:fldChar w:fldCharType="end"/>
            </w:r>
            <w:r w:rsidRPr="00D0399D">
              <w:rPr>
                <w:sz w:val="20"/>
                <w:szCs w:val="20"/>
              </w:rPr>
              <w:noBreakHyphen/>
            </w:r>
            <w:r w:rsidR="004C0BB1" w:rsidRPr="00D0399D">
              <w:rPr>
                <w:sz w:val="20"/>
                <w:szCs w:val="20"/>
              </w:rPr>
              <w:fldChar w:fldCharType="begin"/>
            </w:r>
            <w:r w:rsidRPr="00D0399D">
              <w:rPr>
                <w:sz w:val="20"/>
                <w:szCs w:val="20"/>
              </w:rPr>
              <w:instrText xml:space="preserve"> SEQ Equation \* ARABIC \s 1 </w:instrText>
            </w:r>
            <w:r w:rsidR="004C0BB1" w:rsidRPr="00D0399D">
              <w:rPr>
                <w:sz w:val="20"/>
                <w:szCs w:val="20"/>
              </w:rPr>
              <w:fldChar w:fldCharType="separate"/>
            </w:r>
            <w:r w:rsidRPr="00D0399D">
              <w:rPr>
                <w:noProof/>
                <w:sz w:val="20"/>
                <w:szCs w:val="20"/>
              </w:rPr>
              <w:t>3</w:t>
            </w:r>
            <w:r w:rsidR="004C0BB1" w:rsidRPr="00D0399D">
              <w:rPr>
                <w:sz w:val="20"/>
                <w:szCs w:val="20"/>
              </w:rPr>
              <w:fldChar w:fldCharType="end"/>
            </w:r>
            <w:r w:rsidRPr="00D0399D">
              <w:rPr>
                <w:sz w:val="20"/>
                <w:szCs w:val="20"/>
              </w:rPr>
              <w:t>)</w:t>
            </w:r>
          </w:p>
          <w:p w:rsidR="00FD6D97" w:rsidRPr="000C44E7" w:rsidRDefault="00FD6D97" w:rsidP="00F72BB2">
            <w:pPr>
              <w:keepNext/>
              <w:keepLines/>
              <w:rPr>
                <w:color w:val="FF0000"/>
                <w:sz w:val="20"/>
                <w:szCs w:val="20"/>
              </w:rPr>
            </w:pPr>
            <w:r w:rsidRPr="000C44E7">
              <w:rPr>
                <w:color w:val="FF0000"/>
                <w:sz w:val="20"/>
                <w:szCs w:val="20"/>
              </w:rPr>
              <w:t>Let numLongTerm be the total number of reference pictures present in the decoded picture buffer that are marked as "used for long-term reference". For each short-term reference picture</w:t>
            </w:r>
            <w:r w:rsidR="00FD041E" w:rsidRPr="0023789C">
              <w:rPr>
                <w:color w:val="FF0000"/>
                <w:sz w:val="20"/>
                <w:szCs w:val="20"/>
              </w:rPr>
              <w:t xml:space="preserve"> in the decoded picture buffer, the PicNum of which is denoted as PicNumX,</w:t>
            </w:r>
            <w:r w:rsidRPr="0023789C">
              <w:rPr>
                <w:color w:val="FF0000"/>
                <w:sz w:val="20"/>
                <w:szCs w:val="20"/>
              </w:rPr>
              <w:t xml:space="preserve"> </w:t>
            </w:r>
            <w:r w:rsidR="00FD041E" w:rsidRPr="0023789C">
              <w:rPr>
                <w:color w:val="FF0000"/>
                <w:sz w:val="20"/>
                <w:szCs w:val="20"/>
              </w:rPr>
              <w:t>the corresponding</w:t>
            </w:r>
            <w:r w:rsidRPr="000C44E7">
              <w:rPr>
                <w:color w:val="FF0000"/>
                <w:sz w:val="20"/>
                <w:szCs w:val="20"/>
              </w:rPr>
              <w:t xml:space="preserve"> variables num1, num2, and </w:t>
            </w:r>
            <w:r>
              <w:rPr>
                <w:color w:val="FF0000"/>
                <w:sz w:val="20"/>
                <w:szCs w:val="20"/>
              </w:rPr>
              <w:t>MinPicNum</w:t>
            </w:r>
            <w:r w:rsidRPr="000C44E7">
              <w:rPr>
                <w:color w:val="FF0000"/>
                <w:sz w:val="20"/>
                <w:szCs w:val="20"/>
              </w:rPr>
              <w:t xml:space="preserve"> are derived. Let num1 be the total number of latest reference pictures in decoding order that have PicNum in the range of picNumX + 1 to frame_num − 1, inclusive, and that have been marked as “unused for reference”. Let num2 be the total number of latest reference pictures in decoding order that have PicNum in the range of picNumX + 1 to frame_num − 1, inclusive, and that are marked as “used for long-term reference”, and that are present in the decoded picture buffer. The variable </w:t>
            </w:r>
            <w:r>
              <w:rPr>
                <w:color w:val="FF0000"/>
                <w:sz w:val="20"/>
                <w:szCs w:val="20"/>
              </w:rPr>
              <w:t>MinPicNum</w:t>
            </w:r>
            <w:r w:rsidRPr="000C44E7">
              <w:rPr>
                <w:color w:val="FF0000"/>
                <w:sz w:val="20"/>
                <w:szCs w:val="20"/>
              </w:rPr>
              <w:t xml:space="preserve"> is derived as follows.</w:t>
            </w:r>
          </w:p>
          <w:p w:rsidR="00FD6D97" w:rsidRPr="000C44E7" w:rsidRDefault="00FD6D97" w:rsidP="00F72BB2">
            <w:pPr>
              <w:pStyle w:val="Equation"/>
              <w:keepNext/>
              <w:keepLines/>
              <w:tabs>
                <w:tab w:val="clear" w:pos="794"/>
                <w:tab w:val="left" w:pos="851"/>
              </w:tabs>
              <w:rPr>
                <w:color w:val="FF0000"/>
                <w:sz w:val="20"/>
                <w:szCs w:val="20"/>
              </w:rPr>
            </w:pPr>
            <w:r w:rsidRPr="000C44E7">
              <w:rPr>
                <w:color w:val="FF0000"/>
                <w:sz w:val="20"/>
                <w:szCs w:val="20"/>
                <w:lang w:val="en-US"/>
              </w:rPr>
              <w:tab/>
            </w:r>
            <w:r>
              <w:rPr>
                <w:color w:val="FF0000"/>
                <w:sz w:val="20"/>
                <w:szCs w:val="20"/>
              </w:rPr>
              <w:t>MinPicNum</w:t>
            </w:r>
            <w:r w:rsidRPr="000C44E7">
              <w:rPr>
                <w:color w:val="FF0000"/>
                <w:sz w:val="20"/>
                <w:szCs w:val="20"/>
              </w:rPr>
              <w:t xml:space="preserve"> = frame_num − (max_num_ref_frames − numLongTerm + num1 + num2)</w:t>
            </w:r>
            <w:r w:rsidRPr="000C44E7">
              <w:rPr>
                <w:color w:val="FF0000"/>
                <w:sz w:val="20"/>
                <w:szCs w:val="20"/>
              </w:rPr>
              <w:tab/>
              <w:t>(</w:t>
            </w:r>
            <w:r w:rsidR="004C0BB1" w:rsidRPr="000C44E7">
              <w:rPr>
                <w:color w:val="FF0000"/>
                <w:sz w:val="20"/>
                <w:szCs w:val="20"/>
              </w:rPr>
              <w:fldChar w:fldCharType="begin"/>
            </w:r>
            <w:r w:rsidRPr="000C44E7">
              <w:rPr>
                <w:color w:val="FF0000"/>
                <w:sz w:val="20"/>
                <w:szCs w:val="20"/>
              </w:rPr>
              <w:instrText xml:space="preserve"> STYLEREF 1 \s </w:instrText>
            </w:r>
            <w:r w:rsidR="004C0BB1" w:rsidRPr="000C44E7">
              <w:rPr>
                <w:color w:val="FF0000"/>
                <w:sz w:val="20"/>
                <w:szCs w:val="20"/>
              </w:rPr>
              <w:fldChar w:fldCharType="separate"/>
            </w:r>
            <w:r w:rsidRPr="000C44E7">
              <w:rPr>
                <w:noProof/>
                <w:color w:val="FF0000"/>
                <w:sz w:val="20"/>
                <w:szCs w:val="20"/>
              </w:rPr>
              <w:t>8</w:t>
            </w:r>
            <w:r w:rsidR="004C0BB1" w:rsidRPr="000C44E7">
              <w:rPr>
                <w:color w:val="FF0000"/>
                <w:sz w:val="20"/>
                <w:szCs w:val="20"/>
              </w:rPr>
              <w:fldChar w:fldCharType="end"/>
            </w:r>
            <w:r w:rsidRPr="000C44E7">
              <w:rPr>
                <w:color w:val="FF0000"/>
                <w:sz w:val="20"/>
                <w:szCs w:val="20"/>
              </w:rPr>
              <w:noBreakHyphen/>
              <w:t>x)</w:t>
            </w:r>
          </w:p>
          <w:p w:rsidR="00FD6D97" w:rsidRPr="000C44E7" w:rsidRDefault="00FD6D97" w:rsidP="006C57B0">
            <w:pPr>
              <w:rPr>
                <w:color w:val="FF0000"/>
                <w:sz w:val="20"/>
                <w:szCs w:val="20"/>
              </w:rPr>
            </w:pPr>
            <w:r w:rsidRPr="000C44E7">
              <w:rPr>
                <w:color w:val="FF0000"/>
                <w:sz w:val="20"/>
                <w:szCs w:val="20"/>
              </w:rPr>
              <w:t>The value of frame_num used in the above paragraph and equation is the frame_num in the slice header(s) for the current picture.</w:t>
            </w:r>
          </w:p>
          <w:p w:rsidR="00FD6D97" w:rsidRPr="00275F72" w:rsidRDefault="00FD6D97" w:rsidP="00786F85">
            <w:pPr>
              <w:rPr>
                <w:sz w:val="20"/>
                <w:szCs w:val="20"/>
                <w:lang w:eastAsia="zh-CN"/>
              </w:rPr>
            </w:pPr>
          </w:p>
        </w:tc>
      </w:tr>
    </w:tbl>
    <w:p w:rsidR="00FD6D97" w:rsidRDefault="00FD6D97" w:rsidP="00516E27">
      <w:pPr>
        <w:jc w:val="both"/>
        <w:rPr>
          <w:lang w:eastAsia="zh-CN"/>
        </w:rPr>
      </w:pPr>
    </w:p>
    <w:p w:rsidR="00FD6D97" w:rsidRDefault="00FD6D97" w:rsidP="00516E27">
      <w:pPr>
        <w:jc w:val="both"/>
        <w:rPr>
          <w:lang w:eastAsia="zh-CN"/>
        </w:rPr>
      </w:pPr>
      <w:r>
        <w:rPr>
          <w:lang w:eastAsia="zh-CN"/>
        </w:rPr>
        <w:t>The change to subclause 8.2.2.2.1 (Initialisation process for the reference picture list for P slices) is as follows</w:t>
      </w:r>
      <w:r w:rsidRPr="000C000E">
        <w:rPr>
          <w:lang w:eastAsia="zh-CN"/>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D6D97">
        <w:tc>
          <w:tcPr>
            <w:tcW w:w="9576" w:type="dxa"/>
          </w:tcPr>
          <w:p w:rsidR="00FD6D97" w:rsidRPr="00B56274" w:rsidRDefault="00FD6D97" w:rsidP="00562292">
            <w:pPr>
              <w:rPr>
                <w:sz w:val="20"/>
                <w:szCs w:val="20"/>
              </w:rPr>
            </w:pPr>
            <w:r w:rsidRPr="00B56274">
              <w:rPr>
                <w:sz w:val="20"/>
                <w:szCs w:val="20"/>
              </w:rPr>
              <w:t>This initialisation process is invoked when decoding a P slice in a coded picture.</w:t>
            </w:r>
          </w:p>
          <w:p w:rsidR="00FD6D97" w:rsidRPr="00B56274" w:rsidRDefault="00FD6D97" w:rsidP="00B56274">
            <w:pPr>
              <w:tabs>
                <w:tab w:val="left" w:pos="400"/>
              </w:tabs>
              <w:rPr>
                <w:sz w:val="20"/>
                <w:szCs w:val="20"/>
                <w:lang w:eastAsia="zh-CN"/>
              </w:rPr>
            </w:pPr>
            <w:r w:rsidRPr="00B56274">
              <w:rPr>
                <w:sz w:val="20"/>
                <w:szCs w:val="20"/>
              </w:rPr>
              <w:t xml:space="preserve">When this process is invoked, there shall be at least one reference picture that is currently marked as "used for reference" (i.e., as "used for short-term reference" or "used for long-term reference") </w:t>
            </w:r>
            <w:r w:rsidRPr="00B56274">
              <w:rPr>
                <w:rFonts w:eastAsia="Malgun Gothic"/>
                <w:strike/>
                <w:color w:val="FF0000"/>
                <w:sz w:val="20"/>
                <w:szCs w:val="20"/>
                <w:lang w:val="en-GB"/>
              </w:rPr>
              <w:t>and is not marked as "non-existing"</w:t>
            </w:r>
            <w:r w:rsidRPr="00B56274">
              <w:rPr>
                <w:sz w:val="20"/>
                <w:szCs w:val="20"/>
              </w:rPr>
              <w:t>.</w:t>
            </w:r>
            <w:r w:rsidRPr="00B56274">
              <w:rPr>
                <w:sz w:val="20"/>
                <w:szCs w:val="20"/>
                <w:lang w:eastAsia="ko-KR"/>
              </w:rPr>
              <w:t xml:space="preserve"> Pictures with higher values of temporal_id than the current picture cannot be used for reference, and are not included in the reference picture list.</w:t>
            </w:r>
          </w:p>
          <w:p w:rsidR="00FD6D97" w:rsidRPr="00B56274" w:rsidRDefault="00FD6D97" w:rsidP="005144B6">
            <w:pPr>
              <w:rPr>
                <w:sz w:val="20"/>
                <w:szCs w:val="20"/>
              </w:rPr>
            </w:pPr>
            <w:r w:rsidRPr="00B56274">
              <w:rPr>
                <w:sz w:val="20"/>
                <w:szCs w:val="20"/>
              </w:rPr>
              <w:t>The reference picture list RefPicList0 is ordered so that short-term reference pictures have lower indices than long-term reference pictures.</w:t>
            </w:r>
          </w:p>
          <w:p w:rsidR="00FD6D97" w:rsidRPr="00B56274" w:rsidRDefault="00FD6D97" w:rsidP="005144B6">
            <w:pPr>
              <w:rPr>
                <w:sz w:val="20"/>
                <w:szCs w:val="20"/>
                <w:lang w:eastAsia="zh-CN"/>
              </w:rPr>
            </w:pPr>
            <w:r w:rsidRPr="00B56274">
              <w:rPr>
                <w:sz w:val="20"/>
                <w:szCs w:val="20"/>
              </w:rPr>
              <w:t>The short-term reference pictures are ordered starting with the picture with the highest PicNum value and proceeding through in descending order to the picture with the lowest PicNum value</w:t>
            </w:r>
            <w:r w:rsidRPr="00B56274">
              <w:rPr>
                <w:sz w:val="20"/>
                <w:szCs w:val="20"/>
                <w:lang w:eastAsia="zh-CN"/>
              </w:rPr>
              <w:t xml:space="preserve">, excluding any frame with a temporal_id value higher than that of current picture </w:t>
            </w:r>
            <w:r w:rsidRPr="00B56274">
              <w:rPr>
                <w:color w:val="FF0000"/>
                <w:sz w:val="20"/>
                <w:szCs w:val="20"/>
                <w:lang w:eastAsia="zh-CN"/>
              </w:rPr>
              <w:t>or with PicNum value less than</w:t>
            </w:r>
            <w:r>
              <w:t xml:space="preserve"> </w:t>
            </w:r>
            <w:r w:rsidRPr="0023789C">
              <w:rPr>
                <w:color w:val="FF0000"/>
                <w:sz w:val="20"/>
                <w:szCs w:val="20"/>
              </w:rPr>
              <w:t>the corresponding</w:t>
            </w:r>
            <w:r>
              <w:rPr>
                <w:lang w:eastAsia="zh-CN"/>
              </w:rPr>
              <w:t xml:space="preserve"> </w:t>
            </w:r>
            <w:r w:rsidRPr="00B56274">
              <w:rPr>
                <w:color w:val="FF0000"/>
                <w:sz w:val="20"/>
                <w:szCs w:val="20"/>
                <w:lang w:eastAsia="zh-CN"/>
              </w:rPr>
              <w:t>MinPicNum</w:t>
            </w:r>
            <w:r w:rsidRPr="00B56274">
              <w:rPr>
                <w:sz w:val="20"/>
                <w:szCs w:val="20"/>
                <w:lang w:eastAsia="zh-CN"/>
              </w:rPr>
              <w:t>.</w:t>
            </w:r>
          </w:p>
          <w:p w:rsidR="00FD6D97" w:rsidRPr="00B56274" w:rsidRDefault="00FD6D97" w:rsidP="005144B6">
            <w:pPr>
              <w:rPr>
                <w:sz w:val="20"/>
                <w:szCs w:val="20"/>
                <w:lang w:eastAsia="zh-CN"/>
              </w:rPr>
            </w:pPr>
            <w:r w:rsidRPr="00B56274">
              <w:rPr>
                <w:sz w:val="20"/>
                <w:szCs w:val="20"/>
              </w:rPr>
              <w:lastRenderedPageBreak/>
              <w:t>The long-term reference pictures are ordered starting with the picture with the lowest LongTermPicNum value and proceeding through in ascending order to the picture with the highest LongTermPicNum value</w:t>
            </w:r>
            <w:r w:rsidRPr="00B56274">
              <w:rPr>
                <w:sz w:val="20"/>
                <w:szCs w:val="20"/>
                <w:lang w:eastAsia="zh-CN"/>
              </w:rPr>
              <w:t xml:space="preserve">, </w:t>
            </w:r>
            <w:r w:rsidRPr="00B56274">
              <w:rPr>
                <w:rFonts w:ascii="TimesNewRoman" w:hAnsi="TimesNewRoman" w:cs="TimesNewRoman"/>
                <w:sz w:val="20"/>
                <w:szCs w:val="20"/>
              </w:rPr>
              <w:t>excluding any frame with a temporal_id value higher than that of the current picture.</w:t>
            </w:r>
          </w:p>
          <w:p w:rsidR="00FD6D97" w:rsidRPr="00B0724E" w:rsidRDefault="00FD6D97" w:rsidP="00B56274">
            <w:pPr>
              <w:keepNext/>
              <w:rPr>
                <w:rFonts w:eastAsia="Malgun Gothic"/>
                <w:strike/>
                <w:color w:val="FF0000"/>
                <w:sz w:val="20"/>
                <w:szCs w:val="20"/>
                <w:lang w:val="en-GB"/>
              </w:rPr>
            </w:pPr>
            <w:r w:rsidRPr="00D0399D">
              <w:rPr>
                <w:rFonts w:eastAsia="Malgun Gothic"/>
                <w:strike/>
                <w:color w:val="FF0000"/>
                <w:sz w:val="20"/>
                <w:szCs w:val="20"/>
                <w:lang w:val="en-GB"/>
              </w:rPr>
              <w:t>For example, when three reference pictures are marked as "used for short-term reference" with PicNum equal to 300, 302, and 303 and two reference pictures are marked as "used for long-term reference" with LongTermPicNum equal to 0 and 3, the initial index order is:</w:t>
            </w:r>
          </w:p>
          <w:p w:rsidR="00FD6D97" w:rsidRPr="00B0724E" w:rsidRDefault="00FD6D97" w:rsidP="00B56274">
            <w:pPr>
              <w:tabs>
                <w:tab w:val="left" w:pos="400"/>
              </w:tabs>
              <w:rPr>
                <w:rFonts w:eastAsia="Malgun Gothic"/>
                <w:strike/>
                <w:color w:val="FF0000"/>
                <w:sz w:val="20"/>
                <w:szCs w:val="20"/>
                <w:lang w:val="en-GB"/>
              </w:rPr>
            </w:pPr>
            <w:r w:rsidRPr="00D0399D">
              <w:rPr>
                <w:rFonts w:eastAsia="Malgun Gothic"/>
                <w:strike/>
                <w:color w:val="FF0000"/>
                <w:sz w:val="20"/>
                <w:szCs w:val="20"/>
                <w:lang w:val="en-GB"/>
              </w:rPr>
              <w:t>–</w:t>
            </w:r>
            <w:r w:rsidRPr="00D0399D">
              <w:rPr>
                <w:rFonts w:eastAsia="Malgun Gothic"/>
                <w:strike/>
                <w:color w:val="FF0000"/>
                <w:sz w:val="20"/>
                <w:szCs w:val="20"/>
                <w:lang w:val="en-GB"/>
              </w:rPr>
              <w:tab/>
              <w:t>RefPicList0[0] is set equal to the short-term reference picture with PicNum = 303,</w:t>
            </w:r>
          </w:p>
          <w:p w:rsidR="00FD6D97" w:rsidRPr="00B0724E" w:rsidRDefault="00FD6D97" w:rsidP="00B56274">
            <w:pPr>
              <w:tabs>
                <w:tab w:val="left" w:pos="400"/>
              </w:tabs>
              <w:rPr>
                <w:rFonts w:eastAsia="Malgun Gothic"/>
                <w:strike/>
                <w:color w:val="FF0000"/>
                <w:sz w:val="20"/>
                <w:szCs w:val="20"/>
                <w:lang w:val="en-GB"/>
              </w:rPr>
            </w:pPr>
            <w:r w:rsidRPr="00D0399D">
              <w:rPr>
                <w:rFonts w:eastAsia="Malgun Gothic"/>
                <w:strike/>
                <w:color w:val="FF0000"/>
                <w:sz w:val="20"/>
                <w:szCs w:val="20"/>
                <w:lang w:val="en-GB"/>
              </w:rPr>
              <w:t>–</w:t>
            </w:r>
            <w:r w:rsidRPr="00D0399D">
              <w:rPr>
                <w:rFonts w:eastAsia="Malgun Gothic"/>
                <w:strike/>
                <w:color w:val="FF0000"/>
                <w:sz w:val="20"/>
                <w:szCs w:val="20"/>
                <w:lang w:val="en-GB"/>
              </w:rPr>
              <w:tab/>
              <w:t>RefPicList0[1] is set equal to the short-term reference picture with PicNum = 302,</w:t>
            </w:r>
          </w:p>
          <w:p w:rsidR="00FD6D97" w:rsidRPr="00B56274" w:rsidRDefault="00FD6D97" w:rsidP="00B56274">
            <w:pPr>
              <w:tabs>
                <w:tab w:val="left" w:pos="400"/>
              </w:tabs>
              <w:rPr>
                <w:rFonts w:eastAsia="Malgun Gothic"/>
                <w:strike/>
                <w:color w:val="FF0000"/>
                <w:sz w:val="20"/>
                <w:szCs w:val="20"/>
                <w:lang w:val="en-GB"/>
              </w:rPr>
            </w:pPr>
            <w:r w:rsidRPr="00B56274">
              <w:rPr>
                <w:rFonts w:eastAsia="Malgun Gothic"/>
                <w:strike/>
                <w:color w:val="FF0000"/>
                <w:sz w:val="20"/>
                <w:szCs w:val="20"/>
                <w:lang w:val="en-GB"/>
              </w:rPr>
              <w:t>–</w:t>
            </w:r>
            <w:r w:rsidRPr="00B56274">
              <w:rPr>
                <w:rFonts w:eastAsia="Malgun Gothic"/>
                <w:strike/>
                <w:color w:val="FF0000"/>
                <w:sz w:val="20"/>
                <w:szCs w:val="20"/>
                <w:lang w:val="en-GB"/>
              </w:rPr>
              <w:tab/>
              <w:t>RefPicList0[2] is set equal to the short-term reference picture with PicNum = 300,</w:t>
            </w:r>
          </w:p>
          <w:p w:rsidR="00FD6D97" w:rsidRPr="00B0724E" w:rsidRDefault="00FD6D97" w:rsidP="00B56274">
            <w:pPr>
              <w:tabs>
                <w:tab w:val="left" w:pos="400"/>
              </w:tabs>
              <w:rPr>
                <w:rFonts w:eastAsia="Malgun Gothic"/>
                <w:strike/>
                <w:color w:val="FF0000"/>
                <w:sz w:val="20"/>
                <w:szCs w:val="20"/>
                <w:lang w:val="en-GB"/>
              </w:rPr>
            </w:pPr>
            <w:r w:rsidRPr="00D0399D">
              <w:rPr>
                <w:rFonts w:eastAsia="Malgun Gothic"/>
                <w:strike/>
                <w:color w:val="FF0000"/>
                <w:sz w:val="20"/>
                <w:szCs w:val="20"/>
                <w:lang w:val="en-GB"/>
              </w:rPr>
              <w:t>–</w:t>
            </w:r>
            <w:r w:rsidRPr="00D0399D">
              <w:rPr>
                <w:rFonts w:eastAsia="Malgun Gothic"/>
                <w:strike/>
                <w:color w:val="FF0000"/>
                <w:sz w:val="20"/>
                <w:szCs w:val="20"/>
                <w:lang w:val="en-GB"/>
              </w:rPr>
              <w:tab/>
              <w:t>RefPicList0[3] is set equal to the long-term reference picture with LongTermPicNum = 0,</w:t>
            </w:r>
          </w:p>
          <w:p w:rsidR="00FD6D97" w:rsidRPr="005144B6" w:rsidRDefault="00FD6D97" w:rsidP="00B56274">
            <w:pPr>
              <w:tabs>
                <w:tab w:val="left" w:pos="400"/>
              </w:tabs>
              <w:rPr>
                <w:lang w:eastAsia="zh-CN"/>
              </w:rPr>
            </w:pPr>
            <w:r w:rsidRPr="00D0399D">
              <w:rPr>
                <w:rFonts w:eastAsia="Malgun Gothic"/>
                <w:strike/>
                <w:color w:val="FF0000"/>
                <w:sz w:val="20"/>
                <w:szCs w:val="20"/>
                <w:lang w:val="en-GB"/>
              </w:rPr>
              <w:t>–</w:t>
            </w:r>
            <w:r w:rsidRPr="00D0399D">
              <w:rPr>
                <w:rFonts w:eastAsia="Malgun Gothic"/>
                <w:strike/>
                <w:color w:val="FF0000"/>
                <w:sz w:val="20"/>
                <w:szCs w:val="20"/>
                <w:lang w:val="en-GB"/>
              </w:rPr>
              <w:tab/>
              <w:t>RefPicList0[4] is set equal to the long-term reference picture with LongTermPicNum = 3.</w:t>
            </w:r>
          </w:p>
        </w:tc>
      </w:tr>
    </w:tbl>
    <w:p w:rsidR="00FD6D97" w:rsidRDefault="00FD6D97" w:rsidP="00516E27">
      <w:pPr>
        <w:jc w:val="both"/>
        <w:rPr>
          <w:lang w:eastAsia="zh-CN"/>
        </w:rPr>
      </w:pPr>
    </w:p>
    <w:p w:rsidR="00FD6D97" w:rsidRDefault="00FD6D97" w:rsidP="006F5806">
      <w:pPr>
        <w:jc w:val="both"/>
        <w:rPr>
          <w:lang w:eastAsia="zh-CN"/>
        </w:rPr>
      </w:pPr>
      <w:r>
        <w:rPr>
          <w:lang w:eastAsia="zh-CN"/>
        </w:rPr>
        <w:t>The change to subclause 8.2.2.2.2 (Initialisation process for reference picture lists for B slices) is as follows</w:t>
      </w:r>
      <w:r w:rsidRPr="000C000E">
        <w:rPr>
          <w:lang w:eastAsia="zh-CN"/>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D6D97">
        <w:trPr>
          <w:trHeight w:val="913"/>
        </w:trPr>
        <w:tc>
          <w:tcPr>
            <w:tcW w:w="9576" w:type="dxa"/>
          </w:tcPr>
          <w:p w:rsidR="00FD6D97" w:rsidRPr="00B56274" w:rsidRDefault="00FD6D97" w:rsidP="00562292">
            <w:pPr>
              <w:rPr>
                <w:sz w:val="20"/>
                <w:szCs w:val="20"/>
              </w:rPr>
            </w:pPr>
            <w:r w:rsidRPr="00B56274">
              <w:rPr>
                <w:sz w:val="20"/>
                <w:szCs w:val="20"/>
              </w:rPr>
              <w:t>This initialisation process is invoked when decoding a B slice in a coded picture.</w:t>
            </w:r>
          </w:p>
          <w:p w:rsidR="00FD6D97" w:rsidRPr="00B56274" w:rsidRDefault="00FD6D97" w:rsidP="00562292">
            <w:pPr>
              <w:rPr>
                <w:sz w:val="20"/>
                <w:szCs w:val="20"/>
              </w:rPr>
            </w:pPr>
            <w:r w:rsidRPr="00B56274">
              <w:rPr>
                <w:sz w:val="20"/>
                <w:szCs w:val="20"/>
              </w:rPr>
              <w:t>For purposes of the formation of the reference picture lists RefPicList0 and RefPicList1 the term reference entry refers in the following to decoded reference pictures.</w:t>
            </w:r>
          </w:p>
          <w:p w:rsidR="00FD6D97" w:rsidRPr="00B56274" w:rsidRDefault="00FD6D97" w:rsidP="00B56274">
            <w:pPr>
              <w:numPr>
                <w:ilvl w:val="12"/>
                <w:numId w:val="0"/>
              </w:numPr>
              <w:tabs>
                <w:tab w:val="left" w:pos="-720"/>
              </w:tabs>
              <w:rPr>
                <w:sz w:val="20"/>
                <w:szCs w:val="20"/>
                <w:lang w:eastAsia="ko-KR"/>
              </w:rPr>
            </w:pPr>
            <w:r w:rsidRPr="00B56274">
              <w:rPr>
                <w:sz w:val="20"/>
                <w:szCs w:val="20"/>
              </w:rPr>
              <w:t xml:space="preserve">When this process is invoked, there shall be at least one reference entry that is currently marked as "used for reference" (i.e., as "used for short-term reference" or "used for long-term reference") </w:t>
            </w:r>
            <w:r w:rsidRPr="00B56274">
              <w:rPr>
                <w:rFonts w:eastAsia="Malgun Gothic"/>
                <w:strike/>
                <w:color w:val="FF0000"/>
                <w:sz w:val="20"/>
                <w:szCs w:val="20"/>
                <w:lang w:val="en-GB"/>
              </w:rPr>
              <w:t>and is not marked as "non-existing"</w:t>
            </w:r>
            <w:r w:rsidRPr="00B56274">
              <w:rPr>
                <w:sz w:val="20"/>
                <w:szCs w:val="20"/>
              </w:rPr>
              <w:t>.</w:t>
            </w:r>
            <w:r w:rsidRPr="00B56274">
              <w:rPr>
                <w:sz w:val="20"/>
                <w:szCs w:val="20"/>
                <w:lang w:eastAsia="ko-KR"/>
              </w:rPr>
              <w:t xml:space="preserve"> Pictures with higher values of temporal_id than the current picture cannot be used for reference, and are not included in either RefPicList0 or RefPicList1.</w:t>
            </w:r>
          </w:p>
          <w:p w:rsidR="00FD6D97" w:rsidRPr="00B56274" w:rsidRDefault="00FD6D97" w:rsidP="00562292">
            <w:pPr>
              <w:rPr>
                <w:sz w:val="20"/>
                <w:szCs w:val="20"/>
              </w:rPr>
            </w:pPr>
            <w:r w:rsidRPr="00B56274">
              <w:rPr>
                <w:sz w:val="20"/>
                <w:szCs w:val="20"/>
              </w:rPr>
              <w:t xml:space="preserve">For B slices, the order of short-term reference entries in the reference picture lists RefPicList0 and RefPicList1 depends on output order, as given by PicOrderCnt( ). </w:t>
            </w:r>
            <w:r w:rsidRPr="00B56274">
              <w:rPr>
                <w:rFonts w:eastAsia="Malgun Gothic"/>
                <w:strike/>
                <w:color w:val="FF0000"/>
                <w:sz w:val="20"/>
                <w:szCs w:val="20"/>
                <w:lang w:val="en-GB"/>
              </w:rPr>
              <w:t>When pic_order_cnt_type is equal to 0, reference pictures that are marked as "non-existing" as specified in subclause </w:t>
            </w:r>
            <w:fldSimple w:instr=" REF _Ref31614329 \r \h  \* MERGEFORMAT ">
              <w:r w:rsidRPr="00B56274">
                <w:rPr>
                  <w:rFonts w:eastAsia="Malgun Gothic"/>
                  <w:strike/>
                  <w:color w:val="FF0000"/>
                  <w:sz w:val="20"/>
                  <w:szCs w:val="20"/>
                  <w:lang w:val="en-GB"/>
                </w:rPr>
                <w:t>8.2.3.2</w:t>
              </w:r>
            </w:fldSimple>
            <w:r w:rsidRPr="00B56274">
              <w:rPr>
                <w:rFonts w:eastAsia="Malgun Gothic"/>
                <w:strike/>
                <w:color w:val="FF0000"/>
                <w:sz w:val="20"/>
                <w:szCs w:val="20"/>
                <w:lang w:val="en-GB"/>
              </w:rPr>
              <w:t xml:space="preserve"> are not included in either RefPicList0 or RefPicList1.</w:t>
            </w:r>
          </w:p>
          <w:p w:rsidR="00FD6D97" w:rsidRPr="00B56274" w:rsidRDefault="00FD6D97" w:rsidP="00562292">
            <w:pPr>
              <w:pStyle w:val="Note1"/>
              <w:rPr>
                <w:rFonts w:eastAsia="宋体"/>
                <w:strike/>
                <w:color w:val="FF0000"/>
                <w:lang w:eastAsia="zh-CN"/>
              </w:rPr>
            </w:pPr>
            <w:r w:rsidRPr="00B56274">
              <w:rPr>
                <w:strike/>
                <w:color w:val="FF0000"/>
              </w:rPr>
              <w:t>NOTE 1 – When gaps_in_frame_num_value_allowed_flag is equal to 1, encoders should use reference picture list modification to ensure proper operation of the decoding process (particularly when pic_order_cnt_type is equal to 0, in which case PicOrderCnt( ) is not inferred for "non-existing" pictures).</w:t>
            </w:r>
          </w:p>
          <w:p w:rsidR="00FD6D97" w:rsidRPr="00B56274" w:rsidRDefault="00FD6D97" w:rsidP="00B56274">
            <w:pPr>
              <w:keepNext/>
              <w:keepLines/>
              <w:rPr>
                <w:sz w:val="20"/>
                <w:szCs w:val="20"/>
              </w:rPr>
            </w:pPr>
            <w:r w:rsidRPr="00B56274">
              <w:rPr>
                <w:sz w:val="20"/>
                <w:szCs w:val="20"/>
              </w:rPr>
              <w:t>The reference picture list RefPicList0 is ordered such that short-term reference entries have lower indices than long-term reference entries. It is ordered as follows:</w:t>
            </w:r>
          </w:p>
          <w:p w:rsidR="00FD6D97" w:rsidRPr="00B56274" w:rsidRDefault="00FD6D97" w:rsidP="00B56274">
            <w:pPr>
              <w:keepNext/>
              <w:keepLines/>
              <w:numPr>
                <w:ilvl w:val="0"/>
                <w:numId w:val="25"/>
              </w:numPr>
              <w:tabs>
                <w:tab w:val="clear" w:pos="360"/>
                <w:tab w:val="clear" w:pos="1080"/>
                <w:tab w:val="clear" w:pos="1440"/>
                <w:tab w:val="left" w:pos="284"/>
                <w:tab w:val="left" w:pos="794"/>
                <w:tab w:val="left" w:pos="1191"/>
                <w:tab w:val="left" w:pos="1588"/>
                <w:tab w:val="left" w:pos="1985"/>
              </w:tabs>
              <w:jc w:val="both"/>
              <w:textAlignment w:val="auto"/>
              <w:rPr>
                <w:sz w:val="20"/>
                <w:szCs w:val="20"/>
              </w:rPr>
            </w:pPr>
            <w:r w:rsidRPr="00B56274">
              <w:rPr>
                <w:sz w:val="20"/>
                <w:szCs w:val="20"/>
              </w:rPr>
              <w:t>Let entryShortTerm be a variable ranging over all reference entries that are currently marked as "used for short</w:t>
            </w:r>
            <w:r w:rsidRPr="00B56274">
              <w:rPr>
                <w:sz w:val="20"/>
                <w:szCs w:val="20"/>
              </w:rPr>
              <w:noBreakHyphen/>
              <w:t>term reference"</w:t>
            </w:r>
            <w:r w:rsidRPr="00B56274">
              <w:rPr>
                <w:sz w:val="20"/>
                <w:szCs w:val="20"/>
                <w:lang w:eastAsia="zh-CN"/>
              </w:rPr>
              <w:t xml:space="preserve"> </w:t>
            </w:r>
            <w:r>
              <w:rPr>
                <w:color w:val="FF0000"/>
                <w:sz w:val="20"/>
                <w:szCs w:val="20"/>
                <w:lang w:eastAsia="zh-CN"/>
              </w:rPr>
              <w:t>and have</w:t>
            </w:r>
            <w:r w:rsidRPr="00B56274">
              <w:rPr>
                <w:color w:val="FF0000"/>
                <w:sz w:val="20"/>
                <w:szCs w:val="20"/>
                <w:lang w:eastAsia="zh-CN"/>
              </w:rPr>
              <w:t xml:space="preserve"> PicNum value </w:t>
            </w:r>
            <w:r>
              <w:rPr>
                <w:color w:val="FF0000"/>
                <w:sz w:val="20"/>
                <w:szCs w:val="20"/>
                <w:lang w:eastAsia="zh-CN"/>
              </w:rPr>
              <w:t xml:space="preserve">not </w:t>
            </w:r>
            <w:r w:rsidRPr="00B56274">
              <w:rPr>
                <w:color w:val="FF0000"/>
                <w:sz w:val="20"/>
                <w:szCs w:val="20"/>
                <w:lang w:eastAsia="zh-CN"/>
              </w:rPr>
              <w:t>less than</w:t>
            </w:r>
            <w:r>
              <w:t xml:space="preserve"> </w:t>
            </w:r>
            <w:r w:rsidRPr="0023789C">
              <w:rPr>
                <w:color w:val="FF0000"/>
                <w:sz w:val="20"/>
                <w:szCs w:val="20"/>
              </w:rPr>
              <w:t>the corresponding</w:t>
            </w:r>
            <w:r w:rsidRPr="00B56274">
              <w:rPr>
                <w:color w:val="FF0000"/>
                <w:sz w:val="20"/>
                <w:szCs w:val="20"/>
                <w:lang w:eastAsia="zh-CN"/>
              </w:rPr>
              <w:t xml:space="preserve"> MinPicNum</w:t>
            </w:r>
            <w:r w:rsidRPr="00B56274">
              <w:rPr>
                <w:sz w:val="20"/>
                <w:szCs w:val="20"/>
                <w:lang w:eastAsia="zh-CN"/>
              </w:rPr>
              <w:t>,</w:t>
            </w:r>
            <w:r w:rsidRPr="00B56274">
              <w:rPr>
                <w:sz w:val="20"/>
                <w:szCs w:val="20"/>
                <w:lang w:eastAsia="ko-KR"/>
              </w:rPr>
              <w:t xml:space="preserve"> </w:t>
            </w:r>
            <w:r w:rsidRPr="00B56274">
              <w:rPr>
                <w:sz w:val="20"/>
                <w:szCs w:val="20"/>
                <w:lang w:eastAsia="zh-CN"/>
              </w:rPr>
              <w:t xml:space="preserve">and </w:t>
            </w:r>
            <w:r w:rsidRPr="00B56274">
              <w:rPr>
                <w:sz w:val="20"/>
                <w:szCs w:val="20"/>
                <w:lang w:eastAsia="ko-KR"/>
              </w:rPr>
              <w:t>which have a value of temporal_id equal to or lower than the temporal_id of the current picture.</w:t>
            </w:r>
            <w:r w:rsidRPr="00B56274">
              <w:rPr>
                <w:sz w:val="20"/>
                <w:szCs w:val="20"/>
              </w:rPr>
              <w:t xml:space="preserve"> When some values of entryShortTerm are present having PicOrderCnt( entryShortTerm ) less than PicOrderCnt( CurrPic ), these values of entryShortTerm are placed at the beginning of refPicList0 in descending order of PicOrderCnt( entryShortTerm ). All of the remaining values of entryShortTerm (when present) are then appended to refPicList0 in ascending order of PicOrderCnt( entryShortTerm ).</w:t>
            </w:r>
          </w:p>
          <w:p w:rsidR="00FD6D97" w:rsidRPr="00B56274" w:rsidRDefault="00FD6D97" w:rsidP="00B56274">
            <w:pPr>
              <w:numPr>
                <w:ilvl w:val="0"/>
                <w:numId w:val="25"/>
              </w:numPr>
              <w:tabs>
                <w:tab w:val="clear" w:pos="360"/>
                <w:tab w:val="clear" w:pos="1080"/>
                <w:tab w:val="clear" w:pos="1440"/>
                <w:tab w:val="left" w:pos="284"/>
                <w:tab w:val="left" w:pos="794"/>
                <w:tab w:val="left" w:pos="1191"/>
                <w:tab w:val="left" w:pos="1588"/>
                <w:tab w:val="left" w:pos="1985"/>
              </w:tabs>
              <w:jc w:val="both"/>
              <w:textAlignment w:val="auto"/>
              <w:rPr>
                <w:sz w:val="20"/>
                <w:szCs w:val="20"/>
              </w:rPr>
            </w:pPr>
            <w:r w:rsidRPr="00B56274">
              <w:rPr>
                <w:sz w:val="20"/>
                <w:szCs w:val="20"/>
              </w:rPr>
              <w:t>The long-term reference entries which have a value of temporal_id equal to or lower than the temporal_id of the current picture are ordered starting with the long-term reference entry that has the lowest LongTermPicNum value and proceeding through in ascending order to the long-term reference entry that has the highest LongTermPicNum value.</w:t>
            </w:r>
          </w:p>
          <w:p w:rsidR="00FD6D97" w:rsidRPr="00B56274" w:rsidRDefault="00FD6D97" w:rsidP="001F633A">
            <w:pPr>
              <w:rPr>
                <w:sz w:val="20"/>
                <w:szCs w:val="20"/>
              </w:rPr>
            </w:pPr>
            <w:r w:rsidRPr="00B56274">
              <w:rPr>
                <w:sz w:val="20"/>
                <w:szCs w:val="20"/>
              </w:rPr>
              <w:t>The reference picture list RefPicList1 is ordered so that short-term reference entries have lower indices than long-term reference entries. It is ordered as follows:</w:t>
            </w:r>
          </w:p>
          <w:p w:rsidR="00FD6D97" w:rsidRPr="00B56274" w:rsidRDefault="00FD6D97" w:rsidP="00B56274">
            <w:pPr>
              <w:numPr>
                <w:ilvl w:val="0"/>
                <w:numId w:val="26"/>
              </w:numPr>
              <w:tabs>
                <w:tab w:val="clear" w:pos="360"/>
                <w:tab w:val="clear" w:pos="1080"/>
                <w:tab w:val="clear" w:pos="1440"/>
                <w:tab w:val="left" w:pos="284"/>
                <w:tab w:val="left" w:pos="794"/>
                <w:tab w:val="left" w:pos="1191"/>
                <w:tab w:val="left" w:pos="1588"/>
                <w:tab w:val="left" w:pos="1985"/>
              </w:tabs>
              <w:jc w:val="both"/>
              <w:textAlignment w:val="auto"/>
              <w:rPr>
                <w:sz w:val="20"/>
                <w:szCs w:val="20"/>
              </w:rPr>
            </w:pPr>
            <w:r w:rsidRPr="00B56274">
              <w:rPr>
                <w:sz w:val="20"/>
                <w:szCs w:val="20"/>
              </w:rPr>
              <w:t>Let entryShortTerm be a variable ranging over all reference entries that are currently marked as "used for short</w:t>
            </w:r>
            <w:r w:rsidRPr="00B56274">
              <w:rPr>
                <w:sz w:val="20"/>
                <w:szCs w:val="20"/>
              </w:rPr>
              <w:noBreakHyphen/>
              <w:t>term reference"</w:t>
            </w:r>
            <w:r w:rsidRPr="004222FD">
              <w:rPr>
                <w:color w:val="FF0000"/>
                <w:sz w:val="20"/>
                <w:szCs w:val="20"/>
                <w:lang w:eastAsia="ko-KR"/>
              </w:rPr>
              <w:t xml:space="preserve"> and have </w:t>
            </w:r>
            <w:r w:rsidRPr="00B56274">
              <w:rPr>
                <w:color w:val="FF0000"/>
                <w:sz w:val="20"/>
                <w:szCs w:val="20"/>
                <w:lang w:eastAsia="zh-CN"/>
              </w:rPr>
              <w:t>with PicNum value</w:t>
            </w:r>
            <w:r>
              <w:rPr>
                <w:color w:val="FF0000"/>
                <w:sz w:val="20"/>
                <w:szCs w:val="20"/>
                <w:lang w:eastAsia="zh-CN"/>
              </w:rPr>
              <w:t xml:space="preserve"> not</w:t>
            </w:r>
            <w:r w:rsidRPr="00B56274">
              <w:rPr>
                <w:color w:val="FF0000"/>
                <w:sz w:val="20"/>
                <w:szCs w:val="20"/>
                <w:lang w:eastAsia="zh-CN"/>
              </w:rPr>
              <w:t xml:space="preserve"> less than</w:t>
            </w:r>
            <w:r>
              <w:t xml:space="preserve"> </w:t>
            </w:r>
            <w:r w:rsidRPr="0023789C">
              <w:rPr>
                <w:color w:val="FF0000"/>
                <w:sz w:val="20"/>
                <w:szCs w:val="20"/>
              </w:rPr>
              <w:t>the corresponding</w:t>
            </w:r>
            <w:r w:rsidRPr="00B56274">
              <w:rPr>
                <w:color w:val="FF0000"/>
                <w:sz w:val="20"/>
                <w:szCs w:val="20"/>
                <w:lang w:eastAsia="zh-CN"/>
              </w:rPr>
              <w:t xml:space="preserve"> MinPicNum</w:t>
            </w:r>
            <w:r>
              <w:rPr>
                <w:color w:val="FF0000"/>
                <w:sz w:val="20"/>
                <w:szCs w:val="20"/>
                <w:lang w:eastAsia="zh-CN"/>
              </w:rPr>
              <w:t>,</w:t>
            </w:r>
            <w:r w:rsidRPr="00B56274">
              <w:rPr>
                <w:sz w:val="20"/>
                <w:szCs w:val="20"/>
                <w:lang w:eastAsia="ko-KR"/>
              </w:rPr>
              <w:t xml:space="preserve"> and which have a value of temporal_id equal to or lower than the temporal_id of the current picture.</w:t>
            </w:r>
            <w:r w:rsidRPr="00B56274">
              <w:rPr>
                <w:sz w:val="20"/>
                <w:szCs w:val="20"/>
              </w:rPr>
              <w:t xml:space="preserve"> When some values of entryShortTerm are present having PicOrderCnt( entryShortTerm ) greater than PicOrderCnt( CurrPic ), these values of entryShortTerm are placed at the beginning of refPicList1 in ascending order of PicOrderCnt( entryShortTerm ). All of the remaining values of entryShortTerm (when present) are then appended to refPicList1 in descending order of PicOrderCnt( entryShortTerm ).</w:t>
            </w:r>
          </w:p>
          <w:p w:rsidR="00FD6D97" w:rsidRPr="00B56274" w:rsidRDefault="00FD6D97" w:rsidP="00B56274">
            <w:pPr>
              <w:numPr>
                <w:ilvl w:val="0"/>
                <w:numId w:val="26"/>
              </w:numPr>
              <w:tabs>
                <w:tab w:val="clear" w:pos="360"/>
                <w:tab w:val="clear" w:pos="1080"/>
                <w:tab w:val="clear" w:pos="1440"/>
                <w:tab w:val="left" w:pos="284"/>
                <w:tab w:val="left" w:pos="794"/>
                <w:tab w:val="left" w:pos="1191"/>
                <w:tab w:val="left" w:pos="1588"/>
                <w:tab w:val="left" w:pos="1985"/>
              </w:tabs>
              <w:jc w:val="both"/>
              <w:textAlignment w:val="auto"/>
              <w:rPr>
                <w:sz w:val="20"/>
                <w:szCs w:val="20"/>
              </w:rPr>
            </w:pPr>
            <w:r w:rsidRPr="00B56274">
              <w:rPr>
                <w:sz w:val="20"/>
                <w:szCs w:val="20"/>
              </w:rPr>
              <w:lastRenderedPageBreak/>
              <w:t>Long-term reference entries which have a value of temporal_id equal to or lower than the temporal_id of the current picture are ordered starting with the long-term reference picture that has the lowest LongTermPicNum value and proceeding through in ascending order to the long</w:t>
            </w:r>
            <w:r w:rsidRPr="00B56274">
              <w:rPr>
                <w:sz w:val="20"/>
                <w:szCs w:val="20"/>
              </w:rPr>
              <w:noBreakHyphen/>
              <w:t>term reference entry that has the highest LongTermPicNum value.</w:t>
            </w:r>
          </w:p>
          <w:p w:rsidR="00FD6D97" w:rsidRPr="001F633A" w:rsidRDefault="00FD6D97" w:rsidP="00B56274">
            <w:pPr>
              <w:numPr>
                <w:ilvl w:val="0"/>
                <w:numId w:val="26"/>
              </w:numPr>
              <w:tabs>
                <w:tab w:val="clear" w:pos="360"/>
                <w:tab w:val="clear" w:pos="1080"/>
                <w:tab w:val="clear" w:pos="1440"/>
                <w:tab w:val="left" w:pos="284"/>
                <w:tab w:val="left" w:pos="794"/>
                <w:tab w:val="left" w:pos="1191"/>
                <w:tab w:val="left" w:pos="1588"/>
                <w:tab w:val="left" w:pos="1985"/>
              </w:tabs>
              <w:jc w:val="both"/>
              <w:textAlignment w:val="auto"/>
            </w:pPr>
            <w:bookmarkStart w:id="8" w:name="_Ref23056290"/>
            <w:bookmarkStart w:id="9" w:name="_Ref23056285"/>
            <w:bookmarkStart w:id="10" w:name="_Toc20134319"/>
            <w:r w:rsidRPr="00B56274">
              <w:rPr>
                <w:sz w:val="20"/>
                <w:szCs w:val="20"/>
              </w:rPr>
              <w:t>When the reference picture list RefPicList1 has more than one entry and RefPicList1 is identical to the reference picture list RefPicList0, the first two entries RefPicList1[ 0 ] and RefPicList1[ 1 ] are switched.</w:t>
            </w:r>
            <w:bookmarkEnd w:id="8"/>
            <w:bookmarkEnd w:id="9"/>
            <w:bookmarkEnd w:id="10"/>
          </w:p>
        </w:tc>
      </w:tr>
    </w:tbl>
    <w:p w:rsidR="00FD6D97" w:rsidRDefault="00FD6D97" w:rsidP="00EE1EF9">
      <w:pPr>
        <w:tabs>
          <w:tab w:val="clear" w:pos="360"/>
          <w:tab w:val="clear" w:pos="720"/>
          <w:tab w:val="clear" w:pos="1080"/>
          <w:tab w:val="clear" w:pos="1440"/>
        </w:tabs>
        <w:jc w:val="both"/>
        <w:rPr>
          <w:lang w:eastAsia="zh-CN"/>
        </w:rPr>
      </w:pPr>
    </w:p>
    <w:p w:rsidR="00FD6D97" w:rsidRPr="001F7CBC" w:rsidRDefault="00FD6D97" w:rsidP="00C35367">
      <w:pPr>
        <w:jc w:val="both"/>
        <w:rPr>
          <w:lang w:eastAsia="zh-CN"/>
        </w:rPr>
      </w:pPr>
      <w:r>
        <w:rPr>
          <w:lang w:eastAsia="zh-CN"/>
        </w:rPr>
        <w:t>T</w:t>
      </w:r>
      <w:r w:rsidRPr="001F7CBC">
        <w:rPr>
          <w:lang w:eastAsia="zh-CN"/>
        </w:rPr>
        <w:t xml:space="preserve">he derivation of </w:t>
      </w:r>
      <w:r>
        <w:rPr>
          <w:lang w:eastAsia="zh-CN"/>
        </w:rPr>
        <w:t xml:space="preserve">the </w:t>
      </w:r>
      <w:r w:rsidRPr="001F7CBC">
        <w:rPr>
          <w:lang w:eastAsia="zh-CN"/>
        </w:rPr>
        <w:t xml:space="preserve">variable picNumLX in </w:t>
      </w:r>
      <w:r>
        <w:rPr>
          <w:lang w:eastAsia="zh-CN"/>
        </w:rPr>
        <w:t>the</w:t>
      </w:r>
      <w:r w:rsidRPr="001F7CBC">
        <w:rPr>
          <w:lang w:eastAsia="zh-CN"/>
        </w:rPr>
        <w:t xml:space="preserve"> reference picture list modification process for short-term reference</w:t>
      </w:r>
      <w:r>
        <w:rPr>
          <w:lang w:eastAsia="zh-CN"/>
        </w:rPr>
        <w:t xml:space="preserve"> pictures is changed as follows:</w:t>
      </w:r>
    </w:p>
    <w:tbl>
      <w:tblPr>
        <w:tblW w:w="1017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71"/>
      </w:tblGrid>
      <w:tr w:rsidR="00FD6D97">
        <w:tc>
          <w:tcPr>
            <w:tcW w:w="10171" w:type="dxa"/>
          </w:tcPr>
          <w:p w:rsidR="00FD6D97" w:rsidRPr="00B56274" w:rsidRDefault="00FD6D97" w:rsidP="005A1C3E">
            <w:pPr>
              <w:tabs>
                <w:tab w:val="left" w:pos="284"/>
              </w:tabs>
              <w:rPr>
                <w:sz w:val="20"/>
                <w:szCs w:val="20"/>
              </w:rPr>
            </w:pPr>
            <w:r w:rsidRPr="00B56274">
              <w:rPr>
                <w:sz w:val="20"/>
                <w:szCs w:val="20"/>
              </w:rPr>
              <w:t>The variable picNumLX is derived as specified by the following pseudo-code:</w:t>
            </w:r>
          </w:p>
          <w:p w:rsidR="00FD6D97" w:rsidRPr="00B56274" w:rsidRDefault="00FD6D97" w:rsidP="005A1C3E">
            <w:pPr>
              <w:pStyle w:val="Equation"/>
              <w:tabs>
                <w:tab w:val="clear" w:pos="794"/>
                <w:tab w:val="left" w:pos="567"/>
                <w:tab w:val="left" w:pos="993"/>
              </w:tabs>
              <w:ind w:left="567"/>
              <w:rPr>
                <w:sz w:val="20"/>
                <w:szCs w:val="20"/>
              </w:rPr>
            </w:pPr>
            <w:r w:rsidRPr="00B56274">
              <w:rPr>
                <w:sz w:val="20"/>
                <w:szCs w:val="20"/>
              </w:rPr>
              <w:t>if( picNumLXNoWrap &gt; CurrPicNum )</w:t>
            </w:r>
            <w:r w:rsidRPr="00B56274">
              <w:rPr>
                <w:sz w:val="20"/>
                <w:szCs w:val="20"/>
              </w:rPr>
              <w:br/>
            </w:r>
            <w:r w:rsidRPr="00B56274">
              <w:rPr>
                <w:sz w:val="20"/>
                <w:szCs w:val="20"/>
              </w:rPr>
              <w:tab/>
              <w:t>picNumLX = picNumLXNoWrap − MaxPicNum</w:t>
            </w:r>
            <w:r w:rsidRPr="00B56274">
              <w:rPr>
                <w:sz w:val="20"/>
                <w:szCs w:val="20"/>
              </w:rPr>
              <w:tab/>
              <w:t>(</w:t>
            </w:r>
            <w:r w:rsidR="004C0BB1" w:rsidRPr="00B56274">
              <w:rPr>
                <w:sz w:val="20"/>
                <w:szCs w:val="20"/>
              </w:rPr>
              <w:fldChar w:fldCharType="begin"/>
            </w:r>
            <w:r w:rsidRPr="00B56274">
              <w:rPr>
                <w:sz w:val="20"/>
                <w:szCs w:val="20"/>
              </w:rPr>
              <w:instrText xml:space="preserve"> STYLEREF 1 \s </w:instrText>
            </w:r>
            <w:r w:rsidR="004C0BB1" w:rsidRPr="00B56274">
              <w:rPr>
                <w:sz w:val="20"/>
                <w:szCs w:val="20"/>
              </w:rPr>
              <w:fldChar w:fldCharType="separate"/>
            </w:r>
            <w:r w:rsidRPr="00B56274">
              <w:rPr>
                <w:noProof/>
                <w:sz w:val="20"/>
                <w:szCs w:val="20"/>
              </w:rPr>
              <w:t>8</w:t>
            </w:r>
            <w:r w:rsidR="004C0BB1" w:rsidRPr="00B56274">
              <w:rPr>
                <w:sz w:val="20"/>
                <w:szCs w:val="20"/>
              </w:rPr>
              <w:fldChar w:fldCharType="end"/>
            </w:r>
            <w:r w:rsidRPr="00B56274">
              <w:rPr>
                <w:sz w:val="20"/>
                <w:szCs w:val="20"/>
              </w:rPr>
              <w:noBreakHyphen/>
            </w:r>
            <w:r w:rsidR="004C0BB1" w:rsidRPr="00B56274">
              <w:rPr>
                <w:sz w:val="20"/>
                <w:szCs w:val="20"/>
              </w:rPr>
              <w:fldChar w:fldCharType="begin"/>
            </w:r>
            <w:r w:rsidRPr="00B56274">
              <w:rPr>
                <w:sz w:val="20"/>
                <w:szCs w:val="20"/>
              </w:rPr>
              <w:instrText xml:space="preserve"> SEQ Equation \* ARABIC \s 1 </w:instrText>
            </w:r>
            <w:r w:rsidR="004C0BB1" w:rsidRPr="00B56274">
              <w:rPr>
                <w:sz w:val="20"/>
                <w:szCs w:val="20"/>
              </w:rPr>
              <w:fldChar w:fldCharType="separate"/>
            </w:r>
            <w:r w:rsidRPr="00B56274">
              <w:rPr>
                <w:noProof/>
                <w:sz w:val="20"/>
                <w:szCs w:val="20"/>
              </w:rPr>
              <w:t>6</w:t>
            </w:r>
            <w:r w:rsidR="004C0BB1" w:rsidRPr="00B56274">
              <w:rPr>
                <w:sz w:val="20"/>
                <w:szCs w:val="20"/>
              </w:rPr>
              <w:fldChar w:fldCharType="end"/>
            </w:r>
            <w:r w:rsidRPr="00B56274">
              <w:rPr>
                <w:sz w:val="20"/>
                <w:szCs w:val="20"/>
              </w:rPr>
              <w:t>)</w:t>
            </w:r>
            <w:r w:rsidRPr="00B56274">
              <w:rPr>
                <w:sz w:val="20"/>
                <w:szCs w:val="20"/>
              </w:rPr>
              <w:br/>
              <w:t>else</w:t>
            </w:r>
            <w:r w:rsidRPr="00B56274">
              <w:rPr>
                <w:sz w:val="20"/>
                <w:szCs w:val="20"/>
              </w:rPr>
              <w:br/>
            </w:r>
            <w:r w:rsidRPr="00B56274">
              <w:rPr>
                <w:sz w:val="20"/>
                <w:szCs w:val="20"/>
              </w:rPr>
              <w:tab/>
              <w:t>picNumLX = picNumLXNoWrap</w:t>
            </w:r>
          </w:p>
          <w:p w:rsidR="00FD6D97" w:rsidRPr="00B56274" w:rsidRDefault="00FD6D97" w:rsidP="005A1C3E">
            <w:pPr>
              <w:tabs>
                <w:tab w:val="left" w:pos="284"/>
              </w:tabs>
              <w:spacing w:before="120"/>
              <w:rPr>
                <w:sz w:val="20"/>
                <w:szCs w:val="20"/>
                <w:lang w:eastAsia="zh-CN"/>
              </w:rPr>
            </w:pPr>
            <w:r w:rsidRPr="00B56274">
              <w:rPr>
                <w:sz w:val="20"/>
                <w:szCs w:val="20"/>
              </w:rPr>
              <w:t xml:space="preserve">picNumLX shall be equal to the PicNum of a reference picture that is marked as "used for short-term reference" </w:t>
            </w:r>
            <w:r w:rsidRPr="00B56274">
              <w:rPr>
                <w:rFonts w:eastAsia="Malgun Gothic"/>
                <w:strike/>
                <w:color w:val="FF0000"/>
                <w:sz w:val="20"/>
                <w:szCs w:val="20"/>
                <w:lang w:val="en-GB"/>
              </w:rPr>
              <w:t>and shall not be equal to the PicNum of a short-term reference picture that is marked as "non-existing"</w:t>
            </w:r>
            <w:r w:rsidRPr="00B56274">
              <w:rPr>
                <w:i/>
                <w:iCs/>
                <w:sz w:val="20"/>
                <w:szCs w:val="20"/>
              </w:rPr>
              <w:t xml:space="preserve">. </w:t>
            </w:r>
            <w:r w:rsidRPr="00B56274">
              <w:rPr>
                <w:sz w:val="20"/>
                <w:szCs w:val="20"/>
              </w:rPr>
              <w:t>The short-term reference picture with PicNum equal to picNumLX shall not have greater temporal_id than the current slice.</w:t>
            </w:r>
          </w:p>
        </w:tc>
      </w:tr>
    </w:tbl>
    <w:p w:rsidR="00FD6D97" w:rsidRPr="001F7CBC" w:rsidRDefault="00FD6D97" w:rsidP="00C35367">
      <w:pPr>
        <w:jc w:val="both"/>
        <w:rPr>
          <w:lang w:eastAsia="zh-CN"/>
        </w:rPr>
      </w:pPr>
    </w:p>
    <w:p w:rsidR="00FD6D97" w:rsidRDefault="00FD6D97" w:rsidP="00C35367">
      <w:pPr>
        <w:jc w:val="both"/>
        <w:rPr>
          <w:lang w:eastAsia="zh-CN"/>
        </w:rPr>
      </w:pPr>
      <w:r>
        <w:rPr>
          <w:lang w:eastAsia="zh-CN"/>
        </w:rPr>
        <w:t xml:space="preserve">The decoding process for gaps in </w:t>
      </w:r>
      <w:r w:rsidRPr="00C50EC5">
        <w:rPr>
          <w:lang w:eastAsia="zh-CN"/>
        </w:rPr>
        <w:t>frame</w:t>
      </w:r>
      <w:r>
        <w:rPr>
          <w:lang w:eastAsia="zh-CN"/>
        </w:rPr>
        <w:t>_num is removed.</w:t>
      </w:r>
    </w:p>
    <w:p w:rsidR="00FD6D97" w:rsidRDefault="00FD6D97" w:rsidP="00C35367">
      <w:pPr>
        <w:jc w:val="both"/>
        <w:rPr>
          <w:lang w:eastAsia="zh-CN"/>
        </w:rPr>
      </w:pPr>
    </w:p>
    <w:p w:rsidR="00FD6D97" w:rsidRDefault="00FD6D97" w:rsidP="00C35367">
      <w:pPr>
        <w:jc w:val="both"/>
        <w:rPr>
          <w:lang w:eastAsia="zh-CN"/>
        </w:rPr>
      </w:pPr>
      <w:r>
        <w:rPr>
          <w:lang w:eastAsia="zh-CN"/>
        </w:rPr>
        <w:t>T</w:t>
      </w:r>
      <w:r w:rsidRPr="000E0784">
        <w:rPr>
          <w:lang w:eastAsia="zh-CN"/>
        </w:rPr>
        <w:t xml:space="preserve">he </w:t>
      </w:r>
      <w:r>
        <w:rPr>
          <w:lang w:eastAsia="zh-CN"/>
        </w:rPr>
        <w:t>marking process of s short-term reference picture as “unused for reference”</w:t>
      </w:r>
      <w:r w:rsidRPr="000E0784">
        <w:rPr>
          <w:lang w:eastAsia="zh-CN"/>
        </w:rPr>
        <w:t xml:space="preserve"> </w:t>
      </w:r>
      <w:r>
        <w:rPr>
          <w:lang w:eastAsia="zh-CN"/>
        </w:rPr>
        <w:t>is changed as follows: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D6D97">
        <w:tc>
          <w:tcPr>
            <w:tcW w:w="9576" w:type="dxa"/>
          </w:tcPr>
          <w:p w:rsidR="00FD6D97" w:rsidRPr="00CC1519" w:rsidRDefault="00FD6D97" w:rsidP="005A1C3E">
            <w:pPr>
              <w:keepNext/>
              <w:keepLines/>
              <w:rPr>
                <w:sz w:val="20"/>
                <w:szCs w:val="20"/>
              </w:rPr>
            </w:pPr>
            <w:r w:rsidRPr="00CC1519">
              <w:rPr>
                <w:sz w:val="20"/>
                <w:szCs w:val="20"/>
              </w:rPr>
              <w:t>This process is invoked when memory_management_control_operation is equal to 1.</w:t>
            </w:r>
          </w:p>
          <w:p w:rsidR="00FD6D97" w:rsidRPr="00CC1519" w:rsidRDefault="00FD6D97" w:rsidP="005A1C3E">
            <w:pPr>
              <w:keepNext/>
              <w:keepLines/>
              <w:rPr>
                <w:sz w:val="20"/>
                <w:szCs w:val="20"/>
              </w:rPr>
            </w:pPr>
            <w:r w:rsidRPr="00CC1519">
              <w:rPr>
                <w:sz w:val="20"/>
                <w:szCs w:val="20"/>
              </w:rPr>
              <w:t>Let picNumX be specified by</w:t>
            </w:r>
          </w:p>
          <w:p w:rsidR="00FD6D97" w:rsidRPr="00CC1519" w:rsidRDefault="00FD6D97" w:rsidP="005A1C3E">
            <w:pPr>
              <w:pStyle w:val="Equation"/>
              <w:ind w:left="720"/>
              <w:rPr>
                <w:sz w:val="20"/>
                <w:szCs w:val="20"/>
              </w:rPr>
            </w:pPr>
            <w:r w:rsidRPr="00CC1519">
              <w:rPr>
                <w:sz w:val="20"/>
                <w:szCs w:val="20"/>
              </w:rPr>
              <w:t xml:space="preserve">picNumX = CurrPicNum − ( difference_of_pic_nums_minus1 + 1 ). </w:t>
            </w:r>
            <w:r>
              <w:rPr>
                <w:sz w:val="20"/>
                <w:szCs w:val="20"/>
              </w:rPr>
              <w:t xml:space="preserve">                   </w:t>
            </w:r>
            <w:r w:rsidRPr="00CC1519">
              <w:rPr>
                <w:sz w:val="20"/>
                <w:szCs w:val="20"/>
              </w:rPr>
              <w:t>(</w:t>
            </w:r>
            <w:r w:rsidR="004C0BB1" w:rsidRPr="00CC1519">
              <w:rPr>
                <w:sz w:val="20"/>
                <w:szCs w:val="20"/>
              </w:rPr>
              <w:fldChar w:fldCharType="begin"/>
            </w:r>
            <w:r w:rsidRPr="00CC1519">
              <w:rPr>
                <w:sz w:val="20"/>
                <w:szCs w:val="20"/>
              </w:rPr>
              <w:instrText xml:space="preserve"> STYLEREF 1 \s </w:instrText>
            </w:r>
            <w:r w:rsidR="004C0BB1" w:rsidRPr="00CC1519">
              <w:rPr>
                <w:sz w:val="20"/>
                <w:szCs w:val="20"/>
              </w:rPr>
              <w:fldChar w:fldCharType="separate"/>
            </w:r>
            <w:r w:rsidRPr="00CC1519">
              <w:rPr>
                <w:noProof/>
                <w:sz w:val="20"/>
                <w:szCs w:val="20"/>
              </w:rPr>
              <w:t>8</w:t>
            </w:r>
            <w:r w:rsidR="004C0BB1" w:rsidRPr="00CC1519">
              <w:rPr>
                <w:sz w:val="20"/>
                <w:szCs w:val="20"/>
              </w:rPr>
              <w:fldChar w:fldCharType="end"/>
            </w:r>
            <w:r w:rsidRPr="00CC1519">
              <w:rPr>
                <w:sz w:val="20"/>
                <w:szCs w:val="20"/>
              </w:rPr>
              <w:noBreakHyphen/>
            </w:r>
            <w:r w:rsidR="004C0BB1" w:rsidRPr="00CC1519">
              <w:rPr>
                <w:sz w:val="20"/>
                <w:szCs w:val="20"/>
              </w:rPr>
              <w:fldChar w:fldCharType="begin"/>
            </w:r>
            <w:r w:rsidRPr="00CC1519">
              <w:rPr>
                <w:sz w:val="20"/>
                <w:szCs w:val="20"/>
              </w:rPr>
              <w:instrText xml:space="preserve"> SEQ Equation \* ARABIC \s 1 </w:instrText>
            </w:r>
            <w:r w:rsidR="004C0BB1" w:rsidRPr="00CC1519">
              <w:rPr>
                <w:sz w:val="20"/>
                <w:szCs w:val="20"/>
              </w:rPr>
              <w:fldChar w:fldCharType="separate"/>
            </w:r>
            <w:r w:rsidRPr="00CC1519">
              <w:rPr>
                <w:noProof/>
                <w:sz w:val="20"/>
                <w:szCs w:val="20"/>
              </w:rPr>
              <w:t>13</w:t>
            </w:r>
            <w:r w:rsidR="004C0BB1" w:rsidRPr="00CC1519">
              <w:rPr>
                <w:sz w:val="20"/>
                <w:szCs w:val="20"/>
              </w:rPr>
              <w:fldChar w:fldCharType="end"/>
            </w:r>
            <w:r w:rsidRPr="00CC1519">
              <w:rPr>
                <w:sz w:val="20"/>
                <w:szCs w:val="20"/>
              </w:rPr>
              <w:t>)</w:t>
            </w:r>
          </w:p>
          <w:p w:rsidR="00FD6D97" w:rsidRPr="00CC1519" w:rsidRDefault="00FD6D97" w:rsidP="005701B1">
            <w:pPr>
              <w:rPr>
                <w:sz w:val="20"/>
                <w:szCs w:val="20"/>
              </w:rPr>
            </w:pPr>
            <w:r w:rsidRPr="00CC1519">
              <w:rPr>
                <w:sz w:val="20"/>
                <w:szCs w:val="20"/>
              </w:rPr>
              <w:t>The value of picNumX is used to mark the corresponding short-term reference picture as "unused for reference".</w:t>
            </w:r>
            <w:r>
              <w:rPr>
                <w:sz w:val="20"/>
                <w:szCs w:val="20"/>
              </w:rPr>
              <w:t xml:space="preserve"> </w:t>
            </w:r>
            <w:r w:rsidRPr="00CC1519">
              <w:rPr>
                <w:color w:val="FF0000"/>
                <w:sz w:val="20"/>
                <w:szCs w:val="20"/>
              </w:rPr>
              <w:t xml:space="preserve">The short-term reference picture identified by picNumX may </w:t>
            </w:r>
            <w:r>
              <w:rPr>
                <w:color w:val="FF0000"/>
                <w:sz w:val="20"/>
                <w:szCs w:val="20"/>
              </w:rPr>
              <w:t>or may not be present in the decoded picture buffer.</w:t>
            </w:r>
          </w:p>
        </w:tc>
      </w:tr>
    </w:tbl>
    <w:p w:rsidR="00FD6D97" w:rsidRPr="00CC1519" w:rsidRDefault="00FD6D97" w:rsidP="00C35367">
      <w:pPr>
        <w:jc w:val="both"/>
        <w:rPr>
          <w:lang w:eastAsia="zh-CN"/>
        </w:rPr>
      </w:pPr>
    </w:p>
    <w:p w:rsidR="00FD6D97" w:rsidRDefault="00FD6D97" w:rsidP="00C35367">
      <w:pPr>
        <w:jc w:val="both"/>
        <w:rPr>
          <w:lang w:eastAsia="zh-CN"/>
        </w:rPr>
      </w:pPr>
      <w:r>
        <w:rPr>
          <w:lang w:eastAsia="zh-CN"/>
        </w:rPr>
        <w:t>T</w:t>
      </w:r>
      <w:r w:rsidRPr="000E0784">
        <w:rPr>
          <w:lang w:eastAsia="zh-CN"/>
        </w:rPr>
        <w:t xml:space="preserve">he assignment process of a LongTermFrameIdx to a short-term reference picture </w:t>
      </w:r>
      <w:r>
        <w:rPr>
          <w:lang w:eastAsia="zh-CN"/>
        </w:rPr>
        <w:t>is changed as follows: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D6D97">
        <w:tc>
          <w:tcPr>
            <w:tcW w:w="9576" w:type="dxa"/>
          </w:tcPr>
          <w:p w:rsidR="00FD6D97" w:rsidRPr="00B56274" w:rsidRDefault="00FD6D97" w:rsidP="005A1C3E">
            <w:pPr>
              <w:rPr>
                <w:sz w:val="20"/>
                <w:szCs w:val="20"/>
              </w:rPr>
            </w:pPr>
            <w:r w:rsidRPr="00B56274">
              <w:rPr>
                <w:sz w:val="20"/>
                <w:szCs w:val="20"/>
              </w:rPr>
              <w:t>This process is invoked when memory_management_control_operation is equal to 3.</w:t>
            </w:r>
          </w:p>
          <w:p w:rsidR="00FD6D97" w:rsidRPr="00B56274" w:rsidRDefault="00FD6D97" w:rsidP="005A1C3E">
            <w:pPr>
              <w:rPr>
                <w:sz w:val="20"/>
                <w:szCs w:val="20"/>
              </w:rPr>
            </w:pPr>
            <w:r w:rsidRPr="00B56274">
              <w:rPr>
                <w:sz w:val="20"/>
                <w:szCs w:val="20"/>
              </w:rPr>
              <w:t>Given the syntax element difference_of_pic_nums_minus1, the variable picNumX is obtained as specified in subclause </w:t>
            </w:r>
            <w:fldSimple w:instr=" REF _Ref22879762 \r \h  \* MERGEFORMAT ">
              <w:r w:rsidRPr="00B56274">
                <w:rPr>
                  <w:sz w:val="20"/>
                  <w:szCs w:val="20"/>
                </w:rPr>
                <w:t>8.2.3.4.1</w:t>
              </w:r>
            </w:fldSimple>
            <w:r w:rsidRPr="00B56274">
              <w:rPr>
                <w:sz w:val="20"/>
                <w:szCs w:val="20"/>
              </w:rPr>
              <w:t xml:space="preserve">. picNumX shall refer to a picture marked as "used for short-term reference" </w:t>
            </w:r>
            <w:r w:rsidRPr="00B56274">
              <w:rPr>
                <w:rFonts w:eastAsia="Malgun Gothic"/>
                <w:strike/>
                <w:color w:val="FF0000"/>
                <w:sz w:val="20"/>
                <w:szCs w:val="20"/>
                <w:lang w:val="en-GB"/>
              </w:rPr>
              <w:t>and not marked as "non-existing"</w:t>
            </w:r>
            <w:r w:rsidRPr="00B56274">
              <w:rPr>
                <w:sz w:val="20"/>
                <w:szCs w:val="20"/>
              </w:rPr>
              <w:t>.</w:t>
            </w:r>
          </w:p>
          <w:p w:rsidR="00FD6D97" w:rsidRPr="00B56274" w:rsidRDefault="00FD6D97" w:rsidP="005A1C3E">
            <w:pPr>
              <w:rPr>
                <w:sz w:val="20"/>
                <w:szCs w:val="20"/>
              </w:rPr>
            </w:pPr>
            <w:r w:rsidRPr="00B56274">
              <w:rPr>
                <w:sz w:val="20"/>
                <w:szCs w:val="20"/>
              </w:rPr>
              <w:t xml:space="preserve">When LongTermFrameIdx equal to long_term_frame_idx is already assigned to a long-term reference picture, that picture is marked as "unused for reference". </w:t>
            </w:r>
          </w:p>
          <w:p w:rsidR="00FD6D97" w:rsidRPr="000E0784" w:rsidRDefault="00FD6D97" w:rsidP="005A1C3E">
            <w:pPr>
              <w:jc w:val="both"/>
              <w:rPr>
                <w:lang w:eastAsia="zh-CN"/>
              </w:rPr>
            </w:pPr>
            <w:r w:rsidRPr="00B56274">
              <w:rPr>
                <w:sz w:val="20"/>
                <w:szCs w:val="20"/>
              </w:rPr>
              <w:t>The value of LongTermFrameIdx is used to mark the corresponding picture from "used for short-term reference" to "used for long-term reference".</w:t>
            </w:r>
          </w:p>
        </w:tc>
      </w:tr>
    </w:tbl>
    <w:p w:rsidR="00FD6D97" w:rsidRPr="00C35367" w:rsidRDefault="00FD6D97" w:rsidP="00EE1EF9">
      <w:pPr>
        <w:tabs>
          <w:tab w:val="clear" w:pos="360"/>
          <w:tab w:val="clear" w:pos="720"/>
          <w:tab w:val="clear" w:pos="1080"/>
          <w:tab w:val="clear" w:pos="1440"/>
        </w:tabs>
        <w:jc w:val="both"/>
        <w:rPr>
          <w:lang w:eastAsia="zh-CN"/>
        </w:rPr>
      </w:pPr>
    </w:p>
    <w:p w:rsidR="00FD6D97" w:rsidRPr="00B96905" w:rsidRDefault="00FD6D97" w:rsidP="00EE1EF9">
      <w:pPr>
        <w:tabs>
          <w:tab w:val="clear" w:pos="360"/>
          <w:tab w:val="clear" w:pos="720"/>
          <w:tab w:val="clear" w:pos="1080"/>
          <w:tab w:val="clear" w:pos="1440"/>
        </w:tabs>
        <w:jc w:val="both"/>
        <w:rPr>
          <w:lang w:eastAsia="zh-CN"/>
        </w:rPr>
      </w:pPr>
      <w:r>
        <w:rPr>
          <w:lang w:eastAsia="zh-CN"/>
        </w:rPr>
        <w:t xml:space="preserve">With the above changes, problems similar to the one as described in Section 5 can be avoided. Still using the example in Section 5, now when decoding picture 40, after adding picture 32, 24 into RefPicList0, picture 16 is not added as its PicNum (equal to 1) is smaller than </w:t>
      </w:r>
      <w:r w:rsidRPr="0023789C">
        <w:rPr>
          <w:lang w:eastAsia="zh-CN"/>
        </w:rPr>
        <w:t xml:space="preserve">the corresponding </w:t>
      </w:r>
      <w:r>
        <w:rPr>
          <w:lang w:eastAsia="zh-CN"/>
        </w:rPr>
        <w:t xml:space="preserve">MinPicNum (equal to </w:t>
      </w:r>
      <w:r>
        <w:rPr>
          <w:lang w:eastAsia="zh-CN"/>
        </w:rPr>
        <w:lastRenderedPageBreak/>
        <w:t>6). Therefore picture 48 would be added into RefPicList0, and the result is then the same as when the entire bitstream is decoded.</w:t>
      </w:r>
    </w:p>
    <w:p w:rsidR="00FD6D97" w:rsidRDefault="00FD6D97" w:rsidP="00E5080B">
      <w:pPr>
        <w:pStyle w:val="Heading2"/>
        <w:numPr>
          <w:ilvl w:val="1"/>
          <w:numId w:val="10"/>
        </w:numPr>
        <w:rPr>
          <w:lang w:eastAsia="zh-CN"/>
        </w:rPr>
      </w:pPr>
      <w:bookmarkStart w:id="11" w:name="_Toc20134257"/>
      <w:bookmarkStart w:id="12" w:name="_Ref25325662"/>
      <w:bookmarkStart w:id="13" w:name="_Toc77680389"/>
      <w:bookmarkStart w:id="14" w:name="_Ref168819295"/>
      <w:bookmarkStart w:id="15" w:name="_Ref220341471"/>
      <w:bookmarkStart w:id="16" w:name="_Toc226456542"/>
      <w:bookmarkStart w:id="17" w:name="_Toc248045237"/>
      <w:bookmarkStart w:id="18" w:name="_Toc287363762"/>
      <w:bookmarkStart w:id="19" w:name="_Toc293649163"/>
      <w:r>
        <w:t>Enhanced solution 2</w:t>
      </w:r>
    </w:p>
    <w:p w:rsidR="00FD6D97" w:rsidRDefault="00FD6D97" w:rsidP="00E5080B">
      <w:pPr>
        <w:rPr>
          <w:lang w:eastAsia="zh-CN"/>
        </w:rPr>
      </w:pPr>
      <w:r>
        <w:rPr>
          <w:lang w:eastAsia="zh-CN"/>
        </w:rPr>
        <w:t xml:space="preserve">In this solution, reference picture list modification commands are mandated to be present at any inter-coded slice, which can also avoid the problem as described in Section 5. </w:t>
      </w:r>
    </w:p>
    <w:p w:rsidR="00FD6D97" w:rsidRDefault="00FD6D97" w:rsidP="00E5080B">
      <w:pPr>
        <w:rPr>
          <w:lang w:eastAsia="zh-CN"/>
        </w:rPr>
      </w:pPr>
      <w:r>
        <w:rPr>
          <w:lang w:eastAsia="zh-CN"/>
        </w:rPr>
        <w:t xml:space="preserve">In this case, then the reference picture list Initialisation process is not needed at all, and can be removed. The changes for this solution are as follows. </w:t>
      </w:r>
    </w:p>
    <w:p w:rsidR="00FD6D97" w:rsidRDefault="00FD6D97" w:rsidP="00E5080B">
      <w:pPr>
        <w:rPr>
          <w:lang w:eastAsia="zh-CN"/>
        </w:rPr>
      </w:pPr>
    </w:p>
    <w:p w:rsidR="00FD6D97" w:rsidRPr="0042080C" w:rsidRDefault="00FD6D97" w:rsidP="0042080C">
      <w:pPr>
        <w:pStyle w:val="Heading4"/>
        <w:rPr>
          <w:sz w:val="20"/>
          <w:szCs w:val="20"/>
        </w:rPr>
      </w:pPr>
      <w:r w:rsidRPr="0042080C">
        <w:rPr>
          <w:sz w:val="20"/>
          <w:szCs w:val="20"/>
        </w:rPr>
        <w:t xml:space="preserve">7.3.3.1  Reference picture list </w:t>
      </w:r>
      <w:del w:id="20" w:author="Ye-Kui Wang" w:date="2011-06-30T20:39:00Z">
        <w:r w:rsidRPr="0042080C" w:rsidDel="00E5080B">
          <w:rPr>
            <w:sz w:val="20"/>
            <w:szCs w:val="20"/>
          </w:rPr>
          <w:delText xml:space="preserve">modification </w:delText>
        </w:r>
      </w:del>
      <w:ins w:id="21" w:author="Ye-Kui Wang" w:date="2011-06-30T20:39:00Z">
        <w:r>
          <w:rPr>
            <w:sz w:val="20"/>
            <w:szCs w:val="20"/>
          </w:rPr>
          <w:t>construction</w:t>
        </w:r>
        <w:r w:rsidRPr="0042080C">
          <w:rPr>
            <w:sz w:val="20"/>
            <w:szCs w:val="20"/>
          </w:rPr>
          <w:t xml:space="preserve"> </w:t>
        </w:r>
      </w:ins>
      <w:r w:rsidRPr="0042080C">
        <w:rPr>
          <w:sz w:val="20"/>
          <w:szCs w:val="20"/>
        </w:rPr>
        <w:t>syntax</w:t>
      </w:r>
      <w:bookmarkEnd w:id="11"/>
      <w:bookmarkEnd w:id="12"/>
      <w:bookmarkEnd w:id="13"/>
      <w:bookmarkEnd w:id="14"/>
      <w:bookmarkEnd w:id="15"/>
      <w:bookmarkEnd w:id="16"/>
      <w:bookmarkEnd w:id="17"/>
      <w:bookmarkEnd w:id="18"/>
      <w:bookmarkEnd w:id="19"/>
    </w:p>
    <w:tbl>
      <w:tblPr>
        <w:tblW w:w="7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5"/>
        <w:gridCol w:w="1157"/>
      </w:tblGrid>
      <w:tr w:rsidR="00FD6D97" w:rsidRPr="006745D2">
        <w:trPr>
          <w:cantSplit/>
          <w:jc w:val="center"/>
        </w:trPr>
        <w:tc>
          <w:tcPr>
            <w:tcW w:w="6655" w:type="dxa"/>
          </w:tcPr>
          <w:p w:rsidR="00FD6D97" w:rsidRPr="006745D2" w:rsidRDefault="00FD6D97" w:rsidP="003B5032">
            <w:pPr>
              <w:pStyle w:val="tablesyntax"/>
            </w:pPr>
            <w:r w:rsidRPr="006745D2">
              <w:t>ref_pic_list_</w:t>
            </w:r>
            <w:del w:id="22" w:author="Ye-Kui Wang" w:date="2011-06-30T20:39:00Z">
              <w:r w:rsidRPr="006745D2" w:rsidDel="003B5032">
                <w:delText>modification</w:delText>
              </w:r>
            </w:del>
            <w:ins w:id="23" w:author="Ye-Kui Wang" w:date="2011-06-30T20:39:00Z">
              <w:r>
                <w:t>construction</w:t>
              </w:r>
            </w:ins>
            <w:r w:rsidRPr="006745D2">
              <w:t>( ) {</w:t>
            </w:r>
          </w:p>
        </w:tc>
        <w:tc>
          <w:tcPr>
            <w:tcW w:w="1157" w:type="dxa"/>
          </w:tcPr>
          <w:p w:rsidR="00FD6D97" w:rsidRPr="006745D2" w:rsidRDefault="00FD6D97" w:rsidP="00DC6267">
            <w:pPr>
              <w:pStyle w:val="tableheading"/>
            </w:pPr>
            <w:r w:rsidRPr="006745D2">
              <w:t>Descriptor</w:t>
            </w:r>
          </w:p>
        </w:tc>
      </w:tr>
      <w:tr w:rsidR="00FD6D97" w:rsidRPr="006745D2">
        <w:trPr>
          <w:cantSplit/>
          <w:jc w:val="center"/>
        </w:trPr>
        <w:tc>
          <w:tcPr>
            <w:tcW w:w="6655" w:type="dxa"/>
          </w:tcPr>
          <w:p w:rsidR="00FD6D97" w:rsidRPr="006745D2" w:rsidRDefault="00FD6D97" w:rsidP="00DC6267">
            <w:pPr>
              <w:pStyle w:val="tablesyntax"/>
            </w:pPr>
            <w:r w:rsidRPr="006745D2">
              <w:tab/>
              <w:t xml:space="preserve">if( slice_type % 5  !=  2  &amp;&amp;  slice_type % 5  !=  4 ) { </w:t>
            </w:r>
          </w:p>
        </w:tc>
        <w:tc>
          <w:tcPr>
            <w:tcW w:w="1157" w:type="dxa"/>
          </w:tcPr>
          <w:p w:rsidR="00FD6D97" w:rsidRPr="006745D2" w:rsidRDefault="00FD6D97" w:rsidP="00DC6267">
            <w:pPr>
              <w:pStyle w:val="tablecell"/>
            </w:pPr>
          </w:p>
        </w:tc>
      </w:tr>
      <w:tr w:rsidR="00FD6D97" w:rsidRPr="006745D2" w:rsidDel="003B5032">
        <w:trPr>
          <w:cantSplit/>
          <w:jc w:val="center"/>
          <w:del w:id="24" w:author="Ye-Kui Wang" w:date="2011-06-30T20:40:00Z"/>
        </w:trPr>
        <w:tc>
          <w:tcPr>
            <w:tcW w:w="6655" w:type="dxa"/>
          </w:tcPr>
          <w:p w:rsidR="00FD6D97" w:rsidRPr="006745D2" w:rsidDel="003B5032" w:rsidRDefault="00FD6D97" w:rsidP="00DC6267">
            <w:pPr>
              <w:pStyle w:val="tablesyntax"/>
              <w:rPr>
                <w:del w:id="25" w:author="Ye-Kui Wang" w:date="2011-06-30T20:40:00Z"/>
              </w:rPr>
            </w:pPr>
            <w:del w:id="26" w:author="Ye-Kui Wang" w:date="2011-06-30T20:40:00Z">
              <w:r w:rsidRPr="006745D2" w:rsidDel="003B5032">
                <w:tab/>
              </w:r>
              <w:r w:rsidRPr="006745D2" w:rsidDel="003B5032">
                <w:tab/>
              </w:r>
              <w:r w:rsidRPr="006745D2" w:rsidDel="003B5032">
                <w:rPr>
                  <w:b/>
                  <w:bCs/>
                </w:rPr>
                <w:delText>ref_pic_list_modification_flag_l0</w:delText>
              </w:r>
            </w:del>
          </w:p>
        </w:tc>
        <w:tc>
          <w:tcPr>
            <w:tcW w:w="1157" w:type="dxa"/>
          </w:tcPr>
          <w:p w:rsidR="00FD6D97" w:rsidRPr="006745D2" w:rsidDel="003B5032" w:rsidRDefault="00FD6D97" w:rsidP="00DC6267">
            <w:pPr>
              <w:pStyle w:val="tablecell"/>
              <w:rPr>
                <w:del w:id="27" w:author="Ye-Kui Wang" w:date="2011-06-30T20:40:00Z"/>
              </w:rPr>
            </w:pPr>
            <w:del w:id="28" w:author="Ye-Kui Wang" w:date="2011-06-30T20:40:00Z">
              <w:r w:rsidRPr="006745D2" w:rsidDel="003B5032">
                <w:delText>u(1)</w:delText>
              </w:r>
            </w:del>
          </w:p>
        </w:tc>
      </w:tr>
      <w:tr w:rsidR="00FD6D97" w:rsidRPr="006745D2" w:rsidDel="003B5032">
        <w:trPr>
          <w:cantSplit/>
          <w:jc w:val="center"/>
          <w:del w:id="29" w:author="Ye-Kui Wang" w:date="2011-06-30T20:40:00Z"/>
        </w:trPr>
        <w:tc>
          <w:tcPr>
            <w:tcW w:w="6655" w:type="dxa"/>
          </w:tcPr>
          <w:p w:rsidR="00FD6D97" w:rsidRPr="006745D2" w:rsidDel="003B5032" w:rsidRDefault="00FD6D97" w:rsidP="00DC6267">
            <w:pPr>
              <w:pStyle w:val="tablesyntax"/>
              <w:rPr>
                <w:del w:id="30" w:author="Ye-Kui Wang" w:date="2011-06-30T20:40:00Z"/>
              </w:rPr>
            </w:pPr>
            <w:del w:id="31" w:author="Ye-Kui Wang" w:date="2011-06-30T20:40:00Z">
              <w:r w:rsidRPr="006745D2" w:rsidDel="003B5032">
                <w:tab/>
              </w:r>
              <w:r w:rsidRPr="006745D2" w:rsidDel="003B5032">
                <w:tab/>
                <w:delText>if( ref_pic_list_modification_flag_l0 )</w:delText>
              </w:r>
            </w:del>
          </w:p>
        </w:tc>
        <w:tc>
          <w:tcPr>
            <w:tcW w:w="1157" w:type="dxa"/>
          </w:tcPr>
          <w:p w:rsidR="00FD6D97" w:rsidRPr="006745D2" w:rsidDel="003B5032" w:rsidRDefault="00FD6D97" w:rsidP="00DC6267">
            <w:pPr>
              <w:pStyle w:val="tablecell"/>
              <w:rPr>
                <w:del w:id="32" w:author="Ye-Kui Wang" w:date="2011-06-30T20:40:00Z"/>
              </w:rPr>
            </w:pPr>
          </w:p>
        </w:tc>
      </w:tr>
      <w:tr w:rsidR="00FD6D97" w:rsidRPr="006745D2">
        <w:trPr>
          <w:cantSplit/>
          <w:jc w:val="center"/>
        </w:trPr>
        <w:tc>
          <w:tcPr>
            <w:tcW w:w="6655" w:type="dxa"/>
          </w:tcPr>
          <w:p w:rsidR="00FD6D97" w:rsidRPr="006745D2" w:rsidRDefault="00FD6D97" w:rsidP="003B5032">
            <w:pPr>
              <w:pStyle w:val="tablesyntax"/>
            </w:pPr>
            <w:r w:rsidRPr="006745D2">
              <w:tab/>
            </w:r>
            <w:del w:id="33" w:author="Ye-Kui Wang" w:date="2011-06-30T20:40:00Z">
              <w:r w:rsidRPr="006745D2" w:rsidDel="003B5032">
                <w:tab/>
              </w:r>
            </w:del>
            <w:r w:rsidRPr="006745D2">
              <w:tab/>
              <w:t>do {</w:t>
            </w:r>
          </w:p>
        </w:tc>
        <w:tc>
          <w:tcPr>
            <w:tcW w:w="1157" w:type="dxa"/>
          </w:tcPr>
          <w:p w:rsidR="00FD6D97" w:rsidRPr="006745D2" w:rsidRDefault="00FD6D97" w:rsidP="00DC6267">
            <w:pPr>
              <w:pStyle w:val="tablecell"/>
            </w:pPr>
          </w:p>
        </w:tc>
      </w:tr>
      <w:tr w:rsidR="00FD6D97" w:rsidRPr="006745D2">
        <w:trPr>
          <w:cantSplit/>
          <w:jc w:val="center"/>
        </w:trPr>
        <w:tc>
          <w:tcPr>
            <w:tcW w:w="6655" w:type="dxa"/>
          </w:tcPr>
          <w:p w:rsidR="00FD6D97" w:rsidRPr="006745D2" w:rsidRDefault="00FD6D97" w:rsidP="003B5032">
            <w:pPr>
              <w:pStyle w:val="tablesyntax"/>
              <w:rPr>
                <w:b/>
                <w:bCs/>
              </w:rPr>
            </w:pPr>
            <w:r w:rsidRPr="006745D2">
              <w:tab/>
            </w:r>
            <w:del w:id="34" w:author="Ye-Kui Wang" w:date="2011-06-30T20:40:00Z">
              <w:r w:rsidRPr="006745D2" w:rsidDel="003B5032">
                <w:tab/>
              </w:r>
            </w:del>
            <w:r w:rsidRPr="006745D2">
              <w:tab/>
            </w:r>
            <w:r w:rsidRPr="006745D2">
              <w:tab/>
            </w:r>
            <w:del w:id="35" w:author="Ye-Kui Wang" w:date="2011-06-30T20:40:00Z">
              <w:r w:rsidRPr="006745D2" w:rsidDel="003B5032">
                <w:rPr>
                  <w:b/>
                  <w:bCs/>
                </w:rPr>
                <w:delText>modification</w:delText>
              </w:r>
            </w:del>
            <w:ins w:id="36" w:author="Ye-Kui Wang" w:date="2011-06-30T20:40:00Z">
              <w:r>
                <w:rPr>
                  <w:b/>
                  <w:bCs/>
                </w:rPr>
                <w:t>rplc</w:t>
              </w:r>
            </w:ins>
            <w:r w:rsidRPr="006745D2">
              <w:rPr>
                <w:b/>
                <w:bCs/>
              </w:rPr>
              <w:t>_of_pic_nums_idc</w:t>
            </w:r>
          </w:p>
        </w:tc>
        <w:tc>
          <w:tcPr>
            <w:tcW w:w="1157" w:type="dxa"/>
          </w:tcPr>
          <w:p w:rsidR="00FD6D97" w:rsidRPr="006745D2" w:rsidRDefault="00FD6D97" w:rsidP="00DC6267">
            <w:pPr>
              <w:pStyle w:val="tablecell"/>
            </w:pPr>
            <w:r w:rsidRPr="006745D2">
              <w:t>ue(v)</w:t>
            </w:r>
          </w:p>
        </w:tc>
      </w:tr>
      <w:tr w:rsidR="00FD6D97" w:rsidRPr="006745D2">
        <w:trPr>
          <w:cantSplit/>
          <w:jc w:val="center"/>
        </w:trPr>
        <w:tc>
          <w:tcPr>
            <w:tcW w:w="6655" w:type="dxa"/>
          </w:tcPr>
          <w:p w:rsidR="00FD6D97" w:rsidRPr="006745D2" w:rsidRDefault="00FD6D97" w:rsidP="003B5032">
            <w:pPr>
              <w:pStyle w:val="tablesyntax"/>
            </w:pPr>
            <w:r w:rsidRPr="006745D2">
              <w:tab/>
            </w:r>
            <w:del w:id="37" w:author="Ye-Kui Wang" w:date="2011-06-30T20:40:00Z">
              <w:r w:rsidRPr="006745D2" w:rsidDel="003B5032">
                <w:tab/>
              </w:r>
            </w:del>
            <w:r w:rsidRPr="006745D2">
              <w:tab/>
            </w:r>
            <w:r w:rsidRPr="006745D2">
              <w:tab/>
              <w:t xml:space="preserve">if( </w:t>
            </w:r>
            <w:ins w:id="38" w:author="Ye-Kui Wang" w:date="2011-06-30T20:40:00Z">
              <w:r>
                <w:t>rplc</w:t>
              </w:r>
            </w:ins>
            <w:del w:id="39" w:author="Ye-Kui Wang" w:date="2011-06-30T20:40:00Z">
              <w:r w:rsidRPr="006745D2" w:rsidDel="003B5032">
                <w:delText>modification</w:delText>
              </w:r>
            </w:del>
            <w:r w:rsidRPr="006745D2">
              <w:t>_of_pic_nums_idc  = =  0  | |</w:t>
            </w:r>
            <w:r w:rsidRPr="006745D2">
              <w:br/>
            </w:r>
            <w:del w:id="40" w:author="Ye-Kui Wang" w:date="2011-06-30T20:40:00Z">
              <w:r w:rsidRPr="006745D2" w:rsidDel="003B5032">
                <w:tab/>
              </w:r>
            </w:del>
            <w:r w:rsidRPr="006745D2">
              <w:tab/>
            </w:r>
            <w:r w:rsidRPr="006745D2">
              <w:tab/>
            </w:r>
            <w:r w:rsidRPr="006745D2">
              <w:tab/>
            </w:r>
            <w:r w:rsidRPr="006745D2">
              <w:tab/>
            </w:r>
            <w:del w:id="41" w:author="Ye-Kui Wang" w:date="2011-06-30T20:41:00Z">
              <w:r w:rsidRPr="006745D2" w:rsidDel="003B5032">
                <w:delText>modification</w:delText>
              </w:r>
            </w:del>
            <w:ins w:id="42" w:author="Ye-Kui Wang" w:date="2011-06-30T20:41:00Z">
              <w:r>
                <w:t>rplc</w:t>
              </w:r>
            </w:ins>
            <w:r w:rsidRPr="006745D2">
              <w:t>_of_pic_nums_idc  = =  1 )</w:t>
            </w:r>
          </w:p>
        </w:tc>
        <w:tc>
          <w:tcPr>
            <w:tcW w:w="1157" w:type="dxa"/>
          </w:tcPr>
          <w:p w:rsidR="00FD6D97" w:rsidRPr="006745D2" w:rsidRDefault="00FD6D97" w:rsidP="00DC6267">
            <w:pPr>
              <w:pStyle w:val="tablecell"/>
            </w:pPr>
          </w:p>
        </w:tc>
      </w:tr>
      <w:tr w:rsidR="00FD6D97" w:rsidRPr="006745D2">
        <w:trPr>
          <w:cantSplit/>
          <w:jc w:val="center"/>
        </w:trPr>
        <w:tc>
          <w:tcPr>
            <w:tcW w:w="6655" w:type="dxa"/>
          </w:tcPr>
          <w:p w:rsidR="00FD6D97" w:rsidRPr="004D6998" w:rsidRDefault="00FD6D97" w:rsidP="00DC6267">
            <w:pPr>
              <w:pStyle w:val="tablesyntax"/>
              <w:rPr>
                <w:b/>
                <w:bCs/>
                <w:lang w:val="de-DE"/>
              </w:rPr>
            </w:pPr>
            <w:del w:id="43" w:author="Ye-Kui Wang" w:date="2011-06-30T20:40:00Z">
              <w:r w:rsidRPr="004D6998" w:rsidDel="003B5032">
                <w:rPr>
                  <w:lang w:val="de-DE"/>
                </w:rPr>
                <w:tab/>
              </w:r>
            </w:del>
            <w:r w:rsidRPr="004D6998">
              <w:rPr>
                <w:lang w:val="de-DE"/>
              </w:rPr>
              <w:tab/>
            </w:r>
            <w:r w:rsidRPr="004D6998">
              <w:rPr>
                <w:lang w:val="de-DE"/>
              </w:rPr>
              <w:tab/>
            </w:r>
            <w:r w:rsidRPr="004D6998">
              <w:rPr>
                <w:lang w:val="de-DE"/>
              </w:rPr>
              <w:tab/>
            </w:r>
            <w:r w:rsidRPr="004D6998">
              <w:rPr>
                <w:lang w:val="de-DE"/>
              </w:rPr>
              <w:tab/>
            </w:r>
            <w:r w:rsidRPr="004D6998">
              <w:rPr>
                <w:b/>
                <w:bCs/>
                <w:lang w:val="de-DE"/>
              </w:rPr>
              <w:t>abs_diff_pic_num_minus1</w:t>
            </w:r>
          </w:p>
        </w:tc>
        <w:tc>
          <w:tcPr>
            <w:tcW w:w="1157" w:type="dxa"/>
          </w:tcPr>
          <w:p w:rsidR="00FD6D97" w:rsidRPr="006745D2" w:rsidRDefault="00FD6D97" w:rsidP="00DC6267">
            <w:pPr>
              <w:pStyle w:val="tableheading"/>
              <w:rPr>
                <w:b w:val="0"/>
                <w:bCs w:val="0"/>
              </w:rPr>
            </w:pPr>
            <w:r w:rsidRPr="006745D2">
              <w:rPr>
                <w:b w:val="0"/>
                <w:bCs w:val="0"/>
              </w:rPr>
              <w:t>ue(v)</w:t>
            </w:r>
          </w:p>
        </w:tc>
      </w:tr>
      <w:tr w:rsidR="00FD6D97" w:rsidRPr="006745D2">
        <w:trPr>
          <w:cantSplit/>
          <w:jc w:val="center"/>
        </w:trPr>
        <w:tc>
          <w:tcPr>
            <w:tcW w:w="6655" w:type="dxa"/>
          </w:tcPr>
          <w:p w:rsidR="00FD6D97" w:rsidRPr="006745D2" w:rsidRDefault="00FD6D97" w:rsidP="003B5032">
            <w:pPr>
              <w:pStyle w:val="tablesyntax"/>
            </w:pPr>
            <w:del w:id="44" w:author="Ye-Kui Wang" w:date="2011-06-30T20:40:00Z">
              <w:r w:rsidRPr="006745D2" w:rsidDel="003B5032">
                <w:tab/>
              </w:r>
            </w:del>
            <w:r w:rsidRPr="006745D2">
              <w:tab/>
            </w:r>
            <w:r w:rsidRPr="006745D2">
              <w:tab/>
            </w:r>
            <w:r w:rsidRPr="006745D2">
              <w:tab/>
              <w:t xml:space="preserve">else if( </w:t>
            </w:r>
            <w:del w:id="45" w:author="Ye-Kui Wang" w:date="2011-06-30T20:41:00Z">
              <w:r w:rsidRPr="006745D2" w:rsidDel="003B5032">
                <w:delText>modification</w:delText>
              </w:r>
            </w:del>
            <w:ins w:id="46" w:author="Ye-Kui Wang" w:date="2011-06-30T20:41:00Z">
              <w:r>
                <w:t>rplc</w:t>
              </w:r>
            </w:ins>
            <w:r w:rsidRPr="006745D2">
              <w:t>_of_pic_nums_idc  = =  2 )</w:t>
            </w:r>
          </w:p>
        </w:tc>
        <w:tc>
          <w:tcPr>
            <w:tcW w:w="1157" w:type="dxa"/>
          </w:tcPr>
          <w:p w:rsidR="00FD6D97" w:rsidRPr="006745D2" w:rsidRDefault="00FD6D97" w:rsidP="00DC6267">
            <w:pPr>
              <w:pStyle w:val="tablecell"/>
            </w:pPr>
          </w:p>
        </w:tc>
      </w:tr>
      <w:tr w:rsidR="00FD6D97" w:rsidRPr="006745D2">
        <w:trPr>
          <w:cantSplit/>
          <w:jc w:val="center"/>
        </w:trPr>
        <w:tc>
          <w:tcPr>
            <w:tcW w:w="6655" w:type="dxa"/>
          </w:tcPr>
          <w:p w:rsidR="00FD6D97" w:rsidRPr="006745D2" w:rsidRDefault="00FD6D97" w:rsidP="00DC6267">
            <w:pPr>
              <w:pStyle w:val="tablesyntax"/>
              <w:rPr>
                <w:b/>
                <w:bCs/>
              </w:rPr>
            </w:pPr>
            <w:del w:id="47" w:author="Ye-Kui Wang" w:date="2011-06-30T20:40:00Z">
              <w:r w:rsidRPr="006745D2" w:rsidDel="003B5032">
                <w:tab/>
              </w:r>
            </w:del>
            <w:r w:rsidRPr="006745D2">
              <w:tab/>
            </w:r>
            <w:r w:rsidRPr="006745D2">
              <w:tab/>
            </w:r>
            <w:r w:rsidRPr="006745D2">
              <w:tab/>
            </w:r>
            <w:r w:rsidRPr="006745D2">
              <w:tab/>
            </w:r>
            <w:r w:rsidRPr="006745D2">
              <w:rPr>
                <w:b/>
                <w:bCs/>
              </w:rPr>
              <w:t>long_term_pic_num</w:t>
            </w:r>
          </w:p>
        </w:tc>
        <w:tc>
          <w:tcPr>
            <w:tcW w:w="1157" w:type="dxa"/>
          </w:tcPr>
          <w:p w:rsidR="00FD6D97" w:rsidRPr="006745D2" w:rsidRDefault="00FD6D97" w:rsidP="00DC6267">
            <w:pPr>
              <w:pStyle w:val="tablecell"/>
            </w:pPr>
            <w:r w:rsidRPr="006745D2">
              <w:t>ue(v)</w:t>
            </w:r>
          </w:p>
        </w:tc>
      </w:tr>
      <w:tr w:rsidR="00FD6D97" w:rsidRPr="006745D2">
        <w:trPr>
          <w:cantSplit/>
          <w:jc w:val="center"/>
        </w:trPr>
        <w:tc>
          <w:tcPr>
            <w:tcW w:w="6655" w:type="dxa"/>
          </w:tcPr>
          <w:p w:rsidR="00FD6D97" w:rsidRPr="006745D2" w:rsidRDefault="00FD6D97" w:rsidP="003B5032">
            <w:pPr>
              <w:pStyle w:val="tablesyntax"/>
            </w:pPr>
            <w:del w:id="48" w:author="Ye-Kui Wang" w:date="2011-06-30T20:40:00Z">
              <w:r w:rsidRPr="006745D2" w:rsidDel="003B5032">
                <w:tab/>
              </w:r>
            </w:del>
            <w:r w:rsidRPr="006745D2">
              <w:tab/>
            </w:r>
            <w:r w:rsidRPr="006745D2">
              <w:tab/>
              <w:t xml:space="preserve">} while( </w:t>
            </w:r>
            <w:del w:id="49" w:author="Ye-Kui Wang" w:date="2011-06-30T20:41:00Z">
              <w:r w:rsidRPr="006745D2" w:rsidDel="003B5032">
                <w:delText>modification</w:delText>
              </w:r>
            </w:del>
            <w:ins w:id="50" w:author="Ye-Kui Wang" w:date="2011-06-30T20:41:00Z">
              <w:r>
                <w:t>rplc</w:t>
              </w:r>
            </w:ins>
            <w:r w:rsidRPr="006745D2">
              <w:t>_of_pic_nums_idc  !=  3 )</w:t>
            </w:r>
          </w:p>
        </w:tc>
        <w:tc>
          <w:tcPr>
            <w:tcW w:w="1157" w:type="dxa"/>
          </w:tcPr>
          <w:p w:rsidR="00FD6D97" w:rsidRPr="006745D2" w:rsidRDefault="00FD6D97" w:rsidP="00DC6267">
            <w:pPr>
              <w:pStyle w:val="tablecell"/>
            </w:pPr>
          </w:p>
        </w:tc>
      </w:tr>
      <w:tr w:rsidR="00FD6D97" w:rsidRPr="006745D2">
        <w:trPr>
          <w:cantSplit/>
          <w:jc w:val="center"/>
        </w:trPr>
        <w:tc>
          <w:tcPr>
            <w:tcW w:w="6655" w:type="dxa"/>
          </w:tcPr>
          <w:p w:rsidR="00FD6D97" w:rsidRPr="006745D2" w:rsidRDefault="00FD6D97" w:rsidP="00DC6267">
            <w:pPr>
              <w:pStyle w:val="tablesyntax"/>
            </w:pPr>
            <w:r w:rsidRPr="006745D2">
              <w:tab/>
              <w:t>}</w:t>
            </w:r>
          </w:p>
        </w:tc>
        <w:tc>
          <w:tcPr>
            <w:tcW w:w="1157" w:type="dxa"/>
          </w:tcPr>
          <w:p w:rsidR="00FD6D97" w:rsidRPr="006745D2" w:rsidRDefault="00FD6D97" w:rsidP="00DC6267">
            <w:pPr>
              <w:pStyle w:val="tablecell"/>
            </w:pPr>
          </w:p>
        </w:tc>
      </w:tr>
      <w:tr w:rsidR="00FD6D97" w:rsidRPr="006745D2">
        <w:trPr>
          <w:cantSplit/>
          <w:jc w:val="center"/>
        </w:trPr>
        <w:tc>
          <w:tcPr>
            <w:tcW w:w="6655" w:type="dxa"/>
          </w:tcPr>
          <w:p w:rsidR="00FD6D97" w:rsidRPr="006745D2" w:rsidRDefault="00FD6D97" w:rsidP="00DC6267">
            <w:pPr>
              <w:pStyle w:val="tablesyntax"/>
            </w:pPr>
            <w:r w:rsidRPr="006745D2">
              <w:tab/>
              <w:t xml:space="preserve">if( slice_type % 5  = =  1 ) { </w:t>
            </w:r>
          </w:p>
        </w:tc>
        <w:tc>
          <w:tcPr>
            <w:tcW w:w="1157" w:type="dxa"/>
          </w:tcPr>
          <w:p w:rsidR="00FD6D97" w:rsidRPr="006745D2" w:rsidRDefault="00FD6D97" w:rsidP="00DC6267">
            <w:pPr>
              <w:pStyle w:val="tablecell"/>
            </w:pPr>
          </w:p>
        </w:tc>
      </w:tr>
      <w:tr w:rsidR="00FD6D97" w:rsidRPr="006745D2" w:rsidDel="003B5032">
        <w:trPr>
          <w:cantSplit/>
          <w:jc w:val="center"/>
          <w:del w:id="51" w:author="Ye-Kui Wang" w:date="2011-06-30T20:41:00Z"/>
        </w:trPr>
        <w:tc>
          <w:tcPr>
            <w:tcW w:w="6655" w:type="dxa"/>
          </w:tcPr>
          <w:p w:rsidR="00FD6D97" w:rsidRPr="006745D2" w:rsidDel="003B5032" w:rsidRDefault="00FD6D97" w:rsidP="003B5032">
            <w:pPr>
              <w:pStyle w:val="tablesyntax"/>
              <w:rPr>
                <w:del w:id="52" w:author="Ye-Kui Wang" w:date="2011-06-30T20:41:00Z"/>
              </w:rPr>
            </w:pPr>
            <w:del w:id="53" w:author="Ye-Kui Wang" w:date="2011-06-30T20:41:00Z">
              <w:r w:rsidRPr="006745D2" w:rsidDel="003B5032">
                <w:tab/>
              </w:r>
              <w:r w:rsidRPr="006745D2" w:rsidDel="003B5032">
                <w:tab/>
              </w:r>
              <w:r w:rsidRPr="006745D2" w:rsidDel="003B5032">
                <w:rPr>
                  <w:b/>
                  <w:bCs/>
                </w:rPr>
                <w:delText>ref_pic_list_modification_flag_l1</w:delText>
              </w:r>
            </w:del>
          </w:p>
        </w:tc>
        <w:tc>
          <w:tcPr>
            <w:tcW w:w="1157" w:type="dxa"/>
          </w:tcPr>
          <w:p w:rsidR="00FD6D97" w:rsidRPr="006745D2" w:rsidDel="003B5032" w:rsidRDefault="00FD6D97" w:rsidP="00DC6267">
            <w:pPr>
              <w:pStyle w:val="tablecell"/>
              <w:rPr>
                <w:del w:id="54" w:author="Ye-Kui Wang" w:date="2011-06-30T20:41:00Z"/>
              </w:rPr>
            </w:pPr>
            <w:del w:id="55" w:author="Ye-Kui Wang" w:date="2011-06-30T20:41:00Z">
              <w:r w:rsidRPr="006745D2" w:rsidDel="003B5032">
                <w:delText>u(1)</w:delText>
              </w:r>
            </w:del>
          </w:p>
        </w:tc>
      </w:tr>
      <w:tr w:rsidR="00FD6D97" w:rsidRPr="006745D2" w:rsidDel="003B5032">
        <w:trPr>
          <w:cantSplit/>
          <w:jc w:val="center"/>
          <w:del w:id="56" w:author="Ye-Kui Wang" w:date="2011-06-30T20:41:00Z"/>
        </w:trPr>
        <w:tc>
          <w:tcPr>
            <w:tcW w:w="6655" w:type="dxa"/>
          </w:tcPr>
          <w:p w:rsidR="00FD6D97" w:rsidRPr="006745D2" w:rsidDel="003B5032" w:rsidRDefault="00FD6D97" w:rsidP="00DC6267">
            <w:pPr>
              <w:pStyle w:val="tablesyntax"/>
              <w:rPr>
                <w:del w:id="57" w:author="Ye-Kui Wang" w:date="2011-06-30T20:41:00Z"/>
              </w:rPr>
            </w:pPr>
            <w:del w:id="58" w:author="Ye-Kui Wang" w:date="2011-06-30T20:41:00Z">
              <w:r w:rsidRPr="006745D2" w:rsidDel="003B5032">
                <w:tab/>
              </w:r>
              <w:r w:rsidRPr="006745D2" w:rsidDel="003B5032">
                <w:tab/>
                <w:delText>if( ref_pic_list_modification_flag_l1 )</w:delText>
              </w:r>
            </w:del>
          </w:p>
        </w:tc>
        <w:tc>
          <w:tcPr>
            <w:tcW w:w="1157" w:type="dxa"/>
          </w:tcPr>
          <w:p w:rsidR="00FD6D97" w:rsidRPr="006745D2" w:rsidDel="003B5032" w:rsidRDefault="00FD6D97" w:rsidP="00DC6267">
            <w:pPr>
              <w:pStyle w:val="tablecell"/>
              <w:rPr>
                <w:del w:id="59" w:author="Ye-Kui Wang" w:date="2011-06-30T20:41:00Z"/>
              </w:rPr>
            </w:pPr>
          </w:p>
        </w:tc>
      </w:tr>
      <w:tr w:rsidR="00FD6D97" w:rsidRPr="006745D2">
        <w:trPr>
          <w:cantSplit/>
          <w:jc w:val="center"/>
        </w:trPr>
        <w:tc>
          <w:tcPr>
            <w:tcW w:w="6655" w:type="dxa"/>
          </w:tcPr>
          <w:p w:rsidR="00FD6D97" w:rsidRPr="006745D2" w:rsidRDefault="00FD6D97" w:rsidP="00DC6267">
            <w:pPr>
              <w:pStyle w:val="tablesyntax"/>
            </w:pPr>
            <w:del w:id="60" w:author="Ye-Kui Wang" w:date="2011-06-30T20:41:00Z">
              <w:r w:rsidRPr="006745D2" w:rsidDel="003B5032">
                <w:tab/>
              </w:r>
            </w:del>
            <w:r w:rsidRPr="006745D2">
              <w:tab/>
            </w:r>
            <w:r w:rsidRPr="006745D2">
              <w:tab/>
              <w:t>do {</w:t>
            </w:r>
          </w:p>
        </w:tc>
        <w:tc>
          <w:tcPr>
            <w:tcW w:w="1157" w:type="dxa"/>
          </w:tcPr>
          <w:p w:rsidR="00FD6D97" w:rsidRPr="006745D2" w:rsidRDefault="00FD6D97" w:rsidP="00DC6267">
            <w:pPr>
              <w:pStyle w:val="tablecell"/>
            </w:pPr>
          </w:p>
        </w:tc>
      </w:tr>
      <w:tr w:rsidR="00FD6D97" w:rsidRPr="006745D2">
        <w:trPr>
          <w:cantSplit/>
          <w:jc w:val="center"/>
        </w:trPr>
        <w:tc>
          <w:tcPr>
            <w:tcW w:w="6655" w:type="dxa"/>
          </w:tcPr>
          <w:p w:rsidR="00FD6D97" w:rsidRPr="006745D2" w:rsidRDefault="00FD6D97" w:rsidP="003B5032">
            <w:pPr>
              <w:pStyle w:val="tablesyntax"/>
              <w:rPr>
                <w:b/>
                <w:bCs/>
              </w:rPr>
            </w:pPr>
            <w:del w:id="61" w:author="Ye-Kui Wang" w:date="2011-06-30T20:41:00Z">
              <w:r w:rsidRPr="006745D2" w:rsidDel="003B5032">
                <w:tab/>
              </w:r>
            </w:del>
            <w:r w:rsidRPr="006745D2">
              <w:tab/>
            </w:r>
            <w:r w:rsidRPr="006745D2">
              <w:tab/>
            </w:r>
            <w:r w:rsidRPr="006745D2">
              <w:tab/>
            </w:r>
            <w:del w:id="62" w:author="Ye-Kui Wang" w:date="2011-06-30T20:42:00Z">
              <w:r w:rsidRPr="006745D2" w:rsidDel="003B5032">
                <w:rPr>
                  <w:b/>
                  <w:bCs/>
                </w:rPr>
                <w:delText>modification</w:delText>
              </w:r>
            </w:del>
            <w:ins w:id="63" w:author="Ye-Kui Wang" w:date="2011-06-30T20:42:00Z">
              <w:r>
                <w:rPr>
                  <w:b/>
                  <w:bCs/>
                </w:rPr>
                <w:t>rplc</w:t>
              </w:r>
            </w:ins>
            <w:r w:rsidRPr="006745D2">
              <w:rPr>
                <w:b/>
                <w:bCs/>
              </w:rPr>
              <w:t>_of_pic_nums_idc</w:t>
            </w:r>
          </w:p>
        </w:tc>
        <w:tc>
          <w:tcPr>
            <w:tcW w:w="1157" w:type="dxa"/>
          </w:tcPr>
          <w:p w:rsidR="00FD6D97" w:rsidRPr="006745D2" w:rsidRDefault="00FD6D97" w:rsidP="00DC6267">
            <w:pPr>
              <w:pStyle w:val="tablecell"/>
            </w:pPr>
            <w:r w:rsidRPr="006745D2">
              <w:t>ue(v)</w:t>
            </w:r>
          </w:p>
        </w:tc>
      </w:tr>
      <w:tr w:rsidR="00FD6D97" w:rsidRPr="006745D2">
        <w:trPr>
          <w:cantSplit/>
          <w:jc w:val="center"/>
        </w:trPr>
        <w:tc>
          <w:tcPr>
            <w:tcW w:w="6655" w:type="dxa"/>
          </w:tcPr>
          <w:p w:rsidR="00FD6D97" w:rsidRPr="006745D2" w:rsidRDefault="00FD6D97" w:rsidP="003B5032">
            <w:pPr>
              <w:pStyle w:val="tablesyntax"/>
            </w:pPr>
            <w:del w:id="64" w:author="Ye-Kui Wang" w:date="2011-06-30T20:41:00Z">
              <w:r w:rsidRPr="006745D2" w:rsidDel="003B5032">
                <w:tab/>
              </w:r>
            </w:del>
            <w:r w:rsidRPr="006745D2">
              <w:tab/>
            </w:r>
            <w:r w:rsidRPr="006745D2">
              <w:tab/>
            </w:r>
            <w:r w:rsidRPr="006745D2">
              <w:tab/>
              <w:t xml:space="preserve">if( </w:t>
            </w:r>
            <w:del w:id="65" w:author="Ye-Kui Wang" w:date="2011-06-30T20:42:00Z">
              <w:r w:rsidRPr="006745D2" w:rsidDel="003B5032">
                <w:delText>modification</w:delText>
              </w:r>
            </w:del>
            <w:ins w:id="66" w:author="Ye-Kui Wang" w:date="2011-06-30T20:42:00Z">
              <w:r>
                <w:t>rplc</w:t>
              </w:r>
            </w:ins>
            <w:r w:rsidRPr="006745D2">
              <w:t>_of_pic_nums_idc  = =  0  | |</w:t>
            </w:r>
            <w:r w:rsidRPr="006745D2">
              <w:br/>
            </w:r>
            <w:del w:id="67" w:author="Ye-Kui Wang" w:date="2011-06-30T20:41:00Z">
              <w:r w:rsidRPr="006745D2" w:rsidDel="003B5032">
                <w:tab/>
              </w:r>
            </w:del>
            <w:r w:rsidRPr="006745D2">
              <w:tab/>
            </w:r>
            <w:r w:rsidRPr="006745D2">
              <w:tab/>
            </w:r>
            <w:r w:rsidRPr="006745D2">
              <w:tab/>
            </w:r>
            <w:r w:rsidRPr="006745D2">
              <w:tab/>
            </w:r>
            <w:del w:id="68" w:author="Ye-Kui Wang" w:date="2011-06-30T20:42:00Z">
              <w:r w:rsidRPr="006745D2" w:rsidDel="003B5032">
                <w:delText>modification</w:delText>
              </w:r>
            </w:del>
            <w:ins w:id="69" w:author="Ye-Kui Wang" w:date="2011-06-30T20:42:00Z">
              <w:r>
                <w:t>rplc</w:t>
              </w:r>
            </w:ins>
            <w:r w:rsidRPr="006745D2">
              <w:t>_of_pic_nums_idc  = =  1 )</w:t>
            </w:r>
          </w:p>
        </w:tc>
        <w:tc>
          <w:tcPr>
            <w:tcW w:w="1157" w:type="dxa"/>
          </w:tcPr>
          <w:p w:rsidR="00FD6D97" w:rsidRPr="006745D2" w:rsidRDefault="00FD6D97" w:rsidP="00DC6267">
            <w:pPr>
              <w:pStyle w:val="tablecell"/>
            </w:pPr>
          </w:p>
        </w:tc>
      </w:tr>
      <w:tr w:rsidR="00FD6D97" w:rsidRPr="006745D2">
        <w:trPr>
          <w:cantSplit/>
          <w:jc w:val="center"/>
        </w:trPr>
        <w:tc>
          <w:tcPr>
            <w:tcW w:w="6655" w:type="dxa"/>
          </w:tcPr>
          <w:p w:rsidR="00FD6D97" w:rsidRPr="004D6998" w:rsidRDefault="00FD6D97" w:rsidP="00DC6267">
            <w:pPr>
              <w:pStyle w:val="tablesyntax"/>
              <w:rPr>
                <w:b/>
                <w:bCs/>
                <w:lang w:val="de-DE"/>
              </w:rPr>
            </w:pPr>
            <w:del w:id="70" w:author="Ye-Kui Wang" w:date="2011-06-30T20:41:00Z">
              <w:r w:rsidRPr="004D6998" w:rsidDel="003B5032">
                <w:rPr>
                  <w:lang w:val="de-DE"/>
                </w:rPr>
                <w:tab/>
              </w:r>
            </w:del>
            <w:r w:rsidRPr="004D6998">
              <w:rPr>
                <w:lang w:val="de-DE"/>
              </w:rPr>
              <w:tab/>
            </w:r>
            <w:r w:rsidRPr="004D6998">
              <w:rPr>
                <w:lang w:val="de-DE"/>
              </w:rPr>
              <w:tab/>
            </w:r>
            <w:r w:rsidRPr="004D6998">
              <w:rPr>
                <w:lang w:val="de-DE"/>
              </w:rPr>
              <w:tab/>
            </w:r>
            <w:r w:rsidRPr="004D6998">
              <w:rPr>
                <w:lang w:val="de-DE"/>
              </w:rPr>
              <w:tab/>
            </w:r>
            <w:r w:rsidRPr="004D6998">
              <w:rPr>
                <w:b/>
                <w:bCs/>
                <w:lang w:val="de-DE"/>
              </w:rPr>
              <w:t>abs_diff_pic_num_minus1</w:t>
            </w:r>
          </w:p>
        </w:tc>
        <w:tc>
          <w:tcPr>
            <w:tcW w:w="1157" w:type="dxa"/>
          </w:tcPr>
          <w:p w:rsidR="00FD6D97" w:rsidRPr="006745D2" w:rsidRDefault="00FD6D97" w:rsidP="00DC6267">
            <w:pPr>
              <w:pStyle w:val="tableheading"/>
              <w:rPr>
                <w:b w:val="0"/>
                <w:bCs w:val="0"/>
              </w:rPr>
            </w:pPr>
            <w:r w:rsidRPr="006745D2">
              <w:rPr>
                <w:b w:val="0"/>
                <w:bCs w:val="0"/>
              </w:rPr>
              <w:t>ue(v)</w:t>
            </w:r>
          </w:p>
        </w:tc>
      </w:tr>
      <w:tr w:rsidR="00FD6D97" w:rsidRPr="006745D2">
        <w:trPr>
          <w:cantSplit/>
          <w:jc w:val="center"/>
        </w:trPr>
        <w:tc>
          <w:tcPr>
            <w:tcW w:w="6655" w:type="dxa"/>
          </w:tcPr>
          <w:p w:rsidR="00FD6D97" w:rsidRPr="006745D2" w:rsidRDefault="00FD6D97" w:rsidP="003B5032">
            <w:pPr>
              <w:pStyle w:val="tablesyntax"/>
            </w:pPr>
            <w:del w:id="71" w:author="Ye-Kui Wang" w:date="2011-06-30T20:41:00Z">
              <w:r w:rsidRPr="006745D2" w:rsidDel="003B5032">
                <w:tab/>
              </w:r>
            </w:del>
            <w:r w:rsidRPr="006745D2">
              <w:tab/>
            </w:r>
            <w:r w:rsidRPr="006745D2">
              <w:tab/>
            </w:r>
            <w:r w:rsidRPr="006745D2">
              <w:tab/>
              <w:t xml:space="preserve">else if( </w:t>
            </w:r>
            <w:del w:id="72" w:author="Ye-Kui Wang" w:date="2011-06-30T20:42:00Z">
              <w:r w:rsidRPr="006745D2" w:rsidDel="003B5032">
                <w:delText>modification</w:delText>
              </w:r>
            </w:del>
            <w:ins w:id="73" w:author="Ye-Kui Wang" w:date="2011-06-30T20:42:00Z">
              <w:r>
                <w:t>rplc</w:t>
              </w:r>
            </w:ins>
            <w:r w:rsidRPr="006745D2">
              <w:t>_of_pic_nums_idc  = =  2 )</w:t>
            </w:r>
          </w:p>
        </w:tc>
        <w:tc>
          <w:tcPr>
            <w:tcW w:w="1157" w:type="dxa"/>
          </w:tcPr>
          <w:p w:rsidR="00FD6D97" w:rsidRPr="006745D2" w:rsidRDefault="00FD6D97" w:rsidP="00DC6267">
            <w:pPr>
              <w:pStyle w:val="tablecell"/>
            </w:pPr>
          </w:p>
        </w:tc>
      </w:tr>
      <w:tr w:rsidR="00FD6D97" w:rsidRPr="006745D2">
        <w:trPr>
          <w:cantSplit/>
          <w:jc w:val="center"/>
        </w:trPr>
        <w:tc>
          <w:tcPr>
            <w:tcW w:w="6655" w:type="dxa"/>
          </w:tcPr>
          <w:p w:rsidR="00FD6D97" w:rsidRPr="006745D2" w:rsidRDefault="00FD6D97" w:rsidP="00DC6267">
            <w:pPr>
              <w:pStyle w:val="tablesyntax"/>
              <w:rPr>
                <w:b/>
                <w:bCs/>
              </w:rPr>
            </w:pPr>
            <w:del w:id="74" w:author="Ye-Kui Wang" w:date="2011-06-30T20:41:00Z">
              <w:r w:rsidRPr="006745D2" w:rsidDel="003B5032">
                <w:tab/>
              </w:r>
            </w:del>
            <w:r w:rsidRPr="006745D2">
              <w:tab/>
            </w:r>
            <w:r w:rsidRPr="006745D2">
              <w:tab/>
            </w:r>
            <w:r w:rsidRPr="006745D2">
              <w:tab/>
            </w:r>
            <w:r w:rsidRPr="006745D2">
              <w:tab/>
            </w:r>
            <w:r w:rsidRPr="006745D2">
              <w:rPr>
                <w:b/>
                <w:bCs/>
              </w:rPr>
              <w:t>long_term_pic_num</w:t>
            </w:r>
          </w:p>
        </w:tc>
        <w:tc>
          <w:tcPr>
            <w:tcW w:w="1157" w:type="dxa"/>
          </w:tcPr>
          <w:p w:rsidR="00FD6D97" w:rsidRPr="006745D2" w:rsidRDefault="00FD6D97" w:rsidP="00DC6267">
            <w:pPr>
              <w:pStyle w:val="tablecell"/>
            </w:pPr>
            <w:r w:rsidRPr="006745D2">
              <w:t>ue(v)</w:t>
            </w:r>
          </w:p>
        </w:tc>
      </w:tr>
      <w:tr w:rsidR="00FD6D97" w:rsidRPr="006745D2">
        <w:trPr>
          <w:cantSplit/>
          <w:jc w:val="center"/>
        </w:trPr>
        <w:tc>
          <w:tcPr>
            <w:tcW w:w="6655" w:type="dxa"/>
          </w:tcPr>
          <w:p w:rsidR="00FD6D97" w:rsidRPr="006745D2" w:rsidRDefault="00FD6D97" w:rsidP="00DC6267">
            <w:pPr>
              <w:pStyle w:val="tablesyntax"/>
            </w:pPr>
            <w:del w:id="75" w:author="Ye-Kui Wang" w:date="2011-06-30T20:41:00Z">
              <w:r w:rsidRPr="006745D2" w:rsidDel="003B5032">
                <w:tab/>
              </w:r>
            </w:del>
            <w:r w:rsidRPr="006745D2">
              <w:tab/>
            </w:r>
            <w:r w:rsidRPr="006745D2">
              <w:tab/>
              <w:t>} while( modification_of_pic_nums_idc  !=  3 )</w:t>
            </w:r>
          </w:p>
        </w:tc>
        <w:tc>
          <w:tcPr>
            <w:tcW w:w="1157" w:type="dxa"/>
          </w:tcPr>
          <w:p w:rsidR="00FD6D97" w:rsidRPr="006745D2" w:rsidRDefault="00FD6D97" w:rsidP="00DC6267">
            <w:pPr>
              <w:pStyle w:val="tablecell"/>
            </w:pPr>
          </w:p>
        </w:tc>
      </w:tr>
      <w:tr w:rsidR="00FD6D97" w:rsidRPr="006745D2">
        <w:trPr>
          <w:cantSplit/>
          <w:jc w:val="center"/>
        </w:trPr>
        <w:tc>
          <w:tcPr>
            <w:tcW w:w="6655" w:type="dxa"/>
          </w:tcPr>
          <w:p w:rsidR="00FD6D97" w:rsidRPr="006745D2" w:rsidRDefault="00FD6D97" w:rsidP="00DC6267">
            <w:pPr>
              <w:pStyle w:val="tablesyntax"/>
            </w:pPr>
            <w:r w:rsidRPr="006745D2">
              <w:tab/>
              <w:t>}</w:t>
            </w:r>
          </w:p>
        </w:tc>
        <w:tc>
          <w:tcPr>
            <w:tcW w:w="1157" w:type="dxa"/>
          </w:tcPr>
          <w:p w:rsidR="00FD6D97" w:rsidRPr="006745D2" w:rsidRDefault="00FD6D97" w:rsidP="00DC6267">
            <w:pPr>
              <w:pStyle w:val="tablecell"/>
            </w:pPr>
          </w:p>
        </w:tc>
      </w:tr>
      <w:tr w:rsidR="00FD6D97" w:rsidRPr="006745D2">
        <w:trPr>
          <w:cantSplit/>
          <w:jc w:val="center"/>
        </w:trPr>
        <w:tc>
          <w:tcPr>
            <w:tcW w:w="6655" w:type="dxa"/>
          </w:tcPr>
          <w:p w:rsidR="00FD6D97" w:rsidRPr="006745D2" w:rsidRDefault="00FD6D97" w:rsidP="00DC6267">
            <w:pPr>
              <w:pStyle w:val="tablesyntax"/>
              <w:keepNext w:val="0"/>
            </w:pPr>
            <w:r w:rsidRPr="006745D2">
              <w:t>}</w:t>
            </w:r>
          </w:p>
        </w:tc>
        <w:tc>
          <w:tcPr>
            <w:tcW w:w="1157" w:type="dxa"/>
          </w:tcPr>
          <w:p w:rsidR="00FD6D97" w:rsidRPr="006745D2" w:rsidRDefault="00FD6D97" w:rsidP="00DC6267">
            <w:pPr>
              <w:pStyle w:val="tablecell"/>
            </w:pPr>
          </w:p>
        </w:tc>
      </w:tr>
    </w:tbl>
    <w:p w:rsidR="00FD6D97" w:rsidRPr="006745D2" w:rsidRDefault="00FD6D97" w:rsidP="0042080C"/>
    <w:p w:rsidR="00FD6D97" w:rsidRPr="00E0017B" w:rsidRDefault="00FD6D97" w:rsidP="00565252">
      <w:pPr>
        <w:pStyle w:val="Heading4"/>
        <w:keepLines/>
        <w:tabs>
          <w:tab w:val="clear" w:pos="360"/>
          <w:tab w:val="clear" w:pos="1080"/>
          <w:tab w:val="clear" w:pos="1440"/>
          <w:tab w:val="left" w:pos="794"/>
          <w:tab w:val="left" w:pos="1191"/>
          <w:tab w:val="left" w:pos="1588"/>
          <w:tab w:val="left" w:pos="1985"/>
        </w:tabs>
        <w:spacing w:before="181" w:after="0"/>
        <w:rPr>
          <w:sz w:val="20"/>
          <w:szCs w:val="20"/>
        </w:rPr>
      </w:pPr>
      <w:bookmarkStart w:id="76" w:name="_Toc20134284"/>
      <w:bookmarkStart w:id="77" w:name="_Toc77680425"/>
      <w:bookmarkStart w:id="78" w:name="_Ref168820909"/>
      <w:bookmarkStart w:id="79" w:name="_Ref220341864"/>
      <w:bookmarkStart w:id="80" w:name="_Toc226456585"/>
      <w:bookmarkStart w:id="81" w:name="_Toc248045264"/>
      <w:bookmarkStart w:id="82" w:name="_Toc287363786"/>
      <w:bookmarkStart w:id="83" w:name="_Toc293649190"/>
      <w:r w:rsidRPr="00E0017B">
        <w:rPr>
          <w:sz w:val="20"/>
          <w:szCs w:val="20"/>
        </w:rPr>
        <w:t xml:space="preserve">7.4.3.1  Reference picture list </w:t>
      </w:r>
      <w:del w:id="84" w:author="Ye-Kui Wang" w:date="2011-06-30T20:44:00Z">
        <w:r w:rsidRPr="00E0017B" w:rsidDel="00DC6267">
          <w:rPr>
            <w:sz w:val="20"/>
            <w:szCs w:val="20"/>
          </w:rPr>
          <w:delText xml:space="preserve">modification </w:delText>
        </w:r>
      </w:del>
      <w:ins w:id="85" w:author="Ye-Kui Wang" w:date="2011-06-30T20:44:00Z">
        <w:r>
          <w:rPr>
            <w:sz w:val="20"/>
            <w:szCs w:val="20"/>
          </w:rPr>
          <w:t>construction</w:t>
        </w:r>
        <w:r w:rsidRPr="00E0017B">
          <w:rPr>
            <w:sz w:val="20"/>
            <w:szCs w:val="20"/>
          </w:rPr>
          <w:t xml:space="preserve"> </w:t>
        </w:r>
      </w:ins>
      <w:r w:rsidRPr="00E0017B">
        <w:rPr>
          <w:sz w:val="20"/>
          <w:szCs w:val="20"/>
        </w:rPr>
        <w:t>semantics</w:t>
      </w:r>
      <w:bookmarkEnd w:id="76"/>
      <w:bookmarkEnd w:id="77"/>
      <w:bookmarkEnd w:id="78"/>
      <w:bookmarkEnd w:id="79"/>
      <w:bookmarkEnd w:id="80"/>
      <w:bookmarkEnd w:id="81"/>
      <w:bookmarkEnd w:id="82"/>
      <w:bookmarkEnd w:id="83"/>
    </w:p>
    <w:p w:rsidR="00FD6D97" w:rsidRPr="00E0017B" w:rsidRDefault="00FD6D97" w:rsidP="00565252">
      <w:pPr>
        <w:rPr>
          <w:sz w:val="20"/>
          <w:szCs w:val="20"/>
        </w:rPr>
      </w:pPr>
      <w:r w:rsidRPr="00E0017B">
        <w:rPr>
          <w:sz w:val="20"/>
          <w:szCs w:val="20"/>
        </w:rPr>
        <w:t xml:space="preserve">The syntax elements </w:t>
      </w:r>
      <w:del w:id="86" w:author="Ye-Kui Wang" w:date="2011-06-30T20:44:00Z">
        <w:r w:rsidRPr="00E0017B" w:rsidDel="00DC6267">
          <w:rPr>
            <w:sz w:val="20"/>
            <w:szCs w:val="20"/>
          </w:rPr>
          <w:delText>modification</w:delText>
        </w:r>
      </w:del>
      <w:ins w:id="87" w:author="Ye-Kui Wang" w:date="2011-06-30T20:44:00Z">
        <w:r>
          <w:rPr>
            <w:sz w:val="20"/>
            <w:szCs w:val="20"/>
          </w:rPr>
          <w:t>c</w:t>
        </w:r>
      </w:ins>
      <w:ins w:id="88" w:author="Ye-Kui Wang" w:date="2011-06-30T20:45:00Z">
        <w:r>
          <w:rPr>
            <w:sz w:val="20"/>
            <w:szCs w:val="20"/>
          </w:rPr>
          <w:t>onstruction</w:t>
        </w:r>
      </w:ins>
      <w:r w:rsidRPr="00E0017B">
        <w:rPr>
          <w:sz w:val="20"/>
          <w:szCs w:val="20"/>
        </w:rPr>
        <w:t>_of_pic_nums_idc, abs_diff_pic_num_minus1, and long_term_pic_num specify the change from the initial reference picture lists to the reference picture lists to be used for decoding the slice.</w:t>
      </w:r>
    </w:p>
    <w:p w:rsidR="00FD6D97" w:rsidRPr="00E0017B" w:rsidDel="00DC6267" w:rsidRDefault="00FD6D97" w:rsidP="00565252">
      <w:pPr>
        <w:rPr>
          <w:del w:id="89" w:author="Ye-Kui Wang" w:date="2011-06-30T20:45:00Z"/>
          <w:sz w:val="20"/>
          <w:szCs w:val="20"/>
        </w:rPr>
      </w:pPr>
      <w:del w:id="90" w:author="Ye-Kui Wang" w:date="2011-06-30T20:45:00Z">
        <w:r w:rsidRPr="00E0017B" w:rsidDel="00DC6267">
          <w:rPr>
            <w:b/>
            <w:bCs/>
            <w:sz w:val="20"/>
            <w:szCs w:val="20"/>
          </w:rPr>
          <w:lastRenderedPageBreak/>
          <w:delText>ref_pic_list_modification_flag_l0</w:delText>
        </w:r>
        <w:r w:rsidRPr="00E0017B" w:rsidDel="00DC6267">
          <w:rPr>
            <w:sz w:val="20"/>
            <w:szCs w:val="20"/>
          </w:rPr>
          <w:delText xml:space="preserve"> equal to 1 specifies that the syntax element modification_of_pic_nums_idc is present for specifying reference picture list 0. ref_pic_list_modification_flag_l0 equal to 0 specifies that this syntax element is not present.</w:delText>
        </w:r>
      </w:del>
    </w:p>
    <w:p w:rsidR="00FD6D97" w:rsidRPr="00E0017B" w:rsidRDefault="00FD6D97" w:rsidP="00565252">
      <w:pPr>
        <w:rPr>
          <w:sz w:val="20"/>
          <w:szCs w:val="20"/>
        </w:rPr>
      </w:pPr>
      <w:del w:id="91" w:author="Ye-Kui Wang" w:date="2011-06-30T20:46:00Z">
        <w:r w:rsidRPr="00E0017B" w:rsidDel="00DC6267">
          <w:rPr>
            <w:sz w:val="20"/>
            <w:szCs w:val="20"/>
          </w:rPr>
          <w:delText>When ref_pic_list_modification_flag_l0 is equal to 1, t</w:delText>
        </w:r>
      </w:del>
      <w:ins w:id="92" w:author="Ye-Kui Wang" w:date="2011-06-30T20:46:00Z">
        <w:r>
          <w:rPr>
            <w:sz w:val="20"/>
            <w:szCs w:val="20"/>
          </w:rPr>
          <w:t>T</w:t>
        </w:r>
      </w:ins>
      <w:r w:rsidRPr="00E0017B">
        <w:rPr>
          <w:sz w:val="20"/>
          <w:szCs w:val="20"/>
        </w:rPr>
        <w:t xml:space="preserve">he number of times that </w:t>
      </w:r>
      <w:del w:id="93" w:author="Ye-Kui Wang" w:date="2011-06-30T20:47:00Z">
        <w:r w:rsidRPr="00E0017B" w:rsidDel="00DC6267">
          <w:rPr>
            <w:sz w:val="20"/>
            <w:szCs w:val="20"/>
          </w:rPr>
          <w:delText>modification</w:delText>
        </w:r>
      </w:del>
      <w:ins w:id="94" w:author="Ye-Kui Wang" w:date="2011-06-30T20:47:00Z">
        <w:r>
          <w:rPr>
            <w:sz w:val="20"/>
            <w:szCs w:val="20"/>
          </w:rPr>
          <w:t>rplc</w:t>
        </w:r>
      </w:ins>
      <w:r w:rsidRPr="00E0017B">
        <w:rPr>
          <w:sz w:val="20"/>
          <w:szCs w:val="20"/>
        </w:rPr>
        <w:t xml:space="preserve">_of_pic_nums_idc is not equal to 3 </w:t>
      </w:r>
      <w:ins w:id="95" w:author="Ye-Kui Wang" w:date="2011-06-30T20:46:00Z">
        <w:r>
          <w:rPr>
            <w:sz w:val="20"/>
            <w:szCs w:val="20"/>
          </w:rPr>
          <w:t xml:space="preserve">in the first loop </w:t>
        </w:r>
      </w:ins>
      <w:del w:id="96" w:author="Ye-Kui Wang" w:date="2011-06-30T20:47:00Z">
        <w:r w:rsidRPr="00E0017B" w:rsidDel="00DC6267">
          <w:rPr>
            <w:sz w:val="20"/>
            <w:szCs w:val="20"/>
          </w:rPr>
          <w:delText xml:space="preserve">following ref_pic_list_modification_flag_l0 </w:delText>
        </w:r>
      </w:del>
      <w:r w:rsidRPr="00E0017B">
        <w:rPr>
          <w:sz w:val="20"/>
          <w:szCs w:val="20"/>
        </w:rPr>
        <w:t xml:space="preserve">shall </w:t>
      </w:r>
      <w:ins w:id="97" w:author="Ye-Kui Wang" w:date="2011-06-30T20:47:00Z">
        <w:r>
          <w:rPr>
            <w:sz w:val="20"/>
            <w:szCs w:val="20"/>
          </w:rPr>
          <w:t xml:space="preserve">be equal to </w:t>
        </w:r>
      </w:ins>
      <w:del w:id="98" w:author="Ye-Kui Wang" w:date="2011-06-30T20:47:00Z">
        <w:r w:rsidRPr="00E0017B" w:rsidDel="00DC6267">
          <w:rPr>
            <w:sz w:val="20"/>
            <w:szCs w:val="20"/>
          </w:rPr>
          <w:delText xml:space="preserve">not exceed </w:delText>
        </w:r>
      </w:del>
      <w:r w:rsidRPr="00E0017B">
        <w:rPr>
          <w:sz w:val="20"/>
          <w:szCs w:val="20"/>
        </w:rPr>
        <w:t>num_ref_idx_l0_active_minus1 + 1.</w:t>
      </w:r>
    </w:p>
    <w:p w:rsidR="00FD6D97" w:rsidRPr="00E0017B" w:rsidDel="00DC6267" w:rsidRDefault="00FD6D97" w:rsidP="00565252">
      <w:pPr>
        <w:rPr>
          <w:del w:id="99" w:author="Ye-Kui Wang" w:date="2011-06-30T20:47:00Z"/>
          <w:sz w:val="20"/>
          <w:szCs w:val="20"/>
        </w:rPr>
      </w:pPr>
      <w:del w:id="100" w:author="Ye-Kui Wang" w:date="2011-06-30T20:47:00Z">
        <w:r w:rsidRPr="00E0017B" w:rsidDel="00DC6267">
          <w:rPr>
            <w:sz w:val="20"/>
            <w:szCs w:val="20"/>
          </w:rPr>
          <w:delText>When RefPicList0[ num_ref_idx_l0_active_minus1 ] in the initial reference picture list produced as specified in subclause </w:delText>
        </w:r>
        <w:r w:rsidR="004C0BB1" w:rsidRPr="00E0017B" w:rsidDel="00DC6267">
          <w:rPr>
            <w:sz w:val="20"/>
            <w:szCs w:val="20"/>
          </w:rPr>
          <w:fldChar w:fldCharType="begin"/>
        </w:r>
        <w:r w:rsidRPr="00E0017B" w:rsidDel="00DC6267">
          <w:rPr>
            <w:sz w:val="20"/>
            <w:szCs w:val="20"/>
          </w:rPr>
          <w:delInstrText xml:space="preserve"> REF _Ref31614179 \r \h </w:delInstrText>
        </w:r>
        <w:r w:rsidDel="00DC6267">
          <w:rPr>
            <w:sz w:val="20"/>
            <w:szCs w:val="20"/>
          </w:rPr>
          <w:delInstrText xml:space="preserve"> \* MERGEFORMAT </w:delInstrText>
        </w:r>
        <w:r w:rsidR="004C0BB1" w:rsidRPr="00E0017B" w:rsidDel="00DC6267">
          <w:rPr>
            <w:sz w:val="20"/>
            <w:szCs w:val="20"/>
          </w:rPr>
        </w:r>
        <w:r w:rsidR="004C0BB1" w:rsidRPr="00E0017B" w:rsidDel="00DC6267">
          <w:rPr>
            <w:sz w:val="20"/>
            <w:szCs w:val="20"/>
          </w:rPr>
          <w:fldChar w:fldCharType="separate"/>
        </w:r>
        <w:r w:rsidRPr="00E0017B" w:rsidDel="00DC6267">
          <w:rPr>
            <w:sz w:val="20"/>
            <w:szCs w:val="20"/>
          </w:rPr>
          <w:delText>8.2.2.2</w:delText>
        </w:r>
        <w:r w:rsidR="004C0BB1" w:rsidRPr="00E0017B" w:rsidDel="00DC6267">
          <w:rPr>
            <w:sz w:val="20"/>
            <w:szCs w:val="20"/>
          </w:rPr>
          <w:fldChar w:fldCharType="end"/>
        </w:r>
        <w:r w:rsidRPr="00E0017B" w:rsidDel="00DC6267">
          <w:rPr>
            <w:sz w:val="20"/>
            <w:szCs w:val="20"/>
          </w:rPr>
          <w:delText xml:space="preserve"> is equal to "no reference picture", ref_pic_list_modification_flag_l0 shall be equal to 1 and modification_of_pic_nums_idc shall not be equal to 3 until RefPicList0[ num_ref_idx_l0_active_minus1 ] in the modified list produced as specified in subclause </w:delText>
        </w:r>
        <w:r w:rsidR="004C0BB1" w:rsidRPr="00E0017B" w:rsidDel="00DC6267">
          <w:rPr>
            <w:sz w:val="20"/>
            <w:szCs w:val="20"/>
          </w:rPr>
          <w:fldChar w:fldCharType="begin"/>
        </w:r>
        <w:r w:rsidRPr="00E0017B" w:rsidDel="00DC6267">
          <w:rPr>
            <w:sz w:val="20"/>
            <w:szCs w:val="20"/>
          </w:rPr>
          <w:delInstrText xml:space="preserve"> REF _Ref31093198 \r \h </w:delInstrText>
        </w:r>
        <w:r w:rsidDel="00DC6267">
          <w:rPr>
            <w:sz w:val="20"/>
            <w:szCs w:val="20"/>
          </w:rPr>
          <w:delInstrText xml:space="preserve"> \* MERGEFORMAT </w:delInstrText>
        </w:r>
        <w:r w:rsidR="004C0BB1" w:rsidRPr="00E0017B" w:rsidDel="00DC6267">
          <w:rPr>
            <w:sz w:val="20"/>
            <w:szCs w:val="20"/>
          </w:rPr>
        </w:r>
        <w:r w:rsidR="004C0BB1" w:rsidRPr="00E0017B" w:rsidDel="00DC6267">
          <w:rPr>
            <w:sz w:val="20"/>
            <w:szCs w:val="20"/>
          </w:rPr>
          <w:fldChar w:fldCharType="separate"/>
        </w:r>
        <w:r w:rsidRPr="00E0017B" w:rsidDel="00DC6267">
          <w:rPr>
            <w:sz w:val="20"/>
            <w:szCs w:val="20"/>
          </w:rPr>
          <w:delText>8.2.2.3</w:delText>
        </w:r>
        <w:r w:rsidR="004C0BB1" w:rsidRPr="00E0017B" w:rsidDel="00DC6267">
          <w:rPr>
            <w:sz w:val="20"/>
            <w:szCs w:val="20"/>
          </w:rPr>
          <w:fldChar w:fldCharType="end"/>
        </w:r>
        <w:r w:rsidRPr="00E0017B" w:rsidDel="00DC6267">
          <w:rPr>
            <w:sz w:val="20"/>
            <w:szCs w:val="20"/>
          </w:rPr>
          <w:delText xml:space="preserve"> is not equal to "no reference picture".</w:delText>
        </w:r>
      </w:del>
    </w:p>
    <w:p w:rsidR="00FD6D97" w:rsidRPr="00E0017B" w:rsidDel="00DC6267" w:rsidRDefault="00FD6D97" w:rsidP="00565252">
      <w:pPr>
        <w:rPr>
          <w:del w:id="101" w:author="Ye-Kui Wang" w:date="2011-06-30T20:47:00Z"/>
          <w:sz w:val="20"/>
          <w:szCs w:val="20"/>
        </w:rPr>
      </w:pPr>
      <w:del w:id="102" w:author="Ye-Kui Wang" w:date="2011-06-30T20:47:00Z">
        <w:r w:rsidRPr="00E0017B" w:rsidDel="00DC6267">
          <w:rPr>
            <w:b/>
            <w:bCs/>
            <w:sz w:val="20"/>
            <w:szCs w:val="20"/>
          </w:rPr>
          <w:delText>ref_pic_list_modification_flag_l1</w:delText>
        </w:r>
        <w:r w:rsidRPr="00E0017B" w:rsidDel="00DC6267">
          <w:rPr>
            <w:sz w:val="20"/>
            <w:szCs w:val="20"/>
          </w:rPr>
          <w:delText xml:space="preserve"> equal to 1 specifies that the syntax element modification_of_pic_nums_idc is present for specifying reference picture list 1. ref_pic_list_modification_flag_l1 equal to 0 specifies that this syntax element is not present.</w:delText>
        </w:r>
      </w:del>
    </w:p>
    <w:p w:rsidR="00FD6D97" w:rsidRPr="00E0017B" w:rsidRDefault="00FD6D97" w:rsidP="00565252">
      <w:pPr>
        <w:rPr>
          <w:sz w:val="20"/>
          <w:szCs w:val="20"/>
        </w:rPr>
      </w:pPr>
      <w:del w:id="103" w:author="Ye-Kui Wang" w:date="2011-06-30T20:47:00Z">
        <w:r w:rsidRPr="00E0017B" w:rsidDel="00DC6267">
          <w:rPr>
            <w:sz w:val="20"/>
            <w:szCs w:val="20"/>
          </w:rPr>
          <w:delText>When ref_pic_list_modification_flag_l1 is equal to 1, t</w:delText>
        </w:r>
      </w:del>
      <w:ins w:id="104" w:author="Ye-Kui Wang" w:date="2011-06-30T20:47:00Z">
        <w:r>
          <w:rPr>
            <w:sz w:val="20"/>
            <w:szCs w:val="20"/>
          </w:rPr>
          <w:t>T</w:t>
        </w:r>
      </w:ins>
      <w:r w:rsidRPr="00E0017B">
        <w:rPr>
          <w:sz w:val="20"/>
          <w:szCs w:val="20"/>
        </w:rPr>
        <w:t xml:space="preserve">he number of times that </w:t>
      </w:r>
      <w:del w:id="105" w:author="Ye-Kui Wang" w:date="2011-06-30T20:47:00Z">
        <w:r w:rsidRPr="00E0017B" w:rsidDel="00DC6267">
          <w:rPr>
            <w:sz w:val="20"/>
            <w:szCs w:val="20"/>
          </w:rPr>
          <w:delText>modification</w:delText>
        </w:r>
      </w:del>
      <w:ins w:id="106" w:author="Ye-Kui Wang" w:date="2011-06-30T20:47:00Z">
        <w:r>
          <w:rPr>
            <w:sz w:val="20"/>
            <w:szCs w:val="20"/>
          </w:rPr>
          <w:t>rplc</w:t>
        </w:r>
      </w:ins>
      <w:r w:rsidRPr="00E0017B">
        <w:rPr>
          <w:sz w:val="20"/>
          <w:szCs w:val="20"/>
        </w:rPr>
        <w:t xml:space="preserve">_of_pic_nums_idc is not equal to 3 </w:t>
      </w:r>
      <w:ins w:id="107" w:author="Ye-Kui Wang" w:date="2011-06-30T20:48:00Z">
        <w:r>
          <w:rPr>
            <w:sz w:val="20"/>
            <w:szCs w:val="20"/>
          </w:rPr>
          <w:t xml:space="preserve">in the second loop </w:t>
        </w:r>
      </w:ins>
      <w:del w:id="108" w:author="Ye-Kui Wang" w:date="2011-06-30T20:48:00Z">
        <w:r w:rsidRPr="00E0017B" w:rsidDel="001C4B6C">
          <w:rPr>
            <w:sz w:val="20"/>
            <w:szCs w:val="20"/>
          </w:rPr>
          <w:delText xml:space="preserve">following ref_pic_list_modification_flag_l1 </w:delText>
        </w:r>
      </w:del>
      <w:r w:rsidRPr="00E0017B">
        <w:rPr>
          <w:sz w:val="20"/>
          <w:szCs w:val="20"/>
        </w:rPr>
        <w:t xml:space="preserve">shall </w:t>
      </w:r>
      <w:ins w:id="109" w:author="Ye-Kui Wang" w:date="2011-06-30T20:48:00Z">
        <w:r>
          <w:rPr>
            <w:sz w:val="20"/>
            <w:szCs w:val="20"/>
          </w:rPr>
          <w:t xml:space="preserve">be equal to </w:t>
        </w:r>
      </w:ins>
      <w:del w:id="110" w:author="Ye-Kui Wang" w:date="2011-06-30T20:48:00Z">
        <w:r w:rsidRPr="00E0017B" w:rsidDel="001C4B6C">
          <w:rPr>
            <w:sz w:val="20"/>
            <w:szCs w:val="20"/>
          </w:rPr>
          <w:delText xml:space="preserve">not exceed </w:delText>
        </w:r>
      </w:del>
      <w:r w:rsidRPr="00E0017B">
        <w:rPr>
          <w:sz w:val="20"/>
          <w:szCs w:val="20"/>
        </w:rPr>
        <w:t>num_ref_idx_l1_active_minus1 + 1.</w:t>
      </w:r>
    </w:p>
    <w:p w:rsidR="00FD6D97" w:rsidRPr="00E0017B" w:rsidDel="001C4B6C" w:rsidRDefault="00FD6D97" w:rsidP="00565252">
      <w:pPr>
        <w:rPr>
          <w:del w:id="111" w:author="Ye-Kui Wang" w:date="2011-06-30T20:49:00Z"/>
          <w:sz w:val="20"/>
          <w:szCs w:val="20"/>
        </w:rPr>
      </w:pPr>
      <w:del w:id="112" w:author="Ye-Kui Wang" w:date="2011-06-30T20:49:00Z">
        <w:r w:rsidRPr="00E0017B" w:rsidDel="001C4B6C">
          <w:rPr>
            <w:sz w:val="20"/>
            <w:szCs w:val="20"/>
          </w:rPr>
          <w:delText>When decoding a slice with slice_type equal to 1 or 6 and RefPicList1[ num_ref_idx_l1_active_minus1 ] in the initial reference picture list produced as specified in subclause </w:delText>
        </w:r>
        <w:r w:rsidR="004C0BB1" w:rsidRPr="00E0017B" w:rsidDel="001C4B6C">
          <w:rPr>
            <w:sz w:val="20"/>
            <w:szCs w:val="20"/>
          </w:rPr>
          <w:fldChar w:fldCharType="begin"/>
        </w:r>
        <w:r w:rsidRPr="00E0017B" w:rsidDel="001C4B6C">
          <w:rPr>
            <w:sz w:val="20"/>
            <w:szCs w:val="20"/>
          </w:rPr>
          <w:delInstrText xml:space="preserve"> REF _Ref31614179 \r \h </w:delInstrText>
        </w:r>
        <w:r w:rsidDel="001C4B6C">
          <w:rPr>
            <w:sz w:val="20"/>
            <w:szCs w:val="20"/>
          </w:rPr>
          <w:delInstrText xml:space="preserve"> \* MERGEFORMAT </w:delInstrText>
        </w:r>
        <w:r w:rsidR="004C0BB1" w:rsidRPr="00E0017B" w:rsidDel="001C4B6C">
          <w:rPr>
            <w:sz w:val="20"/>
            <w:szCs w:val="20"/>
          </w:rPr>
        </w:r>
        <w:r w:rsidR="004C0BB1" w:rsidRPr="00E0017B" w:rsidDel="001C4B6C">
          <w:rPr>
            <w:sz w:val="20"/>
            <w:szCs w:val="20"/>
          </w:rPr>
          <w:fldChar w:fldCharType="separate"/>
        </w:r>
        <w:r w:rsidRPr="00E0017B" w:rsidDel="001C4B6C">
          <w:rPr>
            <w:sz w:val="20"/>
            <w:szCs w:val="20"/>
          </w:rPr>
          <w:delText>8.2.2.2</w:delText>
        </w:r>
        <w:r w:rsidR="004C0BB1" w:rsidRPr="00E0017B" w:rsidDel="001C4B6C">
          <w:rPr>
            <w:sz w:val="20"/>
            <w:szCs w:val="20"/>
          </w:rPr>
          <w:fldChar w:fldCharType="end"/>
        </w:r>
        <w:r w:rsidRPr="00E0017B" w:rsidDel="001C4B6C">
          <w:rPr>
            <w:sz w:val="20"/>
            <w:szCs w:val="20"/>
          </w:rPr>
          <w:delText xml:space="preserve"> is equal to "no reference picture", ref_pic_list_modification_flag_l1 shall be equal to 1 and modification_of_pic_nums_idc shall not be equal to 3 until RefPicList1[ num_ref_idx_l1_active_minus1 ] in the modified list produced as specified in subclause </w:delText>
        </w:r>
        <w:r w:rsidR="004C0BB1" w:rsidRPr="00E0017B" w:rsidDel="001C4B6C">
          <w:rPr>
            <w:sz w:val="20"/>
            <w:szCs w:val="20"/>
          </w:rPr>
          <w:fldChar w:fldCharType="begin"/>
        </w:r>
        <w:r w:rsidRPr="00E0017B" w:rsidDel="001C4B6C">
          <w:rPr>
            <w:sz w:val="20"/>
            <w:szCs w:val="20"/>
          </w:rPr>
          <w:delInstrText xml:space="preserve"> REF _Ref31093198 \r \h </w:delInstrText>
        </w:r>
        <w:r w:rsidDel="001C4B6C">
          <w:rPr>
            <w:sz w:val="20"/>
            <w:szCs w:val="20"/>
          </w:rPr>
          <w:delInstrText xml:space="preserve"> \* MERGEFORMAT </w:delInstrText>
        </w:r>
        <w:r w:rsidR="004C0BB1" w:rsidRPr="00E0017B" w:rsidDel="001C4B6C">
          <w:rPr>
            <w:sz w:val="20"/>
            <w:szCs w:val="20"/>
          </w:rPr>
        </w:r>
        <w:r w:rsidR="004C0BB1" w:rsidRPr="00E0017B" w:rsidDel="001C4B6C">
          <w:rPr>
            <w:sz w:val="20"/>
            <w:szCs w:val="20"/>
          </w:rPr>
          <w:fldChar w:fldCharType="separate"/>
        </w:r>
        <w:r w:rsidRPr="00E0017B" w:rsidDel="001C4B6C">
          <w:rPr>
            <w:sz w:val="20"/>
            <w:szCs w:val="20"/>
          </w:rPr>
          <w:delText>8.2.2.3</w:delText>
        </w:r>
        <w:r w:rsidR="004C0BB1" w:rsidRPr="00E0017B" w:rsidDel="001C4B6C">
          <w:rPr>
            <w:sz w:val="20"/>
            <w:szCs w:val="20"/>
          </w:rPr>
          <w:fldChar w:fldCharType="end"/>
        </w:r>
        <w:r w:rsidRPr="00E0017B" w:rsidDel="001C4B6C">
          <w:rPr>
            <w:sz w:val="20"/>
            <w:szCs w:val="20"/>
          </w:rPr>
          <w:delText xml:space="preserve"> is not equal to "no reference picture". </w:delText>
        </w:r>
      </w:del>
    </w:p>
    <w:p w:rsidR="00FD6D97" w:rsidRPr="00E0017B" w:rsidRDefault="00FD6D97" w:rsidP="00565252">
      <w:pPr>
        <w:rPr>
          <w:sz w:val="20"/>
          <w:szCs w:val="20"/>
        </w:rPr>
      </w:pPr>
      <w:del w:id="113" w:author="Ye-Kui Wang" w:date="2011-06-30T20:49:00Z">
        <w:r w:rsidRPr="00E0017B" w:rsidDel="001C4B6C">
          <w:rPr>
            <w:b/>
            <w:bCs/>
            <w:sz w:val="20"/>
            <w:szCs w:val="20"/>
          </w:rPr>
          <w:delText>modification</w:delText>
        </w:r>
      </w:del>
      <w:ins w:id="114" w:author="Ye-Kui Wang" w:date="2011-06-30T20:49:00Z">
        <w:r>
          <w:rPr>
            <w:b/>
            <w:bCs/>
            <w:sz w:val="20"/>
            <w:szCs w:val="20"/>
          </w:rPr>
          <w:t>rplc</w:t>
        </w:r>
      </w:ins>
      <w:r w:rsidRPr="00E0017B">
        <w:rPr>
          <w:b/>
          <w:bCs/>
          <w:sz w:val="20"/>
          <w:szCs w:val="20"/>
        </w:rPr>
        <w:t>_of_pic_nums_idc</w:t>
      </w:r>
      <w:r w:rsidRPr="00E0017B">
        <w:rPr>
          <w:sz w:val="20"/>
          <w:szCs w:val="20"/>
        </w:rPr>
        <w:t xml:space="preserve"> together with abs_diff_pic_num_minus1 or long_term_pic_num specifies which of the reference pictures are </w:t>
      </w:r>
      <w:ins w:id="115" w:author="Ye-Kui Wang" w:date="2011-06-30T20:49:00Z">
        <w:r>
          <w:rPr>
            <w:sz w:val="20"/>
            <w:szCs w:val="20"/>
          </w:rPr>
          <w:t>included into the reference picture lists</w:t>
        </w:r>
      </w:ins>
      <w:del w:id="116" w:author="Ye-Kui Wang" w:date="2011-06-30T20:50:00Z">
        <w:r w:rsidRPr="00E0017B" w:rsidDel="001C4B6C">
          <w:rPr>
            <w:sz w:val="20"/>
            <w:szCs w:val="20"/>
          </w:rPr>
          <w:delText>re-mapped</w:delText>
        </w:r>
      </w:del>
      <w:r w:rsidRPr="00E0017B">
        <w:rPr>
          <w:sz w:val="20"/>
          <w:szCs w:val="20"/>
        </w:rPr>
        <w:t xml:space="preserve">. The values of </w:t>
      </w:r>
      <w:del w:id="117" w:author="Ye-Kui Wang" w:date="2011-06-30T20:50:00Z">
        <w:r w:rsidRPr="00E0017B" w:rsidDel="001C4B6C">
          <w:rPr>
            <w:sz w:val="20"/>
            <w:szCs w:val="20"/>
          </w:rPr>
          <w:delText>modification</w:delText>
        </w:r>
      </w:del>
      <w:ins w:id="118" w:author="Ye-Kui Wang" w:date="2011-06-30T20:50:00Z">
        <w:r>
          <w:rPr>
            <w:sz w:val="20"/>
            <w:szCs w:val="20"/>
          </w:rPr>
          <w:t>rplc</w:t>
        </w:r>
      </w:ins>
      <w:r w:rsidRPr="00E0017B">
        <w:rPr>
          <w:sz w:val="20"/>
          <w:szCs w:val="20"/>
        </w:rPr>
        <w:t xml:space="preserve">_of_pic_nums_idc are specified in </w:t>
      </w:r>
      <w:fldSimple w:instr=" REF _Ref19417368 \h  \* MERGEFORMAT ">
        <w:r w:rsidRPr="00E0017B">
          <w:rPr>
            <w:sz w:val="20"/>
            <w:szCs w:val="20"/>
          </w:rPr>
          <w:t>Table </w:t>
        </w:r>
        <w:r w:rsidRPr="00E0017B">
          <w:rPr>
            <w:noProof/>
            <w:sz w:val="20"/>
            <w:szCs w:val="20"/>
          </w:rPr>
          <w:t>7</w:t>
        </w:r>
        <w:r w:rsidRPr="00E0017B">
          <w:rPr>
            <w:sz w:val="20"/>
            <w:szCs w:val="20"/>
          </w:rPr>
          <w:noBreakHyphen/>
        </w:r>
        <w:r w:rsidRPr="00E0017B">
          <w:rPr>
            <w:noProof/>
            <w:sz w:val="20"/>
            <w:szCs w:val="20"/>
          </w:rPr>
          <w:t>4</w:t>
        </w:r>
      </w:fldSimple>
      <w:r w:rsidRPr="00E0017B">
        <w:rPr>
          <w:sz w:val="20"/>
          <w:szCs w:val="20"/>
        </w:rPr>
        <w:t xml:space="preserve">. The value of the first </w:t>
      </w:r>
      <w:del w:id="119" w:author="Ye-Kui Wang" w:date="2011-06-30T20:50:00Z">
        <w:r w:rsidRPr="00E0017B" w:rsidDel="001C4B6C">
          <w:rPr>
            <w:sz w:val="20"/>
            <w:szCs w:val="20"/>
          </w:rPr>
          <w:delText>modification</w:delText>
        </w:r>
      </w:del>
      <w:ins w:id="120" w:author="Ye-Kui Wang" w:date="2011-06-30T20:50:00Z">
        <w:r>
          <w:rPr>
            <w:sz w:val="20"/>
            <w:szCs w:val="20"/>
          </w:rPr>
          <w:t>rplc</w:t>
        </w:r>
      </w:ins>
      <w:r w:rsidRPr="00E0017B">
        <w:rPr>
          <w:sz w:val="20"/>
          <w:szCs w:val="20"/>
        </w:rPr>
        <w:t xml:space="preserve">_of_pic_nums_idc </w:t>
      </w:r>
      <w:ins w:id="121" w:author="Ye-Kui Wang" w:date="2011-06-30T20:50:00Z">
        <w:r>
          <w:rPr>
            <w:sz w:val="20"/>
            <w:szCs w:val="20"/>
          </w:rPr>
          <w:t xml:space="preserve">in each loop </w:t>
        </w:r>
      </w:ins>
      <w:del w:id="122" w:author="Ye-Kui Wang" w:date="2011-06-30T20:50:00Z">
        <w:r w:rsidRPr="00E0017B" w:rsidDel="001C4B6C">
          <w:rPr>
            <w:sz w:val="20"/>
            <w:szCs w:val="20"/>
          </w:rPr>
          <w:delText xml:space="preserve">that follows immediately after ref_pic_list_modification_flag_l0 or ref_pic_list_modification_flag_l1 </w:delText>
        </w:r>
      </w:del>
      <w:r w:rsidRPr="00E0017B">
        <w:rPr>
          <w:sz w:val="20"/>
          <w:szCs w:val="20"/>
        </w:rPr>
        <w:t>shall not be equal to 3.</w:t>
      </w:r>
    </w:p>
    <w:p w:rsidR="00FD6D97" w:rsidRPr="00E0017B" w:rsidRDefault="00FD6D97" w:rsidP="00565252">
      <w:pPr>
        <w:pStyle w:val="Caption"/>
      </w:pPr>
      <w:bookmarkStart w:id="123" w:name="_Ref19417368"/>
      <w:bookmarkStart w:id="124" w:name="_Toc17563171"/>
      <w:bookmarkStart w:id="125" w:name="_Toc77680756"/>
      <w:bookmarkStart w:id="126" w:name="_Toc118289059"/>
      <w:bookmarkStart w:id="127" w:name="_Toc246350688"/>
      <w:bookmarkStart w:id="128" w:name="_Toc287363921"/>
      <w:bookmarkStart w:id="129" w:name="_Toc293649354"/>
      <w:r w:rsidRPr="00E0017B">
        <w:t>Table </w:t>
      </w:r>
      <w:fldSimple w:instr=" STYLEREF 1 \s ">
        <w:r w:rsidRPr="00E0017B">
          <w:rPr>
            <w:noProof/>
          </w:rPr>
          <w:t>7</w:t>
        </w:r>
      </w:fldSimple>
      <w:r w:rsidRPr="00E0017B">
        <w:noBreakHyphen/>
      </w:r>
      <w:fldSimple w:instr=" SEQ Table \* ARABIC \s 1 ">
        <w:r w:rsidRPr="00E0017B">
          <w:rPr>
            <w:noProof/>
          </w:rPr>
          <w:t>4</w:t>
        </w:r>
      </w:fldSimple>
      <w:bookmarkEnd w:id="123"/>
      <w:r w:rsidRPr="00E0017B">
        <w:t xml:space="preserve"> – </w:t>
      </w:r>
      <w:del w:id="130" w:author="Ye-Kui Wang" w:date="2011-06-30T20:50:00Z">
        <w:r w:rsidRPr="00E0017B" w:rsidDel="00727419">
          <w:delText>modification</w:delText>
        </w:r>
      </w:del>
      <w:ins w:id="131" w:author="Ye-Kui Wang" w:date="2011-06-30T20:50:00Z">
        <w:r>
          <w:t>rplc</w:t>
        </w:r>
      </w:ins>
      <w:r w:rsidRPr="00E0017B">
        <w:t xml:space="preserve">_of_pic_nums_idc operations for </w:t>
      </w:r>
      <w:del w:id="132" w:author="Ye-Kui Wang" w:date="2011-06-30T20:50:00Z">
        <w:r w:rsidRPr="00E0017B" w:rsidDel="00727419">
          <w:delText xml:space="preserve">modification </w:delText>
        </w:r>
      </w:del>
      <w:ins w:id="133" w:author="Ye-Kui Wang" w:date="2011-06-30T20:50:00Z">
        <w:r>
          <w:t>construction</w:t>
        </w:r>
        <w:r w:rsidRPr="00E0017B">
          <w:t xml:space="preserve"> </w:t>
        </w:r>
      </w:ins>
      <w:r w:rsidRPr="00E0017B">
        <w:t>of reference picture lists</w:t>
      </w:r>
      <w:bookmarkEnd w:id="124"/>
      <w:bookmarkEnd w:id="125"/>
      <w:bookmarkEnd w:id="126"/>
      <w:bookmarkEnd w:id="127"/>
      <w:bookmarkEnd w:id="128"/>
      <w:bookmarkEnd w:id="129"/>
    </w:p>
    <w:p w:rsidR="00FD6D97" w:rsidRPr="00E0017B" w:rsidRDefault="00FD6D97" w:rsidP="00565252">
      <w:pPr>
        <w:pStyle w:val="BlancCharChar"/>
        <w:rPr>
          <w:sz w:val="20"/>
          <w:szCs w:val="20"/>
          <w:lang w:val="en-GB"/>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912"/>
        <w:gridCol w:w="5553"/>
      </w:tblGrid>
      <w:tr w:rsidR="00FD6D97" w:rsidRPr="00E0017B">
        <w:trPr>
          <w:jc w:val="center"/>
        </w:trPr>
        <w:tc>
          <w:tcPr>
            <w:tcW w:w="2912" w:type="dxa"/>
          </w:tcPr>
          <w:p w:rsidR="00FD6D97" w:rsidRPr="00E0017B" w:rsidRDefault="00FD6D97" w:rsidP="00DC6267">
            <w:pPr>
              <w:pStyle w:val="TableText"/>
              <w:keepNext/>
              <w:jc w:val="center"/>
              <w:rPr>
                <w:b/>
                <w:bCs/>
                <w:sz w:val="20"/>
                <w:szCs w:val="20"/>
              </w:rPr>
            </w:pPr>
            <w:del w:id="134" w:author="Ye-Kui Wang" w:date="2011-06-30T20:51:00Z">
              <w:r w:rsidRPr="00E0017B" w:rsidDel="00727419">
                <w:rPr>
                  <w:b/>
                  <w:bCs/>
                  <w:sz w:val="20"/>
                  <w:szCs w:val="20"/>
                </w:rPr>
                <w:delText>modification</w:delText>
              </w:r>
            </w:del>
            <w:ins w:id="135" w:author="Ye-Kui Wang" w:date="2011-06-30T20:51:00Z">
              <w:r>
                <w:rPr>
                  <w:b/>
                  <w:bCs/>
                  <w:sz w:val="20"/>
                  <w:szCs w:val="20"/>
                </w:rPr>
                <w:t>rplc</w:t>
              </w:r>
            </w:ins>
            <w:r w:rsidRPr="00E0017B">
              <w:rPr>
                <w:b/>
                <w:bCs/>
                <w:sz w:val="20"/>
                <w:szCs w:val="20"/>
              </w:rPr>
              <w:t>_of_pic_nums_idc</w:t>
            </w:r>
          </w:p>
        </w:tc>
        <w:tc>
          <w:tcPr>
            <w:tcW w:w="5553" w:type="dxa"/>
          </w:tcPr>
          <w:p w:rsidR="00FD6D97" w:rsidRPr="00E0017B" w:rsidRDefault="00FD6D97" w:rsidP="00DC6267">
            <w:pPr>
              <w:pStyle w:val="TableText"/>
              <w:keepNext/>
              <w:rPr>
                <w:b/>
                <w:bCs/>
                <w:sz w:val="20"/>
                <w:szCs w:val="20"/>
              </w:rPr>
            </w:pPr>
            <w:del w:id="136" w:author="Ye-Kui Wang" w:date="2011-06-30T20:51:00Z">
              <w:r w:rsidRPr="00E0017B" w:rsidDel="00727419">
                <w:rPr>
                  <w:b/>
                  <w:bCs/>
                  <w:sz w:val="20"/>
                  <w:szCs w:val="20"/>
                </w:rPr>
                <w:delText xml:space="preserve">modification </w:delText>
              </w:r>
            </w:del>
            <w:ins w:id="137" w:author="Ye-Kui Wang" w:date="2011-06-30T20:51:00Z">
              <w:r>
                <w:rPr>
                  <w:b/>
                  <w:bCs/>
                  <w:sz w:val="20"/>
                  <w:szCs w:val="20"/>
                </w:rPr>
                <w:t>construction</w:t>
              </w:r>
              <w:r w:rsidRPr="00E0017B">
                <w:rPr>
                  <w:b/>
                  <w:bCs/>
                  <w:sz w:val="20"/>
                  <w:szCs w:val="20"/>
                </w:rPr>
                <w:t xml:space="preserve"> </w:t>
              </w:r>
            </w:ins>
            <w:r w:rsidRPr="00E0017B">
              <w:rPr>
                <w:b/>
                <w:bCs/>
                <w:sz w:val="20"/>
                <w:szCs w:val="20"/>
              </w:rPr>
              <w:t>specified</w:t>
            </w:r>
          </w:p>
        </w:tc>
      </w:tr>
      <w:tr w:rsidR="00FD6D97" w:rsidRPr="00E0017B">
        <w:trPr>
          <w:jc w:val="center"/>
        </w:trPr>
        <w:tc>
          <w:tcPr>
            <w:tcW w:w="2912" w:type="dxa"/>
          </w:tcPr>
          <w:p w:rsidR="00FD6D97" w:rsidRPr="00E0017B" w:rsidRDefault="00FD6D97" w:rsidP="00DC6267">
            <w:pPr>
              <w:pStyle w:val="TableText"/>
              <w:keepNext/>
              <w:jc w:val="center"/>
              <w:rPr>
                <w:sz w:val="20"/>
                <w:szCs w:val="20"/>
              </w:rPr>
            </w:pPr>
            <w:r w:rsidRPr="00E0017B">
              <w:rPr>
                <w:sz w:val="20"/>
                <w:szCs w:val="20"/>
              </w:rPr>
              <w:t>0</w:t>
            </w:r>
          </w:p>
        </w:tc>
        <w:tc>
          <w:tcPr>
            <w:tcW w:w="5553" w:type="dxa"/>
          </w:tcPr>
          <w:p w:rsidR="00FD6D97" w:rsidRPr="00E0017B" w:rsidRDefault="00FD6D97" w:rsidP="00DC6267">
            <w:pPr>
              <w:pStyle w:val="TableText"/>
              <w:keepNext/>
              <w:rPr>
                <w:sz w:val="20"/>
                <w:szCs w:val="20"/>
              </w:rPr>
            </w:pPr>
            <w:r w:rsidRPr="00E0017B">
              <w:rPr>
                <w:sz w:val="20"/>
                <w:szCs w:val="20"/>
              </w:rPr>
              <w:t>abs_diff_pic_num_minus1 is present and corresponds to a difference to subtract from a picture number prediction value</w:t>
            </w:r>
          </w:p>
        </w:tc>
      </w:tr>
      <w:tr w:rsidR="00FD6D97" w:rsidRPr="00E0017B">
        <w:trPr>
          <w:jc w:val="center"/>
        </w:trPr>
        <w:tc>
          <w:tcPr>
            <w:tcW w:w="2912" w:type="dxa"/>
          </w:tcPr>
          <w:p w:rsidR="00FD6D97" w:rsidRPr="00E0017B" w:rsidRDefault="00FD6D97" w:rsidP="00DC6267">
            <w:pPr>
              <w:pStyle w:val="TableText"/>
              <w:keepNext/>
              <w:jc w:val="center"/>
              <w:rPr>
                <w:sz w:val="20"/>
                <w:szCs w:val="20"/>
              </w:rPr>
            </w:pPr>
            <w:r w:rsidRPr="00E0017B">
              <w:rPr>
                <w:sz w:val="20"/>
                <w:szCs w:val="20"/>
              </w:rPr>
              <w:t>1</w:t>
            </w:r>
          </w:p>
        </w:tc>
        <w:tc>
          <w:tcPr>
            <w:tcW w:w="5553" w:type="dxa"/>
          </w:tcPr>
          <w:p w:rsidR="00FD6D97" w:rsidRPr="00E0017B" w:rsidRDefault="00FD6D97" w:rsidP="00DC6267">
            <w:pPr>
              <w:pStyle w:val="TableText"/>
              <w:keepNext/>
              <w:rPr>
                <w:sz w:val="20"/>
                <w:szCs w:val="20"/>
              </w:rPr>
            </w:pPr>
            <w:r w:rsidRPr="00E0017B">
              <w:rPr>
                <w:sz w:val="20"/>
                <w:szCs w:val="20"/>
              </w:rPr>
              <w:t>abs_diff_pic_num_minus1 is present and corresponds to a difference to add to a picture number prediction value</w:t>
            </w:r>
          </w:p>
        </w:tc>
      </w:tr>
      <w:tr w:rsidR="00FD6D97" w:rsidRPr="00E0017B">
        <w:trPr>
          <w:jc w:val="center"/>
        </w:trPr>
        <w:tc>
          <w:tcPr>
            <w:tcW w:w="2912" w:type="dxa"/>
          </w:tcPr>
          <w:p w:rsidR="00FD6D97" w:rsidRPr="00E0017B" w:rsidRDefault="00FD6D97" w:rsidP="00DC6267">
            <w:pPr>
              <w:pStyle w:val="TableText"/>
              <w:keepNext/>
              <w:jc w:val="center"/>
              <w:rPr>
                <w:sz w:val="20"/>
                <w:szCs w:val="20"/>
              </w:rPr>
            </w:pPr>
            <w:r w:rsidRPr="00E0017B">
              <w:rPr>
                <w:sz w:val="20"/>
                <w:szCs w:val="20"/>
              </w:rPr>
              <w:t>2</w:t>
            </w:r>
          </w:p>
        </w:tc>
        <w:tc>
          <w:tcPr>
            <w:tcW w:w="5553" w:type="dxa"/>
          </w:tcPr>
          <w:p w:rsidR="00FD6D97" w:rsidRPr="00E0017B" w:rsidRDefault="00FD6D97" w:rsidP="00DC6267">
            <w:pPr>
              <w:pStyle w:val="TableText"/>
              <w:keepNext/>
              <w:rPr>
                <w:sz w:val="20"/>
                <w:szCs w:val="20"/>
              </w:rPr>
            </w:pPr>
            <w:r w:rsidRPr="00E0017B">
              <w:rPr>
                <w:sz w:val="20"/>
                <w:szCs w:val="20"/>
              </w:rPr>
              <w:t>long_term_pic_num is present and specifies the long-term picture number for a reference picture</w:t>
            </w:r>
          </w:p>
        </w:tc>
      </w:tr>
      <w:tr w:rsidR="00FD6D97" w:rsidRPr="00E0017B">
        <w:trPr>
          <w:jc w:val="center"/>
        </w:trPr>
        <w:tc>
          <w:tcPr>
            <w:tcW w:w="2912" w:type="dxa"/>
          </w:tcPr>
          <w:p w:rsidR="00FD6D97" w:rsidRPr="00E0017B" w:rsidRDefault="00FD6D97" w:rsidP="00DC6267">
            <w:pPr>
              <w:pStyle w:val="TableText"/>
              <w:jc w:val="center"/>
              <w:rPr>
                <w:sz w:val="20"/>
                <w:szCs w:val="20"/>
              </w:rPr>
            </w:pPr>
            <w:r w:rsidRPr="00E0017B">
              <w:rPr>
                <w:sz w:val="20"/>
                <w:szCs w:val="20"/>
              </w:rPr>
              <w:t>3</w:t>
            </w:r>
          </w:p>
        </w:tc>
        <w:tc>
          <w:tcPr>
            <w:tcW w:w="5553" w:type="dxa"/>
          </w:tcPr>
          <w:p w:rsidR="00FD6D97" w:rsidRPr="00E0017B" w:rsidRDefault="00FD6D97" w:rsidP="00DC6267">
            <w:pPr>
              <w:pStyle w:val="TableText"/>
              <w:rPr>
                <w:sz w:val="20"/>
                <w:szCs w:val="20"/>
              </w:rPr>
            </w:pPr>
            <w:r w:rsidRPr="00E0017B">
              <w:rPr>
                <w:sz w:val="20"/>
                <w:szCs w:val="20"/>
              </w:rPr>
              <w:t>End loop for modification of the initial reference picture list</w:t>
            </w:r>
          </w:p>
        </w:tc>
      </w:tr>
    </w:tbl>
    <w:p w:rsidR="00FD6D97" w:rsidRPr="00E0017B" w:rsidRDefault="00FD6D97" w:rsidP="00565252">
      <w:pPr>
        <w:rPr>
          <w:sz w:val="20"/>
          <w:szCs w:val="20"/>
        </w:rPr>
      </w:pPr>
      <w:r w:rsidRPr="00E0017B">
        <w:rPr>
          <w:b/>
          <w:bCs/>
          <w:sz w:val="20"/>
          <w:szCs w:val="20"/>
        </w:rPr>
        <w:t>abs_diff_pic_num_minus1</w:t>
      </w:r>
      <w:r w:rsidRPr="00E0017B">
        <w:rPr>
          <w:sz w:val="20"/>
          <w:szCs w:val="20"/>
        </w:rPr>
        <w:t xml:space="preserve"> plus 1 specifies the absolute difference between the picture number of the picture being moved to the current index in the list and the picture number prediction value. abs_diff_pic_num_minus1 shall be in </w:t>
      </w:r>
      <w:r w:rsidRPr="00E0017B">
        <w:rPr>
          <w:sz w:val="20"/>
          <w:szCs w:val="20"/>
        </w:rPr>
        <w:lastRenderedPageBreak/>
        <w:t>the range of 0 to MaxPicNum − 1. The allowed values of abs_diff_pic_num_minus1 are further restricted as specified in subclause </w:t>
      </w:r>
      <w:fldSimple w:instr=" REF _Ref31614059 \r \h  \* MERGEFORMAT ">
        <w:r w:rsidRPr="00E0017B">
          <w:rPr>
            <w:sz w:val="20"/>
            <w:szCs w:val="20"/>
          </w:rPr>
          <w:t>8.2.2.</w:t>
        </w:r>
        <w:del w:id="138" w:author="Ye-Kui Wang" w:date="2011-06-30T20:51:00Z">
          <w:r w:rsidRPr="00E0017B" w:rsidDel="00727419">
            <w:rPr>
              <w:sz w:val="20"/>
              <w:szCs w:val="20"/>
            </w:rPr>
            <w:delText>3</w:delText>
          </w:r>
        </w:del>
        <w:ins w:id="139" w:author="Ye-Kui Wang" w:date="2011-06-30T20:51:00Z">
          <w:r>
            <w:rPr>
              <w:sz w:val="20"/>
              <w:szCs w:val="20"/>
            </w:rPr>
            <w:t>2</w:t>
          </w:r>
        </w:ins>
        <w:r w:rsidRPr="00E0017B">
          <w:rPr>
            <w:sz w:val="20"/>
            <w:szCs w:val="20"/>
          </w:rPr>
          <w:t>.1</w:t>
        </w:r>
      </w:fldSimple>
      <w:r w:rsidRPr="00E0017B">
        <w:rPr>
          <w:sz w:val="20"/>
          <w:szCs w:val="20"/>
        </w:rPr>
        <w:t>.</w:t>
      </w:r>
    </w:p>
    <w:p w:rsidR="00FD6D97" w:rsidRPr="00E0017B" w:rsidDel="00727419" w:rsidRDefault="00FD6D97" w:rsidP="00565252">
      <w:pPr>
        <w:rPr>
          <w:del w:id="140" w:author="Ye-Kui Wang" w:date="2011-06-30T20:53:00Z"/>
          <w:sz w:val="20"/>
          <w:szCs w:val="20"/>
        </w:rPr>
      </w:pPr>
      <w:del w:id="141" w:author="Ye-Kui Wang" w:date="2011-06-30T20:53:00Z">
        <w:r w:rsidRPr="00E0017B" w:rsidDel="00727419">
          <w:rPr>
            <w:sz w:val="20"/>
            <w:szCs w:val="20"/>
          </w:rPr>
          <w:delText>[Ed. (TW): clarify the following paragraph]</w:delText>
        </w:r>
      </w:del>
    </w:p>
    <w:p w:rsidR="00FD6D97" w:rsidRPr="00E0017B" w:rsidRDefault="00FD6D97" w:rsidP="00565252">
      <w:pPr>
        <w:rPr>
          <w:sz w:val="20"/>
          <w:szCs w:val="20"/>
        </w:rPr>
      </w:pPr>
      <w:r w:rsidRPr="00E0017B">
        <w:rPr>
          <w:b/>
          <w:bCs/>
          <w:sz w:val="20"/>
          <w:szCs w:val="20"/>
        </w:rPr>
        <w:t>long_term_pic_num</w:t>
      </w:r>
      <w:r w:rsidRPr="00E0017B">
        <w:rPr>
          <w:sz w:val="20"/>
          <w:szCs w:val="20"/>
        </w:rPr>
        <w:t xml:space="preserve"> specifies the long-term picture number of the picture being moved to the current index in the list. When decoding a coded </w:t>
      </w:r>
      <w:del w:id="142" w:author="Ye-Kui Wang" w:date="2011-06-30T20:52:00Z">
        <w:r w:rsidRPr="00E0017B" w:rsidDel="00727419">
          <w:rPr>
            <w:sz w:val="20"/>
            <w:szCs w:val="20"/>
          </w:rPr>
          <w:delText>frame</w:delText>
        </w:r>
      </w:del>
      <w:ins w:id="143" w:author="Ye-Kui Wang" w:date="2011-06-30T20:52:00Z">
        <w:r>
          <w:rPr>
            <w:sz w:val="20"/>
            <w:szCs w:val="20"/>
          </w:rPr>
          <w:t>picture</w:t>
        </w:r>
      </w:ins>
      <w:r w:rsidRPr="00E0017B">
        <w:rPr>
          <w:sz w:val="20"/>
          <w:szCs w:val="20"/>
        </w:rPr>
        <w:t xml:space="preserve">, long_term_pic_num shall be equal to a LongTermPicNum assigned to one of the reference </w:t>
      </w:r>
      <w:ins w:id="144" w:author="Ye-Kui Wang" w:date="2011-06-30T20:52:00Z">
        <w:r>
          <w:rPr>
            <w:sz w:val="20"/>
            <w:szCs w:val="20"/>
          </w:rPr>
          <w:t>pictures</w:t>
        </w:r>
      </w:ins>
      <w:del w:id="145" w:author="Ye-Kui Wang" w:date="2011-06-30T20:52:00Z">
        <w:r w:rsidRPr="00E0017B" w:rsidDel="00727419">
          <w:rPr>
            <w:sz w:val="20"/>
            <w:szCs w:val="20"/>
          </w:rPr>
          <w:delText>frames or complementary reference field pairs</w:delText>
        </w:r>
      </w:del>
      <w:r w:rsidRPr="00E0017B">
        <w:rPr>
          <w:sz w:val="20"/>
          <w:szCs w:val="20"/>
        </w:rPr>
        <w:t xml:space="preserve"> marked as "used for long-term reference". </w:t>
      </w:r>
      <w:del w:id="146" w:author="Ye-Kui Wang" w:date="2011-06-30T20:52:00Z">
        <w:r w:rsidRPr="00E0017B" w:rsidDel="00727419">
          <w:rPr>
            <w:sz w:val="20"/>
            <w:szCs w:val="20"/>
          </w:rPr>
          <w:delText>When decoding a coded field, long_term_pic_num shall be equal to a LongTermPicNum assigned to one of the reference fields marked as "used for long-term reference".</w:delText>
        </w:r>
      </w:del>
    </w:p>
    <w:p w:rsidR="00FD6D97" w:rsidRDefault="00FD6D97" w:rsidP="00752D82">
      <w:pPr>
        <w:jc w:val="both"/>
        <w:rPr>
          <w:lang w:eastAsia="zh-CN"/>
        </w:rPr>
      </w:pP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37"/>
      </w:tblGrid>
      <w:tr w:rsidR="00FD6D97" w:rsidRPr="005B346F">
        <w:tc>
          <w:tcPr>
            <w:tcW w:w="10137" w:type="dxa"/>
          </w:tcPr>
          <w:p w:rsidR="00FD6D97" w:rsidRPr="005B346F" w:rsidRDefault="00FD6D97" w:rsidP="00BA68E8">
            <w:pPr>
              <w:pStyle w:val="Heading3"/>
              <w:keepLines/>
              <w:tabs>
                <w:tab w:val="clear" w:pos="360"/>
                <w:tab w:val="clear" w:pos="1080"/>
                <w:tab w:val="clear" w:pos="1440"/>
                <w:tab w:val="left" w:pos="794"/>
                <w:tab w:val="left" w:pos="1191"/>
                <w:tab w:val="left" w:pos="1588"/>
                <w:tab w:val="left" w:pos="1985"/>
              </w:tabs>
              <w:spacing w:before="181" w:after="0"/>
              <w:jc w:val="both"/>
              <w:rPr>
                <w:sz w:val="20"/>
                <w:szCs w:val="20"/>
                <w:lang w:val="en-GB"/>
              </w:rPr>
            </w:pPr>
            <w:bookmarkStart w:id="147" w:name="_Ref19430357"/>
            <w:bookmarkStart w:id="148" w:name="_Toc20134311"/>
            <w:bookmarkStart w:id="149" w:name="_Ref24633285"/>
            <w:bookmarkStart w:id="150" w:name="_Ref26851174"/>
            <w:bookmarkStart w:id="151" w:name="_Ref32617174"/>
            <w:bookmarkStart w:id="152" w:name="_Ref36860719"/>
            <w:bookmarkStart w:id="153" w:name="_Toc77680452"/>
            <w:bookmarkStart w:id="154" w:name="_Toc118289080"/>
            <w:bookmarkStart w:id="155" w:name="_Toc226456613"/>
            <w:bookmarkStart w:id="156" w:name="_Toc248045289"/>
            <w:bookmarkStart w:id="157" w:name="_Toc287363803"/>
            <w:bookmarkStart w:id="158" w:name="_Toc293649209"/>
            <w:r w:rsidRPr="005B346F">
              <w:rPr>
                <w:sz w:val="20"/>
                <w:szCs w:val="20"/>
                <w:lang w:val="en-GB"/>
              </w:rPr>
              <w:lastRenderedPageBreak/>
              <w:t xml:space="preserve">8.2.2  Decoding process for </w:t>
            </w:r>
            <w:bookmarkEnd w:id="147"/>
            <w:bookmarkEnd w:id="148"/>
            <w:bookmarkEnd w:id="149"/>
            <w:r w:rsidRPr="005B346F">
              <w:rPr>
                <w:sz w:val="20"/>
                <w:szCs w:val="20"/>
                <w:lang w:val="en-GB"/>
              </w:rPr>
              <w:t xml:space="preserve">reference picture lists </w:t>
            </w:r>
            <w:bookmarkEnd w:id="150"/>
            <w:bookmarkEnd w:id="151"/>
            <w:r w:rsidRPr="005B346F">
              <w:rPr>
                <w:sz w:val="20"/>
                <w:szCs w:val="20"/>
                <w:lang w:val="en-GB"/>
              </w:rPr>
              <w:t>construction</w:t>
            </w:r>
            <w:bookmarkEnd w:id="152"/>
            <w:bookmarkEnd w:id="153"/>
            <w:bookmarkEnd w:id="154"/>
            <w:bookmarkEnd w:id="155"/>
            <w:bookmarkEnd w:id="156"/>
            <w:bookmarkEnd w:id="157"/>
            <w:bookmarkEnd w:id="158"/>
          </w:p>
          <w:p w:rsidR="00FD6D97" w:rsidRPr="005B346F" w:rsidRDefault="00FD6D97" w:rsidP="00BA68E8">
            <w:pPr>
              <w:rPr>
                <w:sz w:val="20"/>
                <w:szCs w:val="20"/>
              </w:rPr>
            </w:pPr>
            <w:r w:rsidRPr="005B346F">
              <w:rPr>
                <w:sz w:val="20"/>
                <w:szCs w:val="20"/>
              </w:rPr>
              <w:t>[Ed. (TW): clarify the following paragraphs]</w:t>
            </w:r>
          </w:p>
          <w:p w:rsidR="00FD6D97" w:rsidRPr="005B346F" w:rsidRDefault="00FD6D97" w:rsidP="00BA68E8">
            <w:pPr>
              <w:keepNext/>
              <w:keepLines/>
              <w:rPr>
                <w:sz w:val="20"/>
                <w:szCs w:val="20"/>
              </w:rPr>
            </w:pPr>
            <w:r w:rsidRPr="005B346F">
              <w:rPr>
                <w:sz w:val="20"/>
                <w:szCs w:val="20"/>
              </w:rPr>
              <w:t>This process is invoked at the beginning of the decoding process for each P</w:t>
            </w:r>
            <w:del w:id="159" w:author="Ye-Kui Wang" w:date="2011-06-30T20:06:00Z">
              <w:r w:rsidRPr="00722C7B" w:rsidDel="00722C7B">
                <w:rPr>
                  <w:sz w:val="20"/>
                  <w:szCs w:val="20"/>
                </w:rPr>
                <w:delText>, SP,</w:delText>
              </w:r>
            </w:del>
            <w:r w:rsidRPr="005B346F">
              <w:rPr>
                <w:sz w:val="20"/>
                <w:szCs w:val="20"/>
              </w:rPr>
              <w:t xml:space="preserve"> or B slice.</w:t>
            </w:r>
          </w:p>
          <w:p w:rsidR="00FD6D97" w:rsidRPr="005B346F" w:rsidRDefault="00FD6D97" w:rsidP="00BA68E8">
            <w:pPr>
              <w:keepNext/>
              <w:keepLines/>
              <w:rPr>
                <w:sz w:val="20"/>
                <w:szCs w:val="20"/>
              </w:rPr>
            </w:pPr>
            <w:r w:rsidRPr="005B346F">
              <w:rPr>
                <w:sz w:val="20"/>
                <w:szCs w:val="20"/>
              </w:rPr>
              <w:t>Decoded reference pictures are marked as "used for short-term reference" or "used for long-term reference" as specified by the bitstream and specified in subclause </w:t>
            </w:r>
            <w:fldSimple w:instr=" REF _Ref31080465 \r \h  \* MERGEFORMAT ">
              <w:r w:rsidRPr="005B346F">
                <w:rPr>
                  <w:sz w:val="20"/>
                  <w:szCs w:val="20"/>
                </w:rPr>
                <w:t>8.2.2.4</w:t>
              </w:r>
            </w:fldSimple>
            <w:r w:rsidRPr="005B346F">
              <w:rPr>
                <w:sz w:val="20"/>
                <w:szCs w:val="20"/>
              </w:rPr>
              <w:t>. Short-term reference pictures are identified by the value of frame_num. Long-term reference pictures are assigned a long-term picture index as specified by the bitstream and specified in subclause </w:t>
            </w:r>
            <w:fldSimple w:instr=" REF _Ref31080465 \r \h  \* MERGEFORMAT ">
              <w:r w:rsidRPr="005B346F">
                <w:rPr>
                  <w:sz w:val="20"/>
                  <w:szCs w:val="20"/>
                </w:rPr>
                <w:t>8.2.2.4</w:t>
              </w:r>
            </w:fldSimple>
            <w:r w:rsidRPr="005B346F">
              <w:rPr>
                <w:sz w:val="20"/>
                <w:szCs w:val="20"/>
              </w:rPr>
              <w:t>.</w:t>
            </w:r>
          </w:p>
          <w:p w:rsidR="00FD6D97" w:rsidRPr="005B346F" w:rsidRDefault="00FD6D97" w:rsidP="00BA68E8">
            <w:pPr>
              <w:keepNext/>
              <w:rPr>
                <w:sz w:val="20"/>
                <w:szCs w:val="20"/>
              </w:rPr>
            </w:pPr>
            <w:r w:rsidRPr="005B346F">
              <w:rPr>
                <w:sz w:val="20"/>
                <w:szCs w:val="20"/>
              </w:rPr>
              <w:t>Subclause </w:t>
            </w:r>
            <w:fldSimple w:instr=" REF _Ref26832915 \r \h  \* MERGEFORMAT ">
              <w:r w:rsidRPr="005B346F">
                <w:rPr>
                  <w:sz w:val="20"/>
                  <w:szCs w:val="20"/>
                </w:rPr>
                <w:t>8.2.2.1</w:t>
              </w:r>
            </w:fldSimple>
            <w:r w:rsidRPr="005B346F">
              <w:rPr>
                <w:sz w:val="20"/>
                <w:szCs w:val="20"/>
              </w:rPr>
              <w:t xml:space="preserve"> is invoked to specify</w:t>
            </w:r>
          </w:p>
          <w:p w:rsidR="00FD6D97" w:rsidRPr="005B346F" w:rsidRDefault="00FD6D97" w:rsidP="00BA68E8">
            <w:pPr>
              <w:tabs>
                <w:tab w:val="left" w:pos="300"/>
              </w:tabs>
              <w:ind w:left="300" w:hanging="300"/>
              <w:rPr>
                <w:sz w:val="20"/>
                <w:szCs w:val="20"/>
              </w:rPr>
            </w:pPr>
            <w:r w:rsidRPr="005B346F">
              <w:rPr>
                <w:sz w:val="20"/>
                <w:szCs w:val="20"/>
              </w:rPr>
              <w:t>–</w:t>
            </w:r>
            <w:r w:rsidRPr="005B346F">
              <w:rPr>
                <w:sz w:val="20"/>
                <w:szCs w:val="20"/>
              </w:rPr>
              <w:tab/>
              <w:t>the assignment of variables FrameNum, FrameNumWrap, and PicNum to each of the short-term reference pictures, and</w:t>
            </w:r>
          </w:p>
          <w:p w:rsidR="00FD6D97" w:rsidRPr="005B346F" w:rsidRDefault="00FD6D97" w:rsidP="00BA68E8">
            <w:pPr>
              <w:tabs>
                <w:tab w:val="left" w:pos="300"/>
              </w:tabs>
              <w:ind w:left="300" w:hanging="300"/>
              <w:rPr>
                <w:sz w:val="20"/>
                <w:szCs w:val="20"/>
              </w:rPr>
            </w:pPr>
            <w:r w:rsidRPr="005B346F">
              <w:rPr>
                <w:sz w:val="20"/>
                <w:szCs w:val="20"/>
              </w:rPr>
              <w:t>–</w:t>
            </w:r>
            <w:r w:rsidRPr="005B346F">
              <w:rPr>
                <w:sz w:val="20"/>
                <w:szCs w:val="20"/>
              </w:rPr>
              <w:tab/>
              <w:t>the assignment of variable LongTermPicNum to each of the long-term reference pictures.</w:t>
            </w:r>
          </w:p>
          <w:p w:rsidR="00FD6D97" w:rsidRPr="005B346F" w:rsidRDefault="00FD6D97" w:rsidP="00BA68E8">
            <w:pPr>
              <w:rPr>
                <w:sz w:val="20"/>
                <w:szCs w:val="20"/>
              </w:rPr>
            </w:pPr>
            <w:r w:rsidRPr="005B346F">
              <w:rPr>
                <w:sz w:val="20"/>
                <w:szCs w:val="20"/>
              </w:rPr>
              <w:t>Reference pictures are addressed through reference indices as specified in subclause </w:t>
            </w:r>
            <w:r w:rsidR="004C0BB1">
              <w:fldChar w:fldCharType="begin"/>
            </w:r>
            <w:r w:rsidR="00FD041E">
              <w:instrText xml:space="preserve"> REF _Ref31083043 \r \h  \* MERGEFORMAT </w:instrText>
            </w:r>
            <w:r w:rsidR="004C0BB1">
              <w:fldChar w:fldCharType="separate"/>
            </w:r>
            <w:r w:rsidRPr="005B346F">
              <w:rPr>
                <w:b/>
                <w:bCs/>
                <w:sz w:val="20"/>
                <w:szCs w:val="20"/>
              </w:rPr>
              <w:t>Error! Reference source not found.</w:t>
            </w:r>
            <w:r w:rsidR="004C0BB1">
              <w:fldChar w:fldCharType="end"/>
            </w:r>
            <w:r w:rsidRPr="005B346F">
              <w:rPr>
                <w:sz w:val="20"/>
                <w:szCs w:val="20"/>
              </w:rPr>
              <w:t xml:space="preserve">. A reference index is an index into a reference picture list. When decoding a P </w:t>
            </w:r>
            <w:del w:id="160" w:author="Ye-Kui Wang" w:date="2011-06-30T20:06:00Z">
              <w:r w:rsidRPr="00722C7B" w:rsidDel="00722C7B">
                <w:rPr>
                  <w:sz w:val="20"/>
                  <w:szCs w:val="20"/>
                </w:rPr>
                <w:delText xml:space="preserve">or SP </w:delText>
              </w:r>
            </w:del>
            <w:r w:rsidRPr="005B346F">
              <w:rPr>
                <w:sz w:val="20"/>
                <w:szCs w:val="20"/>
              </w:rPr>
              <w:t>slice, there is a single reference picture list RefPicList0. When decoding a B slice, there is a second independent reference picture list RefPicList1 in addition to RefPicList0.</w:t>
            </w:r>
          </w:p>
          <w:p w:rsidR="00FD6D97" w:rsidRPr="00722C7B" w:rsidDel="00722C7B" w:rsidRDefault="00FD6D97" w:rsidP="00722C7B">
            <w:pPr>
              <w:rPr>
                <w:del w:id="161" w:author="Ye-Kui Wang" w:date="2011-06-30T20:07:00Z"/>
                <w:sz w:val="20"/>
                <w:szCs w:val="20"/>
              </w:rPr>
            </w:pPr>
            <w:r w:rsidRPr="005B346F">
              <w:rPr>
                <w:sz w:val="20"/>
                <w:szCs w:val="20"/>
              </w:rPr>
              <w:t xml:space="preserve">At the beginning of the decoding process for each slice, reference picture list RefPicList0, and for B slices RefPicList1, are derived </w:t>
            </w:r>
            <w:ins w:id="162" w:author="Ye-Kui Wang" w:date="2011-06-30T20:07:00Z">
              <w:r w:rsidRPr="00E80399">
                <w:rPr>
                  <w:sz w:val="20"/>
                  <w:szCs w:val="20"/>
                </w:rPr>
                <w:t>as specified in subclause 8.2.2.2.</w:t>
              </w:r>
              <w:r w:rsidRPr="005B346F">
                <w:rPr>
                  <w:sz w:val="20"/>
                  <w:szCs w:val="20"/>
                </w:rPr>
                <w:t xml:space="preserve"> </w:t>
              </w:r>
            </w:ins>
            <w:del w:id="163" w:author="Ye-Kui Wang" w:date="2011-06-30T20:07:00Z">
              <w:r w:rsidRPr="00722C7B" w:rsidDel="00722C7B">
                <w:rPr>
                  <w:sz w:val="20"/>
                  <w:szCs w:val="20"/>
                </w:rPr>
                <w:delText>by the following ordered steps:</w:delText>
              </w:r>
            </w:del>
          </w:p>
          <w:p w:rsidR="00000000" w:rsidRDefault="00FD6D97">
            <w:pPr>
              <w:rPr>
                <w:del w:id="164" w:author="Ye-Kui Wang" w:date="2011-06-30T20:07:00Z"/>
                <w:i/>
                <w:iCs/>
              </w:rPr>
              <w:pPrChange w:id="165" w:author="Ye-Kui Wang" w:date="2011-06-30T20:07:00Z">
                <w:pPr>
                  <w:pStyle w:val="ListBullet"/>
                  <w:keepNext/>
                  <w:numPr>
                    <w:numId w:val="44"/>
                  </w:numPr>
                  <w:tabs>
                    <w:tab w:val="left" w:pos="360"/>
                    <w:tab w:val="num" w:pos="660"/>
                    <w:tab w:val="left" w:pos="720"/>
                    <w:tab w:val="left" w:pos="1080"/>
                    <w:tab w:val="left" w:pos="1440"/>
                    <w:tab w:val="left" w:pos="1800"/>
                  </w:tabs>
                  <w:spacing w:after="60"/>
                  <w:ind w:left="660"/>
                  <w:outlineLvl w:val="7"/>
                </w:pPr>
              </w:pPrChange>
            </w:pPr>
            <w:del w:id="166" w:author="Ye-Kui Wang" w:date="2011-06-30T20:07:00Z">
              <w:r w:rsidRPr="00E80399" w:rsidDel="00722C7B">
                <w:rPr>
                  <w:sz w:val="20"/>
                  <w:szCs w:val="20"/>
                </w:rPr>
                <w:delText>An initial reference picture list RefPicList0 and for B slices RefPicList1 are derived as specified in subclause </w:delText>
              </w:r>
              <w:r w:rsidR="004C0BB1" w:rsidRPr="00E80399" w:rsidDel="00722C7B">
                <w:rPr>
                  <w:sz w:val="20"/>
                  <w:szCs w:val="20"/>
                </w:rPr>
                <w:fldChar w:fldCharType="begin"/>
              </w:r>
              <w:r w:rsidRPr="00E80399" w:rsidDel="00722C7B">
                <w:rPr>
                  <w:sz w:val="20"/>
                  <w:szCs w:val="20"/>
                </w:rPr>
                <w:delInstrText xml:space="preserve"> REF _Ref31614179 \r \h  \* MERGEFORMAT </w:delInstrText>
              </w:r>
              <w:r w:rsidR="004C0BB1" w:rsidRPr="00E80399" w:rsidDel="00722C7B">
                <w:rPr>
                  <w:sz w:val="20"/>
                  <w:szCs w:val="20"/>
                </w:rPr>
              </w:r>
              <w:r w:rsidR="004C0BB1" w:rsidRPr="00E80399" w:rsidDel="00722C7B">
                <w:rPr>
                  <w:sz w:val="20"/>
                  <w:szCs w:val="20"/>
                </w:rPr>
                <w:fldChar w:fldCharType="separate"/>
              </w:r>
              <w:r w:rsidRPr="00E80399" w:rsidDel="00722C7B">
                <w:rPr>
                  <w:sz w:val="20"/>
                  <w:szCs w:val="20"/>
                </w:rPr>
                <w:delText>8.2.2.2</w:delText>
              </w:r>
              <w:r w:rsidR="004C0BB1" w:rsidRPr="00E80399" w:rsidDel="00722C7B">
                <w:rPr>
                  <w:sz w:val="20"/>
                  <w:szCs w:val="20"/>
                </w:rPr>
                <w:fldChar w:fldCharType="end"/>
              </w:r>
              <w:r w:rsidRPr="00E80399" w:rsidDel="00722C7B">
                <w:rPr>
                  <w:sz w:val="20"/>
                  <w:szCs w:val="20"/>
                </w:rPr>
                <w:delText>.</w:delText>
              </w:r>
            </w:del>
          </w:p>
          <w:p w:rsidR="00000000" w:rsidRDefault="00FD6D97">
            <w:pPr>
              <w:rPr>
                <w:del w:id="167" w:author="Ye-Kui Wang" w:date="2011-06-30T20:07:00Z"/>
              </w:rPr>
              <w:pPrChange w:id="168" w:author="Ye-Kui Wang" w:date="2011-06-30T20:07:00Z">
                <w:pPr>
                  <w:pStyle w:val="ListBullet"/>
                  <w:numPr>
                    <w:numId w:val="44"/>
                  </w:numPr>
                  <w:tabs>
                    <w:tab w:val="clear" w:pos="794"/>
                    <w:tab w:val="clear" w:pos="1191"/>
                    <w:tab w:val="clear" w:pos="1588"/>
                    <w:tab w:val="clear" w:pos="1985"/>
                    <w:tab w:val="left" w:pos="360"/>
                    <w:tab w:val="num" w:pos="660"/>
                    <w:tab w:val="left" w:pos="720"/>
                    <w:tab w:val="left" w:pos="1080"/>
                    <w:tab w:val="left" w:pos="1440"/>
                  </w:tabs>
                  <w:ind w:left="660"/>
                </w:pPr>
              </w:pPrChange>
            </w:pPr>
            <w:del w:id="169" w:author="Ye-Kui Wang" w:date="2011-06-30T20:07:00Z">
              <w:r w:rsidRPr="00E80399" w:rsidDel="00722C7B">
                <w:rPr>
                  <w:sz w:val="20"/>
                  <w:szCs w:val="20"/>
                </w:rPr>
                <w:delText>When ref_pic_list_modification_flag_l0 is equal to 1 or, when decoding a B slice, ref_pic_list_modification_flag_l1 is equal to 1, the initial reference picture list RefPicList0 and, for B slices, RefPicList1 are modified as specified in subclause </w:delText>
              </w:r>
              <w:r w:rsidR="004C0BB1" w:rsidRPr="00E80399" w:rsidDel="00722C7B">
                <w:rPr>
                  <w:sz w:val="20"/>
                  <w:szCs w:val="20"/>
                </w:rPr>
                <w:fldChar w:fldCharType="begin"/>
              </w:r>
              <w:r w:rsidRPr="00E80399" w:rsidDel="00722C7B">
                <w:rPr>
                  <w:sz w:val="20"/>
                  <w:szCs w:val="20"/>
                </w:rPr>
                <w:delInstrText xml:space="preserve"> REF _Ref31093198 \r \h  \* MERGEFORMAT </w:delInstrText>
              </w:r>
              <w:r w:rsidR="004C0BB1" w:rsidRPr="00E80399" w:rsidDel="00722C7B">
                <w:rPr>
                  <w:sz w:val="20"/>
                  <w:szCs w:val="20"/>
                </w:rPr>
              </w:r>
              <w:r w:rsidR="004C0BB1" w:rsidRPr="00E80399" w:rsidDel="00722C7B">
                <w:rPr>
                  <w:sz w:val="20"/>
                  <w:szCs w:val="20"/>
                </w:rPr>
                <w:fldChar w:fldCharType="separate"/>
              </w:r>
              <w:r w:rsidRPr="00E80399" w:rsidDel="00722C7B">
                <w:rPr>
                  <w:sz w:val="20"/>
                  <w:szCs w:val="20"/>
                </w:rPr>
                <w:delText>8.2.2.3</w:delText>
              </w:r>
              <w:r w:rsidR="004C0BB1" w:rsidRPr="00E80399" w:rsidDel="00722C7B">
                <w:rPr>
                  <w:sz w:val="20"/>
                  <w:szCs w:val="20"/>
                </w:rPr>
                <w:fldChar w:fldCharType="end"/>
              </w:r>
              <w:r w:rsidRPr="00E80399" w:rsidDel="00722C7B">
                <w:rPr>
                  <w:sz w:val="20"/>
                  <w:szCs w:val="20"/>
                </w:rPr>
                <w:delText>.</w:delText>
              </w:r>
            </w:del>
          </w:p>
          <w:p w:rsidR="00000000" w:rsidRDefault="00FD6D97">
            <w:pPr>
              <w:rPr>
                <w:sz w:val="20"/>
                <w:szCs w:val="20"/>
              </w:rPr>
              <w:pPrChange w:id="170" w:author="Ye-Kui Wang" w:date="2011-06-30T20:07:00Z">
                <w:pPr>
                  <w:pStyle w:val="Note1CharCharCharCharCharChar"/>
                  <w:tabs>
                    <w:tab w:val="left" w:pos="360"/>
                    <w:tab w:val="left" w:pos="720"/>
                    <w:tab w:val="left" w:pos="1080"/>
                    <w:tab w:val="left" w:pos="1440"/>
                  </w:tabs>
                  <w:ind w:left="1191"/>
                </w:pPr>
              </w:pPrChange>
            </w:pPr>
            <w:del w:id="171" w:author="Ye-Kui Wang" w:date="2011-06-30T20:07:00Z">
              <w:r w:rsidRPr="00722C7B" w:rsidDel="00722C7B">
                <w:rPr>
                  <w:sz w:val="20"/>
                  <w:szCs w:val="20"/>
                </w:rPr>
                <w:delText>NOTE – The modification process for reference picture lists specified in subclause </w:delText>
              </w:r>
              <w:r w:rsidR="004C0BB1" w:rsidRPr="00722C7B" w:rsidDel="00722C7B">
                <w:rPr>
                  <w:sz w:val="20"/>
                  <w:szCs w:val="20"/>
                </w:rPr>
                <w:fldChar w:fldCharType="begin"/>
              </w:r>
              <w:r w:rsidRPr="00722C7B" w:rsidDel="00722C7B">
                <w:rPr>
                  <w:sz w:val="20"/>
                  <w:szCs w:val="20"/>
                </w:rPr>
                <w:delInstrText xml:space="preserve"> REF _Ref31093198 \r \h  \* MERGEFORMAT </w:delInstrText>
              </w:r>
              <w:r w:rsidR="004C0BB1" w:rsidRPr="00722C7B" w:rsidDel="00722C7B">
                <w:rPr>
                  <w:sz w:val="20"/>
                  <w:szCs w:val="20"/>
                </w:rPr>
              </w:r>
              <w:r w:rsidR="004C0BB1" w:rsidRPr="00722C7B" w:rsidDel="00722C7B">
                <w:rPr>
                  <w:sz w:val="20"/>
                  <w:szCs w:val="20"/>
                </w:rPr>
                <w:fldChar w:fldCharType="separate"/>
              </w:r>
              <w:r w:rsidRPr="00722C7B" w:rsidDel="00722C7B">
                <w:rPr>
                  <w:sz w:val="20"/>
                  <w:szCs w:val="20"/>
                </w:rPr>
                <w:delText>8.2.2.3</w:delText>
              </w:r>
              <w:r w:rsidR="004C0BB1" w:rsidRPr="00722C7B" w:rsidDel="00722C7B">
                <w:rPr>
                  <w:sz w:val="20"/>
                  <w:szCs w:val="20"/>
                </w:rPr>
                <w:fldChar w:fldCharType="end"/>
              </w:r>
              <w:r w:rsidRPr="00722C7B" w:rsidDel="00722C7B">
                <w:rPr>
                  <w:sz w:val="20"/>
                  <w:szCs w:val="20"/>
                </w:rPr>
                <w:delText xml:space="preserve"> allows the contents of RefPicList0 and for B slices RefPicList1 to be modified in a flexible fashion. In particular, it is possible for a picture that is currently marked "used for reference" to be inserted into RefPicList0 and for B slices RefPicList1 even when the picture is not in the initial reference picture list derived as specified in subclause </w:delText>
              </w:r>
              <w:r w:rsidR="004C0BB1" w:rsidRPr="00722C7B" w:rsidDel="00722C7B">
                <w:rPr>
                  <w:sz w:val="20"/>
                  <w:szCs w:val="20"/>
                </w:rPr>
                <w:fldChar w:fldCharType="begin"/>
              </w:r>
              <w:r w:rsidRPr="00722C7B" w:rsidDel="00722C7B">
                <w:rPr>
                  <w:sz w:val="20"/>
                  <w:szCs w:val="20"/>
                </w:rPr>
                <w:delInstrText xml:space="preserve"> REF _Ref31614179 \r \h  \* MERGEFORMAT </w:delInstrText>
              </w:r>
              <w:r w:rsidR="004C0BB1" w:rsidRPr="00722C7B" w:rsidDel="00722C7B">
                <w:rPr>
                  <w:sz w:val="20"/>
                  <w:szCs w:val="20"/>
                </w:rPr>
              </w:r>
              <w:r w:rsidR="004C0BB1" w:rsidRPr="00722C7B" w:rsidDel="00722C7B">
                <w:rPr>
                  <w:sz w:val="20"/>
                  <w:szCs w:val="20"/>
                </w:rPr>
                <w:fldChar w:fldCharType="separate"/>
              </w:r>
              <w:r w:rsidRPr="00722C7B" w:rsidDel="00722C7B">
                <w:rPr>
                  <w:sz w:val="20"/>
                  <w:szCs w:val="20"/>
                </w:rPr>
                <w:delText>8.2.2.2</w:delText>
              </w:r>
              <w:r w:rsidR="004C0BB1" w:rsidRPr="00722C7B" w:rsidDel="00722C7B">
                <w:rPr>
                  <w:sz w:val="20"/>
                  <w:szCs w:val="20"/>
                </w:rPr>
                <w:fldChar w:fldCharType="end"/>
              </w:r>
              <w:r w:rsidRPr="00722C7B" w:rsidDel="00722C7B">
                <w:rPr>
                  <w:sz w:val="20"/>
                  <w:szCs w:val="20"/>
                </w:rPr>
                <w:delText>.</w:delText>
              </w:r>
            </w:del>
          </w:p>
          <w:p w:rsidR="00FD6D97" w:rsidRPr="005B346F" w:rsidRDefault="00FD6D97" w:rsidP="00BA68E8">
            <w:pPr>
              <w:rPr>
                <w:sz w:val="20"/>
                <w:szCs w:val="20"/>
              </w:rPr>
            </w:pPr>
            <w:r w:rsidRPr="005B346F">
              <w:rPr>
                <w:sz w:val="20"/>
                <w:szCs w:val="20"/>
              </w:rPr>
              <w:t xml:space="preserve">The number of entries in the </w:t>
            </w:r>
            <w:del w:id="172" w:author="Ye-Kui Wang" w:date="2011-06-30T20:08:00Z">
              <w:r w:rsidRPr="00722C7B" w:rsidDel="00722C7B">
                <w:rPr>
                  <w:sz w:val="20"/>
                  <w:szCs w:val="20"/>
                </w:rPr>
                <w:delText xml:space="preserve">modified </w:delText>
              </w:r>
            </w:del>
            <w:r w:rsidRPr="005B346F">
              <w:rPr>
                <w:sz w:val="20"/>
                <w:szCs w:val="20"/>
              </w:rPr>
              <w:t xml:space="preserve">reference picture list RefPicList0 is num_ref_idx_l0_active_minus1 + 1, and for B slices the number of entries in the </w:t>
            </w:r>
            <w:del w:id="173" w:author="Ye-Kui Wang" w:date="2011-06-30T20:08:00Z">
              <w:r w:rsidRPr="00722C7B" w:rsidDel="00722C7B">
                <w:rPr>
                  <w:sz w:val="20"/>
                  <w:szCs w:val="20"/>
                </w:rPr>
                <w:delText xml:space="preserve">modified </w:delText>
              </w:r>
            </w:del>
            <w:r w:rsidRPr="005B346F">
              <w:rPr>
                <w:sz w:val="20"/>
                <w:szCs w:val="20"/>
              </w:rPr>
              <w:t xml:space="preserve">reference picture list RefPicList1 is num_ref_idx_l1_active_minus1 + 1. A reference picture may appear at more than one index in the </w:t>
            </w:r>
            <w:del w:id="174" w:author="Ye-Kui Wang" w:date="2011-06-30T20:08:00Z">
              <w:r w:rsidRPr="00722C7B" w:rsidDel="00722C7B">
                <w:rPr>
                  <w:sz w:val="20"/>
                  <w:szCs w:val="20"/>
                </w:rPr>
                <w:delText xml:space="preserve">modified </w:delText>
              </w:r>
            </w:del>
            <w:r w:rsidRPr="005B346F">
              <w:rPr>
                <w:sz w:val="20"/>
                <w:szCs w:val="20"/>
              </w:rPr>
              <w:t>reference picture lists RefPicList0 or RefPicList1.</w:t>
            </w:r>
          </w:p>
          <w:p w:rsidR="00FD6D97" w:rsidRPr="005B346F" w:rsidRDefault="00FD6D97" w:rsidP="00D27795">
            <w:pPr>
              <w:pStyle w:val="Heading4"/>
              <w:keepLines/>
              <w:tabs>
                <w:tab w:val="clear" w:pos="360"/>
                <w:tab w:val="clear" w:pos="1080"/>
                <w:tab w:val="clear" w:pos="1440"/>
                <w:tab w:val="left" w:pos="794"/>
                <w:tab w:val="left" w:pos="1191"/>
                <w:tab w:val="left" w:pos="1588"/>
                <w:tab w:val="left" w:pos="1985"/>
              </w:tabs>
              <w:spacing w:before="181" w:after="0"/>
              <w:ind w:left="0" w:firstLine="0"/>
              <w:rPr>
                <w:sz w:val="20"/>
                <w:szCs w:val="20"/>
              </w:rPr>
            </w:pPr>
            <w:bookmarkStart w:id="175" w:name="_Toc20134313"/>
            <w:bookmarkStart w:id="176" w:name="_Ref26832915"/>
            <w:bookmarkStart w:id="177" w:name="_Toc77680453"/>
            <w:bookmarkStart w:id="178" w:name="_Toc226456614"/>
            <w:bookmarkStart w:id="179" w:name="_Toc248045290"/>
            <w:bookmarkStart w:id="180" w:name="_Toc287363804"/>
            <w:bookmarkStart w:id="181" w:name="_Toc293649210"/>
            <w:r w:rsidRPr="005B346F">
              <w:rPr>
                <w:sz w:val="20"/>
                <w:szCs w:val="20"/>
              </w:rPr>
              <w:t xml:space="preserve">8.2.2.1  Decoding process for picture </w:t>
            </w:r>
            <w:bookmarkEnd w:id="175"/>
            <w:r w:rsidRPr="005B346F">
              <w:rPr>
                <w:sz w:val="20"/>
                <w:szCs w:val="20"/>
              </w:rPr>
              <w:t>numbers</w:t>
            </w:r>
            <w:bookmarkEnd w:id="176"/>
            <w:bookmarkEnd w:id="177"/>
            <w:bookmarkEnd w:id="178"/>
            <w:bookmarkEnd w:id="179"/>
            <w:bookmarkEnd w:id="180"/>
            <w:bookmarkEnd w:id="181"/>
          </w:p>
          <w:p w:rsidR="00FD6D97" w:rsidRPr="005B346F" w:rsidRDefault="00FD6D97" w:rsidP="00922434">
            <w:pPr>
              <w:rPr>
                <w:ins w:id="182" w:author="Ye-Kui Wang" w:date="2011-06-30T20:08:00Z"/>
                <w:color w:val="FF0000"/>
                <w:sz w:val="20"/>
                <w:szCs w:val="20"/>
              </w:rPr>
            </w:pPr>
            <w:ins w:id="183" w:author="Ye-Kui Wang" w:date="2011-06-30T20:08:00Z">
              <w:r w:rsidRPr="005B346F">
                <w:rPr>
                  <w:color w:val="FF0000"/>
                  <w:sz w:val="20"/>
                  <w:szCs w:val="20"/>
                </w:rPr>
                <w:t>[Ed.Note(YKW): This subclause should be in parallel with subclauses 8.2.2 (reference picture list construction) and 8.2.3 (reference picture marking)</w:t>
              </w:r>
              <w:r>
                <w:rPr>
                  <w:color w:val="FF0000"/>
                  <w:sz w:val="20"/>
                  <w:szCs w:val="20"/>
                </w:rPr>
                <w:t>.</w:t>
              </w:r>
              <w:r w:rsidRPr="005B346F">
                <w:rPr>
                  <w:color w:val="FF0000"/>
                  <w:sz w:val="20"/>
                  <w:szCs w:val="20"/>
                </w:rPr>
                <w:t>]</w:t>
              </w:r>
            </w:ins>
          </w:p>
          <w:p w:rsidR="00FD6D97" w:rsidRPr="005B346F" w:rsidRDefault="00FD6D97" w:rsidP="00D27795">
            <w:pPr>
              <w:rPr>
                <w:sz w:val="20"/>
                <w:szCs w:val="20"/>
              </w:rPr>
            </w:pPr>
            <w:r w:rsidRPr="005B346F">
              <w:rPr>
                <w:sz w:val="20"/>
                <w:szCs w:val="20"/>
              </w:rPr>
              <w:t>This process is invoked when the decoding process for reference picture lists construction specified in subclause </w:t>
            </w:r>
            <w:fldSimple w:instr=" REF _Ref36860719 \r \h  \* MERGEFORMAT ">
              <w:r w:rsidRPr="005B346F">
                <w:rPr>
                  <w:sz w:val="20"/>
                  <w:szCs w:val="20"/>
                </w:rPr>
                <w:t>8.2.2</w:t>
              </w:r>
            </w:fldSimple>
            <w:ins w:id="184" w:author="Ye-Kui Wang" w:date="2011-06-30T20:09:00Z">
              <w:r>
                <w:rPr>
                  <w:sz w:val="20"/>
                  <w:szCs w:val="20"/>
                </w:rPr>
                <w:t xml:space="preserve"> or</w:t>
              </w:r>
            </w:ins>
            <w:del w:id="185" w:author="Ye-Kui Wang" w:date="2011-06-30T20:09:00Z">
              <w:r w:rsidRPr="005B346F" w:rsidDel="00922434">
                <w:rPr>
                  <w:sz w:val="20"/>
                  <w:szCs w:val="20"/>
                </w:rPr>
                <w:delText>,</w:delText>
              </w:r>
            </w:del>
            <w:r w:rsidRPr="005B346F">
              <w:rPr>
                <w:sz w:val="20"/>
                <w:szCs w:val="20"/>
              </w:rPr>
              <w:t xml:space="preserve"> the decoded reference picture marking process specified in subclause </w:t>
            </w:r>
            <w:fldSimple w:instr=" REF _Ref31093157 \r \h  \* MERGEFORMAT ">
              <w:r w:rsidRPr="005B346F">
                <w:rPr>
                  <w:sz w:val="20"/>
                  <w:szCs w:val="20"/>
                </w:rPr>
                <w:t>8.2.</w:t>
              </w:r>
              <w:del w:id="186" w:author="Ye-Kui Wang" w:date="2011-06-30T20:09:00Z">
                <w:r w:rsidRPr="00922434" w:rsidDel="00922434">
                  <w:rPr>
                    <w:sz w:val="20"/>
                    <w:szCs w:val="20"/>
                  </w:rPr>
                  <w:delText>2.4</w:delText>
                </w:r>
              </w:del>
              <w:ins w:id="187" w:author="Ye-Kui Wang" w:date="2011-06-30T20:09:00Z">
                <w:r>
                  <w:rPr>
                    <w:sz w:val="20"/>
                    <w:szCs w:val="20"/>
                  </w:rPr>
                  <w:t>3</w:t>
                </w:r>
              </w:ins>
            </w:fldSimple>
            <w:del w:id="188" w:author="Ye-Kui Wang" w:date="2011-06-30T20:09:00Z">
              <w:r w:rsidRPr="00922434" w:rsidDel="00922434">
                <w:rPr>
                  <w:sz w:val="20"/>
                  <w:szCs w:val="20"/>
                </w:rPr>
                <w:delText>, or the decoding process for gaps in frame_num specified in subclause </w:delText>
              </w:r>
              <w:r w:rsidR="004C0BB1" w:rsidRPr="00922434" w:rsidDel="00922434">
                <w:rPr>
                  <w:sz w:val="20"/>
                  <w:szCs w:val="20"/>
                </w:rPr>
                <w:fldChar w:fldCharType="begin"/>
              </w:r>
              <w:r w:rsidRPr="00922434" w:rsidDel="00922434">
                <w:rPr>
                  <w:sz w:val="20"/>
                  <w:szCs w:val="20"/>
                </w:rPr>
                <w:delInstrText xml:space="preserve"> REF _Ref31614329 \r \h  \* MERGEFORMAT </w:delInstrText>
              </w:r>
              <w:r w:rsidR="004C0BB1" w:rsidRPr="00922434" w:rsidDel="00922434">
                <w:rPr>
                  <w:sz w:val="20"/>
                  <w:szCs w:val="20"/>
                </w:rPr>
              </w:r>
              <w:r w:rsidR="004C0BB1" w:rsidRPr="00922434" w:rsidDel="00922434">
                <w:rPr>
                  <w:sz w:val="20"/>
                  <w:szCs w:val="20"/>
                </w:rPr>
                <w:fldChar w:fldCharType="separate"/>
              </w:r>
              <w:r w:rsidRPr="00922434" w:rsidDel="00922434">
                <w:rPr>
                  <w:sz w:val="20"/>
                  <w:szCs w:val="20"/>
                </w:rPr>
                <w:delText>8.2.3.2</w:delText>
              </w:r>
              <w:r w:rsidR="004C0BB1" w:rsidRPr="00922434" w:rsidDel="00922434">
                <w:rPr>
                  <w:sz w:val="20"/>
                  <w:szCs w:val="20"/>
                </w:rPr>
                <w:fldChar w:fldCharType="end"/>
              </w:r>
              <w:r w:rsidRPr="00922434" w:rsidDel="00922434">
                <w:rPr>
                  <w:sz w:val="20"/>
                  <w:szCs w:val="20"/>
                </w:rPr>
                <w:delText xml:space="preserve"> is invoked</w:delText>
              </w:r>
            </w:del>
            <w:r w:rsidRPr="005B346F">
              <w:rPr>
                <w:sz w:val="20"/>
                <w:szCs w:val="20"/>
              </w:rPr>
              <w:t>.</w:t>
            </w:r>
          </w:p>
          <w:p w:rsidR="00FD6D97" w:rsidRPr="005B346F" w:rsidRDefault="00FD6D97" w:rsidP="00D27795">
            <w:pPr>
              <w:rPr>
                <w:sz w:val="20"/>
                <w:szCs w:val="20"/>
              </w:rPr>
            </w:pPr>
            <w:r w:rsidRPr="005B346F">
              <w:rPr>
                <w:sz w:val="20"/>
                <w:szCs w:val="20"/>
              </w:rPr>
              <w:t xml:space="preserve">The variables FrameNum, FrameNumWrap, PicNum, LongTermFrameIdx, and LongTermPicNum are used for </w:t>
            </w:r>
            <w:r w:rsidRPr="00922434">
              <w:rPr>
                <w:sz w:val="20"/>
                <w:szCs w:val="20"/>
              </w:rPr>
              <w:t xml:space="preserve">the </w:t>
            </w:r>
            <w:del w:id="189" w:author="Ye-Kui Wang" w:date="2011-06-30T20:10:00Z">
              <w:r w:rsidRPr="00922434" w:rsidDel="00922434">
                <w:rPr>
                  <w:sz w:val="20"/>
                  <w:szCs w:val="20"/>
                </w:rPr>
                <w:delText>initialisation process for reference picture lists in subclause </w:delText>
              </w:r>
              <w:r w:rsidR="004C0BB1" w:rsidRPr="00922434" w:rsidDel="00922434">
                <w:rPr>
                  <w:sz w:val="20"/>
                  <w:szCs w:val="20"/>
                </w:rPr>
                <w:fldChar w:fldCharType="begin"/>
              </w:r>
              <w:r w:rsidRPr="00922434" w:rsidDel="00922434">
                <w:rPr>
                  <w:sz w:val="20"/>
                  <w:szCs w:val="20"/>
                </w:rPr>
                <w:delInstrText xml:space="preserve"> REF _Ref31614215 \r \h  \* MERGEFORMAT </w:delInstrText>
              </w:r>
              <w:r w:rsidR="004C0BB1" w:rsidRPr="00922434" w:rsidDel="00922434">
                <w:rPr>
                  <w:sz w:val="20"/>
                  <w:szCs w:val="20"/>
                </w:rPr>
              </w:r>
              <w:r w:rsidR="004C0BB1" w:rsidRPr="00922434" w:rsidDel="00922434">
                <w:rPr>
                  <w:sz w:val="20"/>
                  <w:szCs w:val="20"/>
                </w:rPr>
                <w:fldChar w:fldCharType="separate"/>
              </w:r>
              <w:r w:rsidRPr="00922434" w:rsidDel="00922434">
                <w:rPr>
                  <w:sz w:val="20"/>
                  <w:szCs w:val="20"/>
                </w:rPr>
                <w:delText>8.2.2.2</w:delText>
              </w:r>
              <w:r w:rsidR="004C0BB1" w:rsidRPr="00922434" w:rsidDel="00922434">
                <w:rPr>
                  <w:sz w:val="20"/>
                  <w:szCs w:val="20"/>
                </w:rPr>
                <w:fldChar w:fldCharType="end"/>
              </w:r>
              <w:r w:rsidRPr="00922434" w:rsidDel="00922434">
                <w:rPr>
                  <w:sz w:val="20"/>
                  <w:szCs w:val="20"/>
                </w:rPr>
                <w:delText xml:space="preserve">, </w:delText>
              </w:r>
            </w:del>
            <w:r w:rsidRPr="005B346F">
              <w:rPr>
                <w:sz w:val="20"/>
                <w:szCs w:val="20"/>
              </w:rPr>
              <w:t xml:space="preserve">the </w:t>
            </w:r>
            <w:del w:id="190" w:author="Ye-Kui Wang" w:date="2011-06-30T20:10:00Z">
              <w:r w:rsidRPr="00922434" w:rsidDel="00922434">
                <w:rPr>
                  <w:sz w:val="20"/>
                  <w:szCs w:val="20"/>
                </w:rPr>
                <w:delText xml:space="preserve">modification </w:delText>
              </w:r>
            </w:del>
            <w:ins w:id="191" w:author="Ye-Kui Wang" w:date="2011-06-30T20:10:00Z">
              <w:r>
                <w:rPr>
                  <w:sz w:val="20"/>
                  <w:szCs w:val="20"/>
                </w:rPr>
                <w:t>construction</w:t>
              </w:r>
              <w:r w:rsidRPr="00922434">
                <w:rPr>
                  <w:sz w:val="20"/>
                  <w:szCs w:val="20"/>
                </w:rPr>
                <w:t xml:space="preserve"> </w:t>
              </w:r>
            </w:ins>
            <w:r w:rsidRPr="005B346F">
              <w:rPr>
                <w:sz w:val="20"/>
                <w:szCs w:val="20"/>
              </w:rPr>
              <w:t>process for reference picture lists in subclause </w:t>
            </w:r>
            <w:del w:id="192" w:author="Ye-Kui Wang" w:date="2011-06-30T20:10:00Z">
              <w:r w:rsidR="004C0BB1" w:rsidRPr="005B346F" w:rsidDel="00922434">
                <w:rPr>
                  <w:sz w:val="20"/>
                  <w:szCs w:val="20"/>
                </w:rPr>
                <w:fldChar w:fldCharType="begin"/>
              </w:r>
              <w:r w:rsidRPr="005B346F" w:rsidDel="00922434">
                <w:rPr>
                  <w:sz w:val="20"/>
                  <w:szCs w:val="20"/>
                </w:rPr>
                <w:delInstrText xml:space="preserve"> REF _Ref31093202 \r \h  \* MERGEFORMAT </w:delInstrText>
              </w:r>
              <w:r w:rsidR="004C0BB1" w:rsidRPr="005B346F" w:rsidDel="00922434">
                <w:rPr>
                  <w:sz w:val="20"/>
                  <w:szCs w:val="20"/>
                </w:rPr>
              </w:r>
              <w:r w:rsidR="004C0BB1" w:rsidRPr="005B346F" w:rsidDel="00922434">
                <w:rPr>
                  <w:sz w:val="20"/>
                  <w:szCs w:val="20"/>
                </w:rPr>
                <w:fldChar w:fldCharType="separate"/>
              </w:r>
              <w:r w:rsidRPr="005B346F" w:rsidDel="00922434">
                <w:rPr>
                  <w:sz w:val="20"/>
                  <w:szCs w:val="20"/>
                </w:rPr>
                <w:delText>8.2.2.</w:delText>
              </w:r>
              <w:r w:rsidRPr="00922434" w:rsidDel="00922434">
                <w:rPr>
                  <w:sz w:val="20"/>
                  <w:szCs w:val="20"/>
                </w:rPr>
                <w:delText>3</w:delText>
              </w:r>
              <w:r w:rsidR="004C0BB1" w:rsidRPr="005B346F" w:rsidDel="00922434">
                <w:rPr>
                  <w:sz w:val="20"/>
                  <w:szCs w:val="20"/>
                </w:rPr>
                <w:fldChar w:fldCharType="end"/>
              </w:r>
            </w:del>
            <w:ins w:id="193" w:author="Ye-Kui Wang" w:date="2011-06-30T20:10:00Z">
              <w:r w:rsidR="004C0BB1" w:rsidRPr="005B346F">
                <w:rPr>
                  <w:sz w:val="20"/>
                  <w:szCs w:val="20"/>
                </w:rPr>
                <w:fldChar w:fldCharType="begin"/>
              </w:r>
              <w:r w:rsidRPr="005B346F">
                <w:rPr>
                  <w:sz w:val="20"/>
                  <w:szCs w:val="20"/>
                </w:rPr>
                <w:instrText xml:space="preserve"> REF _Ref31093202 \r \h  \* MERGEFORMAT </w:instrText>
              </w:r>
            </w:ins>
            <w:r w:rsidR="004C0BB1" w:rsidRPr="005B346F">
              <w:rPr>
                <w:sz w:val="20"/>
                <w:szCs w:val="20"/>
              </w:rPr>
            </w:r>
            <w:ins w:id="194" w:author="Ye-Kui Wang" w:date="2011-06-30T20:10:00Z">
              <w:r w:rsidR="004C0BB1" w:rsidRPr="005B346F">
                <w:rPr>
                  <w:sz w:val="20"/>
                  <w:szCs w:val="20"/>
                </w:rPr>
                <w:fldChar w:fldCharType="separate"/>
              </w:r>
              <w:r w:rsidRPr="005B346F">
                <w:rPr>
                  <w:sz w:val="20"/>
                  <w:szCs w:val="20"/>
                </w:rPr>
                <w:t>8.2.2.</w:t>
              </w:r>
              <w:r>
                <w:rPr>
                  <w:sz w:val="20"/>
                  <w:szCs w:val="20"/>
                </w:rPr>
                <w:t>2</w:t>
              </w:r>
              <w:r w:rsidR="004C0BB1" w:rsidRPr="005B346F">
                <w:rPr>
                  <w:sz w:val="20"/>
                  <w:szCs w:val="20"/>
                </w:rPr>
                <w:fldChar w:fldCharType="end"/>
              </w:r>
            </w:ins>
            <w:del w:id="195" w:author="Ye-Kui Wang" w:date="2011-06-30T20:11:00Z">
              <w:r w:rsidRPr="005B346F" w:rsidDel="00922434">
                <w:rPr>
                  <w:sz w:val="20"/>
                  <w:szCs w:val="20"/>
                </w:rPr>
                <w:delText xml:space="preserve">, </w:delText>
              </w:r>
            </w:del>
            <w:ins w:id="196" w:author="Ye-Kui Wang" w:date="2011-06-30T20:11:00Z">
              <w:r>
                <w:rPr>
                  <w:sz w:val="20"/>
                  <w:szCs w:val="20"/>
                </w:rPr>
                <w:t xml:space="preserve"> and</w:t>
              </w:r>
              <w:r w:rsidRPr="005B346F">
                <w:rPr>
                  <w:sz w:val="20"/>
                  <w:szCs w:val="20"/>
                </w:rPr>
                <w:t xml:space="preserve"> </w:t>
              </w:r>
            </w:ins>
            <w:r w:rsidRPr="005B346F">
              <w:rPr>
                <w:sz w:val="20"/>
                <w:szCs w:val="20"/>
              </w:rPr>
              <w:t>the decoded reference picture marking process in subclause </w:t>
            </w:r>
            <w:fldSimple w:instr=" REF _Ref31093157 \r \h  \* MERGEFORMAT ">
              <w:r w:rsidRPr="005B346F">
                <w:rPr>
                  <w:sz w:val="20"/>
                  <w:szCs w:val="20"/>
                </w:rPr>
                <w:t>8.2.</w:t>
              </w:r>
              <w:del w:id="197" w:author="Ye-Kui Wang" w:date="2011-06-30T20:10:00Z">
                <w:r w:rsidRPr="00922434" w:rsidDel="00922434">
                  <w:rPr>
                    <w:sz w:val="20"/>
                    <w:szCs w:val="20"/>
                  </w:rPr>
                  <w:delText>2.4</w:delText>
                </w:r>
              </w:del>
              <w:ins w:id="198" w:author="Ye-Kui Wang" w:date="2011-06-30T20:10:00Z">
                <w:r>
                  <w:rPr>
                    <w:sz w:val="20"/>
                    <w:szCs w:val="20"/>
                  </w:rPr>
                  <w:t>3</w:t>
                </w:r>
              </w:ins>
            </w:fldSimple>
            <w:del w:id="199" w:author="Ye-Kui Wang" w:date="2011-06-30T20:11:00Z">
              <w:r w:rsidRPr="00922434" w:rsidDel="00922434">
                <w:rPr>
                  <w:sz w:val="20"/>
                  <w:szCs w:val="20"/>
                </w:rPr>
                <w:delText>, and the decoding process for gaps in frame_num in subclause </w:delText>
              </w:r>
              <w:r w:rsidR="004C0BB1" w:rsidRPr="00922434" w:rsidDel="00922434">
                <w:rPr>
                  <w:sz w:val="20"/>
                  <w:szCs w:val="20"/>
                </w:rPr>
                <w:fldChar w:fldCharType="begin"/>
              </w:r>
              <w:r w:rsidRPr="00922434" w:rsidDel="00922434">
                <w:rPr>
                  <w:sz w:val="20"/>
                  <w:szCs w:val="20"/>
                </w:rPr>
                <w:delInstrText xml:space="preserve"> REF _Ref31614329 \r \h  \* MERGEFORMAT </w:delInstrText>
              </w:r>
              <w:r w:rsidR="004C0BB1" w:rsidRPr="00922434" w:rsidDel="00922434">
                <w:rPr>
                  <w:sz w:val="20"/>
                  <w:szCs w:val="20"/>
                </w:rPr>
              </w:r>
              <w:r w:rsidR="004C0BB1" w:rsidRPr="00922434" w:rsidDel="00922434">
                <w:rPr>
                  <w:sz w:val="20"/>
                  <w:szCs w:val="20"/>
                </w:rPr>
                <w:fldChar w:fldCharType="separate"/>
              </w:r>
              <w:r w:rsidRPr="00922434" w:rsidDel="00922434">
                <w:rPr>
                  <w:sz w:val="20"/>
                  <w:szCs w:val="20"/>
                </w:rPr>
                <w:delText>8.2.3.2</w:delText>
              </w:r>
              <w:r w:rsidR="004C0BB1" w:rsidRPr="00922434" w:rsidDel="00922434">
                <w:rPr>
                  <w:sz w:val="20"/>
                  <w:szCs w:val="20"/>
                </w:rPr>
                <w:fldChar w:fldCharType="end"/>
              </w:r>
            </w:del>
            <w:r w:rsidRPr="005B346F">
              <w:rPr>
                <w:sz w:val="20"/>
                <w:szCs w:val="20"/>
              </w:rPr>
              <w:t>.</w:t>
            </w:r>
          </w:p>
          <w:p w:rsidR="00FD6D97" w:rsidRPr="005B346F" w:rsidRDefault="00FD6D97" w:rsidP="00D27795">
            <w:pPr>
              <w:rPr>
                <w:sz w:val="20"/>
                <w:szCs w:val="20"/>
              </w:rPr>
            </w:pPr>
            <w:r w:rsidRPr="005B346F">
              <w:rPr>
                <w:sz w:val="20"/>
                <w:szCs w:val="20"/>
              </w:rPr>
              <w:t>To each short-term reference picture the variables FrameNum and FrameNumWrap are assigned as follows. First, FrameNum is set equal to the syntax element frame_num that has been decoded in the slice header(s) of the corresponding short-term reference picture. Then the variable FrameNumWrap is derived as</w:t>
            </w:r>
          </w:p>
          <w:p w:rsidR="00FD6D97" w:rsidRPr="005B346F" w:rsidRDefault="00FD6D97" w:rsidP="00D27795">
            <w:pPr>
              <w:pStyle w:val="Equation"/>
              <w:tabs>
                <w:tab w:val="clear" w:pos="794"/>
                <w:tab w:val="left" w:pos="851"/>
              </w:tabs>
              <w:ind w:left="567"/>
              <w:rPr>
                <w:sz w:val="20"/>
                <w:szCs w:val="20"/>
              </w:rPr>
            </w:pPr>
            <w:r w:rsidRPr="005B346F">
              <w:rPr>
                <w:sz w:val="20"/>
                <w:szCs w:val="20"/>
              </w:rPr>
              <w:t>if( FrameNum &gt; frame_num )</w:t>
            </w:r>
            <w:r w:rsidRPr="005B346F">
              <w:rPr>
                <w:sz w:val="20"/>
                <w:szCs w:val="20"/>
              </w:rPr>
              <w:br/>
            </w:r>
            <w:r w:rsidRPr="005B346F">
              <w:rPr>
                <w:sz w:val="20"/>
                <w:szCs w:val="20"/>
              </w:rPr>
              <w:tab/>
              <w:t>FrameNumWrap = FrameNum − MaxFrameNum</w:t>
            </w:r>
            <w:r w:rsidRPr="005B346F">
              <w:rPr>
                <w:sz w:val="20"/>
                <w:szCs w:val="20"/>
              </w:rPr>
              <w:tab/>
            </w:r>
            <w:r w:rsidRPr="005B346F">
              <w:rPr>
                <w:sz w:val="20"/>
                <w:szCs w:val="20"/>
              </w:rPr>
              <w:tab/>
              <w:t>(</w:t>
            </w:r>
            <w:r w:rsidR="004C0BB1" w:rsidRPr="005B346F">
              <w:rPr>
                <w:sz w:val="20"/>
                <w:szCs w:val="20"/>
              </w:rPr>
              <w:fldChar w:fldCharType="begin"/>
            </w:r>
            <w:r w:rsidRPr="005B346F">
              <w:rPr>
                <w:sz w:val="20"/>
                <w:szCs w:val="20"/>
              </w:rPr>
              <w:instrText xml:space="preserve"> STYLEREF 1 \s </w:instrText>
            </w:r>
            <w:r w:rsidR="004C0BB1" w:rsidRPr="005B346F">
              <w:rPr>
                <w:sz w:val="20"/>
                <w:szCs w:val="20"/>
              </w:rPr>
              <w:fldChar w:fldCharType="separate"/>
            </w:r>
            <w:r w:rsidRPr="005B346F">
              <w:rPr>
                <w:noProof/>
                <w:sz w:val="20"/>
                <w:szCs w:val="20"/>
              </w:rPr>
              <w:t>8</w:t>
            </w:r>
            <w:r w:rsidR="004C0BB1" w:rsidRPr="005B346F">
              <w:rPr>
                <w:sz w:val="20"/>
                <w:szCs w:val="20"/>
              </w:rPr>
              <w:fldChar w:fldCharType="end"/>
            </w:r>
            <w:r w:rsidRPr="005B346F">
              <w:rPr>
                <w:sz w:val="20"/>
                <w:szCs w:val="20"/>
              </w:rPr>
              <w:noBreakHyphen/>
            </w:r>
            <w:r w:rsidR="004C0BB1" w:rsidRPr="005B346F">
              <w:rPr>
                <w:sz w:val="20"/>
                <w:szCs w:val="20"/>
              </w:rPr>
              <w:fldChar w:fldCharType="begin"/>
            </w:r>
            <w:r w:rsidRPr="005B346F">
              <w:rPr>
                <w:sz w:val="20"/>
                <w:szCs w:val="20"/>
              </w:rPr>
              <w:instrText xml:space="preserve"> SEQ Equation \* ARABIC \s 1 </w:instrText>
            </w:r>
            <w:r w:rsidR="004C0BB1" w:rsidRPr="005B346F">
              <w:rPr>
                <w:sz w:val="20"/>
                <w:szCs w:val="20"/>
              </w:rPr>
              <w:fldChar w:fldCharType="separate"/>
            </w:r>
            <w:r w:rsidRPr="005B346F">
              <w:rPr>
                <w:noProof/>
                <w:sz w:val="20"/>
                <w:szCs w:val="20"/>
              </w:rPr>
              <w:t>1</w:t>
            </w:r>
            <w:r w:rsidR="004C0BB1" w:rsidRPr="005B346F">
              <w:rPr>
                <w:sz w:val="20"/>
                <w:szCs w:val="20"/>
              </w:rPr>
              <w:fldChar w:fldCharType="end"/>
            </w:r>
            <w:r w:rsidRPr="005B346F">
              <w:rPr>
                <w:sz w:val="20"/>
                <w:szCs w:val="20"/>
              </w:rPr>
              <w:t>)</w:t>
            </w:r>
            <w:r w:rsidRPr="005B346F">
              <w:rPr>
                <w:sz w:val="20"/>
                <w:szCs w:val="20"/>
              </w:rPr>
              <w:br/>
              <w:t>else</w:t>
            </w:r>
            <w:r w:rsidRPr="005B346F">
              <w:rPr>
                <w:sz w:val="20"/>
                <w:szCs w:val="20"/>
              </w:rPr>
              <w:br/>
            </w:r>
            <w:r w:rsidRPr="005B346F">
              <w:rPr>
                <w:sz w:val="20"/>
                <w:szCs w:val="20"/>
              </w:rPr>
              <w:tab/>
              <w:t>FrameNumWrap = FrameNum</w:t>
            </w:r>
          </w:p>
          <w:p w:rsidR="00FD6D97" w:rsidRPr="005B346F" w:rsidRDefault="00FD6D97" w:rsidP="00D27795">
            <w:pPr>
              <w:spacing w:before="120"/>
              <w:rPr>
                <w:sz w:val="20"/>
                <w:szCs w:val="20"/>
              </w:rPr>
            </w:pPr>
            <w:r w:rsidRPr="005B346F">
              <w:rPr>
                <w:sz w:val="20"/>
                <w:szCs w:val="20"/>
              </w:rPr>
              <w:t>where the value of frame_num used in Equation </w:t>
            </w:r>
            <w:fldSimple w:instr=" REF FrameNumWrap_Eqn \h  \* MERGEFORMAT ">
              <w:r w:rsidRPr="005B346F">
                <w:rPr>
                  <w:noProof/>
                  <w:sz w:val="20"/>
                  <w:szCs w:val="20"/>
                </w:rPr>
                <w:t>8</w:t>
              </w:r>
              <w:r w:rsidRPr="005B346F">
                <w:rPr>
                  <w:sz w:val="20"/>
                  <w:szCs w:val="20"/>
                </w:rPr>
                <w:noBreakHyphen/>
              </w:r>
              <w:r w:rsidRPr="005B346F">
                <w:rPr>
                  <w:noProof/>
                  <w:sz w:val="20"/>
                  <w:szCs w:val="20"/>
                </w:rPr>
                <w:t>1</w:t>
              </w:r>
            </w:fldSimple>
            <w:r w:rsidRPr="005B346F">
              <w:rPr>
                <w:sz w:val="20"/>
                <w:szCs w:val="20"/>
              </w:rPr>
              <w:t xml:space="preserve"> is the frame_num in the slice header(s) for the current picture. </w:t>
            </w:r>
          </w:p>
          <w:p w:rsidR="00FD6D97" w:rsidRPr="005B346F" w:rsidRDefault="00FD6D97" w:rsidP="00D27795">
            <w:pPr>
              <w:rPr>
                <w:sz w:val="20"/>
                <w:szCs w:val="20"/>
              </w:rPr>
            </w:pPr>
            <w:r w:rsidRPr="005B346F">
              <w:rPr>
                <w:sz w:val="20"/>
                <w:szCs w:val="20"/>
              </w:rPr>
              <w:t>Each long-term reference picture has an associated value of LongTermFrameIdx (that was assigned to it as specified in subclause </w:t>
            </w:r>
            <w:fldSimple w:instr=" REF _Ref31093157 \r \h  \* MERGEFORMAT ">
              <w:r w:rsidRPr="005B346F">
                <w:rPr>
                  <w:sz w:val="20"/>
                  <w:szCs w:val="20"/>
                </w:rPr>
                <w:t>8.2.2.4</w:t>
              </w:r>
            </w:fldSimple>
            <w:r w:rsidRPr="005B346F">
              <w:rPr>
                <w:sz w:val="20"/>
                <w:szCs w:val="20"/>
              </w:rPr>
              <w:t>).</w:t>
            </w:r>
          </w:p>
          <w:p w:rsidR="00FD6D97" w:rsidRPr="005B346F" w:rsidRDefault="00FD6D97" w:rsidP="00D27795">
            <w:pPr>
              <w:keepNext/>
              <w:keepLines/>
              <w:rPr>
                <w:sz w:val="20"/>
                <w:szCs w:val="20"/>
              </w:rPr>
            </w:pPr>
            <w:r w:rsidRPr="005B346F">
              <w:rPr>
                <w:sz w:val="20"/>
                <w:szCs w:val="20"/>
              </w:rPr>
              <w:lastRenderedPageBreak/>
              <w:t xml:space="preserve">To each short-term reference picture a variable PicNum is assigned, and to each long-term reference picture a variable LongTermPicNum is assigned. </w:t>
            </w:r>
          </w:p>
          <w:p w:rsidR="00FD6D97" w:rsidRPr="005B346F" w:rsidRDefault="00FD6D97" w:rsidP="00D27795">
            <w:pPr>
              <w:pStyle w:val="Equation"/>
              <w:keepNext/>
              <w:keepLines/>
              <w:tabs>
                <w:tab w:val="clear" w:pos="794"/>
                <w:tab w:val="left" w:pos="851"/>
              </w:tabs>
              <w:ind w:left="1985"/>
              <w:rPr>
                <w:sz w:val="20"/>
                <w:szCs w:val="20"/>
              </w:rPr>
            </w:pPr>
            <w:r w:rsidRPr="005B346F">
              <w:rPr>
                <w:sz w:val="20"/>
                <w:szCs w:val="20"/>
              </w:rPr>
              <w:t>PicNum = FrameNumWrap</w:t>
            </w:r>
            <w:r w:rsidRPr="005B346F">
              <w:rPr>
                <w:sz w:val="20"/>
                <w:szCs w:val="20"/>
              </w:rPr>
              <w:tab/>
            </w:r>
            <w:r w:rsidRPr="005B346F">
              <w:rPr>
                <w:sz w:val="20"/>
                <w:szCs w:val="20"/>
              </w:rPr>
              <w:tab/>
              <w:t>(</w:t>
            </w:r>
            <w:r w:rsidR="004C0BB1" w:rsidRPr="005B346F">
              <w:rPr>
                <w:sz w:val="20"/>
                <w:szCs w:val="20"/>
              </w:rPr>
              <w:fldChar w:fldCharType="begin"/>
            </w:r>
            <w:r w:rsidRPr="005B346F">
              <w:rPr>
                <w:sz w:val="20"/>
                <w:szCs w:val="20"/>
              </w:rPr>
              <w:instrText xml:space="preserve"> STYLEREF 1 \s </w:instrText>
            </w:r>
            <w:r w:rsidR="004C0BB1" w:rsidRPr="005B346F">
              <w:rPr>
                <w:sz w:val="20"/>
                <w:szCs w:val="20"/>
              </w:rPr>
              <w:fldChar w:fldCharType="separate"/>
            </w:r>
            <w:r w:rsidRPr="005B346F">
              <w:rPr>
                <w:noProof/>
                <w:sz w:val="20"/>
                <w:szCs w:val="20"/>
              </w:rPr>
              <w:t>8</w:t>
            </w:r>
            <w:r w:rsidR="004C0BB1" w:rsidRPr="005B346F">
              <w:rPr>
                <w:sz w:val="20"/>
                <w:szCs w:val="20"/>
              </w:rPr>
              <w:fldChar w:fldCharType="end"/>
            </w:r>
            <w:r w:rsidRPr="005B346F">
              <w:rPr>
                <w:sz w:val="20"/>
                <w:szCs w:val="20"/>
              </w:rPr>
              <w:noBreakHyphen/>
            </w:r>
            <w:r w:rsidR="004C0BB1" w:rsidRPr="005B346F">
              <w:rPr>
                <w:sz w:val="20"/>
                <w:szCs w:val="20"/>
              </w:rPr>
              <w:fldChar w:fldCharType="begin"/>
            </w:r>
            <w:r w:rsidRPr="005B346F">
              <w:rPr>
                <w:sz w:val="20"/>
                <w:szCs w:val="20"/>
              </w:rPr>
              <w:instrText xml:space="preserve"> SEQ Equation \* ARABIC \s 1 </w:instrText>
            </w:r>
            <w:r w:rsidR="004C0BB1" w:rsidRPr="005B346F">
              <w:rPr>
                <w:sz w:val="20"/>
                <w:szCs w:val="20"/>
              </w:rPr>
              <w:fldChar w:fldCharType="separate"/>
            </w:r>
            <w:r w:rsidRPr="005B346F">
              <w:rPr>
                <w:noProof/>
                <w:sz w:val="20"/>
                <w:szCs w:val="20"/>
              </w:rPr>
              <w:t>2</w:t>
            </w:r>
            <w:r w:rsidR="004C0BB1" w:rsidRPr="005B346F">
              <w:rPr>
                <w:sz w:val="20"/>
                <w:szCs w:val="20"/>
              </w:rPr>
              <w:fldChar w:fldCharType="end"/>
            </w:r>
            <w:r w:rsidRPr="005B346F">
              <w:rPr>
                <w:sz w:val="20"/>
                <w:szCs w:val="20"/>
              </w:rPr>
              <w:t>)</w:t>
            </w:r>
          </w:p>
          <w:p w:rsidR="00FD6D97" w:rsidRPr="005B346F" w:rsidRDefault="00FD6D97" w:rsidP="00D27795">
            <w:pPr>
              <w:pStyle w:val="Equation"/>
              <w:tabs>
                <w:tab w:val="clear" w:pos="794"/>
                <w:tab w:val="left" w:pos="851"/>
              </w:tabs>
              <w:ind w:left="1985"/>
              <w:rPr>
                <w:sz w:val="20"/>
                <w:szCs w:val="20"/>
              </w:rPr>
            </w:pPr>
            <w:r w:rsidRPr="005B346F">
              <w:rPr>
                <w:sz w:val="20"/>
                <w:szCs w:val="20"/>
              </w:rPr>
              <w:t>LongTermPicNum = LongTermFrameIdx</w:t>
            </w:r>
            <w:r w:rsidRPr="005B346F">
              <w:rPr>
                <w:sz w:val="20"/>
                <w:szCs w:val="20"/>
              </w:rPr>
              <w:tab/>
              <w:t>(</w:t>
            </w:r>
            <w:r w:rsidR="004C0BB1" w:rsidRPr="005B346F">
              <w:rPr>
                <w:sz w:val="20"/>
                <w:szCs w:val="20"/>
              </w:rPr>
              <w:fldChar w:fldCharType="begin"/>
            </w:r>
            <w:r w:rsidRPr="005B346F">
              <w:rPr>
                <w:sz w:val="20"/>
                <w:szCs w:val="20"/>
              </w:rPr>
              <w:instrText xml:space="preserve"> STYLEREF 1 \s </w:instrText>
            </w:r>
            <w:r w:rsidR="004C0BB1" w:rsidRPr="005B346F">
              <w:rPr>
                <w:sz w:val="20"/>
                <w:szCs w:val="20"/>
              </w:rPr>
              <w:fldChar w:fldCharType="separate"/>
            </w:r>
            <w:r w:rsidRPr="005B346F">
              <w:rPr>
                <w:noProof/>
                <w:sz w:val="20"/>
                <w:szCs w:val="20"/>
              </w:rPr>
              <w:t>8</w:t>
            </w:r>
            <w:r w:rsidR="004C0BB1" w:rsidRPr="005B346F">
              <w:rPr>
                <w:sz w:val="20"/>
                <w:szCs w:val="20"/>
              </w:rPr>
              <w:fldChar w:fldCharType="end"/>
            </w:r>
            <w:r w:rsidRPr="005B346F">
              <w:rPr>
                <w:sz w:val="20"/>
                <w:szCs w:val="20"/>
              </w:rPr>
              <w:noBreakHyphen/>
            </w:r>
            <w:r w:rsidR="004C0BB1" w:rsidRPr="005B346F">
              <w:rPr>
                <w:sz w:val="20"/>
                <w:szCs w:val="20"/>
              </w:rPr>
              <w:fldChar w:fldCharType="begin"/>
            </w:r>
            <w:r w:rsidRPr="005B346F">
              <w:rPr>
                <w:sz w:val="20"/>
                <w:szCs w:val="20"/>
              </w:rPr>
              <w:instrText xml:space="preserve"> SEQ Equation \* ARABIC \s 1 </w:instrText>
            </w:r>
            <w:r w:rsidR="004C0BB1" w:rsidRPr="005B346F">
              <w:rPr>
                <w:sz w:val="20"/>
                <w:szCs w:val="20"/>
              </w:rPr>
              <w:fldChar w:fldCharType="separate"/>
            </w:r>
            <w:r w:rsidRPr="005B346F">
              <w:rPr>
                <w:noProof/>
                <w:sz w:val="20"/>
                <w:szCs w:val="20"/>
              </w:rPr>
              <w:t>3</w:t>
            </w:r>
            <w:r w:rsidR="004C0BB1" w:rsidRPr="005B346F">
              <w:rPr>
                <w:sz w:val="20"/>
                <w:szCs w:val="20"/>
              </w:rPr>
              <w:fldChar w:fldCharType="end"/>
            </w:r>
            <w:r w:rsidRPr="005B346F">
              <w:rPr>
                <w:sz w:val="20"/>
                <w:szCs w:val="20"/>
              </w:rPr>
              <w:t>)</w:t>
            </w:r>
          </w:p>
          <w:p w:rsidR="00FD6D97" w:rsidRPr="005B346F" w:rsidRDefault="00FD6D97" w:rsidP="00BA68E8">
            <w:pPr>
              <w:rPr>
                <w:sz w:val="20"/>
                <w:szCs w:val="20"/>
              </w:rPr>
            </w:pPr>
          </w:p>
          <w:p w:rsidR="00FD6D97" w:rsidRPr="00575EA9" w:rsidDel="00575EA9" w:rsidRDefault="00FD6D97" w:rsidP="005B346F">
            <w:pPr>
              <w:pStyle w:val="Heading4"/>
              <w:keepLines/>
              <w:tabs>
                <w:tab w:val="clear" w:pos="360"/>
                <w:tab w:val="clear" w:pos="1080"/>
                <w:tab w:val="clear" w:pos="1440"/>
                <w:tab w:val="left" w:pos="794"/>
                <w:tab w:val="left" w:pos="1191"/>
                <w:tab w:val="left" w:pos="1588"/>
                <w:tab w:val="left" w:pos="1985"/>
              </w:tabs>
              <w:spacing w:before="181" w:after="0"/>
              <w:rPr>
                <w:del w:id="200" w:author="Ye-Kui Wang" w:date="2011-06-30T20:11:00Z"/>
                <w:sz w:val="20"/>
                <w:szCs w:val="20"/>
              </w:rPr>
            </w:pPr>
            <w:bookmarkStart w:id="201" w:name="_Ref31614179"/>
            <w:bookmarkStart w:id="202" w:name="_Ref31614215"/>
            <w:bookmarkStart w:id="203" w:name="_Ref31614235"/>
            <w:bookmarkStart w:id="204" w:name="_Toc77680454"/>
            <w:bookmarkStart w:id="205" w:name="_Toc226456615"/>
            <w:bookmarkStart w:id="206" w:name="_Toc248045291"/>
            <w:bookmarkStart w:id="207" w:name="_Toc287363805"/>
            <w:bookmarkStart w:id="208" w:name="_Toc293649211"/>
            <w:del w:id="209" w:author="Ye-Kui Wang" w:date="2011-06-30T20:11:00Z">
              <w:r w:rsidRPr="00575EA9" w:rsidDel="00575EA9">
                <w:rPr>
                  <w:sz w:val="20"/>
                  <w:szCs w:val="20"/>
                </w:rPr>
                <w:delText>8.2.2.2  Initialisation process for reference picture lists</w:delText>
              </w:r>
              <w:bookmarkEnd w:id="201"/>
              <w:bookmarkEnd w:id="202"/>
              <w:bookmarkEnd w:id="203"/>
              <w:bookmarkEnd w:id="204"/>
              <w:bookmarkEnd w:id="205"/>
              <w:bookmarkEnd w:id="206"/>
              <w:bookmarkEnd w:id="207"/>
              <w:bookmarkEnd w:id="208"/>
            </w:del>
          </w:p>
          <w:p w:rsidR="00FD6D97" w:rsidRPr="00575EA9" w:rsidDel="00575EA9" w:rsidRDefault="00FD6D97" w:rsidP="005B346F">
            <w:pPr>
              <w:rPr>
                <w:del w:id="210" w:author="Ye-Kui Wang" w:date="2011-06-30T20:11:00Z"/>
                <w:sz w:val="20"/>
                <w:szCs w:val="20"/>
              </w:rPr>
            </w:pPr>
            <w:del w:id="211" w:author="Ye-Kui Wang" w:date="2011-06-30T20:11:00Z">
              <w:r w:rsidRPr="00575EA9" w:rsidDel="00575EA9">
                <w:rPr>
                  <w:sz w:val="20"/>
                  <w:szCs w:val="20"/>
                </w:rPr>
                <w:delText xml:space="preserve">This initialisation process is invoked when decoding a P or B slice header. </w:delText>
              </w:r>
            </w:del>
          </w:p>
          <w:p w:rsidR="00FD6D97" w:rsidRPr="00575EA9" w:rsidDel="00575EA9" w:rsidRDefault="00FD6D97" w:rsidP="005B346F">
            <w:pPr>
              <w:rPr>
                <w:del w:id="212" w:author="Ye-Kui Wang" w:date="2011-06-30T20:11:00Z"/>
                <w:sz w:val="20"/>
                <w:szCs w:val="20"/>
              </w:rPr>
            </w:pPr>
            <w:del w:id="213" w:author="Ye-Kui Wang" w:date="2011-06-30T20:11:00Z">
              <w:r w:rsidRPr="00575EA9" w:rsidDel="00575EA9">
                <w:rPr>
                  <w:sz w:val="20"/>
                  <w:szCs w:val="20"/>
                </w:rPr>
                <w:delText>RefPicList0 and RefPicList1 have initial entries as specified in subclauses </w:delText>
              </w:r>
              <w:r w:rsidR="004C0BB1" w:rsidRPr="00575EA9" w:rsidDel="00575EA9">
                <w:rPr>
                  <w:sz w:val="20"/>
                  <w:szCs w:val="20"/>
                </w:rPr>
                <w:fldChar w:fldCharType="begin"/>
              </w:r>
              <w:r w:rsidRPr="00575EA9" w:rsidDel="00575EA9">
                <w:rPr>
                  <w:sz w:val="20"/>
                  <w:szCs w:val="20"/>
                </w:rPr>
                <w:delInstrText xml:space="preserve"> REF _Ref31086001 \r \h  \* MERGEFORMAT </w:delInstrText>
              </w:r>
              <w:r w:rsidR="004C0BB1" w:rsidRPr="00575EA9" w:rsidDel="00575EA9">
                <w:rPr>
                  <w:sz w:val="20"/>
                  <w:szCs w:val="20"/>
                </w:rPr>
              </w:r>
              <w:r w:rsidR="004C0BB1" w:rsidRPr="00575EA9" w:rsidDel="00575EA9">
                <w:rPr>
                  <w:sz w:val="20"/>
                  <w:szCs w:val="20"/>
                </w:rPr>
                <w:fldChar w:fldCharType="separate"/>
              </w:r>
              <w:r w:rsidRPr="00575EA9" w:rsidDel="00575EA9">
                <w:rPr>
                  <w:sz w:val="20"/>
                  <w:szCs w:val="20"/>
                </w:rPr>
                <w:delText>8.2.2.2.1</w:delText>
              </w:r>
              <w:r w:rsidR="004C0BB1" w:rsidRPr="00575EA9" w:rsidDel="00575EA9">
                <w:rPr>
                  <w:sz w:val="20"/>
                  <w:szCs w:val="20"/>
                </w:rPr>
                <w:fldChar w:fldCharType="end"/>
              </w:r>
              <w:r w:rsidRPr="00575EA9" w:rsidDel="00575EA9">
                <w:rPr>
                  <w:sz w:val="20"/>
                  <w:szCs w:val="20"/>
                </w:rPr>
                <w:delText xml:space="preserve"> through </w:delText>
              </w:r>
              <w:r w:rsidR="004C0BB1" w:rsidRPr="00575EA9" w:rsidDel="00575EA9">
                <w:rPr>
                  <w:sz w:val="20"/>
                  <w:szCs w:val="20"/>
                </w:rPr>
                <w:fldChar w:fldCharType="begin"/>
              </w:r>
              <w:r w:rsidRPr="00575EA9" w:rsidDel="00575EA9">
                <w:rPr>
                  <w:sz w:val="20"/>
                  <w:szCs w:val="20"/>
                </w:rPr>
                <w:delInstrText xml:space="preserve"> REF _Ref275783698 \r \h  \* MERGEFORMAT </w:delInstrText>
              </w:r>
              <w:r w:rsidR="004C0BB1" w:rsidRPr="00575EA9" w:rsidDel="00575EA9">
                <w:rPr>
                  <w:sz w:val="20"/>
                  <w:szCs w:val="20"/>
                </w:rPr>
              </w:r>
              <w:r w:rsidR="004C0BB1" w:rsidRPr="00575EA9" w:rsidDel="00575EA9">
                <w:rPr>
                  <w:sz w:val="20"/>
                  <w:szCs w:val="20"/>
                </w:rPr>
                <w:fldChar w:fldCharType="separate"/>
              </w:r>
              <w:r w:rsidRPr="00575EA9" w:rsidDel="00575EA9">
                <w:rPr>
                  <w:sz w:val="20"/>
                  <w:szCs w:val="20"/>
                </w:rPr>
                <w:delText>8.2.2.2.2</w:delText>
              </w:r>
              <w:r w:rsidR="004C0BB1" w:rsidRPr="00575EA9" w:rsidDel="00575EA9">
                <w:rPr>
                  <w:sz w:val="20"/>
                  <w:szCs w:val="20"/>
                </w:rPr>
                <w:fldChar w:fldCharType="end"/>
              </w:r>
              <w:r w:rsidRPr="00575EA9" w:rsidDel="00575EA9">
                <w:rPr>
                  <w:sz w:val="20"/>
                  <w:szCs w:val="20"/>
                </w:rPr>
                <w:delText>.</w:delText>
              </w:r>
            </w:del>
          </w:p>
          <w:p w:rsidR="00FD6D97" w:rsidRPr="00575EA9" w:rsidDel="00575EA9" w:rsidRDefault="00FD6D97" w:rsidP="005B346F">
            <w:pPr>
              <w:rPr>
                <w:del w:id="214" w:author="Ye-Kui Wang" w:date="2011-06-30T20:11:00Z"/>
                <w:sz w:val="20"/>
                <w:szCs w:val="20"/>
              </w:rPr>
            </w:pPr>
            <w:del w:id="215" w:author="Ye-Kui Wang" w:date="2011-06-30T20:11:00Z">
              <w:r w:rsidRPr="00575EA9" w:rsidDel="00575EA9">
                <w:rPr>
                  <w:sz w:val="20"/>
                  <w:szCs w:val="20"/>
                </w:rPr>
                <w:delText>When the number of entries in the initial RefPicList0 or RefPicList1 produced as specified in subclauses </w:delText>
              </w:r>
              <w:r w:rsidR="004C0BB1" w:rsidRPr="00575EA9" w:rsidDel="00575EA9">
                <w:rPr>
                  <w:sz w:val="20"/>
                  <w:szCs w:val="20"/>
                </w:rPr>
                <w:fldChar w:fldCharType="begin"/>
              </w:r>
              <w:r w:rsidRPr="00575EA9" w:rsidDel="00575EA9">
                <w:rPr>
                  <w:sz w:val="20"/>
                  <w:szCs w:val="20"/>
                </w:rPr>
                <w:delInstrText xml:space="preserve"> REF _Ref31086001 \r \h  \* MERGEFORMAT </w:delInstrText>
              </w:r>
              <w:r w:rsidR="004C0BB1" w:rsidRPr="00575EA9" w:rsidDel="00575EA9">
                <w:rPr>
                  <w:sz w:val="20"/>
                  <w:szCs w:val="20"/>
                </w:rPr>
              </w:r>
              <w:r w:rsidR="004C0BB1" w:rsidRPr="00575EA9" w:rsidDel="00575EA9">
                <w:rPr>
                  <w:sz w:val="20"/>
                  <w:szCs w:val="20"/>
                </w:rPr>
                <w:fldChar w:fldCharType="separate"/>
              </w:r>
              <w:r w:rsidRPr="00575EA9" w:rsidDel="00575EA9">
                <w:rPr>
                  <w:sz w:val="20"/>
                  <w:szCs w:val="20"/>
                </w:rPr>
                <w:delText>8.2.2.2.1</w:delText>
              </w:r>
              <w:r w:rsidR="004C0BB1" w:rsidRPr="00575EA9" w:rsidDel="00575EA9">
                <w:rPr>
                  <w:sz w:val="20"/>
                  <w:szCs w:val="20"/>
                </w:rPr>
                <w:fldChar w:fldCharType="end"/>
              </w:r>
              <w:r w:rsidRPr="00575EA9" w:rsidDel="00575EA9">
                <w:rPr>
                  <w:sz w:val="20"/>
                  <w:szCs w:val="20"/>
                </w:rPr>
                <w:delText xml:space="preserve"> through </w:delText>
              </w:r>
              <w:r w:rsidR="004C0BB1" w:rsidRPr="00575EA9" w:rsidDel="00575EA9">
                <w:rPr>
                  <w:sz w:val="20"/>
                  <w:szCs w:val="20"/>
                </w:rPr>
                <w:fldChar w:fldCharType="begin"/>
              </w:r>
              <w:r w:rsidRPr="00575EA9" w:rsidDel="00575EA9">
                <w:rPr>
                  <w:sz w:val="20"/>
                  <w:szCs w:val="20"/>
                </w:rPr>
                <w:delInstrText xml:space="preserve"> REF _Ref275783698 \r \h  \* MERGEFORMAT </w:delInstrText>
              </w:r>
              <w:r w:rsidR="004C0BB1" w:rsidRPr="00575EA9" w:rsidDel="00575EA9">
                <w:rPr>
                  <w:sz w:val="20"/>
                  <w:szCs w:val="20"/>
                </w:rPr>
              </w:r>
              <w:r w:rsidR="004C0BB1" w:rsidRPr="00575EA9" w:rsidDel="00575EA9">
                <w:rPr>
                  <w:sz w:val="20"/>
                  <w:szCs w:val="20"/>
                </w:rPr>
                <w:fldChar w:fldCharType="separate"/>
              </w:r>
              <w:r w:rsidRPr="00575EA9" w:rsidDel="00575EA9">
                <w:rPr>
                  <w:sz w:val="20"/>
                  <w:szCs w:val="20"/>
                </w:rPr>
                <w:delText>8.2.2.2.2</w:delText>
              </w:r>
              <w:r w:rsidR="004C0BB1" w:rsidRPr="00575EA9" w:rsidDel="00575EA9">
                <w:rPr>
                  <w:sz w:val="20"/>
                  <w:szCs w:val="20"/>
                </w:rPr>
                <w:fldChar w:fldCharType="end"/>
              </w:r>
              <w:r w:rsidRPr="00575EA9" w:rsidDel="00575EA9">
                <w:rPr>
                  <w:sz w:val="20"/>
                  <w:szCs w:val="20"/>
                </w:rPr>
                <w:delText xml:space="preserve"> is greater than num_ref_idx_l0_active_minus1 + 1 or num_ref_idx_l1_active_minus1 + 1, respectively, the extra entries past position num_ref_idx_l0_active_minus1 or num_ref_idx_l1_active_minus1 are discarded from the initial reference picture list. </w:delText>
              </w:r>
            </w:del>
          </w:p>
          <w:p w:rsidR="00FD6D97" w:rsidRPr="00575EA9" w:rsidDel="00575EA9" w:rsidRDefault="00FD6D97" w:rsidP="005B346F">
            <w:pPr>
              <w:rPr>
                <w:del w:id="216" w:author="Ye-Kui Wang" w:date="2011-06-30T20:11:00Z"/>
                <w:sz w:val="20"/>
                <w:szCs w:val="20"/>
              </w:rPr>
            </w:pPr>
            <w:del w:id="217" w:author="Ye-Kui Wang" w:date="2011-06-30T20:11:00Z">
              <w:r w:rsidRPr="00575EA9" w:rsidDel="00575EA9">
                <w:rPr>
                  <w:sz w:val="20"/>
                  <w:szCs w:val="20"/>
                </w:rPr>
                <w:delText>When the number of entries in the initial RefPicList0 or RefPicList1 produced as specified in subclauses </w:delText>
              </w:r>
              <w:r w:rsidR="004C0BB1" w:rsidRPr="00575EA9" w:rsidDel="00575EA9">
                <w:rPr>
                  <w:sz w:val="20"/>
                  <w:szCs w:val="20"/>
                </w:rPr>
                <w:fldChar w:fldCharType="begin"/>
              </w:r>
              <w:r w:rsidRPr="00575EA9" w:rsidDel="00575EA9">
                <w:rPr>
                  <w:sz w:val="20"/>
                  <w:szCs w:val="20"/>
                </w:rPr>
                <w:delInstrText xml:space="preserve"> REF _Ref31086001 \r \h  \* MERGEFORMAT </w:delInstrText>
              </w:r>
              <w:r w:rsidR="004C0BB1" w:rsidRPr="00575EA9" w:rsidDel="00575EA9">
                <w:rPr>
                  <w:sz w:val="20"/>
                  <w:szCs w:val="20"/>
                </w:rPr>
              </w:r>
              <w:r w:rsidR="004C0BB1" w:rsidRPr="00575EA9" w:rsidDel="00575EA9">
                <w:rPr>
                  <w:sz w:val="20"/>
                  <w:szCs w:val="20"/>
                </w:rPr>
                <w:fldChar w:fldCharType="separate"/>
              </w:r>
              <w:r w:rsidRPr="00575EA9" w:rsidDel="00575EA9">
                <w:rPr>
                  <w:sz w:val="20"/>
                  <w:szCs w:val="20"/>
                </w:rPr>
                <w:delText>8.2.2.2.1</w:delText>
              </w:r>
              <w:r w:rsidR="004C0BB1" w:rsidRPr="00575EA9" w:rsidDel="00575EA9">
                <w:rPr>
                  <w:sz w:val="20"/>
                  <w:szCs w:val="20"/>
                </w:rPr>
                <w:fldChar w:fldCharType="end"/>
              </w:r>
              <w:r w:rsidRPr="00575EA9" w:rsidDel="00575EA9">
                <w:rPr>
                  <w:sz w:val="20"/>
                  <w:szCs w:val="20"/>
                </w:rPr>
                <w:delText xml:space="preserve"> through </w:delText>
              </w:r>
              <w:r w:rsidR="004C0BB1" w:rsidRPr="00575EA9" w:rsidDel="00575EA9">
                <w:rPr>
                  <w:sz w:val="20"/>
                  <w:szCs w:val="20"/>
                </w:rPr>
                <w:fldChar w:fldCharType="begin"/>
              </w:r>
              <w:r w:rsidRPr="00575EA9" w:rsidDel="00575EA9">
                <w:rPr>
                  <w:sz w:val="20"/>
                  <w:szCs w:val="20"/>
                </w:rPr>
                <w:delInstrText xml:space="preserve"> REF _Ref275783698 \r \h  \* MERGEFORMAT </w:delInstrText>
              </w:r>
              <w:r w:rsidR="004C0BB1" w:rsidRPr="00575EA9" w:rsidDel="00575EA9">
                <w:rPr>
                  <w:sz w:val="20"/>
                  <w:szCs w:val="20"/>
                </w:rPr>
              </w:r>
              <w:r w:rsidR="004C0BB1" w:rsidRPr="00575EA9" w:rsidDel="00575EA9">
                <w:rPr>
                  <w:sz w:val="20"/>
                  <w:szCs w:val="20"/>
                </w:rPr>
                <w:fldChar w:fldCharType="separate"/>
              </w:r>
              <w:r w:rsidRPr="00575EA9" w:rsidDel="00575EA9">
                <w:rPr>
                  <w:sz w:val="20"/>
                  <w:szCs w:val="20"/>
                </w:rPr>
                <w:delText>8.2.2.2.2</w:delText>
              </w:r>
              <w:r w:rsidR="004C0BB1" w:rsidRPr="00575EA9" w:rsidDel="00575EA9">
                <w:rPr>
                  <w:sz w:val="20"/>
                  <w:szCs w:val="20"/>
                </w:rPr>
                <w:fldChar w:fldCharType="end"/>
              </w:r>
              <w:r w:rsidRPr="00575EA9" w:rsidDel="00575EA9">
                <w:rPr>
                  <w:sz w:val="20"/>
                  <w:szCs w:val="20"/>
                </w:rPr>
                <w:delText xml:space="preserve"> is less than num_ref_idx_l0_active_minus1 + 1 or num_ref_idx_l1_active_minus1 + 1, respectively, the remaining entries in the initial reference picture list are set equal to "no reference picture".</w:delText>
              </w:r>
            </w:del>
          </w:p>
          <w:p w:rsidR="00FD6D97" w:rsidRPr="00575EA9" w:rsidDel="00575EA9" w:rsidRDefault="00FD6D97" w:rsidP="005B346F">
            <w:pPr>
              <w:pStyle w:val="Heading5"/>
              <w:keepLines/>
              <w:tabs>
                <w:tab w:val="clear" w:pos="360"/>
                <w:tab w:val="clear" w:pos="1080"/>
                <w:tab w:val="clear" w:pos="1440"/>
                <w:tab w:val="left" w:pos="794"/>
                <w:tab w:val="left" w:pos="907"/>
                <w:tab w:val="left" w:pos="1191"/>
                <w:tab w:val="left" w:pos="1588"/>
                <w:tab w:val="left" w:pos="1985"/>
              </w:tabs>
              <w:spacing w:before="181" w:after="0"/>
              <w:jc w:val="both"/>
              <w:rPr>
                <w:del w:id="218" w:author="Ye-Kui Wang" w:date="2011-06-30T20:11:00Z"/>
                <w:sz w:val="20"/>
                <w:szCs w:val="20"/>
              </w:rPr>
            </w:pPr>
            <w:bookmarkStart w:id="219" w:name="_Toc20134316"/>
            <w:bookmarkStart w:id="220" w:name="_Ref31086001"/>
            <w:bookmarkStart w:id="221" w:name="_Toc77680455"/>
            <w:bookmarkStart w:id="222" w:name="_Toc226456616"/>
            <w:del w:id="223" w:author="Ye-Kui Wang" w:date="2011-06-30T20:11:00Z">
              <w:r w:rsidRPr="00575EA9" w:rsidDel="00575EA9">
                <w:rPr>
                  <w:sz w:val="20"/>
                  <w:szCs w:val="20"/>
                </w:rPr>
                <w:delText xml:space="preserve">8.2.2.2.1  Initialisation process for the reference picture list for P slices </w:delText>
              </w:r>
              <w:bookmarkEnd w:id="219"/>
              <w:bookmarkEnd w:id="220"/>
              <w:bookmarkEnd w:id="221"/>
              <w:bookmarkEnd w:id="222"/>
            </w:del>
          </w:p>
          <w:p w:rsidR="00FD6D97" w:rsidRPr="00575EA9" w:rsidDel="00575EA9" w:rsidRDefault="00FD6D97" w:rsidP="005B346F">
            <w:pPr>
              <w:rPr>
                <w:del w:id="224" w:author="Ye-Kui Wang" w:date="2011-06-30T20:11:00Z"/>
                <w:sz w:val="20"/>
                <w:szCs w:val="20"/>
              </w:rPr>
            </w:pPr>
            <w:del w:id="225" w:author="Ye-Kui Wang" w:date="2011-06-30T20:11:00Z">
              <w:r w:rsidRPr="00575EA9" w:rsidDel="00575EA9">
                <w:rPr>
                  <w:sz w:val="20"/>
                  <w:szCs w:val="20"/>
                </w:rPr>
                <w:delText>This initialisation process is invoked when decoding a P slice in a coded picture.</w:delText>
              </w:r>
            </w:del>
          </w:p>
          <w:p w:rsidR="00FD6D97" w:rsidRPr="00575EA9" w:rsidDel="00575EA9" w:rsidRDefault="00FD6D97" w:rsidP="005B346F">
            <w:pPr>
              <w:numPr>
                <w:ilvl w:val="12"/>
                <w:numId w:val="0"/>
              </w:numPr>
              <w:tabs>
                <w:tab w:val="left" w:pos="-720"/>
              </w:tabs>
              <w:rPr>
                <w:del w:id="226" w:author="Ye-Kui Wang" w:date="2011-06-30T20:11:00Z"/>
                <w:sz w:val="20"/>
                <w:szCs w:val="20"/>
                <w:lang w:eastAsia="ko-KR"/>
              </w:rPr>
            </w:pPr>
            <w:del w:id="227" w:author="Ye-Kui Wang" w:date="2011-06-30T20:11:00Z">
              <w:r w:rsidRPr="00575EA9" w:rsidDel="00575EA9">
                <w:rPr>
                  <w:sz w:val="20"/>
                  <w:szCs w:val="20"/>
                </w:rPr>
                <w:delText>When this process is invoked, there shall be at least one reference picture that is currently marked as "used for reference" (i.e., as "used for short-term reference" or "used for long-term reference") and is not marked as "non-existing".</w:delText>
              </w:r>
              <w:r w:rsidRPr="00575EA9" w:rsidDel="00575EA9">
                <w:rPr>
                  <w:sz w:val="20"/>
                  <w:szCs w:val="20"/>
                  <w:lang w:eastAsia="ko-KR"/>
                </w:rPr>
                <w:delText xml:space="preserve"> Pictures with higher values of temporal_id than the current picture cannot be used for reference, and are not included in the reference picture list.</w:delText>
              </w:r>
            </w:del>
          </w:p>
          <w:p w:rsidR="00FD6D97" w:rsidRPr="00575EA9" w:rsidDel="00575EA9" w:rsidRDefault="00FD6D97" w:rsidP="005B346F">
            <w:pPr>
              <w:rPr>
                <w:del w:id="228" w:author="Ye-Kui Wang" w:date="2011-06-30T20:11:00Z"/>
                <w:sz w:val="20"/>
                <w:szCs w:val="20"/>
              </w:rPr>
            </w:pPr>
            <w:del w:id="229" w:author="Ye-Kui Wang" w:date="2011-06-30T20:11:00Z">
              <w:r w:rsidRPr="00575EA9" w:rsidDel="00575EA9">
                <w:rPr>
                  <w:sz w:val="20"/>
                  <w:szCs w:val="20"/>
                </w:rPr>
                <w:delText>The reference picture list RefPicList0 is ordered so that short-term reference pictures have lower indices than long-term reference pictures.</w:delText>
              </w:r>
            </w:del>
          </w:p>
          <w:p w:rsidR="00FD6D97" w:rsidRPr="00575EA9" w:rsidDel="00575EA9" w:rsidRDefault="00FD6D97" w:rsidP="005B346F">
            <w:pPr>
              <w:rPr>
                <w:del w:id="230" w:author="Ye-Kui Wang" w:date="2011-06-30T20:11:00Z"/>
                <w:sz w:val="20"/>
                <w:szCs w:val="20"/>
                <w:lang w:eastAsia="ko-KR"/>
              </w:rPr>
            </w:pPr>
            <w:del w:id="231" w:author="Ye-Kui Wang" w:date="2011-06-30T20:11:00Z">
              <w:r w:rsidRPr="00575EA9" w:rsidDel="00575EA9">
                <w:rPr>
                  <w:sz w:val="20"/>
                  <w:szCs w:val="20"/>
                </w:rPr>
                <w:delText>The short-term reference pictures are ordered starting with the picture with the highest PicNum value and proceeding through in descending order to the picture with the lowest PicNum value, excluding any picture with a temporal_id value higher than that of the current picture.</w:delText>
              </w:r>
            </w:del>
          </w:p>
          <w:p w:rsidR="00FD6D97" w:rsidRPr="00575EA9" w:rsidDel="00575EA9" w:rsidRDefault="00FD6D97" w:rsidP="005B346F">
            <w:pPr>
              <w:rPr>
                <w:del w:id="232" w:author="Ye-Kui Wang" w:date="2011-06-30T20:11:00Z"/>
                <w:sz w:val="20"/>
                <w:szCs w:val="20"/>
                <w:lang w:eastAsia="ko-KR"/>
              </w:rPr>
            </w:pPr>
            <w:del w:id="233" w:author="Ye-Kui Wang" w:date="2011-06-30T20:11:00Z">
              <w:r w:rsidRPr="00575EA9" w:rsidDel="00575EA9">
                <w:rPr>
                  <w:sz w:val="20"/>
                  <w:szCs w:val="20"/>
                </w:rPr>
                <w:delText>The long-term reference pictures are ordered starting with the picture with the lowest LongTermPicNum value and proceeding through in ascending order to the picture with the highest LongTermPicNum value, excluding any picture with a temporal_id value higher than that of the current picture.</w:delText>
              </w:r>
            </w:del>
          </w:p>
          <w:p w:rsidR="00FD6D97" w:rsidRPr="00575EA9" w:rsidDel="00575EA9" w:rsidRDefault="00FD6D97" w:rsidP="005B346F">
            <w:pPr>
              <w:keepNext/>
              <w:rPr>
                <w:del w:id="234" w:author="Ye-Kui Wang" w:date="2011-06-30T20:11:00Z"/>
                <w:sz w:val="20"/>
                <w:szCs w:val="20"/>
              </w:rPr>
            </w:pPr>
            <w:del w:id="235" w:author="Ye-Kui Wang" w:date="2011-06-30T20:11:00Z">
              <w:r w:rsidRPr="00575EA9" w:rsidDel="00575EA9">
                <w:rPr>
                  <w:sz w:val="20"/>
                  <w:szCs w:val="20"/>
                </w:rPr>
                <w:delText>For example, when three reference pictures are marked as "used for short-term reference" with PicNum equal to 300, 302, and 303 and two reference pictures are marked as "used for long-term reference" with LongTermPicNum equal to 0 and 3, the initial index order is:</w:delText>
              </w:r>
            </w:del>
          </w:p>
          <w:p w:rsidR="00FD6D97" w:rsidRPr="00575EA9" w:rsidDel="00575EA9" w:rsidRDefault="00FD6D97" w:rsidP="005B346F">
            <w:pPr>
              <w:tabs>
                <w:tab w:val="left" w:pos="400"/>
              </w:tabs>
              <w:rPr>
                <w:del w:id="236" w:author="Ye-Kui Wang" w:date="2011-06-30T20:11:00Z"/>
                <w:sz w:val="20"/>
                <w:szCs w:val="20"/>
              </w:rPr>
            </w:pPr>
            <w:bookmarkStart w:id="237" w:name="_Toc20134317"/>
            <w:bookmarkStart w:id="238" w:name="_Ref31089622"/>
            <w:del w:id="239" w:author="Ye-Kui Wang" w:date="2011-06-30T20:11:00Z">
              <w:r w:rsidRPr="00575EA9" w:rsidDel="00575EA9">
                <w:rPr>
                  <w:sz w:val="20"/>
                  <w:szCs w:val="20"/>
                </w:rPr>
                <w:delText>–</w:delText>
              </w:r>
              <w:r w:rsidRPr="00575EA9" w:rsidDel="00575EA9">
                <w:rPr>
                  <w:sz w:val="20"/>
                  <w:szCs w:val="20"/>
                </w:rPr>
                <w:tab/>
                <w:delText>RefPicList0[0] is set equal to the short-term reference picture with PicNum = 303,</w:delText>
              </w:r>
            </w:del>
          </w:p>
          <w:p w:rsidR="00FD6D97" w:rsidRPr="00575EA9" w:rsidDel="00575EA9" w:rsidRDefault="00FD6D97" w:rsidP="005B346F">
            <w:pPr>
              <w:tabs>
                <w:tab w:val="left" w:pos="400"/>
              </w:tabs>
              <w:rPr>
                <w:del w:id="240" w:author="Ye-Kui Wang" w:date="2011-06-30T20:11:00Z"/>
                <w:sz w:val="20"/>
                <w:szCs w:val="20"/>
              </w:rPr>
            </w:pPr>
            <w:del w:id="241" w:author="Ye-Kui Wang" w:date="2011-06-30T20:11:00Z">
              <w:r w:rsidRPr="00575EA9" w:rsidDel="00575EA9">
                <w:rPr>
                  <w:sz w:val="20"/>
                  <w:szCs w:val="20"/>
                </w:rPr>
                <w:delText>–</w:delText>
              </w:r>
              <w:r w:rsidRPr="00575EA9" w:rsidDel="00575EA9">
                <w:rPr>
                  <w:sz w:val="20"/>
                  <w:szCs w:val="20"/>
                </w:rPr>
                <w:tab/>
                <w:delText>RefPicList0[1] is set equal to the short-term reference picture with PicNum = 302,</w:delText>
              </w:r>
            </w:del>
          </w:p>
          <w:p w:rsidR="00FD6D97" w:rsidRPr="00575EA9" w:rsidDel="00575EA9" w:rsidRDefault="00FD6D97" w:rsidP="005B346F">
            <w:pPr>
              <w:tabs>
                <w:tab w:val="left" w:pos="400"/>
              </w:tabs>
              <w:rPr>
                <w:del w:id="242" w:author="Ye-Kui Wang" w:date="2011-06-30T20:11:00Z"/>
                <w:sz w:val="20"/>
                <w:szCs w:val="20"/>
              </w:rPr>
            </w:pPr>
            <w:del w:id="243" w:author="Ye-Kui Wang" w:date="2011-06-30T20:11:00Z">
              <w:r w:rsidRPr="00575EA9" w:rsidDel="00575EA9">
                <w:rPr>
                  <w:sz w:val="20"/>
                  <w:szCs w:val="20"/>
                </w:rPr>
                <w:delText>–</w:delText>
              </w:r>
              <w:r w:rsidRPr="00575EA9" w:rsidDel="00575EA9">
                <w:rPr>
                  <w:sz w:val="20"/>
                  <w:szCs w:val="20"/>
                </w:rPr>
                <w:tab/>
                <w:delText>RefPicList0[2] is set equal to the short-term reference picture with PicNum = 300,</w:delText>
              </w:r>
            </w:del>
          </w:p>
          <w:p w:rsidR="00FD6D97" w:rsidRPr="00575EA9" w:rsidDel="00575EA9" w:rsidRDefault="00FD6D97" w:rsidP="005B346F">
            <w:pPr>
              <w:tabs>
                <w:tab w:val="left" w:pos="400"/>
              </w:tabs>
              <w:rPr>
                <w:del w:id="244" w:author="Ye-Kui Wang" w:date="2011-06-30T20:11:00Z"/>
                <w:sz w:val="20"/>
                <w:szCs w:val="20"/>
              </w:rPr>
            </w:pPr>
            <w:del w:id="245" w:author="Ye-Kui Wang" w:date="2011-06-30T20:11:00Z">
              <w:r w:rsidRPr="00575EA9" w:rsidDel="00575EA9">
                <w:rPr>
                  <w:sz w:val="20"/>
                  <w:szCs w:val="20"/>
                </w:rPr>
                <w:delText>–</w:delText>
              </w:r>
              <w:r w:rsidRPr="00575EA9" w:rsidDel="00575EA9">
                <w:rPr>
                  <w:sz w:val="20"/>
                  <w:szCs w:val="20"/>
                </w:rPr>
                <w:tab/>
                <w:delText>RefPicList0[3] is set equal to the long-term reference picture with LongTermPicNum = 0,</w:delText>
              </w:r>
            </w:del>
          </w:p>
          <w:p w:rsidR="00FD6D97" w:rsidRPr="00575EA9" w:rsidDel="00575EA9" w:rsidRDefault="00FD6D97" w:rsidP="005B346F">
            <w:pPr>
              <w:tabs>
                <w:tab w:val="left" w:pos="400"/>
              </w:tabs>
              <w:rPr>
                <w:del w:id="246" w:author="Ye-Kui Wang" w:date="2011-06-30T20:11:00Z"/>
                <w:sz w:val="20"/>
                <w:szCs w:val="20"/>
              </w:rPr>
            </w:pPr>
            <w:del w:id="247" w:author="Ye-Kui Wang" w:date="2011-06-30T20:11:00Z">
              <w:r w:rsidRPr="00575EA9" w:rsidDel="00575EA9">
                <w:rPr>
                  <w:sz w:val="20"/>
                  <w:szCs w:val="20"/>
                </w:rPr>
                <w:delText>–</w:delText>
              </w:r>
              <w:r w:rsidRPr="00575EA9" w:rsidDel="00575EA9">
                <w:rPr>
                  <w:sz w:val="20"/>
                  <w:szCs w:val="20"/>
                </w:rPr>
                <w:tab/>
                <w:delText>RefPicList0[4] is set equal to the long-term reference picture with LongTermPicNum = 3.</w:delText>
              </w:r>
            </w:del>
          </w:p>
          <w:p w:rsidR="00FD6D97" w:rsidRPr="00575EA9" w:rsidDel="00575EA9" w:rsidRDefault="00FD6D97" w:rsidP="005B346F">
            <w:pPr>
              <w:pStyle w:val="Heading5"/>
              <w:keepLines/>
              <w:tabs>
                <w:tab w:val="clear" w:pos="360"/>
                <w:tab w:val="clear" w:pos="1080"/>
                <w:tab w:val="clear" w:pos="1440"/>
                <w:tab w:val="left" w:pos="794"/>
                <w:tab w:val="left" w:pos="907"/>
                <w:tab w:val="left" w:pos="1191"/>
                <w:tab w:val="left" w:pos="1588"/>
                <w:tab w:val="left" w:pos="1985"/>
              </w:tabs>
              <w:spacing w:before="181" w:after="0"/>
              <w:jc w:val="both"/>
              <w:rPr>
                <w:del w:id="248" w:author="Ye-Kui Wang" w:date="2011-06-30T20:11:00Z"/>
                <w:sz w:val="20"/>
                <w:szCs w:val="20"/>
              </w:rPr>
            </w:pPr>
            <w:bookmarkStart w:id="249" w:name="_Toc20134318"/>
            <w:bookmarkStart w:id="250" w:name="_Ref23056283"/>
            <w:bookmarkStart w:id="251" w:name="_Ref23056292"/>
            <w:bookmarkStart w:id="252" w:name="_Toc77680457"/>
            <w:bookmarkStart w:id="253" w:name="_Toc226456618"/>
            <w:bookmarkStart w:id="254" w:name="_Ref275783675"/>
            <w:bookmarkStart w:id="255" w:name="_Ref275783698"/>
            <w:bookmarkEnd w:id="237"/>
            <w:bookmarkEnd w:id="238"/>
            <w:del w:id="256" w:author="Ye-Kui Wang" w:date="2011-06-30T20:11:00Z">
              <w:r w:rsidRPr="00575EA9" w:rsidDel="00575EA9">
                <w:rPr>
                  <w:sz w:val="20"/>
                  <w:szCs w:val="20"/>
                </w:rPr>
                <w:delText>8.2.2.2.2  Initialisation process for reference picture lists for B slices</w:delText>
              </w:r>
              <w:bookmarkEnd w:id="249"/>
              <w:bookmarkEnd w:id="250"/>
              <w:bookmarkEnd w:id="251"/>
              <w:bookmarkEnd w:id="252"/>
              <w:bookmarkEnd w:id="253"/>
              <w:bookmarkEnd w:id="254"/>
              <w:bookmarkEnd w:id="255"/>
            </w:del>
          </w:p>
          <w:p w:rsidR="00FD6D97" w:rsidRPr="00575EA9" w:rsidDel="00575EA9" w:rsidRDefault="00FD6D97" w:rsidP="005B346F">
            <w:pPr>
              <w:rPr>
                <w:del w:id="257" w:author="Ye-Kui Wang" w:date="2011-06-30T20:11:00Z"/>
                <w:sz w:val="20"/>
                <w:szCs w:val="20"/>
              </w:rPr>
            </w:pPr>
            <w:del w:id="258" w:author="Ye-Kui Wang" w:date="2011-06-30T20:11:00Z">
              <w:r w:rsidRPr="00575EA9" w:rsidDel="00575EA9">
                <w:rPr>
                  <w:sz w:val="20"/>
                  <w:szCs w:val="20"/>
                </w:rPr>
                <w:delText>This initialisation process is invoked when decoding a B slice in a coded picture.</w:delText>
              </w:r>
            </w:del>
          </w:p>
          <w:p w:rsidR="00FD6D97" w:rsidRPr="00575EA9" w:rsidDel="00575EA9" w:rsidRDefault="00FD6D97" w:rsidP="005B346F">
            <w:pPr>
              <w:rPr>
                <w:del w:id="259" w:author="Ye-Kui Wang" w:date="2011-06-30T20:11:00Z"/>
                <w:sz w:val="20"/>
                <w:szCs w:val="20"/>
              </w:rPr>
            </w:pPr>
            <w:del w:id="260" w:author="Ye-Kui Wang" w:date="2011-06-30T20:11:00Z">
              <w:r w:rsidRPr="00575EA9" w:rsidDel="00575EA9">
                <w:rPr>
                  <w:sz w:val="20"/>
                  <w:szCs w:val="20"/>
                </w:rPr>
                <w:delText>For purposes of the formation of the reference picture lists RefPicList0 and RefPicList1 the term reference entry refers in the following to decoded reference pictures.</w:delText>
              </w:r>
            </w:del>
          </w:p>
          <w:p w:rsidR="00FD6D97" w:rsidRPr="00575EA9" w:rsidDel="00575EA9" w:rsidRDefault="00FD6D97" w:rsidP="005B346F">
            <w:pPr>
              <w:numPr>
                <w:ilvl w:val="12"/>
                <w:numId w:val="0"/>
              </w:numPr>
              <w:tabs>
                <w:tab w:val="left" w:pos="-720"/>
              </w:tabs>
              <w:rPr>
                <w:del w:id="261" w:author="Ye-Kui Wang" w:date="2011-06-30T20:11:00Z"/>
                <w:sz w:val="20"/>
                <w:szCs w:val="20"/>
                <w:lang w:eastAsia="ko-KR"/>
              </w:rPr>
            </w:pPr>
            <w:del w:id="262" w:author="Ye-Kui Wang" w:date="2011-06-30T20:11:00Z">
              <w:r w:rsidRPr="00575EA9" w:rsidDel="00575EA9">
                <w:rPr>
                  <w:sz w:val="20"/>
                  <w:szCs w:val="20"/>
                </w:rPr>
                <w:delText>When this process is invoked, there shall be at least one reference entry that is currently marked as "used for reference" (i.e., as "used for short-term reference" or "used for long-term reference") and is not marked as "non-existing".</w:delText>
              </w:r>
              <w:r w:rsidRPr="00575EA9" w:rsidDel="00575EA9">
                <w:rPr>
                  <w:sz w:val="20"/>
                  <w:szCs w:val="20"/>
                  <w:lang w:eastAsia="ko-KR"/>
                </w:rPr>
                <w:delText xml:space="preserve"> Pictures with higher values of temporal_id than the current picture cannot be used for reference, and are not included in either </w:delText>
              </w:r>
              <w:r w:rsidRPr="00575EA9" w:rsidDel="00575EA9">
                <w:rPr>
                  <w:sz w:val="20"/>
                  <w:szCs w:val="20"/>
                  <w:lang w:eastAsia="ko-KR"/>
                </w:rPr>
                <w:lastRenderedPageBreak/>
                <w:delText>RefPicList0 or RefPicList1.</w:delText>
              </w:r>
            </w:del>
          </w:p>
          <w:p w:rsidR="00FD6D97" w:rsidRPr="00575EA9" w:rsidDel="00575EA9" w:rsidRDefault="00FD6D97" w:rsidP="005B346F">
            <w:pPr>
              <w:rPr>
                <w:del w:id="263" w:author="Ye-Kui Wang" w:date="2011-06-30T20:11:00Z"/>
                <w:sz w:val="20"/>
                <w:szCs w:val="20"/>
              </w:rPr>
            </w:pPr>
            <w:del w:id="264" w:author="Ye-Kui Wang" w:date="2011-06-30T20:11:00Z">
              <w:r w:rsidRPr="00575EA9" w:rsidDel="00575EA9">
                <w:rPr>
                  <w:sz w:val="20"/>
                  <w:szCs w:val="20"/>
                </w:rPr>
                <w:delText>For B slices, the order of short-term reference entries in the reference picture lists RefPicList0 and RefPicList1 depends on output order, as given by PicOrderCnt( ). When pic_order_cnt_type is equal to 0, reference pictures that are marked as "non-existing" as specified in subclause </w:delText>
              </w:r>
              <w:r w:rsidR="004C0BB1" w:rsidRPr="00575EA9" w:rsidDel="00575EA9">
                <w:rPr>
                  <w:sz w:val="20"/>
                  <w:szCs w:val="20"/>
                </w:rPr>
                <w:fldChar w:fldCharType="begin"/>
              </w:r>
              <w:r w:rsidRPr="00575EA9" w:rsidDel="00575EA9">
                <w:rPr>
                  <w:sz w:val="20"/>
                  <w:szCs w:val="20"/>
                </w:rPr>
                <w:delInstrText xml:space="preserve"> REF _Ref31614329 \r \h  \* MERGEFORMAT </w:delInstrText>
              </w:r>
              <w:r w:rsidR="004C0BB1" w:rsidRPr="00575EA9" w:rsidDel="00575EA9">
                <w:rPr>
                  <w:sz w:val="20"/>
                  <w:szCs w:val="20"/>
                </w:rPr>
              </w:r>
              <w:r w:rsidR="004C0BB1" w:rsidRPr="00575EA9" w:rsidDel="00575EA9">
                <w:rPr>
                  <w:sz w:val="20"/>
                  <w:szCs w:val="20"/>
                </w:rPr>
                <w:fldChar w:fldCharType="separate"/>
              </w:r>
              <w:r w:rsidRPr="00575EA9" w:rsidDel="00575EA9">
                <w:rPr>
                  <w:sz w:val="20"/>
                  <w:szCs w:val="20"/>
                </w:rPr>
                <w:delText>8.2.3.2</w:delText>
              </w:r>
              <w:r w:rsidR="004C0BB1" w:rsidRPr="00575EA9" w:rsidDel="00575EA9">
                <w:rPr>
                  <w:sz w:val="20"/>
                  <w:szCs w:val="20"/>
                </w:rPr>
                <w:fldChar w:fldCharType="end"/>
              </w:r>
              <w:r w:rsidRPr="00575EA9" w:rsidDel="00575EA9">
                <w:rPr>
                  <w:sz w:val="20"/>
                  <w:szCs w:val="20"/>
                </w:rPr>
                <w:delText xml:space="preserve"> are not included in either RefPicList0 or RefPicList1.</w:delText>
              </w:r>
            </w:del>
          </w:p>
          <w:p w:rsidR="00FD6D97" w:rsidRPr="00575EA9" w:rsidDel="00575EA9" w:rsidRDefault="00FD6D97" w:rsidP="005B346F">
            <w:pPr>
              <w:pStyle w:val="Note1"/>
              <w:rPr>
                <w:del w:id="265" w:author="Ye-Kui Wang" w:date="2011-06-30T20:11:00Z"/>
                <w:sz w:val="20"/>
                <w:szCs w:val="20"/>
              </w:rPr>
            </w:pPr>
            <w:del w:id="266" w:author="Ye-Kui Wang" w:date="2011-06-30T20:11:00Z">
              <w:r w:rsidRPr="00575EA9" w:rsidDel="00575EA9">
                <w:rPr>
                  <w:sz w:val="20"/>
                  <w:szCs w:val="20"/>
                </w:rPr>
                <w:delText>NOTE 1 – When gaps_in_frame_num_value_allowed_flag is equal to 1, encoders should use reference picture list modification to ensure proper operation of the decoding process (particularly when pic_order_cnt_type is equal to 0, in which case PicOrderCnt( ) is not inferred for "non-existing" pictures).</w:delText>
              </w:r>
            </w:del>
          </w:p>
          <w:p w:rsidR="00FD6D97" w:rsidRPr="00575EA9" w:rsidDel="00575EA9" w:rsidRDefault="00FD6D97" w:rsidP="005B346F">
            <w:pPr>
              <w:keepNext/>
              <w:keepLines/>
              <w:rPr>
                <w:del w:id="267" w:author="Ye-Kui Wang" w:date="2011-06-30T20:11:00Z"/>
                <w:sz w:val="20"/>
                <w:szCs w:val="20"/>
              </w:rPr>
            </w:pPr>
            <w:del w:id="268" w:author="Ye-Kui Wang" w:date="2011-06-30T20:11:00Z">
              <w:r w:rsidRPr="00575EA9" w:rsidDel="00575EA9">
                <w:rPr>
                  <w:sz w:val="20"/>
                  <w:szCs w:val="20"/>
                </w:rPr>
                <w:delText>The reference picture list RefPicList0 is ordered such that short-term reference entries have lower indices than long-term reference entries. It is ordered as follows:</w:delText>
              </w:r>
            </w:del>
          </w:p>
          <w:p w:rsidR="00FD6D97" w:rsidRPr="00575EA9" w:rsidDel="00575EA9" w:rsidRDefault="00FD6D97" w:rsidP="005B346F">
            <w:pPr>
              <w:keepNext/>
              <w:keepLines/>
              <w:numPr>
                <w:ilvl w:val="0"/>
                <w:numId w:val="46"/>
              </w:numPr>
              <w:tabs>
                <w:tab w:val="clear" w:pos="360"/>
                <w:tab w:val="clear" w:pos="1080"/>
                <w:tab w:val="clear" w:pos="1440"/>
                <w:tab w:val="left" w:pos="284"/>
                <w:tab w:val="left" w:pos="794"/>
                <w:tab w:val="left" w:pos="1191"/>
                <w:tab w:val="left" w:pos="1588"/>
                <w:tab w:val="left" w:pos="1985"/>
              </w:tabs>
              <w:jc w:val="both"/>
              <w:rPr>
                <w:del w:id="269" w:author="Ye-Kui Wang" w:date="2011-06-30T20:11:00Z"/>
                <w:sz w:val="20"/>
                <w:szCs w:val="20"/>
              </w:rPr>
            </w:pPr>
            <w:del w:id="270" w:author="Ye-Kui Wang" w:date="2011-06-30T20:11:00Z">
              <w:r w:rsidRPr="00575EA9" w:rsidDel="00575EA9">
                <w:rPr>
                  <w:sz w:val="20"/>
                  <w:szCs w:val="20"/>
                </w:rPr>
                <w:delText>Let entryShortTerm be a variable ranging over all reference entries that are currently marked as "used for short</w:delText>
              </w:r>
              <w:r w:rsidRPr="00575EA9" w:rsidDel="00575EA9">
                <w:rPr>
                  <w:sz w:val="20"/>
                  <w:szCs w:val="20"/>
                </w:rPr>
                <w:noBreakHyphen/>
                <w:delText>term reference"</w:delText>
              </w:r>
              <w:r w:rsidRPr="00575EA9" w:rsidDel="00575EA9">
                <w:rPr>
                  <w:sz w:val="20"/>
                  <w:szCs w:val="20"/>
                  <w:lang w:eastAsia="ko-KR"/>
                </w:rPr>
                <w:delText xml:space="preserve"> and which have a value of temporal_id equal to or lower than the temporal_id of the current picture.</w:delText>
              </w:r>
              <w:r w:rsidRPr="00575EA9" w:rsidDel="00575EA9">
                <w:rPr>
                  <w:sz w:val="20"/>
                  <w:szCs w:val="20"/>
                </w:rPr>
                <w:delText xml:space="preserve"> When some values of entryShortTerm are present having PicOrderCnt( entryShortTerm ) less than PicOrderCnt( CurrPic ), these values of entryShortTerm are placed at the beginning of refPicList0 in descending order of PicOrderCnt( entryShortTerm ). All of the remaining values of entryShortTerm (when present) are then appended to refPicList0 in ascending order of PicOrderCnt( entryShortTerm ).</w:delText>
              </w:r>
            </w:del>
          </w:p>
          <w:p w:rsidR="00FD6D97" w:rsidRPr="00575EA9" w:rsidDel="00575EA9" w:rsidRDefault="00FD6D97" w:rsidP="005B346F">
            <w:pPr>
              <w:numPr>
                <w:ilvl w:val="0"/>
                <w:numId w:val="46"/>
              </w:numPr>
              <w:tabs>
                <w:tab w:val="clear" w:pos="360"/>
                <w:tab w:val="clear" w:pos="1080"/>
                <w:tab w:val="clear" w:pos="1440"/>
                <w:tab w:val="left" w:pos="284"/>
                <w:tab w:val="left" w:pos="794"/>
                <w:tab w:val="left" w:pos="1191"/>
                <w:tab w:val="left" w:pos="1588"/>
                <w:tab w:val="left" w:pos="1985"/>
              </w:tabs>
              <w:jc w:val="both"/>
              <w:rPr>
                <w:del w:id="271" w:author="Ye-Kui Wang" w:date="2011-06-30T20:11:00Z"/>
                <w:sz w:val="20"/>
                <w:szCs w:val="20"/>
              </w:rPr>
            </w:pPr>
            <w:del w:id="272" w:author="Ye-Kui Wang" w:date="2011-06-30T20:11:00Z">
              <w:r w:rsidRPr="00575EA9" w:rsidDel="00575EA9">
                <w:rPr>
                  <w:sz w:val="20"/>
                  <w:szCs w:val="20"/>
                </w:rPr>
                <w:delText>The long-term reference entries which have a value of temporal_id equal to or lower than the temporal_id of the current picture are ordered starting with the long-term reference entry that has the lowest LongTermPicNum value and proceeding through in ascending order to the long-term reference entry that has the highest LongTermPicNum value.</w:delText>
              </w:r>
            </w:del>
          </w:p>
          <w:p w:rsidR="00FD6D97" w:rsidRPr="00575EA9" w:rsidDel="00575EA9" w:rsidRDefault="00FD6D97" w:rsidP="005B346F">
            <w:pPr>
              <w:rPr>
                <w:del w:id="273" w:author="Ye-Kui Wang" w:date="2011-06-30T20:11:00Z"/>
                <w:sz w:val="20"/>
                <w:szCs w:val="20"/>
              </w:rPr>
            </w:pPr>
            <w:del w:id="274" w:author="Ye-Kui Wang" w:date="2011-06-30T20:11:00Z">
              <w:r w:rsidRPr="00575EA9" w:rsidDel="00575EA9">
                <w:rPr>
                  <w:sz w:val="20"/>
                  <w:szCs w:val="20"/>
                </w:rPr>
                <w:delText>The reference picture list RefPicList1 is ordered so that short-term reference entries have lower indices than long-term reference entries. It is ordered as follows:</w:delText>
              </w:r>
            </w:del>
          </w:p>
          <w:p w:rsidR="00FD6D97" w:rsidRPr="00575EA9" w:rsidDel="00575EA9" w:rsidRDefault="00FD6D97" w:rsidP="005B346F">
            <w:pPr>
              <w:numPr>
                <w:ilvl w:val="0"/>
                <w:numId w:val="49"/>
              </w:numPr>
              <w:tabs>
                <w:tab w:val="clear" w:pos="360"/>
                <w:tab w:val="clear" w:pos="1080"/>
                <w:tab w:val="clear" w:pos="1440"/>
                <w:tab w:val="left" w:pos="284"/>
                <w:tab w:val="left" w:pos="794"/>
                <w:tab w:val="left" w:pos="1191"/>
                <w:tab w:val="left" w:pos="1588"/>
                <w:tab w:val="left" w:pos="1985"/>
              </w:tabs>
              <w:jc w:val="both"/>
              <w:rPr>
                <w:del w:id="275" w:author="Ye-Kui Wang" w:date="2011-06-30T20:11:00Z"/>
                <w:sz w:val="20"/>
                <w:szCs w:val="20"/>
              </w:rPr>
            </w:pPr>
            <w:del w:id="276" w:author="Ye-Kui Wang" w:date="2011-06-30T20:11:00Z">
              <w:r w:rsidRPr="00575EA9" w:rsidDel="00575EA9">
                <w:rPr>
                  <w:sz w:val="20"/>
                  <w:szCs w:val="20"/>
                </w:rPr>
                <w:delText>Let entryShortTerm be a variable ranging over all reference entries that are currently marked as "used for short</w:delText>
              </w:r>
              <w:r w:rsidRPr="00575EA9" w:rsidDel="00575EA9">
                <w:rPr>
                  <w:sz w:val="20"/>
                  <w:szCs w:val="20"/>
                </w:rPr>
                <w:noBreakHyphen/>
                <w:delText>term reference"</w:delText>
              </w:r>
              <w:r w:rsidRPr="00575EA9" w:rsidDel="00575EA9">
                <w:rPr>
                  <w:sz w:val="20"/>
                  <w:szCs w:val="20"/>
                  <w:lang w:eastAsia="ko-KR"/>
                </w:rPr>
                <w:delText xml:space="preserve"> and which have a value of temporal_id equal to or lower than the temporal_id of the current picture.</w:delText>
              </w:r>
              <w:r w:rsidRPr="00575EA9" w:rsidDel="00575EA9">
                <w:rPr>
                  <w:sz w:val="20"/>
                  <w:szCs w:val="20"/>
                </w:rPr>
                <w:delText xml:space="preserve"> When some values of entryShortTerm are present having PicOrderCnt( entryShortTerm ) greater than PicOrderCnt( CurrPic ), these values of entryShortTerm are placed at the beginning of refPicList1 in ascending order of PicOrderCnt( entryShortTerm ). All of the remaining values of entryShortTerm (when present) are then appended to refPicList1 in descending order of PicOrderCnt( entryShortTerm ).</w:delText>
              </w:r>
            </w:del>
          </w:p>
          <w:p w:rsidR="00FD6D97" w:rsidRPr="00575EA9" w:rsidDel="00575EA9" w:rsidRDefault="00FD6D97" w:rsidP="005B346F">
            <w:pPr>
              <w:numPr>
                <w:ilvl w:val="0"/>
                <w:numId w:val="49"/>
              </w:numPr>
              <w:tabs>
                <w:tab w:val="clear" w:pos="360"/>
                <w:tab w:val="clear" w:pos="1080"/>
                <w:tab w:val="clear" w:pos="1440"/>
                <w:tab w:val="left" w:pos="284"/>
                <w:tab w:val="left" w:pos="794"/>
                <w:tab w:val="left" w:pos="1191"/>
                <w:tab w:val="left" w:pos="1588"/>
                <w:tab w:val="left" w:pos="1985"/>
              </w:tabs>
              <w:jc w:val="both"/>
              <w:rPr>
                <w:del w:id="277" w:author="Ye-Kui Wang" w:date="2011-06-30T20:11:00Z"/>
                <w:sz w:val="20"/>
                <w:szCs w:val="20"/>
              </w:rPr>
            </w:pPr>
            <w:del w:id="278" w:author="Ye-Kui Wang" w:date="2011-06-30T20:11:00Z">
              <w:r w:rsidRPr="00575EA9" w:rsidDel="00575EA9">
                <w:rPr>
                  <w:sz w:val="20"/>
                  <w:szCs w:val="20"/>
                </w:rPr>
                <w:delText>Long-term reference entries which have a value of temporal_id equal to or lower than the temporal_id of the current picture are ordered starting with the long-term reference picture that has the lowest LongTermPicNum value and proceeding through in ascending order to the long</w:delText>
              </w:r>
              <w:r w:rsidRPr="00575EA9" w:rsidDel="00575EA9">
                <w:rPr>
                  <w:sz w:val="20"/>
                  <w:szCs w:val="20"/>
                </w:rPr>
                <w:noBreakHyphen/>
                <w:delText>term reference entry that has the highest LongTermPicNum value.</w:delText>
              </w:r>
            </w:del>
          </w:p>
          <w:p w:rsidR="00FD6D97" w:rsidRPr="00575EA9" w:rsidDel="00575EA9" w:rsidRDefault="00FD6D97" w:rsidP="005B346F">
            <w:pPr>
              <w:numPr>
                <w:ilvl w:val="0"/>
                <w:numId w:val="49"/>
              </w:numPr>
              <w:tabs>
                <w:tab w:val="clear" w:pos="360"/>
                <w:tab w:val="clear" w:pos="1080"/>
                <w:tab w:val="clear" w:pos="1440"/>
                <w:tab w:val="left" w:pos="284"/>
                <w:tab w:val="left" w:pos="794"/>
                <w:tab w:val="left" w:pos="1191"/>
                <w:tab w:val="left" w:pos="1588"/>
                <w:tab w:val="left" w:pos="1985"/>
              </w:tabs>
              <w:jc w:val="both"/>
              <w:rPr>
                <w:del w:id="279" w:author="Ye-Kui Wang" w:date="2011-06-30T20:11:00Z"/>
                <w:sz w:val="20"/>
                <w:szCs w:val="20"/>
              </w:rPr>
            </w:pPr>
            <w:del w:id="280" w:author="Ye-Kui Wang" w:date="2011-06-30T20:11:00Z">
              <w:r w:rsidRPr="00575EA9" w:rsidDel="00575EA9">
                <w:rPr>
                  <w:sz w:val="20"/>
                  <w:szCs w:val="20"/>
                </w:rPr>
                <w:delText>When the reference picture list RefPicList1 has more than one entry and RefPicList1 is identical to the reference picture list RefPicList0, the first two entries RefPicList1[ 0 ] and RefPicList1[ 1 ] are switched.</w:delText>
              </w:r>
            </w:del>
          </w:p>
          <w:p w:rsidR="00FD6D97" w:rsidRPr="004B50EC" w:rsidRDefault="00FD6D97" w:rsidP="004D57F3">
            <w:pPr>
              <w:pStyle w:val="Heading4"/>
              <w:keepLines/>
              <w:tabs>
                <w:tab w:val="clear" w:pos="360"/>
                <w:tab w:val="clear" w:pos="1080"/>
                <w:tab w:val="clear" w:pos="1440"/>
                <w:tab w:val="left" w:pos="794"/>
                <w:tab w:val="left" w:pos="1191"/>
                <w:tab w:val="left" w:pos="1588"/>
                <w:tab w:val="left" w:pos="1985"/>
              </w:tabs>
              <w:spacing w:before="181" w:after="0"/>
              <w:rPr>
                <w:rFonts w:ascii="Times New Roman Bold" w:hAnsi="Times New Roman Bold" w:cs="Times New Roman Bold"/>
                <w:sz w:val="20"/>
                <w:szCs w:val="20"/>
              </w:rPr>
            </w:pPr>
            <w:bookmarkStart w:id="281" w:name="_Ref31093198"/>
            <w:bookmarkStart w:id="282" w:name="_Ref31093202"/>
            <w:bookmarkStart w:id="283" w:name="_Toc77680460"/>
            <w:bookmarkStart w:id="284" w:name="_Toc226456621"/>
            <w:bookmarkStart w:id="285" w:name="_Toc248045292"/>
            <w:bookmarkStart w:id="286" w:name="_Toc287363806"/>
            <w:bookmarkStart w:id="287" w:name="_Toc293649212"/>
            <w:r w:rsidRPr="004B50EC">
              <w:rPr>
                <w:rFonts w:ascii="Times New Roman Bold" w:hAnsi="Times New Roman Bold" w:cs="Times New Roman Bold"/>
                <w:sz w:val="20"/>
                <w:szCs w:val="20"/>
              </w:rPr>
              <w:t>8.2.2.</w:t>
            </w:r>
            <w:ins w:id="288" w:author="Ye-Kui Wang" w:date="2011-06-30T20:12:00Z">
              <w:r>
                <w:rPr>
                  <w:rFonts w:ascii="Times New Roman Bold" w:hAnsi="Times New Roman Bold" w:cs="Times New Roman Bold"/>
                  <w:sz w:val="20"/>
                  <w:szCs w:val="20"/>
                </w:rPr>
                <w:t>2</w:t>
              </w:r>
            </w:ins>
            <w:del w:id="289" w:author="Ye-Kui Wang" w:date="2011-06-30T20:12:00Z">
              <w:r w:rsidRPr="004B50EC" w:rsidDel="004B50EC">
                <w:rPr>
                  <w:rFonts w:ascii="Times New Roman Bold" w:hAnsi="Times New Roman Bold" w:cs="Times New Roman Bold"/>
                  <w:sz w:val="20"/>
                  <w:szCs w:val="20"/>
                </w:rPr>
                <w:delText>3</w:delText>
              </w:r>
            </w:del>
            <w:r w:rsidRPr="004B50EC">
              <w:rPr>
                <w:rFonts w:ascii="Times New Roman Bold" w:hAnsi="Times New Roman Bold" w:cs="Times New Roman Bold"/>
                <w:sz w:val="20"/>
                <w:szCs w:val="20"/>
              </w:rPr>
              <w:t xml:space="preserve">  </w:t>
            </w:r>
            <w:del w:id="290" w:author="Ye-Kui Wang" w:date="2011-06-30T20:13:00Z">
              <w:r w:rsidRPr="004B50EC" w:rsidDel="004B50EC">
                <w:rPr>
                  <w:rFonts w:ascii="Times New Roman Bold" w:hAnsi="Times New Roman Bold" w:cs="Times New Roman Bold"/>
                  <w:sz w:val="20"/>
                  <w:szCs w:val="20"/>
                </w:rPr>
                <w:delText xml:space="preserve">Modification </w:delText>
              </w:r>
            </w:del>
            <w:ins w:id="291" w:author="Ye-Kui Wang" w:date="2011-06-30T20:13:00Z">
              <w:r>
                <w:rPr>
                  <w:rFonts w:ascii="Times New Roman Bold" w:hAnsi="Times New Roman Bold" w:cs="Times New Roman Bold"/>
                  <w:sz w:val="20"/>
                  <w:szCs w:val="20"/>
                </w:rPr>
                <w:t>Construction</w:t>
              </w:r>
              <w:r w:rsidRPr="004B50EC">
                <w:rPr>
                  <w:rFonts w:ascii="Times New Roman Bold" w:hAnsi="Times New Roman Bold" w:cs="Times New Roman Bold"/>
                  <w:sz w:val="20"/>
                  <w:szCs w:val="20"/>
                </w:rPr>
                <w:t xml:space="preserve"> </w:t>
              </w:r>
            </w:ins>
            <w:r w:rsidRPr="004B50EC">
              <w:rPr>
                <w:rFonts w:ascii="Times New Roman Bold" w:hAnsi="Times New Roman Bold" w:cs="Times New Roman Bold"/>
                <w:sz w:val="20"/>
                <w:szCs w:val="20"/>
              </w:rPr>
              <w:t>process for reference picture lists</w:t>
            </w:r>
            <w:bookmarkEnd w:id="281"/>
            <w:bookmarkEnd w:id="282"/>
            <w:bookmarkEnd w:id="283"/>
            <w:bookmarkEnd w:id="284"/>
            <w:bookmarkEnd w:id="285"/>
            <w:bookmarkEnd w:id="286"/>
            <w:bookmarkEnd w:id="287"/>
          </w:p>
          <w:p w:rsidR="00FD6D97" w:rsidRPr="005B346F" w:rsidRDefault="00FD6D97" w:rsidP="005B346F">
            <w:pPr>
              <w:rPr>
                <w:sz w:val="20"/>
                <w:szCs w:val="20"/>
                <w:lang w:eastAsia="ko-KR"/>
              </w:rPr>
            </w:pPr>
            <w:bookmarkStart w:id="292" w:name="_Toc20134322"/>
            <w:r w:rsidRPr="005B346F">
              <w:rPr>
                <w:sz w:val="20"/>
                <w:szCs w:val="20"/>
                <w:lang w:eastAsia="ko-KR"/>
              </w:rPr>
              <w:t>After the invocation of this process, there shall be no reference pictures with greater temporal_id than the current slice included in the output RefPicList0 or RefPicList1.</w:t>
            </w:r>
          </w:p>
          <w:p w:rsidR="00FD6D97" w:rsidRPr="005B346F" w:rsidRDefault="00FD6D97" w:rsidP="005B346F">
            <w:pPr>
              <w:rPr>
                <w:sz w:val="20"/>
                <w:szCs w:val="20"/>
              </w:rPr>
            </w:pPr>
            <w:del w:id="293" w:author="Ye-Kui Wang" w:date="2011-06-30T20:13:00Z">
              <w:r w:rsidRPr="004B50EC" w:rsidDel="00C641A0">
                <w:rPr>
                  <w:sz w:val="20"/>
                  <w:szCs w:val="20"/>
                </w:rPr>
                <w:delText>When ref_pic_list_modification_flag_l0 is equal to 1, t</w:delText>
              </w:r>
            </w:del>
            <w:ins w:id="294" w:author="Ye-Kui Wang" w:date="2011-06-30T20:13:00Z">
              <w:r>
                <w:rPr>
                  <w:sz w:val="20"/>
                  <w:szCs w:val="20"/>
                </w:rPr>
                <w:t>T</w:t>
              </w:r>
            </w:ins>
            <w:r w:rsidRPr="005B346F">
              <w:rPr>
                <w:sz w:val="20"/>
                <w:szCs w:val="20"/>
              </w:rPr>
              <w:t>he following applies</w:t>
            </w:r>
            <w:ins w:id="295" w:author="Ye-Kui Wang" w:date="2011-06-30T20:13:00Z">
              <w:r w:rsidRPr="00E80399">
                <w:rPr>
                  <w:sz w:val="20"/>
                  <w:szCs w:val="20"/>
                </w:rPr>
                <w:t xml:space="preserve"> for construction of RefPicList0</w:t>
              </w:r>
            </w:ins>
            <w:r w:rsidRPr="005B346F">
              <w:rPr>
                <w:sz w:val="20"/>
                <w:szCs w:val="20"/>
              </w:rPr>
              <w:t>:</w:t>
            </w:r>
          </w:p>
          <w:p w:rsidR="00FD6D97" w:rsidRPr="005B346F" w:rsidRDefault="00FD6D97" w:rsidP="005B346F">
            <w:pPr>
              <w:numPr>
                <w:ilvl w:val="0"/>
                <w:numId w:val="47"/>
              </w:numPr>
              <w:tabs>
                <w:tab w:val="clear" w:pos="360"/>
                <w:tab w:val="clear" w:pos="1080"/>
                <w:tab w:val="clear" w:pos="1440"/>
                <w:tab w:val="left" w:pos="284"/>
                <w:tab w:val="left" w:pos="794"/>
                <w:tab w:val="left" w:pos="1191"/>
                <w:tab w:val="left" w:pos="1588"/>
                <w:tab w:val="left" w:pos="1985"/>
              </w:tabs>
              <w:jc w:val="both"/>
              <w:rPr>
                <w:sz w:val="20"/>
                <w:szCs w:val="20"/>
              </w:rPr>
            </w:pPr>
            <w:r w:rsidRPr="005B346F">
              <w:rPr>
                <w:sz w:val="20"/>
                <w:szCs w:val="20"/>
              </w:rPr>
              <w:t>Let refIdxL0 be an index into the reference picture list RefPicList0. It is initially set equal to 0.</w:t>
            </w:r>
          </w:p>
          <w:p w:rsidR="00FD6D97" w:rsidRPr="005B346F" w:rsidRDefault="00FD6D97" w:rsidP="005B346F">
            <w:pPr>
              <w:numPr>
                <w:ilvl w:val="0"/>
                <w:numId w:val="47"/>
              </w:numPr>
              <w:tabs>
                <w:tab w:val="clear" w:pos="360"/>
                <w:tab w:val="clear" w:pos="1080"/>
                <w:tab w:val="clear" w:pos="1440"/>
                <w:tab w:val="left" w:pos="284"/>
                <w:tab w:val="left" w:pos="794"/>
                <w:tab w:val="left" w:pos="1191"/>
                <w:tab w:val="left" w:pos="1588"/>
                <w:tab w:val="left" w:pos="1985"/>
              </w:tabs>
              <w:jc w:val="both"/>
              <w:rPr>
                <w:sz w:val="20"/>
                <w:szCs w:val="20"/>
              </w:rPr>
            </w:pPr>
            <w:r w:rsidRPr="005B346F">
              <w:rPr>
                <w:sz w:val="20"/>
                <w:szCs w:val="20"/>
              </w:rPr>
              <w:t xml:space="preserve">The corresponding syntax elements </w:t>
            </w:r>
            <w:del w:id="296" w:author="Ye-Kui Wang" w:date="2011-06-30T20:14:00Z">
              <w:r w:rsidRPr="005B346F" w:rsidDel="00C641A0">
                <w:rPr>
                  <w:sz w:val="20"/>
                  <w:szCs w:val="20"/>
                </w:rPr>
                <w:delText>modification</w:delText>
              </w:r>
            </w:del>
            <w:ins w:id="297" w:author="Ye-Kui Wang" w:date="2011-06-30T20:14:00Z">
              <w:r>
                <w:rPr>
                  <w:sz w:val="20"/>
                  <w:szCs w:val="20"/>
                </w:rPr>
                <w:t>rplc</w:t>
              </w:r>
            </w:ins>
            <w:r w:rsidRPr="005B346F">
              <w:rPr>
                <w:sz w:val="20"/>
                <w:szCs w:val="20"/>
              </w:rPr>
              <w:t>_of_pic_nums_idc are processed in the order they occur in the bitstream. For each of these syntax elements, the following applies.</w:t>
            </w:r>
          </w:p>
          <w:p w:rsidR="00FD6D97" w:rsidRPr="005B346F" w:rsidRDefault="00FD6D97" w:rsidP="005B346F">
            <w:pPr>
              <w:tabs>
                <w:tab w:val="left" w:pos="284"/>
              </w:tabs>
              <w:ind w:left="1200" w:hanging="400"/>
              <w:rPr>
                <w:sz w:val="20"/>
                <w:szCs w:val="20"/>
              </w:rPr>
            </w:pPr>
            <w:r w:rsidRPr="005B346F">
              <w:rPr>
                <w:sz w:val="20"/>
                <w:szCs w:val="20"/>
              </w:rPr>
              <w:t>–</w:t>
            </w:r>
            <w:r w:rsidRPr="005B346F">
              <w:rPr>
                <w:sz w:val="20"/>
                <w:szCs w:val="20"/>
              </w:rPr>
              <w:tab/>
              <w:t xml:space="preserve">If </w:t>
            </w:r>
            <w:del w:id="298" w:author="Ye-Kui Wang" w:date="2011-06-30T20:14:00Z">
              <w:r w:rsidRPr="005B346F" w:rsidDel="00C641A0">
                <w:rPr>
                  <w:sz w:val="20"/>
                  <w:szCs w:val="20"/>
                </w:rPr>
                <w:delText>modification</w:delText>
              </w:r>
            </w:del>
            <w:ins w:id="299" w:author="Ye-Kui Wang" w:date="2011-06-30T20:14:00Z">
              <w:r>
                <w:rPr>
                  <w:sz w:val="20"/>
                  <w:szCs w:val="20"/>
                </w:rPr>
                <w:t>rplc</w:t>
              </w:r>
            </w:ins>
            <w:r w:rsidRPr="005B346F">
              <w:rPr>
                <w:sz w:val="20"/>
                <w:szCs w:val="20"/>
              </w:rPr>
              <w:t>_of_pic_nums_idc is equal to 0 or equal to 1, the process specified in subclause </w:t>
            </w:r>
            <w:fldSimple w:instr=" REF _Ref31614059 \r \h  \* MERGEFORMAT ">
              <w:r w:rsidRPr="005B346F">
                <w:rPr>
                  <w:sz w:val="20"/>
                  <w:szCs w:val="20"/>
                </w:rPr>
                <w:t>8.2.2.</w:t>
              </w:r>
              <w:ins w:id="300" w:author="Ye-Kui Wang" w:date="2011-06-30T20:15:00Z">
                <w:r>
                  <w:rPr>
                    <w:sz w:val="20"/>
                    <w:szCs w:val="20"/>
                  </w:rPr>
                  <w:t>2</w:t>
                </w:r>
              </w:ins>
              <w:del w:id="301" w:author="Ye-Kui Wang" w:date="2011-06-30T20:15:00Z">
                <w:r w:rsidRPr="005B346F" w:rsidDel="00C641A0">
                  <w:rPr>
                    <w:sz w:val="20"/>
                    <w:szCs w:val="20"/>
                  </w:rPr>
                  <w:delText>3</w:delText>
                </w:r>
              </w:del>
              <w:r w:rsidRPr="005B346F">
                <w:rPr>
                  <w:sz w:val="20"/>
                  <w:szCs w:val="20"/>
                </w:rPr>
                <w:t>.1</w:t>
              </w:r>
            </w:fldSimple>
            <w:r w:rsidRPr="005B346F">
              <w:rPr>
                <w:sz w:val="20"/>
                <w:szCs w:val="20"/>
              </w:rPr>
              <w:t xml:space="preserve"> is invoked with refIdxL0 as input, and the output is assigned to refIdxL0.</w:t>
            </w:r>
          </w:p>
          <w:p w:rsidR="00FD6D97" w:rsidRPr="005B346F" w:rsidRDefault="00FD6D97" w:rsidP="005B346F">
            <w:pPr>
              <w:tabs>
                <w:tab w:val="left" w:pos="284"/>
              </w:tabs>
              <w:ind w:left="1200" w:hanging="400"/>
              <w:rPr>
                <w:sz w:val="20"/>
                <w:szCs w:val="20"/>
              </w:rPr>
            </w:pPr>
            <w:r w:rsidRPr="005B346F">
              <w:rPr>
                <w:sz w:val="20"/>
                <w:szCs w:val="20"/>
              </w:rPr>
              <w:t>–</w:t>
            </w:r>
            <w:r w:rsidRPr="005B346F">
              <w:rPr>
                <w:sz w:val="20"/>
                <w:szCs w:val="20"/>
              </w:rPr>
              <w:tab/>
              <w:t xml:space="preserve">Otherwise, if </w:t>
            </w:r>
            <w:del w:id="302" w:author="Ye-Kui Wang" w:date="2011-06-30T20:15:00Z">
              <w:r w:rsidRPr="005B346F" w:rsidDel="00C641A0">
                <w:rPr>
                  <w:sz w:val="20"/>
                  <w:szCs w:val="20"/>
                </w:rPr>
                <w:delText>modification</w:delText>
              </w:r>
            </w:del>
            <w:ins w:id="303" w:author="Ye-Kui Wang" w:date="2011-06-30T20:15:00Z">
              <w:r>
                <w:rPr>
                  <w:sz w:val="20"/>
                  <w:szCs w:val="20"/>
                </w:rPr>
                <w:t>rplc</w:t>
              </w:r>
            </w:ins>
            <w:r w:rsidRPr="005B346F">
              <w:rPr>
                <w:sz w:val="20"/>
                <w:szCs w:val="20"/>
              </w:rPr>
              <w:t>_of_pic_nums_idc is equal to 2, the process specified in subclause </w:t>
            </w:r>
            <w:fldSimple w:instr=" REF _Ref31614079 \r \h  \* MERGEFORMAT ">
              <w:r w:rsidRPr="005B346F">
                <w:rPr>
                  <w:sz w:val="20"/>
                  <w:szCs w:val="20"/>
                </w:rPr>
                <w:t>8.2.2.</w:t>
              </w:r>
              <w:ins w:id="304" w:author="Ye-Kui Wang" w:date="2011-06-30T20:15:00Z">
                <w:r>
                  <w:rPr>
                    <w:sz w:val="20"/>
                    <w:szCs w:val="20"/>
                  </w:rPr>
                  <w:t>2</w:t>
                </w:r>
              </w:ins>
              <w:del w:id="305" w:author="Ye-Kui Wang" w:date="2011-06-30T20:15:00Z">
                <w:r w:rsidRPr="005B346F" w:rsidDel="00C641A0">
                  <w:rPr>
                    <w:sz w:val="20"/>
                    <w:szCs w:val="20"/>
                  </w:rPr>
                  <w:delText>3</w:delText>
                </w:r>
              </w:del>
              <w:r w:rsidRPr="005B346F">
                <w:rPr>
                  <w:sz w:val="20"/>
                  <w:szCs w:val="20"/>
                </w:rPr>
                <w:t>.2</w:t>
              </w:r>
            </w:fldSimple>
            <w:r w:rsidRPr="005B346F">
              <w:rPr>
                <w:sz w:val="20"/>
                <w:szCs w:val="20"/>
              </w:rPr>
              <w:t xml:space="preserve"> is invoked with refIdxL0 as input, and the output is assigned to refIdxL0.</w:t>
            </w:r>
          </w:p>
          <w:p w:rsidR="00FD6D97" w:rsidRPr="005B346F" w:rsidRDefault="00FD6D97" w:rsidP="005B346F">
            <w:pPr>
              <w:tabs>
                <w:tab w:val="left" w:pos="284"/>
              </w:tabs>
              <w:ind w:left="1200" w:hanging="400"/>
              <w:rPr>
                <w:sz w:val="20"/>
                <w:szCs w:val="20"/>
              </w:rPr>
            </w:pPr>
            <w:r w:rsidRPr="005B346F">
              <w:rPr>
                <w:sz w:val="20"/>
                <w:szCs w:val="20"/>
              </w:rPr>
              <w:t>–</w:t>
            </w:r>
            <w:r w:rsidRPr="005B346F">
              <w:rPr>
                <w:sz w:val="20"/>
                <w:szCs w:val="20"/>
              </w:rPr>
              <w:tab/>
              <w:t>Otherwise (</w:t>
            </w:r>
            <w:del w:id="306" w:author="Ye-Kui Wang" w:date="2011-06-30T20:15:00Z">
              <w:r w:rsidRPr="005B346F" w:rsidDel="00C641A0">
                <w:rPr>
                  <w:sz w:val="20"/>
                  <w:szCs w:val="20"/>
                </w:rPr>
                <w:delText>modification</w:delText>
              </w:r>
            </w:del>
            <w:ins w:id="307" w:author="Ye-Kui Wang" w:date="2011-06-30T20:15:00Z">
              <w:r>
                <w:rPr>
                  <w:sz w:val="20"/>
                  <w:szCs w:val="20"/>
                </w:rPr>
                <w:t>rplc</w:t>
              </w:r>
            </w:ins>
            <w:r w:rsidRPr="005B346F">
              <w:rPr>
                <w:sz w:val="20"/>
                <w:szCs w:val="20"/>
              </w:rPr>
              <w:t xml:space="preserve">_of_pic_nums_idc is equal to 3), the </w:t>
            </w:r>
            <w:del w:id="308" w:author="Ye-Kui Wang" w:date="2011-06-30T20:15:00Z">
              <w:r w:rsidRPr="005B346F" w:rsidDel="00C641A0">
                <w:rPr>
                  <w:sz w:val="20"/>
                  <w:szCs w:val="20"/>
                </w:rPr>
                <w:delText xml:space="preserve">modification </w:delText>
              </w:r>
            </w:del>
            <w:ins w:id="309" w:author="Ye-Kui Wang" w:date="2011-06-30T20:15:00Z">
              <w:r>
                <w:rPr>
                  <w:sz w:val="20"/>
                  <w:szCs w:val="20"/>
                </w:rPr>
                <w:t>construction</w:t>
              </w:r>
              <w:r w:rsidRPr="005B346F">
                <w:rPr>
                  <w:sz w:val="20"/>
                  <w:szCs w:val="20"/>
                </w:rPr>
                <w:t xml:space="preserve"> </w:t>
              </w:r>
            </w:ins>
            <w:r w:rsidRPr="005B346F">
              <w:rPr>
                <w:sz w:val="20"/>
                <w:szCs w:val="20"/>
              </w:rPr>
              <w:t>process for reference picture list RefPicList0 is finished.</w:t>
            </w:r>
          </w:p>
          <w:p w:rsidR="00FD6D97" w:rsidRPr="005B346F" w:rsidRDefault="00FD6D97" w:rsidP="005B346F">
            <w:pPr>
              <w:rPr>
                <w:sz w:val="20"/>
                <w:szCs w:val="20"/>
              </w:rPr>
            </w:pPr>
            <w:del w:id="310" w:author="Ye-Kui Wang" w:date="2011-06-30T20:16:00Z">
              <w:r w:rsidRPr="005B346F" w:rsidDel="00C641A0">
                <w:rPr>
                  <w:sz w:val="20"/>
                  <w:szCs w:val="20"/>
                </w:rPr>
                <w:delText>When the current slice is a B slice and ref_pic_list_modification_flag_l1 is equal to 1, t</w:delText>
              </w:r>
            </w:del>
            <w:ins w:id="311" w:author="Ye-Kui Wang" w:date="2011-06-30T20:16:00Z">
              <w:r>
                <w:rPr>
                  <w:sz w:val="20"/>
                  <w:szCs w:val="20"/>
                </w:rPr>
                <w:t>T</w:t>
              </w:r>
            </w:ins>
            <w:r w:rsidRPr="005B346F">
              <w:rPr>
                <w:sz w:val="20"/>
                <w:szCs w:val="20"/>
              </w:rPr>
              <w:t>he following applies</w:t>
            </w:r>
            <w:ins w:id="312" w:author="Ye-Kui Wang" w:date="2011-06-30T20:16:00Z">
              <w:r>
                <w:rPr>
                  <w:sz w:val="20"/>
                  <w:szCs w:val="20"/>
                </w:rPr>
                <w:t xml:space="preserve"> for</w:t>
              </w:r>
              <w:r w:rsidRPr="00E80399">
                <w:rPr>
                  <w:sz w:val="20"/>
                  <w:szCs w:val="20"/>
                </w:rPr>
                <w:t xml:space="preserve"> construction of RefPicList1</w:t>
              </w:r>
            </w:ins>
            <w:r w:rsidRPr="005B346F">
              <w:rPr>
                <w:sz w:val="20"/>
                <w:szCs w:val="20"/>
              </w:rPr>
              <w:t>:</w:t>
            </w:r>
          </w:p>
          <w:p w:rsidR="00FD6D97" w:rsidRPr="005B346F" w:rsidRDefault="00FD6D97" w:rsidP="005B346F">
            <w:pPr>
              <w:numPr>
                <w:ilvl w:val="0"/>
                <w:numId w:val="48"/>
              </w:numPr>
              <w:tabs>
                <w:tab w:val="clear" w:pos="360"/>
                <w:tab w:val="clear" w:pos="1080"/>
                <w:tab w:val="clear" w:pos="1440"/>
                <w:tab w:val="left" w:pos="284"/>
                <w:tab w:val="left" w:pos="794"/>
                <w:tab w:val="left" w:pos="1191"/>
                <w:tab w:val="left" w:pos="1588"/>
                <w:tab w:val="left" w:pos="1985"/>
              </w:tabs>
              <w:jc w:val="both"/>
              <w:rPr>
                <w:sz w:val="20"/>
                <w:szCs w:val="20"/>
              </w:rPr>
            </w:pPr>
            <w:r w:rsidRPr="005B346F">
              <w:rPr>
                <w:sz w:val="20"/>
                <w:szCs w:val="20"/>
              </w:rPr>
              <w:t>Let refIdxL1 be an index into the reference picture list RefPicList1. It is initially set equal to 0.</w:t>
            </w:r>
          </w:p>
          <w:p w:rsidR="00FD6D97" w:rsidRPr="005B346F" w:rsidRDefault="00FD6D97" w:rsidP="005B346F">
            <w:pPr>
              <w:numPr>
                <w:ilvl w:val="0"/>
                <w:numId w:val="48"/>
              </w:numPr>
              <w:tabs>
                <w:tab w:val="clear" w:pos="360"/>
                <w:tab w:val="clear" w:pos="1080"/>
                <w:tab w:val="clear" w:pos="1440"/>
                <w:tab w:val="left" w:pos="284"/>
                <w:tab w:val="left" w:pos="794"/>
                <w:tab w:val="left" w:pos="1191"/>
                <w:tab w:val="left" w:pos="1588"/>
                <w:tab w:val="left" w:pos="1985"/>
              </w:tabs>
              <w:jc w:val="both"/>
              <w:rPr>
                <w:sz w:val="20"/>
                <w:szCs w:val="20"/>
              </w:rPr>
            </w:pPr>
            <w:r w:rsidRPr="005B346F">
              <w:rPr>
                <w:sz w:val="20"/>
                <w:szCs w:val="20"/>
              </w:rPr>
              <w:lastRenderedPageBreak/>
              <w:t xml:space="preserve">The corresponding syntax elements </w:t>
            </w:r>
            <w:del w:id="313" w:author="Ye-Kui Wang" w:date="2011-06-30T20:16:00Z">
              <w:r w:rsidRPr="005B346F" w:rsidDel="00C641A0">
                <w:rPr>
                  <w:sz w:val="20"/>
                  <w:szCs w:val="20"/>
                </w:rPr>
                <w:delText>modification</w:delText>
              </w:r>
            </w:del>
            <w:ins w:id="314" w:author="Ye-Kui Wang" w:date="2011-06-30T20:16:00Z">
              <w:r>
                <w:rPr>
                  <w:sz w:val="20"/>
                  <w:szCs w:val="20"/>
                </w:rPr>
                <w:t>rplc</w:t>
              </w:r>
            </w:ins>
            <w:r w:rsidRPr="005B346F">
              <w:rPr>
                <w:sz w:val="20"/>
                <w:szCs w:val="20"/>
              </w:rPr>
              <w:t>_of_pic_nums_idc are processed in the order they occur in the bitstream. For each of these syntax elements, the following applies.</w:t>
            </w:r>
          </w:p>
          <w:p w:rsidR="00FD6D97" w:rsidRPr="005B346F" w:rsidRDefault="00FD6D97" w:rsidP="005B346F">
            <w:pPr>
              <w:tabs>
                <w:tab w:val="left" w:pos="284"/>
              </w:tabs>
              <w:ind w:left="1200" w:hanging="400"/>
              <w:rPr>
                <w:sz w:val="20"/>
                <w:szCs w:val="20"/>
              </w:rPr>
            </w:pPr>
            <w:r w:rsidRPr="005B346F">
              <w:rPr>
                <w:sz w:val="20"/>
                <w:szCs w:val="20"/>
              </w:rPr>
              <w:t>–</w:t>
            </w:r>
            <w:r w:rsidRPr="005B346F">
              <w:rPr>
                <w:sz w:val="20"/>
                <w:szCs w:val="20"/>
              </w:rPr>
              <w:tab/>
              <w:t xml:space="preserve">If </w:t>
            </w:r>
            <w:del w:id="315" w:author="Ye-Kui Wang" w:date="2011-06-30T20:16:00Z">
              <w:r w:rsidRPr="005B346F" w:rsidDel="00C641A0">
                <w:rPr>
                  <w:sz w:val="20"/>
                  <w:szCs w:val="20"/>
                </w:rPr>
                <w:delText>modification</w:delText>
              </w:r>
            </w:del>
            <w:ins w:id="316" w:author="Ye-Kui Wang" w:date="2011-06-30T20:16:00Z">
              <w:r>
                <w:rPr>
                  <w:sz w:val="20"/>
                  <w:szCs w:val="20"/>
                </w:rPr>
                <w:t>rplc</w:t>
              </w:r>
            </w:ins>
            <w:r w:rsidRPr="005B346F">
              <w:rPr>
                <w:sz w:val="20"/>
                <w:szCs w:val="20"/>
              </w:rPr>
              <w:t>_of_pic_nums_idc is equal to 0 or equal to 1, the process specified in subclause </w:t>
            </w:r>
            <w:fldSimple w:instr=" REF _Ref31614094 \r \h  \* MERGEFORMAT ">
              <w:r w:rsidRPr="005B346F">
                <w:rPr>
                  <w:sz w:val="20"/>
                  <w:szCs w:val="20"/>
                </w:rPr>
                <w:t>8.2.2.</w:t>
              </w:r>
              <w:ins w:id="317" w:author="Ye-Kui Wang" w:date="2011-06-30T20:16:00Z">
                <w:r>
                  <w:rPr>
                    <w:sz w:val="20"/>
                    <w:szCs w:val="20"/>
                  </w:rPr>
                  <w:t>2</w:t>
                </w:r>
              </w:ins>
              <w:del w:id="318" w:author="Ye-Kui Wang" w:date="2011-06-30T20:16:00Z">
                <w:r w:rsidRPr="005B346F" w:rsidDel="00C641A0">
                  <w:rPr>
                    <w:sz w:val="20"/>
                    <w:szCs w:val="20"/>
                  </w:rPr>
                  <w:delText>3</w:delText>
                </w:r>
              </w:del>
              <w:r w:rsidRPr="005B346F">
                <w:rPr>
                  <w:sz w:val="20"/>
                  <w:szCs w:val="20"/>
                </w:rPr>
                <w:t>.1</w:t>
              </w:r>
            </w:fldSimple>
            <w:r w:rsidRPr="005B346F">
              <w:rPr>
                <w:sz w:val="20"/>
                <w:szCs w:val="20"/>
              </w:rPr>
              <w:t xml:space="preserve"> is invoked with refIdxL1 as input, and the output is assigned to refIdxL1.</w:t>
            </w:r>
          </w:p>
          <w:p w:rsidR="00FD6D97" w:rsidRPr="005B346F" w:rsidRDefault="00FD6D97" w:rsidP="005B346F">
            <w:pPr>
              <w:tabs>
                <w:tab w:val="left" w:pos="284"/>
              </w:tabs>
              <w:ind w:left="1200" w:hanging="400"/>
              <w:rPr>
                <w:sz w:val="20"/>
                <w:szCs w:val="20"/>
              </w:rPr>
            </w:pPr>
            <w:r w:rsidRPr="005B346F">
              <w:rPr>
                <w:sz w:val="20"/>
                <w:szCs w:val="20"/>
              </w:rPr>
              <w:t>–</w:t>
            </w:r>
            <w:r w:rsidRPr="005B346F">
              <w:rPr>
                <w:sz w:val="20"/>
                <w:szCs w:val="20"/>
              </w:rPr>
              <w:tab/>
              <w:t xml:space="preserve">Otherwise, if </w:t>
            </w:r>
            <w:del w:id="319" w:author="Ye-Kui Wang" w:date="2011-06-30T20:16:00Z">
              <w:r w:rsidRPr="005B346F" w:rsidDel="00C641A0">
                <w:rPr>
                  <w:sz w:val="20"/>
                  <w:szCs w:val="20"/>
                </w:rPr>
                <w:delText>modification</w:delText>
              </w:r>
            </w:del>
            <w:ins w:id="320" w:author="Ye-Kui Wang" w:date="2011-06-30T20:16:00Z">
              <w:r>
                <w:rPr>
                  <w:sz w:val="20"/>
                  <w:szCs w:val="20"/>
                </w:rPr>
                <w:t>rplc</w:t>
              </w:r>
            </w:ins>
            <w:r w:rsidRPr="005B346F">
              <w:rPr>
                <w:sz w:val="20"/>
                <w:szCs w:val="20"/>
              </w:rPr>
              <w:t>_of_pic_nums_idc is equal to 2, the process specified in subclause </w:t>
            </w:r>
            <w:fldSimple w:instr=" REF _Ref31614107 \r \h  \* MERGEFORMAT ">
              <w:r w:rsidRPr="005B346F">
                <w:rPr>
                  <w:sz w:val="20"/>
                  <w:szCs w:val="20"/>
                </w:rPr>
                <w:t>8.2.2.</w:t>
              </w:r>
              <w:ins w:id="321" w:author="Ye-Kui Wang" w:date="2011-06-30T20:16:00Z">
                <w:r>
                  <w:rPr>
                    <w:sz w:val="20"/>
                    <w:szCs w:val="20"/>
                  </w:rPr>
                  <w:t>2</w:t>
                </w:r>
              </w:ins>
              <w:del w:id="322" w:author="Ye-Kui Wang" w:date="2011-06-30T20:16:00Z">
                <w:r w:rsidRPr="005B346F" w:rsidDel="00C641A0">
                  <w:rPr>
                    <w:sz w:val="20"/>
                    <w:szCs w:val="20"/>
                  </w:rPr>
                  <w:delText>3</w:delText>
                </w:r>
              </w:del>
              <w:r w:rsidRPr="005B346F">
                <w:rPr>
                  <w:sz w:val="20"/>
                  <w:szCs w:val="20"/>
                </w:rPr>
                <w:t>.2</w:t>
              </w:r>
            </w:fldSimple>
            <w:r w:rsidRPr="005B346F">
              <w:rPr>
                <w:sz w:val="20"/>
                <w:szCs w:val="20"/>
              </w:rPr>
              <w:t xml:space="preserve"> is invoked with refIdxL1 as input, and the output is assigned to refIdxL1.</w:t>
            </w:r>
          </w:p>
          <w:p w:rsidR="00FD6D97" w:rsidRPr="005B346F" w:rsidRDefault="00FD6D97" w:rsidP="005B346F">
            <w:pPr>
              <w:tabs>
                <w:tab w:val="left" w:pos="284"/>
              </w:tabs>
              <w:ind w:left="1200" w:hanging="400"/>
              <w:rPr>
                <w:sz w:val="20"/>
                <w:szCs w:val="20"/>
              </w:rPr>
            </w:pPr>
            <w:r w:rsidRPr="005B346F">
              <w:rPr>
                <w:sz w:val="20"/>
                <w:szCs w:val="20"/>
              </w:rPr>
              <w:t>–</w:t>
            </w:r>
            <w:r w:rsidRPr="005B346F">
              <w:rPr>
                <w:sz w:val="20"/>
                <w:szCs w:val="20"/>
              </w:rPr>
              <w:tab/>
              <w:t>Otherwise (</w:t>
            </w:r>
            <w:del w:id="323" w:author="Ye-Kui Wang" w:date="2011-06-30T20:17:00Z">
              <w:r w:rsidRPr="005B346F" w:rsidDel="00C641A0">
                <w:rPr>
                  <w:sz w:val="20"/>
                  <w:szCs w:val="20"/>
                </w:rPr>
                <w:delText>modification</w:delText>
              </w:r>
            </w:del>
            <w:ins w:id="324" w:author="Ye-Kui Wang" w:date="2011-06-30T20:17:00Z">
              <w:r>
                <w:rPr>
                  <w:sz w:val="20"/>
                  <w:szCs w:val="20"/>
                </w:rPr>
                <w:t>rplc</w:t>
              </w:r>
            </w:ins>
            <w:r w:rsidRPr="005B346F">
              <w:rPr>
                <w:sz w:val="20"/>
                <w:szCs w:val="20"/>
              </w:rPr>
              <w:t xml:space="preserve">_of_pic_nums_idc is equal to 3), the </w:t>
            </w:r>
            <w:del w:id="325" w:author="Ye-Kui Wang" w:date="2011-06-30T20:17:00Z">
              <w:r w:rsidRPr="005B346F" w:rsidDel="00C641A0">
                <w:rPr>
                  <w:sz w:val="20"/>
                  <w:szCs w:val="20"/>
                </w:rPr>
                <w:delText xml:space="preserve">modification </w:delText>
              </w:r>
            </w:del>
            <w:ins w:id="326" w:author="Ye-Kui Wang" w:date="2011-06-30T20:17:00Z">
              <w:r>
                <w:rPr>
                  <w:sz w:val="20"/>
                  <w:szCs w:val="20"/>
                </w:rPr>
                <w:t>construction</w:t>
              </w:r>
              <w:r w:rsidRPr="005B346F">
                <w:rPr>
                  <w:sz w:val="20"/>
                  <w:szCs w:val="20"/>
                </w:rPr>
                <w:t xml:space="preserve"> </w:t>
              </w:r>
            </w:ins>
            <w:r w:rsidRPr="005B346F">
              <w:rPr>
                <w:sz w:val="20"/>
                <w:szCs w:val="20"/>
              </w:rPr>
              <w:t>process for reference picture list RefPicList1 is finished.</w:t>
            </w:r>
          </w:p>
          <w:p w:rsidR="00FD6D97" w:rsidRPr="005B346F" w:rsidRDefault="00FD6D97" w:rsidP="008E7C5B">
            <w:pPr>
              <w:pStyle w:val="Heading5"/>
              <w:keepLines/>
              <w:tabs>
                <w:tab w:val="clear" w:pos="360"/>
                <w:tab w:val="clear" w:pos="1080"/>
                <w:tab w:val="clear" w:pos="1440"/>
                <w:tab w:val="left" w:pos="794"/>
                <w:tab w:val="left" w:pos="907"/>
                <w:tab w:val="left" w:pos="1191"/>
                <w:tab w:val="left" w:pos="1588"/>
                <w:tab w:val="left" w:pos="1985"/>
              </w:tabs>
              <w:spacing w:before="181" w:after="0"/>
              <w:jc w:val="both"/>
              <w:rPr>
                <w:sz w:val="20"/>
                <w:szCs w:val="20"/>
              </w:rPr>
            </w:pPr>
            <w:bookmarkStart w:id="327" w:name="_Ref31614059"/>
            <w:bookmarkStart w:id="328" w:name="_Ref31614094"/>
            <w:bookmarkStart w:id="329" w:name="_Toc77680461"/>
            <w:bookmarkStart w:id="330" w:name="_Toc226456622"/>
            <w:r>
              <w:rPr>
                <w:sz w:val="20"/>
                <w:szCs w:val="20"/>
              </w:rPr>
              <w:t>8.2.2.</w:t>
            </w:r>
            <w:del w:id="331" w:author="Ye-Kui Wang" w:date="2011-06-30T20:21:00Z">
              <w:r w:rsidDel="008A489A">
                <w:rPr>
                  <w:sz w:val="20"/>
                  <w:szCs w:val="20"/>
                </w:rPr>
                <w:delText>3</w:delText>
              </w:r>
            </w:del>
            <w:ins w:id="332" w:author="Ye-Kui Wang" w:date="2011-06-30T20:21:00Z">
              <w:r>
                <w:rPr>
                  <w:sz w:val="20"/>
                  <w:szCs w:val="20"/>
                </w:rPr>
                <w:t>2</w:t>
              </w:r>
            </w:ins>
            <w:r>
              <w:rPr>
                <w:sz w:val="20"/>
                <w:szCs w:val="20"/>
              </w:rPr>
              <w:t xml:space="preserve">.1  </w:t>
            </w:r>
            <w:del w:id="333" w:author="Ye-Kui Wang" w:date="2011-06-30T20:18:00Z">
              <w:r w:rsidRPr="005B346F" w:rsidDel="00FE4D11">
                <w:rPr>
                  <w:sz w:val="20"/>
                  <w:szCs w:val="20"/>
                </w:rPr>
                <w:delText xml:space="preserve">Modification </w:delText>
              </w:r>
            </w:del>
            <w:ins w:id="334" w:author="Ye-Kui Wang" w:date="2011-06-30T20:18:00Z">
              <w:r>
                <w:rPr>
                  <w:sz w:val="20"/>
                  <w:szCs w:val="20"/>
                </w:rPr>
                <w:t>Construction</w:t>
              </w:r>
              <w:r w:rsidRPr="005B346F">
                <w:rPr>
                  <w:sz w:val="20"/>
                  <w:szCs w:val="20"/>
                </w:rPr>
                <w:t xml:space="preserve"> </w:t>
              </w:r>
            </w:ins>
            <w:r w:rsidRPr="005B346F">
              <w:rPr>
                <w:sz w:val="20"/>
                <w:szCs w:val="20"/>
              </w:rPr>
              <w:t>process of reference picture lists for short-term reference pictures</w:t>
            </w:r>
            <w:bookmarkEnd w:id="292"/>
            <w:bookmarkEnd w:id="327"/>
            <w:bookmarkEnd w:id="328"/>
            <w:bookmarkEnd w:id="329"/>
            <w:bookmarkEnd w:id="330"/>
          </w:p>
          <w:p w:rsidR="00FD6D97" w:rsidRPr="005B346F" w:rsidRDefault="00FD6D97" w:rsidP="005B346F">
            <w:pPr>
              <w:rPr>
                <w:sz w:val="20"/>
                <w:szCs w:val="20"/>
              </w:rPr>
            </w:pPr>
            <w:r w:rsidRPr="005B346F">
              <w:rPr>
                <w:sz w:val="20"/>
                <w:szCs w:val="20"/>
              </w:rPr>
              <w:t>Input to this process is an index refIdxLX (with X being 0 or 1).</w:t>
            </w:r>
          </w:p>
          <w:p w:rsidR="00FD6D97" w:rsidRPr="005B346F" w:rsidRDefault="00FD6D97" w:rsidP="005B346F">
            <w:pPr>
              <w:rPr>
                <w:sz w:val="20"/>
                <w:szCs w:val="20"/>
              </w:rPr>
            </w:pPr>
            <w:r w:rsidRPr="005B346F">
              <w:rPr>
                <w:sz w:val="20"/>
                <w:szCs w:val="20"/>
              </w:rPr>
              <w:t>Output of this process is an incremented index refIdxLX.</w:t>
            </w:r>
          </w:p>
          <w:p w:rsidR="00FD6D97" w:rsidRPr="005B346F" w:rsidRDefault="00FD6D97" w:rsidP="005B346F">
            <w:pPr>
              <w:rPr>
                <w:sz w:val="20"/>
                <w:szCs w:val="20"/>
              </w:rPr>
            </w:pPr>
            <w:r w:rsidRPr="005B346F">
              <w:rPr>
                <w:sz w:val="20"/>
                <w:szCs w:val="20"/>
              </w:rPr>
              <w:t>The variable picNumLXNoWrap is derived as follows.</w:t>
            </w:r>
          </w:p>
          <w:p w:rsidR="00FD6D97" w:rsidRPr="005B346F" w:rsidRDefault="00FD6D97" w:rsidP="005B346F">
            <w:pPr>
              <w:tabs>
                <w:tab w:val="left" w:pos="400"/>
              </w:tabs>
              <w:ind w:left="400" w:hanging="400"/>
              <w:rPr>
                <w:sz w:val="20"/>
                <w:szCs w:val="20"/>
              </w:rPr>
            </w:pPr>
            <w:r w:rsidRPr="005B346F">
              <w:rPr>
                <w:sz w:val="20"/>
                <w:szCs w:val="20"/>
              </w:rPr>
              <w:t>–</w:t>
            </w:r>
            <w:r w:rsidRPr="005B346F">
              <w:rPr>
                <w:sz w:val="20"/>
                <w:szCs w:val="20"/>
              </w:rPr>
              <w:tab/>
              <w:t xml:space="preserve">If </w:t>
            </w:r>
            <w:del w:id="335" w:author="Ye-Kui Wang" w:date="2011-06-30T20:18:00Z">
              <w:r w:rsidRPr="005B346F" w:rsidDel="00FE4D11">
                <w:rPr>
                  <w:sz w:val="20"/>
                  <w:szCs w:val="20"/>
                </w:rPr>
                <w:delText>modification</w:delText>
              </w:r>
            </w:del>
            <w:ins w:id="336" w:author="Ye-Kui Wang" w:date="2011-06-30T20:18:00Z">
              <w:r>
                <w:rPr>
                  <w:sz w:val="20"/>
                  <w:szCs w:val="20"/>
                </w:rPr>
                <w:t>rplc</w:t>
              </w:r>
            </w:ins>
            <w:r w:rsidRPr="005B346F">
              <w:rPr>
                <w:sz w:val="20"/>
                <w:szCs w:val="20"/>
              </w:rPr>
              <w:t>_of_pic_nums_idc is equal to 0,</w:t>
            </w:r>
          </w:p>
          <w:p w:rsidR="00FD6D97" w:rsidRPr="005B346F" w:rsidRDefault="00FD6D97" w:rsidP="005B346F">
            <w:pPr>
              <w:pStyle w:val="Equation"/>
              <w:tabs>
                <w:tab w:val="clear" w:pos="794"/>
                <w:tab w:val="left" w:pos="567"/>
                <w:tab w:val="left" w:pos="993"/>
                <w:tab w:val="left" w:pos="1134"/>
              </w:tabs>
              <w:ind w:left="567"/>
              <w:rPr>
                <w:sz w:val="20"/>
                <w:szCs w:val="20"/>
              </w:rPr>
            </w:pPr>
            <w:r w:rsidRPr="005B346F">
              <w:rPr>
                <w:sz w:val="20"/>
                <w:szCs w:val="20"/>
              </w:rPr>
              <w:t>if( picNumLXPred − ( abs_diff_pic_num_minus1 + 1 ) &lt; 0 )</w:t>
            </w:r>
            <w:r w:rsidRPr="005B346F">
              <w:rPr>
                <w:sz w:val="20"/>
                <w:szCs w:val="20"/>
              </w:rPr>
              <w:br/>
            </w:r>
            <w:r w:rsidRPr="005B346F">
              <w:rPr>
                <w:sz w:val="20"/>
                <w:szCs w:val="20"/>
              </w:rPr>
              <w:tab/>
              <w:t>picNumLXNoWrap = picNumLXPred − ( abs_diff_pic_num_minus1 + 1 ) + MaxPicNum</w:t>
            </w:r>
            <w:r w:rsidRPr="005B346F">
              <w:rPr>
                <w:sz w:val="20"/>
                <w:szCs w:val="20"/>
              </w:rPr>
              <w:tab/>
              <w:t>(</w:t>
            </w:r>
            <w:r w:rsidR="004C0BB1" w:rsidRPr="005B346F">
              <w:rPr>
                <w:sz w:val="20"/>
                <w:szCs w:val="20"/>
              </w:rPr>
              <w:fldChar w:fldCharType="begin"/>
            </w:r>
            <w:r w:rsidRPr="005B346F">
              <w:rPr>
                <w:sz w:val="20"/>
                <w:szCs w:val="20"/>
              </w:rPr>
              <w:instrText xml:space="preserve"> STYLEREF 1 \s </w:instrText>
            </w:r>
            <w:r w:rsidR="004C0BB1" w:rsidRPr="005B346F">
              <w:rPr>
                <w:sz w:val="20"/>
                <w:szCs w:val="20"/>
              </w:rPr>
              <w:fldChar w:fldCharType="separate"/>
            </w:r>
            <w:r w:rsidRPr="005B346F">
              <w:rPr>
                <w:noProof/>
                <w:sz w:val="20"/>
                <w:szCs w:val="20"/>
              </w:rPr>
              <w:t>8</w:t>
            </w:r>
            <w:r w:rsidR="004C0BB1" w:rsidRPr="005B346F">
              <w:rPr>
                <w:sz w:val="20"/>
                <w:szCs w:val="20"/>
              </w:rPr>
              <w:fldChar w:fldCharType="end"/>
            </w:r>
            <w:r w:rsidRPr="005B346F">
              <w:rPr>
                <w:sz w:val="20"/>
                <w:szCs w:val="20"/>
              </w:rPr>
              <w:noBreakHyphen/>
            </w:r>
            <w:r w:rsidR="004C0BB1" w:rsidRPr="005B346F">
              <w:rPr>
                <w:sz w:val="20"/>
                <w:szCs w:val="20"/>
              </w:rPr>
              <w:fldChar w:fldCharType="begin"/>
            </w:r>
            <w:r w:rsidRPr="005B346F">
              <w:rPr>
                <w:sz w:val="20"/>
                <w:szCs w:val="20"/>
              </w:rPr>
              <w:instrText xml:space="preserve"> SEQ Equation \* ARABIC \s 1 </w:instrText>
            </w:r>
            <w:r w:rsidR="004C0BB1" w:rsidRPr="005B346F">
              <w:rPr>
                <w:sz w:val="20"/>
                <w:szCs w:val="20"/>
              </w:rPr>
              <w:fldChar w:fldCharType="separate"/>
            </w:r>
            <w:r w:rsidRPr="005B346F">
              <w:rPr>
                <w:noProof/>
                <w:sz w:val="20"/>
                <w:szCs w:val="20"/>
              </w:rPr>
              <w:t>4</w:t>
            </w:r>
            <w:r w:rsidR="004C0BB1" w:rsidRPr="005B346F">
              <w:rPr>
                <w:sz w:val="20"/>
                <w:szCs w:val="20"/>
              </w:rPr>
              <w:fldChar w:fldCharType="end"/>
            </w:r>
            <w:r w:rsidRPr="005B346F">
              <w:rPr>
                <w:sz w:val="20"/>
                <w:szCs w:val="20"/>
              </w:rPr>
              <w:t>)</w:t>
            </w:r>
            <w:r w:rsidRPr="005B346F">
              <w:rPr>
                <w:sz w:val="20"/>
                <w:szCs w:val="20"/>
              </w:rPr>
              <w:br/>
              <w:t>else</w:t>
            </w:r>
            <w:r w:rsidRPr="005B346F">
              <w:rPr>
                <w:sz w:val="20"/>
                <w:szCs w:val="20"/>
              </w:rPr>
              <w:br/>
            </w:r>
            <w:r w:rsidRPr="005B346F">
              <w:rPr>
                <w:sz w:val="20"/>
                <w:szCs w:val="20"/>
              </w:rPr>
              <w:tab/>
              <w:t>picNumLXNoWrap = picNumLXPred − ( abs_diff_pic_num_minus1 + 1 )</w:t>
            </w:r>
          </w:p>
          <w:p w:rsidR="00FD6D97" w:rsidRPr="005B346F" w:rsidRDefault="00FD6D97" w:rsidP="005B346F">
            <w:pPr>
              <w:tabs>
                <w:tab w:val="left" w:pos="400"/>
              </w:tabs>
              <w:ind w:left="400" w:hanging="400"/>
              <w:rPr>
                <w:sz w:val="20"/>
                <w:szCs w:val="20"/>
              </w:rPr>
            </w:pPr>
            <w:r w:rsidRPr="005B346F">
              <w:rPr>
                <w:sz w:val="20"/>
                <w:szCs w:val="20"/>
              </w:rPr>
              <w:t>–</w:t>
            </w:r>
            <w:r w:rsidRPr="005B346F">
              <w:rPr>
                <w:sz w:val="20"/>
                <w:szCs w:val="20"/>
              </w:rPr>
              <w:tab/>
              <w:t>Otherwise (</w:t>
            </w:r>
            <w:del w:id="337" w:author="Ye-Kui Wang" w:date="2011-06-30T20:18:00Z">
              <w:r w:rsidRPr="005B346F" w:rsidDel="00FE4D11">
                <w:rPr>
                  <w:sz w:val="20"/>
                  <w:szCs w:val="20"/>
                </w:rPr>
                <w:delText>modification</w:delText>
              </w:r>
            </w:del>
            <w:ins w:id="338" w:author="Ye-Kui Wang" w:date="2011-06-30T20:18:00Z">
              <w:r>
                <w:rPr>
                  <w:sz w:val="20"/>
                  <w:szCs w:val="20"/>
                </w:rPr>
                <w:t>rplc</w:t>
              </w:r>
            </w:ins>
            <w:r w:rsidRPr="005B346F">
              <w:rPr>
                <w:sz w:val="20"/>
                <w:szCs w:val="20"/>
              </w:rPr>
              <w:t>_of_pic_nums_idc is equal to 1),</w:t>
            </w:r>
          </w:p>
          <w:p w:rsidR="00FD6D97" w:rsidRPr="005B346F" w:rsidRDefault="00FD6D97" w:rsidP="005B346F">
            <w:pPr>
              <w:pStyle w:val="Equation"/>
              <w:tabs>
                <w:tab w:val="clear" w:pos="794"/>
                <w:tab w:val="left" w:pos="567"/>
                <w:tab w:val="left" w:pos="993"/>
              </w:tabs>
              <w:ind w:left="567"/>
              <w:rPr>
                <w:sz w:val="20"/>
                <w:szCs w:val="20"/>
              </w:rPr>
            </w:pPr>
            <w:r w:rsidRPr="005B346F">
              <w:rPr>
                <w:sz w:val="20"/>
                <w:szCs w:val="20"/>
              </w:rPr>
              <w:t>if( picNumLXPred + ( abs_diff_pic_num_minus1 + 1 )  &gt;=  MaxPicNum )</w:t>
            </w:r>
            <w:r w:rsidRPr="005B346F">
              <w:rPr>
                <w:sz w:val="20"/>
                <w:szCs w:val="20"/>
              </w:rPr>
              <w:br/>
            </w:r>
            <w:r w:rsidRPr="005B346F">
              <w:rPr>
                <w:sz w:val="20"/>
                <w:szCs w:val="20"/>
              </w:rPr>
              <w:tab/>
              <w:t>picNumLXNoWrap = picNumLXPred + ( abs_diff_pic_num_minus1 + 1 ) − MaxPicNum</w:t>
            </w:r>
            <w:r w:rsidRPr="005B346F">
              <w:rPr>
                <w:sz w:val="20"/>
                <w:szCs w:val="20"/>
              </w:rPr>
              <w:tab/>
              <w:t>(</w:t>
            </w:r>
            <w:r w:rsidR="004C0BB1" w:rsidRPr="005B346F">
              <w:rPr>
                <w:sz w:val="20"/>
                <w:szCs w:val="20"/>
              </w:rPr>
              <w:fldChar w:fldCharType="begin"/>
            </w:r>
            <w:r w:rsidRPr="005B346F">
              <w:rPr>
                <w:sz w:val="20"/>
                <w:szCs w:val="20"/>
              </w:rPr>
              <w:instrText xml:space="preserve"> STYLEREF 1 \s </w:instrText>
            </w:r>
            <w:r w:rsidR="004C0BB1" w:rsidRPr="005B346F">
              <w:rPr>
                <w:sz w:val="20"/>
                <w:szCs w:val="20"/>
              </w:rPr>
              <w:fldChar w:fldCharType="separate"/>
            </w:r>
            <w:r w:rsidRPr="005B346F">
              <w:rPr>
                <w:noProof/>
                <w:sz w:val="20"/>
                <w:szCs w:val="20"/>
              </w:rPr>
              <w:t>8</w:t>
            </w:r>
            <w:r w:rsidR="004C0BB1" w:rsidRPr="005B346F">
              <w:rPr>
                <w:sz w:val="20"/>
                <w:szCs w:val="20"/>
              </w:rPr>
              <w:fldChar w:fldCharType="end"/>
            </w:r>
            <w:r w:rsidRPr="005B346F">
              <w:rPr>
                <w:sz w:val="20"/>
                <w:szCs w:val="20"/>
              </w:rPr>
              <w:noBreakHyphen/>
            </w:r>
            <w:r w:rsidR="004C0BB1" w:rsidRPr="005B346F">
              <w:rPr>
                <w:sz w:val="20"/>
                <w:szCs w:val="20"/>
              </w:rPr>
              <w:fldChar w:fldCharType="begin"/>
            </w:r>
            <w:r w:rsidRPr="005B346F">
              <w:rPr>
                <w:sz w:val="20"/>
                <w:szCs w:val="20"/>
              </w:rPr>
              <w:instrText xml:space="preserve"> SEQ Equation \* ARABIC \s 1 </w:instrText>
            </w:r>
            <w:r w:rsidR="004C0BB1" w:rsidRPr="005B346F">
              <w:rPr>
                <w:sz w:val="20"/>
                <w:szCs w:val="20"/>
              </w:rPr>
              <w:fldChar w:fldCharType="separate"/>
            </w:r>
            <w:r w:rsidRPr="005B346F">
              <w:rPr>
                <w:noProof/>
                <w:sz w:val="20"/>
                <w:szCs w:val="20"/>
              </w:rPr>
              <w:t>5</w:t>
            </w:r>
            <w:r w:rsidR="004C0BB1" w:rsidRPr="005B346F">
              <w:rPr>
                <w:sz w:val="20"/>
                <w:szCs w:val="20"/>
              </w:rPr>
              <w:fldChar w:fldCharType="end"/>
            </w:r>
            <w:r w:rsidRPr="005B346F">
              <w:rPr>
                <w:sz w:val="20"/>
                <w:szCs w:val="20"/>
              </w:rPr>
              <w:t>)</w:t>
            </w:r>
            <w:r w:rsidRPr="005B346F">
              <w:rPr>
                <w:sz w:val="20"/>
                <w:szCs w:val="20"/>
              </w:rPr>
              <w:br/>
              <w:t>else</w:t>
            </w:r>
            <w:r w:rsidRPr="005B346F">
              <w:rPr>
                <w:sz w:val="20"/>
                <w:szCs w:val="20"/>
              </w:rPr>
              <w:br/>
            </w:r>
            <w:r w:rsidRPr="005B346F">
              <w:rPr>
                <w:sz w:val="20"/>
                <w:szCs w:val="20"/>
              </w:rPr>
              <w:tab/>
              <w:t>picNumLXNoWrap = picNumLXPred + ( abs_diff_pic_num_minus1 + 1 )</w:t>
            </w:r>
          </w:p>
          <w:p w:rsidR="00FD6D97" w:rsidRPr="005B346F" w:rsidRDefault="00FD6D97" w:rsidP="005B346F">
            <w:pPr>
              <w:tabs>
                <w:tab w:val="left" w:pos="284"/>
              </w:tabs>
              <w:rPr>
                <w:sz w:val="20"/>
                <w:szCs w:val="20"/>
              </w:rPr>
            </w:pPr>
            <w:r w:rsidRPr="005B346F">
              <w:rPr>
                <w:sz w:val="20"/>
                <w:szCs w:val="20"/>
              </w:rPr>
              <w:t xml:space="preserve">picNumLXPred is the prediction value for the variable picNumLXNoWrap. When the process specified in this subclause is invoked the first time for a slice (that is, for the first occurrence of </w:t>
            </w:r>
            <w:del w:id="339" w:author="Ye-Kui Wang" w:date="2011-06-30T20:19:00Z">
              <w:r w:rsidRPr="005B346F" w:rsidDel="00FE4D11">
                <w:rPr>
                  <w:sz w:val="20"/>
                  <w:szCs w:val="20"/>
                </w:rPr>
                <w:delText>modification</w:delText>
              </w:r>
            </w:del>
            <w:ins w:id="340" w:author="Ye-Kui Wang" w:date="2011-06-30T20:19:00Z">
              <w:r>
                <w:rPr>
                  <w:sz w:val="20"/>
                  <w:szCs w:val="20"/>
                </w:rPr>
                <w:t>rplc</w:t>
              </w:r>
            </w:ins>
            <w:r w:rsidRPr="005B346F">
              <w:rPr>
                <w:sz w:val="20"/>
                <w:szCs w:val="20"/>
              </w:rPr>
              <w:t>_of_pic_nums_idc equal to 0 or 1 in the ref_pic_list_</w:t>
            </w:r>
            <w:del w:id="341" w:author="Ye-Kui Wang" w:date="2011-06-30T20:19:00Z">
              <w:r w:rsidRPr="005B346F" w:rsidDel="00FE4D11">
                <w:rPr>
                  <w:sz w:val="20"/>
                  <w:szCs w:val="20"/>
                </w:rPr>
                <w:delText>modification</w:delText>
              </w:r>
            </w:del>
            <w:ins w:id="342" w:author="Ye-Kui Wang" w:date="2011-06-30T20:19:00Z">
              <w:r>
                <w:rPr>
                  <w:sz w:val="20"/>
                  <w:szCs w:val="20"/>
                </w:rPr>
                <w:t>construction</w:t>
              </w:r>
            </w:ins>
            <w:r w:rsidRPr="005B346F">
              <w:rPr>
                <w:sz w:val="20"/>
                <w:szCs w:val="20"/>
              </w:rPr>
              <w:t>( ) syntax), picNumL0Pred and picNumL1Pred are initially set equal to CurrPicNum. After each assignment of picNumLXNoWrap, the value of picNumLXNoWrap is assigned to picNumLXPred.</w:t>
            </w:r>
          </w:p>
          <w:p w:rsidR="00FD6D97" w:rsidRPr="005B346F" w:rsidRDefault="00FD6D97" w:rsidP="005B346F">
            <w:pPr>
              <w:tabs>
                <w:tab w:val="left" w:pos="284"/>
              </w:tabs>
              <w:rPr>
                <w:sz w:val="20"/>
                <w:szCs w:val="20"/>
              </w:rPr>
            </w:pPr>
            <w:r w:rsidRPr="005B346F">
              <w:rPr>
                <w:sz w:val="20"/>
                <w:szCs w:val="20"/>
              </w:rPr>
              <w:t>The variable picNumLX is derived as specified by the following pseudo-code:</w:t>
            </w:r>
          </w:p>
          <w:p w:rsidR="00FD6D97" w:rsidRPr="005B346F" w:rsidRDefault="00FD6D97" w:rsidP="005B346F">
            <w:pPr>
              <w:pStyle w:val="Equation"/>
              <w:tabs>
                <w:tab w:val="clear" w:pos="794"/>
                <w:tab w:val="left" w:pos="567"/>
                <w:tab w:val="left" w:pos="993"/>
              </w:tabs>
              <w:ind w:left="567"/>
              <w:rPr>
                <w:sz w:val="20"/>
                <w:szCs w:val="20"/>
              </w:rPr>
            </w:pPr>
            <w:r w:rsidRPr="005B346F">
              <w:rPr>
                <w:sz w:val="20"/>
                <w:szCs w:val="20"/>
              </w:rPr>
              <w:t>if( picNumLXNoWrap &gt; CurrPicNum )</w:t>
            </w:r>
            <w:r w:rsidRPr="005B346F">
              <w:rPr>
                <w:sz w:val="20"/>
                <w:szCs w:val="20"/>
              </w:rPr>
              <w:br/>
            </w:r>
            <w:r w:rsidRPr="005B346F">
              <w:rPr>
                <w:sz w:val="20"/>
                <w:szCs w:val="20"/>
              </w:rPr>
              <w:tab/>
              <w:t>picNumLX = picNumLXNoWrap − MaxPicNum</w:t>
            </w:r>
            <w:r w:rsidRPr="005B346F">
              <w:rPr>
                <w:sz w:val="20"/>
                <w:szCs w:val="20"/>
              </w:rPr>
              <w:tab/>
              <w:t>(</w:t>
            </w:r>
            <w:r w:rsidR="004C0BB1" w:rsidRPr="005B346F">
              <w:rPr>
                <w:sz w:val="20"/>
                <w:szCs w:val="20"/>
              </w:rPr>
              <w:fldChar w:fldCharType="begin"/>
            </w:r>
            <w:r w:rsidRPr="005B346F">
              <w:rPr>
                <w:sz w:val="20"/>
                <w:szCs w:val="20"/>
              </w:rPr>
              <w:instrText xml:space="preserve"> STYLEREF 1 \s </w:instrText>
            </w:r>
            <w:r w:rsidR="004C0BB1" w:rsidRPr="005B346F">
              <w:rPr>
                <w:sz w:val="20"/>
                <w:szCs w:val="20"/>
              </w:rPr>
              <w:fldChar w:fldCharType="separate"/>
            </w:r>
            <w:r w:rsidRPr="005B346F">
              <w:rPr>
                <w:noProof/>
                <w:sz w:val="20"/>
                <w:szCs w:val="20"/>
              </w:rPr>
              <w:t>8</w:t>
            </w:r>
            <w:r w:rsidR="004C0BB1" w:rsidRPr="005B346F">
              <w:rPr>
                <w:sz w:val="20"/>
                <w:szCs w:val="20"/>
              </w:rPr>
              <w:fldChar w:fldCharType="end"/>
            </w:r>
            <w:r w:rsidRPr="005B346F">
              <w:rPr>
                <w:sz w:val="20"/>
                <w:szCs w:val="20"/>
              </w:rPr>
              <w:noBreakHyphen/>
            </w:r>
            <w:r w:rsidR="004C0BB1" w:rsidRPr="005B346F">
              <w:rPr>
                <w:sz w:val="20"/>
                <w:szCs w:val="20"/>
              </w:rPr>
              <w:fldChar w:fldCharType="begin"/>
            </w:r>
            <w:r w:rsidRPr="005B346F">
              <w:rPr>
                <w:sz w:val="20"/>
                <w:szCs w:val="20"/>
              </w:rPr>
              <w:instrText xml:space="preserve"> SEQ Equation \* ARABIC \s 1 </w:instrText>
            </w:r>
            <w:r w:rsidR="004C0BB1" w:rsidRPr="005B346F">
              <w:rPr>
                <w:sz w:val="20"/>
                <w:szCs w:val="20"/>
              </w:rPr>
              <w:fldChar w:fldCharType="separate"/>
            </w:r>
            <w:r w:rsidRPr="005B346F">
              <w:rPr>
                <w:noProof/>
                <w:sz w:val="20"/>
                <w:szCs w:val="20"/>
              </w:rPr>
              <w:t>6</w:t>
            </w:r>
            <w:r w:rsidR="004C0BB1" w:rsidRPr="005B346F">
              <w:rPr>
                <w:sz w:val="20"/>
                <w:szCs w:val="20"/>
              </w:rPr>
              <w:fldChar w:fldCharType="end"/>
            </w:r>
            <w:r w:rsidRPr="005B346F">
              <w:rPr>
                <w:sz w:val="20"/>
                <w:szCs w:val="20"/>
              </w:rPr>
              <w:t>)</w:t>
            </w:r>
            <w:r w:rsidRPr="005B346F">
              <w:rPr>
                <w:sz w:val="20"/>
                <w:szCs w:val="20"/>
              </w:rPr>
              <w:br/>
              <w:t>else</w:t>
            </w:r>
            <w:r w:rsidRPr="005B346F">
              <w:rPr>
                <w:sz w:val="20"/>
                <w:szCs w:val="20"/>
              </w:rPr>
              <w:br/>
            </w:r>
            <w:r w:rsidRPr="005B346F">
              <w:rPr>
                <w:sz w:val="20"/>
                <w:szCs w:val="20"/>
              </w:rPr>
              <w:tab/>
              <w:t>picNumLX = picNumLXNoWrap</w:t>
            </w:r>
          </w:p>
          <w:p w:rsidR="00FD6D97" w:rsidRPr="005B346F" w:rsidRDefault="00FD6D97" w:rsidP="005B346F">
            <w:pPr>
              <w:tabs>
                <w:tab w:val="left" w:pos="284"/>
              </w:tabs>
              <w:spacing w:before="120"/>
              <w:rPr>
                <w:sz w:val="20"/>
                <w:szCs w:val="20"/>
              </w:rPr>
            </w:pPr>
            <w:r w:rsidRPr="005B346F">
              <w:rPr>
                <w:sz w:val="20"/>
                <w:szCs w:val="20"/>
              </w:rPr>
              <w:t>picNumLX shall be equal to the PicNum of a reference picture that is marked as "used for short-term reference"</w:t>
            </w:r>
            <w:del w:id="343" w:author="Ye-Kui Wang" w:date="2011-06-30T20:20:00Z">
              <w:r w:rsidRPr="005B346F" w:rsidDel="00FE4D11">
                <w:rPr>
                  <w:sz w:val="20"/>
                  <w:szCs w:val="20"/>
                </w:rPr>
                <w:delText xml:space="preserve"> and shall not be equal to the PicNum of a short-term reference picture that is marked as "non-existing"</w:delText>
              </w:r>
            </w:del>
            <w:r w:rsidRPr="005B346F">
              <w:rPr>
                <w:i/>
                <w:iCs/>
                <w:sz w:val="20"/>
                <w:szCs w:val="20"/>
              </w:rPr>
              <w:t xml:space="preserve">. </w:t>
            </w:r>
            <w:r w:rsidRPr="005B346F">
              <w:rPr>
                <w:sz w:val="20"/>
                <w:szCs w:val="20"/>
              </w:rPr>
              <w:t>The short-term reference picture with PicNum equal to picNumLX shall not have greater temporal_id than the current slice.</w:t>
            </w:r>
          </w:p>
          <w:p w:rsidR="00FD6D97" w:rsidRPr="005B346F" w:rsidRDefault="00FD6D97" w:rsidP="005B346F">
            <w:pPr>
              <w:tabs>
                <w:tab w:val="left" w:pos="284"/>
              </w:tabs>
              <w:rPr>
                <w:sz w:val="20"/>
                <w:szCs w:val="20"/>
              </w:rPr>
            </w:pPr>
            <w:r w:rsidRPr="005B346F">
              <w:rPr>
                <w:sz w:val="20"/>
                <w:szCs w:val="20"/>
              </w:rPr>
              <w:t>The following procedure is conducted to place the picture with short-term picture number picNumLX into the index position refIdxLX, shift the position of any other remaining pictures to later in the list, and increment the value of refIdxLX.</w:t>
            </w:r>
          </w:p>
          <w:p w:rsidR="00FD6D97" w:rsidRPr="005B346F" w:rsidRDefault="00FD6D97" w:rsidP="005B346F">
            <w:pPr>
              <w:pStyle w:val="Equation"/>
              <w:tabs>
                <w:tab w:val="clear" w:pos="794"/>
                <w:tab w:val="clear" w:pos="1588"/>
                <w:tab w:val="left" w:pos="851"/>
                <w:tab w:val="left" w:pos="1134"/>
                <w:tab w:val="left" w:pos="1418"/>
              </w:tabs>
              <w:ind w:left="567"/>
              <w:rPr>
                <w:sz w:val="20"/>
                <w:szCs w:val="20"/>
              </w:rPr>
            </w:pPr>
            <w:r w:rsidRPr="005B346F">
              <w:rPr>
                <w:sz w:val="20"/>
                <w:szCs w:val="20"/>
              </w:rPr>
              <w:t>for( cIdx = num_ref_idx_lX_active_minus1 + 1; cIdx &gt; refIdxLX; cIdx− − )</w:t>
            </w:r>
            <w:r w:rsidRPr="005B346F">
              <w:rPr>
                <w:sz w:val="20"/>
                <w:szCs w:val="20"/>
              </w:rPr>
              <w:br/>
            </w:r>
            <w:r w:rsidRPr="005B346F">
              <w:rPr>
                <w:sz w:val="20"/>
                <w:szCs w:val="20"/>
              </w:rPr>
              <w:tab/>
              <w:t>RefPicListX[ cIdx ] = RefPicListX[ cIdx − 1]</w:t>
            </w:r>
            <w:r w:rsidRPr="005B346F">
              <w:rPr>
                <w:sz w:val="20"/>
                <w:szCs w:val="20"/>
              </w:rPr>
              <w:br/>
              <w:t>RefPicListX[ refIdxLX++ ] = short-term reference picture with PicNum equal to picNumLX</w:t>
            </w:r>
            <w:r w:rsidRPr="005B346F">
              <w:rPr>
                <w:sz w:val="20"/>
                <w:szCs w:val="20"/>
              </w:rPr>
              <w:br/>
              <w:t>nIdx = refIdxLX</w:t>
            </w:r>
            <w:r w:rsidRPr="005B346F">
              <w:rPr>
                <w:sz w:val="20"/>
                <w:szCs w:val="20"/>
              </w:rPr>
              <w:br/>
              <w:t xml:space="preserve">for( cIdx = refIdxLX; cIdx &lt;= num_ref_idx_lX_active_minus1 + 1; cIdx++ ) </w:t>
            </w:r>
            <w:r w:rsidRPr="005B346F">
              <w:rPr>
                <w:sz w:val="20"/>
                <w:szCs w:val="20"/>
              </w:rPr>
              <w:tab/>
              <w:t>(</w:t>
            </w:r>
            <w:r w:rsidR="004C0BB1" w:rsidRPr="005B346F">
              <w:rPr>
                <w:sz w:val="20"/>
                <w:szCs w:val="20"/>
              </w:rPr>
              <w:fldChar w:fldCharType="begin"/>
            </w:r>
            <w:r w:rsidRPr="005B346F">
              <w:rPr>
                <w:sz w:val="20"/>
                <w:szCs w:val="20"/>
              </w:rPr>
              <w:instrText xml:space="preserve"> STYLEREF 1 \s </w:instrText>
            </w:r>
            <w:r w:rsidR="004C0BB1" w:rsidRPr="005B346F">
              <w:rPr>
                <w:sz w:val="20"/>
                <w:szCs w:val="20"/>
              </w:rPr>
              <w:fldChar w:fldCharType="separate"/>
            </w:r>
            <w:r w:rsidRPr="005B346F">
              <w:rPr>
                <w:noProof/>
                <w:sz w:val="20"/>
                <w:szCs w:val="20"/>
              </w:rPr>
              <w:t>8</w:t>
            </w:r>
            <w:r w:rsidR="004C0BB1" w:rsidRPr="005B346F">
              <w:rPr>
                <w:sz w:val="20"/>
                <w:szCs w:val="20"/>
              </w:rPr>
              <w:fldChar w:fldCharType="end"/>
            </w:r>
            <w:r w:rsidRPr="005B346F">
              <w:rPr>
                <w:sz w:val="20"/>
                <w:szCs w:val="20"/>
              </w:rPr>
              <w:noBreakHyphen/>
            </w:r>
            <w:r w:rsidR="004C0BB1" w:rsidRPr="005B346F">
              <w:rPr>
                <w:sz w:val="20"/>
                <w:szCs w:val="20"/>
              </w:rPr>
              <w:fldChar w:fldCharType="begin"/>
            </w:r>
            <w:r w:rsidRPr="005B346F">
              <w:rPr>
                <w:sz w:val="20"/>
                <w:szCs w:val="20"/>
              </w:rPr>
              <w:instrText xml:space="preserve"> SEQ Equation \* ARABIC \s 1 </w:instrText>
            </w:r>
            <w:r w:rsidR="004C0BB1" w:rsidRPr="005B346F">
              <w:rPr>
                <w:sz w:val="20"/>
                <w:szCs w:val="20"/>
              </w:rPr>
              <w:fldChar w:fldCharType="separate"/>
            </w:r>
            <w:r w:rsidRPr="005B346F">
              <w:rPr>
                <w:noProof/>
                <w:sz w:val="20"/>
                <w:szCs w:val="20"/>
              </w:rPr>
              <w:t>7</w:t>
            </w:r>
            <w:r w:rsidR="004C0BB1" w:rsidRPr="005B346F">
              <w:rPr>
                <w:sz w:val="20"/>
                <w:szCs w:val="20"/>
              </w:rPr>
              <w:fldChar w:fldCharType="end"/>
            </w:r>
            <w:r w:rsidRPr="005B346F">
              <w:rPr>
                <w:sz w:val="20"/>
                <w:szCs w:val="20"/>
              </w:rPr>
              <w:t>)</w:t>
            </w:r>
            <w:r w:rsidRPr="005B346F">
              <w:rPr>
                <w:sz w:val="20"/>
                <w:szCs w:val="20"/>
              </w:rPr>
              <w:br/>
            </w:r>
            <w:r w:rsidRPr="005B346F">
              <w:rPr>
                <w:sz w:val="20"/>
                <w:szCs w:val="20"/>
              </w:rPr>
              <w:tab/>
              <w:t>if( PicNumF( RefPicListX[ cIdx ] ) != picNumLX )</w:t>
            </w:r>
            <w:r w:rsidRPr="005B346F">
              <w:rPr>
                <w:sz w:val="20"/>
                <w:szCs w:val="20"/>
              </w:rPr>
              <w:br/>
            </w:r>
            <w:r w:rsidRPr="005B346F">
              <w:rPr>
                <w:sz w:val="20"/>
                <w:szCs w:val="20"/>
              </w:rPr>
              <w:tab/>
            </w:r>
            <w:r w:rsidRPr="005B346F">
              <w:rPr>
                <w:sz w:val="20"/>
                <w:szCs w:val="20"/>
              </w:rPr>
              <w:tab/>
              <w:t>RefPicListX[ nIdx++ ] = RefPicListX[ cIdx ]</w:t>
            </w:r>
          </w:p>
          <w:p w:rsidR="00FD6D97" w:rsidRPr="005B346F" w:rsidRDefault="00FD6D97" w:rsidP="005B346F">
            <w:pPr>
              <w:rPr>
                <w:sz w:val="20"/>
                <w:szCs w:val="20"/>
              </w:rPr>
            </w:pPr>
            <w:r w:rsidRPr="005B346F">
              <w:rPr>
                <w:sz w:val="20"/>
                <w:szCs w:val="20"/>
              </w:rPr>
              <w:t>where the function PicNumF( RefPicListX[ cIdx ] ) is derived as follows.</w:t>
            </w:r>
          </w:p>
          <w:p w:rsidR="00FD6D97" w:rsidRPr="005B346F" w:rsidRDefault="00FD6D97" w:rsidP="005B346F">
            <w:pPr>
              <w:pStyle w:val="enumlev1"/>
              <w:ind w:left="397"/>
            </w:pPr>
            <w:r w:rsidRPr="005B346F">
              <w:t>–</w:t>
            </w:r>
            <w:r w:rsidRPr="005B346F">
              <w:tab/>
              <w:t xml:space="preserve">If the picture RefPicListX[ cIdx ] is marked as "used for short-term reference", PicNumF( RefPicListX[ cIdx ] ) is the </w:t>
            </w:r>
            <w:r w:rsidRPr="005B346F">
              <w:lastRenderedPageBreak/>
              <w:t>PicNum of the picture RefPicListX[ cIdx ].</w:t>
            </w:r>
          </w:p>
          <w:p w:rsidR="00FD6D97" w:rsidRPr="005B346F" w:rsidRDefault="00FD6D97" w:rsidP="005B346F">
            <w:pPr>
              <w:pStyle w:val="enumlev1"/>
              <w:ind w:left="397"/>
            </w:pPr>
            <w:r w:rsidRPr="005B346F">
              <w:t>–</w:t>
            </w:r>
            <w:r w:rsidRPr="005B346F">
              <w:tab/>
              <w:t>Otherwise (the picture RefPicListX[ cIdx ] is not marked as "used for short-term reference"), PicNumF( RefPicListX[ cIdx ] ) is equal to MaxPicNum.</w:t>
            </w:r>
          </w:p>
          <w:p w:rsidR="00FD6D97" w:rsidRPr="005B346F" w:rsidRDefault="00FD6D97" w:rsidP="005B346F">
            <w:pPr>
              <w:pStyle w:val="Note2"/>
              <w:rPr>
                <w:sz w:val="20"/>
                <w:szCs w:val="20"/>
              </w:rPr>
            </w:pPr>
            <w:r w:rsidRPr="005B346F">
              <w:rPr>
                <w:sz w:val="20"/>
                <w:szCs w:val="20"/>
              </w:rPr>
              <w:t>NOTE 1 – A value of MaxPicNum can never be equal to picNumLX.</w:t>
            </w:r>
          </w:p>
          <w:p w:rsidR="00FD6D97" w:rsidRPr="005B346F" w:rsidRDefault="00FD6D97" w:rsidP="005B346F">
            <w:pPr>
              <w:pStyle w:val="Note1"/>
              <w:rPr>
                <w:sz w:val="20"/>
                <w:szCs w:val="20"/>
              </w:rPr>
            </w:pPr>
            <w:r w:rsidRPr="005B346F">
              <w:rPr>
                <w:sz w:val="20"/>
                <w:szCs w:val="20"/>
              </w:rPr>
              <w:t>NOTE 2 – Within this pseudo-code procedure, the length of the list RefPicListX is temporarily made one element longer than the length needed for the final list. After the execution of this procedure, only elements 0 through num_ref_idx_lX_active_minus1 of the list need to be retained.</w:t>
            </w:r>
          </w:p>
          <w:p w:rsidR="00FD6D97" w:rsidRPr="005B346F" w:rsidRDefault="00FD6D97" w:rsidP="008A489A">
            <w:pPr>
              <w:pStyle w:val="Heading5"/>
              <w:keepLines/>
              <w:tabs>
                <w:tab w:val="clear" w:pos="360"/>
                <w:tab w:val="clear" w:pos="1080"/>
                <w:tab w:val="clear" w:pos="1440"/>
                <w:tab w:val="left" w:pos="794"/>
                <w:tab w:val="left" w:pos="907"/>
                <w:tab w:val="left" w:pos="1191"/>
                <w:tab w:val="left" w:pos="1588"/>
                <w:tab w:val="left" w:pos="1985"/>
              </w:tabs>
              <w:spacing w:before="181" w:after="0"/>
              <w:jc w:val="both"/>
              <w:rPr>
                <w:sz w:val="20"/>
                <w:szCs w:val="20"/>
              </w:rPr>
            </w:pPr>
            <w:bookmarkStart w:id="344" w:name="_Toc20134323"/>
            <w:bookmarkStart w:id="345" w:name="_Ref31614079"/>
            <w:bookmarkStart w:id="346" w:name="_Ref31614107"/>
            <w:bookmarkStart w:id="347" w:name="_Ref32317406"/>
            <w:bookmarkStart w:id="348" w:name="_Toc77680462"/>
            <w:bookmarkStart w:id="349" w:name="_Toc226456623"/>
            <w:r>
              <w:rPr>
                <w:sz w:val="20"/>
                <w:szCs w:val="20"/>
                <w:lang w:val="en-GB"/>
              </w:rPr>
              <w:t>8.2.2.</w:t>
            </w:r>
            <w:del w:id="350" w:author="Ye-Kui Wang" w:date="2011-06-30T20:21:00Z">
              <w:r w:rsidDel="008A489A">
                <w:rPr>
                  <w:sz w:val="20"/>
                  <w:szCs w:val="20"/>
                  <w:lang w:val="en-GB"/>
                </w:rPr>
                <w:delText>3</w:delText>
              </w:r>
            </w:del>
            <w:ins w:id="351" w:author="Ye-Kui Wang" w:date="2011-06-30T20:21:00Z">
              <w:r>
                <w:rPr>
                  <w:sz w:val="20"/>
                  <w:szCs w:val="20"/>
                  <w:lang w:val="en-GB"/>
                </w:rPr>
                <w:t>2</w:t>
              </w:r>
            </w:ins>
            <w:r>
              <w:rPr>
                <w:sz w:val="20"/>
                <w:szCs w:val="20"/>
                <w:lang w:val="en-GB"/>
              </w:rPr>
              <w:t xml:space="preserve">.2  </w:t>
            </w:r>
            <w:del w:id="352" w:author="Ye-Kui Wang" w:date="2011-06-30T20:21:00Z">
              <w:r w:rsidRPr="005B346F" w:rsidDel="008A489A">
                <w:rPr>
                  <w:sz w:val="20"/>
                  <w:szCs w:val="20"/>
                </w:rPr>
                <w:delText xml:space="preserve">Modification </w:delText>
              </w:r>
            </w:del>
            <w:ins w:id="353" w:author="Ye-Kui Wang" w:date="2011-06-30T20:21:00Z">
              <w:r>
                <w:rPr>
                  <w:sz w:val="20"/>
                  <w:szCs w:val="20"/>
                </w:rPr>
                <w:t>Construction</w:t>
              </w:r>
              <w:r w:rsidRPr="005B346F">
                <w:rPr>
                  <w:sz w:val="20"/>
                  <w:szCs w:val="20"/>
                </w:rPr>
                <w:t xml:space="preserve"> </w:t>
              </w:r>
            </w:ins>
            <w:r w:rsidRPr="005B346F">
              <w:rPr>
                <w:sz w:val="20"/>
                <w:szCs w:val="20"/>
              </w:rPr>
              <w:t>process of reference picture lists for long-term reference pictures</w:t>
            </w:r>
            <w:bookmarkEnd w:id="344"/>
            <w:bookmarkEnd w:id="345"/>
            <w:bookmarkEnd w:id="346"/>
            <w:bookmarkEnd w:id="347"/>
            <w:bookmarkEnd w:id="348"/>
            <w:bookmarkEnd w:id="349"/>
          </w:p>
          <w:p w:rsidR="00FD6D97" w:rsidRPr="005B346F" w:rsidRDefault="00FD6D97" w:rsidP="005B346F">
            <w:pPr>
              <w:rPr>
                <w:sz w:val="20"/>
                <w:szCs w:val="20"/>
              </w:rPr>
            </w:pPr>
            <w:r w:rsidRPr="005B346F">
              <w:rPr>
                <w:sz w:val="20"/>
                <w:szCs w:val="20"/>
              </w:rPr>
              <w:t>Input to this process is an index refIdxLX (with X being 0 or 1).</w:t>
            </w:r>
          </w:p>
          <w:p w:rsidR="00FD6D97" w:rsidRPr="005B346F" w:rsidRDefault="00FD6D97" w:rsidP="005B346F">
            <w:pPr>
              <w:rPr>
                <w:sz w:val="20"/>
                <w:szCs w:val="20"/>
              </w:rPr>
            </w:pPr>
            <w:r w:rsidRPr="005B346F">
              <w:rPr>
                <w:sz w:val="20"/>
                <w:szCs w:val="20"/>
              </w:rPr>
              <w:t>Output of this process is an incremented index refIdxLX.</w:t>
            </w:r>
          </w:p>
          <w:p w:rsidR="00FD6D97" w:rsidRPr="005B346F" w:rsidRDefault="00FD6D97" w:rsidP="005B346F">
            <w:pPr>
              <w:tabs>
                <w:tab w:val="left" w:pos="284"/>
              </w:tabs>
              <w:rPr>
                <w:sz w:val="20"/>
                <w:szCs w:val="20"/>
              </w:rPr>
            </w:pPr>
            <w:r w:rsidRPr="005B346F">
              <w:rPr>
                <w:sz w:val="20"/>
                <w:szCs w:val="20"/>
              </w:rPr>
              <w:t>The following procedure is conducted to place the picture with long-term picture number long_term_pic_num into the index position refIdxLX, shift the position of any other remaining pictures to later in the list, and increment the value of refIdxLX.</w:t>
            </w:r>
          </w:p>
          <w:p w:rsidR="00FD6D97" w:rsidRPr="005B346F" w:rsidRDefault="00FD6D97" w:rsidP="005B346F">
            <w:pPr>
              <w:pStyle w:val="Equation"/>
              <w:tabs>
                <w:tab w:val="clear" w:pos="794"/>
                <w:tab w:val="clear" w:pos="1588"/>
                <w:tab w:val="left" w:pos="851"/>
                <w:tab w:val="left" w:pos="1134"/>
                <w:tab w:val="left" w:pos="1418"/>
              </w:tabs>
              <w:ind w:left="567"/>
              <w:rPr>
                <w:sz w:val="20"/>
                <w:szCs w:val="20"/>
              </w:rPr>
            </w:pPr>
            <w:r w:rsidRPr="005B346F">
              <w:rPr>
                <w:sz w:val="20"/>
                <w:szCs w:val="20"/>
              </w:rPr>
              <w:t>for( cIdx = num_ref_idx_lX_active_minus1 + 1; cIdx &gt; refIdxLX; cIdx− − )</w:t>
            </w:r>
            <w:r w:rsidRPr="005B346F">
              <w:rPr>
                <w:sz w:val="20"/>
                <w:szCs w:val="20"/>
              </w:rPr>
              <w:br/>
            </w:r>
            <w:r w:rsidRPr="005B346F">
              <w:rPr>
                <w:sz w:val="20"/>
                <w:szCs w:val="20"/>
              </w:rPr>
              <w:tab/>
              <w:t>RefPicListX[ cIdx ] = RefPicListX[ cIdx − 1]</w:t>
            </w:r>
            <w:r w:rsidRPr="005B346F">
              <w:rPr>
                <w:sz w:val="20"/>
                <w:szCs w:val="20"/>
              </w:rPr>
              <w:br/>
              <w:t>RefPicListX[ refIdxLX++ ] = long-term reference picture with LongTermPicNum equal to long_term_pic_num</w:t>
            </w:r>
            <w:r w:rsidRPr="005B346F">
              <w:rPr>
                <w:sz w:val="20"/>
                <w:szCs w:val="20"/>
              </w:rPr>
              <w:br/>
              <w:t>nIdx = refIdxLX</w:t>
            </w:r>
            <w:r w:rsidRPr="005B346F">
              <w:rPr>
                <w:sz w:val="20"/>
                <w:szCs w:val="20"/>
              </w:rPr>
              <w:br/>
              <w:t>for( cIdx = refIdxLX; cIdx &lt;= num_ref_idx_lX_active_minus1 + 1; cIdx++ )</w:t>
            </w:r>
            <w:r w:rsidRPr="005B346F">
              <w:rPr>
                <w:sz w:val="20"/>
                <w:szCs w:val="20"/>
              </w:rPr>
              <w:tab/>
              <w:t>(</w:t>
            </w:r>
            <w:r w:rsidR="004C0BB1" w:rsidRPr="005B346F">
              <w:rPr>
                <w:sz w:val="20"/>
                <w:szCs w:val="20"/>
              </w:rPr>
              <w:fldChar w:fldCharType="begin"/>
            </w:r>
            <w:r w:rsidRPr="005B346F">
              <w:rPr>
                <w:sz w:val="20"/>
                <w:szCs w:val="20"/>
              </w:rPr>
              <w:instrText xml:space="preserve"> STYLEREF 1 \s </w:instrText>
            </w:r>
            <w:r w:rsidR="004C0BB1" w:rsidRPr="005B346F">
              <w:rPr>
                <w:sz w:val="20"/>
                <w:szCs w:val="20"/>
              </w:rPr>
              <w:fldChar w:fldCharType="separate"/>
            </w:r>
            <w:r w:rsidRPr="005B346F">
              <w:rPr>
                <w:noProof/>
                <w:sz w:val="20"/>
                <w:szCs w:val="20"/>
              </w:rPr>
              <w:t>8</w:t>
            </w:r>
            <w:r w:rsidR="004C0BB1" w:rsidRPr="005B346F">
              <w:rPr>
                <w:sz w:val="20"/>
                <w:szCs w:val="20"/>
              </w:rPr>
              <w:fldChar w:fldCharType="end"/>
            </w:r>
            <w:r w:rsidRPr="005B346F">
              <w:rPr>
                <w:sz w:val="20"/>
                <w:szCs w:val="20"/>
              </w:rPr>
              <w:noBreakHyphen/>
            </w:r>
            <w:r w:rsidR="004C0BB1" w:rsidRPr="005B346F">
              <w:rPr>
                <w:sz w:val="20"/>
                <w:szCs w:val="20"/>
              </w:rPr>
              <w:fldChar w:fldCharType="begin"/>
            </w:r>
            <w:r w:rsidRPr="005B346F">
              <w:rPr>
                <w:sz w:val="20"/>
                <w:szCs w:val="20"/>
              </w:rPr>
              <w:instrText xml:space="preserve"> SEQ Equation \* ARABIC \s 1 </w:instrText>
            </w:r>
            <w:r w:rsidR="004C0BB1" w:rsidRPr="005B346F">
              <w:rPr>
                <w:sz w:val="20"/>
                <w:szCs w:val="20"/>
              </w:rPr>
              <w:fldChar w:fldCharType="separate"/>
            </w:r>
            <w:r w:rsidRPr="005B346F">
              <w:rPr>
                <w:noProof/>
                <w:sz w:val="20"/>
                <w:szCs w:val="20"/>
              </w:rPr>
              <w:t>8</w:t>
            </w:r>
            <w:r w:rsidR="004C0BB1" w:rsidRPr="005B346F">
              <w:rPr>
                <w:sz w:val="20"/>
                <w:szCs w:val="20"/>
              </w:rPr>
              <w:fldChar w:fldCharType="end"/>
            </w:r>
            <w:r w:rsidRPr="005B346F">
              <w:rPr>
                <w:sz w:val="20"/>
                <w:szCs w:val="20"/>
              </w:rPr>
              <w:t>)</w:t>
            </w:r>
            <w:r w:rsidRPr="005B346F">
              <w:rPr>
                <w:sz w:val="20"/>
                <w:szCs w:val="20"/>
              </w:rPr>
              <w:br/>
            </w:r>
            <w:r w:rsidRPr="005B346F">
              <w:rPr>
                <w:sz w:val="20"/>
                <w:szCs w:val="20"/>
              </w:rPr>
              <w:tab/>
              <w:t>if( LongTermPicNumF( RefPicListX[ cIdx ] ) != long_term_pic_num )</w:t>
            </w:r>
            <w:r w:rsidRPr="005B346F">
              <w:rPr>
                <w:sz w:val="20"/>
                <w:szCs w:val="20"/>
              </w:rPr>
              <w:br/>
            </w:r>
            <w:r w:rsidRPr="005B346F">
              <w:rPr>
                <w:sz w:val="20"/>
                <w:szCs w:val="20"/>
              </w:rPr>
              <w:tab/>
            </w:r>
            <w:r w:rsidRPr="005B346F">
              <w:rPr>
                <w:sz w:val="20"/>
                <w:szCs w:val="20"/>
              </w:rPr>
              <w:tab/>
              <w:t>RefPicListX[ nIdx++ ] = RefPicListX[ cIdx ]</w:t>
            </w:r>
          </w:p>
          <w:p w:rsidR="00FD6D97" w:rsidRPr="005B346F" w:rsidRDefault="00FD6D97" w:rsidP="005B346F">
            <w:pPr>
              <w:rPr>
                <w:sz w:val="20"/>
                <w:szCs w:val="20"/>
              </w:rPr>
            </w:pPr>
            <w:r w:rsidRPr="005B346F">
              <w:rPr>
                <w:sz w:val="20"/>
                <w:szCs w:val="20"/>
              </w:rPr>
              <w:t>where the long-term reference picture with LongT</w:t>
            </w:r>
            <w:r w:rsidRPr="005B346F">
              <w:rPr>
                <w:sz w:val="20"/>
                <w:szCs w:val="20"/>
                <w:lang w:eastAsia="ko-KR"/>
              </w:rPr>
              <w:t>erm</w:t>
            </w:r>
            <w:r w:rsidRPr="005B346F">
              <w:rPr>
                <w:sz w:val="20"/>
                <w:szCs w:val="20"/>
              </w:rPr>
              <w:t>PicNum equal to long_term_pic_num shall not have greater temporal_id than the current slice, and the function LongTermPicNumF( RefPicListX[ cIdx ] ) is derived as follows.</w:t>
            </w:r>
          </w:p>
          <w:p w:rsidR="00FD6D97" w:rsidRPr="005B346F" w:rsidRDefault="00FD6D97" w:rsidP="005B346F">
            <w:pPr>
              <w:pStyle w:val="enumlev1"/>
              <w:ind w:left="397"/>
            </w:pPr>
            <w:r w:rsidRPr="005B346F">
              <w:t>–</w:t>
            </w:r>
            <w:r w:rsidRPr="005B346F">
              <w:tab/>
              <w:t>If the picture RefPicListX[ cIdx ] is marked as "used for long-term reference", LongTermPicNumF( RefPicListX[ cIdx ] ) is the LongTermPicNum of the picture RefPicListX[ cIdx ].</w:t>
            </w:r>
          </w:p>
          <w:p w:rsidR="00FD6D97" w:rsidRPr="003D5273" w:rsidRDefault="00FD6D97" w:rsidP="005B346F">
            <w:pPr>
              <w:pStyle w:val="enumlev1"/>
              <w:ind w:left="397"/>
            </w:pPr>
            <w:r w:rsidRPr="005B346F">
              <w:t>–</w:t>
            </w:r>
            <w:r w:rsidRPr="005B346F">
              <w:tab/>
              <w:t>Otherwise (the picture RefPicListX[ cIdx ] is not marked as "used for long-term reference"), LongTermPicNumF( RefPicListX[ cIdx ] ) is equal to 2 * ( MaxLo</w:t>
            </w:r>
            <w:r w:rsidRPr="003D5273">
              <w:t>ngTermFrameIdx + 1 ).</w:t>
            </w:r>
          </w:p>
          <w:p w:rsidR="00FD6D97" w:rsidRPr="005B346F" w:rsidRDefault="00FD6D97" w:rsidP="005B346F">
            <w:pPr>
              <w:pStyle w:val="Note2"/>
              <w:rPr>
                <w:sz w:val="20"/>
                <w:szCs w:val="20"/>
              </w:rPr>
            </w:pPr>
            <w:r w:rsidRPr="003D5273">
              <w:rPr>
                <w:sz w:val="20"/>
                <w:szCs w:val="20"/>
              </w:rPr>
              <w:t>NOTE 1 – A value of 2 * ( MaxLongTermFrameIdx + 1 ) ca</w:t>
            </w:r>
            <w:r w:rsidRPr="005B346F">
              <w:rPr>
                <w:sz w:val="20"/>
                <w:szCs w:val="20"/>
              </w:rPr>
              <w:t>n never be equal to long_term_pic_num.</w:t>
            </w:r>
          </w:p>
          <w:p w:rsidR="00FD6D97" w:rsidRPr="005B346F" w:rsidRDefault="00FD6D97" w:rsidP="005B346F">
            <w:pPr>
              <w:pStyle w:val="Note1"/>
              <w:rPr>
                <w:sz w:val="20"/>
                <w:szCs w:val="20"/>
              </w:rPr>
            </w:pPr>
            <w:r w:rsidRPr="005B346F">
              <w:rPr>
                <w:sz w:val="20"/>
                <w:szCs w:val="20"/>
              </w:rPr>
              <w:t>NOTE 2 – Within this pseudo-code procedure, the length of the list RefPicListX is temporarily made one element longer than the length needed for the final list. After the execution of this procedure, only elements 0 through num_ref_idx_lX_active_minus1 of the list need to be retained.</w:t>
            </w:r>
          </w:p>
          <w:p w:rsidR="00FD6D97" w:rsidRPr="005B346F" w:rsidRDefault="00FD6D97" w:rsidP="006040A0">
            <w:pPr>
              <w:rPr>
                <w:sz w:val="20"/>
                <w:szCs w:val="20"/>
              </w:rPr>
            </w:pPr>
          </w:p>
        </w:tc>
      </w:tr>
    </w:tbl>
    <w:p w:rsidR="00FD6D97" w:rsidRDefault="00FD6D97" w:rsidP="00E03F9C">
      <w:pPr>
        <w:rPr>
          <w:lang w:eastAsia="zh-CN"/>
        </w:rPr>
      </w:pPr>
    </w:p>
    <w:p w:rsidR="00FD6D97" w:rsidRDefault="00FD6D97" w:rsidP="005701B1">
      <w:pPr>
        <w:jc w:val="both"/>
        <w:rPr>
          <w:lang w:eastAsia="zh-CN"/>
        </w:rPr>
      </w:pPr>
      <w:r>
        <w:rPr>
          <w:lang w:eastAsia="zh-CN"/>
        </w:rPr>
        <w:t xml:space="preserve">The decoding process for gaps in </w:t>
      </w:r>
      <w:r w:rsidRPr="00C50EC5">
        <w:rPr>
          <w:lang w:eastAsia="zh-CN"/>
        </w:rPr>
        <w:t>frame</w:t>
      </w:r>
      <w:r>
        <w:rPr>
          <w:lang w:eastAsia="zh-CN"/>
        </w:rPr>
        <w:t>_num is removed.</w:t>
      </w:r>
    </w:p>
    <w:p w:rsidR="00FD6D97" w:rsidRDefault="00FD6D97" w:rsidP="005701B1">
      <w:pPr>
        <w:jc w:val="both"/>
        <w:rPr>
          <w:lang w:eastAsia="zh-CN"/>
        </w:rPr>
      </w:pPr>
    </w:p>
    <w:p w:rsidR="00FD6D97" w:rsidRDefault="00FD6D97" w:rsidP="005701B1">
      <w:pPr>
        <w:jc w:val="both"/>
        <w:rPr>
          <w:lang w:eastAsia="zh-CN"/>
        </w:rPr>
      </w:pPr>
      <w:r>
        <w:rPr>
          <w:lang w:eastAsia="zh-CN"/>
        </w:rPr>
        <w:t>T</w:t>
      </w:r>
      <w:r w:rsidRPr="000E0784">
        <w:rPr>
          <w:lang w:eastAsia="zh-CN"/>
        </w:rPr>
        <w:t xml:space="preserve">he </w:t>
      </w:r>
      <w:r>
        <w:rPr>
          <w:lang w:eastAsia="zh-CN"/>
        </w:rPr>
        <w:t>marking process of s short-term reference picture as “unused for reference”</w:t>
      </w:r>
      <w:r w:rsidRPr="000E0784">
        <w:rPr>
          <w:lang w:eastAsia="zh-CN"/>
        </w:rPr>
        <w:t xml:space="preserve"> </w:t>
      </w:r>
      <w:r>
        <w:rPr>
          <w:lang w:eastAsia="zh-CN"/>
        </w:rPr>
        <w:t>is changed as follows: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D6D97">
        <w:tc>
          <w:tcPr>
            <w:tcW w:w="9576" w:type="dxa"/>
          </w:tcPr>
          <w:p w:rsidR="00FD6D97" w:rsidRPr="00CC1519" w:rsidRDefault="00FD6D97" w:rsidP="008C21E0">
            <w:pPr>
              <w:keepNext/>
              <w:keepLines/>
              <w:rPr>
                <w:sz w:val="20"/>
                <w:szCs w:val="20"/>
              </w:rPr>
            </w:pPr>
            <w:r w:rsidRPr="00CC1519">
              <w:rPr>
                <w:sz w:val="20"/>
                <w:szCs w:val="20"/>
              </w:rPr>
              <w:t>This process is invoked when memory_management_control_operation is equal to 1.</w:t>
            </w:r>
          </w:p>
          <w:p w:rsidR="00FD6D97" w:rsidRPr="00CC1519" w:rsidRDefault="00FD6D97" w:rsidP="008C21E0">
            <w:pPr>
              <w:keepNext/>
              <w:keepLines/>
              <w:rPr>
                <w:sz w:val="20"/>
                <w:szCs w:val="20"/>
              </w:rPr>
            </w:pPr>
            <w:r w:rsidRPr="00CC1519">
              <w:rPr>
                <w:sz w:val="20"/>
                <w:szCs w:val="20"/>
              </w:rPr>
              <w:t>Let picNumX be specified by</w:t>
            </w:r>
          </w:p>
          <w:p w:rsidR="00FD6D97" w:rsidRPr="00CC1519" w:rsidRDefault="00FD6D97" w:rsidP="008C21E0">
            <w:pPr>
              <w:pStyle w:val="Equation"/>
              <w:ind w:left="720"/>
              <w:rPr>
                <w:sz w:val="20"/>
                <w:szCs w:val="20"/>
              </w:rPr>
            </w:pPr>
            <w:r w:rsidRPr="00CC1519">
              <w:rPr>
                <w:sz w:val="20"/>
                <w:szCs w:val="20"/>
              </w:rPr>
              <w:t xml:space="preserve">picNumX = CurrPicNum − ( difference_of_pic_nums_minus1 + 1 ). </w:t>
            </w:r>
            <w:r>
              <w:rPr>
                <w:sz w:val="20"/>
                <w:szCs w:val="20"/>
              </w:rPr>
              <w:t xml:space="preserve">                   </w:t>
            </w:r>
            <w:r w:rsidRPr="00CC1519">
              <w:rPr>
                <w:sz w:val="20"/>
                <w:szCs w:val="20"/>
              </w:rPr>
              <w:t>(</w:t>
            </w:r>
            <w:r w:rsidR="004C0BB1" w:rsidRPr="00CC1519">
              <w:rPr>
                <w:sz w:val="20"/>
                <w:szCs w:val="20"/>
              </w:rPr>
              <w:fldChar w:fldCharType="begin"/>
            </w:r>
            <w:r w:rsidRPr="00CC1519">
              <w:rPr>
                <w:sz w:val="20"/>
                <w:szCs w:val="20"/>
              </w:rPr>
              <w:instrText xml:space="preserve"> STYLEREF 1 \s </w:instrText>
            </w:r>
            <w:r w:rsidR="004C0BB1" w:rsidRPr="00CC1519">
              <w:rPr>
                <w:sz w:val="20"/>
                <w:szCs w:val="20"/>
              </w:rPr>
              <w:fldChar w:fldCharType="separate"/>
            </w:r>
            <w:r w:rsidRPr="00CC1519">
              <w:rPr>
                <w:noProof/>
                <w:sz w:val="20"/>
                <w:szCs w:val="20"/>
              </w:rPr>
              <w:t>8</w:t>
            </w:r>
            <w:r w:rsidR="004C0BB1" w:rsidRPr="00CC1519">
              <w:rPr>
                <w:sz w:val="20"/>
                <w:szCs w:val="20"/>
              </w:rPr>
              <w:fldChar w:fldCharType="end"/>
            </w:r>
            <w:r w:rsidRPr="00CC1519">
              <w:rPr>
                <w:sz w:val="20"/>
                <w:szCs w:val="20"/>
              </w:rPr>
              <w:noBreakHyphen/>
            </w:r>
            <w:r w:rsidR="004C0BB1" w:rsidRPr="00CC1519">
              <w:rPr>
                <w:sz w:val="20"/>
                <w:szCs w:val="20"/>
              </w:rPr>
              <w:fldChar w:fldCharType="begin"/>
            </w:r>
            <w:r w:rsidRPr="00CC1519">
              <w:rPr>
                <w:sz w:val="20"/>
                <w:szCs w:val="20"/>
              </w:rPr>
              <w:instrText xml:space="preserve"> SEQ Equation \* ARABIC \s 1 </w:instrText>
            </w:r>
            <w:r w:rsidR="004C0BB1" w:rsidRPr="00CC1519">
              <w:rPr>
                <w:sz w:val="20"/>
                <w:szCs w:val="20"/>
              </w:rPr>
              <w:fldChar w:fldCharType="separate"/>
            </w:r>
            <w:r w:rsidRPr="00CC1519">
              <w:rPr>
                <w:noProof/>
                <w:sz w:val="20"/>
                <w:szCs w:val="20"/>
              </w:rPr>
              <w:t>13</w:t>
            </w:r>
            <w:r w:rsidR="004C0BB1" w:rsidRPr="00CC1519">
              <w:rPr>
                <w:sz w:val="20"/>
                <w:szCs w:val="20"/>
              </w:rPr>
              <w:fldChar w:fldCharType="end"/>
            </w:r>
            <w:r w:rsidRPr="00CC1519">
              <w:rPr>
                <w:sz w:val="20"/>
                <w:szCs w:val="20"/>
              </w:rPr>
              <w:t>)</w:t>
            </w:r>
          </w:p>
          <w:p w:rsidR="00FD6D97" w:rsidRPr="00CC1519" w:rsidRDefault="00FD6D97" w:rsidP="005701B1">
            <w:pPr>
              <w:rPr>
                <w:sz w:val="20"/>
                <w:szCs w:val="20"/>
              </w:rPr>
            </w:pPr>
            <w:r w:rsidRPr="00CC1519">
              <w:rPr>
                <w:sz w:val="20"/>
                <w:szCs w:val="20"/>
              </w:rPr>
              <w:t>The value of picNumX is used to mark the corresponding short-term reference picture as "unused for reference".</w:t>
            </w:r>
            <w:r>
              <w:rPr>
                <w:sz w:val="20"/>
                <w:szCs w:val="20"/>
              </w:rPr>
              <w:t xml:space="preserve"> </w:t>
            </w:r>
            <w:r w:rsidRPr="00CC1519">
              <w:rPr>
                <w:color w:val="FF0000"/>
                <w:sz w:val="20"/>
                <w:szCs w:val="20"/>
              </w:rPr>
              <w:t xml:space="preserve">The short-term reference picture identified by picNumX may </w:t>
            </w:r>
            <w:r>
              <w:rPr>
                <w:color w:val="FF0000"/>
                <w:sz w:val="20"/>
                <w:szCs w:val="20"/>
              </w:rPr>
              <w:t>or may not be present in the decoded picture buffer.</w:t>
            </w:r>
          </w:p>
        </w:tc>
      </w:tr>
    </w:tbl>
    <w:p w:rsidR="00FD6D97" w:rsidRPr="00CC1519" w:rsidRDefault="00FD6D97" w:rsidP="005701B1">
      <w:pPr>
        <w:jc w:val="both"/>
        <w:rPr>
          <w:lang w:eastAsia="zh-CN"/>
        </w:rPr>
      </w:pPr>
    </w:p>
    <w:p w:rsidR="00FD6D97" w:rsidRDefault="00FD6D97" w:rsidP="005701B1">
      <w:pPr>
        <w:jc w:val="both"/>
        <w:rPr>
          <w:lang w:eastAsia="zh-CN"/>
        </w:rPr>
      </w:pPr>
      <w:r>
        <w:rPr>
          <w:lang w:eastAsia="zh-CN"/>
        </w:rPr>
        <w:t>T</w:t>
      </w:r>
      <w:r w:rsidRPr="000E0784">
        <w:rPr>
          <w:lang w:eastAsia="zh-CN"/>
        </w:rPr>
        <w:t xml:space="preserve">he assignment process of a LongTermFrameIdx to a short-term reference picture </w:t>
      </w:r>
      <w:r>
        <w:rPr>
          <w:lang w:eastAsia="zh-CN"/>
        </w:rPr>
        <w:t>is changed as follows: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FD6D97">
        <w:tc>
          <w:tcPr>
            <w:tcW w:w="9576" w:type="dxa"/>
          </w:tcPr>
          <w:p w:rsidR="00FD6D97" w:rsidRPr="00B56274" w:rsidRDefault="00FD6D97" w:rsidP="008C21E0">
            <w:pPr>
              <w:rPr>
                <w:sz w:val="20"/>
                <w:szCs w:val="20"/>
              </w:rPr>
            </w:pPr>
            <w:r w:rsidRPr="00B56274">
              <w:rPr>
                <w:sz w:val="20"/>
                <w:szCs w:val="20"/>
              </w:rPr>
              <w:t>This process is invoked when memory_management_control_operation is equal to 3.</w:t>
            </w:r>
          </w:p>
          <w:p w:rsidR="00FD6D97" w:rsidRPr="00B56274" w:rsidRDefault="00FD6D97" w:rsidP="008C21E0">
            <w:pPr>
              <w:rPr>
                <w:sz w:val="20"/>
                <w:szCs w:val="20"/>
              </w:rPr>
            </w:pPr>
            <w:r w:rsidRPr="00B56274">
              <w:rPr>
                <w:sz w:val="20"/>
                <w:szCs w:val="20"/>
              </w:rPr>
              <w:t>Given the syntax element difference_of_pic_nums_minus1, the variable picNumX is obtained as specified in subclause </w:t>
            </w:r>
            <w:fldSimple w:instr=" REF _Ref22879762 \r \h  \* MERGEFORMAT ">
              <w:r w:rsidRPr="00B56274">
                <w:rPr>
                  <w:sz w:val="20"/>
                  <w:szCs w:val="20"/>
                </w:rPr>
                <w:t>8.2.3.4.1</w:t>
              </w:r>
            </w:fldSimple>
            <w:r w:rsidRPr="00B56274">
              <w:rPr>
                <w:sz w:val="20"/>
                <w:szCs w:val="20"/>
              </w:rPr>
              <w:t xml:space="preserve">. picNumX shall refer to a picture marked as "used for short-term reference" </w:t>
            </w:r>
            <w:r w:rsidRPr="00B56274">
              <w:rPr>
                <w:rFonts w:eastAsia="Malgun Gothic"/>
                <w:strike/>
                <w:color w:val="FF0000"/>
                <w:sz w:val="20"/>
                <w:szCs w:val="20"/>
                <w:lang w:val="en-GB"/>
              </w:rPr>
              <w:t xml:space="preserve">and not marked as </w:t>
            </w:r>
            <w:r w:rsidRPr="00B56274">
              <w:rPr>
                <w:rFonts w:eastAsia="Malgun Gothic"/>
                <w:strike/>
                <w:color w:val="FF0000"/>
                <w:sz w:val="20"/>
                <w:szCs w:val="20"/>
                <w:lang w:val="en-GB"/>
              </w:rPr>
              <w:lastRenderedPageBreak/>
              <w:t>"non-existing"</w:t>
            </w:r>
            <w:r w:rsidRPr="00B56274">
              <w:rPr>
                <w:sz w:val="20"/>
                <w:szCs w:val="20"/>
              </w:rPr>
              <w:t>.</w:t>
            </w:r>
          </w:p>
          <w:p w:rsidR="00FD6D97" w:rsidRPr="00B56274" w:rsidRDefault="00FD6D97" w:rsidP="008C21E0">
            <w:pPr>
              <w:rPr>
                <w:sz w:val="20"/>
                <w:szCs w:val="20"/>
              </w:rPr>
            </w:pPr>
            <w:r w:rsidRPr="00B56274">
              <w:rPr>
                <w:sz w:val="20"/>
                <w:szCs w:val="20"/>
              </w:rPr>
              <w:t xml:space="preserve">When LongTermFrameIdx equal to long_term_frame_idx is already assigned to a long-term reference picture, that picture is marked as "unused for reference". </w:t>
            </w:r>
          </w:p>
          <w:p w:rsidR="00FD6D97" w:rsidRPr="000E0784" w:rsidRDefault="00FD6D97" w:rsidP="008C21E0">
            <w:pPr>
              <w:jc w:val="both"/>
              <w:rPr>
                <w:lang w:eastAsia="zh-CN"/>
              </w:rPr>
            </w:pPr>
            <w:r w:rsidRPr="00B56274">
              <w:rPr>
                <w:sz w:val="20"/>
                <w:szCs w:val="20"/>
              </w:rPr>
              <w:t>The value of LongTermFrameIdx is used to mark the corresponding picture from "used for short-term reference" to "used for long-term reference".</w:t>
            </w:r>
          </w:p>
        </w:tc>
      </w:tr>
    </w:tbl>
    <w:p w:rsidR="00FD6D97" w:rsidRDefault="00FD6D97" w:rsidP="005701B1">
      <w:pPr>
        <w:tabs>
          <w:tab w:val="clear" w:pos="360"/>
          <w:tab w:val="clear" w:pos="720"/>
          <w:tab w:val="clear" w:pos="1080"/>
          <w:tab w:val="clear" w:pos="1440"/>
        </w:tabs>
        <w:jc w:val="both"/>
        <w:rPr>
          <w:lang w:eastAsia="zh-CN"/>
        </w:rPr>
      </w:pPr>
    </w:p>
    <w:p w:rsidR="00FD6D97" w:rsidRDefault="00FD6D97">
      <w:pPr>
        <w:pStyle w:val="Heading1"/>
        <w:numPr>
          <w:ilvl w:val="0"/>
          <w:numId w:val="10"/>
        </w:numPr>
        <w:rPr>
          <w:lang w:eastAsia="zh-CN"/>
        </w:rPr>
      </w:pPr>
      <w:r>
        <w:rPr>
          <w:lang w:eastAsia="zh-CN"/>
        </w:rPr>
        <w:t>HRD changes</w:t>
      </w:r>
    </w:p>
    <w:p w:rsidR="00FD6D97" w:rsidRDefault="00FD6D97">
      <w:pPr>
        <w:jc w:val="both"/>
        <w:rPr>
          <w:lang w:eastAsia="zh-CN"/>
        </w:rPr>
      </w:pPr>
      <w:r>
        <w:rPr>
          <w:lang w:eastAsia="zh-CN"/>
        </w:rPr>
        <w:t>It is assumed that the HRD process as specified in Annex C of the AVC standard is taken as the HRD process for HEVC. The required changes for removing of the generation and handling of “non-existing” pictures are described below.</w:t>
      </w:r>
    </w:p>
    <w:p w:rsidR="00FD6D97" w:rsidRDefault="00FD6D97">
      <w:pPr>
        <w:jc w:val="both"/>
        <w:rPr>
          <w:b/>
          <w:bCs/>
          <w:lang w:eastAsia="zh-CN"/>
        </w:rPr>
      </w:pPr>
      <w:r>
        <w:rPr>
          <w:lang w:eastAsia="zh-CN"/>
        </w:rPr>
        <w:t>D</w:t>
      </w:r>
      <w:r w:rsidRPr="004866D2">
        <w:rPr>
          <w:lang w:eastAsia="zh-CN"/>
        </w:rPr>
        <w:t>ecoding of gaps in frame_num and storage of "non-existing" frames</w:t>
      </w:r>
      <w:r>
        <w:rPr>
          <w:lang w:eastAsia="zh-CN"/>
        </w:rPr>
        <w:t xml:space="preserve"> are removed from the o</w:t>
      </w:r>
      <w:r w:rsidRPr="0006325D">
        <w:rPr>
          <w:lang w:eastAsia="zh-CN"/>
        </w:rPr>
        <w:t>peration</w:t>
      </w:r>
      <w:r>
        <w:rPr>
          <w:lang w:eastAsia="zh-CN"/>
        </w:rPr>
        <w:t>s</w:t>
      </w:r>
      <w:r w:rsidRPr="0006325D">
        <w:rPr>
          <w:lang w:eastAsia="zh-CN"/>
        </w:rPr>
        <w:t xml:space="preserve"> of the </w:t>
      </w:r>
      <w:r>
        <w:rPr>
          <w:lang w:eastAsia="zh-CN"/>
        </w:rPr>
        <w:t>DPB and decoder conformance specifications.</w:t>
      </w:r>
    </w:p>
    <w:p w:rsidR="00FD6D97" w:rsidRDefault="00FD6D97">
      <w:pPr>
        <w:jc w:val="both"/>
        <w:rPr>
          <w:b/>
          <w:bCs/>
          <w:lang w:eastAsia="zh-CN"/>
        </w:rPr>
      </w:pPr>
      <w:r>
        <w:rPr>
          <w:lang w:eastAsia="zh-CN"/>
        </w:rPr>
        <w:t>R</w:t>
      </w:r>
      <w:r w:rsidRPr="00322F2D">
        <w:rPr>
          <w:lang w:eastAsia="zh-CN"/>
        </w:rPr>
        <w:t>emoval of pictures from the DPB before possible insertion of the current picture</w:t>
      </w:r>
      <w:r>
        <w:rPr>
          <w:lang w:eastAsia="zh-CN"/>
        </w:rPr>
        <w:t xml:space="preserve"> in the operation of the DPB is changed, such that the conditions for removing picture m from the DPB are modified as follows: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06"/>
      </w:tblGrid>
      <w:tr w:rsidR="00FD6D97">
        <w:tc>
          <w:tcPr>
            <w:tcW w:w="9106" w:type="dxa"/>
          </w:tcPr>
          <w:p w:rsidR="00FD6D97" w:rsidRPr="00355764" w:rsidRDefault="00FD6D97" w:rsidP="00854460">
            <w:r w:rsidRPr="00355764">
              <w:t>All pictures m in the DPB, for which all of the following conditions are true, are removed from the DPB:</w:t>
            </w:r>
          </w:p>
          <w:p w:rsidR="00FD6D97" w:rsidRPr="00355764" w:rsidRDefault="00FD6D97" w:rsidP="00854460">
            <w:pPr>
              <w:tabs>
                <w:tab w:val="left" w:pos="400"/>
              </w:tabs>
              <w:ind w:left="400" w:hanging="400"/>
            </w:pPr>
            <w:r w:rsidRPr="00355764">
              <w:t>–</w:t>
            </w:r>
            <w:r w:rsidRPr="00355764">
              <w:tab/>
              <w:t>picture m is marked as "unused for reference" or picture m is a non-reference picture.</w:t>
            </w:r>
          </w:p>
          <w:p w:rsidR="00FD6D97" w:rsidRPr="00355764" w:rsidRDefault="00FD6D97" w:rsidP="00854460">
            <w:pPr>
              <w:tabs>
                <w:tab w:val="left" w:pos="400"/>
              </w:tabs>
              <w:ind w:left="400" w:hanging="400"/>
            </w:pPr>
            <w:r w:rsidRPr="00355764">
              <w:t>–</w:t>
            </w:r>
            <w:r w:rsidRPr="00262724">
              <w:rPr>
                <w:sz w:val="20"/>
                <w:szCs w:val="20"/>
              </w:rPr>
              <w:tab/>
              <w:t xml:space="preserve">picture m </w:t>
            </w:r>
            <w:r w:rsidRPr="00262724">
              <w:rPr>
                <w:rFonts w:eastAsia="Batang"/>
                <w:strike/>
                <w:color w:val="FF0000"/>
                <w:lang w:val="en-GB"/>
              </w:rPr>
              <w:t xml:space="preserve">is marked as "non-existing" or it </w:t>
            </w:r>
            <w:r w:rsidRPr="00B863B5">
              <w:t>has OutputFlag equal to 0 or its DPB output time is less than or equal to the CPB removal time of the current picture n; i.e., t</w:t>
            </w:r>
            <w:r w:rsidRPr="00262724">
              <w:rPr>
                <w:vertAlign w:val="subscript"/>
              </w:rPr>
              <w:t>o,dpb</w:t>
            </w:r>
            <w:r w:rsidRPr="00B863B5">
              <w:t xml:space="preserve">( m ) </w:t>
            </w:r>
            <w:r w:rsidRPr="00262724">
              <w:rPr>
                <w:sz w:val="16"/>
                <w:szCs w:val="16"/>
              </w:rPr>
              <w:t>&lt;=</w:t>
            </w:r>
            <w:r w:rsidRPr="00B863B5">
              <w:t xml:space="preserve"> t</w:t>
            </w:r>
            <w:r w:rsidRPr="00262724">
              <w:rPr>
                <w:vertAlign w:val="subscript"/>
              </w:rPr>
              <w:t>r</w:t>
            </w:r>
            <w:r w:rsidRPr="00B863B5">
              <w:t>( n )</w:t>
            </w:r>
          </w:p>
          <w:p w:rsidR="00FD6D97" w:rsidRPr="007444EC" w:rsidRDefault="00FD6D97" w:rsidP="00854460">
            <w:r w:rsidRPr="00355764">
              <w:t>When a frame in a frame buffer is removed from the DPB, the DPB</w:t>
            </w:r>
            <w:r>
              <w:t xml:space="preserve"> fullness is decremented by one</w:t>
            </w:r>
          </w:p>
        </w:tc>
      </w:tr>
    </w:tbl>
    <w:p w:rsidR="00FD6D97" w:rsidRDefault="00FD6D97">
      <w:pPr>
        <w:jc w:val="both"/>
        <w:rPr>
          <w:lang w:eastAsia="zh-CN"/>
        </w:rPr>
      </w:pPr>
    </w:p>
    <w:p w:rsidR="00FD6D97" w:rsidRDefault="00FD6D97">
      <w:pPr>
        <w:jc w:val="both"/>
        <w:rPr>
          <w:b/>
          <w:bCs/>
          <w:lang w:eastAsia="zh-CN"/>
        </w:rPr>
      </w:pPr>
      <w:r>
        <w:rPr>
          <w:lang w:eastAsia="zh-CN"/>
        </w:rPr>
        <w:t>The "b</w:t>
      </w:r>
      <w:r w:rsidRPr="00FF0215">
        <w:rPr>
          <w:lang w:eastAsia="zh-CN"/>
        </w:rPr>
        <w:t>umping" process</w:t>
      </w:r>
      <w:r>
        <w:rPr>
          <w:lang w:eastAsia="zh-CN"/>
        </w:rPr>
        <w:t xml:space="preserve"> of decoder conformance is changed, such that the cases for invoke the “bumping” process is modified as follows: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06"/>
      </w:tblGrid>
      <w:tr w:rsidR="00FD6D97">
        <w:tc>
          <w:tcPr>
            <w:tcW w:w="9106" w:type="dxa"/>
          </w:tcPr>
          <w:p w:rsidR="00FD6D97" w:rsidRPr="00B863B5" w:rsidRDefault="00FD6D97" w:rsidP="00854460">
            <w:r w:rsidRPr="00B863B5">
              <w:t>The "bumping" process is invoked in the following cases</w:t>
            </w:r>
          </w:p>
          <w:p w:rsidR="00FD6D97" w:rsidRPr="00262724" w:rsidRDefault="00FD6D97" w:rsidP="00854460">
            <w:pPr>
              <w:pStyle w:val="enumlev1"/>
              <w:ind w:left="397"/>
              <w:rPr>
                <w:rFonts w:eastAsia="宋体"/>
                <w:strike/>
                <w:color w:val="FF0000"/>
                <w:sz w:val="21"/>
                <w:szCs w:val="21"/>
                <w:lang w:eastAsia="zh-CN"/>
              </w:rPr>
            </w:pPr>
            <w:r w:rsidRPr="00262724">
              <w:rPr>
                <w:strike/>
                <w:color w:val="FF0000"/>
                <w:sz w:val="21"/>
                <w:szCs w:val="21"/>
              </w:rPr>
              <w:t>–</w:t>
            </w:r>
            <w:r w:rsidRPr="00262724">
              <w:rPr>
                <w:strike/>
                <w:color w:val="FF0000"/>
                <w:sz w:val="21"/>
                <w:szCs w:val="21"/>
              </w:rPr>
              <w:tab/>
              <w:t>There is no empty frame buffer (i.e., DPB fullness is equal to DPB size) and an empty frame buffer is needed for storage of an inferred "non-existing" frame, as specified in subclause </w:t>
            </w:r>
            <w:fldSimple w:instr=" REF _Ref81126005 \r \h  \* MERGEFORMAT " w:fldLock="1">
              <w:r w:rsidRPr="00262724">
                <w:rPr>
                  <w:strike/>
                  <w:color w:val="FF0000"/>
                  <w:sz w:val="21"/>
                  <w:szCs w:val="21"/>
                </w:rPr>
                <w:t>C.4.2</w:t>
              </w:r>
            </w:fldSimple>
            <w:r w:rsidRPr="00262724">
              <w:rPr>
                <w:strike/>
                <w:color w:val="FF0000"/>
                <w:sz w:val="21"/>
                <w:szCs w:val="21"/>
              </w:rPr>
              <w:t>.</w:t>
            </w:r>
          </w:p>
          <w:p w:rsidR="00FD6D97" w:rsidRPr="00C167C0" w:rsidRDefault="00FD6D97" w:rsidP="00854460">
            <w:r w:rsidRPr="00C167C0">
              <w:t>–</w:t>
            </w:r>
            <w:r w:rsidRPr="00C167C0">
              <w:tab/>
              <w:t>The current picture is an IDR picture and no_output_of_prior_pics_flag is not equal to 1 and is not inferred to be equal to 1, as specified in subclause </w:t>
            </w:r>
            <w:fldSimple w:instr=" REF _Ref81126026 \r \h  \* MERGEFORMAT " w:fldLock="1">
              <w:r w:rsidRPr="00C167C0">
                <w:t>C.4.4</w:t>
              </w:r>
            </w:fldSimple>
            <w:r w:rsidRPr="00262724">
              <w:rPr>
                <w:sz w:val="20"/>
                <w:szCs w:val="20"/>
              </w:rPr>
              <w:t>.</w:t>
            </w:r>
          </w:p>
          <w:p w:rsidR="00FD6D97" w:rsidRPr="00C167C0" w:rsidRDefault="00FD6D97" w:rsidP="00854460">
            <w:r w:rsidRPr="00C167C0">
              <w:t>–</w:t>
            </w:r>
            <w:r w:rsidRPr="00C167C0">
              <w:tab/>
              <w:t>The current picture has memory_management_control_operation equal to 5, as specified in subclause </w:t>
            </w:r>
            <w:fldSimple w:instr=" REF _Ref81126026 \r \h  \* MERGEFORMAT " w:fldLock="1">
              <w:r w:rsidRPr="00C167C0">
                <w:t>C.4.4</w:t>
              </w:r>
            </w:fldSimple>
            <w:r w:rsidRPr="00262724">
              <w:rPr>
                <w:sz w:val="20"/>
                <w:szCs w:val="20"/>
              </w:rPr>
              <w:t>.</w:t>
            </w:r>
          </w:p>
          <w:p w:rsidR="00FD6D97" w:rsidRPr="00C167C0" w:rsidRDefault="00FD6D97" w:rsidP="00854460">
            <w:r w:rsidRPr="00C167C0">
              <w:t>–</w:t>
            </w:r>
            <w:r w:rsidRPr="00C167C0">
              <w:tab/>
              <w:t>There is no empty frame buffer (i.e., DPB fullness is equal to DPB size) and an empty frame buffer is needed for storage of a decoded (non-IDR) reference picture, as specified in subclause </w:t>
            </w:r>
            <w:fldSimple w:instr=" REF _Ref220343906 \r \h  \* MERGEFORMAT " w:fldLock="1">
              <w:r w:rsidRPr="00C167C0">
                <w:t>C.4.5.1</w:t>
              </w:r>
            </w:fldSimple>
            <w:r w:rsidRPr="00262724">
              <w:rPr>
                <w:sz w:val="20"/>
                <w:szCs w:val="20"/>
              </w:rPr>
              <w:t>.</w:t>
            </w:r>
          </w:p>
          <w:p w:rsidR="00FD6D97" w:rsidRPr="00C167C0" w:rsidRDefault="00FD6D97" w:rsidP="00990C3E">
            <w:pPr>
              <w:widowControl w:val="0"/>
              <w:numPr>
                <w:ilvl w:val="0"/>
                <w:numId w:val="51"/>
              </w:numPr>
              <w:tabs>
                <w:tab w:val="clear" w:pos="360"/>
                <w:tab w:val="clear" w:pos="720"/>
                <w:tab w:val="clear" w:pos="1080"/>
                <w:tab w:val="clear" w:pos="1440"/>
              </w:tabs>
              <w:overflowPunct/>
              <w:autoSpaceDE/>
              <w:autoSpaceDN/>
              <w:adjustRightInd/>
              <w:spacing w:before="0"/>
              <w:jc w:val="both"/>
              <w:textAlignment w:val="auto"/>
            </w:pPr>
            <w:r w:rsidRPr="00C167C0">
              <w:t>There is no empty frame buffer (i.e., DPB fullness is equal to DPB size) and the current picture is a non-reference picture that has OutputFlag equal to 1 and there are pictures in the DPB that are marked as "needed for output" that precede the current non-reference picture in output order, as specified in subclause </w:t>
            </w:r>
            <w:fldSimple w:instr=" REF _Ref216787952 \r \h  \* MERGEFORMAT " w:fldLock="1">
              <w:r w:rsidRPr="00C167C0">
                <w:t>C.4.5.2</w:t>
              </w:r>
            </w:fldSimple>
            <w:r w:rsidRPr="00262724">
              <w:rPr>
                <w:sz w:val="20"/>
                <w:szCs w:val="20"/>
              </w:rPr>
              <w:t>, so an empty buffer is needed for storage of the current picture.</w:t>
            </w:r>
          </w:p>
          <w:p w:rsidR="00FD6D97" w:rsidRPr="00262724" w:rsidRDefault="00FD6D97" w:rsidP="00854460">
            <w:pPr>
              <w:pStyle w:val="Heading1"/>
              <w:spacing w:before="0" w:after="0"/>
              <w:ind w:left="0" w:firstLine="0"/>
              <w:rPr>
                <w:b w:val="0"/>
                <w:bCs w:val="0"/>
              </w:rPr>
            </w:pPr>
          </w:p>
        </w:tc>
      </w:tr>
    </w:tbl>
    <w:p w:rsidR="00FD6D97" w:rsidRDefault="00FD6D97">
      <w:pPr>
        <w:rPr>
          <w:lang w:eastAsia="zh-CN"/>
        </w:rPr>
      </w:pPr>
    </w:p>
    <w:p w:rsidR="00FD6D97" w:rsidRDefault="00FD6D97" w:rsidP="005701B1">
      <w:pPr>
        <w:pStyle w:val="Heading1"/>
        <w:numPr>
          <w:ilvl w:val="0"/>
          <w:numId w:val="10"/>
        </w:numPr>
        <w:ind w:left="360" w:hanging="360"/>
      </w:pPr>
      <w:r>
        <w:lastRenderedPageBreak/>
        <w:t xml:space="preserve">References </w:t>
      </w:r>
    </w:p>
    <w:p w:rsidR="00FD6D97" w:rsidRDefault="00FD6D97" w:rsidP="005701B1">
      <w:pPr>
        <w:numPr>
          <w:ilvl w:val="0"/>
          <w:numId w:val="38"/>
        </w:numPr>
        <w:rPr>
          <w:lang w:eastAsia="zh-CN"/>
        </w:rPr>
      </w:pPr>
      <w:r w:rsidRPr="00D15937">
        <w:t>Qiu Shen, Ye-Kui Wang, Miska M. Hannuksela, Houqiang Li, and Yi Wang, "</w:t>
      </w:r>
      <w:hyperlink r:id="rId12" w:history="1">
        <w:r w:rsidRPr="00D15937">
          <w:rPr>
            <w:rStyle w:val="Hyperlink"/>
          </w:rPr>
          <w:t>Buffer requirement analysis and reference picture management for temporal scalable video coding</w:t>
        </w:r>
      </w:hyperlink>
      <w:r w:rsidRPr="00D15937">
        <w:t>", 16</w:t>
      </w:r>
      <w:r w:rsidRPr="00D15937">
        <w:rPr>
          <w:vertAlign w:val="superscript"/>
        </w:rPr>
        <w:t>th</w:t>
      </w:r>
      <w:r w:rsidRPr="00D15937">
        <w:t xml:space="preserve"> International Packet Video Workshop (PV 2007), Nov. 2007, Lausanne, Switzerland.</w:t>
      </w:r>
    </w:p>
    <w:p w:rsidR="00FD6D97" w:rsidRDefault="00FD6D97" w:rsidP="003F300F">
      <w:pPr>
        <w:pStyle w:val="Heading1"/>
        <w:numPr>
          <w:ilvl w:val="0"/>
          <w:numId w:val="10"/>
        </w:numPr>
        <w:ind w:left="360" w:hanging="360"/>
      </w:pPr>
      <w:r w:rsidRPr="00E11923">
        <w:t>Patent</w:t>
      </w:r>
      <w:r w:rsidRPr="002B191D">
        <w:t xml:space="preserve"> rights declaration(s)</w:t>
      </w:r>
    </w:p>
    <w:p w:rsidR="00FD6D97" w:rsidRDefault="00FD6D97" w:rsidP="009234A5">
      <w:pPr>
        <w:jc w:val="both"/>
      </w:pPr>
      <w:r w:rsidRPr="006A155E">
        <w:rPr>
          <w:b/>
          <w:bCs/>
        </w:rPr>
        <w:t>Huawei Technologies Co., Ltd.</w:t>
      </w:r>
      <w:r>
        <w:rPr>
          <w:b/>
          <w:bCs/>
          <w:lang w:eastAsia="zh-CN"/>
        </w:rPr>
        <w:t xml:space="preserve"> </w:t>
      </w:r>
      <w:r w:rsidRPr="00A01439">
        <w:rPr>
          <w:b/>
          <w:bCs/>
        </w:rPr>
        <w:t xml:space="preserve">may have </w:t>
      </w:r>
      <w:r>
        <w:rPr>
          <w:b/>
          <w:bCs/>
        </w:rPr>
        <w:t>current or pending</w:t>
      </w:r>
      <w:r w:rsidRPr="00A01439">
        <w:rPr>
          <w:b/>
          <w:bCs/>
        </w:rPr>
        <w:t xml:space="preserve"> </w:t>
      </w:r>
      <w:r>
        <w:rPr>
          <w:b/>
          <w:bCs/>
        </w:rPr>
        <w:t xml:space="preserve">patent rights </w:t>
      </w:r>
      <w:r w:rsidRPr="00A01439">
        <w:rPr>
          <w:b/>
          <w:bCs/>
        </w:rPr>
        <w:t xml:space="preserve">relating to the technology described </w:t>
      </w:r>
      <w:r>
        <w:rPr>
          <w:b/>
          <w:bCs/>
        </w:rPr>
        <w:t xml:space="preserve">in </w:t>
      </w:r>
      <w:r w:rsidRPr="00A01439">
        <w:rPr>
          <w:b/>
          <w:bCs/>
        </w:rPr>
        <w:t>this contribution and, conditioned on reciprocity, is prepared to grant licenses under reasonable and non-discriminatory terms as necessary for implementation of the resulting ITU-T Recommendation</w:t>
      </w:r>
      <w:r>
        <w:rPr>
          <w:b/>
          <w:bCs/>
        </w:rPr>
        <w:t xml:space="preserve"> | ISO/IEC International Standard</w:t>
      </w:r>
      <w:r w:rsidRPr="00A01439">
        <w:rPr>
          <w:b/>
          <w:bCs/>
        </w:rPr>
        <w:t xml:space="preserve"> (per box 2 of the ITU-T/ITU-R/ISO/IEC patent statement and licensing declaration form).</w:t>
      </w:r>
    </w:p>
    <w:p w:rsidR="00FD6D97" w:rsidRPr="009234A5" w:rsidRDefault="00FD6D97" w:rsidP="009234A5">
      <w:pPr>
        <w:jc w:val="both"/>
      </w:pPr>
    </w:p>
    <w:p w:rsidR="00FD6D97" w:rsidRPr="009234A5" w:rsidRDefault="00FD6D97" w:rsidP="009234A5">
      <w:pPr>
        <w:jc w:val="both"/>
      </w:pPr>
    </w:p>
    <w:sectPr w:rsidR="00FD6D97" w:rsidRPr="009234A5" w:rsidSect="00A01439">
      <w:footerReference w:type="default" r:id="rId13"/>
      <w:pgSz w:w="12240" w:h="15840" w:code="1"/>
      <w:pgMar w:top="864" w:right="1440" w:bottom="864" w:left="1440" w:header="432" w:footer="43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099" w:rsidRDefault="006F3099">
      <w:r>
        <w:separator/>
      </w:r>
    </w:p>
  </w:endnote>
  <w:endnote w:type="continuationSeparator" w:id="0">
    <w:p w:rsidR="006F3099" w:rsidRDefault="006F30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algun Gothic">
    <w:altName w:val="Arial Unicode MS"/>
    <w:panose1 w:val="00000000000000000000"/>
    <w:charset w:val="81"/>
    <w:family w:val="modern"/>
    <w:notTrueType/>
    <w:pitch w:val="variable"/>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89C" w:rsidRDefault="0023789C" w:rsidP="00D55942">
    <w:pPr>
      <w:pStyle w:val="Footer"/>
      <w:tabs>
        <w:tab w:val="clear" w:pos="360"/>
        <w:tab w:val="clear" w:pos="720"/>
        <w:tab w:val="clear" w:pos="1080"/>
        <w:tab w:val="clear" w:pos="1440"/>
        <w:tab w:val="clear" w:pos="8640"/>
        <w:tab w:val="right" w:pos="9360"/>
      </w:tabs>
      <w:jc w:val="both"/>
      <w:rPr>
        <w:rFonts w:ascii="Courier New" w:hAnsi="Courier New" w:cs="Courier New"/>
      </w:rPr>
    </w:pPr>
    <w:r>
      <w:rPr>
        <w:rFonts w:ascii="Courier New" w:hAnsi="Courier New" w:cs="Courier New"/>
      </w:rPr>
      <w:tab/>
      <w:t xml:space="preserve">Page: </w:t>
    </w:r>
    <w:r w:rsidR="004C0BB1">
      <w:rPr>
        <w:rStyle w:val="PageNumber"/>
      </w:rPr>
      <w:fldChar w:fldCharType="begin"/>
    </w:r>
    <w:r>
      <w:rPr>
        <w:rStyle w:val="PageNumber"/>
      </w:rPr>
      <w:instrText xml:space="preserve"> PAGE </w:instrText>
    </w:r>
    <w:r w:rsidR="004C0BB1">
      <w:rPr>
        <w:rStyle w:val="PageNumber"/>
      </w:rPr>
      <w:fldChar w:fldCharType="separate"/>
    </w:r>
    <w:r w:rsidR="00DD1EFE">
      <w:rPr>
        <w:rStyle w:val="PageNumber"/>
        <w:noProof/>
      </w:rPr>
      <w:t>1</w:t>
    </w:r>
    <w:r w:rsidR="004C0BB1">
      <w:rPr>
        <w:rStyle w:val="PageNumber"/>
      </w:rPr>
      <w:fldChar w:fldCharType="end"/>
    </w:r>
    <w:r>
      <w:rPr>
        <w:rStyle w:val="PageNumber"/>
      </w:rPr>
      <w:tab/>
      <w:t xml:space="preserve">Date Saved: </w:t>
    </w:r>
    <w:r w:rsidR="004C0BB1">
      <w:rPr>
        <w:rStyle w:val="PageNumber"/>
      </w:rPr>
      <w:fldChar w:fldCharType="begin"/>
    </w:r>
    <w:r>
      <w:rPr>
        <w:rStyle w:val="PageNumber"/>
      </w:rPr>
      <w:instrText xml:space="preserve"> SAVEDATE  \@ "yyyy-MM-dd"  \* MERGEFORMAT </w:instrText>
    </w:r>
    <w:r w:rsidR="004C0BB1">
      <w:rPr>
        <w:rStyle w:val="PageNumber"/>
      </w:rPr>
      <w:fldChar w:fldCharType="separate"/>
    </w:r>
    <w:r w:rsidR="00DD1EFE">
      <w:rPr>
        <w:rStyle w:val="PageNumber"/>
        <w:noProof/>
      </w:rPr>
      <w:t>2011-07-14</w:t>
    </w:r>
    <w:r w:rsidR="004C0BB1">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099" w:rsidRDefault="006F3099">
      <w:r>
        <w:separator/>
      </w:r>
    </w:p>
  </w:footnote>
  <w:footnote w:type="continuationSeparator" w:id="0">
    <w:p w:rsidR="006F3099" w:rsidRDefault="006F30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4805BCE"/>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FFFFFF89"/>
    <w:multiLevelType w:val="singleLevel"/>
    <w:tmpl w:val="7D7EC12A"/>
    <w:lvl w:ilvl="0">
      <w:start w:val="1"/>
      <w:numFmt w:val="bullet"/>
      <w:lvlText w:val=""/>
      <w:lvlJc w:val="left"/>
      <w:pPr>
        <w:tabs>
          <w:tab w:val="num" w:pos="360"/>
        </w:tabs>
        <w:ind w:left="360" w:hanging="360"/>
      </w:pPr>
      <w:rPr>
        <w:rFonts w:ascii="Wingdings" w:hAnsi="Wingdings" w:cs="Wingdings" w:hint="default"/>
      </w:rPr>
    </w:lvl>
  </w:abstractNum>
  <w:abstractNum w:abstractNumId="3">
    <w:nsid w:val="FFFFFFFE"/>
    <w:multiLevelType w:val="singleLevel"/>
    <w:tmpl w:val="B88A0226"/>
    <w:lvl w:ilvl="0">
      <w:numFmt w:val="decimal"/>
      <w:lvlText w:val="*"/>
      <w:lvlJc w:val="left"/>
    </w:lvl>
  </w:abstractNum>
  <w:abstractNum w:abstractNumId="4">
    <w:nsid w:val="02F40290"/>
    <w:multiLevelType w:val="hybridMultilevel"/>
    <w:tmpl w:val="061819A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21876176"/>
    <w:multiLevelType w:val="hybridMultilevel"/>
    <w:tmpl w:val="81228FD2"/>
    <w:lvl w:ilvl="0" w:tplc="00F86928">
      <w:start w:val="1"/>
      <w:numFmt w:val="bullet"/>
      <w:lvlText w:val=""/>
      <w:lvlJc w:val="left"/>
      <w:pPr>
        <w:ind w:left="720" w:hanging="360"/>
      </w:pPr>
      <w:rPr>
        <w:rFonts w:ascii="Symbol" w:hAnsi="Symbol" w:cs="Symbol" w:hint="default"/>
      </w:rPr>
    </w:lvl>
    <w:lvl w:ilvl="1" w:tplc="979CAB76">
      <w:start w:val="1"/>
      <w:numFmt w:val="bullet"/>
      <w:lvlText w:val="o"/>
      <w:lvlJc w:val="left"/>
      <w:pPr>
        <w:ind w:left="1440" w:hanging="360"/>
      </w:pPr>
      <w:rPr>
        <w:rFonts w:ascii="Courier New" w:hAnsi="Courier New" w:cs="Courier New" w:hint="default"/>
      </w:rPr>
    </w:lvl>
    <w:lvl w:ilvl="2" w:tplc="4A1A2B74">
      <w:start w:val="1"/>
      <w:numFmt w:val="bullet"/>
      <w:lvlText w:val=""/>
      <w:lvlJc w:val="left"/>
      <w:pPr>
        <w:ind w:left="2160" w:hanging="360"/>
      </w:pPr>
      <w:rPr>
        <w:rFonts w:ascii="Wingdings" w:hAnsi="Wingdings" w:cs="Wingdings" w:hint="default"/>
      </w:rPr>
    </w:lvl>
    <w:lvl w:ilvl="3" w:tplc="5964DF5A">
      <w:start w:val="1"/>
      <w:numFmt w:val="bullet"/>
      <w:lvlText w:val=""/>
      <w:lvlJc w:val="left"/>
      <w:pPr>
        <w:ind w:left="2880" w:hanging="360"/>
      </w:pPr>
      <w:rPr>
        <w:rFonts w:ascii="Symbol" w:hAnsi="Symbol" w:cs="Symbol" w:hint="default"/>
      </w:rPr>
    </w:lvl>
    <w:lvl w:ilvl="4" w:tplc="10AA908A">
      <w:start w:val="1"/>
      <w:numFmt w:val="bullet"/>
      <w:lvlText w:val="o"/>
      <w:lvlJc w:val="left"/>
      <w:pPr>
        <w:ind w:left="3600" w:hanging="360"/>
      </w:pPr>
      <w:rPr>
        <w:rFonts w:ascii="Courier New" w:hAnsi="Courier New" w:cs="Courier New" w:hint="default"/>
      </w:rPr>
    </w:lvl>
    <w:lvl w:ilvl="5" w:tplc="7280053C">
      <w:start w:val="1"/>
      <w:numFmt w:val="bullet"/>
      <w:lvlText w:val=""/>
      <w:lvlJc w:val="left"/>
      <w:pPr>
        <w:ind w:left="4320" w:hanging="360"/>
      </w:pPr>
      <w:rPr>
        <w:rFonts w:ascii="Wingdings" w:hAnsi="Wingdings" w:cs="Wingdings" w:hint="default"/>
      </w:rPr>
    </w:lvl>
    <w:lvl w:ilvl="6" w:tplc="1DEC3CA6">
      <w:start w:val="1"/>
      <w:numFmt w:val="bullet"/>
      <w:lvlText w:val=""/>
      <w:lvlJc w:val="left"/>
      <w:pPr>
        <w:ind w:left="5040" w:hanging="360"/>
      </w:pPr>
      <w:rPr>
        <w:rFonts w:ascii="Symbol" w:hAnsi="Symbol" w:cs="Symbol" w:hint="default"/>
      </w:rPr>
    </w:lvl>
    <w:lvl w:ilvl="7" w:tplc="01CC5E42">
      <w:start w:val="1"/>
      <w:numFmt w:val="bullet"/>
      <w:lvlText w:val="o"/>
      <w:lvlJc w:val="left"/>
      <w:pPr>
        <w:ind w:left="5760" w:hanging="360"/>
      </w:pPr>
      <w:rPr>
        <w:rFonts w:ascii="Courier New" w:hAnsi="Courier New" w:cs="Courier New" w:hint="default"/>
      </w:rPr>
    </w:lvl>
    <w:lvl w:ilvl="8" w:tplc="68C27884">
      <w:start w:val="1"/>
      <w:numFmt w:val="bullet"/>
      <w:lvlText w:val=""/>
      <w:lvlJc w:val="left"/>
      <w:pPr>
        <w:ind w:left="6480" w:hanging="360"/>
      </w:pPr>
      <w:rPr>
        <w:rFonts w:ascii="Wingdings" w:hAnsi="Wingdings" w:cs="Wingdings" w:hint="default"/>
      </w:rPr>
    </w:lvl>
  </w:abstractNum>
  <w:abstractNum w:abstractNumId="6">
    <w:nsid w:val="21C0007D"/>
    <w:multiLevelType w:val="hybridMultilevel"/>
    <w:tmpl w:val="B1B60F8A"/>
    <w:lvl w:ilvl="0" w:tplc="BC76B5CC">
      <w:start w:val="1"/>
      <w:numFmt w:val="decimal"/>
      <w:lvlText w:val="%1."/>
      <w:lvlJc w:val="left"/>
      <w:pPr>
        <w:tabs>
          <w:tab w:val="num" w:pos="720"/>
        </w:tabs>
        <w:ind w:left="720" w:hanging="360"/>
      </w:pPr>
    </w:lvl>
    <w:lvl w:ilvl="1" w:tplc="CA3AAB34">
      <w:start w:val="1"/>
      <w:numFmt w:val="lowerLetter"/>
      <w:lvlText w:val="%2."/>
      <w:lvlJc w:val="left"/>
      <w:pPr>
        <w:tabs>
          <w:tab w:val="num" w:pos="1440"/>
        </w:tabs>
        <w:ind w:left="1440" w:hanging="360"/>
      </w:pPr>
    </w:lvl>
    <w:lvl w:ilvl="2" w:tplc="5D54CAD6">
      <w:start w:val="1"/>
      <w:numFmt w:val="lowerRoman"/>
      <w:lvlText w:val="%3."/>
      <w:lvlJc w:val="right"/>
      <w:pPr>
        <w:tabs>
          <w:tab w:val="num" w:pos="2160"/>
        </w:tabs>
        <w:ind w:left="2160" w:hanging="180"/>
      </w:pPr>
    </w:lvl>
    <w:lvl w:ilvl="3" w:tplc="1D06CED6">
      <w:start w:val="1"/>
      <w:numFmt w:val="decimal"/>
      <w:lvlText w:val="%4."/>
      <w:lvlJc w:val="left"/>
      <w:pPr>
        <w:tabs>
          <w:tab w:val="num" w:pos="2880"/>
        </w:tabs>
        <w:ind w:left="2880" w:hanging="360"/>
      </w:pPr>
    </w:lvl>
    <w:lvl w:ilvl="4" w:tplc="67082C06">
      <w:start w:val="1"/>
      <w:numFmt w:val="lowerLetter"/>
      <w:lvlText w:val="%5."/>
      <w:lvlJc w:val="left"/>
      <w:pPr>
        <w:tabs>
          <w:tab w:val="num" w:pos="3600"/>
        </w:tabs>
        <w:ind w:left="3600" w:hanging="360"/>
      </w:pPr>
    </w:lvl>
    <w:lvl w:ilvl="5" w:tplc="5C14C998">
      <w:start w:val="1"/>
      <w:numFmt w:val="lowerRoman"/>
      <w:lvlText w:val="%6."/>
      <w:lvlJc w:val="right"/>
      <w:pPr>
        <w:tabs>
          <w:tab w:val="num" w:pos="4320"/>
        </w:tabs>
        <w:ind w:left="4320" w:hanging="180"/>
      </w:pPr>
    </w:lvl>
    <w:lvl w:ilvl="6" w:tplc="808E40AE">
      <w:start w:val="1"/>
      <w:numFmt w:val="decimal"/>
      <w:lvlText w:val="%7."/>
      <w:lvlJc w:val="left"/>
      <w:pPr>
        <w:tabs>
          <w:tab w:val="num" w:pos="5040"/>
        </w:tabs>
        <w:ind w:left="5040" w:hanging="360"/>
      </w:pPr>
    </w:lvl>
    <w:lvl w:ilvl="7" w:tplc="A40AC49C">
      <w:start w:val="1"/>
      <w:numFmt w:val="lowerLetter"/>
      <w:lvlText w:val="%8."/>
      <w:lvlJc w:val="left"/>
      <w:pPr>
        <w:tabs>
          <w:tab w:val="num" w:pos="5760"/>
        </w:tabs>
        <w:ind w:left="5760" w:hanging="360"/>
      </w:pPr>
    </w:lvl>
    <w:lvl w:ilvl="8" w:tplc="0B80864E">
      <w:start w:val="1"/>
      <w:numFmt w:val="lowerRoman"/>
      <w:lvlText w:val="%9."/>
      <w:lvlJc w:val="right"/>
      <w:pPr>
        <w:tabs>
          <w:tab w:val="num" w:pos="6480"/>
        </w:tabs>
        <w:ind w:left="6480" w:hanging="180"/>
      </w:pPr>
    </w:lvl>
  </w:abstractNum>
  <w:abstractNum w:abstractNumId="7">
    <w:nsid w:val="22E031A2"/>
    <w:multiLevelType w:val="hybridMultilevel"/>
    <w:tmpl w:val="78B060E8"/>
    <w:lvl w:ilvl="0" w:tplc="9DC86B9A">
      <w:start w:val="1"/>
      <w:numFmt w:val="decimal"/>
      <w:lvlText w:val="%1)"/>
      <w:lvlJc w:val="left"/>
      <w:pPr>
        <w:ind w:left="785" w:hanging="360"/>
      </w:pPr>
      <w:rPr>
        <w:rFonts w:hint="default"/>
      </w:rPr>
    </w:lvl>
    <w:lvl w:ilvl="1" w:tplc="58B6B452">
      <w:start w:val="1"/>
      <w:numFmt w:val="lowerLetter"/>
      <w:lvlText w:val="%2."/>
      <w:lvlJc w:val="left"/>
      <w:pPr>
        <w:ind w:left="1505" w:hanging="360"/>
      </w:pPr>
    </w:lvl>
    <w:lvl w:ilvl="2" w:tplc="56D6D170">
      <w:start w:val="1"/>
      <w:numFmt w:val="lowerRoman"/>
      <w:lvlText w:val="%3."/>
      <w:lvlJc w:val="right"/>
      <w:pPr>
        <w:ind w:left="2225" w:hanging="180"/>
      </w:pPr>
    </w:lvl>
    <w:lvl w:ilvl="3" w:tplc="6F98BD08">
      <w:start w:val="1"/>
      <w:numFmt w:val="decimal"/>
      <w:lvlText w:val="%4."/>
      <w:lvlJc w:val="left"/>
      <w:pPr>
        <w:ind w:left="2945" w:hanging="360"/>
      </w:pPr>
    </w:lvl>
    <w:lvl w:ilvl="4" w:tplc="60AAD27C">
      <w:start w:val="1"/>
      <w:numFmt w:val="lowerLetter"/>
      <w:lvlText w:val="%5."/>
      <w:lvlJc w:val="left"/>
      <w:pPr>
        <w:ind w:left="3665" w:hanging="360"/>
      </w:pPr>
    </w:lvl>
    <w:lvl w:ilvl="5" w:tplc="951E44EE">
      <w:start w:val="1"/>
      <w:numFmt w:val="lowerRoman"/>
      <w:lvlText w:val="%6."/>
      <w:lvlJc w:val="right"/>
      <w:pPr>
        <w:ind w:left="4385" w:hanging="180"/>
      </w:pPr>
    </w:lvl>
    <w:lvl w:ilvl="6" w:tplc="DC9A9C70">
      <w:start w:val="1"/>
      <w:numFmt w:val="decimal"/>
      <w:lvlText w:val="%7."/>
      <w:lvlJc w:val="left"/>
      <w:pPr>
        <w:ind w:left="5105" w:hanging="360"/>
      </w:pPr>
    </w:lvl>
    <w:lvl w:ilvl="7" w:tplc="0D1C6E80">
      <w:start w:val="1"/>
      <w:numFmt w:val="lowerLetter"/>
      <w:lvlText w:val="%8."/>
      <w:lvlJc w:val="left"/>
      <w:pPr>
        <w:ind w:left="5825" w:hanging="360"/>
      </w:pPr>
    </w:lvl>
    <w:lvl w:ilvl="8" w:tplc="B888EEEE">
      <w:start w:val="1"/>
      <w:numFmt w:val="lowerRoman"/>
      <w:lvlText w:val="%9."/>
      <w:lvlJc w:val="right"/>
      <w:pPr>
        <w:ind w:left="6545" w:hanging="180"/>
      </w:pPr>
    </w:lvl>
  </w:abstractNum>
  <w:abstractNum w:abstractNumId="8">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C4B0665"/>
    <w:multiLevelType w:val="hybridMultilevel"/>
    <w:tmpl w:val="00864D7A"/>
    <w:lvl w:ilvl="0" w:tplc="D270AB84">
      <w:numFmt w:val="bullet"/>
      <w:lvlText w:val="-"/>
      <w:lvlJc w:val="left"/>
      <w:pPr>
        <w:ind w:left="360" w:hanging="360"/>
      </w:pPr>
      <w:rPr>
        <w:rFonts w:ascii="Times New Roman" w:eastAsia="宋体" w:hAnsi="Times New Roman" w:hint="default"/>
      </w:rPr>
    </w:lvl>
    <w:lvl w:ilvl="1" w:tplc="7AA6BD24">
      <w:start w:val="1"/>
      <w:numFmt w:val="bullet"/>
      <w:lvlText w:val=""/>
      <w:lvlJc w:val="left"/>
      <w:pPr>
        <w:ind w:left="840" w:hanging="420"/>
      </w:pPr>
      <w:rPr>
        <w:rFonts w:ascii="Wingdings" w:hAnsi="Wingdings" w:cs="Wingdings" w:hint="default"/>
      </w:rPr>
    </w:lvl>
    <w:lvl w:ilvl="2" w:tplc="89D2A554">
      <w:start w:val="1"/>
      <w:numFmt w:val="bullet"/>
      <w:lvlText w:val=""/>
      <w:lvlJc w:val="left"/>
      <w:pPr>
        <w:ind w:left="1260" w:hanging="420"/>
      </w:pPr>
      <w:rPr>
        <w:rFonts w:ascii="Wingdings" w:hAnsi="Wingdings" w:cs="Wingdings" w:hint="default"/>
      </w:rPr>
    </w:lvl>
    <w:lvl w:ilvl="3" w:tplc="2496D692">
      <w:start w:val="1"/>
      <w:numFmt w:val="bullet"/>
      <w:lvlText w:val=""/>
      <w:lvlJc w:val="left"/>
      <w:pPr>
        <w:ind w:left="1680" w:hanging="420"/>
      </w:pPr>
      <w:rPr>
        <w:rFonts w:ascii="Wingdings" w:hAnsi="Wingdings" w:cs="Wingdings" w:hint="default"/>
      </w:rPr>
    </w:lvl>
    <w:lvl w:ilvl="4" w:tplc="58B8DEAE">
      <w:start w:val="1"/>
      <w:numFmt w:val="bullet"/>
      <w:lvlText w:val=""/>
      <w:lvlJc w:val="left"/>
      <w:pPr>
        <w:ind w:left="2100" w:hanging="420"/>
      </w:pPr>
      <w:rPr>
        <w:rFonts w:ascii="Wingdings" w:hAnsi="Wingdings" w:cs="Wingdings" w:hint="default"/>
      </w:rPr>
    </w:lvl>
    <w:lvl w:ilvl="5" w:tplc="6A801C92">
      <w:start w:val="1"/>
      <w:numFmt w:val="bullet"/>
      <w:lvlText w:val=""/>
      <w:lvlJc w:val="left"/>
      <w:pPr>
        <w:ind w:left="2520" w:hanging="420"/>
      </w:pPr>
      <w:rPr>
        <w:rFonts w:ascii="Wingdings" w:hAnsi="Wingdings" w:cs="Wingdings" w:hint="default"/>
      </w:rPr>
    </w:lvl>
    <w:lvl w:ilvl="6" w:tplc="6BD08F14">
      <w:start w:val="1"/>
      <w:numFmt w:val="bullet"/>
      <w:lvlText w:val=""/>
      <w:lvlJc w:val="left"/>
      <w:pPr>
        <w:ind w:left="2940" w:hanging="420"/>
      </w:pPr>
      <w:rPr>
        <w:rFonts w:ascii="Wingdings" w:hAnsi="Wingdings" w:cs="Wingdings" w:hint="default"/>
      </w:rPr>
    </w:lvl>
    <w:lvl w:ilvl="7" w:tplc="970088B4">
      <w:start w:val="1"/>
      <w:numFmt w:val="bullet"/>
      <w:lvlText w:val=""/>
      <w:lvlJc w:val="left"/>
      <w:pPr>
        <w:ind w:left="3360" w:hanging="420"/>
      </w:pPr>
      <w:rPr>
        <w:rFonts w:ascii="Wingdings" w:hAnsi="Wingdings" w:cs="Wingdings" w:hint="default"/>
      </w:rPr>
    </w:lvl>
    <w:lvl w:ilvl="8" w:tplc="E27C64C4">
      <w:start w:val="1"/>
      <w:numFmt w:val="bullet"/>
      <w:lvlText w:val=""/>
      <w:lvlJc w:val="left"/>
      <w:pPr>
        <w:ind w:left="3780" w:hanging="420"/>
      </w:pPr>
      <w:rPr>
        <w:rFonts w:ascii="Wingdings" w:hAnsi="Wingdings" w:cs="Wingdings" w:hint="default"/>
      </w:rPr>
    </w:lvl>
  </w:abstractNum>
  <w:abstractNum w:abstractNumId="10">
    <w:nsid w:val="37F4500E"/>
    <w:multiLevelType w:val="hybridMultilevel"/>
    <w:tmpl w:val="E06AE6E0"/>
    <w:lvl w:ilvl="0" w:tplc="D72C712C">
      <w:start w:val="1"/>
      <w:numFmt w:val="bullet"/>
      <w:lvlText w:val="–"/>
      <w:lvlJc w:val="left"/>
      <w:pPr>
        <w:ind w:left="720" w:hanging="360"/>
      </w:pPr>
      <w:rPr>
        <w:rFonts w:ascii="Courier New" w:hAnsi="Courier New" w:cs="Courier New" w:hint="default"/>
      </w:rPr>
    </w:lvl>
    <w:lvl w:ilvl="1" w:tplc="1C8C98A6">
      <w:start w:val="1"/>
      <w:numFmt w:val="bullet"/>
      <w:lvlText w:val="o"/>
      <w:lvlJc w:val="left"/>
      <w:pPr>
        <w:ind w:left="1440" w:hanging="360"/>
      </w:pPr>
      <w:rPr>
        <w:rFonts w:ascii="Courier New" w:hAnsi="Courier New" w:cs="Courier New" w:hint="default"/>
      </w:rPr>
    </w:lvl>
    <w:lvl w:ilvl="2" w:tplc="BA364F9A">
      <w:start w:val="1"/>
      <w:numFmt w:val="bullet"/>
      <w:lvlText w:val=""/>
      <w:lvlJc w:val="left"/>
      <w:pPr>
        <w:ind w:left="2160" w:hanging="360"/>
      </w:pPr>
      <w:rPr>
        <w:rFonts w:ascii="Wingdings" w:hAnsi="Wingdings" w:cs="Wingdings" w:hint="default"/>
      </w:rPr>
    </w:lvl>
    <w:lvl w:ilvl="3" w:tplc="5068F950">
      <w:start w:val="1"/>
      <w:numFmt w:val="bullet"/>
      <w:lvlText w:val=""/>
      <w:lvlJc w:val="left"/>
      <w:pPr>
        <w:ind w:left="2880" w:hanging="360"/>
      </w:pPr>
      <w:rPr>
        <w:rFonts w:ascii="Symbol" w:hAnsi="Symbol" w:cs="Symbol" w:hint="default"/>
      </w:rPr>
    </w:lvl>
    <w:lvl w:ilvl="4" w:tplc="0E4025DC">
      <w:start w:val="1"/>
      <w:numFmt w:val="bullet"/>
      <w:lvlText w:val="o"/>
      <w:lvlJc w:val="left"/>
      <w:pPr>
        <w:ind w:left="3600" w:hanging="360"/>
      </w:pPr>
      <w:rPr>
        <w:rFonts w:ascii="Courier New" w:hAnsi="Courier New" w:cs="Courier New" w:hint="default"/>
      </w:rPr>
    </w:lvl>
    <w:lvl w:ilvl="5" w:tplc="EE8294C4">
      <w:start w:val="1"/>
      <w:numFmt w:val="bullet"/>
      <w:lvlText w:val=""/>
      <w:lvlJc w:val="left"/>
      <w:pPr>
        <w:ind w:left="4320" w:hanging="360"/>
      </w:pPr>
      <w:rPr>
        <w:rFonts w:ascii="Wingdings" w:hAnsi="Wingdings" w:cs="Wingdings" w:hint="default"/>
      </w:rPr>
    </w:lvl>
    <w:lvl w:ilvl="6" w:tplc="CC58D14C">
      <w:start w:val="1"/>
      <w:numFmt w:val="bullet"/>
      <w:lvlText w:val=""/>
      <w:lvlJc w:val="left"/>
      <w:pPr>
        <w:ind w:left="5040" w:hanging="360"/>
      </w:pPr>
      <w:rPr>
        <w:rFonts w:ascii="Symbol" w:hAnsi="Symbol" w:cs="Symbol" w:hint="default"/>
      </w:rPr>
    </w:lvl>
    <w:lvl w:ilvl="7" w:tplc="10C26A32">
      <w:start w:val="1"/>
      <w:numFmt w:val="bullet"/>
      <w:lvlText w:val="o"/>
      <w:lvlJc w:val="left"/>
      <w:pPr>
        <w:ind w:left="5760" w:hanging="360"/>
      </w:pPr>
      <w:rPr>
        <w:rFonts w:ascii="Courier New" w:hAnsi="Courier New" w:cs="Courier New" w:hint="default"/>
      </w:rPr>
    </w:lvl>
    <w:lvl w:ilvl="8" w:tplc="57FCE1D6">
      <w:start w:val="1"/>
      <w:numFmt w:val="bullet"/>
      <w:lvlText w:val=""/>
      <w:lvlJc w:val="left"/>
      <w:pPr>
        <w:ind w:left="6480" w:hanging="360"/>
      </w:pPr>
      <w:rPr>
        <w:rFonts w:ascii="Wingdings" w:hAnsi="Wingdings" w:cs="Wingdings" w:hint="default"/>
      </w:rPr>
    </w:lvl>
  </w:abstractNum>
  <w:abstractNum w:abstractNumId="11">
    <w:nsid w:val="3B352CF3"/>
    <w:multiLevelType w:val="hybridMultilevel"/>
    <w:tmpl w:val="3B102182"/>
    <w:lvl w:ilvl="0" w:tplc="E7B0CF0E">
      <w:start w:val="1"/>
      <w:numFmt w:val="decimal"/>
      <w:lvlText w:val="%1."/>
      <w:lvlJc w:val="left"/>
      <w:pPr>
        <w:tabs>
          <w:tab w:val="num" w:pos="720"/>
        </w:tabs>
        <w:ind w:left="720" w:hanging="360"/>
      </w:pPr>
    </w:lvl>
    <w:lvl w:ilvl="1" w:tplc="D86887B8">
      <w:start w:val="1"/>
      <w:numFmt w:val="lowerLetter"/>
      <w:lvlText w:val="%2."/>
      <w:lvlJc w:val="left"/>
      <w:pPr>
        <w:tabs>
          <w:tab w:val="num" w:pos="1440"/>
        </w:tabs>
        <w:ind w:left="1440" w:hanging="360"/>
      </w:pPr>
    </w:lvl>
    <w:lvl w:ilvl="2" w:tplc="473631E4">
      <w:start w:val="1"/>
      <w:numFmt w:val="lowerRoman"/>
      <w:lvlText w:val="%3."/>
      <w:lvlJc w:val="right"/>
      <w:pPr>
        <w:tabs>
          <w:tab w:val="num" w:pos="2160"/>
        </w:tabs>
        <w:ind w:left="2160" w:hanging="180"/>
      </w:pPr>
    </w:lvl>
    <w:lvl w:ilvl="3" w:tplc="6486E032">
      <w:start w:val="1"/>
      <w:numFmt w:val="decimal"/>
      <w:lvlText w:val="%4."/>
      <w:lvlJc w:val="left"/>
      <w:pPr>
        <w:tabs>
          <w:tab w:val="num" w:pos="2880"/>
        </w:tabs>
        <w:ind w:left="2880" w:hanging="360"/>
      </w:pPr>
    </w:lvl>
    <w:lvl w:ilvl="4" w:tplc="91C4AE26">
      <w:start w:val="1"/>
      <w:numFmt w:val="lowerLetter"/>
      <w:lvlText w:val="%5."/>
      <w:lvlJc w:val="left"/>
      <w:pPr>
        <w:tabs>
          <w:tab w:val="num" w:pos="3600"/>
        </w:tabs>
        <w:ind w:left="3600" w:hanging="360"/>
      </w:pPr>
    </w:lvl>
    <w:lvl w:ilvl="5" w:tplc="8182C68C">
      <w:start w:val="1"/>
      <w:numFmt w:val="lowerRoman"/>
      <w:lvlText w:val="%6."/>
      <w:lvlJc w:val="right"/>
      <w:pPr>
        <w:tabs>
          <w:tab w:val="num" w:pos="4320"/>
        </w:tabs>
        <w:ind w:left="4320" w:hanging="180"/>
      </w:pPr>
    </w:lvl>
    <w:lvl w:ilvl="6" w:tplc="7F8801B6">
      <w:start w:val="1"/>
      <w:numFmt w:val="decimal"/>
      <w:lvlText w:val="%7."/>
      <w:lvlJc w:val="left"/>
      <w:pPr>
        <w:tabs>
          <w:tab w:val="num" w:pos="5040"/>
        </w:tabs>
        <w:ind w:left="5040" w:hanging="360"/>
      </w:pPr>
    </w:lvl>
    <w:lvl w:ilvl="7" w:tplc="F4AC28AC">
      <w:start w:val="1"/>
      <w:numFmt w:val="lowerLetter"/>
      <w:lvlText w:val="%8."/>
      <w:lvlJc w:val="left"/>
      <w:pPr>
        <w:tabs>
          <w:tab w:val="num" w:pos="5760"/>
        </w:tabs>
        <w:ind w:left="5760" w:hanging="360"/>
      </w:pPr>
    </w:lvl>
    <w:lvl w:ilvl="8" w:tplc="AD2A9E18">
      <w:start w:val="1"/>
      <w:numFmt w:val="lowerRoman"/>
      <w:lvlText w:val="%9."/>
      <w:lvlJc w:val="right"/>
      <w:pPr>
        <w:tabs>
          <w:tab w:val="num" w:pos="6480"/>
        </w:tabs>
        <w:ind w:left="6480" w:hanging="180"/>
      </w:pPr>
    </w:lvl>
  </w:abstractNum>
  <w:abstractNum w:abstractNumId="12">
    <w:nsid w:val="3F347283"/>
    <w:multiLevelType w:val="hybridMultilevel"/>
    <w:tmpl w:val="FF8421FA"/>
    <w:lvl w:ilvl="0" w:tplc="04090001">
      <w:start w:val="1"/>
      <w:numFmt w:val="decimal"/>
      <w:lvlText w:val="%1."/>
      <w:lvlJc w:val="left"/>
      <w:pPr>
        <w:tabs>
          <w:tab w:val="num" w:pos="660"/>
        </w:tabs>
        <w:ind w:left="660" w:hanging="360"/>
      </w:pPr>
      <w:rPr>
        <w:rFonts w:ascii="Times New Roman" w:hAnsi="Times New Roman" w:cs="Times New Roman" w:hint="default"/>
        <w:b w:val="0"/>
        <w:bCs w:val="0"/>
        <w:i w:val="0"/>
        <w:iCs w:val="0"/>
        <w:sz w:val="20"/>
        <w:szCs w:val="20"/>
      </w:rPr>
    </w:lvl>
    <w:lvl w:ilvl="1" w:tplc="04090003">
      <w:start w:val="1"/>
      <w:numFmt w:val="lowerLetter"/>
      <w:lvlText w:val="%2."/>
      <w:lvlJc w:val="left"/>
      <w:pPr>
        <w:tabs>
          <w:tab w:val="num" w:pos="1343"/>
        </w:tabs>
        <w:ind w:left="1343" w:hanging="360"/>
      </w:pPr>
    </w:lvl>
    <w:lvl w:ilvl="2" w:tplc="04090005">
      <w:start w:val="1"/>
      <w:numFmt w:val="lowerRoman"/>
      <w:lvlText w:val="%3."/>
      <w:lvlJc w:val="right"/>
      <w:pPr>
        <w:tabs>
          <w:tab w:val="num" w:pos="2063"/>
        </w:tabs>
        <w:ind w:left="2063" w:hanging="180"/>
      </w:pPr>
    </w:lvl>
    <w:lvl w:ilvl="3" w:tplc="04090001">
      <w:start w:val="1"/>
      <w:numFmt w:val="decimal"/>
      <w:lvlText w:val="%4."/>
      <w:lvlJc w:val="left"/>
      <w:pPr>
        <w:tabs>
          <w:tab w:val="num" w:pos="2783"/>
        </w:tabs>
        <w:ind w:left="2783" w:hanging="360"/>
      </w:pPr>
    </w:lvl>
    <w:lvl w:ilvl="4" w:tplc="04090003">
      <w:start w:val="1"/>
      <w:numFmt w:val="lowerLetter"/>
      <w:lvlText w:val="%5."/>
      <w:lvlJc w:val="left"/>
      <w:pPr>
        <w:tabs>
          <w:tab w:val="num" w:pos="3503"/>
        </w:tabs>
        <w:ind w:left="3503" w:hanging="360"/>
      </w:pPr>
    </w:lvl>
    <w:lvl w:ilvl="5" w:tplc="04090005">
      <w:start w:val="1"/>
      <w:numFmt w:val="lowerRoman"/>
      <w:lvlText w:val="%6."/>
      <w:lvlJc w:val="right"/>
      <w:pPr>
        <w:tabs>
          <w:tab w:val="num" w:pos="4223"/>
        </w:tabs>
        <w:ind w:left="4223" w:hanging="180"/>
      </w:pPr>
    </w:lvl>
    <w:lvl w:ilvl="6" w:tplc="04090001">
      <w:start w:val="1"/>
      <w:numFmt w:val="decimal"/>
      <w:lvlText w:val="%7."/>
      <w:lvlJc w:val="left"/>
      <w:pPr>
        <w:tabs>
          <w:tab w:val="num" w:pos="4943"/>
        </w:tabs>
        <w:ind w:left="4943" w:hanging="360"/>
      </w:pPr>
    </w:lvl>
    <w:lvl w:ilvl="7" w:tplc="04090003">
      <w:start w:val="1"/>
      <w:numFmt w:val="lowerLetter"/>
      <w:lvlText w:val="%8."/>
      <w:lvlJc w:val="left"/>
      <w:pPr>
        <w:tabs>
          <w:tab w:val="num" w:pos="5663"/>
        </w:tabs>
        <w:ind w:left="5663" w:hanging="360"/>
      </w:pPr>
    </w:lvl>
    <w:lvl w:ilvl="8" w:tplc="04090005">
      <w:start w:val="1"/>
      <w:numFmt w:val="lowerRoman"/>
      <w:lvlText w:val="%9."/>
      <w:lvlJc w:val="right"/>
      <w:pPr>
        <w:tabs>
          <w:tab w:val="num" w:pos="6383"/>
        </w:tabs>
        <w:ind w:left="6383" w:hanging="180"/>
      </w:pPr>
    </w:lvl>
  </w:abstractNum>
  <w:abstractNum w:abstractNumId="13">
    <w:nsid w:val="46975F68"/>
    <w:multiLevelType w:val="hybridMultilevel"/>
    <w:tmpl w:val="97366414"/>
    <w:lvl w:ilvl="0" w:tplc="5F08309E">
      <w:start w:val="12"/>
      <w:numFmt w:val="bullet"/>
      <w:lvlText w:val="–"/>
      <w:lvlJc w:val="left"/>
      <w:pPr>
        <w:tabs>
          <w:tab w:val="num" w:pos="420"/>
        </w:tabs>
        <w:ind w:left="420" w:hanging="420"/>
      </w:pPr>
      <w:rPr>
        <w:rFonts w:ascii="Times New Roman" w:eastAsia="宋体" w:hAnsi="Times New Roman" w:hint="default"/>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14">
    <w:nsid w:val="4A5B4E23"/>
    <w:multiLevelType w:val="hybridMultilevel"/>
    <w:tmpl w:val="22C09CA4"/>
    <w:lvl w:ilvl="0" w:tplc="C1F2E432">
      <w:start w:val="1"/>
      <w:numFmt w:val="decimal"/>
      <w:lvlText w:val="%1."/>
      <w:lvlJc w:val="left"/>
      <w:pPr>
        <w:tabs>
          <w:tab w:val="num" w:pos="720"/>
        </w:tabs>
        <w:ind w:left="720" w:hanging="360"/>
      </w:pPr>
      <w:rPr>
        <w:rFonts w:ascii="Times New Roman" w:hAnsi="Times New Roman" w:cs="Times New Roman" w:hint="default"/>
        <w:b w:val="0"/>
        <w:bCs w:val="0"/>
        <w:i w:val="0"/>
        <w:iCs w:val="0"/>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E363878"/>
    <w:multiLevelType w:val="hybridMultilevel"/>
    <w:tmpl w:val="30DA8A08"/>
    <w:lvl w:ilvl="0" w:tplc="B5A29458">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6">
    <w:nsid w:val="4EA85227"/>
    <w:multiLevelType w:val="hybridMultilevel"/>
    <w:tmpl w:val="9DB6CF60"/>
    <w:lvl w:ilvl="0" w:tplc="C5EED220">
      <w:start w:val="1"/>
      <w:numFmt w:val="decimal"/>
      <w:lvlText w:val="%1."/>
      <w:lvlJc w:val="left"/>
      <w:pPr>
        <w:tabs>
          <w:tab w:val="num" w:pos="720"/>
        </w:tabs>
        <w:ind w:left="720" w:hanging="360"/>
      </w:pPr>
      <w:rPr>
        <w:rFonts w:hint="default"/>
      </w:rPr>
    </w:lvl>
    <w:lvl w:ilvl="1" w:tplc="95DC89F2">
      <w:start w:val="1"/>
      <w:numFmt w:val="lowerLetter"/>
      <w:lvlText w:val="%2."/>
      <w:lvlJc w:val="left"/>
      <w:pPr>
        <w:tabs>
          <w:tab w:val="num" w:pos="1440"/>
        </w:tabs>
        <w:ind w:left="1440" w:hanging="360"/>
      </w:pPr>
    </w:lvl>
    <w:lvl w:ilvl="2" w:tplc="6A92E9CA">
      <w:start w:val="1"/>
      <w:numFmt w:val="lowerRoman"/>
      <w:lvlText w:val="%3."/>
      <w:lvlJc w:val="right"/>
      <w:pPr>
        <w:tabs>
          <w:tab w:val="num" w:pos="2160"/>
        </w:tabs>
        <w:ind w:left="2160" w:hanging="180"/>
      </w:pPr>
    </w:lvl>
    <w:lvl w:ilvl="3" w:tplc="89F05EEA">
      <w:start w:val="1"/>
      <w:numFmt w:val="decimal"/>
      <w:lvlText w:val="%4."/>
      <w:lvlJc w:val="left"/>
      <w:pPr>
        <w:tabs>
          <w:tab w:val="num" w:pos="2880"/>
        </w:tabs>
        <w:ind w:left="2880" w:hanging="360"/>
      </w:pPr>
    </w:lvl>
    <w:lvl w:ilvl="4" w:tplc="8E76BDFC">
      <w:start w:val="1"/>
      <w:numFmt w:val="lowerLetter"/>
      <w:lvlText w:val="%5."/>
      <w:lvlJc w:val="left"/>
      <w:pPr>
        <w:tabs>
          <w:tab w:val="num" w:pos="3600"/>
        </w:tabs>
        <w:ind w:left="3600" w:hanging="360"/>
      </w:pPr>
    </w:lvl>
    <w:lvl w:ilvl="5" w:tplc="258AA820">
      <w:start w:val="1"/>
      <w:numFmt w:val="lowerRoman"/>
      <w:lvlText w:val="%6."/>
      <w:lvlJc w:val="right"/>
      <w:pPr>
        <w:tabs>
          <w:tab w:val="num" w:pos="4320"/>
        </w:tabs>
        <w:ind w:left="4320" w:hanging="180"/>
      </w:pPr>
    </w:lvl>
    <w:lvl w:ilvl="6" w:tplc="5A18B9F0">
      <w:start w:val="1"/>
      <w:numFmt w:val="decimal"/>
      <w:lvlText w:val="%7."/>
      <w:lvlJc w:val="left"/>
      <w:pPr>
        <w:tabs>
          <w:tab w:val="num" w:pos="5040"/>
        </w:tabs>
        <w:ind w:left="5040" w:hanging="360"/>
      </w:pPr>
    </w:lvl>
    <w:lvl w:ilvl="7" w:tplc="CCDA473E">
      <w:start w:val="1"/>
      <w:numFmt w:val="lowerLetter"/>
      <w:lvlText w:val="%8."/>
      <w:lvlJc w:val="left"/>
      <w:pPr>
        <w:tabs>
          <w:tab w:val="num" w:pos="5760"/>
        </w:tabs>
        <w:ind w:left="5760" w:hanging="360"/>
      </w:pPr>
    </w:lvl>
    <w:lvl w:ilvl="8" w:tplc="71DA1160">
      <w:start w:val="1"/>
      <w:numFmt w:val="lowerRoman"/>
      <w:lvlText w:val="%9."/>
      <w:lvlJc w:val="right"/>
      <w:pPr>
        <w:tabs>
          <w:tab w:val="num" w:pos="6480"/>
        </w:tabs>
        <w:ind w:left="6480" w:hanging="180"/>
      </w:pPr>
    </w:lvl>
  </w:abstractNum>
  <w:abstractNum w:abstractNumId="17">
    <w:nsid w:val="504B0EE7"/>
    <w:multiLevelType w:val="hybridMultilevel"/>
    <w:tmpl w:val="E2964206"/>
    <w:lvl w:ilvl="0" w:tplc="95BCCEF6">
      <w:start w:val="1"/>
      <w:numFmt w:val="decimal"/>
      <w:lvlText w:val="%1."/>
      <w:lvlJc w:val="left"/>
      <w:pPr>
        <w:tabs>
          <w:tab w:val="num" w:pos="720"/>
        </w:tabs>
        <w:ind w:left="720" w:hanging="360"/>
      </w:pPr>
    </w:lvl>
    <w:lvl w:ilvl="1" w:tplc="08090003">
      <w:start w:val="1"/>
      <w:numFmt w:val="lowerLetter"/>
      <w:lvlText w:val="%2."/>
      <w:lvlJc w:val="left"/>
      <w:pPr>
        <w:tabs>
          <w:tab w:val="num" w:pos="1440"/>
        </w:tabs>
        <w:ind w:left="1440" w:hanging="360"/>
      </w:pPr>
    </w:lvl>
    <w:lvl w:ilvl="2" w:tplc="08090005">
      <w:start w:val="1"/>
      <w:numFmt w:val="lowerRoman"/>
      <w:lvlText w:val="%3."/>
      <w:lvlJc w:val="right"/>
      <w:pPr>
        <w:tabs>
          <w:tab w:val="num" w:pos="2160"/>
        </w:tabs>
        <w:ind w:left="2160" w:hanging="180"/>
      </w:pPr>
    </w:lvl>
    <w:lvl w:ilvl="3" w:tplc="08090001">
      <w:start w:val="1"/>
      <w:numFmt w:val="decimal"/>
      <w:lvlText w:val="%4."/>
      <w:lvlJc w:val="left"/>
      <w:pPr>
        <w:tabs>
          <w:tab w:val="num" w:pos="2880"/>
        </w:tabs>
        <w:ind w:left="2880" w:hanging="360"/>
      </w:pPr>
    </w:lvl>
    <w:lvl w:ilvl="4" w:tplc="08090003">
      <w:start w:val="1"/>
      <w:numFmt w:val="lowerLetter"/>
      <w:lvlText w:val="%5."/>
      <w:lvlJc w:val="left"/>
      <w:pPr>
        <w:tabs>
          <w:tab w:val="num" w:pos="3600"/>
        </w:tabs>
        <w:ind w:left="3600" w:hanging="360"/>
      </w:pPr>
    </w:lvl>
    <w:lvl w:ilvl="5" w:tplc="08090005">
      <w:start w:val="1"/>
      <w:numFmt w:val="lowerRoman"/>
      <w:lvlText w:val="%6."/>
      <w:lvlJc w:val="right"/>
      <w:pPr>
        <w:tabs>
          <w:tab w:val="num" w:pos="4320"/>
        </w:tabs>
        <w:ind w:left="4320" w:hanging="180"/>
      </w:pPr>
    </w:lvl>
    <w:lvl w:ilvl="6" w:tplc="08090001">
      <w:start w:val="1"/>
      <w:numFmt w:val="decimal"/>
      <w:lvlText w:val="%7."/>
      <w:lvlJc w:val="left"/>
      <w:pPr>
        <w:tabs>
          <w:tab w:val="num" w:pos="5040"/>
        </w:tabs>
        <w:ind w:left="5040" w:hanging="360"/>
      </w:pPr>
    </w:lvl>
    <w:lvl w:ilvl="7" w:tplc="08090003">
      <w:start w:val="1"/>
      <w:numFmt w:val="lowerLetter"/>
      <w:lvlText w:val="%8."/>
      <w:lvlJc w:val="left"/>
      <w:pPr>
        <w:tabs>
          <w:tab w:val="num" w:pos="5760"/>
        </w:tabs>
        <w:ind w:left="5760" w:hanging="360"/>
      </w:pPr>
    </w:lvl>
    <w:lvl w:ilvl="8" w:tplc="08090005">
      <w:start w:val="1"/>
      <w:numFmt w:val="lowerRoman"/>
      <w:lvlText w:val="%9."/>
      <w:lvlJc w:val="right"/>
      <w:pPr>
        <w:tabs>
          <w:tab w:val="num" w:pos="6480"/>
        </w:tabs>
        <w:ind w:left="6480" w:hanging="180"/>
      </w:pPr>
    </w:lvl>
  </w:abstractNum>
  <w:abstractNum w:abstractNumId="18">
    <w:nsid w:val="52AE3690"/>
    <w:multiLevelType w:val="hybridMultilevel"/>
    <w:tmpl w:val="00785BDE"/>
    <w:lvl w:ilvl="0" w:tplc="B7189F04">
      <w:start w:val="1"/>
      <w:numFmt w:val="decimal"/>
      <w:lvlText w:val="%1."/>
      <w:lvlJc w:val="left"/>
      <w:pPr>
        <w:tabs>
          <w:tab w:val="num" w:pos="720"/>
        </w:tabs>
        <w:ind w:left="720" w:hanging="360"/>
      </w:pPr>
      <w:rPr>
        <w:rFonts w:ascii="Times New Roman" w:hAnsi="Times New Roman" w:cs="Times New Roman" w:hint="default"/>
        <w:b w:val="0"/>
        <w:bCs w:val="0"/>
        <w:i w:val="0"/>
        <w:iCs w:val="0"/>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533D007F"/>
    <w:multiLevelType w:val="hybridMultilevel"/>
    <w:tmpl w:val="8DF67EB6"/>
    <w:lvl w:ilvl="0" w:tplc="CCE27728">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20">
    <w:nsid w:val="55EB62E0"/>
    <w:multiLevelType w:val="hybridMultilevel"/>
    <w:tmpl w:val="F42E2A02"/>
    <w:lvl w:ilvl="0" w:tplc="49C80EA8">
      <w:start w:val="13"/>
      <w:numFmt w:val="decimal"/>
      <w:lvlText w:val="(%1)"/>
      <w:lvlJc w:val="left"/>
      <w:pPr>
        <w:tabs>
          <w:tab w:val="num" w:pos="750"/>
        </w:tabs>
        <w:ind w:left="750" w:hanging="390"/>
      </w:pPr>
      <w:rPr>
        <w:rFonts w:hint="default"/>
        <w:b/>
        <w:bCs/>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1">
    <w:nsid w:val="639E031C"/>
    <w:multiLevelType w:val="hybridMultilevel"/>
    <w:tmpl w:val="F86C1272"/>
    <w:lvl w:ilvl="0" w:tplc="7A269F56">
      <w:start w:val="1"/>
      <w:numFmt w:val="decimal"/>
      <w:lvlText w:val="%1."/>
      <w:lvlJc w:val="left"/>
      <w:pPr>
        <w:tabs>
          <w:tab w:val="num" w:pos="560"/>
        </w:tabs>
        <w:ind w:left="560" w:hanging="360"/>
      </w:pPr>
      <w:rPr>
        <w:rFonts w:hint="eastAsia"/>
      </w:rPr>
    </w:lvl>
    <w:lvl w:ilvl="1" w:tplc="04090019">
      <w:start w:val="1"/>
      <w:numFmt w:val="lowerLetter"/>
      <w:lvlText w:val="%2."/>
      <w:lvlJc w:val="left"/>
      <w:pPr>
        <w:ind w:left="-520" w:hanging="360"/>
      </w:pPr>
    </w:lvl>
    <w:lvl w:ilvl="2" w:tplc="0409001B">
      <w:start w:val="1"/>
      <w:numFmt w:val="lowerRoman"/>
      <w:lvlText w:val="%3."/>
      <w:lvlJc w:val="right"/>
      <w:pPr>
        <w:ind w:left="200" w:hanging="180"/>
      </w:pPr>
    </w:lvl>
    <w:lvl w:ilvl="3" w:tplc="0409000F">
      <w:start w:val="1"/>
      <w:numFmt w:val="decimal"/>
      <w:lvlText w:val="%4."/>
      <w:lvlJc w:val="left"/>
      <w:pPr>
        <w:ind w:left="920" w:hanging="360"/>
      </w:pPr>
    </w:lvl>
    <w:lvl w:ilvl="4" w:tplc="04090019">
      <w:start w:val="1"/>
      <w:numFmt w:val="lowerLetter"/>
      <w:lvlText w:val="%5."/>
      <w:lvlJc w:val="left"/>
      <w:pPr>
        <w:ind w:left="1640" w:hanging="360"/>
      </w:pPr>
    </w:lvl>
    <w:lvl w:ilvl="5" w:tplc="0409001B">
      <w:start w:val="1"/>
      <w:numFmt w:val="lowerRoman"/>
      <w:lvlText w:val="%6."/>
      <w:lvlJc w:val="right"/>
      <w:pPr>
        <w:ind w:left="2360" w:hanging="180"/>
      </w:pPr>
    </w:lvl>
    <w:lvl w:ilvl="6" w:tplc="0409000F">
      <w:start w:val="1"/>
      <w:numFmt w:val="decimal"/>
      <w:lvlText w:val="%7."/>
      <w:lvlJc w:val="left"/>
      <w:pPr>
        <w:ind w:left="3080" w:hanging="360"/>
      </w:pPr>
    </w:lvl>
    <w:lvl w:ilvl="7" w:tplc="04090019">
      <w:start w:val="1"/>
      <w:numFmt w:val="lowerLetter"/>
      <w:lvlText w:val="%8."/>
      <w:lvlJc w:val="left"/>
      <w:pPr>
        <w:ind w:left="3800" w:hanging="360"/>
      </w:pPr>
    </w:lvl>
    <w:lvl w:ilvl="8" w:tplc="0409001B">
      <w:start w:val="1"/>
      <w:numFmt w:val="lowerRoman"/>
      <w:lvlText w:val="%9."/>
      <w:lvlJc w:val="right"/>
      <w:pPr>
        <w:ind w:left="4520" w:hanging="180"/>
      </w:p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3">
    <w:nsid w:val="77525A0B"/>
    <w:multiLevelType w:val="hybridMultilevel"/>
    <w:tmpl w:val="F31E82EE"/>
    <w:lvl w:ilvl="0" w:tplc="832CCED6">
      <w:start w:val="1"/>
      <w:numFmt w:val="decimal"/>
      <w:lvlText w:val="[%1]"/>
      <w:lvlJc w:val="left"/>
      <w:pPr>
        <w:tabs>
          <w:tab w:val="num" w:pos="720"/>
        </w:tabs>
        <w:ind w:left="720" w:hanging="360"/>
      </w:pPr>
      <w:rPr>
        <w:rFonts w:hint="eastAsia"/>
      </w:rPr>
    </w:lvl>
    <w:lvl w:ilvl="1" w:tplc="8D965EB2">
      <w:numFmt w:val="bullet"/>
      <w:lvlText w:val="-"/>
      <w:lvlJc w:val="left"/>
      <w:pPr>
        <w:tabs>
          <w:tab w:val="num" w:pos="1440"/>
        </w:tabs>
        <w:ind w:left="1440" w:hanging="360"/>
      </w:pPr>
      <w:rPr>
        <w:rFonts w:ascii="Times New Roman" w:eastAsia="宋体" w:hAnsi="Times New Roman" w:hint="default"/>
      </w:rPr>
    </w:lvl>
    <w:lvl w:ilvl="2" w:tplc="64406368">
      <w:start w:val="1"/>
      <w:numFmt w:val="lowerRoman"/>
      <w:lvlText w:val="%3."/>
      <w:lvlJc w:val="right"/>
      <w:pPr>
        <w:tabs>
          <w:tab w:val="num" w:pos="2160"/>
        </w:tabs>
        <w:ind w:left="2160" w:hanging="180"/>
      </w:pPr>
    </w:lvl>
    <w:lvl w:ilvl="3" w:tplc="F0A8F64C">
      <w:start w:val="1"/>
      <w:numFmt w:val="decimal"/>
      <w:lvlText w:val="%4."/>
      <w:lvlJc w:val="left"/>
      <w:pPr>
        <w:tabs>
          <w:tab w:val="num" w:pos="2880"/>
        </w:tabs>
        <w:ind w:left="2880" w:hanging="360"/>
      </w:pPr>
    </w:lvl>
    <w:lvl w:ilvl="4" w:tplc="63262302">
      <w:start w:val="1"/>
      <w:numFmt w:val="lowerLetter"/>
      <w:lvlText w:val="%5."/>
      <w:lvlJc w:val="left"/>
      <w:pPr>
        <w:tabs>
          <w:tab w:val="num" w:pos="3600"/>
        </w:tabs>
        <w:ind w:left="3600" w:hanging="360"/>
      </w:pPr>
    </w:lvl>
    <w:lvl w:ilvl="5" w:tplc="5BDA4466">
      <w:start w:val="1"/>
      <w:numFmt w:val="lowerRoman"/>
      <w:lvlText w:val="%6."/>
      <w:lvlJc w:val="right"/>
      <w:pPr>
        <w:tabs>
          <w:tab w:val="num" w:pos="4320"/>
        </w:tabs>
        <w:ind w:left="4320" w:hanging="180"/>
      </w:pPr>
    </w:lvl>
    <w:lvl w:ilvl="6" w:tplc="50CAE060">
      <w:start w:val="1"/>
      <w:numFmt w:val="decimal"/>
      <w:lvlText w:val="%7."/>
      <w:lvlJc w:val="left"/>
      <w:pPr>
        <w:tabs>
          <w:tab w:val="num" w:pos="5040"/>
        </w:tabs>
        <w:ind w:left="5040" w:hanging="360"/>
      </w:pPr>
    </w:lvl>
    <w:lvl w:ilvl="7" w:tplc="4F807798">
      <w:start w:val="1"/>
      <w:numFmt w:val="lowerLetter"/>
      <w:lvlText w:val="%8."/>
      <w:lvlJc w:val="left"/>
      <w:pPr>
        <w:tabs>
          <w:tab w:val="num" w:pos="5760"/>
        </w:tabs>
        <w:ind w:left="5760" w:hanging="360"/>
      </w:pPr>
    </w:lvl>
    <w:lvl w:ilvl="8" w:tplc="7FB0EEF6">
      <w:start w:val="1"/>
      <w:numFmt w:val="lowerRoman"/>
      <w:lvlText w:val="%9."/>
      <w:lvlJc w:val="right"/>
      <w:pPr>
        <w:tabs>
          <w:tab w:val="num" w:pos="6480"/>
        </w:tabs>
        <w:ind w:left="6480" w:hanging="180"/>
      </w:pPr>
    </w:lvl>
  </w:abstractNum>
  <w:abstractNum w:abstractNumId="24">
    <w:nsid w:val="7D631187"/>
    <w:multiLevelType w:val="hybridMultilevel"/>
    <w:tmpl w:val="5906AC7C"/>
    <w:lvl w:ilvl="0" w:tplc="1C52B5B8">
      <w:start w:val="1"/>
      <w:numFmt w:val="bullet"/>
      <w:lvlText w:val="-"/>
      <w:lvlJc w:val="left"/>
      <w:pPr>
        <w:tabs>
          <w:tab w:val="num" w:pos="360"/>
        </w:tabs>
        <w:ind w:left="360" w:hanging="360"/>
      </w:pPr>
      <w:rPr>
        <w:rFonts w:ascii="Times New Roman" w:hAnsi="Times New Roman" w:cs="Times New Roman" w:hint="default"/>
      </w:rPr>
    </w:lvl>
    <w:lvl w:ilvl="1" w:tplc="CDDAD97E">
      <w:start w:val="1"/>
      <w:numFmt w:val="lowerLetter"/>
      <w:lvlText w:val="%2."/>
      <w:lvlJc w:val="left"/>
      <w:pPr>
        <w:tabs>
          <w:tab w:val="num" w:pos="1080"/>
        </w:tabs>
        <w:ind w:left="1080" w:hanging="360"/>
      </w:pPr>
    </w:lvl>
    <w:lvl w:ilvl="2" w:tplc="584A8964">
      <w:start w:val="1"/>
      <w:numFmt w:val="lowerRoman"/>
      <w:lvlText w:val="%3."/>
      <w:lvlJc w:val="right"/>
      <w:pPr>
        <w:tabs>
          <w:tab w:val="num" w:pos="1800"/>
        </w:tabs>
        <w:ind w:left="1800" w:hanging="180"/>
      </w:pPr>
    </w:lvl>
    <w:lvl w:ilvl="3" w:tplc="4CF01F8A">
      <w:start w:val="1"/>
      <w:numFmt w:val="decimal"/>
      <w:lvlText w:val="%4."/>
      <w:lvlJc w:val="left"/>
      <w:pPr>
        <w:tabs>
          <w:tab w:val="num" w:pos="2520"/>
        </w:tabs>
        <w:ind w:left="2520" w:hanging="360"/>
      </w:pPr>
      <w:rPr>
        <w:rFonts w:hint="eastAsia"/>
      </w:rPr>
    </w:lvl>
    <w:lvl w:ilvl="4" w:tplc="4FCEFE8A">
      <w:start w:val="1"/>
      <w:numFmt w:val="lowerLetter"/>
      <w:lvlText w:val="%5."/>
      <w:lvlJc w:val="left"/>
      <w:pPr>
        <w:tabs>
          <w:tab w:val="num" w:pos="3240"/>
        </w:tabs>
        <w:ind w:left="3240" w:hanging="360"/>
      </w:pPr>
    </w:lvl>
    <w:lvl w:ilvl="5" w:tplc="BD34FC7C">
      <w:start w:val="1"/>
      <w:numFmt w:val="lowerRoman"/>
      <w:lvlText w:val="%6."/>
      <w:lvlJc w:val="right"/>
      <w:pPr>
        <w:tabs>
          <w:tab w:val="num" w:pos="3960"/>
        </w:tabs>
        <w:ind w:left="3960" w:hanging="180"/>
      </w:pPr>
    </w:lvl>
    <w:lvl w:ilvl="6" w:tplc="DA300372">
      <w:start w:val="1"/>
      <w:numFmt w:val="decimal"/>
      <w:lvlText w:val="%7."/>
      <w:lvlJc w:val="left"/>
      <w:pPr>
        <w:tabs>
          <w:tab w:val="num" w:pos="4680"/>
        </w:tabs>
        <w:ind w:left="4680" w:hanging="360"/>
      </w:pPr>
    </w:lvl>
    <w:lvl w:ilvl="7" w:tplc="74AA02D6">
      <w:start w:val="1"/>
      <w:numFmt w:val="lowerLetter"/>
      <w:lvlText w:val="%8."/>
      <w:lvlJc w:val="left"/>
      <w:pPr>
        <w:tabs>
          <w:tab w:val="num" w:pos="5400"/>
        </w:tabs>
        <w:ind w:left="5400" w:hanging="360"/>
      </w:pPr>
    </w:lvl>
    <w:lvl w:ilvl="8" w:tplc="2D7E9252">
      <w:start w:val="1"/>
      <w:numFmt w:val="lowerRoman"/>
      <w:lvlText w:val="%9."/>
      <w:lvlJc w:val="right"/>
      <w:pPr>
        <w:tabs>
          <w:tab w:val="num" w:pos="6120"/>
        </w:tabs>
        <w:ind w:left="6120" w:hanging="180"/>
      </w:pPr>
    </w:lvl>
  </w:abstractNum>
  <w:num w:numId="1">
    <w:abstractNumId w:val="2"/>
  </w:num>
  <w:num w:numId="2">
    <w:abstractNumId w:val="2"/>
  </w:num>
  <w:num w:numId="3">
    <w:abstractNumId w:val="2"/>
  </w:num>
  <w:num w:numId="4">
    <w:abstractNumId w:val="2"/>
  </w:num>
  <w:num w:numId="5">
    <w:abstractNumId w:val="3"/>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6">
    <w:abstractNumId w:val="22"/>
  </w:num>
  <w:num w:numId="7">
    <w:abstractNumId w:val="19"/>
  </w:num>
  <w:num w:numId="8">
    <w:abstractNumId w:val="16"/>
  </w:num>
  <w:num w:numId="9">
    <w:abstractNumId w:val="17"/>
  </w:num>
  <w:num w:numId="10">
    <w:abstractNumId w:val="8"/>
  </w:num>
  <w:num w:numId="11">
    <w:abstractNumId w:val="10"/>
  </w:num>
  <w:num w:numId="12">
    <w:abstractNumId w:val="8"/>
  </w:num>
  <w:num w:numId="13">
    <w:abstractNumId w:val="4"/>
  </w:num>
  <w:num w:numId="14">
    <w:abstractNumId w:val="5"/>
  </w:num>
  <w:num w:numId="15">
    <w:abstractNumId w:val="0"/>
  </w:num>
  <w:num w:numId="16">
    <w:abstractNumId w:val="7"/>
  </w:num>
  <w:num w:numId="17">
    <w:abstractNumId w:val="20"/>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9"/>
  </w:num>
  <w:num w:numId="38">
    <w:abstractNumId w:val="15"/>
  </w:num>
  <w:num w:numId="39">
    <w:abstractNumId w:val="23"/>
  </w:num>
  <w:num w:numId="40">
    <w:abstractNumId w:val="8"/>
  </w:num>
  <w:num w:numId="41">
    <w:abstractNumId w:val="8"/>
  </w:num>
  <w:num w:numId="42">
    <w:abstractNumId w:val="8"/>
  </w:num>
  <w:num w:numId="43">
    <w:abstractNumId w:val="1"/>
  </w:num>
  <w:num w:numId="44">
    <w:abstractNumId w:val="12"/>
  </w:num>
  <w:num w:numId="45">
    <w:abstractNumId w:val="24"/>
  </w:num>
  <w:num w:numId="46">
    <w:abstractNumId w:val="14"/>
  </w:num>
  <w:num w:numId="47">
    <w:abstractNumId w:val="6"/>
  </w:num>
  <w:num w:numId="48">
    <w:abstractNumId w:val="11"/>
  </w:num>
  <w:num w:numId="49">
    <w:abstractNumId w:val="18"/>
  </w:num>
  <w:num w:numId="50">
    <w:abstractNumId w:val="21"/>
  </w:num>
  <w:num w:numId="51">
    <w:abstractNumId w:val="13"/>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hideSpellingErrors/>
  <w:hideGrammaticalErrors/>
  <w:defaultTabStop w:val="720"/>
  <w:doNotHyphenateCaps/>
  <w:drawingGridHorizontalSpacing w:val="120"/>
  <w:drawingGridVerticalSpacing w:val="120"/>
  <w:displayVerticalDrawingGridEvery w:val="0"/>
  <w:doNotUseMarginsForDrawingGridOrigin/>
  <w:noPunctuationKerning/>
  <w:characterSpacingControl w:val="doNotCompress"/>
  <w:noLineBreaksAfter w:lang="zh-CN" w:val="$([{£¥·‘“〈《「『【〔〖〝﹙﹛﹝＄（．［｛￡￥"/>
  <w:noLineBreaksBefore w:lang="zh-CN" w:val="!%),.:;&gt;?]}¢¨°·ˇˉ―‖’”…‰′″›℃∶、。〃〉》」』】〕〗〞︶︺︾﹀﹄﹚﹜﹞！＂％＇），．：；？］｀｜｝～￠"/>
  <w:doNotValidateAgainstSchema/>
  <w:doNotDemarcateInvalidXml/>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617"/>
    <w:rsid w:val="00003521"/>
    <w:rsid w:val="00005B9E"/>
    <w:rsid w:val="000118F1"/>
    <w:rsid w:val="0001434F"/>
    <w:rsid w:val="000155C7"/>
    <w:rsid w:val="00017517"/>
    <w:rsid w:val="0003782B"/>
    <w:rsid w:val="00037EDF"/>
    <w:rsid w:val="000458BC"/>
    <w:rsid w:val="00045C41"/>
    <w:rsid w:val="00046C03"/>
    <w:rsid w:val="0005736A"/>
    <w:rsid w:val="0006275C"/>
    <w:rsid w:val="0006325D"/>
    <w:rsid w:val="0006329A"/>
    <w:rsid w:val="0006600F"/>
    <w:rsid w:val="0007614F"/>
    <w:rsid w:val="00085819"/>
    <w:rsid w:val="00091E94"/>
    <w:rsid w:val="0009626B"/>
    <w:rsid w:val="000A062C"/>
    <w:rsid w:val="000B06B4"/>
    <w:rsid w:val="000B1C6B"/>
    <w:rsid w:val="000B242B"/>
    <w:rsid w:val="000B4D68"/>
    <w:rsid w:val="000B6D6B"/>
    <w:rsid w:val="000B7473"/>
    <w:rsid w:val="000C000E"/>
    <w:rsid w:val="000C09AC"/>
    <w:rsid w:val="000C11BC"/>
    <w:rsid w:val="000C1300"/>
    <w:rsid w:val="000C44E7"/>
    <w:rsid w:val="000E00F3"/>
    <w:rsid w:val="000E0784"/>
    <w:rsid w:val="000F158C"/>
    <w:rsid w:val="00100E84"/>
    <w:rsid w:val="00102F3D"/>
    <w:rsid w:val="001101DE"/>
    <w:rsid w:val="00120CEF"/>
    <w:rsid w:val="00120FF3"/>
    <w:rsid w:val="00124E38"/>
    <w:rsid w:val="0012580B"/>
    <w:rsid w:val="00126450"/>
    <w:rsid w:val="00126D96"/>
    <w:rsid w:val="0013526E"/>
    <w:rsid w:val="00135CB0"/>
    <w:rsid w:val="0014108C"/>
    <w:rsid w:val="00165EBA"/>
    <w:rsid w:val="00171371"/>
    <w:rsid w:val="00175A24"/>
    <w:rsid w:val="001847D5"/>
    <w:rsid w:val="00184850"/>
    <w:rsid w:val="00184FD6"/>
    <w:rsid w:val="00187E58"/>
    <w:rsid w:val="00195A61"/>
    <w:rsid w:val="001A297E"/>
    <w:rsid w:val="001A368E"/>
    <w:rsid w:val="001A6DE3"/>
    <w:rsid w:val="001A7329"/>
    <w:rsid w:val="001B4E28"/>
    <w:rsid w:val="001C18B6"/>
    <w:rsid w:val="001C3525"/>
    <w:rsid w:val="001C4B6C"/>
    <w:rsid w:val="001C5C54"/>
    <w:rsid w:val="001C7030"/>
    <w:rsid w:val="001C7B6F"/>
    <w:rsid w:val="001D1BD2"/>
    <w:rsid w:val="001D5104"/>
    <w:rsid w:val="001E02BE"/>
    <w:rsid w:val="001E3B37"/>
    <w:rsid w:val="001F1075"/>
    <w:rsid w:val="001F1DE0"/>
    <w:rsid w:val="001F2594"/>
    <w:rsid w:val="001F633A"/>
    <w:rsid w:val="001F7CBC"/>
    <w:rsid w:val="002055A6"/>
    <w:rsid w:val="00206460"/>
    <w:rsid w:val="002069B4"/>
    <w:rsid w:val="00215DFC"/>
    <w:rsid w:val="002212DF"/>
    <w:rsid w:val="00225A08"/>
    <w:rsid w:val="00227BA7"/>
    <w:rsid w:val="00231190"/>
    <w:rsid w:val="00232233"/>
    <w:rsid w:val="002363C3"/>
    <w:rsid w:val="0023789C"/>
    <w:rsid w:val="0024263F"/>
    <w:rsid w:val="00251DA4"/>
    <w:rsid w:val="00253F65"/>
    <w:rsid w:val="002563E3"/>
    <w:rsid w:val="00262724"/>
    <w:rsid w:val="00263398"/>
    <w:rsid w:val="00267F24"/>
    <w:rsid w:val="00275424"/>
    <w:rsid w:val="00275BCF"/>
    <w:rsid w:val="00275F72"/>
    <w:rsid w:val="00292156"/>
    <w:rsid w:val="00292257"/>
    <w:rsid w:val="002926FE"/>
    <w:rsid w:val="00297DC7"/>
    <w:rsid w:val="002A54E0"/>
    <w:rsid w:val="002A5D2D"/>
    <w:rsid w:val="002A5DFB"/>
    <w:rsid w:val="002A68E8"/>
    <w:rsid w:val="002B1595"/>
    <w:rsid w:val="002B191D"/>
    <w:rsid w:val="002B5B64"/>
    <w:rsid w:val="002C07FE"/>
    <w:rsid w:val="002C0F13"/>
    <w:rsid w:val="002C6290"/>
    <w:rsid w:val="002D0AF6"/>
    <w:rsid w:val="002D660E"/>
    <w:rsid w:val="002E2537"/>
    <w:rsid w:val="002F164D"/>
    <w:rsid w:val="00305634"/>
    <w:rsid w:val="00306206"/>
    <w:rsid w:val="00307D2B"/>
    <w:rsid w:val="00312D36"/>
    <w:rsid w:val="003142AD"/>
    <w:rsid w:val="00317D85"/>
    <w:rsid w:val="00320E16"/>
    <w:rsid w:val="00322F2D"/>
    <w:rsid w:val="00327C56"/>
    <w:rsid w:val="003310C9"/>
    <w:rsid w:val="003315A1"/>
    <w:rsid w:val="00336A74"/>
    <w:rsid w:val="003373EC"/>
    <w:rsid w:val="003510AA"/>
    <w:rsid w:val="00355764"/>
    <w:rsid w:val="0036166A"/>
    <w:rsid w:val="003706CC"/>
    <w:rsid w:val="003741CF"/>
    <w:rsid w:val="00376C7F"/>
    <w:rsid w:val="00381CC2"/>
    <w:rsid w:val="003A2D8E"/>
    <w:rsid w:val="003A4ADC"/>
    <w:rsid w:val="003A5662"/>
    <w:rsid w:val="003B08F6"/>
    <w:rsid w:val="003B0A18"/>
    <w:rsid w:val="003B5032"/>
    <w:rsid w:val="003B78C6"/>
    <w:rsid w:val="003C20E4"/>
    <w:rsid w:val="003C52B4"/>
    <w:rsid w:val="003D3E8C"/>
    <w:rsid w:val="003D5273"/>
    <w:rsid w:val="003E1D21"/>
    <w:rsid w:val="003E6F90"/>
    <w:rsid w:val="003F300F"/>
    <w:rsid w:val="003F3071"/>
    <w:rsid w:val="003F5D0F"/>
    <w:rsid w:val="004033ED"/>
    <w:rsid w:val="00414101"/>
    <w:rsid w:val="00415A84"/>
    <w:rsid w:val="0042080C"/>
    <w:rsid w:val="004222FD"/>
    <w:rsid w:val="004322EC"/>
    <w:rsid w:val="00433DDB"/>
    <w:rsid w:val="00437619"/>
    <w:rsid w:val="00443191"/>
    <w:rsid w:val="00477517"/>
    <w:rsid w:val="00480027"/>
    <w:rsid w:val="00482F2D"/>
    <w:rsid w:val="004843E4"/>
    <w:rsid w:val="00486617"/>
    <w:rsid w:val="004866D2"/>
    <w:rsid w:val="00493028"/>
    <w:rsid w:val="004A174C"/>
    <w:rsid w:val="004A2A63"/>
    <w:rsid w:val="004B210C"/>
    <w:rsid w:val="004B50EC"/>
    <w:rsid w:val="004C0BB1"/>
    <w:rsid w:val="004D405F"/>
    <w:rsid w:val="004D4088"/>
    <w:rsid w:val="004D57F3"/>
    <w:rsid w:val="004D5A48"/>
    <w:rsid w:val="004D6998"/>
    <w:rsid w:val="004D74B9"/>
    <w:rsid w:val="004E2D08"/>
    <w:rsid w:val="004E4F4F"/>
    <w:rsid w:val="004E6789"/>
    <w:rsid w:val="004F4F04"/>
    <w:rsid w:val="004F61E3"/>
    <w:rsid w:val="00503788"/>
    <w:rsid w:val="00504D74"/>
    <w:rsid w:val="005079B0"/>
    <w:rsid w:val="0051015C"/>
    <w:rsid w:val="00512489"/>
    <w:rsid w:val="005144B6"/>
    <w:rsid w:val="00514A5F"/>
    <w:rsid w:val="00516CF1"/>
    <w:rsid w:val="00516E27"/>
    <w:rsid w:val="00531074"/>
    <w:rsid w:val="00531AE9"/>
    <w:rsid w:val="005320DF"/>
    <w:rsid w:val="005426C1"/>
    <w:rsid w:val="005463A8"/>
    <w:rsid w:val="0054656A"/>
    <w:rsid w:val="00546D8C"/>
    <w:rsid w:val="005529F8"/>
    <w:rsid w:val="0055516D"/>
    <w:rsid w:val="005552A0"/>
    <w:rsid w:val="0055750D"/>
    <w:rsid w:val="005604C7"/>
    <w:rsid w:val="00562292"/>
    <w:rsid w:val="00565252"/>
    <w:rsid w:val="00567B85"/>
    <w:rsid w:val="00567EC7"/>
    <w:rsid w:val="00570013"/>
    <w:rsid w:val="005701B1"/>
    <w:rsid w:val="00571A65"/>
    <w:rsid w:val="0057266D"/>
    <w:rsid w:val="0057358C"/>
    <w:rsid w:val="00575EA9"/>
    <w:rsid w:val="005777BA"/>
    <w:rsid w:val="00580B18"/>
    <w:rsid w:val="0059018E"/>
    <w:rsid w:val="00591A57"/>
    <w:rsid w:val="0059464F"/>
    <w:rsid w:val="005A0BED"/>
    <w:rsid w:val="005A1C3E"/>
    <w:rsid w:val="005A2415"/>
    <w:rsid w:val="005A33A1"/>
    <w:rsid w:val="005A6F53"/>
    <w:rsid w:val="005B258F"/>
    <w:rsid w:val="005B346F"/>
    <w:rsid w:val="005B38D2"/>
    <w:rsid w:val="005B5AD8"/>
    <w:rsid w:val="005B7BC3"/>
    <w:rsid w:val="005C1C57"/>
    <w:rsid w:val="005C385F"/>
    <w:rsid w:val="005D78C7"/>
    <w:rsid w:val="005F6F1B"/>
    <w:rsid w:val="006040A0"/>
    <w:rsid w:val="00606016"/>
    <w:rsid w:val="00606B25"/>
    <w:rsid w:val="0061012D"/>
    <w:rsid w:val="00613F96"/>
    <w:rsid w:val="006216CC"/>
    <w:rsid w:val="00624B33"/>
    <w:rsid w:val="00630AA2"/>
    <w:rsid w:val="00630CFB"/>
    <w:rsid w:val="006441D5"/>
    <w:rsid w:val="00646707"/>
    <w:rsid w:val="006531BF"/>
    <w:rsid w:val="0065452C"/>
    <w:rsid w:val="006625D1"/>
    <w:rsid w:val="00662E58"/>
    <w:rsid w:val="00664DCF"/>
    <w:rsid w:val="006745D2"/>
    <w:rsid w:val="00674CFD"/>
    <w:rsid w:val="00676B19"/>
    <w:rsid w:val="006779C7"/>
    <w:rsid w:val="006A071E"/>
    <w:rsid w:val="006A155E"/>
    <w:rsid w:val="006A2525"/>
    <w:rsid w:val="006A2629"/>
    <w:rsid w:val="006A2DAE"/>
    <w:rsid w:val="006B001E"/>
    <w:rsid w:val="006C0154"/>
    <w:rsid w:val="006C57B0"/>
    <w:rsid w:val="006C5D39"/>
    <w:rsid w:val="006E1E87"/>
    <w:rsid w:val="006E2810"/>
    <w:rsid w:val="006E5417"/>
    <w:rsid w:val="006E7E12"/>
    <w:rsid w:val="006F3099"/>
    <w:rsid w:val="006F5806"/>
    <w:rsid w:val="006F7CA0"/>
    <w:rsid w:val="00707576"/>
    <w:rsid w:val="00712F60"/>
    <w:rsid w:val="0071545C"/>
    <w:rsid w:val="00720E3B"/>
    <w:rsid w:val="00722C7B"/>
    <w:rsid w:val="00727419"/>
    <w:rsid w:val="00740080"/>
    <w:rsid w:val="007444EC"/>
    <w:rsid w:val="00745F6B"/>
    <w:rsid w:val="00747EE5"/>
    <w:rsid w:val="00752D82"/>
    <w:rsid w:val="007536C9"/>
    <w:rsid w:val="0075585E"/>
    <w:rsid w:val="00755C52"/>
    <w:rsid w:val="007612EA"/>
    <w:rsid w:val="00762006"/>
    <w:rsid w:val="00767877"/>
    <w:rsid w:val="00770571"/>
    <w:rsid w:val="0077105D"/>
    <w:rsid w:val="007768FF"/>
    <w:rsid w:val="007824D3"/>
    <w:rsid w:val="00786F85"/>
    <w:rsid w:val="0079005F"/>
    <w:rsid w:val="00796EE3"/>
    <w:rsid w:val="0079793C"/>
    <w:rsid w:val="007A7D29"/>
    <w:rsid w:val="007B0BD1"/>
    <w:rsid w:val="007B0ECC"/>
    <w:rsid w:val="007B274C"/>
    <w:rsid w:val="007B4AB8"/>
    <w:rsid w:val="007F1F8B"/>
    <w:rsid w:val="007F67A1"/>
    <w:rsid w:val="007F7742"/>
    <w:rsid w:val="008037C6"/>
    <w:rsid w:val="00804408"/>
    <w:rsid w:val="008065CA"/>
    <w:rsid w:val="00807568"/>
    <w:rsid w:val="00812360"/>
    <w:rsid w:val="008137C0"/>
    <w:rsid w:val="008143A9"/>
    <w:rsid w:val="008206C8"/>
    <w:rsid w:val="00821921"/>
    <w:rsid w:val="008235A7"/>
    <w:rsid w:val="00826C70"/>
    <w:rsid w:val="00840217"/>
    <w:rsid w:val="008416A9"/>
    <w:rsid w:val="00851C2E"/>
    <w:rsid w:val="00854460"/>
    <w:rsid w:val="008571F1"/>
    <w:rsid w:val="00874A6C"/>
    <w:rsid w:val="00876C65"/>
    <w:rsid w:val="0088083C"/>
    <w:rsid w:val="00891E4E"/>
    <w:rsid w:val="00897174"/>
    <w:rsid w:val="0089749F"/>
    <w:rsid w:val="008A087C"/>
    <w:rsid w:val="008A489A"/>
    <w:rsid w:val="008A4926"/>
    <w:rsid w:val="008A4B4C"/>
    <w:rsid w:val="008A7318"/>
    <w:rsid w:val="008A7326"/>
    <w:rsid w:val="008C21E0"/>
    <w:rsid w:val="008C239F"/>
    <w:rsid w:val="008D5B1B"/>
    <w:rsid w:val="008D6AE1"/>
    <w:rsid w:val="008E1112"/>
    <w:rsid w:val="008E480C"/>
    <w:rsid w:val="008E7C5B"/>
    <w:rsid w:val="008F6E78"/>
    <w:rsid w:val="00900A60"/>
    <w:rsid w:val="00901848"/>
    <w:rsid w:val="00902A8E"/>
    <w:rsid w:val="00907757"/>
    <w:rsid w:val="009212B0"/>
    <w:rsid w:val="00922434"/>
    <w:rsid w:val="009234A5"/>
    <w:rsid w:val="00924924"/>
    <w:rsid w:val="00927438"/>
    <w:rsid w:val="009336F7"/>
    <w:rsid w:val="009374A7"/>
    <w:rsid w:val="00943C73"/>
    <w:rsid w:val="00944A3D"/>
    <w:rsid w:val="00953654"/>
    <w:rsid w:val="009559F0"/>
    <w:rsid w:val="00965CA5"/>
    <w:rsid w:val="00974D93"/>
    <w:rsid w:val="00976640"/>
    <w:rsid w:val="0098551D"/>
    <w:rsid w:val="00987FAB"/>
    <w:rsid w:val="00990C3E"/>
    <w:rsid w:val="0099518F"/>
    <w:rsid w:val="009A523D"/>
    <w:rsid w:val="009A734D"/>
    <w:rsid w:val="009C550F"/>
    <w:rsid w:val="009D0793"/>
    <w:rsid w:val="009D59AB"/>
    <w:rsid w:val="009F17BF"/>
    <w:rsid w:val="009F2FFB"/>
    <w:rsid w:val="009F496B"/>
    <w:rsid w:val="00A01439"/>
    <w:rsid w:val="00A02E61"/>
    <w:rsid w:val="00A05CFF"/>
    <w:rsid w:val="00A0657A"/>
    <w:rsid w:val="00A137BC"/>
    <w:rsid w:val="00A325CA"/>
    <w:rsid w:val="00A33880"/>
    <w:rsid w:val="00A37451"/>
    <w:rsid w:val="00A56B97"/>
    <w:rsid w:val="00A6093D"/>
    <w:rsid w:val="00A60A18"/>
    <w:rsid w:val="00A64A31"/>
    <w:rsid w:val="00A6769F"/>
    <w:rsid w:val="00A707FF"/>
    <w:rsid w:val="00A72FB3"/>
    <w:rsid w:val="00A753A9"/>
    <w:rsid w:val="00A76A6D"/>
    <w:rsid w:val="00A824C6"/>
    <w:rsid w:val="00A83253"/>
    <w:rsid w:val="00A84F28"/>
    <w:rsid w:val="00A853B7"/>
    <w:rsid w:val="00A87025"/>
    <w:rsid w:val="00A9645D"/>
    <w:rsid w:val="00A96DBB"/>
    <w:rsid w:val="00AA14F1"/>
    <w:rsid w:val="00AA6E84"/>
    <w:rsid w:val="00AB2C9F"/>
    <w:rsid w:val="00AC677F"/>
    <w:rsid w:val="00AD05A1"/>
    <w:rsid w:val="00AD1121"/>
    <w:rsid w:val="00AE341B"/>
    <w:rsid w:val="00AE549D"/>
    <w:rsid w:val="00AF0C97"/>
    <w:rsid w:val="00AF1F47"/>
    <w:rsid w:val="00AF2B6C"/>
    <w:rsid w:val="00AF4B08"/>
    <w:rsid w:val="00B07166"/>
    <w:rsid w:val="00B0724E"/>
    <w:rsid w:val="00B07CA7"/>
    <w:rsid w:val="00B122D9"/>
    <w:rsid w:val="00B1279A"/>
    <w:rsid w:val="00B16BD3"/>
    <w:rsid w:val="00B176AB"/>
    <w:rsid w:val="00B5222E"/>
    <w:rsid w:val="00B56274"/>
    <w:rsid w:val="00B61C96"/>
    <w:rsid w:val="00B6606C"/>
    <w:rsid w:val="00B71BB2"/>
    <w:rsid w:val="00B73A2A"/>
    <w:rsid w:val="00B863B5"/>
    <w:rsid w:val="00B94B06"/>
    <w:rsid w:val="00B94C28"/>
    <w:rsid w:val="00B95406"/>
    <w:rsid w:val="00B96905"/>
    <w:rsid w:val="00B96BC4"/>
    <w:rsid w:val="00BA155A"/>
    <w:rsid w:val="00BA4307"/>
    <w:rsid w:val="00BA68E8"/>
    <w:rsid w:val="00BB1579"/>
    <w:rsid w:val="00BC10BA"/>
    <w:rsid w:val="00BC540A"/>
    <w:rsid w:val="00BC59DD"/>
    <w:rsid w:val="00BC5AFD"/>
    <w:rsid w:val="00BC7ACA"/>
    <w:rsid w:val="00BE3FDF"/>
    <w:rsid w:val="00BF7E14"/>
    <w:rsid w:val="00C04F43"/>
    <w:rsid w:val="00C0609D"/>
    <w:rsid w:val="00C07303"/>
    <w:rsid w:val="00C115AB"/>
    <w:rsid w:val="00C167C0"/>
    <w:rsid w:val="00C172ED"/>
    <w:rsid w:val="00C30249"/>
    <w:rsid w:val="00C30D23"/>
    <w:rsid w:val="00C35367"/>
    <w:rsid w:val="00C3723B"/>
    <w:rsid w:val="00C40E45"/>
    <w:rsid w:val="00C50EC5"/>
    <w:rsid w:val="00C606C9"/>
    <w:rsid w:val="00C613AA"/>
    <w:rsid w:val="00C641A0"/>
    <w:rsid w:val="00C66D1B"/>
    <w:rsid w:val="00C73C8F"/>
    <w:rsid w:val="00C74BEE"/>
    <w:rsid w:val="00C806CE"/>
    <w:rsid w:val="00C80E18"/>
    <w:rsid w:val="00C90650"/>
    <w:rsid w:val="00C94466"/>
    <w:rsid w:val="00C97D78"/>
    <w:rsid w:val="00CB4045"/>
    <w:rsid w:val="00CC1519"/>
    <w:rsid w:val="00CC2AAE"/>
    <w:rsid w:val="00CC37E7"/>
    <w:rsid w:val="00CC5A42"/>
    <w:rsid w:val="00CD0EAB"/>
    <w:rsid w:val="00CD4A74"/>
    <w:rsid w:val="00CD7305"/>
    <w:rsid w:val="00CF24C7"/>
    <w:rsid w:val="00CF34DB"/>
    <w:rsid w:val="00CF3584"/>
    <w:rsid w:val="00CF53C8"/>
    <w:rsid w:val="00CF558F"/>
    <w:rsid w:val="00D02B83"/>
    <w:rsid w:val="00D0399D"/>
    <w:rsid w:val="00D073E2"/>
    <w:rsid w:val="00D11F80"/>
    <w:rsid w:val="00D12EAF"/>
    <w:rsid w:val="00D15937"/>
    <w:rsid w:val="00D23E80"/>
    <w:rsid w:val="00D24FD8"/>
    <w:rsid w:val="00D25A6F"/>
    <w:rsid w:val="00D26F58"/>
    <w:rsid w:val="00D2749D"/>
    <w:rsid w:val="00D27795"/>
    <w:rsid w:val="00D30009"/>
    <w:rsid w:val="00D334A1"/>
    <w:rsid w:val="00D37779"/>
    <w:rsid w:val="00D42558"/>
    <w:rsid w:val="00D4306B"/>
    <w:rsid w:val="00D446EC"/>
    <w:rsid w:val="00D51BF0"/>
    <w:rsid w:val="00D55930"/>
    <w:rsid w:val="00D55942"/>
    <w:rsid w:val="00D668FE"/>
    <w:rsid w:val="00D73AC9"/>
    <w:rsid w:val="00D7432A"/>
    <w:rsid w:val="00D76D8F"/>
    <w:rsid w:val="00D807BF"/>
    <w:rsid w:val="00D84D20"/>
    <w:rsid w:val="00D87237"/>
    <w:rsid w:val="00D8729D"/>
    <w:rsid w:val="00D9628D"/>
    <w:rsid w:val="00DA5CED"/>
    <w:rsid w:val="00DA5E87"/>
    <w:rsid w:val="00DA6169"/>
    <w:rsid w:val="00DA7887"/>
    <w:rsid w:val="00DA7BFD"/>
    <w:rsid w:val="00DB2C26"/>
    <w:rsid w:val="00DC6267"/>
    <w:rsid w:val="00DD1EFE"/>
    <w:rsid w:val="00DD6118"/>
    <w:rsid w:val="00DE4190"/>
    <w:rsid w:val="00DE5300"/>
    <w:rsid w:val="00DE5C08"/>
    <w:rsid w:val="00DE6B43"/>
    <w:rsid w:val="00DE7BE4"/>
    <w:rsid w:val="00DF4A3A"/>
    <w:rsid w:val="00E0017B"/>
    <w:rsid w:val="00E03F9C"/>
    <w:rsid w:val="00E11923"/>
    <w:rsid w:val="00E12BB5"/>
    <w:rsid w:val="00E23AE0"/>
    <w:rsid w:val="00E24DC5"/>
    <w:rsid w:val="00E262D4"/>
    <w:rsid w:val="00E31D0F"/>
    <w:rsid w:val="00E36250"/>
    <w:rsid w:val="00E40132"/>
    <w:rsid w:val="00E4014D"/>
    <w:rsid w:val="00E41337"/>
    <w:rsid w:val="00E50555"/>
    <w:rsid w:val="00E5080B"/>
    <w:rsid w:val="00E53D99"/>
    <w:rsid w:val="00E54511"/>
    <w:rsid w:val="00E55653"/>
    <w:rsid w:val="00E61DAC"/>
    <w:rsid w:val="00E63324"/>
    <w:rsid w:val="00E75FE3"/>
    <w:rsid w:val="00E80399"/>
    <w:rsid w:val="00E85CA7"/>
    <w:rsid w:val="00E8757A"/>
    <w:rsid w:val="00EA18F2"/>
    <w:rsid w:val="00EA3191"/>
    <w:rsid w:val="00EB25C9"/>
    <w:rsid w:val="00EB6C09"/>
    <w:rsid w:val="00EB7AB1"/>
    <w:rsid w:val="00EC07B1"/>
    <w:rsid w:val="00EC1889"/>
    <w:rsid w:val="00EC39F0"/>
    <w:rsid w:val="00EC76CB"/>
    <w:rsid w:val="00ED543E"/>
    <w:rsid w:val="00EE1EF9"/>
    <w:rsid w:val="00EF48CC"/>
    <w:rsid w:val="00EF6FCE"/>
    <w:rsid w:val="00EF7D59"/>
    <w:rsid w:val="00F00B75"/>
    <w:rsid w:val="00F05314"/>
    <w:rsid w:val="00F15FDC"/>
    <w:rsid w:val="00F30B66"/>
    <w:rsid w:val="00F31E08"/>
    <w:rsid w:val="00F32AF9"/>
    <w:rsid w:val="00F41B72"/>
    <w:rsid w:val="00F50663"/>
    <w:rsid w:val="00F60057"/>
    <w:rsid w:val="00F60E56"/>
    <w:rsid w:val="00F6210F"/>
    <w:rsid w:val="00F64BA0"/>
    <w:rsid w:val="00F72BB2"/>
    <w:rsid w:val="00F73032"/>
    <w:rsid w:val="00F74562"/>
    <w:rsid w:val="00F749FF"/>
    <w:rsid w:val="00F76F92"/>
    <w:rsid w:val="00F813D3"/>
    <w:rsid w:val="00F842CB"/>
    <w:rsid w:val="00F848FC"/>
    <w:rsid w:val="00F9282A"/>
    <w:rsid w:val="00F93422"/>
    <w:rsid w:val="00F93876"/>
    <w:rsid w:val="00F963BE"/>
    <w:rsid w:val="00F96BAD"/>
    <w:rsid w:val="00FA13F2"/>
    <w:rsid w:val="00FB0CDF"/>
    <w:rsid w:val="00FB0E84"/>
    <w:rsid w:val="00FB29B0"/>
    <w:rsid w:val="00FB6053"/>
    <w:rsid w:val="00FC7EB8"/>
    <w:rsid w:val="00FD01C2"/>
    <w:rsid w:val="00FD041E"/>
    <w:rsid w:val="00FD308E"/>
    <w:rsid w:val="00FD6D97"/>
    <w:rsid w:val="00FD7F06"/>
    <w:rsid w:val="00FE2A71"/>
    <w:rsid w:val="00FE4D11"/>
    <w:rsid w:val="00FE6A2B"/>
    <w:rsid w:val="00FF0215"/>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szCs w:val="22"/>
      <w:lang w:eastAsia="en-US"/>
    </w:rPr>
  </w:style>
  <w:style w:type="paragraph" w:styleId="Heading1">
    <w:name w:val="heading 1"/>
    <w:basedOn w:val="Normal"/>
    <w:next w:val="Normal"/>
    <w:link w:val="Heading1Char"/>
    <w:uiPriority w:val="99"/>
    <w:qFormat/>
    <w:rsid w:val="00E11923"/>
    <w:pPr>
      <w:keepNext/>
      <w:spacing w:before="240" w:after="60"/>
      <w:ind w:left="432" w:hanging="432"/>
      <w:outlineLvl w:val="0"/>
    </w:pPr>
    <w:rPr>
      <w:b/>
      <w:bCs/>
      <w:kern w:val="32"/>
      <w:sz w:val="32"/>
      <w:szCs w:val="32"/>
    </w:rPr>
  </w:style>
  <w:style w:type="paragraph" w:styleId="Heading2">
    <w:name w:val="heading 2"/>
    <w:basedOn w:val="Normal"/>
    <w:next w:val="Normal"/>
    <w:link w:val="Heading2Char"/>
    <w:uiPriority w:val="99"/>
    <w:qFormat/>
    <w:rsid w:val="00E11923"/>
    <w:pPr>
      <w:keepNext/>
      <w:tabs>
        <w:tab w:val="clear" w:pos="360"/>
      </w:tabs>
      <w:spacing w:before="240" w:after="60"/>
      <w:ind w:left="576" w:hanging="576"/>
      <w:outlineLvl w:val="1"/>
    </w:pPr>
    <w:rPr>
      <w:b/>
      <w:bCs/>
      <w:i/>
      <w:iCs/>
      <w:sz w:val="28"/>
      <w:szCs w:val="28"/>
    </w:rPr>
  </w:style>
  <w:style w:type="paragraph" w:styleId="Heading3">
    <w:name w:val="heading 3"/>
    <w:basedOn w:val="Normal"/>
    <w:next w:val="Normal"/>
    <w:link w:val="Heading3Char"/>
    <w:uiPriority w:val="99"/>
    <w:qFormat/>
    <w:rsid w:val="002B191D"/>
    <w:pPr>
      <w:keepNext/>
      <w:spacing w:before="240" w:after="60"/>
      <w:ind w:left="720" w:hanging="72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spacing w:before="240" w:after="60"/>
      <w:ind w:left="1080" w:hanging="1080"/>
      <w:outlineLvl w:val="5"/>
    </w:pPr>
    <w:rPr>
      <w:b/>
      <w:bCs/>
    </w:rPr>
  </w:style>
  <w:style w:type="paragraph" w:styleId="Heading7">
    <w:name w:val="heading 7"/>
    <w:basedOn w:val="Normal"/>
    <w:next w:val="Normal"/>
    <w:link w:val="Heading7Char"/>
    <w:uiPriority w:val="99"/>
    <w:qFormat/>
    <w:rsid w:val="000E00F3"/>
    <w:pPr>
      <w:keepNext/>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A7BFD"/>
    <w:rPr>
      <w:b/>
      <w:bCs/>
      <w:kern w:val="32"/>
      <w:sz w:val="32"/>
      <w:szCs w:val="32"/>
      <w:lang w:eastAsia="en-US"/>
    </w:rPr>
  </w:style>
  <w:style w:type="character" w:customStyle="1" w:styleId="Heading2Char">
    <w:name w:val="Heading 2 Char"/>
    <w:basedOn w:val="DefaultParagraphFont"/>
    <w:link w:val="Heading2"/>
    <w:uiPriority w:val="99"/>
    <w:locked/>
    <w:rsid w:val="00E11923"/>
    <w:rPr>
      <w:b/>
      <w:bCs/>
      <w:i/>
      <w:iCs/>
      <w:kern w:val="0"/>
      <w:sz w:val="28"/>
      <w:szCs w:val="28"/>
      <w:lang w:eastAsia="en-US"/>
    </w:rPr>
  </w:style>
  <w:style w:type="character" w:customStyle="1" w:styleId="Heading3Char">
    <w:name w:val="Heading 3 Char"/>
    <w:basedOn w:val="DefaultParagraphFont"/>
    <w:link w:val="Heading3"/>
    <w:uiPriority w:val="99"/>
    <w:locked/>
    <w:rsid w:val="002B191D"/>
    <w:rPr>
      <w:b/>
      <w:bCs/>
      <w:kern w:val="0"/>
      <w:sz w:val="26"/>
      <w:szCs w:val="26"/>
      <w:lang w:eastAsia="en-US"/>
    </w:rPr>
  </w:style>
  <w:style w:type="character" w:customStyle="1" w:styleId="Heading4Char">
    <w:name w:val="Heading 4 Char"/>
    <w:aliases w:val="Heading 4 Char1 Char,Heading 4 Char Char Char"/>
    <w:basedOn w:val="DefaultParagraphFont"/>
    <w:link w:val="Heading4"/>
    <w:uiPriority w:val="99"/>
    <w:locked/>
    <w:rsid w:val="000E00F3"/>
    <w:rPr>
      <w:b/>
      <w:bCs/>
      <w:kern w:val="0"/>
      <w:sz w:val="28"/>
      <w:szCs w:val="28"/>
      <w:lang w:eastAsia="en-US"/>
    </w:rPr>
  </w:style>
  <w:style w:type="character" w:customStyle="1" w:styleId="Heading5Char">
    <w:name w:val="Heading 5 Char"/>
    <w:basedOn w:val="DefaultParagraphFont"/>
    <w:link w:val="Heading5"/>
    <w:uiPriority w:val="99"/>
    <w:locked/>
    <w:rsid w:val="000E00F3"/>
    <w:rPr>
      <w:b/>
      <w:bCs/>
      <w:i/>
      <w:iCs/>
      <w:kern w:val="0"/>
      <w:sz w:val="26"/>
      <w:szCs w:val="26"/>
      <w:lang w:eastAsia="en-US"/>
    </w:rPr>
  </w:style>
  <w:style w:type="character" w:customStyle="1" w:styleId="Heading6Char">
    <w:name w:val="Heading 6 Char"/>
    <w:basedOn w:val="DefaultParagraphFont"/>
    <w:link w:val="Heading6"/>
    <w:uiPriority w:val="99"/>
    <w:locked/>
    <w:rsid w:val="000E00F3"/>
    <w:rPr>
      <w:b/>
      <w:bCs/>
      <w:kern w:val="0"/>
      <w:sz w:val="22"/>
      <w:szCs w:val="22"/>
      <w:lang w:eastAsia="en-US"/>
    </w:rPr>
  </w:style>
  <w:style w:type="character" w:customStyle="1" w:styleId="Heading7Char">
    <w:name w:val="Heading 7 Char"/>
    <w:basedOn w:val="DefaultParagraphFont"/>
    <w:link w:val="Heading7"/>
    <w:uiPriority w:val="99"/>
    <w:locked/>
    <w:rsid w:val="000E00F3"/>
    <w:rPr>
      <w:kern w:val="0"/>
      <w:sz w:val="24"/>
      <w:szCs w:val="24"/>
      <w:lang w:eastAsia="en-US"/>
    </w:rPr>
  </w:style>
  <w:style w:type="character" w:customStyle="1" w:styleId="Heading8Char">
    <w:name w:val="Heading 8 Char"/>
    <w:basedOn w:val="DefaultParagraphFont"/>
    <w:link w:val="Heading8"/>
    <w:uiPriority w:val="99"/>
    <w:locked/>
    <w:rsid w:val="000E00F3"/>
    <w:rPr>
      <w:i/>
      <w:iCs/>
      <w:kern w:val="0"/>
      <w:sz w:val="24"/>
      <w:szCs w:val="24"/>
      <w:lang w:eastAsia="en-US"/>
    </w:rPr>
  </w:style>
  <w:style w:type="character" w:customStyle="1" w:styleId="Heading9Char">
    <w:name w:val="Heading 9 Char"/>
    <w:basedOn w:val="DefaultParagraphFont"/>
    <w:link w:val="Heading9"/>
    <w:uiPriority w:val="99"/>
    <w:locked/>
    <w:rsid w:val="000E00F3"/>
    <w:rPr>
      <w:b/>
      <w:bCs/>
      <w:sz w:val="22"/>
      <w:szCs w:val="22"/>
      <w:lang w:eastAsia="en-US"/>
    </w:rPr>
  </w:style>
  <w:style w:type="paragraph" w:styleId="Header">
    <w:name w:val="header"/>
    <w:basedOn w:val="Normal"/>
    <w:link w:val="HeaderChar"/>
    <w:uiPriority w:val="99"/>
    <w:rsid w:val="006625D1"/>
    <w:pPr>
      <w:tabs>
        <w:tab w:val="center" w:pos="4320"/>
        <w:tab w:val="right" w:pos="8640"/>
      </w:tabs>
    </w:pPr>
  </w:style>
  <w:style w:type="character" w:customStyle="1" w:styleId="HeaderChar">
    <w:name w:val="Header Char"/>
    <w:basedOn w:val="DefaultParagraphFont"/>
    <w:link w:val="Header"/>
    <w:uiPriority w:val="99"/>
    <w:semiHidden/>
    <w:locked/>
    <w:rsid w:val="00DA7BFD"/>
    <w:rPr>
      <w:kern w:val="0"/>
      <w:sz w:val="18"/>
      <w:szCs w:val="18"/>
      <w:lang w:eastAsia="en-US"/>
    </w:rPr>
  </w:style>
  <w:style w:type="paragraph" w:styleId="Footer">
    <w:name w:val="footer"/>
    <w:basedOn w:val="Normal"/>
    <w:link w:val="FooterChar"/>
    <w:uiPriority w:val="99"/>
    <w:rsid w:val="006625D1"/>
    <w:pPr>
      <w:tabs>
        <w:tab w:val="center" w:pos="4320"/>
        <w:tab w:val="right" w:pos="8640"/>
      </w:tabs>
    </w:pPr>
  </w:style>
  <w:style w:type="character" w:customStyle="1" w:styleId="FooterChar">
    <w:name w:val="Footer Char"/>
    <w:basedOn w:val="DefaultParagraphFont"/>
    <w:link w:val="Footer"/>
    <w:uiPriority w:val="99"/>
    <w:semiHidden/>
    <w:locked/>
    <w:rsid w:val="00DA7BFD"/>
    <w:rPr>
      <w:kern w:val="0"/>
      <w:sz w:val="18"/>
      <w:szCs w:val="18"/>
      <w:lang w:eastAsia="en-US"/>
    </w:rPr>
  </w:style>
  <w:style w:type="character" w:styleId="PageNumber">
    <w:name w:val="page number"/>
    <w:basedOn w:val="DefaultParagraphFont"/>
    <w:uiPriority w:val="99"/>
    <w:rsid w:val="006625D1"/>
  </w:style>
  <w:style w:type="character" w:styleId="Hyperlink">
    <w:name w:val="Hyperlink"/>
    <w:basedOn w:val="DefaultParagraphFont"/>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A7BFD"/>
    <w:rPr>
      <w:kern w:val="0"/>
      <w:sz w:val="2"/>
      <w:szCs w:val="2"/>
      <w:lang w:eastAsia="en-US"/>
    </w:rPr>
  </w:style>
  <w:style w:type="character" w:styleId="FollowedHyperlink">
    <w:name w:val="FollowedHyperlink"/>
    <w:basedOn w:val="DefaultParagraphFont"/>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Bold"/>
    </w:rPr>
  </w:style>
  <w:style w:type="paragraph" w:styleId="DocumentMap">
    <w:name w:val="Document Map"/>
    <w:basedOn w:val="Normal"/>
    <w:link w:val="DocumentMapChar"/>
    <w:uiPriority w:val="99"/>
    <w:semiHidden/>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character" w:customStyle="1" w:styleId="yshortcuts">
    <w:name w:val="yshortcuts"/>
    <w:uiPriority w:val="99"/>
    <w:rsid w:val="003C52B4"/>
  </w:style>
  <w:style w:type="table" w:customStyle="1" w:styleId="LightList-Accent11">
    <w:name w:val="Light List - Accent 11"/>
    <w:uiPriority w:val="99"/>
    <w:rsid w:val="006216CC"/>
    <w:rPr>
      <w:rFonts w:ascii="Cambria" w:eastAsia="MS Mincho" w:hAnsi="Cambria" w:cs="Cambria"/>
      <w:sz w:val="24"/>
      <w:szCs w:val="24"/>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TableGrid">
    <w:name w:val="Table Grid"/>
    <w:basedOn w:val="TableNormal"/>
    <w:uiPriority w:val="99"/>
    <w:rsid w:val="00B6606C"/>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umlev1">
    <w:name w:val="enumlev1"/>
    <w:basedOn w:val="Normal"/>
    <w:uiPriority w:val="99"/>
    <w:rsid w:val="001D510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rFonts w:eastAsia="Malgun Gothic"/>
      <w:sz w:val="20"/>
      <w:szCs w:val="20"/>
      <w:lang w:val="en-GB"/>
    </w:rPr>
  </w:style>
  <w:style w:type="paragraph" w:customStyle="1" w:styleId="Equation">
    <w:name w:val="Equation"/>
    <w:basedOn w:val="Normal"/>
    <w:uiPriority w:val="99"/>
    <w:rsid w:val="001D5104"/>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lang w:val="en-GB"/>
    </w:rPr>
  </w:style>
  <w:style w:type="paragraph" w:customStyle="1" w:styleId="Note1">
    <w:name w:val="Note 1"/>
    <w:basedOn w:val="Normal"/>
    <w:uiPriority w:val="99"/>
    <w:rsid w:val="001D5104"/>
    <w:pPr>
      <w:tabs>
        <w:tab w:val="clear" w:pos="360"/>
        <w:tab w:val="clear" w:pos="720"/>
        <w:tab w:val="clear" w:pos="1080"/>
        <w:tab w:val="clear" w:pos="1440"/>
      </w:tabs>
      <w:spacing w:before="60" w:line="199" w:lineRule="exact"/>
      <w:ind w:left="284"/>
      <w:jc w:val="both"/>
      <w:textAlignment w:val="auto"/>
    </w:pPr>
    <w:rPr>
      <w:rFonts w:eastAsia="Malgun Gothic"/>
      <w:sz w:val="18"/>
      <w:szCs w:val="18"/>
      <w:lang w:val="en-GB"/>
    </w:rPr>
  </w:style>
  <w:style w:type="character" w:styleId="CommentReference">
    <w:name w:val="annotation reference"/>
    <w:basedOn w:val="DefaultParagraphFont"/>
    <w:uiPriority w:val="99"/>
    <w:semiHidden/>
    <w:rsid w:val="004F4F04"/>
    <w:rPr>
      <w:sz w:val="21"/>
      <w:szCs w:val="21"/>
    </w:rPr>
  </w:style>
  <w:style w:type="paragraph" w:styleId="CommentText">
    <w:name w:val="annotation text"/>
    <w:basedOn w:val="Normal"/>
    <w:link w:val="CommentTextChar"/>
    <w:uiPriority w:val="99"/>
    <w:semiHidden/>
    <w:rsid w:val="004F4F04"/>
    <w:pPr>
      <w:widowControl w:val="0"/>
      <w:tabs>
        <w:tab w:val="clear" w:pos="360"/>
        <w:tab w:val="clear" w:pos="720"/>
        <w:tab w:val="clear" w:pos="1080"/>
        <w:tab w:val="clear" w:pos="1440"/>
      </w:tabs>
      <w:overflowPunct/>
      <w:autoSpaceDE/>
      <w:autoSpaceDN/>
      <w:adjustRightInd/>
      <w:spacing w:before="0"/>
      <w:textAlignment w:val="auto"/>
    </w:pPr>
    <w:rPr>
      <w:kern w:val="2"/>
      <w:sz w:val="21"/>
      <w:szCs w:val="21"/>
      <w:lang w:eastAsia="zh-CN"/>
    </w:rPr>
  </w:style>
  <w:style w:type="character" w:customStyle="1" w:styleId="CommentTextChar">
    <w:name w:val="Comment Text Char"/>
    <w:basedOn w:val="DefaultParagraphFont"/>
    <w:link w:val="CommentText"/>
    <w:uiPriority w:val="99"/>
    <w:locked/>
    <w:rsid w:val="004F4F04"/>
    <w:rPr>
      <w:rFonts w:eastAsia="宋体"/>
      <w:kern w:val="2"/>
      <w:sz w:val="21"/>
      <w:szCs w:val="21"/>
      <w:lang w:val="en-US" w:eastAsia="zh-CN"/>
    </w:rPr>
  </w:style>
  <w:style w:type="paragraph" w:styleId="CommentSubject">
    <w:name w:val="annotation subject"/>
    <w:basedOn w:val="CommentText"/>
    <w:next w:val="CommentText"/>
    <w:link w:val="CommentSubjectChar"/>
    <w:uiPriority w:val="99"/>
    <w:semiHidden/>
    <w:rsid w:val="00D24FD8"/>
    <w:pPr>
      <w:widowControl/>
      <w:tabs>
        <w:tab w:val="left" w:pos="360"/>
        <w:tab w:val="left" w:pos="720"/>
        <w:tab w:val="left" w:pos="1080"/>
        <w:tab w:val="left" w:pos="1440"/>
      </w:tabs>
      <w:overflowPunct w:val="0"/>
      <w:autoSpaceDE w:val="0"/>
      <w:autoSpaceDN w:val="0"/>
      <w:adjustRightInd w:val="0"/>
      <w:spacing w:before="136"/>
      <w:textAlignment w:val="baseline"/>
    </w:pPr>
    <w:rPr>
      <w:b/>
      <w:bCs/>
      <w:kern w:val="0"/>
      <w:sz w:val="22"/>
      <w:szCs w:val="22"/>
      <w:lang w:eastAsia="en-US"/>
    </w:rPr>
  </w:style>
  <w:style w:type="character" w:customStyle="1" w:styleId="CommentSubjectChar">
    <w:name w:val="Comment Subject Char"/>
    <w:basedOn w:val="CommentTextChar"/>
    <w:link w:val="CommentSubject"/>
    <w:uiPriority w:val="99"/>
    <w:semiHidden/>
    <w:locked/>
    <w:rsid w:val="00DA7BFD"/>
    <w:rPr>
      <w:b/>
      <w:bCs/>
      <w:kern w:val="0"/>
      <w:lang w:eastAsia="en-US"/>
    </w:rPr>
  </w:style>
  <w:style w:type="paragraph" w:customStyle="1" w:styleId="tableheading">
    <w:name w:val="table heading"/>
    <w:basedOn w:val="Normal"/>
    <w:uiPriority w:val="99"/>
    <w:rsid w:val="00BA4307"/>
    <w:pPr>
      <w:keepNext/>
      <w:keepLines/>
      <w:tabs>
        <w:tab w:val="clear" w:pos="360"/>
        <w:tab w:val="clear" w:pos="720"/>
        <w:tab w:val="clear" w:pos="1080"/>
        <w:tab w:val="clear" w:pos="1440"/>
      </w:tabs>
      <w:spacing w:before="0" w:after="60"/>
      <w:jc w:val="both"/>
    </w:pPr>
    <w:rPr>
      <w:rFonts w:eastAsia="Batang"/>
      <w:b/>
      <w:bCs/>
      <w:sz w:val="20"/>
      <w:szCs w:val="20"/>
      <w:lang w:val="en-GB"/>
    </w:rPr>
  </w:style>
  <w:style w:type="paragraph" w:customStyle="1" w:styleId="tablecell">
    <w:name w:val="table cell"/>
    <w:basedOn w:val="Normal"/>
    <w:uiPriority w:val="99"/>
    <w:rsid w:val="00BA4307"/>
    <w:pPr>
      <w:keepNext/>
      <w:keepLines/>
      <w:tabs>
        <w:tab w:val="clear" w:pos="360"/>
        <w:tab w:val="clear" w:pos="720"/>
        <w:tab w:val="clear" w:pos="1080"/>
        <w:tab w:val="clear" w:pos="1440"/>
      </w:tabs>
      <w:spacing w:before="0" w:after="60"/>
      <w:jc w:val="both"/>
    </w:pPr>
    <w:rPr>
      <w:rFonts w:eastAsia="Batang"/>
      <w:sz w:val="20"/>
      <w:szCs w:val="20"/>
      <w:lang w:val="en-GB"/>
    </w:rPr>
  </w:style>
  <w:style w:type="paragraph" w:customStyle="1" w:styleId="tablesyntax">
    <w:name w:val="table syntax"/>
    <w:basedOn w:val="Normal"/>
    <w:link w:val="tablesyntaxChar"/>
    <w:uiPriority w:val="99"/>
    <w:rsid w:val="00BA430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szCs w:val="20"/>
      <w:lang w:val="en-GB"/>
    </w:rPr>
  </w:style>
  <w:style w:type="character" w:customStyle="1" w:styleId="tablesyntaxChar">
    <w:name w:val="table syntax Char"/>
    <w:basedOn w:val="DefaultParagraphFont"/>
    <w:link w:val="tablesyntax"/>
    <w:uiPriority w:val="99"/>
    <w:locked/>
    <w:rsid w:val="00BA4307"/>
    <w:rPr>
      <w:rFonts w:eastAsia="Batang"/>
      <w:lang w:val="en-GB" w:eastAsia="en-US"/>
    </w:rPr>
  </w:style>
  <w:style w:type="paragraph" w:styleId="NormalWeb">
    <w:name w:val="Normal (Web)"/>
    <w:basedOn w:val="Normal"/>
    <w:uiPriority w:val="99"/>
    <w:rsid w:val="00EF6FCE"/>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zh-CN"/>
    </w:rPr>
  </w:style>
  <w:style w:type="paragraph" w:customStyle="1" w:styleId="Note1CharCharCharCharCharChar">
    <w:name w:val="Note 1 Char Char Char Char Char Char"/>
    <w:basedOn w:val="Normal"/>
    <w:uiPriority w:val="99"/>
    <w:rsid w:val="00BA68E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ListBullet">
    <w:name w:val="List Bullet"/>
    <w:basedOn w:val="Normal"/>
    <w:uiPriority w:val="99"/>
    <w:rsid w:val="00BA68E8"/>
    <w:pPr>
      <w:numPr>
        <w:numId w:val="43"/>
      </w:numPr>
      <w:tabs>
        <w:tab w:val="clear" w:pos="720"/>
        <w:tab w:val="clear" w:pos="1080"/>
        <w:tab w:val="clear" w:pos="1440"/>
        <w:tab w:val="left" w:pos="794"/>
        <w:tab w:val="left" w:pos="1191"/>
        <w:tab w:val="left" w:pos="1588"/>
        <w:tab w:val="left" w:pos="1985"/>
      </w:tabs>
      <w:jc w:val="both"/>
    </w:pPr>
    <w:rPr>
      <w:rFonts w:eastAsia="Malgun Gothic"/>
      <w:sz w:val="20"/>
      <w:szCs w:val="20"/>
      <w:lang w:val="en-GB"/>
    </w:rPr>
  </w:style>
  <w:style w:type="paragraph" w:customStyle="1" w:styleId="Note2">
    <w:name w:val="Note 2"/>
    <w:basedOn w:val="Normal"/>
    <w:uiPriority w:val="99"/>
    <w:rsid w:val="005B346F"/>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BlancCharChar">
    <w:name w:val="Blanc Char Char"/>
    <w:basedOn w:val="Normal"/>
    <w:next w:val="TableText"/>
    <w:uiPriority w:val="99"/>
    <w:rsid w:val="00565252"/>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Normal"/>
    <w:uiPriority w:val="99"/>
    <w:rsid w:val="00565252"/>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 w:type="paragraph" w:styleId="Caption">
    <w:name w:val="caption"/>
    <w:basedOn w:val="Normal"/>
    <w:next w:val="Normal"/>
    <w:link w:val="CaptionChar"/>
    <w:uiPriority w:val="99"/>
    <w:qFormat/>
    <w:locked/>
    <w:rsid w:val="00565252"/>
    <w:pPr>
      <w:keepNext/>
      <w:tabs>
        <w:tab w:val="clear" w:pos="360"/>
        <w:tab w:val="clear" w:pos="720"/>
        <w:tab w:val="clear" w:pos="1080"/>
        <w:tab w:val="clear" w:pos="1440"/>
      </w:tabs>
      <w:spacing w:before="240" w:after="113"/>
      <w:jc w:val="center"/>
    </w:pPr>
    <w:rPr>
      <w:rFonts w:eastAsia="Malgun Gothic"/>
      <w:b/>
      <w:bCs/>
      <w:sz w:val="20"/>
      <w:szCs w:val="20"/>
    </w:rPr>
  </w:style>
  <w:style w:type="character" w:customStyle="1" w:styleId="CaptionChar">
    <w:name w:val="Caption Char"/>
    <w:link w:val="Caption"/>
    <w:uiPriority w:val="99"/>
    <w:locked/>
    <w:rsid w:val="00565252"/>
    <w:rPr>
      <w:rFonts w:eastAsia="Malgun Gothic"/>
      <w:b/>
      <w:bCs/>
      <w:lang w:eastAsia="en-US"/>
    </w:rPr>
  </w:style>
</w:styles>
</file>

<file path=word/webSettings.xml><?xml version="1.0" encoding="utf-8"?>
<w:webSettings xmlns:r="http://schemas.openxmlformats.org/officeDocument/2006/relationships" xmlns:w="http://schemas.openxmlformats.org/wordprocessingml/2006/main">
  <w:divs>
    <w:div w:id="555161318">
      <w:marLeft w:val="0"/>
      <w:marRight w:val="0"/>
      <w:marTop w:val="0"/>
      <w:marBottom w:val="0"/>
      <w:divBdr>
        <w:top w:val="none" w:sz="0" w:space="0" w:color="auto"/>
        <w:left w:val="none" w:sz="0" w:space="0" w:color="auto"/>
        <w:bottom w:val="none" w:sz="0" w:space="0" w:color="auto"/>
        <w:right w:val="none" w:sz="0" w:space="0" w:color="auto"/>
      </w:divBdr>
    </w:div>
    <w:div w:id="555161319">
      <w:marLeft w:val="0"/>
      <w:marRight w:val="0"/>
      <w:marTop w:val="0"/>
      <w:marBottom w:val="0"/>
      <w:divBdr>
        <w:top w:val="none" w:sz="0" w:space="0" w:color="auto"/>
        <w:left w:val="none" w:sz="0" w:space="0" w:color="auto"/>
        <w:bottom w:val="none" w:sz="0" w:space="0" w:color="auto"/>
        <w:right w:val="none" w:sz="0" w:space="0" w:color="auto"/>
      </w:divBdr>
    </w:div>
    <w:div w:id="555161320">
      <w:marLeft w:val="0"/>
      <w:marRight w:val="0"/>
      <w:marTop w:val="0"/>
      <w:marBottom w:val="0"/>
      <w:divBdr>
        <w:top w:val="none" w:sz="0" w:space="0" w:color="auto"/>
        <w:left w:val="none" w:sz="0" w:space="0" w:color="auto"/>
        <w:bottom w:val="none" w:sz="0" w:space="0" w:color="auto"/>
        <w:right w:val="none" w:sz="0" w:space="0" w:color="auto"/>
      </w:divBdr>
    </w:div>
    <w:div w:id="555161321">
      <w:marLeft w:val="0"/>
      <w:marRight w:val="0"/>
      <w:marTop w:val="0"/>
      <w:marBottom w:val="0"/>
      <w:divBdr>
        <w:top w:val="none" w:sz="0" w:space="0" w:color="auto"/>
        <w:left w:val="none" w:sz="0" w:space="0" w:color="auto"/>
        <w:bottom w:val="none" w:sz="0" w:space="0" w:color="auto"/>
        <w:right w:val="none" w:sz="0" w:space="0" w:color="auto"/>
      </w:divBdr>
    </w:div>
    <w:div w:id="555161322">
      <w:marLeft w:val="0"/>
      <w:marRight w:val="0"/>
      <w:marTop w:val="0"/>
      <w:marBottom w:val="0"/>
      <w:divBdr>
        <w:top w:val="none" w:sz="0" w:space="0" w:color="auto"/>
        <w:left w:val="none" w:sz="0" w:space="0" w:color="auto"/>
        <w:bottom w:val="none" w:sz="0" w:space="0" w:color="auto"/>
        <w:right w:val="none" w:sz="0" w:space="0" w:color="auto"/>
      </w:divBdr>
    </w:div>
    <w:div w:id="555161323">
      <w:marLeft w:val="0"/>
      <w:marRight w:val="0"/>
      <w:marTop w:val="0"/>
      <w:marBottom w:val="0"/>
      <w:divBdr>
        <w:top w:val="none" w:sz="0" w:space="0" w:color="auto"/>
        <w:left w:val="none" w:sz="0" w:space="0" w:color="auto"/>
        <w:bottom w:val="none" w:sz="0" w:space="0" w:color="auto"/>
        <w:right w:val="none" w:sz="0" w:space="0" w:color="auto"/>
      </w:divBdr>
    </w:div>
    <w:div w:id="555161324">
      <w:marLeft w:val="0"/>
      <w:marRight w:val="0"/>
      <w:marTop w:val="0"/>
      <w:marBottom w:val="0"/>
      <w:divBdr>
        <w:top w:val="none" w:sz="0" w:space="0" w:color="auto"/>
        <w:left w:val="none" w:sz="0" w:space="0" w:color="auto"/>
        <w:bottom w:val="none" w:sz="0" w:space="0" w:color="auto"/>
        <w:right w:val="none" w:sz="0" w:space="0" w:color="auto"/>
      </w:divBdr>
    </w:div>
    <w:div w:id="555161325">
      <w:marLeft w:val="0"/>
      <w:marRight w:val="0"/>
      <w:marTop w:val="0"/>
      <w:marBottom w:val="0"/>
      <w:divBdr>
        <w:top w:val="none" w:sz="0" w:space="0" w:color="auto"/>
        <w:left w:val="none" w:sz="0" w:space="0" w:color="auto"/>
        <w:bottom w:val="none" w:sz="0" w:space="0" w:color="auto"/>
        <w:right w:val="none" w:sz="0" w:space="0" w:color="auto"/>
      </w:divBdr>
    </w:div>
    <w:div w:id="555161326">
      <w:marLeft w:val="0"/>
      <w:marRight w:val="0"/>
      <w:marTop w:val="0"/>
      <w:marBottom w:val="0"/>
      <w:divBdr>
        <w:top w:val="none" w:sz="0" w:space="0" w:color="auto"/>
        <w:left w:val="none" w:sz="0" w:space="0" w:color="auto"/>
        <w:bottom w:val="none" w:sz="0" w:space="0" w:color="auto"/>
        <w:right w:val="none" w:sz="0" w:space="0" w:color="auto"/>
      </w:divBdr>
    </w:div>
    <w:div w:id="555161327">
      <w:marLeft w:val="0"/>
      <w:marRight w:val="0"/>
      <w:marTop w:val="0"/>
      <w:marBottom w:val="0"/>
      <w:divBdr>
        <w:top w:val="none" w:sz="0" w:space="0" w:color="auto"/>
        <w:left w:val="none" w:sz="0" w:space="0" w:color="auto"/>
        <w:bottom w:val="none" w:sz="0" w:space="0" w:color="auto"/>
        <w:right w:val="none" w:sz="0" w:space="0" w:color="auto"/>
      </w:divBdr>
    </w:div>
    <w:div w:id="555161328">
      <w:marLeft w:val="0"/>
      <w:marRight w:val="0"/>
      <w:marTop w:val="0"/>
      <w:marBottom w:val="0"/>
      <w:divBdr>
        <w:top w:val="none" w:sz="0" w:space="0" w:color="auto"/>
        <w:left w:val="none" w:sz="0" w:space="0" w:color="auto"/>
        <w:bottom w:val="none" w:sz="0" w:space="0" w:color="auto"/>
        <w:right w:val="none" w:sz="0" w:space="0" w:color="auto"/>
      </w:divBdr>
    </w:div>
    <w:div w:id="5551613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ieeexplore.ieee.org/xpls/abs_all.jsp?arnumber=43970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yekui.wang@huawei.com" TargetMode="External"/><Relationship Id="rId4" Type="http://schemas.openxmlformats.org/officeDocument/2006/relationships/webSettings" Target="webSettings.xml"/><Relationship Id="rId9" Type="http://schemas.openxmlformats.org/officeDocument/2006/relationships/hyperlink" Target="mailto:shenqiu@huawei.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11002</Words>
  <Characters>62717</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Getting rid of "non-existing" pictures</vt:lpstr>
    </vt:vector>
  </TitlesOfParts>
  <Company>JCT-VC</Company>
  <LinksUpToDate>false</LinksUpToDate>
  <CharactersWithSpaces>73572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Getting rid of "non-existing" pictures</dc:title>
  <dc:subject/>
  <dc:creator>Ye-Kui Wang</dc:creator>
  <cp:keywords>JCT-VC, HEVC</cp:keywords>
  <dc:description/>
  <cp:lastModifiedBy>Ye-Kui Wang</cp:lastModifiedBy>
  <cp:revision>5</cp:revision>
  <dcterms:created xsi:type="dcterms:W3CDTF">2011-07-14T08:09:00Z</dcterms:created>
  <dcterms:modified xsi:type="dcterms:W3CDTF">2011-07-14T08:12:00Z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1310631126</vt:lpwstr>
  </property>
</Properties>
</file>