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p w:rsidR="006C5D39" w:rsidRPr="00AE341B" w:rsidRDefault="00E80FE8"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5E137D">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5E137D">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7956FF" w:rsidP="007956FF">
            <w:pPr>
              <w:tabs>
                <w:tab w:val="left" w:pos="7200"/>
              </w:tabs>
              <w:spacing w:before="0"/>
              <w:rPr>
                <w:b/>
                <w:szCs w:val="22"/>
              </w:rPr>
            </w:pPr>
            <w:r>
              <w:rPr>
                <w:szCs w:val="22"/>
              </w:rPr>
              <w:t>6</w:t>
            </w:r>
            <w:r w:rsidR="00630AA2">
              <w:rPr>
                <w:szCs w:val="22"/>
              </w:rPr>
              <w:t>th</w:t>
            </w:r>
            <w:r w:rsidR="00E61DAC" w:rsidRPr="00AE341B">
              <w:rPr>
                <w:szCs w:val="22"/>
              </w:rPr>
              <w:t xml:space="preserve"> Meeting: </w:t>
            </w:r>
            <w:r>
              <w:t>Torino</w:t>
            </w:r>
            <w:r w:rsidR="003F5D0F" w:rsidRPr="00AE341B">
              <w:rPr>
                <w:szCs w:val="22"/>
              </w:rPr>
              <w:t xml:space="preserve">, </w:t>
            </w:r>
            <w:r>
              <w:rPr>
                <w:szCs w:val="22"/>
              </w:rPr>
              <w:t>14</w:t>
            </w:r>
            <w:r w:rsidR="00171371" w:rsidRPr="00AE341B">
              <w:rPr>
                <w:szCs w:val="22"/>
              </w:rPr>
              <w:t>-</w:t>
            </w:r>
            <w:r w:rsidR="00630AA2">
              <w:rPr>
                <w:szCs w:val="22"/>
              </w:rPr>
              <w:t>2</w:t>
            </w:r>
            <w:r>
              <w:rPr>
                <w:szCs w:val="22"/>
              </w:rPr>
              <w:t>2July</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CA51AA">
            <w:pPr>
              <w:tabs>
                <w:tab w:val="left" w:pos="7200"/>
              </w:tabs>
              <w:rPr>
                <w:u w:val="single"/>
              </w:rPr>
            </w:pPr>
            <w:r w:rsidRPr="00AE341B">
              <w:t>Document</w:t>
            </w:r>
            <w:r w:rsidR="006C5D39" w:rsidRPr="00AE341B">
              <w:t>: JC</w:t>
            </w:r>
            <w:r w:rsidRPr="00AE341B">
              <w:t>T</w:t>
            </w:r>
            <w:r w:rsidR="006C5D39" w:rsidRPr="00AE341B">
              <w:t>VC</w:t>
            </w:r>
            <w:r w:rsidRPr="00AE341B">
              <w:t>-</w:t>
            </w:r>
            <w:r w:rsidR="00E8691A" w:rsidRPr="00CA51AA">
              <w:rPr>
                <w:rFonts w:hint="eastAsia"/>
                <w:u w:val="single"/>
                <w:lang w:eastAsia="ko-KR"/>
              </w:rPr>
              <w:t>F</w:t>
            </w:r>
            <w:r w:rsidR="00CA51AA" w:rsidRPr="00CA51AA">
              <w:rPr>
                <w:rFonts w:hint="eastAsia"/>
                <w:u w:val="single"/>
                <w:lang w:eastAsia="ko-KR"/>
              </w:rPr>
              <w:t>356</w:t>
            </w:r>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5E137D" w:rsidP="00BF629F">
            <w:pPr>
              <w:spacing w:before="60" w:after="60"/>
              <w:rPr>
                <w:b/>
                <w:szCs w:val="22"/>
              </w:rPr>
            </w:pPr>
            <w:r w:rsidRPr="005E137D">
              <w:rPr>
                <w:b/>
                <w:szCs w:val="22"/>
              </w:rPr>
              <w:t>M</w:t>
            </w:r>
            <w:r w:rsidR="00BF629F">
              <w:rPr>
                <w:rFonts w:hint="eastAsia"/>
                <w:b/>
                <w:szCs w:val="22"/>
                <w:lang w:eastAsia="ko-KR"/>
              </w:rPr>
              <w:t>otion Compensation</w:t>
            </w:r>
            <w:r w:rsidRPr="005E137D">
              <w:rPr>
                <w:b/>
                <w:szCs w:val="22"/>
              </w:rPr>
              <w:t xml:space="preserve"> Complexity Reduction for Bi-</w:t>
            </w:r>
            <w:r w:rsidR="00BF629F">
              <w:rPr>
                <w:rFonts w:hint="eastAsia"/>
                <w:b/>
                <w:szCs w:val="22"/>
                <w:lang w:eastAsia="ko-KR"/>
              </w:rPr>
              <w:t>P</w:t>
            </w:r>
            <w:r w:rsidRPr="005E137D">
              <w:rPr>
                <w:b/>
                <w:szCs w:val="22"/>
              </w:rPr>
              <w:t>rediction</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5E137D">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5E137D">
            <w:pPr>
              <w:spacing w:before="60" w:after="60"/>
              <w:rPr>
                <w:szCs w:val="22"/>
              </w:rPr>
            </w:pPr>
            <w:r w:rsidRPr="00AE341B">
              <w:rPr>
                <w:szCs w:val="22"/>
              </w:rPr>
              <w:t>Proposal</w:t>
            </w:r>
          </w:p>
        </w:tc>
      </w:tr>
      <w:tr w:rsidR="005E137D" w:rsidRPr="00AE341B">
        <w:tc>
          <w:tcPr>
            <w:tcW w:w="1458" w:type="dxa"/>
          </w:tcPr>
          <w:p w:rsidR="005E137D" w:rsidRPr="00D455CE" w:rsidRDefault="005E137D">
            <w:pPr>
              <w:spacing w:before="60" w:after="60"/>
              <w:rPr>
                <w:i/>
                <w:szCs w:val="22"/>
              </w:rPr>
            </w:pPr>
            <w:r w:rsidRPr="00D455CE">
              <w:rPr>
                <w:i/>
                <w:szCs w:val="22"/>
              </w:rPr>
              <w:t>Author(s) or</w:t>
            </w:r>
            <w:r w:rsidRPr="00D455CE">
              <w:rPr>
                <w:i/>
                <w:szCs w:val="22"/>
              </w:rPr>
              <w:br/>
              <w:t>Contact(s):</w:t>
            </w:r>
          </w:p>
        </w:tc>
        <w:tc>
          <w:tcPr>
            <w:tcW w:w="4050" w:type="dxa"/>
          </w:tcPr>
          <w:p w:rsidR="00D455CE" w:rsidRDefault="005E137D" w:rsidP="0091673C">
            <w:pPr>
              <w:spacing w:before="60" w:after="60"/>
              <w:rPr>
                <w:szCs w:val="22"/>
                <w:lang w:eastAsia="ko-KR"/>
              </w:rPr>
            </w:pPr>
            <w:proofErr w:type="spellStart"/>
            <w:r w:rsidRPr="00D455CE">
              <w:rPr>
                <w:rFonts w:hint="eastAsia"/>
                <w:szCs w:val="22"/>
                <w:lang w:eastAsia="ko-KR"/>
              </w:rPr>
              <w:t>Hui</w:t>
            </w:r>
            <w:proofErr w:type="spellEnd"/>
            <w:r w:rsidRPr="00D455CE">
              <w:rPr>
                <w:rFonts w:hint="eastAsia"/>
                <w:szCs w:val="22"/>
                <w:lang w:eastAsia="ko-KR"/>
              </w:rPr>
              <w:t xml:space="preserve"> Yong Kim, </w:t>
            </w:r>
            <w:r w:rsidR="00C8617B">
              <w:rPr>
                <w:szCs w:val="22"/>
                <w:lang w:eastAsia="ko-KR"/>
              </w:rPr>
              <w:br/>
            </w:r>
            <w:r w:rsidR="00D455CE">
              <w:rPr>
                <w:rFonts w:hint="eastAsia"/>
                <w:szCs w:val="22"/>
                <w:lang w:eastAsia="ko-KR"/>
              </w:rPr>
              <w:t>*</w:t>
            </w:r>
            <w:r w:rsidR="00D455CE" w:rsidRPr="00D455CE">
              <w:rPr>
                <w:rFonts w:hint="eastAsia"/>
                <w:szCs w:val="22"/>
                <w:lang w:eastAsia="ko-KR"/>
              </w:rPr>
              <w:t xml:space="preserve">Kyung Yong Kim, </w:t>
            </w:r>
            <w:r w:rsidR="00D455CE">
              <w:rPr>
                <w:rFonts w:hint="eastAsia"/>
                <w:szCs w:val="22"/>
                <w:lang w:eastAsia="ko-KR"/>
              </w:rPr>
              <w:t>*</w:t>
            </w:r>
            <w:proofErr w:type="spellStart"/>
            <w:r w:rsidR="00D455CE" w:rsidRPr="00D455CE">
              <w:rPr>
                <w:rFonts w:hint="eastAsia"/>
                <w:szCs w:val="22"/>
                <w:lang w:eastAsia="ko-KR"/>
              </w:rPr>
              <w:t>Gwang</w:t>
            </w:r>
            <w:proofErr w:type="spellEnd"/>
            <w:r w:rsidR="00D455CE" w:rsidRPr="00D455CE">
              <w:rPr>
                <w:rFonts w:hint="eastAsia"/>
                <w:szCs w:val="22"/>
                <w:lang w:eastAsia="ko-KR"/>
              </w:rPr>
              <w:t xml:space="preserve"> </w:t>
            </w:r>
            <w:proofErr w:type="spellStart"/>
            <w:r w:rsidR="00D455CE" w:rsidRPr="00D455CE">
              <w:rPr>
                <w:rFonts w:hint="eastAsia"/>
                <w:szCs w:val="22"/>
                <w:lang w:eastAsia="ko-KR"/>
              </w:rPr>
              <w:t>Hoon</w:t>
            </w:r>
            <w:proofErr w:type="spellEnd"/>
            <w:r w:rsidR="00D455CE" w:rsidRPr="00D455CE">
              <w:rPr>
                <w:rFonts w:hint="eastAsia"/>
                <w:szCs w:val="22"/>
                <w:lang w:eastAsia="ko-KR"/>
              </w:rPr>
              <w:t xml:space="preserve"> Park,</w:t>
            </w:r>
            <w:r w:rsidR="00C8617B">
              <w:rPr>
                <w:szCs w:val="22"/>
                <w:lang w:eastAsia="ko-KR"/>
              </w:rPr>
              <w:br/>
            </w:r>
            <w:r w:rsidR="00C8617B" w:rsidRPr="00D455CE">
              <w:rPr>
                <w:rFonts w:hint="eastAsia"/>
                <w:szCs w:val="22"/>
                <w:lang w:eastAsia="ko-KR"/>
              </w:rPr>
              <w:t>Sung</w:t>
            </w:r>
            <w:r w:rsidR="00C8617B">
              <w:rPr>
                <w:rFonts w:hint="eastAsia"/>
                <w:szCs w:val="22"/>
                <w:lang w:eastAsia="ko-KR"/>
              </w:rPr>
              <w:t>-</w:t>
            </w:r>
            <w:r w:rsidR="00C8617B" w:rsidRPr="00D455CE">
              <w:rPr>
                <w:rFonts w:hint="eastAsia"/>
                <w:szCs w:val="22"/>
                <w:lang w:eastAsia="ko-KR"/>
              </w:rPr>
              <w:t>Chang</w:t>
            </w:r>
            <w:bookmarkStart w:id="0" w:name="_GoBack"/>
            <w:bookmarkEnd w:id="0"/>
            <w:r w:rsidR="00C8617B" w:rsidRPr="00D455CE">
              <w:rPr>
                <w:rFonts w:hint="eastAsia"/>
                <w:szCs w:val="22"/>
                <w:lang w:eastAsia="ko-KR"/>
              </w:rPr>
              <w:t xml:space="preserve"> Lim</w:t>
            </w:r>
            <w:r w:rsidR="00C8617B">
              <w:rPr>
                <w:rFonts w:hint="eastAsia"/>
                <w:szCs w:val="22"/>
                <w:lang w:eastAsia="ko-KR"/>
              </w:rPr>
              <w:t xml:space="preserve">, </w:t>
            </w:r>
            <w:proofErr w:type="spellStart"/>
            <w:r w:rsidRPr="00D455CE">
              <w:rPr>
                <w:rFonts w:hint="eastAsia"/>
                <w:szCs w:val="22"/>
                <w:lang w:eastAsia="ko-KR"/>
              </w:rPr>
              <w:t>Jin</w:t>
            </w:r>
            <w:r w:rsidR="00D455CE">
              <w:rPr>
                <w:rFonts w:hint="eastAsia"/>
                <w:szCs w:val="22"/>
                <w:lang w:eastAsia="ko-KR"/>
              </w:rPr>
              <w:t>h</w:t>
            </w:r>
            <w:r w:rsidRPr="00D455CE">
              <w:rPr>
                <w:rFonts w:hint="eastAsia"/>
                <w:szCs w:val="22"/>
                <w:lang w:eastAsia="ko-KR"/>
              </w:rPr>
              <w:t>o</w:t>
            </w:r>
            <w:proofErr w:type="spellEnd"/>
            <w:r w:rsidRPr="00D455CE">
              <w:rPr>
                <w:rFonts w:hint="eastAsia"/>
                <w:szCs w:val="22"/>
                <w:lang w:eastAsia="ko-KR"/>
              </w:rPr>
              <w:t xml:space="preserve"> Lee, </w:t>
            </w:r>
            <w:r w:rsidR="00C8617B">
              <w:rPr>
                <w:szCs w:val="22"/>
                <w:lang w:eastAsia="ko-KR"/>
              </w:rPr>
              <w:br/>
            </w:r>
            <w:r w:rsidR="00D84FE8">
              <w:rPr>
                <w:rFonts w:hint="eastAsia"/>
                <w:szCs w:val="22"/>
                <w:lang w:eastAsia="ko-KR"/>
              </w:rPr>
              <w:t xml:space="preserve">and </w:t>
            </w:r>
            <w:proofErr w:type="spellStart"/>
            <w:r w:rsidR="00D84FE8">
              <w:rPr>
                <w:rFonts w:hint="eastAsia"/>
                <w:szCs w:val="22"/>
                <w:lang w:eastAsia="ko-KR"/>
              </w:rPr>
              <w:t>Jin</w:t>
            </w:r>
            <w:r w:rsidR="00C8617B">
              <w:rPr>
                <w:rFonts w:hint="eastAsia"/>
                <w:szCs w:val="22"/>
                <w:lang w:eastAsia="ko-KR"/>
              </w:rPr>
              <w:t>Soo</w:t>
            </w:r>
            <w:proofErr w:type="spellEnd"/>
            <w:r w:rsidR="00C8617B">
              <w:rPr>
                <w:rFonts w:hint="eastAsia"/>
                <w:szCs w:val="22"/>
                <w:lang w:eastAsia="ko-KR"/>
              </w:rPr>
              <w:t xml:space="preserve"> Choi</w:t>
            </w:r>
            <w:r w:rsidRPr="00D455CE">
              <w:rPr>
                <w:rFonts w:hint="eastAsia"/>
                <w:szCs w:val="22"/>
                <w:lang w:eastAsia="ko-KR"/>
              </w:rPr>
              <w:br/>
            </w:r>
          </w:p>
          <w:p w:rsidR="005E137D" w:rsidRPr="00D455CE" w:rsidRDefault="005E137D" w:rsidP="0091673C">
            <w:pPr>
              <w:spacing w:before="60" w:after="60"/>
              <w:rPr>
                <w:szCs w:val="22"/>
                <w:lang w:eastAsia="ko-KR"/>
              </w:rPr>
            </w:pPr>
            <w:r w:rsidRPr="00D455CE">
              <w:rPr>
                <w:szCs w:val="22"/>
              </w:rPr>
              <w:t xml:space="preserve">ETRI, 138 </w:t>
            </w:r>
            <w:proofErr w:type="spellStart"/>
            <w:r w:rsidRPr="00D455CE">
              <w:rPr>
                <w:szCs w:val="22"/>
              </w:rPr>
              <w:t>Gajeong</w:t>
            </w:r>
            <w:proofErr w:type="spellEnd"/>
            <w:r w:rsidRPr="00D455CE">
              <w:rPr>
                <w:szCs w:val="22"/>
              </w:rPr>
              <w:t xml:space="preserve">-Ro, </w:t>
            </w:r>
            <w:proofErr w:type="spellStart"/>
            <w:r w:rsidRPr="00D455CE">
              <w:rPr>
                <w:szCs w:val="22"/>
              </w:rPr>
              <w:t>Yuseong-Gu</w:t>
            </w:r>
            <w:proofErr w:type="spellEnd"/>
            <w:r w:rsidRPr="00D455CE">
              <w:rPr>
                <w:szCs w:val="22"/>
              </w:rPr>
              <w:t xml:space="preserve">, </w:t>
            </w:r>
            <w:proofErr w:type="spellStart"/>
            <w:r w:rsidRPr="00D455CE">
              <w:rPr>
                <w:szCs w:val="22"/>
              </w:rPr>
              <w:t>Daejeon</w:t>
            </w:r>
            <w:proofErr w:type="spellEnd"/>
            <w:r w:rsidRPr="00D455CE">
              <w:rPr>
                <w:szCs w:val="22"/>
              </w:rPr>
              <w:t>, 305-700, Korea</w:t>
            </w:r>
          </w:p>
          <w:p w:rsidR="005E137D" w:rsidRPr="00D455CE" w:rsidRDefault="005E137D" w:rsidP="0091673C">
            <w:pPr>
              <w:spacing w:before="60" w:after="60"/>
              <w:rPr>
                <w:szCs w:val="22"/>
                <w:lang w:eastAsia="ko-KR"/>
              </w:rPr>
            </w:pPr>
          </w:p>
          <w:p w:rsidR="005E137D" w:rsidRPr="00D455CE" w:rsidRDefault="00D455CE" w:rsidP="009C70AF">
            <w:pPr>
              <w:spacing w:before="60" w:after="60"/>
              <w:rPr>
                <w:szCs w:val="22"/>
              </w:rPr>
            </w:pPr>
            <w:r>
              <w:rPr>
                <w:rFonts w:hint="eastAsia"/>
                <w:szCs w:val="22"/>
                <w:lang w:eastAsia="ko-KR"/>
              </w:rPr>
              <w:t>*</w:t>
            </w:r>
            <w:r w:rsidR="005E137D" w:rsidRPr="00D455CE">
              <w:rPr>
                <w:szCs w:val="22"/>
              </w:rPr>
              <w:t xml:space="preserve">Media Lab., Kyung </w:t>
            </w:r>
            <w:proofErr w:type="spellStart"/>
            <w:r w:rsidR="005E137D" w:rsidRPr="00D455CE">
              <w:rPr>
                <w:szCs w:val="22"/>
              </w:rPr>
              <w:t>Hee</w:t>
            </w:r>
            <w:proofErr w:type="spellEnd"/>
            <w:r w:rsidR="005E137D" w:rsidRPr="00D455CE">
              <w:rPr>
                <w:szCs w:val="22"/>
              </w:rPr>
              <w:t xml:space="preserve"> University 1, </w:t>
            </w:r>
            <w:proofErr w:type="spellStart"/>
            <w:r w:rsidR="005E137D" w:rsidRPr="00D455CE">
              <w:rPr>
                <w:szCs w:val="22"/>
              </w:rPr>
              <w:t>Seochun</w:t>
            </w:r>
            <w:proofErr w:type="spellEnd"/>
            <w:r w:rsidR="005E137D" w:rsidRPr="00D455CE">
              <w:rPr>
                <w:szCs w:val="22"/>
              </w:rPr>
              <w:t xml:space="preserve">, </w:t>
            </w:r>
            <w:proofErr w:type="spellStart"/>
            <w:r w:rsidR="005E137D" w:rsidRPr="00D455CE">
              <w:rPr>
                <w:szCs w:val="22"/>
              </w:rPr>
              <w:t>Kiheung</w:t>
            </w:r>
            <w:proofErr w:type="spellEnd"/>
            <w:r w:rsidR="005E137D" w:rsidRPr="00D455CE">
              <w:rPr>
                <w:szCs w:val="22"/>
              </w:rPr>
              <w:t xml:space="preserve">, </w:t>
            </w:r>
            <w:proofErr w:type="spellStart"/>
            <w:r w:rsidR="005E137D" w:rsidRPr="00D455CE">
              <w:rPr>
                <w:szCs w:val="22"/>
              </w:rPr>
              <w:t>Youngin</w:t>
            </w:r>
            <w:proofErr w:type="spellEnd"/>
            <w:r w:rsidR="005E137D" w:rsidRPr="00D455CE">
              <w:rPr>
                <w:szCs w:val="22"/>
              </w:rPr>
              <w:t xml:space="preserve">, </w:t>
            </w:r>
            <w:proofErr w:type="spellStart"/>
            <w:r w:rsidR="005E137D" w:rsidRPr="00D455CE">
              <w:rPr>
                <w:szCs w:val="22"/>
              </w:rPr>
              <w:t>Gyonggi</w:t>
            </w:r>
            <w:proofErr w:type="spellEnd"/>
            <w:r w:rsidR="005E137D" w:rsidRPr="00D455CE">
              <w:rPr>
                <w:szCs w:val="22"/>
              </w:rPr>
              <w:t>, 44</w:t>
            </w:r>
            <w:r w:rsidR="009C70AF" w:rsidRPr="00D455CE">
              <w:rPr>
                <w:rFonts w:hint="eastAsia"/>
                <w:szCs w:val="22"/>
                <w:lang w:eastAsia="ko-KR"/>
              </w:rPr>
              <w:t>6</w:t>
            </w:r>
            <w:r w:rsidR="005E137D" w:rsidRPr="00D455CE">
              <w:rPr>
                <w:szCs w:val="22"/>
              </w:rPr>
              <w:t>-701</w:t>
            </w:r>
            <w:r w:rsidR="00C8617B">
              <w:rPr>
                <w:rFonts w:hint="eastAsia"/>
                <w:szCs w:val="22"/>
                <w:lang w:eastAsia="ko-KR"/>
              </w:rPr>
              <w:t>, Korea</w:t>
            </w:r>
            <w:r w:rsidR="005E137D" w:rsidRPr="00D455CE">
              <w:rPr>
                <w:szCs w:val="22"/>
              </w:rPr>
              <w:br/>
            </w:r>
          </w:p>
        </w:tc>
        <w:tc>
          <w:tcPr>
            <w:tcW w:w="900" w:type="dxa"/>
          </w:tcPr>
          <w:p w:rsidR="005E137D" w:rsidRPr="00D455CE" w:rsidRDefault="005E137D">
            <w:pPr>
              <w:spacing w:before="60" w:after="60"/>
              <w:rPr>
                <w:szCs w:val="22"/>
              </w:rPr>
            </w:pPr>
            <w:r w:rsidRPr="00D455CE">
              <w:rPr>
                <w:szCs w:val="22"/>
              </w:rPr>
              <w:t>Tel:</w:t>
            </w:r>
            <w:r w:rsidRPr="00D455CE">
              <w:rPr>
                <w:szCs w:val="22"/>
              </w:rPr>
              <w:br/>
              <w:t>Email:</w:t>
            </w:r>
          </w:p>
        </w:tc>
        <w:tc>
          <w:tcPr>
            <w:tcW w:w="3168" w:type="dxa"/>
          </w:tcPr>
          <w:p w:rsidR="00D455CE" w:rsidRDefault="00D455CE" w:rsidP="0091673C">
            <w:pPr>
              <w:spacing w:before="60" w:after="60"/>
              <w:rPr>
                <w:szCs w:val="22"/>
                <w:lang w:eastAsia="ko-KR"/>
              </w:rPr>
            </w:pPr>
            <w:r>
              <w:rPr>
                <w:szCs w:val="22"/>
                <w:lang w:eastAsia="ko-KR"/>
              </w:rPr>
              <w:br/>
            </w:r>
            <w:r>
              <w:rPr>
                <w:rFonts w:hint="eastAsia"/>
                <w:szCs w:val="22"/>
                <w:lang w:eastAsia="ko-KR"/>
              </w:rPr>
              <w:br/>
            </w:r>
            <w:r w:rsidR="00C8617B">
              <w:rPr>
                <w:szCs w:val="22"/>
                <w:lang w:eastAsia="ko-KR"/>
              </w:rPr>
              <w:br/>
            </w:r>
            <w:r>
              <w:rPr>
                <w:rFonts w:hint="eastAsia"/>
                <w:szCs w:val="22"/>
                <w:lang w:eastAsia="ko-KR"/>
              </w:rPr>
              <w:br/>
            </w:r>
          </w:p>
          <w:p w:rsidR="005E137D" w:rsidRPr="00D455CE" w:rsidRDefault="005E137D" w:rsidP="0091673C">
            <w:pPr>
              <w:spacing w:before="60" w:after="60"/>
              <w:rPr>
                <w:szCs w:val="22"/>
                <w:lang w:eastAsia="ko-KR"/>
              </w:rPr>
            </w:pPr>
            <w:r w:rsidRPr="00D455CE">
              <w:rPr>
                <w:szCs w:val="22"/>
              </w:rPr>
              <w:t>+82-</w:t>
            </w:r>
            <w:r w:rsidRPr="00D455CE">
              <w:rPr>
                <w:rFonts w:hint="eastAsia"/>
                <w:szCs w:val="22"/>
                <w:lang w:eastAsia="ko-KR"/>
              </w:rPr>
              <w:t>4</w:t>
            </w:r>
            <w:r w:rsidRPr="00D455CE">
              <w:rPr>
                <w:szCs w:val="22"/>
              </w:rPr>
              <w:t>2-860-</w:t>
            </w:r>
            <w:r w:rsidRPr="00D455CE">
              <w:rPr>
                <w:rFonts w:hint="eastAsia"/>
                <w:szCs w:val="22"/>
                <w:lang w:eastAsia="ko-KR"/>
              </w:rPr>
              <w:t>5</w:t>
            </w:r>
            <w:r w:rsidR="00D455CE">
              <w:rPr>
                <w:rFonts w:hint="eastAsia"/>
                <w:szCs w:val="22"/>
                <w:lang w:eastAsia="ko-KR"/>
              </w:rPr>
              <w:t>069</w:t>
            </w:r>
            <w:r w:rsidRPr="00D455CE">
              <w:rPr>
                <w:rFonts w:hint="eastAsia"/>
                <w:szCs w:val="22"/>
                <w:lang w:eastAsia="ko-KR"/>
              </w:rPr>
              <w:br/>
            </w:r>
            <w:r w:rsidRPr="00D455CE">
              <w:rPr>
                <w:szCs w:val="22"/>
              </w:rPr>
              <w:t>{</w:t>
            </w:r>
            <w:r w:rsidRPr="00D455CE">
              <w:rPr>
                <w:rFonts w:hint="eastAsia"/>
                <w:szCs w:val="22"/>
                <w:lang w:eastAsia="ko-KR"/>
              </w:rPr>
              <w:t xml:space="preserve">hykim5, </w:t>
            </w:r>
            <w:proofErr w:type="spellStart"/>
            <w:r w:rsidR="00C8617B">
              <w:rPr>
                <w:rFonts w:hint="eastAsia"/>
                <w:szCs w:val="22"/>
                <w:lang w:eastAsia="ko-KR"/>
              </w:rPr>
              <w:t>sclim</w:t>
            </w:r>
            <w:proofErr w:type="spellEnd"/>
            <w:r w:rsidR="00C8617B">
              <w:rPr>
                <w:rFonts w:hint="eastAsia"/>
                <w:szCs w:val="22"/>
                <w:lang w:eastAsia="ko-KR"/>
              </w:rPr>
              <w:t xml:space="preserve">, </w:t>
            </w:r>
            <w:proofErr w:type="spellStart"/>
            <w:r w:rsidRPr="00D455CE">
              <w:rPr>
                <w:szCs w:val="22"/>
              </w:rPr>
              <w:t>jinosoul,</w:t>
            </w:r>
            <w:r w:rsidR="00C8617B">
              <w:rPr>
                <w:rFonts w:hint="eastAsia"/>
                <w:szCs w:val="22"/>
                <w:lang w:eastAsia="ko-KR"/>
              </w:rPr>
              <w:t>jschoi</w:t>
            </w:r>
            <w:proofErr w:type="spellEnd"/>
            <w:r w:rsidRPr="00D455CE">
              <w:rPr>
                <w:szCs w:val="22"/>
              </w:rPr>
              <w:t>}</w:t>
            </w:r>
            <w:r w:rsidRPr="00D455CE">
              <w:rPr>
                <w:rFonts w:hint="eastAsia"/>
                <w:szCs w:val="22"/>
                <w:lang w:eastAsia="ko-KR"/>
              </w:rPr>
              <w:br/>
            </w:r>
            <w:r w:rsidRPr="00D455CE">
              <w:rPr>
                <w:szCs w:val="22"/>
              </w:rPr>
              <w:t>@etri.re.kr</w:t>
            </w:r>
          </w:p>
          <w:p w:rsidR="005E137D" w:rsidRPr="00D455CE" w:rsidRDefault="005E137D" w:rsidP="00D455CE">
            <w:pPr>
              <w:spacing w:before="120" w:after="60"/>
              <w:rPr>
                <w:szCs w:val="22"/>
              </w:rPr>
            </w:pPr>
            <w:r w:rsidRPr="00D455CE">
              <w:rPr>
                <w:szCs w:val="22"/>
              </w:rPr>
              <w:t>+82-</w:t>
            </w:r>
            <w:r w:rsidRPr="00D455CE">
              <w:rPr>
                <w:rFonts w:hint="eastAsia"/>
                <w:szCs w:val="22"/>
                <w:lang w:eastAsia="ko-KR"/>
              </w:rPr>
              <w:t>31</w:t>
            </w:r>
            <w:r w:rsidRPr="00D455CE">
              <w:rPr>
                <w:szCs w:val="22"/>
              </w:rPr>
              <w:t>-</w:t>
            </w:r>
            <w:r w:rsidRPr="00D455CE">
              <w:rPr>
                <w:rFonts w:hint="eastAsia"/>
                <w:szCs w:val="22"/>
                <w:lang w:eastAsia="ko-KR"/>
              </w:rPr>
              <w:t>201</w:t>
            </w:r>
            <w:r w:rsidRPr="00D455CE">
              <w:rPr>
                <w:szCs w:val="22"/>
              </w:rPr>
              <w:t>-</w:t>
            </w:r>
            <w:r w:rsidRPr="00D455CE">
              <w:rPr>
                <w:rFonts w:hint="eastAsia"/>
                <w:szCs w:val="22"/>
                <w:lang w:eastAsia="ko-KR"/>
              </w:rPr>
              <w:t>3680</w:t>
            </w:r>
            <w:r w:rsidRPr="00D455CE">
              <w:rPr>
                <w:rFonts w:hint="eastAsia"/>
                <w:szCs w:val="22"/>
                <w:lang w:eastAsia="ko-KR"/>
              </w:rPr>
              <w:br/>
            </w:r>
            <w:r w:rsidRPr="00D455CE">
              <w:rPr>
                <w:szCs w:val="22"/>
              </w:rPr>
              <w:t>{</w:t>
            </w:r>
            <w:r w:rsidR="00D455CE">
              <w:rPr>
                <w:rFonts w:hint="eastAsia"/>
                <w:szCs w:val="22"/>
                <w:lang w:eastAsia="ko-KR"/>
              </w:rPr>
              <w:t>*</w:t>
            </w:r>
            <w:proofErr w:type="spellStart"/>
            <w:r w:rsidRPr="00D455CE">
              <w:rPr>
                <w:rFonts w:hint="eastAsia"/>
                <w:szCs w:val="22"/>
                <w:lang w:eastAsia="ko-KR"/>
              </w:rPr>
              <w:t>kimky</w:t>
            </w:r>
            <w:proofErr w:type="spellEnd"/>
            <w:r w:rsidRPr="00D455CE">
              <w:rPr>
                <w:rFonts w:hint="eastAsia"/>
                <w:szCs w:val="22"/>
                <w:lang w:eastAsia="ko-KR"/>
              </w:rPr>
              <w:t xml:space="preserve">, </w:t>
            </w:r>
            <w:r w:rsidR="00D455CE">
              <w:rPr>
                <w:rFonts w:hint="eastAsia"/>
                <w:szCs w:val="22"/>
                <w:lang w:eastAsia="ko-KR"/>
              </w:rPr>
              <w:t>*</w:t>
            </w:r>
            <w:proofErr w:type="spellStart"/>
            <w:r w:rsidRPr="00D455CE">
              <w:rPr>
                <w:rFonts w:hint="eastAsia"/>
                <w:szCs w:val="22"/>
                <w:lang w:eastAsia="ko-KR"/>
              </w:rPr>
              <w:t>ghpark</w:t>
            </w:r>
            <w:proofErr w:type="spellEnd"/>
            <w:r w:rsidRPr="00D455CE">
              <w:rPr>
                <w:szCs w:val="22"/>
              </w:rPr>
              <w:t>}</w:t>
            </w:r>
            <w:r w:rsidRPr="00D455CE">
              <w:rPr>
                <w:rFonts w:hint="eastAsia"/>
                <w:szCs w:val="22"/>
                <w:lang w:eastAsia="ko-KR"/>
              </w:rPr>
              <w:br/>
            </w:r>
            <w:r w:rsidRPr="00D455CE">
              <w:rPr>
                <w:szCs w:val="22"/>
              </w:rPr>
              <w:t>@</w:t>
            </w:r>
            <w:r w:rsidRPr="00D455CE">
              <w:rPr>
                <w:rFonts w:hint="eastAsia"/>
                <w:szCs w:val="22"/>
                <w:lang w:eastAsia="ko-KR"/>
              </w:rPr>
              <w:t>khu.ac.kr</w:t>
            </w:r>
            <w:r w:rsidRPr="00D455CE">
              <w:rPr>
                <w:szCs w:val="22"/>
              </w:rPr>
              <w:br/>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5E137D">
            <w:pPr>
              <w:spacing w:before="60" w:after="60"/>
              <w:rPr>
                <w:szCs w:val="22"/>
              </w:rPr>
            </w:pPr>
            <w:r w:rsidRPr="00942B96">
              <w:rPr>
                <w:rFonts w:hint="eastAsia"/>
                <w:szCs w:val="22"/>
                <w:lang w:eastAsia="ko-KR"/>
              </w:rPr>
              <w:t>ETRI</w:t>
            </w:r>
            <w:r>
              <w:rPr>
                <w:rFonts w:hint="eastAsia"/>
                <w:szCs w:val="22"/>
                <w:lang w:eastAsia="ko-KR"/>
              </w:rPr>
              <w:t xml:space="preserve"> and </w:t>
            </w:r>
            <w:r w:rsidRPr="00942B96">
              <w:rPr>
                <w:szCs w:val="22"/>
              </w:rPr>
              <w:t xml:space="preserve">Kyung </w:t>
            </w:r>
            <w:proofErr w:type="spellStart"/>
            <w:r w:rsidRPr="00942B96">
              <w:rPr>
                <w:szCs w:val="22"/>
              </w:rPr>
              <w:t>Hee</w:t>
            </w:r>
            <w:proofErr w:type="spellEnd"/>
            <w:r w:rsidRPr="00942B96">
              <w:rPr>
                <w:szCs w:val="22"/>
              </w:rPr>
              <w:t xml:space="preserve"> University</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1"/>
        <w:numPr>
          <w:ilvl w:val="0"/>
          <w:numId w:val="0"/>
        </w:numPr>
        <w:ind w:left="432" w:hanging="432"/>
      </w:pPr>
      <w:r w:rsidRPr="002B191D">
        <w:t>Abstract</w:t>
      </w:r>
    </w:p>
    <w:p w:rsidR="000348BE" w:rsidRDefault="00382E13" w:rsidP="00382E13">
      <w:pPr>
        <w:jc w:val="both"/>
        <w:rPr>
          <w:lang w:eastAsia="ko-KR"/>
        </w:rPr>
      </w:pPr>
      <w:r>
        <w:rPr>
          <w:rFonts w:hint="eastAsia"/>
          <w:lang w:eastAsia="ko-KR"/>
        </w:rPr>
        <w:t xml:space="preserve">This contribution reports that roughly 30% and 5% area of forward B-Slices </w:t>
      </w:r>
      <w:r w:rsidR="004A6AE9">
        <w:rPr>
          <w:rFonts w:hint="eastAsia"/>
          <w:lang w:eastAsia="ko-KR"/>
        </w:rPr>
        <w:t xml:space="preserve">are observed to have </w:t>
      </w:r>
      <w:r>
        <w:rPr>
          <w:rFonts w:hint="eastAsia"/>
          <w:lang w:eastAsia="ko-KR"/>
        </w:rPr>
        <w:t xml:space="preserve">identical motion information </w:t>
      </w:r>
      <w:r w:rsidR="00F367E6">
        <w:rPr>
          <w:rFonts w:hint="eastAsia"/>
          <w:lang w:eastAsia="ko-KR"/>
        </w:rPr>
        <w:t>within each PU</w:t>
      </w:r>
      <w:r>
        <w:rPr>
          <w:rFonts w:hint="eastAsia"/>
          <w:lang w:eastAsia="ko-KR"/>
        </w:rPr>
        <w:t xml:space="preserve">, under HM3 LD and RA configuration, respectively. It is indicated that when the L0 and L1 motion information is the same, the L1 interpolation process and the weighted averaging process in HM3 could be bypassed for complexity reduction. </w:t>
      </w:r>
    </w:p>
    <w:p w:rsidR="007D2D1F" w:rsidRDefault="00E20C3D" w:rsidP="00382E13">
      <w:pPr>
        <w:jc w:val="both"/>
        <w:rPr>
          <w:lang w:eastAsia="ko-KR"/>
        </w:rPr>
      </w:pPr>
      <w:r>
        <w:rPr>
          <w:rFonts w:hint="eastAsia"/>
          <w:lang w:eastAsia="ko-KR"/>
        </w:rPr>
        <w:t>Several</w:t>
      </w:r>
      <w:r w:rsidR="00382E13">
        <w:rPr>
          <w:rFonts w:hint="eastAsia"/>
          <w:lang w:eastAsia="ko-KR"/>
        </w:rPr>
        <w:t xml:space="preserve"> slightly different methods are presented for handling the same-motion cases. Method-1 checks the motion-sameness for </w:t>
      </w:r>
      <w:r w:rsidR="00265EC2">
        <w:rPr>
          <w:rFonts w:hint="eastAsia"/>
          <w:lang w:eastAsia="ko-KR"/>
        </w:rPr>
        <w:t xml:space="preserve">a </w:t>
      </w:r>
      <w:r w:rsidR="00382E13">
        <w:rPr>
          <w:rFonts w:hint="eastAsia"/>
          <w:lang w:eastAsia="ko-KR"/>
        </w:rPr>
        <w:t xml:space="preserve">Bi-predicted PUs and use the L0 MC process instead of the weighted MC process </w:t>
      </w:r>
      <w:r w:rsidR="007D2D1F">
        <w:rPr>
          <w:rFonts w:hint="eastAsia"/>
          <w:lang w:eastAsia="ko-KR"/>
        </w:rPr>
        <w:t xml:space="preserve">if the two motion information </w:t>
      </w:r>
      <w:proofErr w:type="gramStart"/>
      <w:r w:rsidR="007D2D1F">
        <w:rPr>
          <w:rFonts w:hint="eastAsia"/>
          <w:lang w:eastAsia="ko-KR"/>
        </w:rPr>
        <w:t>are</w:t>
      </w:r>
      <w:proofErr w:type="gramEnd"/>
      <w:r w:rsidR="007D2D1F">
        <w:rPr>
          <w:rFonts w:hint="eastAsia"/>
          <w:lang w:eastAsia="ko-KR"/>
        </w:rPr>
        <w:t xml:space="preserve"> identical</w:t>
      </w:r>
      <w:r w:rsidR="00382E13">
        <w:rPr>
          <w:rFonts w:hint="eastAsia"/>
          <w:lang w:eastAsia="ko-KR"/>
        </w:rPr>
        <w:t>. Method-2 checks the motion-</w:t>
      </w:r>
      <w:r w:rsidR="00382E13" w:rsidRPr="00FF7F1C">
        <w:rPr>
          <w:rFonts w:hint="eastAsia"/>
          <w:lang w:eastAsia="ko-KR"/>
        </w:rPr>
        <w:t>sameness only for Bi-predicted M</w:t>
      </w:r>
      <w:r w:rsidR="00CF21E0">
        <w:rPr>
          <w:rFonts w:hint="eastAsia"/>
          <w:lang w:eastAsia="ko-KR"/>
        </w:rPr>
        <w:t>erge</w:t>
      </w:r>
      <w:r w:rsidR="00382E13" w:rsidRPr="00FF7F1C">
        <w:rPr>
          <w:rFonts w:hint="eastAsia"/>
          <w:lang w:eastAsia="ko-KR"/>
        </w:rPr>
        <w:t xml:space="preserve"> and SKIP PUs</w:t>
      </w:r>
      <w:r w:rsidR="00382E13">
        <w:rPr>
          <w:rFonts w:hint="eastAsia"/>
          <w:lang w:eastAsia="ko-KR"/>
        </w:rPr>
        <w:t xml:space="preserve"> and forces the prediction mode to be as was </w:t>
      </w:r>
      <w:proofErr w:type="spellStart"/>
      <w:r w:rsidR="00382E13">
        <w:rPr>
          <w:rFonts w:hint="eastAsia"/>
          <w:lang w:eastAsia="ko-KR"/>
        </w:rPr>
        <w:t>Pred_LC</w:t>
      </w:r>
      <w:proofErr w:type="spellEnd"/>
      <w:r w:rsidR="00382E13">
        <w:rPr>
          <w:rFonts w:hint="eastAsia"/>
          <w:lang w:eastAsia="ko-KR"/>
        </w:rPr>
        <w:t xml:space="preserve"> if the two motion information </w:t>
      </w:r>
      <w:proofErr w:type="gramStart"/>
      <w:r w:rsidR="007D2D1F">
        <w:rPr>
          <w:rFonts w:hint="eastAsia"/>
          <w:lang w:eastAsia="ko-KR"/>
        </w:rPr>
        <w:t>are</w:t>
      </w:r>
      <w:proofErr w:type="gramEnd"/>
      <w:r w:rsidR="007D2D1F">
        <w:rPr>
          <w:rFonts w:hint="eastAsia"/>
          <w:lang w:eastAsia="ko-KR"/>
        </w:rPr>
        <w:t xml:space="preserve"> identical</w:t>
      </w:r>
      <w:r w:rsidR="00382E13">
        <w:rPr>
          <w:rFonts w:hint="eastAsia"/>
          <w:lang w:eastAsia="ko-KR"/>
        </w:rPr>
        <w:t xml:space="preserve">. </w:t>
      </w:r>
      <w:r>
        <w:rPr>
          <w:rFonts w:hint="eastAsia"/>
          <w:lang w:eastAsia="ko-KR"/>
        </w:rPr>
        <w:t>Method-3 uses Method-2 as a basis and adds an encoder-only modification: when the L0 and L1 motion information for a Bi-predicted non-M</w:t>
      </w:r>
      <w:r w:rsidR="00CF21E0">
        <w:rPr>
          <w:rFonts w:hint="eastAsia"/>
          <w:lang w:eastAsia="ko-KR"/>
        </w:rPr>
        <w:t>erge</w:t>
      </w:r>
      <w:r>
        <w:rPr>
          <w:rFonts w:hint="eastAsia"/>
          <w:lang w:eastAsia="ko-KR"/>
        </w:rPr>
        <w:t xml:space="preserve"> I</w:t>
      </w:r>
      <w:r w:rsidR="00CF21E0">
        <w:rPr>
          <w:rFonts w:hint="eastAsia"/>
          <w:lang w:eastAsia="ko-KR"/>
        </w:rPr>
        <w:t>nter</w:t>
      </w:r>
      <w:r>
        <w:rPr>
          <w:rFonts w:hint="eastAsia"/>
          <w:lang w:eastAsia="ko-KR"/>
        </w:rPr>
        <w:t xml:space="preserve"> PU are identical, then </w:t>
      </w:r>
      <w:r w:rsidR="00EE7FBB">
        <w:rPr>
          <w:rFonts w:hint="eastAsia"/>
          <w:lang w:eastAsia="ko-KR"/>
        </w:rPr>
        <w:t xml:space="preserve">the encoder is forced to use </w:t>
      </w:r>
      <w:proofErr w:type="spellStart"/>
      <w:r w:rsidR="00EE7FBB">
        <w:rPr>
          <w:rFonts w:hint="eastAsia"/>
          <w:lang w:eastAsia="ko-KR"/>
        </w:rPr>
        <w:t>Pred_</w:t>
      </w:r>
      <w:r w:rsidR="0044081B">
        <w:rPr>
          <w:rFonts w:hint="eastAsia"/>
          <w:lang w:eastAsia="ko-KR"/>
        </w:rPr>
        <w:t>LC</w:t>
      </w:r>
      <w:proofErr w:type="spellEnd"/>
      <w:r w:rsidR="00EE7FBB">
        <w:rPr>
          <w:rFonts w:hint="eastAsia"/>
          <w:lang w:eastAsia="ko-KR"/>
        </w:rPr>
        <w:t xml:space="preserve"> mode </w:t>
      </w:r>
      <w:r w:rsidR="0044081B">
        <w:rPr>
          <w:rFonts w:hint="eastAsia"/>
          <w:lang w:eastAsia="ko-KR"/>
        </w:rPr>
        <w:t xml:space="preserve">with the identical motion information. </w:t>
      </w:r>
    </w:p>
    <w:p w:rsidR="00382E13" w:rsidRDefault="00382E13" w:rsidP="00382E13">
      <w:pPr>
        <w:jc w:val="both"/>
        <w:rPr>
          <w:lang w:eastAsia="ko-KR"/>
        </w:rPr>
      </w:pPr>
      <w:r>
        <w:rPr>
          <w:rFonts w:hint="eastAsia"/>
          <w:lang w:eastAsia="ko-KR"/>
        </w:rPr>
        <w:t xml:space="preserve">It is </w:t>
      </w:r>
      <w:r w:rsidRPr="002A7922">
        <w:rPr>
          <w:rFonts w:hint="eastAsia"/>
          <w:lang w:eastAsia="ko-KR"/>
        </w:rPr>
        <w:t>reported that decoding time reduction for Method</w:t>
      </w:r>
      <w:r w:rsidR="0044081B" w:rsidRPr="002A7922">
        <w:rPr>
          <w:rFonts w:hint="eastAsia"/>
          <w:lang w:eastAsia="ko-KR"/>
        </w:rPr>
        <w:t>-</w:t>
      </w:r>
      <w:r w:rsidRPr="002A7922">
        <w:rPr>
          <w:rFonts w:hint="eastAsia"/>
          <w:lang w:eastAsia="ko-KR"/>
        </w:rPr>
        <w:t xml:space="preserve">1 is roughly </w:t>
      </w:r>
      <w:del w:id="1" w:author="김휘용" w:date="2011-07-21T17:19:00Z">
        <w:r w:rsidRPr="002A7922" w:rsidDel="002A7922">
          <w:rPr>
            <w:rFonts w:hint="eastAsia"/>
            <w:lang w:eastAsia="ko-KR"/>
          </w:rPr>
          <w:delText>LL</w:delText>
        </w:r>
      </w:del>
      <w:ins w:id="2" w:author="김휘용" w:date="2011-07-21T17:19:00Z">
        <w:r w:rsidR="002A7922" w:rsidRPr="002A7922">
          <w:rPr>
            <w:rFonts w:hint="eastAsia"/>
            <w:lang w:eastAsia="ko-KR"/>
          </w:rPr>
          <w:t>4</w:t>
        </w:r>
      </w:ins>
      <w:r w:rsidRPr="002A7922">
        <w:rPr>
          <w:rFonts w:hint="eastAsia"/>
          <w:lang w:eastAsia="ko-KR"/>
        </w:rPr>
        <w:t xml:space="preserve">% and </w:t>
      </w:r>
      <w:del w:id="3" w:author="김휘용" w:date="2011-07-21T17:19:00Z">
        <w:r w:rsidRPr="002A7922" w:rsidDel="002A7922">
          <w:rPr>
            <w:rFonts w:hint="eastAsia"/>
            <w:lang w:eastAsia="ko-KR"/>
          </w:rPr>
          <w:delText>HH</w:delText>
        </w:r>
      </w:del>
      <w:ins w:id="4" w:author="김휘용" w:date="2011-07-21T17:19:00Z">
        <w:r w:rsidR="002A7922" w:rsidRPr="002A7922">
          <w:rPr>
            <w:rFonts w:hint="eastAsia"/>
            <w:lang w:eastAsia="ko-KR"/>
          </w:rPr>
          <w:t>1</w:t>
        </w:r>
      </w:ins>
      <w:r w:rsidRPr="002A7922">
        <w:rPr>
          <w:rFonts w:hint="eastAsia"/>
          <w:lang w:eastAsia="ko-KR"/>
        </w:rPr>
        <w:t>% for LD and HE configurations, respectively, without noticeable change in encoding time and coding performance.</w:t>
      </w:r>
      <w:ins w:id="5" w:author="USER" w:date="2011-07-13T12:28:00Z">
        <w:r w:rsidR="006552D0" w:rsidRPr="002A7922">
          <w:rPr>
            <w:rFonts w:hint="eastAsia"/>
            <w:lang w:eastAsia="ko-KR"/>
          </w:rPr>
          <w:t xml:space="preserve"> </w:t>
        </w:r>
      </w:ins>
      <w:r w:rsidR="00DD0A73" w:rsidRPr="002A7922">
        <w:rPr>
          <w:lang w:eastAsia="ko-KR"/>
          <w:rPrChange w:id="6" w:author="Hui Yong KIM" w:date="2011-07-12T01:31:00Z">
            <w:rPr>
              <w:lang w:eastAsia="ko-KR"/>
            </w:rPr>
          </w:rPrChange>
        </w:rPr>
        <w:t xml:space="preserve">Reportedly for Method-2, decoding time reduction is roughly </w:t>
      </w:r>
      <w:del w:id="7" w:author="김휘용" w:date="2011-07-21T17:20:00Z">
        <w:r w:rsidR="0044081B" w:rsidRPr="002A7922" w:rsidDel="002A7922">
          <w:rPr>
            <w:rFonts w:hint="eastAsia"/>
            <w:lang w:eastAsia="ko-KR"/>
          </w:rPr>
          <w:delText>LL</w:delText>
        </w:r>
      </w:del>
      <w:ins w:id="8" w:author="김휘용" w:date="2011-07-21T17:20:00Z">
        <w:r w:rsidR="002A7922" w:rsidRPr="002A7922">
          <w:rPr>
            <w:rFonts w:hint="eastAsia"/>
            <w:lang w:eastAsia="ko-KR"/>
          </w:rPr>
          <w:t>4</w:t>
        </w:r>
      </w:ins>
      <w:r w:rsidR="00DD0A73" w:rsidRPr="002A7922">
        <w:rPr>
          <w:lang w:eastAsia="ko-KR"/>
          <w:rPrChange w:id="9" w:author="Hui Yong KIM" w:date="2011-07-12T01:31:00Z">
            <w:rPr>
              <w:lang w:eastAsia="ko-KR"/>
            </w:rPr>
          </w:rPrChange>
        </w:rPr>
        <w:t xml:space="preserve">% and </w:t>
      </w:r>
      <w:del w:id="10" w:author="김휘용" w:date="2011-07-21T17:20:00Z">
        <w:r w:rsidR="0044081B" w:rsidRPr="002A7922" w:rsidDel="002A7922">
          <w:rPr>
            <w:rFonts w:hint="eastAsia"/>
            <w:lang w:eastAsia="ko-KR"/>
          </w:rPr>
          <w:delText>HH</w:delText>
        </w:r>
      </w:del>
      <w:ins w:id="11" w:author="김휘용" w:date="2011-07-21T17:20:00Z">
        <w:r w:rsidR="002A7922" w:rsidRPr="002A7922">
          <w:rPr>
            <w:rFonts w:hint="eastAsia"/>
            <w:lang w:eastAsia="ko-KR"/>
          </w:rPr>
          <w:t>0</w:t>
        </w:r>
      </w:ins>
      <w:r w:rsidR="00DD0A73" w:rsidRPr="002A7922">
        <w:rPr>
          <w:lang w:eastAsia="ko-KR"/>
          <w:rPrChange w:id="12" w:author="Hui Yong KIM" w:date="2011-07-12T01:31:00Z">
            <w:rPr>
              <w:lang w:eastAsia="ko-KR"/>
            </w:rPr>
          </w:rPrChange>
        </w:rPr>
        <w:t>% for LD and HE configurations, respectively</w:t>
      </w:r>
      <w:del w:id="13" w:author="김휘용" w:date="2011-07-21T17:21:00Z">
        <w:r w:rsidR="00DD0A73" w:rsidRPr="002A7922" w:rsidDel="002A7922">
          <w:rPr>
            <w:lang w:eastAsia="ko-KR"/>
            <w:rPrChange w:id="14" w:author="Hui Yong KIM" w:date="2011-07-12T01:31:00Z">
              <w:rPr>
                <w:lang w:eastAsia="ko-KR"/>
              </w:rPr>
            </w:rPrChange>
          </w:rPr>
          <w:delText xml:space="preserve">, even with </w:delText>
        </w:r>
        <w:r w:rsidR="00E417CD" w:rsidRPr="002A7922" w:rsidDel="002A7922">
          <w:rPr>
            <w:rFonts w:hint="eastAsia"/>
            <w:lang w:eastAsia="ko-KR"/>
          </w:rPr>
          <w:delText>LL</w:delText>
        </w:r>
        <w:r w:rsidR="00DD0A73" w:rsidRPr="002A7922" w:rsidDel="002A7922">
          <w:rPr>
            <w:lang w:eastAsia="ko-KR"/>
            <w:rPrChange w:id="15" w:author="Hui Yong KIM" w:date="2011-07-12T01:31:00Z">
              <w:rPr>
                <w:lang w:eastAsia="ko-KR"/>
              </w:rPr>
            </w:rPrChange>
          </w:rPr>
          <w:delText>% coding gain in LD</w:delText>
        </w:r>
      </w:del>
      <w:r w:rsidR="00DD0A73" w:rsidRPr="002A7922">
        <w:rPr>
          <w:lang w:eastAsia="ko-KR"/>
          <w:rPrChange w:id="16" w:author="Hui Yong KIM" w:date="2011-07-12T01:31:00Z">
            <w:rPr>
              <w:lang w:eastAsia="ko-KR"/>
            </w:rPr>
          </w:rPrChange>
        </w:rPr>
        <w:t xml:space="preserve">. Method-3 reportedly gives </w:t>
      </w:r>
      <w:r w:rsidR="0044081B" w:rsidRPr="002A7922">
        <w:rPr>
          <w:rFonts w:hint="eastAsia"/>
          <w:lang w:eastAsia="ko-KR"/>
        </w:rPr>
        <w:t xml:space="preserve">slightly </w:t>
      </w:r>
      <w:del w:id="17" w:author="김휘용" w:date="2011-07-21T17:20:00Z">
        <w:r w:rsidR="0044081B" w:rsidRPr="002A7922" w:rsidDel="002A7922">
          <w:rPr>
            <w:rFonts w:hint="eastAsia"/>
            <w:lang w:eastAsia="ko-KR"/>
          </w:rPr>
          <w:delText>larger</w:delText>
        </w:r>
      </w:del>
      <w:ins w:id="18" w:author="김휘용" w:date="2011-07-21T17:21:00Z">
        <w:r w:rsidR="002A7922" w:rsidRPr="002A7922">
          <w:rPr>
            <w:rFonts w:hint="eastAsia"/>
            <w:lang w:eastAsia="ko-KR"/>
          </w:rPr>
          <w:t>less</w:t>
        </w:r>
      </w:ins>
      <w:r w:rsidR="0044081B" w:rsidRPr="002A7922">
        <w:rPr>
          <w:rFonts w:hint="eastAsia"/>
          <w:lang w:eastAsia="ko-KR"/>
        </w:rPr>
        <w:t xml:space="preserve"> </w:t>
      </w:r>
      <w:ins w:id="19" w:author="김휘용" w:date="2011-07-21T17:21:00Z">
        <w:r w:rsidR="002A7922" w:rsidRPr="002A7922">
          <w:rPr>
            <w:rFonts w:hint="eastAsia"/>
            <w:lang w:eastAsia="ko-KR"/>
          </w:rPr>
          <w:t>encoding time</w:t>
        </w:r>
      </w:ins>
      <w:del w:id="20" w:author="김휘용" w:date="2011-07-21T17:21:00Z">
        <w:r w:rsidR="0044081B" w:rsidRPr="002A7922" w:rsidDel="002A7922">
          <w:rPr>
            <w:rFonts w:hint="eastAsia"/>
            <w:lang w:eastAsia="ko-KR"/>
          </w:rPr>
          <w:delText>coding gain</w:delText>
        </w:r>
      </w:del>
      <w:r w:rsidR="00DD0A73" w:rsidRPr="002A7922">
        <w:rPr>
          <w:lang w:eastAsia="ko-KR"/>
          <w:rPrChange w:id="21" w:author="Hui Yong KIM" w:date="2011-07-12T01:31:00Z">
            <w:rPr>
              <w:lang w:eastAsia="ko-KR"/>
            </w:rPr>
          </w:rPrChange>
        </w:rPr>
        <w:t xml:space="preserve"> than Method-</w:t>
      </w:r>
      <w:del w:id="22" w:author="Hui Yong KIM" w:date="2011-07-12T01:31:00Z">
        <w:r w:rsidR="00DD0A73" w:rsidRPr="002A7922">
          <w:rPr>
            <w:lang w:eastAsia="ko-KR"/>
            <w:rPrChange w:id="23" w:author="Hui Yong KIM" w:date="2011-07-12T01:31:00Z">
              <w:rPr>
                <w:lang w:eastAsia="ko-KR"/>
              </w:rPr>
            </w:rPrChange>
          </w:rPr>
          <w:delText>3</w:delText>
        </w:r>
      </w:del>
      <w:ins w:id="24" w:author="Hui Yong KIM" w:date="2011-07-12T01:31:00Z">
        <w:r w:rsidR="00E51DE5" w:rsidRPr="002A7922">
          <w:rPr>
            <w:rFonts w:hint="eastAsia"/>
            <w:lang w:eastAsia="ko-KR"/>
          </w:rPr>
          <w:t>2</w:t>
        </w:r>
      </w:ins>
      <w:r w:rsidR="00DD0A73" w:rsidRPr="002A7922">
        <w:rPr>
          <w:lang w:eastAsia="ko-KR"/>
          <w:rPrChange w:id="25" w:author="Hui Yong KIM" w:date="2011-07-12T01:31:00Z">
            <w:rPr>
              <w:lang w:eastAsia="ko-KR"/>
            </w:rPr>
          </w:rPrChange>
        </w:rPr>
        <w:t>.</w:t>
      </w:r>
    </w:p>
    <w:p w:rsidR="005C5D60" w:rsidRDefault="005C5D60" w:rsidP="009234A5">
      <w:pPr>
        <w:jc w:val="both"/>
        <w:rPr>
          <w:lang w:eastAsia="ko-KR"/>
        </w:rPr>
      </w:pPr>
    </w:p>
    <w:p w:rsidR="00B76FC0" w:rsidRPr="008F501E" w:rsidRDefault="00B76FC0" w:rsidP="009234A5">
      <w:pPr>
        <w:jc w:val="both"/>
        <w:rPr>
          <w:szCs w:val="22"/>
          <w:lang w:eastAsia="ko-KR"/>
        </w:rPr>
      </w:pPr>
    </w:p>
    <w:p w:rsidR="00A5343C" w:rsidRPr="008F501E" w:rsidRDefault="00745F6B" w:rsidP="00E11923">
      <w:pPr>
        <w:pStyle w:val="1"/>
        <w:rPr>
          <w:lang w:eastAsia="ko-KR"/>
        </w:rPr>
      </w:pPr>
      <w:r w:rsidRPr="008F501E">
        <w:t>Introduction</w:t>
      </w:r>
    </w:p>
    <w:p w:rsidR="00C4672D" w:rsidRDefault="00FD5036" w:rsidP="003D3EF4">
      <w:pPr>
        <w:jc w:val="both"/>
        <w:rPr>
          <w:lang w:eastAsia="ko-KR"/>
        </w:rPr>
      </w:pPr>
      <w:r>
        <w:rPr>
          <w:rFonts w:hint="eastAsia"/>
          <w:lang w:eastAsia="ko-KR"/>
        </w:rPr>
        <w:t xml:space="preserve">Table 1 shows </w:t>
      </w:r>
      <w:r w:rsidR="00677F92">
        <w:rPr>
          <w:rFonts w:hint="eastAsia"/>
          <w:lang w:eastAsia="ko-KR"/>
        </w:rPr>
        <w:t xml:space="preserve">the </w:t>
      </w:r>
      <w:r>
        <w:rPr>
          <w:rFonts w:hint="eastAsia"/>
          <w:lang w:eastAsia="ko-KR"/>
        </w:rPr>
        <w:t xml:space="preserve">% area covered by the PUs </w:t>
      </w:r>
      <w:r w:rsidR="00677F92">
        <w:rPr>
          <w:rFonts w:hint="eastAsia"/>
          <w:lang w:eastAsia="ko-KR"/>
        </w:rPr>
        <w:t xml:space="preserve">having </w:t>
      </w:r>
      <w:r>
        <w:rPr>
          <w:rFonts w:hint="eastAsia"/>
          <w:lang w:eastAsia="ko-KR"/>
        </w:rPr>
        <w:t>two</w:t>
      </w:r>
      <w:ins w:id="26" w:author="USER" w:date="2011-07-13T12:28:00Z">
        <w:r w:rsidR="006552D0">
          <w:rPr>
            <w:rFonts w:hint="eastAsia"/>
            <w:lang w:eastAsia="ko-KR"/>
          </w:rPr>
          <w:t xml:space="preserve"> </w:t>
        </w:r>
      </w:ins>
      <w:r>
        <w:rPr>
          <w:rFonts w:hint="eastAsia"/>
          <w:lang w:eastAsia="ko-KR"/>
        </w:rPr>
        <w:t>motion vector</w:t>
      </w:r>
      <w:r w:rsidR="00677F92">
        <w:rPr>
          <w:rFonts w:hint="eastAsia"/>
          <w:lang w:eastAsia="ko-KR"/>
        </w:rPr>
        <w:t xml:space="preserve">s with identical values and identical </w:t>
      </w:r>
      <w:r>
        <w:rPr>
          <w:rFonts w:hint="eastAsia"/>
          <w:lang w:eastAsia="ko-KR"/>
        </w:rPr>
        <w:t>reference frame</w:t>
      </w:r>
      <w:r w:rsidR="00677F92">
        <w:rPr>
          <w:rFonts w:hint="eastAsia"/>
          <w:lang w:eastAsia="ko-KR"/>
        </w:rPr>
        <w:t xml:space="preserve">. </w:t>
      </w:r>
      <w:r w:rsidR="00275E63">
        <w:rPr>
          <w:rFonts w:hint="eastAsia"/>
          <w:lang w:eastAsia="ko-KR"/>
        </w:rPr>
        <w:t xml:space="preserve">As could be seen in the table, the % area is very large in LD configuration and even reaches </w:t>
      </w:r>
      <w:r w:rsidR="00D239E7">
        <w:rPr>
          <w:rFonts w:hint="eastAsia"/>
          <w:lang w:eastAsia="ko-KR"/>
        </w:rPr>
        <w:t>up to</w:t>
      </w:r>
      <w:ins w:id="27" w:author="USER" w:date="2011-07-13T12:28:00Z">
        <w:r w:rsidR="006552D0">
          <w:rPr>
            <w:rFonts w:hint="eastAsia"/>
            <w:lang w:eastAsia="ko-KR"/>
          </w:rPr>
          <w:t xml:space="preserve"> </w:t>
        </w:r>
      </w:ins>
      <w:r w:rsidR="00D239E7">
        <w:rPr>
          <w:rFonts w:hint="eastAsia"/>
          <w:lang w:eastAsia="ko-KR"/>
        </w:rPr>
        <w:t xml:space="preserve">over </w:t>
      </w:r>
      <w:r w:rsidR="00275E63">
        <w:rPr>
          <w:rFonts w:hint="eastAsia"/>
          <w:lang w:eastAsia="ko-KR"/>
        </w:rPr>
        <w:t xml:space="preserve">70% for Class E </w:t>
      </w:r>
      <w:r w:rsidR="00D239E7">
        <w:rPr>
          <w:rFonts w:hint="eastAsia"/>
          <w:lang w:eastAsia="ko-KR"/>
        </w:rPr>
        <w:t>at</w:t>
      </w:r>
      <w:r w:rsidR="00275E63">
        <w:rPr>
          <w:rFonts w:hint="eastAsia"/>
          <w:lang w:eastAsia="ko-KR"/>
        </w:rPr>
        <w:t xml:space="preserve"> QP</w:t>
      </w:r>
      <w:r w:rsidR="00D239E7">
        <w:rPr>
          <w:rFonts w:hint="eastAsia"/>
          <w:lang w:eastAsia="ko-KR"/>
        </w:rPr>
        <w:t>=</w:t>
      </w:r>
      <w:r w:rsidR="00275E63">
        <w:rPr>
          <w:rFonts w:hint="eastAsia"/>
          <w:lang w:eastAsia="ko-KR"/>
        </w:rPr>
        <w:t>37.</w:t>
      </w:r>
    </w:p>
    <w:p w:rsidR="00FD5036" w:rsidRDefault="00FD5036" w:rsidP="003D3EF4">
      <w:pPr>
        <w:jc w:val="both"/>
        <w:rPr>
          <w:lang w:eastAsia="ko-KR"/>
        </w:rPr>
      </w:pPr>
    </w:p>
    <w:p w:rsidR="00275E63" w:rsidRPr="00AA2290" w:rsidRDefault="00FD5036" w:rsidP="00BE7FCB">
      <w:pPr>
        <w:tabs>
          <w:tab w:val="clear" w:pos="720"/>
        </w:tabs>
        <w:ind w:left="360"/>
        <w:jc w:val="center"/>
        <w:rPr>
          <w:b/>
          <w:sz w:val="20"/>
          <w:lang w:eastAsia="ko-KR"/>
        </w:rPr>
      </w:pPr>
      <w:r w:rsidRPr="00AA2290">
        <w:rPr>
          <w:rFonts w:hint="eastAsia"/>
          <w:b/>
          <w:sz w:val="20"/>
          <w:lang w:eastAsia="ko-KR"/>
        </w:rPr>
        <w:lastRenderedPageBreak/>
        <w:t xml:space="preserve">Table 1 - % area </w:t>
      </w:r>
      <w:r w:rsidR="00677F92" w:rsidRPr="00AA2290">
        <w:rPr>
          <w:rFonts w:hint="eastAsia"/>
          <w:b/>
          <w:sz w:val="20"/>
          <w:lang w:eastAsia="ko-KR"/>
        </w:rPr>
        <w:t xml:space="preserve">of </w:t>
      </w:r>
      <w:r w:rsidR="00275E63" w:rsidRPr="00AA2290">
        <w:rPr>
          <w:rFonts w:hint="eastAsia"/>
          <w:b/>
          <w:sz w:val="20"/>
          <w:lang w:eastAsia="ko-KR"/>
        </w:rPr>
        <w:t xml:space="preserve">the Bi-predicted PUs satisfying </w:t>
      </w:r>
      <w:r w:rsidR="00275E63" w:rsidRPr="00AA2290">
        <w:rPr>
          <w:b/>
          <w:sz w:val="20"/>
          <w:lang w:eastAsia="ko-KR"/>
        </w:rPr>
        <w:t>“</w:t>
      </w:r>
      <w:r w:rsidR="00275E63" w:rsidRPr="00AA2290">
        <w:rPr>
          <w:b/>
          <w:bCs/>
          <w:sz w:val="20"/>
          <w:lang w:eastAsia="ko-KR"/>
        </w:rPr>
        <w:t>mvL0==mvL1 &amp;&amp;</w:t>
      </w:r>
      <w:del w:id="28" w:author="USER" w:date="2011-07-13T12:29:00Z">
        <w:r w:rsidR="00DD0A73" w:rsidRPr="00DD0A73" w:rsidDel="006552D0">
          <w:rPr>
            <w:b/>
            <w:bCs/>
            <w:sz w:val="20"/>
            <w:highlight w:val="cyan"/>
            <w:lang w:eastAsia="ko-KR"/>
            <w:rPrChange w:id="29" w:author="김휘용" w:date="2011-07-12T16:42:00Z">
              <w:rPr>
                <w:b/>
                <w:bCs/>
                <w:sz w:val="20"/>
                <w:lang w:eastAsia="ko-KR"/>
              </w:rPr>
            </w:rPrChange>
          </w:rPr>
          <w:delText>pocL0==pocL1</w:delText>
        </w:r>
      </w:del>
      <w:ins w:id="30" w:author="USER" w:date="2011-07-13T12:29:00Z">
        <w:r w:rsidR="006552D0">
          <w:rPr>
            <w:rFonts w:hint="eastAsia"/>
            <w:b/>
            <w:bCs/>
            <w:sz w:val="20"/>
            <w:lang w:eastAsia="ko-KR"/>
          </w:rPr>
          <w:t xml:space="preserve"> </w:t>
        </w:r>
        <w:r w:rsidR="006552D0" w:rsidRPr="006552D0">
          <w:rPr>
            <w:b/>
            <w:bCs/>
            <w:sz w:val="20"/>
            <w:lang w:eastAsia="ko-KR"/>
          </w:rPr>
          <w:t>-</w:t>
        </w:r>
        <w:r w:rsidR="006552D0" w:rsidRPr="006552D0">
          <w:rPr>
            <w:b/>
            <w:bCs/>
            <w:sz w:val="20"/>
            <w:lang w:eastAsia="ko-KR"/>
          </w:rPr>
          <w:tab/>
        </w:r>
        <w:proofErr w:type="spellStart"/>
        <w:proofErr w:type="gramStart"/>
        <w:r w:rsidR="006552D0" w:rsidRPr="006552D0">
          <w:rPr>
            <w:b/>
            <w:bCs/>
            <w:sz w:val="20"/>
            <w:lang w:eastAsia="ko-KR"/>
          </w:rPr>
          <w:t>RefPicOrderCnt</w:t>
        </w:r>
        <w:proofErr w:type="spellEnd"/>
        <w:r w:rsidR="006552D0" w:rsidRPr="006552D0">
          <w:rPr>
            <w:b/>
            <w:bCs/>
            <w:sz w:val="20"/>
            <w:lang w:eastAsia="ko-KR"/>
          </w:rPr>
          <w:t>(</w:t>
        </w:r>
        <w:proofErr w:type="spellStart"/>
        <w:proofErr w:type="gramEnd"/>
        <w:r w:rsidR="006552D0" w:rsidRPr="006552D0">
          <w:rPr>
            <w:b/>
            <w:bCs/>
            <w:sz w:val="20"/>
            <w:lang w:eastAsia="ko-KR"/>
          </w:rPr>
          <w:t>currPic</w:t>
        </w:r>
        <w:proofErr w:type="spellEnd"/>
        <w:r w:rsidR="006552D0" w:rsidRPr="006552D0">
          <w:rPr>
            <w:b/>
            <w:bCs/>
            <w:sz w:val="20"/>
            <w:lang w:eastAsia="ko-KR"/>
          </w:rPr>
          <w:t>, refIdxL0, L0)==</w:t>
        </w:r>
        <w:proofErr w:type="spellStart"/>
        <w:r w:rsidR="006552D0" w:rsidRPr="006552D0">
          <w:rPr>
            <w:b/>
            <w:bCs/>
            <w:sz w:val="20"/>
            <w:lang w:eastAsia="ko-KR"/>
          </w:rPr>
          <w:t>RefPicOrderCnt</w:t>
        </w:r>
        <w:proofErr w:type="spellEnd"/>
        <w:r w:rsidR="006552D0" w:rsidRPr="006552D0">
          <w:rPr>
            <w:b/>
            <w:bCs/>
            <w:sz w:val="20"/>
            <w:lang w:eastAsia="ko-KR"/>
          </w:rPr>
          <w:t>(</w:t>
        </w:r>
        <w:proofErr w:type="spellStart"/>
        <w:r w:rsidR="006552D0" w:rsidRPr="006552D0">
          <w:rPr>
            <w:b/>
            <w:bCs/>
            <w:sz w:val="20"/>
            <w:lang w:eastAsia="ko-KR"/>
          </w:rPr>
          <w:t>currPic</w:t>
        </w:r>
        <w:proofErr w:type="spellEnd"/>
        <w:r w:rsidR="006552D0" w:rsidRPr="006552D0">
          <w:rPr>
            <w:b/>
            <w:bCs/>
            <w:sz w:val="20"/>
            <w:lang w:eastAsia="ko-KR"/>
          </w:rPr>
          <w:t>, refIdxL1, L1)</w:t>
        </w:r>
      </w:ins>
      <w:r w:rsidR="00275E63" w:rsidRPr="00AA2290">
        <w:rPr>
          <w:b/>
          <w:sz w:val="20"/>
          <w:lang w:eastAsia="ko-KR"/>
        </w:rPr>
        <w:t>”</w:t>
      </w:r>
    </w:p>
    <w:p w:rsidR="00FD5036" w:rsidRPr="00275E63" w:rsidRDefault="00275E63" w:rsidP="00CB183C">
      <w:pPr>
        <w:spacing w:after="288" w:line="120" w:lineRule="auto"/>
        <w:jc w:val="center"/>
        <w:rPr>
          <w:b/>
          <w:lang w:eastAsia="ko-KR"/>
        </w:rPr>
      </w:pPr>
      <w:r w:rsidRPr="00C8617B">
        <w:rPr>
          <w:b/>
          <w:noProof/>
          <w:lang w:eastAsia="ko-KR"/>
        </w:rPr>
        <w:drawing>
          <wp:inline distT="0" distB="0" distL="0" distR="0">
            <wp:extent cx="3158326" cy="3206553"/>
            <wp:effectExtent l="0" t="0" r="0" b="0"/>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3157536" cy="3205751"/>
                    </a:xfrm>
                    <a:prstGeom prst="rect">
                      <a:avLst/>
                    </a:prstGeom>
                  </pic:spPr>
                </pic:pic>
              </a:graphicData>
            </a:graphic>
          </wp:inline>
        </w:drawing>
      </w:r>
      <w:r w:rsidR="00E80FE8">
        <w:rPr>
          <w:b/>
          <w:lang w:eastAsia="ko-KR"/>
        </w:rPr>
      </w:r>
      <w:r w:rsidR="00E80FE8">
        <w:rPr>
          <w:b/>
          <w:lang w:eastAsia="ko-KR"/>
        </w:rPr>
        <w:pict>
          <v:shapetype id="_x0000_t202" coordsize="21600,21600" o:spt="202" path="m,l,21600r21600,l21600,xe">
            <v:stroke joinstyle="miter"/>
            <v:path gradientshapeok="t" o:connecttype="rect"/>
          </v:shapetype>
          <v:shape id="_x0000_s1051" type="#_x0000_t202" style="width:296.7pt;height:32.1pt;visibility:visible;mso-wrap-style:non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" filled="f" stroked="f">
            <v:textbox style="mso-next-textbox:#_x0000_s1051;mso-fit-shape-to-text:t">
              <w:txbxContent>
                <w:p w:rsidR="00A16B4D" w:rsidRPr="00CB183C" w:rsidRDefault="00A16B4D" w:rsidP="00CB183C">
                  <w:pPr>
                    <w:pStyle w:val="ab"/>
                    <w:numPr>
                      <w:ilvl w:val="0"/>
                      <w:numId w:val="22"/>
                    </w:numPr>
                    <w:tabs>
                      <w:tab w:val="clear" w:pos="360"/>
                      <w:tab w:val="clear" w:pos="1080"/>
                      <w:tab w:val="clear" w:pos="1440"/>
                    </w:tabs>
                    <w:overflowPunct/>
                    <w:autoSpaceDE/>
                    <w:autoSpaceDN/>
                    <w:adjustRightInd/>
                    <w:snapToGrid w:val="0"/>
                    <w:spacing w:before="0" w:line="192" w:lineRule="auto"/>
                    <w:ind w:leftChars="0" w:left="714" w:hanging="357"/>
                    <w:textAlignment w:val="auto"/>
                    <w:rPr>
                      <w:sz w:val="18"/>
                    </w:rPr>
                  </w:pPr>
                  <w:r w:rsidRPr="00CB183C">
                    <w:rPr>
                      <w:rFonts w:asciiTheme="minorHAnsi" w:hAnsi="맑은 고딕" w:cstheme="minorBidi" w:hint="eastAsia"/>
                      <w:iCs/>
                      <w:color w:val="000000" w:themeColor="text1"/>
                      <w:kern w:val="24"/>
                      <w:sz w:val="18"/>
                    </w:rPr>
                    <w:t>LD: % Area is computed for all B-Slices</w:t>
                  </w:r>
                </w:p>
                <w:p w:rsidR="00A16B4D" w:rsidRPr="00CB183C" w:rsidRDefault="00A16B4D" w:rsidP="00CB183C">
                  <w:pPr>
                    <w:pStyle w:val="ab"/>
                    <w:numPr>
                      <w:ilvl w:val="0"/>
                      <w:numId w:val="22"/>
                    </w:numPr>
                    <w:tabs>
                      <w:tab w:val="clear" w:pos="360"/>
                      <w:tab w:val="clear" w:pos="1080"/>
                      <w:tab w:val="clear" w:pos="1440"/>
                    </w:tabs>
                    <w:overflowPunct/>
                    <w:autoSpaceDE/>
                    <w:autoSpaceDN/>
                    <w:adjustRightInd/>
                    <w:snapToGrid w:val="0"/>
                    <w:spacing w:before="0" w:line="192" w:lineRule="auto"/>
                    <w:ind w:leftChars="0" w:left="714" w:hanging="357"/>
                    <w:textAlignment w:val="auto"/>
                    <w:rPr>
                      <w:sz w:val="18"/>
                    </w:rPr>
                  </w:pPr>
                  <w:r w:rsidRPr="00CB183C">
                    <w:rPr>
                      <w:rFonts w:asciiTheme="minorHAnsi" w:hAnsi="맑은 고딕" w:cstheme="minorBidi" w:hint="eastAsia"/>
                      <w:iCs/>
                      <w:color w:val="000000" w:themeColor="text1"/>
                      <w:kern w:val="24"/>
                      <w:sz w:val="18"/>
                    </w:rPr>
                    <w:t>RA: % Area is computed for the B-Slices of temporal-level 0</w:t>
                  </w:r>
                </w:p>
              </w:txbxContent>
            </v:textbox>
            <w10:wrap type="none"/>
            <w10:anchorlock/>
          </v:shape>
        </w:pict>
      </w:r>
    </w:p>
    <w:p w:rsidR="00CB183C" w:rsidRDefault="00CB183C" w:rsidP="00CB183C">
      <w:pPr>
        <w:jc w:val="both"/>
        <w:rPr>
          <w:lang w:eastAsia="ko-KR"/>
        </w:rPr>
      </w:pPr>
      <w:r>
        <w:rPr>
          <w:rFonts w:hint="eastAsia"/>
          <w:lang w:eastAsia="ko-KR"/>
        </w:rPr>
        <w:t xml:space="preserve">An explanation for this is as follows. Assume that current PU is coded in Bi-predictive temporal Merge or SKIP mode and that the collocated PU has L0 motion vector but does not have L1 motion vector. Then the two motion vectors for current PU are identical since the two TMVPs become identical according to HM3 TMVP derivation process. The same motion vector could be propagated spatially by spatial Merge or SKIP mode as illustrated in Figure 1. </w:t>
      </w:r>
      <w:r w:rsidR="00261511">
        <w:rPr>
          <w:rFonts w:hint="eastAsia"/>
          <w:lang w:eastAsia="ko-KR"/>
        </w:rPr>
        <w:t xml:space="preserve">Thus, in forward B-Slices, where the L1 list </w:t>
      </w:r>
      <w:r w:rsidR="00847D42">
        <w:rPr>
          <w:rFonts w:hint="eastAsia"/>
          <w:lang w:eastAsia="ko-KR"/>
        </w:rPr>
        <w:t xml:space="preserve">is always identical </w:t>
      </w:r>
      <w:r w:rsidR="005E4C64">
        <w:rPr>
          <w:rFonts w:hint="eastAsia"/>
          <w:lang w:eastAsia="ko-KR"/>
        </w:rPr>
        <w:t xml:space="preserve">to L0 list, there might be large chance </w:t>
      </w:r>
      <w:r w:rsidR="00AF5560">
        <w:rPr>
          <w:rFonts w:hint="eastAsia"/>
          <w:lang w:eastAsia="ko-KR"/>
        </w:rPr>
        <w:t>that</w:t>
      </w:r>
      <w:r w:rsidR="005E4C64">
        <w:rPr>
          <w:rFonts w:hint="eastAsia"/>
          <w:lang w:eastAsia="ko-KR"/>
        </w:rPr>
        <w:t xml:space="preserve"> the two motion information </w:t>
      </w:r>
      <w:r w:rsidR="00AF5560">
        <w:rPr>
          <w:rFonts w:hint="eastAsia"/>
          <w:lang w:eastAsia="ko-KR"/>
        </w:rPr>
        <w:t>of</w:t>
      </w:r>
      <w:r w:rsidR="005E4C64">
        <w:rPr>
          <w:rFonts w:hint="eastAsia"/>
          <w:lang w:eastAsia="ko-KR"/>
        </w:rPr>
        <w:t xml:space="preserve"> a Bi-predicted PU </w:t>
      </w:r>
      <w:proofErr w:type="gramStart"/>
      <w:r w:rsidR="00AF5560">
        <w:rPr>
          <w:rFonts w:hint="eastAsia"/>
          <w:lang w:eastAsia="ko-KR"/>
        </w:rPr>
        <w:t>are</w:t>
      </w:r>
      <w:proofErr w:type="gramEnd"/>
      <w:r w:rsidR="00AF5560">
        <w:rPr>
          <w:rFonts w:hint="eastAsia"/>
          <w:lang w:eastAsia="ko-KR"/>
        </w:rPr>
        <w:t xml:space="preserve"> exactly the same.</w:t>
      </w:r>
    </w:p>
    <w:p w:rsidR="00FD5036" w:rsidDel="00123D24" w:rsidRDefault="00FD5036" w:rsidP="003D3EF4">
      <w:pPr>
        <w:jc w:val="both"/>
        <w:rPr>
          <w:del w:id="31" w:author="Hui Yong KIM" w:date="2011-07-12T22:39:00Z"/>
          <w:lang w:eastAsia="ko-KR"/>
        </w:rPr>
      </w:pPr>
    </w:p>
    <w:p w:rsidR="00AA2290" w:rsidRDefault="00067A68" w:rsidP="00AA2290">
      <w:pPr>
        <w:jc w:val="center"/>
        <w:rPr>
          <w:lang w:eastAsia="ko-KR"/>
        </w:rPr>
      </w:pPr>
      <w:ins w:id="32" w:author="Hui Yong KIM" w:date="2011-07-12T22:30:00Z">
        <w:r>
          <w:rPr>
            <w:noProof/>
            <w:lang w:eastAsia="ko-KR"/>
          </w:rPr>
          <w:drawing>
            <wp:inline distT="0" distB="0" distL="0" distR="0">
              <wp:extent cx="5943600" cy="2784991"/>
              <wp:effectExtent l="0" t="0" r="0" b="0"/>
              <wp:docPr id="31" name="그림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2784991"/>
                      </a:xfrm>
                      <a:prstGeom prst="rect">
                        <a:avLst/>
                      </a:prstGeom>
                      <a:noFill/>
                      <a:ln>
                        <a:noFill/>
                      </a:ln>
                    </pic:spPr>
                  </pic:pic>
                </a:graphicData>
              </a:graphic>
            </wp:inline>
          </w:drawing>
        </w:r>
      </w:ins>
    </w:p>
    <w:p w:rsidR="00CB183C" w:rsidRPr="00CB183C" w:rsidRDefault="00E80FE8" w:rsidP="00CB183C">
      <w:pPr>
        <w:spacing w:line="120" w:lineRule="auto"/>
        <w:jc w:val="center"/>
        <w:rPr>
          <w:b/>
          <w:lang w:eastAsia="ko-KR"/>
        </w:rPr>
      </w:pPr>
      <w:r>
        <w:rPr>
          <w:b/>
          <w:lang w:eastAsia="ko-KR"/>
        </w:rPr>
      </w:r>
      <w:r w:rsidR="00F721EB">
        <w:rPr>
          <w:b/>
          <w:lang w:eastAsia="ko-KR"/>
        </w:rPr>
        <w:pict>
          <v:shape id="TextBox 6" o:spid="_x0000_s1050" type="#_x0000_t202" style="width:296.7pt;height:32.1pt;visibility:visible;mso-wrap-style:non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" filled="f" stroked="f">
            <v:textbox style="mso-next-textbox:#TextBox 6;mso-fit-shape-to-text:t">
              <w:txbxContent>
                <w:p w:rsidR="00A16B4D" w:rsidRPr="00ED6A6F" w:rsidDel="00123D24" w:rsidRDefault="00A16B4D" w:rsidP="00CB183C">
                  <w:pPr>
                    <w:pStyle w:val="ab"/>
                    <w:numPr>
                      <w:ilvl w:val="0"/>
                      <w:numId w:val="22"/>
                    </w:numPr>
                    <w:tabs>
                      <w:tab w:val="clear" w:pos="360"/>
                      <w:tab w:val="clear" w:pos="1080"/>
                      <w:tab w:val="clear" w:pos="1440"/>
                    </w:tabs>
                    <w:overflowPunct/>
                    <w:autoSpaceDE/>
                    <w:autoSpaceDN/>
                    <w:adjustRightInd/>
                    <w:snapToGrid w:val="0"/>
                    <w:spacing w:before="0" w:line="192" w:lineRule="auto"/>
                    <w:ind w:leftChars="0" w:left="714" w:hanging="357"/>
                    <w:textAlignment w:val="auto"/>
                    <w:rPr>
                      <w:del w:id="33" w:author="Hui Yong KIM" w:date="2011-07-12T22:38:00Z"/>
                      <w:sz w:val="18"/>
                    </w:rPr>
                  </w:pPr>
                  <w:r w:rsidRPr="00123D24">
                    <w:rPr>
                      <w:rFonts w:asciiTheme="minorHAnsi" w:hAnsi="맑은 고딕" w:cstheme="minorBidi"/>
                      <w:iCs/>
                      <w:color w:val="000000" w:themeColor="text1"/>
                      <w:kern w:val="24"/>
                      <w:sz w:val="18"/>
                      <w:lang w:eastAsia="ko-KR"/>
                    </w:rPr>
                    <w:t>Red circle: temporal SKIP mode</w:t>
                  </w:r>
                  <w:ins w:id="34" w:author="Hui Yong KIM" w:date="2011-07-12T22:38:00Z">
                    <w:r w:rsidRPr="00123D24">
                      <w:rPr>
                        <w:rFonts w:asciiTheme="minorHAnsi" w:hAnsi="맑은 고딕" w:cstheme="minorBidi" w:hint="eastAsia"/>
                        <w:iCs/>
                        <w:color w:val="000000" w:themeColor="text1"/>
                        <w:kern w:val="24"/>
                        <w:sz w:val="18"/>
                        <w:lang w:eastAsia="ko-KR"/>
                      </w:rPr>
                      <w:t xml:space="preserve">, </w:t>
                    </w:r>
                  </w:ins>
                </w:p>
                <w:p w:rsidR="00A16B4D" w:rsidRPr="00123D24" w:rsidDel="00123D24" w:rsidRDefault="00A16B4D" w:rsidP="00CB183C">
                  <w:pPr>
                    <w:pStyle w:val="ab"/>
                    <w:numPr>
                      <w:ilvl w:val="0"/>
                      <w:numId w:val="22"/>
                    </w:numPr>
                    <w:tabs>
                      <w:tab w:val="clear" w:pos="360"/>
                      <w:tab w:val="clear" w:pos="1080"/>
                      <w:tab w:val="clear" w:pos="1440"/>
                    </w:tabs>
                    <w:overflowPunct/>
                    <w:autoSpaceDE/>
                    <w:autoSpaceDN/>
                    <w:adjustRightInd/>
                    <w:snapToGrid w:val="0"/>
                    <w:spacing w:before="0" w:line="192" w:lineRule="auto"/>
                    <w:ind w:leftChars="0" w:left="714" w:hanging="357"/>
                    <w:textAlignment w:val="auto"/>
                    <w:rPr>
                      <w:del w:id="35" w:author="Hui Yong KIM" w:date="2011-07-12T22:38:00Z"/>
                      <w:sz w:val="18"/>
                    </w:rPr>
                  </w:pPr>
                  <w:r w:rsidRPr="00123D24">
                    <w:rPr>
                      <w:rFonts w:asciiTheme="minorHAnsi" w:hAnsi="맑은 고딕" w:cstheme="minorBidi" w:hint="eastAsia"/>
                      <w:iCs/>
                      <w:color w:val="000000" w:themeColor="text1"/>
                      <w:kern w:val="24"/>
                      <w:sz w:val="18"/>
                      <w:lang w:eastAsia="ko-KR"/>
                    </w:rPr>
                    <w:t>Gray circle: spatial SKIP mode</w:t>
                  </w:r>
                  <w:ins w:id="36" w:author="Hui Yong KIM" w:date="2011-07-12T22:38:00Z">
                    <w:r w:rsidRPr="00123D24">
                      <w:rPr>
                        <w:rFonts w:asciiTheme="minorHAnsi" w:hAnsi="맑은 고딕" w:cstheme="minorBidi" w:hint="eastAsia"/>
                        <w:iCs/>
                        <w:color w:val="000000" w:themeColor="text1"/>
                        <w:kern w:val="24"/>
                        <w:sz w:val="18"/>
                        <w:lang w:eastAsia="ko-KR"/>
                      </w:rPr>
                      <w:t xml:space="preserve">, </w:t>
                    </w:r>
                  </w:ins>
                </w:p>
                <w:p w:rsidR="00A16B4D" w:rsidRPr="00123D24" w:rsidRDefault="00A16B4D" w:rsidP="00CB183C">
                  <w:pPr>
                    <w:pStyle w:val="ab"/>
                    <w:numPr>
                      <w:ilvl w:val="0"/>
                      <w:numId w:val="22"/>
                    </w:numPr>
                    <w:tabs>
                      <w:tab w:val="clear" w:pos="360"/>
                      <w:tab w:val="clear" w:pos="1080"/>
                      <w:tab w:val="clear" w:pos="1440"/>
                    </w:tabs>
                    <w:overflowPunct/>
                    <w:autoSpaceDE/>
                    <w:autoSpaceDN/>
                    <w:adjustRightInd/>
                    <w:snapToGrid w:val="0"/>
                    <w:spacing w:before="0" w:line="192" w:lineRule="auto"/>
                    <w:ind w:leftChars="0" w:left="714" w:hanging="357"/>
                    <w:textAlignment w:val="auto"/>
                    <w:rPr>
                      <w:sz w:val="18"/>
                    </w:rPr>
                  </w:pPr>
                  <w:r>
                    <w:rPr>
                      <w:rFonts w:asciiTheme="minorHAnsi" w:hAnsi="맑은 고딕" w:cstheme="minorBidi"/>
                      <w:iCs/>
                      <w:color w:val="000000" w:themeColor="text1"/>
                      <w:kern w:val="24"/>
                      <w:sz w:val="18"/>
                      <w:lang w:eastAsia="ko-KR"/>
                    </w:rPr>
                    <w:t>Yellow circle: spatial Merge mode</w:t>
                  </w:r>
                </w:p>
              </w:txbxContent>
            </v:textbox>
            <w10:wrap type="none"/>
            <w10:anchorlock/>
          </v:shape>
        </w:pict>
      </w:r>
    </w:p>
    <w:p w:rsidR="00CB183C" w:rsidRDefault="00CB183C" w:rsidP="00CB183C">
      <w:pPr>
        <w:pStyle w:val="ac"/>
        <w:spacing w:before="60" w:after="288"/>
        <w:jc w:val="center"/>
        <w:rPr>
          <w:ins w:id="37" w:author="Hui Yong KIM" w:date="2011-07-12T22:39:00Z"/>
          <w:lang w:eastAsia="ko-KR"/>
        </w:rPr>
      </w:pPr>
      <w:r>
        <w:t>Fig</w:t>
      </w:r>
      <w:r>
        <w:rPr>
          <w:rFonts w:hint="eastAsia"/>
          <w:lang w:eastAsia="ko-KR"/>
        </w:rPr>
        <w:t xml:space="preserve">ure 1 </w:t>
      </w:r>
      <w:r>
        <w:rPr>
          <w:lang w:eastAsia="ko-KR"/>
        </w:rPr>
        <w:t>–</w:t>
      </w:r>
      <w:r>
        <w:rPr>
          <w:rFonts w:hint="eastAsia"/>
          <w:lang w:eastAsia="ko-KR"/>
        </w:rPr>
        <w:t xml:space="preserve"> Illustration of spatial propagation of the same motion information</w:t>
      </w:r>
    </w:p>
    <w:p w:rsidR="00123D24" w:rsidRPr="00123D24" w:rsidDel="00123D24" w:rsidRDefault="00123D24" w:rsidP="00123D24">
      <w:pPr>
        <w:rPr>
          <w:del w:id="38" w:author="Hui Yong KIM" w:date="2011-07-12T22:39:00Z"/>
          <w:lang w:eastAsia="ko-KR"/>
        </w:rPr>
      </w:pPr>
    </w:p>
    <w:p w:rsidR="008E4BAB" w:rsidRDefault="0012357F" w:rsidP="0047698B">
      <w:pPr>
        <w:rPr>
          <w:ins w:id="39" w:author="Hui Yong KIM" w:date="2011-07-12T22:08:00Z"/>
          <w:lang w:eastAsia="ko-KR"/>
        </w:rPr>
      </w:pPr>
      <w:r>
        <w:rPr>
          <w:rFonts w:hint="eastAsia"/>
          <w:lang w:eastAsia="ko-KR"/>
        </w:rPr>
        <w:t xml:space="preserve">When the </w:t>
      </w:r>
      <w:r w:rsidR="0047698B">
        <w:rPr>
          <w:rFonts w:hint="eastAsia"/>
          <w:lang w:eastAsia="ko-KR"/>
        </w:rPr>
        <w:t>L0 and L1</w:t>
      </w:r>
      <w:r>
        <w:rPr>
          <w:rFonts w:hint="eastAsia"/>
          <w:lang w:eastAsia="ko-KR"/>
        </w:rPr>
        <w:t xml:space="preserve"> motion information </w:t>
      </w:r>
      <w:r w:rsidR="00942A14">
        <w:rPr>
          <w:rFonts w:hint="eastAsia"/>
          <w:lang w:eastAsia="ko-KR"/>
        </w:rPr>
        <w:t>of a PU</w:t>
      </w:r>
      <w:r w:rsidR="0047698B">
        <w:rPr>
          <w:rFonts w:hint="eastAsia"/>
          <w:lang w:eastAsia="ko-KR"/>
        </w:rPr>
        <w:t xml:space="preserve"> are the same, the L1 interpolation process and the weighted averaging process in HM3 becomes redundant and thus could be bypassed</w:t>
      </w:r>
      <w:r w:rsidR="00EE02B8">
        <w:rPr>
          <w:rFonts w:hint="eastAsia"/>
          <w:lang w:eastAsia="ko-KR"/>
        </w:rPr>
        <w:t>.</w:t>
      </w:r>
    </w:p>
    <w:p w:rsidR="009138AA" w:rsidRDefault="0047698B" w:rsidP="0047698B">
      <w:pPr>
        <w:rPr>
          <w:ins w:id="40" w:author="김휘용" w:date="2011-07-12T16:51:00Z"/>
          <w:rFonts w:eastAsia="맑은 고딕"/>
          <w:lang w:eastAsia="ko-KR"/>
        </w:rPr>
      </w:pPr>
      <w:r>
        <w:rPr>
          <w:rFonts w:hint="eastAsia"/>
          <w:lang w:eastAsia="ko-KR"/>
        </w:rPr>
        <w:t xml:space="preserve">This contribution presents several methods </w:t>
      </w:r>
      <w:r w:rsidR="00EE02B8">
        <w:rPr>
          <w:rFonts w:hint="eastAsia"/>
          <w:lang w:eastAsia="ko-KR"/>
        </w:rPr>
        <w:t>of</w:t>
      </w:r>
      <w:r>
        <w:rPr>
          <w:rFonts w:hint="eastAsia"/>
          <w:lang w:eastAsia="ko-KR"/>
        </w:rPr>
        <w:t xml:space="preserve"> remo</w:t>
      </w:r>
      <w:r w:rsidR="00EE02B8">
        <w:rPr>
          <w:rFonts w:eastAsia="맑은 고딕" w:hint="eastAsia"/>
          <w:lang w:eastAsia="ko-KR"/>
        </w:rPr>
        <w:t>ving such redundancy for complexity reduction.</w:t>
      </w:r>
    </w:p>
    <w:p w:rsidR="00C80CC4" w:rsidDel="008D2ACD" w:rsidRDefault="00C80CC4" w:rsidP="0047698B">
      <w:pPr>
        <w:rPr>
          <w:del w:id="41" w:author="Hui Yong KIM" w:date="2011-07-12T22:24:00Z"/>
          <w:rFonts w:eastAsia="맑은 고딕"/>
          <w:lang w:eastAsia="ko-KR"/>
        </w:rPr>
      </w:pPr>
    </w:p>
    <w:p w:rsidR="00F359DA" w:rsidRDefault="00F359DA">
      <w:pPr>
        <w:jc w:val="both"/>
        <w:rPr>
          <w:lang w:eastAsia="ko-KR"/>
        </w:rPr>
      </w:pPr>
    </w:p>
    <w:p w:rsidR="00230E7A" w:rsidRDefault="00230E7A" w:rsidP="00E11923">
      <w:pPr>
        <w:pStyle w:val="1"/>
        <w:rPr>
          <w:lang w:eastAsia="ko-KR"/>
        </w:rPr>
      </w:pPr>
      <w:r>
        <w:rPr>
          <w:rFonts w:hint="eastAsia"/>
          <w:lang w:eastAsia="ko-KR"/>
        </w:rPr>
        <w:t>Method</w:t>
      </w:r>
      <w:r w:rsidR="005234AF">
        <w:rPr>
          <w:rFonts w:hint="eastAsia"/>
          <w:lang w:eastAsia="ko-KR"/>
        </w:rPr>
        <w:t>-</w:t>
      </w:r>
      <w:r>
        <w:rPr>
          <w:rFonts w:hint="eastAsia"/>
          <w:lang w:eastAsia="ko-KR"/>
        </w:rPr>
        <w:t>1</w:t>
      </w:r>
      <w:proofErr w:type="gramStart"/>
      <w:r w:rsidR="005234AF">
        <w:rPr>
          <w:rFonts w:hint="eastAsia"/>
          <w:lang w:eastAsia="ko-KR"/>
        </w:rPr>
        <w:t>:Modification</w:t>
      </w:r>
      <w:proofErr w:type="gramEnd"/>
      <w:r w:rsidR="005234AF">
        <w:rPr>
          <w:rFonts w:hint="eastAsia"/>
          <w:lang w:eastAsia="ko-KR"/>
        </w:rPr>
        <w:t xml:space="preserve"> to the d</w:t>
      </w:r>
      <w:r w:rsidR="005234AF" w:rsidRPr="00740080">
        <w:t>ecoding pro</w:t>
      </w:r>
      <w:r w:rsidR="005234AF" w:rsidRPr="00381CC2">
        <w:t>cess for inter prediction samples</w:t>
      </w:r>
    </w:p>
    <w:p w:rsidR="005234AF" w:rsidRDefault="005234AF" w:rsidP="005234AF">
      <w:pPr>
        <w:jc w:val="both"/>
        <w:rPr>
          <w:ins w:id="42" w:author="Hui Yong KIM" w:date="2011-07-12T22:25:00Z"/>
          <w:lang w:eastAsia="ko-KR"/>
        </w:rPr>
      </w:pPr>
      <w:r>
        <w:rPr>
          <w:rFonts w:hint="eastAsia"/>
          <w:lang w:eastAsia="ko-KR"/>
        </w:rPr>
        <w:t xml:space="preserve">Method-1 checks the motion-sameness </w:t>
      </w:r>
      <w:r w:rsidR="00AD14D5">
        <w:rPr>
          <w:rFonts w:hint="eastAsia"/>
          <w:lang w:eastAsia="ko-KR"/>
        </w:rPr>
        <w:t>of</w:t>
      </w:r>
      <w:r>
        <w:rPr>
          <w:rFonts w:hint="eastAsia"/>
          <w:lang w:eastAsia="ko-KR"/>
        </w:rPr>
        <w:t xml:space="preserve"> Bi-predicted PU</w:t>
      </w:r>
      <w:r w:rsidR="00265EC2">
        <w:rPr>
          <w:rFonts w:hint="eastAsia"/>
          <w:lang w:eastAsia="ko-KR"/>
        </w:rPr>
        <w:t>s</w:t>
      </w:r>
      <w:r>
        <w:rPr>
          <w:rFonts w:hint="eastAsia"/>
          <w:lang w:eastAsia="ko-KR"/>
        </w:rPr>
        <w:t xml:space="preserve"> and use the L0 MC process instead of the weighted MC process if the two motion information </w:t>
      </w:r>
      <w:proofErr w:type="gramStart"/>
      <w:r>
        <w:rPr>
          <w:rFonts w:hint="eastAsia"/>
          <w:lang w:eastAsia="ko-KR"/>
        </w:rPr>
        <w:t>are</w:t>
      </w:r>
      <w:proofErr w:type="gramEnd"/>
      <w:r>
        <w:rPr>
          <w:rFonts w:hint="eastAsia"/>
          <w:lang w:eastAsia="ko-KR"/>
        </w:rPr>
        <w:t xml:space="preserve"> identical. </w:t>
      </w:r>
      <w:ins w:id="43" w:author="Hui Yong KIM" w:date="2011-07-12T22:09:00Z">
        <w:r w:rsidR="008E4BAB">
          <w:rPr>
            <w:rFonts w:hint="eastAsia"/>
            <w:lang w:eastAsia="ko-KR"/>
          </w:rPr>
          <w:t xml:space="preserve">Figure 2 </w:t>
        </w:r>
      </w:ins>
      <w:ins w:id="44" w:author="Hui Yong KIM" w:date="2011-07-12T22:25:00Z">
        <w:r w:rsidR="008D2ACD">
          <w:rPr>
            <w:rFonts w:hint="eastAsia"/>
            <w:lang w:eastAsia="ko-KR"/>
          </w:rPr>
          <w:t>illustrates</w:t>
        </w:r>
      </w:ins>
      <w:ins w:id="45" w:author="Hui Yong KIM" w:date="2011-07-12T22:09:00Z">
        <w:r w:rsidR="008E4BAB">
          <w:rPr>
            <w:rFonts w:hint="eastAsia"/>
            <w:lang w:eastAsia="ko-KR"/>
          </w:rPr>
          <w:t xml:space="preserve"> the concept of the proposed method.</w:t>
        </w:r>
      </w:ins>
    </w:p>
    <w:p w:rsidR="008D2ACD" w:rsidRDefault="008D2ACD" w:rsidP="005234AF">
      <w:pPr>
        <w:jc w:val="both"/>
        <w:rPr>
          <w:ins w:id="46" w:author="Hui Yong KIM" w:date="2011-07-12T22:25:00Z"/>
          <w:lang w:eastAsia="ko-KR"/>
        </w:rPr>
      </w:pPr>
    </w:p>
    <w:p w:rsidR="008D2ACD" w:rsidRDefault="00067A68" w:rsidP="008D2ACD">
      <w:pPr>
        <w:keepNext/>
        <w:jc w:val="both"/>
        <w:rPr>
          <w:ins w:id="47" w:author="Hui Yong KIM" w:date="2011-07-12T22:25:00Z"/>
        </w:rPr>
      </w:pPr>
      <w:ins w:id="48" w:author="Hui Yong KIM" w:date="2011-07-12T22:25:00Z">
        <w:r>
          <w:rPr>
            <w:noProof/>
            <w:lang w:eastAsia="ko-KR"/>
          </w:rPr>
          <w:drawing>
            <wp:inline distT="0" distB="0" distL="0" distR="0">
              <wp:extent cx="5777164" cy="2186903"/>
              <wp:effectExtent l="0" t="0" r="0" b="0"/>
              <wp:docPr id="30" name="그림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76200" cy="2186538"/>
                      </a:xfrm>
                      <a:prstGeom prst="rect">
                        <a:avLst/>
                      </a:prstGeom>
                      <a:noFill/>
                    </pic:spPr>
                  </pic:pic>
                </a:graphicData>
              </a:graphic>
            </wp:inline>
          </w:drawing>
        </w:r>
      </w:ins>
    </w:p>
    <w:p w:rsidR="008D2ACD" w:rsidRDefault="008D2ACD" w:rsidP="008D2ACD">
      <w:pPr>
        <w:pStyle w:val="ac"/>
        <w:jc w:val="center"/>
        <w:rPr>
          <w:ins w:id="49" w:author="Hui Yong KIM" w:date="2011-07-12T22:09:00Z"/>
          <w:lang w:eastAsia="ko-KR"/>
        </w:rPr>
      </w:pPr>
      <w:ins w:id="50" w:author="Hui Yong KIM" w:date="2011-07-12T22:25:00Z">
        <w:r>
          <w:t xml:space="preserve">Figure </w:t>
        </w:r>
      </w:ins>
      <w:ins w:id="51" w:author="Hui Yong KIM" w:date="2011-07-12T22:26:00Z">
        <w:r>
          <w:rPr>
            <w:rFonts w:hint="eastAsia"/>
            <w:lang w:eastAsia="ko-KR"/>
          </w:rPr>
          <w:t xml:space="preserve">2 </w:t>
        </w:r>
        <w:r>
          <w:rPr>
            <w:lang w:eastAsia="ko-KR"/>
          </w:rPr>
          <w:t>–</w:t>
        </w:r>
        <w:r>
          <w:rPr>
            <w:rFonts w:hint="eastAsia"/>
            <w:lang w:eastAsia="ko-KR"/>
          </w:rPr>
          <w:t xml:space="preserve"> Illustration of Method-1</w:t>
        </w:r>
      </w:ins>
    </w:p>
    <w:p w:rsidR="008E4BAB" w:rsidRDefault="008E4BAB" w:rsidP="005234AF">
      <w:pPr>
        <w:jc w:val="both"/>
        <w:rPr>
          <w:lang w:eastAsia="ko-KR"/>
        </w:rPr>
      </w:pPr>
    </w:p>
    <w:p w:rsidR="005234AF" w:rsidRDefault="00164974" w:rsidP="005234AF">
      <w:pPr>
        <w:jc w:val="both"/>
        <w:rPr>
          <w:lang w:eastAsia="ko-KR"/>
        </w:rPr>
      </w:pPr>
      <w:r>
        <w:rPr>
          <w:rFonts w:hint="eastAsia"/>
          <w:lang w:eastAsia="ko-KR"/>
        </w:rPr>
        <w:t>Appendix A describes the required modification to WD3 text for Method-1.</w:t>
      </w:r>
    </w:p>
    <w:p w:rsidR="00BE7FCB" w:rsidRDefault="00BE7FCB" w:rsidP="005234AF">
      <w:pPr>
        <w:jc w:val="both"/>
        <w:rPr>
          <w:lang w:eastAsia="ko-KR"/>
        </w:rPr>
      </w:pPr>
      <w:r>
        <w:rPr>
          <w:rFonts w:hint="eastAsia"/>
          <w:lang w:eastAsia="ko-KR"/>
        </w:rPr>
        <w:t>Table 2 shows the experimental results for Method-1.</w:t>
      </w:r>
    </w:p>
    <w:p w:rsidR="00BE7FCB" w:rsidRDefault="00BE7FCB" w:rsidP="005C5D60">
      <w:pPr>
        <w:spacing w:before="240" w:after="120"/>
        <w:ind w:left="357"/>
        <w:jc w:val="center"/>
        <w:rPr>
          <w:ins w:id="52" w:author="Hui Yong KIM" w:date="2011-07-12T01:24:00Z"/>
          <w:b/>
          <w:sz w:val="20"/>
          <w:lang w:eastAsia="ko-KR"/>
        </w:rPr>
      </w:pPr>
      <w:r w:rsidRPr="00BE7FCB">
        <w:rPr>
          <w:b/>
          <w:sz w:val="20"/>
          <w:lang w:eastAsia="ko-KR"/>
        </w:rPr>
        <w:t>Table</w:t>
      </w:r>
      <w:r>
        <w:rPr>
          <w:rFonts w:hint="eastAsia"/>
          <w:b/>
          <w:sz w:val="20"/>
          <w:lang w:eastAsia="ko-KR"/>
        </w:rPr>
        <w:t xml:space="preserve"> 2 - Method-1 results</w:t>
      </w:r>
      <w:r w:rsidRPr="00BE7FCB">
        <w:rPr>
          <w:rFonts w:hint="eastAsia"/>
          <w:b/>
          <w:sz w:val="20"/>
          <w:lang w:eastAsia="ko-KR"/>
        </w:rPr>
        <w:t xml:space="preserve"> (anchor: HM3.0)</w:t>
      </w:r>
    </w:p>
    <w:p w:rsidR="0083218C" w:rsidDel="00F721EB" w:rsidRDefault="0083218C" w:rsidP="005234AF">
      <w:pPr>
        <w:jc w:val="both"/>
        <w:rPr>
          <w:del w:id="53" w:author="Hui Yong KIM" w:date="2011-07-12T01:25:00Z"/>
          <w:rFonts w:hint="eastAsia"/>
          <w:b/>
          <w:sz w:val="20"/>
          <w:lang w:eastAsia="ko-KR"/>
        </w:rPr>
      </w:pPr>
    </w:p>
    <w:tbl>
      <w:tblPr>
        <w:tblW w:w="7240" w:type="dxa"/>
        <w:jc w:val="center"/>
        <w:tblInd w:w="84" w:type="dxa"/>
        <w:tblCellMar>
          <w:left w:w="99" w:type="dxa"/>
          <w:right w:w="99" w:type="dxa"/>
        </w:tblCellMar>
        <w:tblLook w:val="04A0" w:firstRow="1" w:lastRow="0" w:firstColumn="1" w:lastColumn="0" w:noHBand="0" w:noVBand="1"/>
      </w:tblPr>
      <w:tblGrid>
        <w:gridCol w:w="1360"/>
        <w:gridCol w:w="858"/>
        <w:gridCol w:w="1041"/>
        <w:gridCol w:w="1041"/>
        <w:gridCol w:w="980"/>
        <w:gridCol w:w="980"/>
        <w:gridCol w:w="980"/>
      </w:tblGrid>
      <w:tr w:rsidR="00F721EB" w:rsidRPr="00F721EB" w:rsidTr="00F721EB">
        <w:trPr>
          <w:trHeight w:val="270"/>
          <w:jc w:val="center"/>
          <w:ins w:id="54" w:author="김휘용" w:date="2011-07-21T17:26:00Z"/>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55" w:author="김휘용" w:date="2011-07-21T17:26:00Z"/>
                <w:rFonts w:ascii="Arial" w:eastAsia="굴림" w:hAnsi="Arial" w:cs="Arial"/>
                <w:sz w:val="20"/>
                <w:lang w:eastAsia="ko-KR"/>
              </w:rPr>
            </w:pPr>
            <w:ins w:id="56" w:author="김휘용" w:date="2011-07-21T17:26:00Z">
              <w:r w:rsidRPr="00F721EB">
                <w:rPr>
                  <w:rFonts w:ascii="Arial" w:eastAsia="굴림" w:hAnsi="Arial" w:cs="Arial"/>
                  <w:sz w:val="20"/>
                  <w:lang w:eastAsia="ko-KR"/>
                </w:rPr>
                <w:t xml:space="preserve">　</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57" w:author="김휘용" w:date="2011-07-21T17:26:00Z"/>
                <w:rFonts w:ascii="Arial" w:eastAsia="굴림" w:hAnsi="Arial" w:cs="Arial"/>
                <w:sz w:val="20"/>
                <w:lang w:eastAsia="ko-KR"/>
              </w:rPr>
            </w:pPr>
            <w:ins w:id="58" w:author="김휘용" w:date="2011-07-21T17:26:00Z">
              <w:r w:rsidRPr="00F721EB">
                <w:rPr>
                  <w:rFonts w:ascii="Arial" w:eastAsia="굴림" w:hAnsi="Arial" w:cs="Arial"/>
                  <w:sz w:val="20"/>
                  <w:lang w:eastAsia="ko-KR"/>
                </w:rPr>
                <w:t>Random Access HE</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59" w:author="김휘용" w:date="2011-07-21T17:26:00Z"/>
                <w:rFonts w:ascii="Arial" w:eastAsia="굴림" w:hAnsi="Arial" w:cs="Arial"/>
                <w:sz w:val="20"/>
                <w:lang w:eastAsia="ko-KR"/>
              </w:rPr>
            </w:pPr>
            <w:ins w:id="60" w:author="김휘용" w:date="2011-07-21T17:26:00Z">
              <w:r w:rsidRPr="00F721EB">
                <w:rPr>
                  <w:rFonts w:ascii="Arial" w:eastAsia="굴림" w:hAnsi="Arial" w:cs="Arial"/>
                  <w:sz w:val="20"/>
                  <w:lang w:eastAsia="ko-KR"/>
                </w:rPr>
                <w:t>Random Access LC</w:t>
              </w:r>
            </w:ins>
          </w:p>
        </w:tc>
      </w:tr>
      <w:tr w:rsidR="00F721EB" w:rsidRPr="00F721EB" w:rsidTr="00F721EB">
        <w:trPr>
          <w:trHeight w:val="270"/>
          <w:jc w:val="center"/>
          <w:ins w:id="61" w:author="김휘용" w:date="2011-07-21T17:26:00Z"/>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62" w:author="김휘용" w:date="2011-07-21T17:26:00Z"/>
                <w:rFonts w:ascii="Arial" w:eastAsia="굴림" w:hAnsi="Arial" w:cs="Arial"/>
                <w:sz w:val="20"/>
                <w:lang w:eastAsia="ko-KR"/>
              </w:rPr>
            </w:pPr>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63" w:author="김휘용" w:date="2011-07-21T17:26:00Z"/>
                <w:rFonts w:ascii="Arial" w:eastAsia="굴림" w:hAnsi="Arial" w:cs="Arial"/>
                <w:sz w:val="20"/>
                <w:lang w:eastAsia="ko-KR"/>
              </w:rPr>
            </w:pPr>
            <w:ins w:id="64" w:author="김휘용" w:date="2011-07-21T17:26:00Z">
              <w:r w:rsidRPr="00F721EB">
                <w:rPr>
                  <w:rFonts w:ascii="Arial" w:eastAsia="굴림" w:hAnsi="Arial" w:cs="Arial"/>
                  <w:sz w:val="20"/>
                  <w:lang w:eastAsia="ko-KR"/>
                </w:rPr>
                <w:t>Y</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65" w:author="김휘용" w:date="2011-07-21T17:26:00Z"/>
                <w:rFonts w:ascii="Arial" w:eastAsia="굴림" w:hAnsi="Arial" w:cs="Arial"/>
                <w:sz w:val="20"/>
                <w:lang w:eastAsia="ko-KR"/>
              </w:rPr>
            </w:pPr>
            <w:ins w:id="66" w:author="김휘용" w:date="2011-07-21T17:26:00Z">
              <w:r w:rsidRPr="00F721EB">
                <w:rPr>
                  <w:rFonts w:ascii="Arial" w:eastAsia="굴림" w:hAnsi="Arial" w:cs="Arial"/>
                  <w:sz w:val="20"/>
                  <w:lang w:eastAsia="ko-KR"/>
                </w:rPr>
                <w:t>U</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67" w:author="김휘용" w:date="2011-07-21T17:26:00Z"/>
                <w:rFonts w:ascii="Arial" w:eastAsia="굴림" w:hAnsi="Arial" w:cs="Arial"/>
                <w:sz w:val="20"/>
                <w:lang w:eastAsia="ko-KR"/>
              </w:rPr>
            </w:pPr>
            <w:ins w:id="68" w:author="김휘용" w:date="2011-07-21T17:26:00Z">
              <w:r w:rsidRPr="00F721EB">
                <w:rPr>
                  <w:rFonts w:ascii="Arial" w:eastAsia="굴림" w:hAnsi="Arial" w:cs="Arial"/>
                  <w:sz w:val="20"/>
                  <w:lang w:eastAsia="ko-KR"/>
                </w:rPr>
                <w:t>V</w:t>
              </w:r>
            </w:ins>
          </w:p>
        </w:tc>
        <w:tc>
          <w:tcPr>
            <w:tcW w:w="980"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69" w:author="김휘용" w:date="2011-07-21T17:26:00Z"/>
                <w:rFonts w:ascii="Arial" w:eastAsia="굴림" w:hAnsi="Arial" w:cs="Arial"/>
                <w:sz w:val="20"/>
                <w:lang w:eastAsia="ko-KR"/>
              </w:rPr>
            </w:pPr>
            <w:ins w:id="70" w:author="김휘용" w:date="2011-07-21T17:26:00Z">
              <w:r w:rsidRPr="00F721EB">
                <w:rPr>
                  <w:rFonts w:ascii="Arial" w:eastAsia="굴림" w:hAnsi="Arial" w:cs="Arial"/>
                  <w:sz w:val="20"/>
                  <w:lang w:eastAsia="ko-KR"/>
                </w:rPr>
                <w:t>Y</w:t>
              </w:r>
            </w:ins>
          </w:p>
        </w:tc>
        <w:tc>
          <w:tcPr>
            <w:tcW w:w="980"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71" w:author="김휘용" w:date="2011-07-21T17:26:00Z"/>
                <w:rFonts w:ascii="Arial" w:eastAsia="굴림" w:hAnsi="Arial" w:cs="Arial"/>
                <w:sz w:val="20"/>
                <w:lang w:eastAsia="ko-KR"/>
              </w:rPr>
            </w:pPr>
            <w:ins w:id="72" w:author="김휘용" w:date="2011-07-21T17:26:00Z">
              <w:r w:rsidRPr="00F721EB">
                <w:rPr>
                  <w:rFonts w:ascii="Arial" w:eastAsia="굴림" w:hAnsi="Arial" w:cs="Arial"/>
                  <w:sz w:val="20"/>
                  <w:lang w:eastAsia="ko-KR"/>
                </w:rPr>
                <w:t>U</w:t>
              </w:r>
            </w:ins>
          </w:p>
        </w:tc>
        <w:tc>
          <w:tcPr>
            <w:tcW w:w="980" w:type="dxa"/>
            <w:tcBorders>
              <w:top w:val="nil"/>
              <w:left w:val="nil"/>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73" w:author="김휘용" w:date="2011-07-21T17:26:00Z"/>
                <w:rFonts w:ascii="Arial" w:eastAsia="굴림" w:hAnsi="Arial" w:cs="Arial"/>
                <w:sz w:val="20"/>
                <w:lang w:eastAsia="ko-KR"/>
              </w:rPr>
            </w:pPr>
            <w:ins w:id="74" w:author="김휘용" w:date="2011-07-21T17:26:00Z">
              <w:r w:rsidRPr="00F721EB">
                <w:rPr>
                  <w:rFonts w:ascii="Arial" w:eastAsia="굴림" w:hAnsi="Arial" w:cs="Arial"/>
                  <w:sz w:val="20"/>
                  <w:lang w:eastAsia="ko-KR"/>
                </w:rPr>
                <w:t>V</w:t>
              </w:r>
            </w:ins>
          </w:p>
        </w:tc>
      </w:tr>
      <w:tr w:rsidR="00F721EB" w:rsidRPr="00F721EB" w:rsidTr="00F721EB">
        <w:trPr>
          <w:trHeight w:val="255"/>
          <w:jc w:val="center"/>
          <w:ins w:id="75" w:author="김휘용" w:date="2011-07-21T17:26: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6" w:author="김휘용" w:date="2011-07-21T17:26:00Z"/>
                <w:rFonts w:ascii="Arial" w:eastAsia="굴림" w:hAnsi="Arial" w:cs="Arial"/>
                <w:sz w:val="20"/>
                <w:lang w:eastAsia="ko-KR"/>
              </w:rPr>
            </w:pPr>
            <w:ins w:id="77" w:author="김휘용" w:date="2011-07-21T17:26:00Z">
              <w:r w:rsidRPr="00F721EB">
                <w:rPr>
                  <w:rFonts w:ascii="Arial" w:eastAsia="굴림" w:hAnsi="Arial" w:cs="Arial"/>
                  <w:sz w:val="20"/>
                  <w:lang w:eastAsia="ko-KR"/>
                </w:rPr>
                <w:t>Class A</w:t>
              </w:r>
            </w:ins>
          </w:p>
        </w:tc>
        <w:tc>
          <w:tcPr>
            <w:tcW w:w="858" w:type="dxa"/>
            <w:tcBorders>
              <w:top w:val="single" w:sz="8" w:space="0" w:color="auto"/>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8" w:author="김휘용" w:date="2011-07-21T17:26:00Z"/>
                <w:rFonts w:ascii="Arial" w:eastAsia="굴림" w:hAnsi="Arial" w:cs="Arial"/>
                <w:sz w:val="20"/>
                <w:lang w:eastAsia="ko-KR"/>
              </w:rPr>
            </w:pPr>
            <w:ins w:id="79" w:author="김휘용" w:date="2011-07-21T17:26:00Z">
              <w:r w:rsidRPr="00F721EB">
                <w:rPr>
                  <w:rFonts w:ascii="Arial" w:eastAsia="굴림" w:hAnsi="Arial" w:cs="Arial"/>
                  <w:sz w:val="20"/>
                  <w:lang w:eastAsia="ko-KR"/>
                </w:rPr>
                <w:t xml:space="preserve">0.0 </w:t>
              </w:r>
            </w:ins>
          </w:p>
        </w:tc>
        <w:tc>
          <w:tcPr>
            <w:tcW w:w="1041" w:type="dxa"/>
            <w:tcBorders>
              <w:top w:val="single" w:sz="8" w:space="0" w:color="auto"/>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80" w:author="김휘용" w:date="2011-07-21T17:26:00Z"/>
                <w:rFonts w:ascii="Arial" w:eastAsia="굴림" w:hAnsi="Arial" w:cs="Arial"/>
                <w:sz w:val="20"/>
                <w:lang w:eastAsia="ko-KR"/>
              </w:rPr>
            </w:pPr>
            <w:ins w:id="81" w:author="김휘용" w:date="2011-07-21T17:26:00Z">
              <w:r w:rsidRPr="00F721EB">
                <w:rPr>
                  <w:rFonts w:ascii="Arial" w:eastAsia="굴림" w:hAnsi="Arial" w:cs="Arial"/>
                  <w:sz w:val="20"/>
                  <w:lang w:eastAsia="ko-KR"/>
                </w:rPr>
                <w:t xml:space="preserve">0.0 </w:t>
              </w:r>
            </w:ins>
          </w:p>
        </w:tc>
        <w:tc>
          <w:tcPr>
            <w:tcW w:w="1041" w:type="dxa"/>
            <w:tcBorders>
              <w:top w:val="single" w:sz="8" w:space="0" w:color="auto"/>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82" w:author="김휘용" w:date="2011-07-21T17:26:00Z"/>
                <w:rFonts w:ascii="Arial" w:eastAsia="굴림" w:hAnsi="Arial" w:cs="Arial"/>
                <w:sz w:val="20"/>
                <w:lang w:eastAsia="ko-KR"/>
              </w:rPr>
            </w:pPr>
            <w:ins w:id="83" w:author="김휘용" w:date="2011-07-21T17:26:00Z">
              <w:r w:rsidRPr="00F721EB">
                <w:rPr>
                  <w:rFonts w:ascii="Arial" w:eastAsia="굴림" w:hAnsi="Arial" w:cs="Arial"/>
                  <w:sz w:val="20"/>
                  <w:lang w:eastAsia="ko-KR"/>
                </w:rPr>
                <w:t xml:space="preserve">-0.1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84" w:author="김휘용" w:date="2011-07-21T17:26:00Z"/>
                <w:rFonts w:ascii="Arial" w:eastAsia="굴림" w:hAnsi="Arial" w:cs="Arial"/>
                <w:sz w:val="20"/>
                <w:lang w:eastAsia="ko-KR"/>
              </w:rPr>
            </w:pPr>
            <w:ins w:id="85" w:author="김휘용" w:date="2011-07-21T17:26: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86" w:author="김휘용" w:date="2011-07-21T17:26:00Z"/>
                <w:rFonts w:ascii="Arial" w:eastAsia="굴림" w:hAnsi="Arial" w:cs="Arial"/>
                <w:sz w:val="20"/>
                <w:lang w:eastAsia="ko-KR"/>
              </w:rPr>
            </w:pPr>
            <w:ins w:id="87" w:author="김휘용" w:date="2011-07-21T17:26:00Z">
              <w:r w:rsidRPr="00F721EB">
                <w:rPr>
                  <w:rFonts w:ascii="Arial" w:eastAsia="굴림" w:hAnsi="Arial" w:cs="Arial"/>
                  <w:sz w:val="20"/>
                  <w:lang w:eastAsia="ko-KR"/>
                </w:rPr>
                <w:t xml:space="preserve">0.0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88" w:author="김휘용" w:date="2011-07-21T17:26:00Z"/>
                <w:rFonts w:ascii="Arial" w:eastAsia="굴림" w:hAnsi="Arial" w:cs="Arial"/>
                <w:sz w:val="20"/>
                <w:lang w:eastAsia="ko-KR"/>
              </w:rPr>
            </w:pPr>
            <w:ins w:id="89" w:author="김휘용" w:date="2011-07-21T17:26:00Z">
              <w:r w:rsidRPr="00F721EB">
                <w:rPr>
                  <w:rFonts w:ascii="Arial" w:eastAsia="굴림" w:hAnsi="Arial" w:cs="Arial"/>
                  <w:sz w:val="20"/>
                  <w:lang w:eastAsia="ko-KR"/>
                </w:rPr>
                <w:t xml:space="preserve">0.1 </w:t>
              </w:r>
            </w:ins>
          </w:p>
        </w:tc>
      </w:tr>
      <w:tr w:rsidR="00F721EB" w:rsidRPr="00F721EB" w:rsidTr="00F721EB">
        <w:trPr>
          <w:trHeight w:val="255"/>
          <w:jc w:val="center"/>
          <w:ins w:id="90" w:author="김휘용" w:date="2011-07-21T17:26: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91" w:author="김휘용" w:date="2011-07-21T17:26:00Z"/>
                <w:rFonts w:ascii="Arial" w:eastAsia="굴림" w:hAnsi="Arial" w:cs="Arial"/>
                <w:sz w:val="20"/>
                <w:lang w:eastAsia="ko-KR"/>
              </w:rPr>
            </w:pPr>
            <w:ins w:id="92" w:author="김휘용" w:date="2011-07-21T17:26:00Z">
              <w:r w:rsidRPr="00F721EB">
                <w:rPr>
                  <w:rFonts w:ascii="Arial" w:eastAsia="굴림" w:hAnsi="Arial" w:cs="Arial"/>
                  <w:sz w:val="20"/>
                  <w:lang w:eastAsia="ko-KR"/>
                </w:rPr>
                <w:t>Class B</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93" w:author="김휘용" w:date="2011-07-21T17:26:00Z"/>
                <w:rFonts w:ascii="Arial" w:eastAsia="굴림" w:hAnsi="Arial" w:cs="Arial"/>
                <w:sz w:val="20"/>
                <w:lang w:eastAsia="ko-KR"/>
              </w:rPr>
            </w:pPr>
            <w:ins w:id="94" w:author="김휘용" w:date="2011-07-21T17:26: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95" w:author="김휘용" w:date="2011-07-21T17:26:00Z"/>
                <w:rFonts w:ascii="Arial" w:eastAsia="굴림" w:hAnsi="Arial" w:cs="Arial"/>
                <w:sz w:val="20"/>
                <w:lang w:eastAsia="ko-KR"/>
              </w:rPr>
            </w:pPr>
            <w:ins w:id="96" w:author="김휘용" w:date="2011-07-21T17:26:00Z">
              <w:r w:rsidRPr="00F721EB">
                <w:rPr>
                  <w:rFonts w:ascii="Arial" w:eastAsia="굴림" w:hAnsi="Arial" w:cs="Arial"/>
                  <w:sz w:val="20"/>
                  <w:lang w:eastAsia="ko-KR"/>
                </w:rPr>
                <w:t xml:space="preserve">0.0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97" w:author="김휘용" w:date="2011-07-21T17:26:00Z"/>
                <w:rFonts w:ascii="Arial" w:eastAsia="굴림" w:hAnsi="Arial" w:cs="Arial"/>
                <w:sz w:val="20"/>
                <w:lang w:eastAsia="ko-KR"/>
              </w:rPr>
            </w:pPr>
            <w:ins w:id="98" w:author="김휘용" w:date="2011-07-21T17:26:00Z">
              <w:r w:rsidRPr="00F721EB">
                <w:rPr>
                  <w:rFonts w:ascii="Arial" w:eastAsia="굴림" w:hAnsi="Arial" w:cs="Arial"/>
                  <w:sz w:val="20"/>
                  <w:lang w:eastAsia="ko-KR"/>
                </w:rPr>
                <w:t xml:space="preserve">-0.1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99" w:author="김휘용" w:date="2011-07-21T17:26:00Z"/>
                <w:rFonts w:ascii="Arial" w:eastAsia="굴림" w:hAnsi="Arial" w:cs="Arial"/>
                <w:sz w:val="20"/>
                <w:lang w:eastAsia="ko-KR"/>
              </w:rPr>
            </w:pPr>
            <w:ins w:id="100" w:author="김휘용" w:date="2011-07-21T17:26: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01" w:author="김휘용" w:date="2011-07-21T17:26:00Z"/>
                <w:rFonts w:ascii="Arial" w:eastAsia="굴림" w:hAnsi="Arial" w:cs="Arial"/>
                <w:sz w:val="20"/>
                <w:lang w:eastAsia="ko-KR"/>
              </w:rPr>
            </w:pPr>
            <w:ins w:id="102" w:author="김휘용" w:date="2011-07-21T17:26:00Z">
              <w:r w:rsidRPr="00F721EB">
                <w:rPr>
                  <w:rFonts w:ascii="Arial" w:eastAsia="굴림" w:hAnsi="Arial" w:cs="Arial"/>
                  <w:sz w:val="20"/>
                  <w:lang w:eastAsia="ko-KR"/>
                </w:rPr>
                <w:t xml:space="preserve">0.0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03" w:author="김휘용" w:date="2011-07-21T17:26:00Z"/>
                <w:rFonts w:ascii="Arial" w:eastAsia="굴림" w:hAnsi="Arial" w:cs="Arial"/>
                <w:sz w:val="20"/>
                <w:lang w:eastAsia="ko-KR"/>
              </w:rPr>
            </w:pPr>
            <w:ins w:id="104" w:author="김휘용" w:date="2011-07-21T17:26:00Z">
              <w:r w:rsidRPr="00F721EB">
                <w:rPr>
                  <w:rFonts w:ascii="Arial" w:eastAsia="굴림" w:hAnsi="Arial" w:cs="Arial"/>
                  <w:sz w:val="20"/>
                  <w:lang w:eastAsia="ko-KR"/>
                </w:rPr>
                <w:t xml:space="preserve">0.0 </w:t>
              </w:r>
            </w:ins>
          </w:p>
        </w:tc>
      </w:tr>
      <w:tr w:rsidR="00F721EB" w:rsidRPr="00F721EB" w:rsidTr="00F721EB">
        <w:trPr>
          <w:trHeight w:val="255"/>
          <w:jc w:val="center"/>
          <w:ins w:id="105" w:author="김휘용" w:date="2011-07-21T17:26: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06" w:author="김휘용" w:date="2011-07-21T17:26:00Z"/>
                <w:rFonts w:ascii="Arial" w:eastAsia="굴림" w:hAnsi="Arial" w:cs="Arial"/>
                <w:sz w:val="20"/>
                <w:lang w:eastAsia="ko-KR"/>
              </w:rPr>
            </w:pPr>
            <w:ins w:id="107" w:author="김휘용" w:date="2011-07-21T17:26:00Z">
              <w:r w:rsidRPr="00F721EB">
                <w:rPr>
                  <w:rFonts w:ascii="Arial" w:eastAsia="굴림" w:hAnsi="Arial" w:cs="Arial"/>
                  <w:sz w:val="20"/>
                  <w:lang w:eastAsia="ko-KR"/>
                </w:rPr>
                <w:t>Class C</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08" w:author="김휘용" w:date="2011-07-21T17:26:00Z"/>
                <w:rFonts w:ascii="Arial" w:eastAsia="굴림" w:hAnsi="Arial" w:cs="Arial"/>
                <w:sz w:val="20"/>
                <w:lang w:eastAsia="ko-KR"/>
              </w:rPr>
            </w:pPr>
            <w:ins w:id="109" w:author="김휘용" w:date="2011-07-21T17:26: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10" w:author="김휘용" w:date="2011-07-21T17:26:00Z"/>
                <w:rFonts w:ascii="Arial" w:eastAsia="굴림" w:hAnsi="Arial" w:cs="Arial"/>
                <w:sz w:val="20"/>
                <w:lang w:eastAsia="ko-KR"/>
              </w:rPr>
            </w:pPr>
            <w:ins w:id="111" w:author="김휘용" w:date="2011-07-21T17:26:00Z">
              <w:r w:rsidRPr="00F721EB">
                <w:rPr>
                  <w:rFonts w:ascii="Arial" w:eastAsia="굴림" w:hAnsi="Arial" w:cs="Arial"/>
                  <w:sz w:val="20"/>
                  <w:lang w:eastAsia="ko-KR"/>
                </w:rPr>
                <w:t xml:space="preserve">0.0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12" w:author="김휘용" w:date="2011-07-21T17:26:00Z"/>
                <w:rFonts w:ascii="Arial" w:eastAsia="굴림" w:hAnsi="Arial" w:cs="Arial"/>
                <w:sz w:val="20"/>
                <w:lang w:eastAsia="ko-KR"/>
              </w:rPr>
            </w:pPr>
            <w:ins w:id="113" w:author="김휘용" w:date="2011-07-21T17:26: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14" w:author="김휘용" w:date="2011-07-21T17:26:00Z"/>
                <w:rFonts w:ascii="Arial" w:eastAsia="굴림" w:hAnsi="Arial" w:cs="Arial"/>
                <w:sz w:val="20"/>
                <w:lang w:eastAsia="ko-KR"/>
              </w:rPr>
            </w:pPr>
            <w:ins w:id="115" w:author="김휘용" w:date="2011-07-21T17:26: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16" w:author="김휘용" w:date="2011-07-21T17:26:00Z"/>
                <w:rFonts w:ascii="Arial" w:eastAsia="굴림" w:hAnsi="Arial" w:cs="Arial"/>
                <w:sz w:val="20"/>
                <w:lang w:eastAsia="ko-KR"/>
              </w:rPr>
            </w:pPr>
            <w:ins w:id="117" w:author="김휘용" w:date="2011-07-21T17:26:00Z">
              <w:r w:rsidRPr="00F721EB">
                <w:rPr>
                  <w:rFonts w:ascii="Arial" w:eastAsia="굴림" w:hAnsi="Arial" w:cs="Arial"/>
                  <w:sz w:val="20"/>
                  <w:lang w:eastAsia="ko-KR"/>
                </w:rPr>
                <w:t xml:space="preserve">0.0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18" w:author="김휘용" w:date="2011-07-21T17:26:00Z"/>
                <w:rFonts w:ascii="Arial" w:eastAsia="굴림" w:hAnsi="Arial" w:cs="Arial"/>
                <w:sz w:val="20"/>
                <w:lang w:eastAsia="ko-KR"/>
              </w:rPr>
            </w:pPr>
            <w:ins w:id="119" w:author="김휘용" w:date="2011-07-21T17:26:00Z">
              <w:r w:rsidRPr="00F721EB">
                <w:rPr>
                  <w:rFonts w:ascii="Arial" w:eastAsia="굴림" w:hAnsi="Arial" w:cs="Arial"/>
                  <w:sz w:val="20"/>
                  <w:lang w:eastAsia="ko-KR"/>
                </w:rPr>
                <w:t xml:space="preserve">-0.1 </w:t>
              </w:r>
            </w:ins>
          </w:p>
        </w:tc>
      </w:tr>
      <w:tr w:rsidR="00F721EB" w:rsidRPr="00F721EB" w:rsidTr="00F721EB">
        <w:trPr>
          <w:trHeight w:val="255"/>
          <w:jc w:val="center"/>
          <w:ins w:id="120" w:author="김휘용" w:date="2011-07-21T17:26: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21" w:author="김휘용" w:date="2011-07-21T17:26:00Z"/>
                <w:rFonts w:ascii="Arial" w:eastAsia="굴림" w:hAnsi="Arial" w:cs="Arial"/>
                <w:sz w:val="20"/>
                <w:lang w:eastAsia="ko-KR"/>
              </w:rPr>
            </w:pPr>
            <w:ins w:id="122" w:author="김휘용" w:date="2011-07-21T17:26:00Z">
              <w:r w:rsidRPr="00F721EB">
                <w:rPr>
                  <w:rFonts w:ascii="Arial" w:eastAsia="굴림" w:hAnsi="Arial" w:cs="Arial"/>
                  <w:sz w:val="20"/>
                  <w:lang w:eastAsia="ko-KR"/>
                </w:rPr>
                <w:t>Class D</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23" w:author="김휘용" w:date="2011-07-21T17:26:00Z"/>
                <w:rFonts w:ascii="Arial" w:eastAsia="굴림" w:hAnsi="Arial" w:cs="Arial"/>
                <w:sz w:val="20"/>
                <w:lang w:eastAsia="ko-KR"/>
              </w:rPr>
            </w:pPr>
            <w:ins w:id="124" w:author="김휘용" w:date="2011-07-21T17:26: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25" w:author="김휘용" w:date="2011-07-21T17:26:00Z"/>
                <w:rFonts w:ascii="Arial" w:eastAsia="굴림" w:hAnsi="Arial" w:cs="Arial"/>
                <w:sz w:val="20"/>
                <w:lang w:eastAsia="ko-KR"/>
              </w:rPr>
            </w:pPr>
            <w:ins w:id="126" w:author="김휘용" w:date="2011-07-21T17:26:00Z">
              <w:r w:rsidRPr="00F721EB">
                <w:rPr>
                  <w:rFonts w:ascii="Arial" w:eastAsia="굴림" w:hAnsi="Arial" w:cs="Arial"/>
                  <w:sz w:val="20"/>
                  <w:lang w:eastAsia="ko-KR"/>
                </w:rPr>
                <w:t xml:space="preserve">0.0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27" w:author="김휘용" w:date="2011-07-21T17:26:00Z"/>
                <w:rFonts w:ascii="Arial" w:eastAsia="굴림" w:hAnsi="Arial" w:cs="Arial"/>
                <w:sz w:val="20"/>
                <w:lang w:eastAsia="ko-KR"/>
              </w:rPr>
            </w:pPr>
            <w:ins w:id="128" w:author="김휘용" w:date="2011-07-21T17:26: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29" w:author="김휘용" w:date="2011-07-21T17:26:00Z"/>
                <w:rFonts w:ascii="Arial" w:eastAsia="굴림" w:hAnsi="Arial" w:cs="Arial"/>
                <w:sz w:val="20"/>
                <w:lang w:eastAsia="ko-KR"/>
              </w:rPr>
            </w:pPr>
            <w:ins w:id="130" w:author="김휘용" w:date="2011-07-21T17:26: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31" w:author="김휘용" w:date="2011-07-21T17:26:00Z"/>
                <w:rFonts w:ascii="Arial" w:eastAsia="굴림" w:hAnsi="Arial" w:cs="Arial"/>
                <w:sz w:val="20"/>
                <w:lang w:eastAsia="ko-KR"/>
              </w:rPr>
            </w:pPr>
            <w:ins w:id="132" w:author="김휘용" w:date="2011-07-21T17:26:00Z">
              <w:r w:rsidRPr="00F721EB">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33" w:author="김휘용" w:date="2011-07-21T17:26:00Z"/>
                <w:rFonts w:ascii="Arial" w:eastAsia="굴림" w:hAnsi="Arial" w:cs="Arial"/>
                <w:sz w:val="20"/>
                <w:lang w:eastAsia="ko-KR"/>
              </w:rPr>
            </w:pPr>
            <w:ins w:id="134" w:author="김휘용" w:date="2011-07-21T17:26:00Z">
              <w:r w:rsidRPr="00F721EB">
                <w:rPr>
                  <w:rFonts w:ascii="Arial" w:eastAsia="굴림" w:hAnsi="Arial" w:cs="Arial"/>
                  <w:sz w:val="20"/>
                  <w:lang w:eastAsia="ko-KR"/>
                </w:rPr>
                <w:t xml:space="preserve">0.0 </w:t>
              </w:r>
            </w:ins>
          </w:p>
        </w:tc>
      </w:tr>
      <w:tr w:rsidR="00F721EB" w:rsidRPr="00F721EB" w:rsidTr="00F721EB">
        <w:trPr>
          <w:trHeight w:val="255"/>
          <w:jc w:val="center"/>
          <w:ins w:id="135" w:author="김휘용" w:date="2011-07-21T17:26:00Z"/>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36" w:author="김휘용" w:date="2011-07-21T17:26:00Z"/>
                <w:rFonts w:ascii="Arial" w:eastAsia="굴림" w:hAnsi="Arial" w:cs="Arial"/>
                <w:sz w:val="20"/>
                <w:lang w:eastAsia="ko-KR"/>
              </w:rPr>
            </w:pPr>
            <w:ins w:id="137" w:author="김휘용" w:date="2011-07-21T17:26:00Z">
              <w:r w:rsidRPr="00F721EB">
                <w:rPr>
                  <w:rFonts w:ascii="Arial" w:eastAsia="굴림" w:hAnsi="Arial" w:cs="Arial"/>
                  <w:sz w:val="20"/>
                  <w:lang w:eastAsia="ko-KR"/>
                </w:rPr>
                <w:t>Class E</w:t>
              </w:r>
            </w:ins>
          </w:p>
        </w:tc>
        <w:tc>
          <w:tcPr>
            <w:tcW w:w="858" w:type="dxa"/>
            <w:tcBorders>
              <w:top w:val="nil"/>
              <w:left w:val="nil"/>
              <w:bottom w:val="single" w:sz="4" w:space="0" w:color="auto"/>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38" w:author="김휘용" w:date="2011-07-21T17:26:00Z"/>
                <w:rFonts w:ascii="Arial" w:eastAsia="굴림" w:hAnsi="Arial" w:cs="Arial"/>
                <w:sz w:val="20"/>
                <w:lang w:eastAsia="ko-KR"/>
              </w:rPr>
            </w:pPr>
            <w:ins w:id="139" w:author="김휘용" w:date="2011-07-21T17:26:00Z">
              <w:r w:rsidRPr="00F721EB">
                <w:rPr>
                  <w:rFonts w:ascii="Arial" w:eastAsia="굴림" w:hAnsi="Arial" w:cs="Arial"/>
                  <w:sz w:val="20"/>
                  <w:lang w:eastAsia="ko-KR"/>
                </w:rPr>
                <w:t xml:space="preserve">　</w:t>
              </w:r>
            </w:ins>
          </w:p>
        </w:tc>
        <w:tc>
          <w:tcPr>
            <w:tcW w:w="1041" w:type="dxa"/>
            <w:tcBorders>
              <w:top w:val="nil"/>
              <w:left w:val="nil"/>
              <w:bottom w:val="single" w:sz="4" w:space="0" w:color="auto"/>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40" w:author="김휘용" w:date="2011-07-21T17:26:00Z"/>
                <w:rFonts w:ascii="Arial" w:eastAsia="굴림" w:hAnsi="Arial" w:cs="Arial"/>
                <w:sz w:val="20"/>
                <w:lang w:eastAsia="ko-KR"/>
              </w:rPr>
            </w:pPr>
            <w:ins w:id="141" w:author="김휘용" w:date="2011-07-21T17:26:00Z">
              <w:r w:rsidRPr="00F721EB">
                <w:rPr>
                  <w:rFonts w:ascii="Arial" w:eastAsia="굴림" w:hAnsi="Arial" w:cs="Arial"/>
                  <w:sz w:val="20"/>
                  <w:lang w:eastAsia="ko-KR"/>
                </w:rPr>
                <w:t xml:space="preserve">　</w:t>
              </w:r>
            </w:ins>
          </w:p>
        </w:tc>
        <w:tc>
          <w:tcPr>
            <w:tcW w:w="1041" w:type="dxa"/>
            <w:tcBorders>
              <w:top w:val="nil"/>
              <w:left w:val="nil"/>
              <w:bottom w:val="single" w:sz="4" w:space="0" w:color="auto"/>
              <w:right w:val="single" w:sz="8" w:space="0" w:color="auto"/>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42" w:author="김휘용" w:date="2011-07-21T17:26:00Z"/>
                <w:rFonts w:ascii="Arial" w:eastAsia="굴림" w:hAnsi="Arial" w:cs="Arial"/>
                <w:sz w:val="20"/>
                <w:lang w:eastAsia="ko-KR"/>
              </w:rPr>
            </w:pPr>
            <w:ins w:id="143" w:author="김휘용" w:date="2011-07-21T17:26:00Z">
              <w:r w:rsidRPr="00F721EB">
                <w:rPr>
                  <w:rFonts w:ascii="Arial" w:eastAsia="굴림" w:hAnsi="Arial" w:cs="Arial"/>
                  <w:sz w:val="20"/>
                  <w:lang w:eastAsia="ko-KR"/>
                </w:rPr>
                <w:t xml:space="preserve">　</w:t>
              </w:r>
            </w:ins>
          </w:p>
        </w:tc>
        <w:tc>
          <w:tcPr>
            <w:tcW w:w="980" w:type="dxa"/>
            <w:tcBorders>
              <w:top w:val="nil"/>
              <w:left w:val="nil"/>
              <w:bottom w:val="single" w:sz="4" w:space="0" w:color="auto"/>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44" w:author="김휘용" w:date="2011-07-21T17:26:00Z"/>
                <w:rFonts w:ascii="Arial" w:eastAsia="굴림" w:hAnsi="Arial" w:cs="Arial"/>
                <w:sz w:val="20"/>
                <w:lang w:eastAsia="ko-KR"/>
              </w:rPr>
            </w:pPr>
            <w:ins w:id="145" w:author="김휘용" w:date="2011-07-21T17:26:00Z">
              <w:r w:rsidRPr="00F721EB">
                <w:rPr>
                  <w:rFonts w:ascii="Arial" w:eastAsia="굴림" w:hAnsi="Arial" w:cs="Arial"/>
                  <w:sz w:val="20"/>
                  <w:lang w:eastAsia="ko-KR"/>
                </w:rPr>
                <w:t xml:space="preserve">　</w:t>
              </w:r>
            </w:ins>
          </w:p>
        </w:tc>
        <w:tc>
          <w:tcPr>
            <w:tcW w:w="980" w:type="dxa"/>
            <w:tcBorders>
              <w:top w:val="nil"/>
              <w:left w:val="nil"/>
              <w:bottom w:val="single" w:sz="4" w:space="0" w:color="auto"/>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46" w:author="김휘용" w:date="2011-07-21T17:26:00Z"/>
                <w:rFonts w:ascii="Arial" w:eastAsia="굴림" w:hAnsi="Arial" w:cs="Arial"/>
                <w:sz w:val="20"/>
                <w:lang w:eastAsia="ko-KR"/>
              </w:rPr>
            </w:pPr>
            <w:ins w:id="147" w:author="김휘용" w:date="2011-07-21T17:26:00Z">
              <w:r w:rsidRPr="00F721EB">
                <w:rPr>
                  <w:rFonts w:ascii="Arial" w:eastAsia="굴림" w:hAnsi="Arial" w:cs="Arial"/>
                  <w:sz w:val="20"/>
                  <w:lang w:eastAsia="ko-KR"/>
                </w:rPr>
                <w:t xml:space="preserve">　</w:t>
              </w:r>
            </w:ins>
          </w:p>
        </w:tc>
        <w:tc>
          <w:tcPr>
            <w:tcW w:w="980" w:type="dxa"/>
            <w:tcBorders>
              <w:top w:val="nil"/>
              <w:left w:val="nil"/>
              <w:bottom w:val="single" w:sz="4" w:space="0" w:color="auto"/>
              <w:right w:val="single" w:sz="8" w:space="0" w:color="auto"/>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48" w:author="김휘용" w:date="2011-07-21T17:26:00Z"/>
                <w:rFonts w:ascii="Arial" w:eastAsia="굴림" w:hAnsi="Arial" w:cs="Arial"/>
                <w:sz w:val="20"/>
                <w:lang w:eastAsia="ko-KR"/>
              </w:rPr>
            </w:pPr>
            <w:ins w:id="149" w:author="김휘용" w:date="2011-07-21T17:26:00Z">
              <w:r w:rsidRPr="00F721EB">
                <w:rPr>
                  <w:rFonts w:ascii="Arial" w:eastAsia="굴림" w:hAnsi="Arial" w:cs="Arial"/>
                  <w:sz w:val="20"/>
                  <w:lang w:eastAsia="ko-KR"/>
                </w:rPr>
                <w:t xml:space="preserve">　</w:t>
              </w:r>
            </w:ins>
          </w:p>
        </w:tc>
      </w:tr>
      <w:tr w:rsidR="00F721EB" w:rsidRPr="00F721EB" w:rsidTr="00F721EB">
        <w:trPr>
          <w:trHeight w:val="270"/>
          <w:jc w:val="center"/>
          <w:ins w:id="150" w:author="김휘용" w:date="2011-07-21T17:26:00Z"/>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51" w:author="김휘용" w:date="2011-07-21T17:26:00Z"/>
                <w:rFonts w:ascii="Arial" w:eastAsia="굴림" w:hAnsi="Arial" w:cs="Arial"/>
                <w:b/>
                <w:bCs/>
                <w:sz w:val="20"/>
                <w:lang w:eastAsia="ko-KR"/>
              </w:rPr>
            </w:pPr>
            <w:ins w:id="152" w:author="김휘용" w:date="2011-07-21T17:26:00Z">
              <w:r w:rsidRPr="00F721EB">
                <w:rPr>
                  <w:rFonts w:ascii="Arial" w:eastAsia="굴림" w:hAnsi="Arial" w:cs="Arial"/>
                  <w:b/>
                  <w:bCs/>
                  <w:sz w:val="20"/>
                  <w:lang w:eastAsia="ko-KR"/>
                </w:rPr>
                <w:t>Overall</w:t>
              </w:r>
            </w:ins>
          </w:p>
        </w:tc>
        <w:tc>
          <w:tcPr>
            <w:tcW w:w="858"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53" w:author="김휘용" w:date="2011-07-21T17:26:00Z"/>
                <w:rFonts w:ascii="Arial" w:eastAsia="굴림" w:hAnsi="Arial" w:cs="Arial"/>
                <w:b/>
                <w:bCs/>
                <w:sz w:val="20"/>
                <w:lang w:eastAsia="ko-KR"/>
              </w:rPr>
            </w:pPr>
            <w:ins w:id="154" w:author="김휘용" w:date="2011-07-21T17:26:00Z">
              <w:r w:rsidRPr="00F721EB">
                <w:rPr>
                  <w:rFonts w:ascii="Arial" w:eastAsia="굴림" w:hAnsi="Arial" w:cs="Arial"/>
                  <w:b/>
                  <w:bCs/>
                  <w:sz w:val="20"/>
                  <w:lang w:eastAsia="ko-KR"/>
                </w:rPr>
                <w:t xml:space="preserve">0.0 </w:t>
              </w:r>
            </w:ins>
          </w:p>
        </w:tc>
        <w:tc>
          <w:tcPr>
            <w:tcW w:w="1041"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55" w:author="김휘용" w:date="2011-07-21T17:26:00Z"/>
                <w:rFonts w:ascii="Arial" w:eastAsia="굴림" w:hAnsi="Arial" w:cs="Arial"/>
                <w:b/>
                <w:bCs/>
                <w:sz w:val="20"/>
                <w:lang w:eastAsia="ko-KR"/>
              </w:rPr>
            </w:pPr>
            <w:ins w:id="156" w:author="김휘용" w:date="2011-07-21T17:26:00Z">
              <w:r w:rsidRPr="00F721EB">
                <w:rPr>
                  <w:rFonts w:ascii="Arial" w:eastAsia="굴림" w:hAnsi="Arial" w:cs="Arial"/>
                  <w:b/>
                  <w:bCs/>
                  <w:sz w:val="20"/>
                  <w:lang w:eastAsia="ko-KR"/>
                </w:rPr>
                <w:t xml:space="preserve">0.0 </w:t>
              </w:r>
            </w:ins>
          </w:p>
        </w:tc>
        <w:tc>
          <w:tcPr>
            <w:tcW w:w="1041" w:type="dxa"/>
            <w:tcBorders>
              <w:top w:val="nil"/>
              <w:left w:val="nil"/>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57" w:author="김휘용" w:date="2011-07-21T17:26:00Z"/>
                <w:rFonts w:ascii="Arial" w:eastAsia="굴림" w:hAnsi="Arial" w:cs="Arial"/>
                <w:b/>
                <w:bCs/>
                <w:sz w:val="20"/>
                <w:lang w:eastAsia="ko-KR"/>
              </w:rPr>
            </w:pPr>
            <w:ins w:id="158" w:author="김휘용" w:date="2011-07-21T17:26:00Z">
              <w:r w:rsidRPr="00F721EB">
                <w:rPr>
                  <w:rFonts w:ascii="Arial" w:eastAsia="굴림" w:hAnsi="Arial" w:cs="Arial"/>
                  <w:b/>
                  <w:bCs/>
                  <w:sz w:val="20"/>
                  <w:lang w:eastAsia="ko-KR"/>
                </w:rPr>
                <w:t xml:space="preserve">0.0 </w:t>
              </w:r>
            </w:ins>
          </w:p>
        </w:tc>
        <w:tc>
          <w:tcPr>
            <w:tcW w:w="980"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59" w:author="김휘용" w:date="2011-07-21T17:26:00Z"/>
                <w:rFonts w:ascii="Arial" w:eastAsia="굴림" w:hAnsi="Arial" w:cs="Arial"/>
                <w:b/>
                <w:bCs/>
                <w:sz w:val="20"/>
                <w:lang w:eastAsia="ko-KR"/>
              </w:rPr>
            </w:pPr>
            <w:ins w:id="160" w:author="김휘용" w:date="2011-07-21T17:26:00Z">
              <w:r w:rsidRPr="00F721EB">
                <w:rPr>
                  <w:rFonts w:ascii="Arial" w:eastAsia="굴림" w:hAnsi="Arial" w:cs="Arial"/>
                  <w:b/>
                  <w:bCs/>
                  <w:sz w:val="20"/>
                  <w:lang w:eastAsia="ko-KR"/>
                </w:rPr>
                <w:t xml:space="preserve">0.0 </w:t>
              </w:r>
            </w:ins>
          </w:p>
        </w:tc>
        <w:tc>
          <w:tcPr>
            <w:tcW w:w="980"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61" w:author="김휘용" w:date="2011-07-21T17:26:00Z"/>
                <w:rFonts w:ascii="Arial" w:eastAsia="굴림" w:hAnsi="Arial" w:cs="Arial"/>
                <w:b/>
                <w:bCs/>
                <w:sz w:val="20"/>
                <w:lang w:eastAsia="ko-KR"/>
              </w:rPr>
            </w:pPr>
            <w:ins w:id="162" w:author="김휘용" w:date="2011-07-21T17:26:00Z">
              <w:r w:rsidRPr="00F721EB">
                <w:rPr>
                  <w:rFonts w:ascii="Arial" w:eastAsia="굴림" w:hAnsi="Arial" w:cs="Arial"/>
                  <w:b/>
                  <w:bCs/>
                  <w:sz w:val="20"/>
                  <w:lang w:eastAsia="ko-KR"/>
                </w:rPr>
                <w:t xml:space="preserve">0.0 </w:t>
              </w:r>
            </w:ins>
          </w:p>
        </w:tc>
        <w:tc>
          <w:tcPr>
            <w:tcW w:w="980" w:type="dxa"/>
            <w:tcBorders>
              <w:top w:val="nil"/>
              <w:left w:val="nil"/>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163" w:author="김휘용" w:date="2011-07-21T17:26:00Z"/>
                <w:rFonts w:ascii="Arial" w:eastAsia="굴림" w:hAnsi="Arial" w:cs="Arial"/>
                <w:b/>
                <w:bCs/>
                <w:sz w:val="20"/>
                <w:lang w:eastAsia="ko-KR"/>
              </w:rPr>
            </w:pPr>
            <w:ins w:id="164" w:author="김휘용" w:date="2011-07-21T17:26:00Z">
              <w:r w:rsidRPr="00F721EB">
                <w:rPr>
                  <w:rFonts w:ascii="Arial" w:eastAsia="굴림" w:hAnsi="Arial" w:cs="Arial"/>
                  <w:b/>
                  <w:bCs/>
                  <w:sz w:val="20"/>
                  <w:lang w:eastAsia="ko-KR"/>
                </w:rPr>
                <w:t xml:space="preserve">0.0 </w:t>
              </w:r>
            </w:ins>
          </w:p>
        </w:tc>
      </w:tr>
      <w:tr w:rsidR="00F721EB" w:rsidRPr="00F721EB" w:rsidTr="00F721EB">
        <w:trPr>
          <w:trHeight w:val="255"/>
          <w:jc w:val="center"/>
          <w:ins w:id="165" w:author="김휘용" w:date="2011-07-21T17:26:00Z"/>
        </w:trPr>
        <w:tc>
          <w:tcPr>
            <w:tcW w:w="1360" w:type="dxa"/>
            <w:tcBorders>
              <w:top w:val="nil"/>
              <w:left w:val="single" w:sz="8" w:space="0" w:color="auto"/>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66" w:author="김휘용" w:date="2011-07-21T17:26:00Z"/>
                <w:rFonts w:ascii="Arial" w:eastAsia="굴림" w:hAnsi="Arial" w:cs="Arial"/>
                <w:sz w:val="20"/>
                <w:lang w:eastAsia="ko-KR"/>
              </w:rPr>
            </w:pPr>
            <w:proofErr w:type="spellStart"/>
            <w:ins w:id="167" w:author="김휘용" w:date="2011-07-21T17:26:00Z">
              <w:r w:rsidRPr="00F721EB">
                <w:rPr>
                  <w:rFonts w:ascii="Arial" w:eastAsia="굴림" w:hAnsi="Arial" w:cs="Arial"/>
                  <w:sz w:val="20"/>
                  <w:lang w:eastAsia="ko-KR"/>
                </w:rPr>
                <w:t>Enc</w:t>
              </w:r>
              <w:proofErr w:type="spellEnd"/>
              <w:r w:rsidRPr="00F721EB">
                <w:rPr>
                  <w:rFonts w:ascii="Arial" w:eastAsia="굴림" w:hAnsi="Arial" w:cs="Arial"/>
                  <w:sz w:val="20"/>
                  <w:lang w:eastAsia="ko-KR"/>
                </w:rPr>
                <w:t xml:space="preserve"> Time[%]</w:t>
              </w:r>
            </w:ins>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168" w:author="김휘용" w:date="2011-07-21T17:26:00Z"/>
                <w:rFonts w:ascii="Arial" w:eastAsia="굴림" w:hAnsi="Arial" w:cs="Arial"/>
                <w:sz w:val="20"/>
                <w:lang w:eastAsia="ko-KR"/>
              </w:rPr>
            </w:pPr>
            <w:ins w:id="169" w:author="김휘용" w:date="2011-07-21T17:26:00Z">
              <w:r w:rsidRPr="00F721EB">
                <w:rPr>
                  <w:rFonts w:ascii="Arial" w:eastAsia="굴림" w:hAnsi="Arial" w:cs="Arial"/>
                  <w:sz w:val="20"/>
                  <w:lang w:eastAsia="ko-KR"/>
                </w:rPr>
                <w:t>101%</w:t>
              </w:r>
            </w:ins>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170" w:author="김휘용" w:date="2011-07-21T17:26:00Z"/>
                <w:rFonts w:ascii="Arial" w:eastAsia="굴림" w:hAnsi="Arial" w:cs="Arial"/>
                <w:sz w:val="20"/>
                <w:lang w:eastAsia="ko-KR"/>
              </w:rPr>
            </w:pPr>
            <w:ins w:id="171" w:author="김휘용" w:date="2011-07-21T17:26:00Z">
              <w:r w:rsidRPr="00F721EB">
                <w:rPr>
                  <w:rFonts w:ascii="Arial" w:eastAsia="굴림" w:hAnsi="Arial" w:cs="Arial"/>
                  <w:sz w:val="20"/>
                  <w:lang w:eastAsia="ko-KR"/>
                </w:rPr>
                <w:t>100%</w:t>
              </w:r>
            </w:ins>
          </w:p>
        </w:tc>
      </w:tr>
      <w:tr w:rsidR="00F721EB" w:rsidRPr="00F721EB" w:rsidTr="00F721EB">
        <w:trPr>
          <w:trHeight w:val="270"/>
          <w:jc w:val="center"/>
          <w:ins w:id="172" w:author="김휘용" w:date="2011-07-21T17:26:00Z"/>
        </w:trPr>
        <w:tc>
          <w:tcPr>
            <w:tcW w:w="1360" w:type="dxa"/>
            <w:tcBorders>
              <w:top w:val="nil"/>
              <w:left w:val="single" w:sz="8" w:space="0" w:color="auto"/>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73" w:author="김휘용" w:date="2011-07-21T17:26:00Z"/>
                <w:rFonts w:ascii="Arial" w:eastAsia="굴림" w:hAnsi="Arial" w:cs="Arial"/>
                <w:sz w:val="20"/>
                <w:lang w:eastAsia="ko-KR"/>
              </w:rPr>
            </w:pPr>
            <w:ins w:id="174" w:author="김휘용" w:date="2011-07-21T17:26:00Z">
              <w:r w:rsidRPr="00F721EB">
                <w:rPr>
                  <w:rFonts w:ascii="Arial" w:eastAsia="굴림" w:hAnsi="Arial" w:cs="Arial"/>
                  <w:sz w:val="20"/>
                  <w:lang w:eastAsia="ko-KR"/>
                </w:rPr>
                <w:t>Dec Time[%]</w:t>
              </w:r>
            </w:ins>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175" w:author="김휘용" w:date="2011-07-21T17:26:00Z"/>
                <w:rFonts w:ascii="Arial" w:eastAsia="굴림" w:hAnsi="Arial" w:cs="Arial"/>
                <w:sz w:val="20"/>
                <w:lang w:eastAsia="ko-KR"/>
              </w:rPr>
            </w:pPr>
            <w:ins w:id="176" w:author="김휘용" w:date="2011-07-21T17:26:00Z">
              <w:r w:rsidRPr="00F721EB">
                <w:rPr>
                  <w:rFonts w:ascii="Arial" w:eastAsia="굴림" w:hAnsi="Arial" w:cs="Arial"/>
                  <w:sz w:val="20"/>
                  <w:lang w:eastAsia="ko-KR"/>
                </w:rPr>
                <w:t>98%</w:t>
              </w:r>
            </w:ins>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177" w:author="김휘용" w:date="2011-07-21T17:26:00Z"/>
                <w:rFonts w:ascii="Arial" w:eastAsia="굴림" w:hAnsi="Arial" w:cs="Arial"/>
                <w:sz w:val="20"/>
                <w:lang w:eastAsia="ko-KR"/>
              </w:rPr>
            </w:pPr>
            <w:ins w:id="178" w:author="김휘용" w:date="2011-07-21T17:26:00Z">
              <w:r w:rsidRPr="00F721EB">
                <w:rPr>
                  <w:rFonts w:ascii="Arial" w:eastAsia="굴림" w:hAnsi="Arial" w:cs="Arial"/>
                  <w:sz w:val="20"/>
                  <w:lang w:eastAsia="ko-KR"/>
                </w:rPr>
                <w:t>99%</w:t>
              </w:r>
            </w:ins>
          </w:p>
        </w:tc>
      </w:tr>
      <w:tr w:rsidR="00F721EB" w:rsidRPr="00F721EB" w:rsidTr="00F721EB">
        <w:trPr>
          <w:trHeight w:val="270"/>
          <w:jc w:val="center"/>
          <w:ins w:id="179" w:author="김휘용" w:date="2011-07-21T17:26:00Z"/>
        </w:trPr>
        <w:tc>
          <w:tcPr>
            <w:tcW w:w="136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80" w:author="김휘용" w:date="2011-07-21T17:26:00Z"/>
                <w:rFonts w:ascii="Arial" w:eastAsia="굴림" w:hAnsi="Arial" w:cs="Arial"/>
                <w:sz w:val="20"/>
                <w:lang w:eastAsia="ko-KR"/>
              </w:rPr>
            </w:pPr>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81" w:author="김휘용" w:date="2011-07-21T17:26:00Z"/>
                <w:rFonts w:ascii="Arial" w:eastAsia="굴림" w:hAnsi="Arial" w:cs="Arial"/>
                <w:sz w:val="20"/>
                <w:lang w:eastAsia="ko-KR"/>
              </w:rPr>
            </w:pPr>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82" w:author="김휘용" w:date="2011-07-21T17:26:00Z"/>
                <w:rFonts w:ascii="Arial" w:eastAsia="굴림" w:hAnsi="Arial" w:cs="Arial"/>
                <w:sz w:val="20"/>
                <w:lang w:eastAsia="ko-KR"/>
              </w:rPr>
            </w:pPr>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83" w:author="김휘용" w:date="2011-07-21T17:26: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84" w:author="김휘용" w:date="2011-07-21T17:26: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85" w:author="김휘용" w:date="2011-07-21T17:26: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86" w:author="김휘용" w:date="2011-07-21T17:26:00Z"/>
                <w:rFonts w:ascii="Arial" w:eastAsia="굴림" w:hAnsi="Arial" w:cs="Arial"/>
                <w:sz w:val="20"/>
                <w:lang w:eastAsia="ko-KR"/>
              </w:rPr>
            </w:pPr>
          </w:p>
        </w:tc>
      </w:tr>
      <w:tr w:rsidR="00F721EB" w:rsidRPr="00F721EB" w:rsidTr="00F721EB">
        <w:trPr>
          <w:trHeight w:val="270"/>
          <w:jc w:val="center"/>
          <w:ins w:id="187" w:author="김휘용" w:date="2011-07-21T17:26:00Z"/>
        </w:trPr>
        <w:tc>
          <w:tcPr>
            <w:tcW w:w="1360" w:type="dxa"/>
            <w:tcBorders>
              <w:top w:val="single" w:sz="8" w:space="0" w:color="auto"/>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88" w:author="김휘용" w:date="2011-07-21T17:26:00Z"/>
                <w:rFonts w:ascii="Arial" w:eastAsia="굴림" w:hAnsi="Arial" w:cs="Arial"/>
                <w:sz w:val="20"/>
                <w:lang w:eastAsia="ko-KR"/>
              </w:rPr>
            </w:pPr>
            <w:ins w:id="189" w:author="김휘용" w:date="2011-07-21T17:26:00Z">
              <w:r w:rsidRPr="00F721EB">
                <w:rPr>
                  <w:rFonts w:ascii="Arial" w:eastAsia="굴림" w:hAnsi="Arial" w:cs="Arial"/>
                  <w:sz w:val="20"/>
                  <w:lang w:eastAsia="ko-KR"/>
                </w:rPr>
                <w:t xml:space="preserve">　</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190" w:author="김휘용" w:date="2011-07-21T17:26:00Z"/>
                <w:rFonts w:ascii="Arial" w:eastAsia="굴림" w:hAnsi="Arial" w:cs="Arial"/>
                <w:sz w:val="20"/>
                <w:lang w:eastAsia="ko-KR"/>
              </w:rPr>
            </w:pPr>
            <w:ins w:id="191" w:author="김휘용" w:date="2011-07-21T17:26:00Z">
              <w:r w:rsidRPr="00F721EB">
                <w:rPr>
                  <w:rFonts w:ascii="Arial" w:eastAsia="굴림" w:hAnsi="Arial" w:cs="Arial"/>
                  <w:sz w:val="20"/>
                  <w:lang w:eastAsia="ko-KR"/>
                </w:rPr>
                <w:t>Low delay B HE</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192" w:author="김휘용" w:date="2011-07-21T17:26:00Z"/>
                <w:rFonts w:ascii="Arial" w:eastAsia="굴림" w:hAnsi="Arial" w:cs="Arial"/>
                <w:sz w:val="20"/>
                <w:lang w:eastAsia="ko-KR"/>
              </w:rPr>
            </w:pPr>
            <w:ins w:id="193" w:author="김휘용" w:date="2011-07-21T17:26:00Z">
              <w:r w:rsidRPr="00F721EB">
                <w:rPr>
                  <w:rFonts w:ascii="Arial" w:eastAsia="굴림" w:hAnsi="Arial" w:cs="Arial"/>
                  <w:sz w:val="20"/>
                  <w:lang w:eastAsia="ko-KR"/>
                </w:rPr>
                <w:t>Low delay B LC</w:t>
              </w:r>
            </w:ins>
          </w:p>
        </w:tc>
      </w:tr>
      <w:tr w:rsidR="00F721EB" w:rsidRPr="00F721EB" w:rsidTr="00F721EB">
        <w:trPr>
          <w:trHeight w:val="270"/>
          <w:jc w:val="center"/>
          <w:ins w:id="194" w:author="김휘용" w:date="2011-07-21T17:26:00Z"/>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195" w:author="김휘용" w:date="2011-07-21T17:26:00Z"/>
                <w:rFonts w:ascii="Arial" w:eastAsia="굴림" w:hAnsi="Arial" w:cs="Arial"/>
                <w:sz w:val="20"/>
                <w:lang w:eastAsia="ko-KR"/>
              </w:rPr>
            </w:pPr>
            <w:ins w:id="196" w:author="김휘용" w:date="2011-07-21T17:26:00Z">
              <w:r w:rsidRPr="00F721EB">
                <w:rPr>
                  <w:rFonts w:ascii="Arial" w:eastAsia="굴림" w:hAnsi="Arial" w:cs="Arial"/>
                  <w:sz w:val="20"/>
                  <w:lang w:eastAsia="ko-KR"/>
                </w:rPr>
                <w:t xml:space="preserve">　</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197" w:author="김휘용" w:date="2011-07-21T17:26:00Z"/>
                <w:rFonts w:ascii="Arial" w:eastAsia="굴림" w:hAnsi="Arial" w:cs="Arial"/>
                <w:sz w:val="20"/>
                <w:lang w:eastAsia="ko-KR"/>
              </w:rPr>
            </w:pPr>
            <w:ins w:id="198" w:author="김휘용" w:date="2011-07-21T17:26:00Z">
              <w:r w:rsidRPr="00F721EB">
                <w:rPr>
                  <w:rFonts w:ascii="Arial" w:eastAsia="굴림" w:hAnsi="Arial" w:cs="Arial"/>
                  <w:sz w:val="20"/>
                  <w:lang w:eastAsia="ko-KR"/>
                </w:rPr>
                <w:t>Y</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199" w:author="김휘용" w:date="2011-07-21T17:26:00Z"/>
                <w:rFonts w:ascii="Arial" w:eastAsia="굴림" w:hAnsi="Arial" w:cs="Arial"/>
                <w:sz w:val="20"/>
                <w:lang w:eastAsia="ko-KR"/>
              </w:rPr>
            </w:pPr>
            <w:ins w:id="200" w:author="김휘용" w:date="2011-07-21T17:26:00Z">
              <w:r w:rsidRPr="00F721EB">
                <w:rPr>
                  <w:rFonts w:ascii="Arial" w:eastAsia="굴림" w:hAnsi="Arial" w:cs="Arial"/>
                  <w:sz w:val="20"/>
                  <w:lang w:eastAsia="ko-KR"/>
                </w:rPr>
                <w:t>U</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201" w:author="김휘용" w:date="2011-07-21T17:26:00Z"/>
                <w:rFonts w:ascii="Arial" w:eastAsia="굴림" w:hAnsi="Arial" w:cs="Arial"/>
                <w:sz w:val="20"/>
                <w:lang w:eastAsia="ko-KR"/>
              </w:rPr>
            </w:pPr>
            <w:ins w:id="202" w:author="김휘용" w:date="2011-07-21T17:26:00Z">
              <w:r w:rsidRPr="00F721EB">
                <w:rPr>
                  <w:rFonts w:ascii="Arial" w:eastAsia="굴림" w:hAnsi="Arial" w:cs="Arial"/>
                  <w:sz w:val="20"/>
                  <w:lang w:eastAsia="ko-KR"/>
                </w:rPr>
                <w:t>V</w:t>
              </w:r>
            </w:ins>
          </w:p>
        </w:tc>
        <w:tc>
          <w:tcPr>
            <w:tcW w:w="980"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203" w:author="김휘용" w:date="2011-07-21T17:26:00Z"/>
                <w:rFonts w:ascii="Arial" w:eastAsia="굴림" w:hAnsi="Arial" w:cs="Arial"/>
                <w:sz w:val="20"/>
                <w:lang w:eastAsia="ko-KR"/>
              </w:rPr>
            </w:pPr>
            <w:ins w:id="204" w:author="김휘용" w:date="2011-07-21T17:26:00Z">
              <w:r w:rsidRPr="00F721EB">
                <w:rPr>
                  <w:rFonts w:ascii="Arial" w:eastAsia="굴림" w:hAnsi="Arial" w:cs="Arial"/>
                  <w:sz w:val="20"/>
                  <w:lang w:eastAsia="ko-KR"/>
                </w:rPr>
                <w:t>Y</w:t>
              </w:r>
            </w:ins>
          </w:p>
        </w:tc>
        <w:tc>
          <w:tcPr>
            <w:tcW w:w="980"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205" w:author="김휘용" w:date="2011-07-21T17:26:00Z"/>
                <w:rFonts w:ascii="Arial" w:eastAsia="굴림" w:hAnsi="Arial" w:cs="Arial"/>
                <w:sz w:val="20"/>
                <w:lang w:eastAsia="ko-KR"/>
              </w:rPr>
            </w:pPr>
            <w:ins w:id="206" w:author="김휘용" w:date="2011-07-21T17:26:00Z">
              <w:r w:rsidRPr="00F721EB">
                <w:rPr>
                  <w:rFonts w:ascii="Arial" w:eastAsia="굴림" w:hAnsi="Arial" w:cs="Arial"/>
                  <w:sz w:val="20"/>
                  <w:lang w:eastAsia="ko-KR"/>
                </w:rPr>
                <w:t>U</w:t>
              </w:r>
            </w:ins>
          </w:p>
        </w:tc>
        <w:tc>
          <w:tcPr>
            <w:tcW w:w="980" w:type="dxa"/>
            <w:tcBorders>
              <w:top w:val="nil"/>
              <w:left w:val="nil"/>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207" w:author="김휘용" w:date="2011-07-21T17:26:00Z"/>
                <w:rFonts w:ascii="Arial" w:eastAsia="굴림" w:hAnsi="Arial" w:cs="Arial"/>
                <w:sz w:val="20"/>
                <w:lang w:eastAsia="ko-KR"/>
              </w:rPr>
            </w:pPr>
            <w:ins w:id="208" w:author="김휘용" w:date="2011-07-21T17:26:00Z">
              <w:r w:rsidRPr="00F721EB">
                <w:rPr>
                  <w:rFonts w:ascii="Arial" w:eastAsia="굴림" w:hAnsi="Arial" w:cs="Arial"/>
                  <w:sz w:val="20"/>
                  <w:lang w:eastAsia="ko-KR"/>
                </w:rPr>
                <w:t>V</w:t>
              </w:r>
            </w:ins>
          </w:p>
        </w:tc>
      </w:tr>
      <w:tr w:rsidR="00F721EB" w:rsidRPr="00F721EB" w:rsidTr="00F721EB">
        <w:trPr>
          <w:trHeight w:val="255"/>
          <w:jc w:val="center"/>
          <w:ins w:id="209" w:author="김휘용" w:date="2011-07-21T17:26: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210" w:author="김휘용" w:date="2011-07-21T17:26:00Z"/>
                <w:rFonts w:ascii="Arial" w:eastAsia="굴림" w:hAnsi="Arial" w:cs="Arial"/>
                <w:sz w:val="20"/>
                <w:lang w:eastAsia="ko-KR"/>
              </w:rPr>
            </w:pPr>
            <w:ins w:id="211" w:author="김휘용" w:date="2011-07-21T17:26:00Z">
              <w:r w:rsidRPr="00F721EB">
                <w:rPr>
                  <w:rFonts w:ascii="Arial" w:eastAsia="굴림" w:hAnsi="Arial" w:cs="Arial"/>
                  <w:sz w:val="20"/>
                  <w:lang w:eastAsia="ko-KR"/>
                </w:rPr>
                <w:t>Class A</w:t>
              </w:r>
            </w:ins>
          </w:p>
        </w:tc>
        <w:tc>
          <w:tcPr>
            <w:tcW w:w="858" w:type="dxa"/>
            <w:tcBorders>
              <w:top w:val="single" w:sz="8" w:space="0" w:color="auto"/>
              <w:left w:val="nil"/>
              <w:bottom w:val="nil"/>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212" w:author="김휘용" w:date="2011-07-21T17:26:00Z"/>
                <w:rFonts w:ascii="Arial" w:eastAsia="굴림" w:hAnsi="Arial" w:cs="Arial"/>
                <w:sz w:val="20"/>
                <w:lang w:eastAsia="ko-KR"/>
              </w:rPr>
            </w:pPr>
            <w:ins w:id="213" w:author="김휘용" w:date="2011-07-21T17:26:00Z">
              <w:r w:rsidRPr="00F721EB">
                <w:rPr>
                  <w:rFonts w:ascii="Arial" w:eastAsia="굴림" w:hAnsi="Arial" w:cs="Arial"/>
                  <w:sz w:val="20"/>
                  <w:lang w:eastAsia="ko-KR"/>
                </w:rPr>
                <w:t xml:space="preserve">　</w:t>
              </w:r>
            </w:ins>
          </w:p>
        </w:tc>
        <w:tc>
          <w:tcPr>
            <w:tcW w:w="1041" w:type="dxa"/>
            <w:tcBorders>
              <w:top w:val="single" w:sz="8" w:space="0" w:color="auto"/>
              <w:left w:val="nil"/>
              <w:bottom w:val="nil"/>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214" w:author="김휘용" w:date="2011-07-21T17:26:00Z"/>
                <w:rFonts w:ascii="Arial" w:eastAsia="굴림" w:hAnsi="Arial" w:cs="Arial"/>
                <w:sz w:val="20"/>
                <w:lang w:eastAsia="ko-KR"/>
              </w:rPr>
            </w:pPr>
            <w:ins w:id="215" w:author="김휘용" w:date="2011-07-21T17:26:00Z">
              <w:r w:rsidRPr="00F721EB">
                <w:rPr>
                  <w:rFonts w:ascii="Arial" w:eastAsia="굴림" w:hAnsi="Arial" w:cs="Arial"/>
                  <w:sz w:val="20"/>
                  <w:lang w:eastAsia="ko-KR"/>
                </w:rPr>
                <w:t xml:space="preserve">　</w:t>
              </w:r>
            </w:ins>
          </w:p>
        </w:tc>
        <w:tc>
          <w:tcPr>
            <w:tcW w:w="1041" w:type="dxa"/>
            <w:tcBorders>
              <w:top w:val="single" w:sz="8" w:space="0" w:color="auto"/>
              <w:left w:val="nil"/>
              <w:bottom w:val="nil"/>
              <w:right w:val="single" w:sz="8" w:space="0" w:color="auto"/>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216" w:author="김휘용" w:date="2011-07-21T17:26:00Z"/>
                <w:rFonts w:ascii="Arial" w:eastAsia="굴림" w:hAnsi="Arial" w:cs="Arial"/>
                <w:sz w:val="20"/>
                <w:lang w:eastAsia="ko-KR"/>
              </w:rPr>
            </w:pPr>
            <w:ins w:id="217" w:author="김휘용" w:date="2011-07-21T17:26:00Z">
              <w:r w:rsidRPr="00F721EB">
                <w:rPr>
                  <w:rFonts w:ascii="Arial" w:eastAsia="굴림" w:hAnsi="Arial" w:cs="Arial"/>
                  <w:sz w:val="20"/>
                  <w:lang w:eastAsia="ko-KR"/>
                </w:rPr>
                <w:t xml:space="preserve">　</w:t>
              </w:r>
            </w:ins>
          </w:p>
        </w:tc>
        <w:tc>
          <w:tcPr>
            <w:tcW w:w="980" w:type="dxa"/>
            <w:tcBorders>
              <w:top w:val="nil"/>
              <w:left w:val="nil"/>
              <w:bottom w:val="nil"/>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218" w:author="김휘용" w:date="2011-07-21T17:26:00Z"/>
                <w:rFonts w:ascii="Arial" w:eastAsia="굴림" w:hAnsi="Arial" w:cs="Arial"/>
                <w:sz w:val="20"/>
                <w:lang w:eastAsia="ko-KR"/>
              </w:rPr>
            </w:pPr>
            <w:ins w:id="219" w:author="김휘용" w:date="2011-07-21T17:26:00Z">
              <w:r w:rsidRPr="00F721EB">
                <w:rPr>
                  <w:rFonts w:ascii="Arial" w:eastAsia="굴림" w:hAnsi="Arial" w:cs="Arial"/>
                  <w:sz w:val="20"/>
                  <w:lang w:eastAsia="ko-KR"/>
                </w:rPr>
                <w:t xml:space="preserve">　</w:t>
              </w:r>
            </w:ins>
          </w:p>
        </w:tc>
        <w:tc>
          <w:tcPr>
            <w:tcW w:w="980" w:type="dxa"/>
            <w:tcBorders>
              <w:top w:val="nil"/>
              <w:left w:val="nil"/>
              <w:bottom w:val="nil"/>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220" w:author="김휘용" w:date="2011-07-21T17:26:00Z"/>
                <w:rFonts w:ascii="Arial" w:eastAsia="굴림" w:hAnsi="Arial" w:cs="Arial"/>
                <w:sz w:val="20"/>
                <w:lang w:eastAsia="ko-KR"/>
              </w:rPr>
            </w:pPr>
            <w:ins w:id="221" w:author="김휘용" w:date="2011-07-21T17:26:00Z">
              <w:r w:rsidRPr="00F721EB">
                <w:rPr>
                  <w:rFonts w:ascii="Arial" w:eastAsia="굴림" w:hAnsi="Arial" w:cs="Arial"/>
                  <w:sz w:val="20"/>
                  <w:lang w:eastAsia="ko-KR"/>
                </w:rPr>
                <w:t xml:space="preserve">　</w:t>
              </w:r>
            </w:ins>
          </w:p>
        </w:tc>
        <w:tc>
          <w:tcPr>
            <w:tcW w:w="980" w:type="dxa"/>
            <w:tcBorders>
              <w:top w:val="nil"/>
              <w:left w:val="nil"/>
              <w:bottom w:val="nil"/>
              <w:right w:val="single" w:sz="8" w:space="0" w:color="auto"/>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222" w:author="김휘용" w:date="2011-07-21T17:26:00Z"/>
                <w:rFonts w:ascii="Arial" w:eastAsia="굴림" w:hAnsi="Arial" w:cs="Arial"/>
                <w:sz w:val="20"/>
                <w:lang w:eastAsia="ko-KR"/>
              </w:rPr>
            </w:pPr>
            <w:ins w:id="223" w:author="김휘용" w:date="2011-07-21T17:26:00Z">
              <w:r w:rsidRPr="00F721EB">
                <w:rPr>
                  <w:rFonts w:ascii="Arial" w:eastAsia="굴림" w:hAnsi="Arial" w:cs="Arial"/>
                  <w:sz w:val="20"/>
                  <w:lang w:eastAsia="ko-KR"/>
                </w:rPr>
                <w:t xml:space="preserve">　</w:t>
              </w:r>
            </w:ins>
          </w:p>
        </w:tc>
      </w:tr>
      <w:tr w:rsidR="00F721EB" w:rsidRPr="00F721EB" w:rsidTr="00F721EB">
        <w:trPr>
          <w:trHeight w:val="255"/>
          <w:jc w:val="center"/>
          <w:ins w:id="224" w:author="김휘용" w:date="2011-07-21T17:26: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225" w:author="김휘용" w:date="2011-07-21T17:26:00Z"/>
                <w:rFonts w:ascii="Arial" w:eastAsia="굴림" w:hAnsi="Arial" w:cs="Arial"/>
                <w:sz w:val="20"/>
                <w:lang w:eastAsia="ko-KR"/>
              </w:rPr>
            </w:pPr>
            <w:ins w:id="226" w:author="김휘용" w:date="2011-07-21T17:26:00Z">
              <w:r w:rsidRPr="00F721EB">
                <w:rPr>
                  <w:rFonts w:ascii="Arial" w:eastAsia="굴림" w:hAnsi="Arial" w:cs="Arial"/>
                  <w:sz w:val="20"/>
                  <w:lang w:eastAsia="ko-KR"/>
                </w:rPr>
                <w:t>Class B</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27" w:author="김휘용" w:date="2011-07-21T17:26:00Z"/>
                <w:rFonts w:ascii="Arial" w:eastAsia="굴림" w:hAnsi="Arial" w:cs="Arial"/>
                <w:sz w:val="20"/>
                <w:lang w:eastAsia="ko-KR"/>
              </w:rPr>
            </w:pPr>
            <w:ins w:id="228" w:author="김휘용" w:date="2011-07-21T17:26: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29" w:author="김휘용" w:date="2011-07-21T17:26:00Z"/>
                <w:rFonts w:ascii="Arial" w:eastAsia="굴림" w:hAnsi="Arial" w:cs="Arial"/>
                <w:sz w:val="20"/>
                <w:lang w:eastAsia="ko-KR"/>
              </w:rPr>
            </w:pPr>
            <w:ins w:id="230" w:author="김휘용" w:date="2011-07-21T17:26:00Z">
              <w:r w:rsidRPr="00F721EB">
                <w:rPr>
                  <w:rFonts w:ascii="Arial" w:eastAsia="굴림" w:hAnsi="Arial" w:cs="Arial"/>
                  <w:sz w:val="20"/>
                  <w:lang w:eastAsia="ko-KR"/>
                </w:rPr>
                <w:t xml:space="preserve">0.3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31" w:author="김휘용" w:date="2011-07-21T17:26:00Z"/>
                <w:rFonts w:ascii="Arial" w:eastAsia="굴림" w:hAnsi="Arial" w:cs="Arial"/>
                <w:sz w:val="20"/>
                <w:lang w:eastAsia="ko-KR"/>
              </w:rPr>
            </w:pPr>
            <w:ins w:id="232" w:author="김휘용" w:date="2011-07-21T17:26: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33" w:author="김휘용" w:date="2011-07-21T17:26:00Z"/>
                <w:rFonts w:ascii="Arial" w:eastAsia="굴림" w:hAnsi="Arial" w:cs="Arial"/>
                <w:sz w:val="20"/>
                <w:lang w:eastAsia="ko-KR"/>
              </w:rPr>
            </w:pPr>
            <w:ins w:id="234" w:author="김휘용" w:date="2011-07-21T17:26: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35" w:author="김휘용" w:date="2011-07-21T17:26:00Z"/>
                <w:rFonts w:ascii="Arial" w:eastAsia="굴림" w:hAnsi="Arial" w:cs="Arial"/>
                <w:sz w:val="20"/>
                <w:lang w:eastAsia="ko-KR"/>
              </w:rPr>
            </w:pPr>
            <w:ins w:id="236" w:author="김휘용" w:date="2011-07-21T17:26:00Z">
              <w:r w:rsidRPr="00F721EB">
                <w:rPr>
                  <w:rFonts w:ascii="Arial" w:eastAsia="굴림" w:hAnsi="Arial" w:cs="Arial"/>
                  <w:sz w:val="20"/>
                  <w:lang w:eastAsia="ko-KR"/>
                </w:rPr>
                <w:t xml:space="preserve">0.0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37" w:author="김휘용" w:date="2011-07-21T17:26:00Z"/>
                <w:rFonts w:ascii="Arial" w:eastAsia="굴림" w:hAnsi="Arial" w:cs="Arial"/>
                <w:sz w:val="20"/>
                <w:lang w:eastAsia="ko-KR"/>
              </w:rPr>
            </w:pPr>
            <w:ins w:id="238" w:author="김휘용" w:date="2011-07-21T17:26:00Z">
              <w:r w:rsidRPr="00F721EB">
                <w:rPr>
                  <w:rFonts w:ascii="Arial" w:eastAsia="굴림" w:hAnsi="Arial" w:cs="Arial"/>
                  <w:sz w:val="20"/>
                  <w:lang w:eastAsia="ko-KR"/>
                </w:rPr>
                <w:t xml:space="preserve">-0.1 </w:t>
              </w:r>
            </w:ins>
          </w:p>
        </w:tc>
      </w:tr>
      <w:tr w:rsidR="00F721EB" w:rsidRPr="00F721EB" w:rsidTr="00F721EB">
        <w:trPr>
          <w:trHeight w:val="255"/>
          <w:jc w:val="center"/>
          <w:ins w:id="239" w:author="김휘용" w:date="2011-07-21T17:26: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240" w:author="김휘용" w:date="2011-07-21T17:26:00Z"/>
                <w:rFonts w:ascii="Arial" w:eastAsia="굴림" w:hAnsi="Arial" w:cs="Arial"/>
                <w:sz w:val="20"/>
                <w:lang w:eastAsia="ko-KR"/>
              </w:rPr>
            </w:pPr>
            <w:ins w:id="241" w:author="김휘용" w:date="2011-07-21T17:26:00Z">
              <w:r w:rsidRPr="00F721EB">
                <w:rPr>
                  <w:rFonts w:ascii="Arial" w:eastAsia="굴림" w:hAnsi="Arial" w:cs="Arial"/>
                  <w:sz w:val="20"/>
                  <w:lang w:eastAsia="ko-KR"/>
                </w:rPr>
                <w:t>Class C</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42" w:author="김휘용" w:date="2011-07-21T17:26:00Z"/>
                <w:rFonts w:ascii="Arial" w:eastAsia="굴림" w:hAnsi="Arial" w:cs="Arial"/>
                <w:sz w:val="20"/>
                <w:lang w:eastAsia="ko-KR"/>
              </w:rPr>
            </w:pPr>
            <w:ins w:id="243" w:author="김휘용" w:date="2011-07-21T17:26: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44" w:author="김휘용" w:date="2011-07-21T17:26:00Z"/>
                <w:rFonts w:ascii="Arial" w:eastAsia="굴림" w:hAnsi="Arial" w:cs="Arial"/>
                <w:sz w:val="20"/>
                <w:lang w:eastAsia="ko-KR"/>
              </w:rPr>
            </w:pPr>
            <w:ins w:id="245" w:author="김휘용" w:date="2011-07-21T17:26:00Z">
              <w:r w:rsidRPr="00F721EB">
                <w:rPr>
                  <w:rFonts w:ascii="Arial" w:eastAsia="굴림" w:hAnsi="Arial" w:cs="Arial"/>
                  <w:sz w:val="20"/>
                  <w:lang w:eastAsia="ko-KR"/>
                </w:rPr>
                <w:t xml:space="preserve">0.0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46" w:author="김휘용" w:date="2011-07-21T17:26:00Z"/>
                <w:rFonts w:ascii="Arial" w:eastAsia="굴림" w:hAnsi="Arial" w:cs="Arial"/>
                <w:sz w:val="20"/>
                <w:lang w:eastAsia="ko-KR"/>
              </w:rPr>
            </w:pPr>
            <w:ins w:id="247" w:author="김휘용" w:date="2011-07-21T17:26:00Z">
              <w:r w:rsidRPr="00F721EB">
                <w:rPr>
                  <w:rFonts w:ascii="Arial" w:eastAsia="굴림" w:hAnsi="Arial" w:cs="Arial"/>
                  <w:sz w:val="20"/>
                  <w:lang w:eastAsia="ko-KR"/>
                </w:rPr>
                <w:t xml:space="preserve">-0.1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48" w:author="김휘용" w:date="2011-07-21T17:26:00Z"/>
                <w:rFonts w:ascii="Arial" w:eastAsia="굴림" w:hAnsi="Arial" w:cs="Arial"/>
                <w:sz w:val="20"/>
                <w:lang w:eastAsia="ko-KR"/>
              </w:rPr>
            </w:pPr>
            <w:ins w:id="249" w:author="김휘용" w:date="2011-07-21T17:26: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50" w:author="김휘용" w:date="2011-07-21T17:26:00Z"/>
                <w:rFonts w:ascii="Arial" w:eastAsia="굴림" w:hAnsi="Arial" w:cs="Arial"/>
                <w:sz w:val="20"/>
                <w:lang w:eastAsia="ko-KR"/>
              </w:rPr>
            </w:pPr>
            <w:ins w:id="251" w:author="김휘용" w:date="2011-07-21T17:26:00Z">
              <w:r w:rsidRPr="00F721EB">
                <w:rPr>
                  <w:rFonts w:ascii="Arial" w:eastAsia="굴림" w:hAnsi="Arial" w:cs="Arial"/>
                  <w:sz w:val="20"/>
                  <w:lang w:eastAsia="ko-KR"/>
                </w:rPr>
                <w:t xml:space="preserve">0.0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52" w:author="김휘용" w:date="2011-07-21T17:26:00Z"/>
                <w:rFonts w:ascii="Arial" w:eastAsia="굴림" w:hAnsi="Arial" w:cs="Arial"/>
                <w:sz w:val="20"/>
                <w:lang w:eastAsia="ko-KR"/>
              </w:rPr>
            </w:pPr>
            <w:ins w:id="253" w:author="김휘용" w:date="2011-07-21T17:26:00Z">
              <w:r w:rsidRPr="00F721EB">
                <w:rPr>
                  <w:rFonts w:ascii="Arial" w:eastAsia="굴림" w:hAnsi="Arial" w:cs="Arial"/>
                  <w:sz w:val="20"/>
                  <w:lang w:eastAsia="ko-KR"/>
                </w:rPr>
                <w:t xml:space="preserve">-0.2 </w:t>
              </w:r>
            </w:ins>
          </w:p>
        </w:tc>
      </w:tr>
      <w:tr w:rsidR="00F721EB" w:rsidRPr="00F721EB" w:rsidTr="00F721EB">
        <w:trPr>
          <w:trHeight w:val="255"/>
          <w:jc w:val="center"/>
          <w:ins w:id="254" w:author="김휘용" w:date="2011-07-21T17:26: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255" w:author="김휘용" w:date="2011-07-21T17:26:00Z"/>
                <w:rFonts w:ascii="Arial" w:eastAsia="굴림" w:hAnsi="Arial" w:cs="Arial"/>
                <w:sz w:val="20"/>
                <w:lang w:eastAsia="ko-KR"/>
              </w:rPr>
            </w:pPr>
            <w:ins w:id="256" w:author="김휘용" w:date="2011-07-21T17:26:00Z">
              <w:r w:rsidRPr="00F721EB">
                <w:rPr>
                  <w:rFonts w:ascii="Arial" w:eastAsia="굴림" w:hAnsi="Arial" w:cs="Arial"/>
                  <w:sz w:val="20"/>
                  <w:lang w:eastAsia="ko-KR"/>
                </w:rPr>
                <w:t>Class D</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57" w:author="김휘용" w:date="2011-07-21T17:26:00Z"/>
                <w:rFonts w:ascii="Arial" w:eastAsia="굴림" w:hAnsi="Arial" w:cs="Arial"/>
                <w:sz w:val="20"/>
                <w:lang w:eastAsia="ko-KR"/>
              </w:rPr>
            </w:pPr>
            <w:ins w:id="258" w:author="김휘용" w:date="2011-07-21T17:26: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59" w:author="김휘용" w:date="2011-07-21T17:26:00Z"/>
                <w:rFonts w:ascii="Arial" w:eastAsia="굴림" w:hAnsi="Arial" w:cs="Arial"/>
                <w:sz w:val="20"/>
                <w:lang w:eastAsia="ko-KR"/>
              </w:rPr>
            </w:pPr>
            <w:ins w:id="260" w:author="김휘용" w:date="2011-07-21T17:26:00Z">
              <w:r w:rsidRPr="00F721EB">
                <w:rPr>
                  <w:rFonts w:ascii="Arial" w:eastAsia="굴림" w:hAnsi="Arial" w:cs="Arial"/>
                  <w:sz w:val="20"/>
                  <w:lang w:eastAsia="ko-KR"/>
                </w:rPr>
                <w:t xml:space="preserve">-0.1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61" w:author="김휘용" w:date="2011-07-21T17:26:00Z"/>
                <w:rFonts w:ascii="Arial" w:eastAsia="굴림" w:hAnsi="Arial" w:cs="Arial"/>
                <w:sz w:val="20"/>
                <w:lang w:eastAsia="ko-KR"/>
              </w:rPr>
            </w:pPr>
            <w:ins w:id="262" w:author="김휘용" w:date="2011-07-21T17:26: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63" w:author="김휘용" w:date="2011-07-21T17:26:00Z"/>
                <w:rFonts w:ascii="Arial" w:eastAsia="굴림" w:hAnsi="Arial" w:cs="Arial"/>
                <w:sz w:val="20"/>
                <w:lang w:eastAsia="ko-KR"/>
              </w:rPr>
            </w:pPr>
            <w:ins w:id="264" w:author="김휘용" w:date="2011-07-21T17:26: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65" w:author="김휘용" w:date="2011-07-21T17:26:00Z"/>
                <w:rFonts w:ascii="Arial" w:eastAsia="굴림" w:hAnsi="Arial" w:cs="Arial"/>
                <w:sz w:val="20"/>
                <w:lang w:eastAsia="ko-KR"/>
              </w:rPr>
            </w:pPr>
            <w:ins w:id="266" w:author="김휘용" w:date="2011-07-21T17:26:00Z">
              <w:r w:rsidRPr="00F721EB">
                <w:rPr>
                  <w:rFonts w:ascii="Arial" w:eastAsia="굴림" w:hAnsi="Arial" w:cs="Arial"/>
                  <w:sz w:val="20"/>
                  <w:lang w:eastAsia="ko-KR"/>
                </w:rPr>
                <w:t xml:space="preserve">0.0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67" w:author="김휘용" w:date="2011-07-21T17:26:00Z"/>
                <w:rFonts w:ascii="Arial" w:eastAsia="굴림" w:hAnsi="Arial" w:cs="Arial"/>
                <w:sz w:val="20"/>
                <w:lang w:eastAsia="ko-KR"/>
              </w:rPr>
            </w:pPr>
            <w:ins w:id="268" w:author="김휘용" w:date="2011-07-21T17:26:00Z">
              <w:r w:rsidRPr="00F721EB">
                <w:rPr>
                  <w:rFonts w:ascii="Arial" w:eastAsia="굴림" w:hAnsi="Arial" w:cs="Arial"/>
                  <w:sz w:val="20"/>
                  <w:lang w:eastAsia="ko-KR"/>
                </w:rPr>
                <w:t xml:space="preserve">-0.2 </w:t>
              </w:r>
            </w:ins>
          </w:p>
        </w:tc>
      </w:tr>
      <w:tr w:rsidR="00F721EB" w:rsidRPr="00F721EB" w:rsidTr="00F721EB">
        <w:trPr>
          <w:trHeight w:val="255"/>
          <w:jc w:val="center"/>
          <w:ins w:id="269" w:author="김휘용" w:date="2011-07-21T17:26:00Z"/>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270" w:author="김휘용" w:date="2011-07-21T17:26:00Z"/>
                <w:rFonts w:ascii="Arial" w:eastAsia="굴림" w:hAnsi="Arial" w:cs="Arial"/>
                <w:sz w:val="20"/>
                <w:lang w:eastAsia="ko-KR"/>
              </w:rPr>
            </w:pPr>
            <w:ins w:id="271" w:author="김휘용" w:date="2011-07-21T17:26:00Z">
              <w:r w:rsidRPr="00F721EB">
                <w:rPr>
                  <w:rFonts w:ascii="Arial" w:eastAsia="굴림" w:hAnsi="Arial" w:cs="Arial"/>
                  <w:sz w:val="20"/>
                  <w:lang w:eastAsia="ko-KR"/>
                </w:rPr>
                <w:lastRenderedPageBreak/>
                <w:t>Class E</w:t>
              </w:r>
            </w:ins>
          </w:p>
        </w:tc>
        <w:tc>
          <w:tcPr>
            <w:tcW w:w="858" w:type="dxa"/>
            <w:tcBorders>
              <w:top w:val="nil"/>
              <w:left w:val="nil"/>
              <w:bottom w:val="single" w:sz="4"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72" w:author="김휘용" w:date="2011-07-21T17:26:00Z"/>
                <w:rFonts w:ascii="Arial" w:eastAsia="굴림" w:hAnsi="Arial" w:cs="Arial"/>
                <w:sz w:val="20"/>
                <w:lang w:eastAsia="ko-KR"/>
              </w:rPr>
            </w:pPr>
            <w:ins w:id="273" w:author="김휘용" w:date="2011-07-21T17:26:00Z">
              <w:r w:rsidRPr="00F721EB">
                <w:rPr>
                  <w:rFonts w:ascii="Arial" w:eastAsia="굴림" w:hAnsi="Arial" w:cs="Arial"/>
                  <w:sz w:val="20"/>
                  <w:lang w:eastAsia="ko-KR"/>
                </w:rPr>
                <w:t xml:space="preserve">0.1 </w:t>
              </w:r>
            </w:ins>
          </w:p>
        </w:tc>
        <w:tc>
          <w:tcPr>
            <w:tcW w:w="1041" w:type="dxa"/>
            <w:tcBorders>
              <w:top w:val="nil"/>
              <w:left w:val="nil"/>
              <w:bottom w:val="single" w:sz="4"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74" w:author="김휘용" w:date="2011-07-21T17:26:00Z"/>
                <w:rFonts w:ascii="Arial" w:eastAsia="굴림" w:hAnsi="Arial" w:cs="Arial"/>
                <w:sz w:val="20"/>
                <w:lang w:eastAsia="ko-KR"/>
              </w:rPr>
            </w:pPr>
            <w:ins w:id="275" w:author="김휘용" w:date="2011-07-21T17:26:00Z">
              <w:r w:rsidRPr="00F721EB">
                <w:rPr>
                  <w:rFonts w:ascii="Arial" w:eastAsia="굴림" w:hAnsi="Arial" w:cs="Arial"/>
                  <w:sz w:val="20"/>
                  <w:lang w:eastAsia="ko-KR"/>
                </w:rPr>
                <w:t xml:space="preserve">-0.2 </w:t>
              </w:r>
            </w:ins>
          </w:p>
        </w:tc>
        <w:tc>
          <w:tcPr>
            <w:tcW w:w="1041" w:type="dxa"/>
            <w:tcBorders>
              <w:top w:val="nil"/>
              <w:left w:val="nil"/>
              <w:bottom w:val="single" w:sz="4"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76" w:author="김휘용" w:date="2011-07-21T17:26:00Z"/>
                <w:rFonts w:ascii="Arial" w:eastAsia="굴림" w:hAnsi="Arial" w:cs="Arial"/>
                <w:sz w:val="20"/>
                <w:lang w:eastAsia="ko-KR"/>
              </w:rPr>
            </w:pPr>
            <w:ins w:id="277" w:author="김휘용" w:date="2011-07-21T17:26:00Z">
              <w:r w:rsidRPr="00F721EB">
                <w:rPr>
                  <w:rFonts w:ascii="Arial" w:eastAsia="굴림" w:hAnsi="Arial" w:cs="Arial"/>
                  <w:sz w:val="20"/>
                  <w:lang w:eastAsia="ko-KR"/>
                </w:rPr>
                <w:t xml:space="preserve">-0.7 </w:t>
              </w:r>
            </w:ins>
          </w:p>
        </w:tc>
        <w:tc>
          <w:tcPr>
            <w:tcW w:w="980" w:type="dxa"/>
            <w:tcBorders>
              <w:top w:val="nil"/>
              <w:left w:val="nil"/>
              <w:bottom w:val="single" w:sz="4"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78" w:author="김휘용" w:date="2011-07-21T17:26:00Z"/>
                <w:rFonts w:ascii="Arial" w:eastAsia="굴림" w:hAnsi="Arial" w:cs="Arial"/>
                <w:sz w:val="20"/>
                <w:lang w:eastAsia="ko-KR"/>
              </w:rPr>
            </w:pPr>
            <w:ins w:id="279" w:author="김휘용" w:date="2011-07-21T17:26:00Z">
              <w:r w:rsidRPr="00F721EB">
                <w:rPr>
                  <w:rFonts w:ascii="Arial" w:eastAsia="굴림" w:hAnsi="Arial" w:cs="Arial"/>
                  <w:sz w:val="20"/>
                  <w:lang w:eastAsia="ko-KR"/>
                </w:rPr>
                <w:t xml:space="preserve">-0.1 </w:t>
              </w:r>
            </w:ins>
          </w:p>
        </w:tc>
        <w:tc>
          <w:tcPr>
            <w:tcW w:w="980" w:type="dxa"/>
            <w:tcBorders>
              <w:top w:val="nil"/>
              <w:left w:val="nil"/>
              <w:bottom w:val="single" w:sz="4"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80" w:author="김휘용" w:date="2011-07-21T17:26:00Z"/>
                <w:rFonts w:ascii="Arial" w:eastAsia="굴림" w:hAnsi="Arial" w:cs="Arial"/>
                <w:sz w:val="20"/>
                <w:lang w:eastAsia="ko-KR"/>
              </w:rPr>
            </w:pPr>
            <w:ins w:id="281" w:author="김휘용" w:date="2011-07-21T17:26:00Z">
              <w:r w:rsidRPr="00F721EB">
                <w:rPr>
                  <w:rFonts w:ascii="Arial" w:eastAsia="굴림" w:hAnsi="Arial" w:cs="Arial"/>
                  <w:sz w:val="20"/>
                  <w:lang w:eastAsia="ko-KR"/>
                </w:rPr>
                <w:t xml:space="preserve">0.2 </w:t>
              </w:r>
            </w:ins>
          </w:p>
        </w:tc>
        <w:tc>
          <w:tcPr>
            <w:tcW w:w="980" w:type="dxa"/>
            <w:tcBorders>
              <w:top w:val="nil"/>
              <w:left w:val="nil"/>
              <w:bottom w:val="single" w:sz="4"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82" w:author="김휘용" w:date="2011-07-21T17:26:00Z"/>
                <w:rFonts w:ascii="Arial" w:eastAsia="굴림" w:hAnsi="Arial" w:cs="Arial"/>
                <w:sz w:val="20"/>
                <w:lang w:eastAsia="ko-KR"/>
              </w:rPr>
            </w:pPr>
            <w:ins w:id="283" w:author="김휘용" w:date="2011-07-21T17:26:00Z">
              <w:r w:rsidRPr="00F721EB">
                <w:rPr>
                  <w:rFonts w:ascii="Arial" w:eastAsia="굴림" w:hAnsi="Arial" w:cs="Arial"/>
                  <w:sz w:val="20"/>
                  <w:lang w:eastAsia="ko-KR"/>
                </w:rPr>
                <w:t xml:space="preserve">-0.5 </w:t>
              </w:r>
            </w:ins>
          </w:p>
        </w:tc>
      </w:tr>
      <w:tr w:rsidR="00F721EB" w:rsidRPr="00F721EB" w:rsidTr="00F721EB">
        <w:trPr>
          <w:trHeight w:val="270"/>
          <w:jc w:val="center"/>
          <w:ins w:id="284" w:author="김휘용" w:date="2011-07-21T17:26:00Z"/>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285" w:author="김휘용" w:date="2011-07-21T17:26:00Z"/>
                <w:rFonts w:ascii="Arial" w:eastAsia="굴림" w:hAnsi="Arial" w:cs="Arial"/>
                <w:b/>
                <w:bCs/>
                <w:sz w:val="20"/>
                <w:lang w:eastAsia="ko-KR"/>
              </w:rPr>
            </w:pPr>
            <w:ins w:id="286" w:author="김휘용" w:date="2011-07-21T17:26:00Z">
              <w:r w:rsidRPr="00F721EB">
                <w:rPr>
                  <w:rFonts w:ascii="Arial" w:eastAsia="굴림" w:hAnsi="Arial" w:cs="Arial"/>
                  <w:b/>
                  <w:bCs/>
                  <w:sz w:val="20"/>
                  <w:lang w:eastAsia="ko-KR"/>
                </w:rPr>
                <w:t>Overall</w:t>
              </w:r>
            </w:ins>
          </w:p>
        </w:tc>
        <w:tc>
          <w:tcPr>
            <w:tcW w:w="858"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87" w:author="김휘용" w:date="2011-07-21T17:26:00Z"/>
                <w:rFonts w:ascii="Arial" w:eastAsia="굴림" w:hAnsi="Arial" w:cs="Arial"/>
                <w:b/>
                <w:bCs/>
                <w:sz w:val="20"/>
                <w:lang w:eastAsia="ko-KR"/>
              </w:rPr>
            </w:pPr>
            <w:ins w:id="288" w:author="김휘용" w:date="2011-07-21T17:26:00Z">
              <w:r w:rsidRPr="00F721EB">
                <w:rPr>
                  <w:rFonts w:ascii="Arial" w:eastAsia="굴림" w:hAnsi="Arial" w:cs="Arial"/>
                  <w:b/>
                  <w:bCs/>
                  <w:sz w:val="20"/>
                  <w:lang w:eastAsia="ko-KR"/>
                </w:rPr>
                <w:t xml:space="preserve">0.0 </w:t>
              </w:r>
            </w:ins>
          </w:p>
        </w:tc>
        <w:tc>
          <w:tcPr>
            <w:tcW w:w="1041"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89" w:author="김휘용" w:date="2011-07-21T17:26:00Z"/>
                <w:rFonts w:ascii="Arial" w:eastAsia="굴림" w:hAnsi="Arial" w:cs="Arial"/>
                <w:b/>
                <w:bCs/>
                <w:sz w:val="20"/>
                <w:lang w:eastAsia="ko-KR"/>
              </w:rPr>
            </w:pPr>
            <w:ins w:id="290" w:author="김휘용" w:date="2011-07-21T17:26:00Z">
              <w:r w:rsidRPr="00F721EB">
                <w:rPr>
                  <w:rFonts w:ascii="Arial" w:eastAsia="굴림" w:hAnsi="Arial" w:cs="Arial"/>
                  <w:b/>
                  <w:bCs/>
                  <w:sz w:val="20"/>
                  <w:lang w:eastAsia="ko-KR"/>
                </w:rPr>
                <w:t xml:space="preserve">0.1 </w:t>
              </w:r>
            </w:ins>
          </w:p>
        </w:tc>
        <w:tc>
          <w:tcPr>
            <w:tcW w:w="1041" w:type="dxa"/>
            <w:tcBorders>
              <w:top w:val="nil"/>
              <w:left w:val="nil"/>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91" w:author="김휘용" w:date="2011-07-21T17:26:00Z"/>
                <w:rFonts w:ascii="Arial" w:eastAsia="굴림" w:hAnsi="Arial" w:cs="Arial"/>
                <w:b/>
                <w:bCs/>
                <w:sz w:val="20"/>
                <w:lang w:eastAsia="ko-KR"/>
              </w:rPr>
            </w:pPr>
            <w:ins w:id="292" w:author="김휘용" w:date="2011-07-21T17:26:00Z">
              <w:r w:rsidRPr="00F721EB">
                <w:rPr>
                  <w:rFonts w:ascii="Arial" w:eastAsia="굴림" w:hAnsi="Arial" w:cs="Arial"/>
                  <w:b/>
                  <w:bCs/>
                  <w:sz w:val="20"/>
                  <w:lang w:eastAsia="ko-KR"/>
                </w:rPr>
                <w:t xml:space="preserve">-0.1 </w:t>
              </w:r>
            </w:ins>
          </w:p>
        </w:tc>
        <w:tc>
          <w:tcPr>
            <w:tcW w:w="980"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93" w:author="김휘용" w:date="2011-07-21T17:26:00Z"/>
                <w:rFonts w:ascii="Arial" w:eastAsia="굴림" w:hAnsi="Arial" w:cs="Arial"/>
                <w:b/>
                <w:bCs/>
                <w:sz w:val="20"/>
                <w:lang w:eastAsia="ko-KR"/>
              </w:rPr>
            </w:pPr>
            <w:ins w:id="294" w:author="김휘용" w:date="2011-07-21T17:26:00Z">
              <w:r w:rsidRPr="00F721EB">
                <w:rPr>
                  <w:rFonts w:ascii="Arial" w:eastAsia="굴림" w:hAnsi="Arial" w:cs="Arial"/>
                  <w:b/>
                  <w:bCs/>
                  <w:sz w:val="20"/>
                  <w:lang w:eastAsia="ko-KR"/>
                </w:rPr>
                <w:t xml:space="preserve">0.0 </w:t>
              </w:r>
            </w:ins>
          </w:p>
        </w:tc>
        <w:tc>
          <w:tcPr>
            <w:tcW w:w="980"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95" w:author="김휘용" w:date="2011-07-21T17:26:00Z"/>
                <w:rFonts w:ascii="Arial" w:eastAsia="굴림" w:hAnsi="Arial" w:cs="Arial"/>
                <w:b/>
                <w:bCs/>
                <w:sz w:val="20"/>
                <w:lang w:eastAsia="ko-KR"/>
              </w:rPr>
            </w:pPr>
            <w:ins w:id="296" w:author="김휘용" w:date="2011-07-21T17:26:00Z">
              <w:r w:rsidRPr="00F721EB">
                <w:rPr>
                  <w:rFonts w:ascii="Arial" w:eastAsia="굴림" w:hAnsi="Arial" w:cs="Arial"/>
                  <w:b/>
                  <w:bCs/>
                  <w:sz w:val="20"/>
                  <w:lang w:eastAsia="ko-KR"/>
                </w:rPr>
                <w:t xml:space="preserve">0.0 </w:t>
              </w:r>
            </w:ins>
          </w:p>
        </w:tc>
        <w:tc>
          <w:tcPr>
            <w:tcW w:w="980" w:type="dxa"/>
            <w:tcBorders>
              <w:top w:val="nil"/>
              <w:left w:val="nil"/>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297" w:author="김휘용" w:date="2011-07-21T17:26:00Z"/>
                <w:rFonts w:ascii="Arial" w:eastAsia="굴림" w:hAnsi="Arial" w:cs="Arial"/>
                <w:b/>
                <w:bCs/>
                <w:sz w:val="20"/>
                <w:lang w:eastAsia="ko-KR"/>
              </w:rPr>
            </w:pPr>
            <w:ins w:id="298" w:author="김휘용" w:date="2011-07-21T17:26:00Z">
              <w:r w:rsidRPr="00F721EB">
                <w:rPr>
                  <w:rFonts w:ascii="Arial" w:eastAsia="굴림" w:hAnsi="Arial" w:cs="Arial"/>
                  <w:b/>
                  <w:bCs/>
                  <w:sz w:val="20"/>
                  <w:lang w:eastAsia="ko-KR"/>
                </w:rPr>
                <w:t xml:space="preserve">-0.2 </w:t>
              </w:r>
            </w:ins>
          </w:p>
        </w:tc>
      </w:tr>
      <w:tr w:rsidR="00F721EB" w:rsidRPr="00F721EB" w:rsidTr="00F721EB">
        <w:trPr>
          <w:trHeight w:val="255"/>
          <w:jc w:val="center"/>
          <w:ins w:id="299" w:author="김휘용" w:date="2011-07-21T17:26:00Z"/>
        </w:trPr>
        <w:tc>
          <w:tcPr>
            <w:tcW w:w="1360" w:type="dxa"/>
            <w:tcBorders>
              <w:top w:val="nil"/>
              <w:left w:val="single" w:sz="8" w:space="0" w:color="auto"/>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300" w:author="김휘용" w:date="2011-07-21T17:26:00Z"/>
                <w:rFonts w:ascii="Arial" w:eastAsia="굴림" w:hAnsi="Arial" w:cs="Arial"/>
                <w:sz w:val="20"/>
                <w:lang w:eastAsia="ko-KR"/>
              </w:rPr>
            </w:pPr>
            <w:proofErr w:type="spellStart"/>
            <w:ins w:id="301" w:author="김휘용" w:date="2011-07-21T17:26:00Z">
              <w:r w:rsidRPr="00F721EB">
                <w:rPr>
                  <w:rFonts w:ascii="Arial" w:eastAsia="굴림" w:hAnsi="Arial" w:cs="Arial"/>
                  <w:sz w:val="20"/>
                  <w:lang w:eastAsia="ko-KR"/>
                </w:rPr>
                <w:t>Enc</w:t>
              </w:r>
              <w:proofErr w:type="spellEnd"/>
              <w:r w:rsidRPr="00F721EB">
                <w:rPr>
                  <w:rFonts w:ascii="Arial" w:eastAsia="굴림" w:hAnsi="Arial" w:cs="Arial"/>
                  <w:sz w:val="20"/>
                  <w:lang w:eastAsia="ko-KR"/>
                </w:rPr>
                <w:t xml:space="preserve"> Time[%]</w:t>
              </w:r>
            </w:ins>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302" w:author="김휘용" w:date="2011-07-21T17:26:00Z"/>
                <w:rFonts w:ascii="Arial" w:eastAsia="굴림" w:hAnsi="Arial" w:cs="Arial"/>
                <w:sz w:val="20"/>
                <w:lang w:eastAsia="ko-KR"/>
              </w:rPr>
            </w:pPr>
            <w:ins w:id="303" w:author="김휘용" w:date="2011-07-21T17:26:00Z">
              <w:r w:rsidRPr="00F721EB">
                <w:rPr>
                  <w:rFonts w:ascii="Arial" w:eastAsia="굴림" w:hAnsi="Arial" w:cs="Arial"/>
                  <w:sz w:val="20"/>
                  <w:lang w:eastAsia="ko-KR"/>
                </w:rPr>
                <w:t>99%</w:t>
              </w:r>
            </w:ins>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304" w:author="김휘용" w:date="2011-07-21T17:26:00Z"/>
                <w:rFonts w:ascii="Arial" w:eastAsia="굴림" w:hAnsi="Arial" w:cs="Arial"/>
                <w:sz w:val="20"/>
                <w:lang w:eastAsia="ko-KR"/>
              </w:rPr>
            </w:pPr>
            <w:ins w:id="305" w:author="김휘용" w:date="2011-07-21T17:26:00Z">
              <w:r w:rsidRPr="00F721EB">
                <w:rPr>
                  <w:rFonts w:ascii="Arial" w:eastAsia="굴림" w:hAnsi="Arial" w:cs="Arial"/>
                  <w:sz w:val="20"/>
                  <w:lang w:eastAsia="ko-KR"/>
                </w:rPr>
                <w:t>99%</w:t>
              </w:r>
            </w:ins>
          </w:p>
        </w:tc>
      </w:tr>
      <w:tr w:rsidR="00F721EB" w:rsidRPr="00F721EB" w:rsidTr="00F721EB">
        <w:trPr>
          <w:trHeight w:val="270"/>
          <w:jc w:val="center"/>
          <w:ins w:id="306" w:author="김휘용" w:date="2011-07-21T17:26:00Z"/>
        </w:trPr>
        <w:tc>
          <w:tcPr>
            <w:tcW w:w="1360" w:type="dxa"/>
            <w:tcBorders>
              <w:top w:val="nil"/>
              <w:left w:val="single" w:sz="8" w:space="0" w:color="auto"/>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307" w:author="김휘용" w:date="2011-07-21T17:26:00Z"/>
                <w:rFonts w:ascii="Arial" w:eastAsia="굴림" w:hAnsi="Arial" w:cs="Arial"/>
                <w:sz w:val="20"/>
                <w:lang w:eastAsia="ko-KR"/>
              </w:rPr>
            </w:pPr>
            <w:ins w:id="308" w:author="김휘용" w:date="2011-07-21T17:26:00Z">
              <w:r w:rsidRPr="00F721EB">
                <w:rPr>
                  <w:rFonts w:ascii="Arial" w:eastAsia="굴림" w:hAnsi="Arial" w:cs="Arial"/>
                  <w:sz w:val="20"/>
                  <w:lang w:eastAsia="ko-KR"/>
                </w:rPr>
                <w:t>Dec Time[%]</w:t>
              </w:r>
            </w:ins>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309" w:author="김휘용" w:date="2011-07-21T17:26:00Z"/>
                <w:rFonts w:ascii="Arial" w:eastAsia="굴림" w:hAnsi="Arial" w:cs="Arial"/>
                <w:sz w:val="20"/>
                <w:lang w:eastAsia="ko-KR"/>
              </w:rPr>
            </w:pPr>
            <w:ins w:id="310" w:author="김휘용" w:date="2011-07-21T17:26:00Z">
              <w:r w:rsidRPr="00F721EB">
                <w:rPr>
                  <w:rFonts w:ascii="Arial" w:eastAsia="굴림" w:hAnsi="Arial" w:cs="Arial"/>
                  <w:sz w:val="20"/>
                  <w:lang w:eastAsia="ko-KR"/>
                </w:rPr>
                <w:t>97%</w:t>
              </w:r>
            </w:ins>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311" w:author="김휘용" w:date="2011-07-21T17:26:00Z"/>
                <w:rFonts w:ascii="Arial" w:eastAsia="굴림" w:hAnsi="Arial" w:cs="Arial"/>
                <w:sz w:val="20"/>
                <w:lang w:eastAsia="ko-KR"/>
              </w:rPr>
            </w:pPr>
            <w:ins w:id="312" w:author="김휘용" w:date="2011-07-21T17:26:00Z">
              <w:r w:rsidRPr="00F721EB">
                <w:rPr>
                  <w:rFonts w:ascii="Arial" w:eastAsia="굴림" w:hAnsi="Arial" w:cs="Arial"/>
                  <w:sz w:val="20"/>
                  <w:lang w:eastAsia="ko-KR"/>
                </w:rPr>
                <w:t>96%</w:t>
              </w:r>
            </w:ins>
          </w:p>
        </w:tc>
      </w:tr>
    </w:tbl>
    <w:p w:rsidR="00F721EB" w:rsidRPr="00BE7FCB" w:rsidRDefault="00F721EB" w:rsidP="005C5D60">
      <w:pPr>
        <w:spacing w:before="240" w:after="120"/>
        <w:ind w:left="357"/>
        <w:jc w:val="center"/>
        <w:rPr>
          <w:ins w:id="313" w:author="김휘용" w:date="2011-07-21T17:26:00Z"/>
          <w:b/>
          <w:sz w:val="20"/>
          <w:lang w:eastAsia="ko-KR"/>
        </w:rPr>
      </w:pPr>
    </w:p>
    <w:p w:rsidR="00092E7B" w:rsidRPr="00092E7B" w:rsidRDefault="00092E7B" w:rsidP="005234AF">
      <w:pPr>
        <w:jc w:val="both"/>
        <w:rPr>
          <w:lang w:eastAsia="ko-KR"/>
        </w:rPr>
      </w:pPr>
    </w:p>
    <w:p w:rsidR="00164974" w:rsidRDefault="00164974" w:rsidP="00164974">
      <w:pPr>
        <w:pStyle w:val="1"/>
        <w:rPr>
          <w:lang w:eastAsia="ko-KR"/>
        </w:rPr>
      </w:pPr>
      <w:r>
        <w:rPr>
          <w:rFonts w:hint="eastAsia"/>
          <w:lang w:eastAsia="ko-KR"/>
        </w:rPr>
        <w:t xml:space="preserve">Method-2: Modification to the </w:t>
      </w:r>
      <w:del w:id="314" w:author="Hui Yong KIM" w:date="2011-07-12T01:15:00Z">
        <w:r w:rsidDel="0083218C">
          <w:rPr>
            <w:rFonts w:hint="eastAsia"/>
            <w:lang w:eastAsia="ko-KR"/>
          </w:rPr>
          <w:delText>d</w:delText>
        </w:r>
        <w:r w:rsidRPr="00740080" w:rsidDel="0083218C">
          <w:delText>ecoding pro</w:delText>
        </w:r>
        <w:r w:rsidRPr="00381CC2" w:rsidDel="0083218C">
          <w:delText>cess for inter prediction samples</w:delText>
        </w:r>
      </w:del>
      <w:ins w:id="315" w:author="Hui Yong KIM" w:date="2011-07-12T01:16:00Z">
        <w:r w:rsidR="0083218C">
          <w:rPr>
            <w:rFonts w:hint="eastAsia"/>
            <w:lang w:eastAsia="ko-KR"/>
          </w:rPr>
          <w:t>TMV derivation process for merge mode</w:t>
        </w:r>
      </w:ins>
    </w:p>
    <w:p w:rsidR="005234AF" w:rsidRDefault="005234AF" w:rsidP="005234AF">
      <w:pPr>
        <w:jc w:val="both"/>
        <w:rPr>
          <w:lang w:eastAsia="ko-KR"/>
        </w:rPr>
      </w:pPr>
      <w:r>
        <w:rPr>
          <w:rFonts w:hint="eastAsia"/>
          <w:lang w:eastAsia="ko-KR"/>
        </w:rPr>
        <w:t>Method-2 checks the motion-</w:t>
      </w:r>
      <w:r w:rsidRPr="00FF7F1C">
        <w:rPr>
          <w:rFonts w:hint="eastAsia"/>
          <w:lang w:eastAsia="ko-KR"/>
        </w:rPr>
        <w:t>sameness only for Bi-predicted M</w:t>
      </w:r>
      <w:r>
        <w:rPr>
          <w:rFonts w:hint="eastAsia"/>
          <w:lang w:eastAsia="ko-KR"/>
        </w:rPr>
        <w:t>erge</w:t>
      </w:r>
      <w:r w:rsidRPr="00FF7F1C">
        <w:rPr>
          <w:rFonts w:hint="eastAsia"/>
          <w:lang w:eastAsia="ko-KR"/>
        </w:rPr>
        <w:t xml:space="preserve"> and SKIP PUs</w:t>
      </w:r>
      <w:r>
        <w:rPr>
          <w:rFonts w:hint="eastAsia"/>
          <w:lang w:eastAsia="ko-KR"/>
        </w:rPr>
        <w:t xml:space="preserve"> and forces the prediction mode to be as was </w:t>
      </w:r>
      <w:proofErr w:type="spellStart"/>
      <w:r>
        <w:rPr>
          <w:rFonts w:hint="eastAsia"/>
          <w:lang w:eastAsia="ko-KR"/>
        </w:rPr>
        <w:t>Pred_LC</w:t>
      </w:r>
      <w:proofErr w:type="spellEnd"/>
      <w:r>
        <w:rPr>
          <w:rFonts w:hint="eastAsia"/>
          <w:lang w:eastAsia="ko-KR"/>
        </w:rPr>
        <w:t xml:space="preserve"> if the two motion information </w:t>
      </w:r>
      <w:proofErr w:type="gramStart"/>
      <w:r>
        <w:rPr>
          <w:rFonts w:hint="eastAsia"/>
          <w:lang w:eastAsia="ko-KR"/>
        </w:rPr>
        <w:t>are</w:t>
      </w:r>
      <w:proofErr w:type="gramEnd"/>
      <w:r>
        <w:rPr>
          <w:rFonts w:hint="eastAsia"/>
          <w:lang w:eastAsia="ko-KR"/>
        </w:rPr>
        <w:t xml:space="preserve"> identical. </w:t>
      </w:r>
    </w:p>
    <w:p w:rsidR="00BE7FCB" w:rsidRDefault="00BE7FCB" w:rsidP="00BE7FCB">
      <w:pPr>
        <w:jc w:val="both"/>
        <w:rPr>
          <w:lang w:eastAsia="ko-KR"/>
        </w:rPr>
      </w:pPr>
      <w:r>
        <w:rPr>
          <w:rFonts w:hint="eastAsia"/>
          <w:lang w:eastAsia="ko-KR"/>
        </w:rPr>
        <w:t>Appendix B describes the required modification to WD3 text for Method-2.</w:t>
      </w:r>
    </w:p>
    <w:p w:rsidR="00BE7FCB" w:rsidRDefault="00BE7FCB" w:rsidP="00BE7FCB">
      <w:pPr>
        <w:jc w:val="both"/>
        <w:rPr>
          <w:lang w:eastAsia="ko-KR"/>
        </w:rPr>
      </w:pPr>
      <w:r>
        <w:rPr>
          <w:rFonts w:hint="eastAsia"/>
          <w:lang w:eastAsia="ko-KR"/>
        </w:rPr>
        <w:t>Table 3 shows the experimental results for Method-2.</w:t>
      </w:r>
    </w:p>
    <w:p w:rsidR="00BE7FCB" w:rsidRPr="00BE7FCB" w:rsidRDefault="00BE7FCB" w:rsidP="005C5D60">
      <w:pPr>
        <w:spacing w:before="240" w:after="120"/>
        <w:ind w:left="357"/>
        <w:jc w:val="center"/>
        <w:rPr>
          <w:b/>
          <w:sz w:val="20"/>
          <w:lang w:eastAsia="ko-KR"/>
        </w:rPr>
      </w:pPr>
      <w:r w:rsidRPr="00BE7FCB">
        <w:rPr>
          <w:b/>
          <w:sz w:val="20"/>
          <w:lang w:eastAsia="ko-KR"/>
        </w:rPr>
        <w:t>Table</w:t>
      </w:r>
      <w:r>
        <w:rPr>
          <w:rFonts w:hint="eastAsia"/>
          <w:b/>
          <w:sz w:val="20"/>
          <w:lang w:eastAsia="ko-KR"/>
        </w:rPr>
        <w:t xml:space="preserve"> 3 - Method-2 results</w:t>
      </w:r>
      <w:r w:rsidRPr="00BE7FCB">
        <w:rPr>
          <w:rFonts w:hint="eastAsia"/>
          <w:b/>
          <w:sz w:val="20"/>
          <w:lang w:eastAsia="ko-KR"/>
        </w:rPr>
        <w:t xml:space="preserve"> (anchor: HM3.0)</w:t>
      </w:r>
    </w:p>
    <w:tbl>
      <w:tblPr>
        <w:tblW w:w="7240" w:type="dxa"/>
        <w:jc w:val="center"/>
        <w:tblInd w:w="84" w:type="dxa"/>
        <w:tblCellMar>
          <w:left w:w="99" w:type="dxa"/>
          <w:right w:w="99" w:type="dxa"/>
        </w:tblCellMar>
        <w:tblLook w:val="04A0" w:firstRow="1" w:lastRow="0" w:firstColumn="1" w:lastColumn="0" w:noHBand="0" w:noVBand="1"/>
      </w:tblPr>
      <w:tblGrid>
        <w:gridCol w:w="1360"/>
        <w:gridCol w:w="980"/>
        <w:gridCol w:w="980"/>
        <w:gridCol w:w="980"/>
        <w:gridCol w:w="858"/>
        <w:gridCol w:w="1041"/>
        <w:gridCol w:w="1041"/>
      </w:tblGrid>
      <w:tr w:rsidR="00F721EB" w:rsidRPr="00F721EB" w:rsidTr="00F721EB">
        <w:trPr>
          <w:trHeight w:val="270"/>
          <w:jc w:val="center"/>
          <w:ins w:id="316" w:author="김휘용" w:date="2011-07-21T17:27:00Z"/>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317" w:author="김휘용" w:date="2011-07-21T17:27:00Z"/>
                <w:rFonts w:ascii="Arial" w:eastAsia="굴림" w:hAnsi="Arial" w:cs="Arial"/>
                <w:sz w:val="20"/>
                <w:lang w:eastAsia="ko-KR"/>
              </w:rPr>
            </w:pPr>
            <w:ins w:id="318" w:author="김휘용" w:date="2011-07-21T17:27:00Z">
              <w:r w:rsidRPr="00F721EB">
                <w:rPr>
                  <w:rFonts w:ascii="Arial" w:eastAsia="굴림" w:hAnsi="Arial" w:cs="Arial"/>
                  <w:sz w:val="20"/>
                  <w:lang w:eastAsia="ko-KR"/>
                </w:rPr>
                <w:t xml:space="preserve">　</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319" w:author="김휘용" w:date="2011-07-21T17:27:00Z"/>
                <w:rFonts w:ascii="Arial" w:eastAsia="굴림" w:hAnsi="Arial" w:cs="Arial"/>
                <w:sz w:val="20"/>
                <w:lang w:eastAsia="ko-KR"/>
              </w:rPr>
            </w:pPr>
            <w:ins w:id="320" w:author="김휘용" w:date="2011-07-21T17:27:00Z">
              <w:r w:rsidRPr="00F721EB">
                <w:rPr>
                  <w:rFonts w:ascii="Arial" w:eastAsia="굴림" w:hAnsi="Arial" w:cs="Arial"/>
                  <w:sz w:val="20"/>
                  <w:lang w:eastAsia="ko-KR"/>
                </w:rPr>
                <w:t>Random Access HE</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321" w:author="김휘용" w:date="2011-07-21T17:27:00Z"/>
                <w:rFonts w:ascii="Arial" w:eastAsia="굴림" w:hAnsi="Arial" w:cs="Arial"/>
                <w:sz w:val="20"/>
                <w:lang w:eastAsia="ko-KR"/>
              </w:rPr>
            </w:pPr>
            <w:ins w:id="322" w:author="김휘용" w:date="2011-07-21T17:27:00Z">
              <w:r w:rsidRPr="00F721EB">
                <w:rPr>
                  <w:rFonts w:ascii="Arial" w:eastAsia="굴림" w:hAnsi="Arial" w:cs="Arial"/>
                  <w:sz w:val="20"/>
                  <w:lang w:eastAsia="ko-KR"/>
                </w:rPr>
                <w:t>Random Access LC</w:t>
              </w:r>
            </w:ins>
          </w:p>
        </w:tc>
      </w:tr>
      <w:tr w:rsidR="00F721EB" w:rsidRPr="00F721EB" w:rsidTr="00F721EB">
        <w:trPr>
          <w:trHeight w:val="270"/>
          <w:jc w:val="center"/>
          <w:ins w:id="323" w:author="김휘용" w:date="2011-07-21T17:27:00Z"/>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324" w:author="김휘용" w:date="2011-07-21T17:27: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325" w:author="김휘용" w:date="2011-07-21T17:27:00Z"/>
                <w:rFonts w:ascii="Arial" w:eastAsia="굴림" w:hAnsi="Arial" w:cs="Arial"/>
                <w:sz w:val="20"/>
                <w:lang w:eastAsia="ko-KR"/>
              </w:rPr>
            </w:pPr>
            <w:ins w:id="326" w:author="김휘용" w:date="2011-07-21T17:27:00Z">
              <w:r w:rsidRPr="00F721EB">
                <w:rPr>
                  <w:rFonts w:ascii="Arial" w:eastAsia="굴림" w:hAnsi="Arial" w:cs="Arial"/>
                  <w:sz w:val="20"/>
                  <w:lang w:eastAsia="ko-KR"/>
                </w:rPr>
                <w:t>Y</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327" w:author="김휘용" w:date="2011-07-21T17:27:00Z"/>
                <w:rFonts w:ascii="Arial" w:eastAsia="굴림" w:hAnsi="Arial" w:cs="Arial"/>
                <w:sz w:val="20"/>
                <w:lang w:eastAsia="ko-KR"/>
              </w:rPr>
            </w:pPr>
            <w:ins w:id="328" w:author="김휘용" w:date="2011-07-21T17:27:00Z">
              <w:r w:rsidRPr="00F721EB">
                <w:rPr>
                  <w:rFonts w:ascii="Arial" w:eastAsia="굴림" w:hAnsi="Arial" w:cs="Arial"/>
                  <w:sz w:val="20"/>
                  <w:lang w:eastAsia="ko-KR"/>
                </w:rPr>
                <w:t>U</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329" w:author="김휘용" w:date="2011-07-21T17:27:00Z"/>
                <w:rFonts w:ascii="Arial" w:eastAsia="굴림" w:hAnsi="Arial" w:cs="Arial"/>
                <w:sz w:val="20"/>
                <w:lang w:eastAsia="ko-KR"/>
              </w:rPr>
            </w:pPr>
            <w:ins w:id="330" w:author="김휘용" w:date="2011-07-21T17:27:00Z">
              <w:r w:rsidRPr="00F721EB">
                <w:rPr>
                  <w:rFonts w:ascii="Arial" w:eastAsia="굴림" w:hAnsi="Arial" w:cs="Arial"/>
                  <w:sz w:val="20"/>
                  <w:lang w:eastAsia="ko-KR"/>
                </w:rPr>
                <w:t>V</w:t>
              </w:r>
            </w:ins>
          </w:p>
        </w:tc>
        <w:tc>
          <w:tcPr>
            <w:tcW w:w="858"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331" w:author="김휘용" w:date="2011-07-21T17:27:00Z"/>
                <w:rFonts w:ascii="Arial" w:eastAsia="굴림" w:hAnsi="Arial" w:cs="Arial"/>
                <w:sz w:val="20"/>
                <w:lang w:eastAsia="ko-KR"/>
              </w:rPr>
            </w:pPr>
            <w:ins w:id="332" w:author="김휘용" w:date="2011-07-21T17:27:00Z">
              <w:r w:rsidRPr="00F721EB">
                <w:rPr>
                  <w:rFonts w:ascii="Arial" w:eastAsia="굴림" w:hAnsi="Arial" w:cs="Arial"/>
                  <w:sz w:val="20"/>
                  <w:lang w:eastAsia="ko-KR"/>
                </w:rPr>
                <w:t>Y</w:t>
              </w:r>
            </w:ins>
          </w:p>
        </w:tc>
        <w:tc>
          <w:tcPr>
            <w:tcW w:w="1041"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333" w:author="김휘용" w:date="2011-07-21T17:27:00Z"/>
                <w:rFonts w:ascii="Arial" w:eastAsia="굴림" w:hAnsi="Arial" w:cs="Arial"/>
                <w:sz w:val="20"/>
                <w:lang w:eastAsia="ko-KR"/>
              </w:rPr>
            </w:pPr>
            <w:ins w:id="334" w:author="김휘용" w:date="2011-07-21T17:27:00Z">
              <w:r w:rsidRPr="00F721EB">
                <w:rPr>
                  <w:rFonts w:ascii="Arial" w:eastAsia="굴림" w:hAnsi="Arial" w:cs="Arial"/>
                  <w:sz w:val="20"/>
                  <w:lang w:eastAsia="ko-KR"/>
                </w:rPr>
                <w:t>U</w:t>
              </w:r>
            </w:ins>
          </w:p>
        </w:tc>
        <w:tc>
          <w:tcPr>
            <w:tcW w:w="1041" w:type="dxa"/>
            <w:tcBorders>
              <w:top w:val="nil"/>
              <w:left w:val="nil"/>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335" w:author="김휘용" w:date="2011-07-21T17:27:00Z"/>
                <w:rFonts w:ascii="Arial" w:eastAsia="굴림" w:hAnsi="Arial" w:cs="Arial"/>
                <w:sz w:val="20"/>
                <w:lang w:eastAsia="ko-KR"/>
              </w:rPr>
            </w:pPr>
            <w:ins w:id="336" w:author="김휘용" w:date="2011-07-21T17:27:00Z">
              <w:r w:rsidRPr="00F721EB">
                <w:rPr>
                  <w:rFonts w:ascii="Arial" w:eastAsia="굴림" w:hAnsi="Arial" w:cs="Arial"/>
                  <w:sz w:val="20"/>
                  <w:lang w:eastAsia="ko-KR"/>
                </w:rPr>
                <w:t>V</w:t>
              </w:r>
            </w:ins>
          </w:p>
        </w:tc>
      </w:tr>
      <w:tr w:rsidR="00F721EB" w:rsidRPr="00F721EB" w:rsidTr="00F721EB">
        <w:trPr>
          <w:trHeight w:val="255"/>
          <w:jc w:val="center"/>
          <w:ins w:id="337" w:author="김휘용" w:date="2011-07-21T17:27: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338" w:author="김휘용" w:date="2011-07-21T17:27:00Z"/>
                <w:rFonts w:ascii="Arial" w:eastAsia="굴림" w:hAnsi="Arial" w:cs="Arial"/>
                <w:sz w:val="20"/>
                <w:lang w:eastAsia="ko-KR"/>
              </w:rPr>
            </w:pPr>
            <w:ins w:id="339" w:author="김휘용" w:date="2011-07-21T17:27:00Z">
              <w:r w:rsidRPr="00F721EB">
                <w:rPr>
                  <w:rFonts w:ascii="Arial" w:eastAsia="굴림" w:hAnsi="Arial" w:cs="Arial"/>
                  <w:sz w:val="20"/>
                  <w:lang w:eastAsia="ko-KR"/>
                </w:rPr>
                <w:t>Class A</w:t>
              </w:r>
            </w:ins>
          </w:p>
        </w:tc>
        <w:tc>
          <w:tcPr>
            <w:tcW w:w="980" w:type="dxa"/>
            <w:tcBorders>
              <w:top w:val="single" w:sz="8" w:space="0" w:color="auto"/>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40" w:author="김휘용" w:date="2011-07-21T17:27:00Z"/>
                <w:rFonts w:ascii="Arial" w:eastAsia="굴림" w:hAnsi="Arial" w:cs="Arial"/>
                <w:sz w:val="20"/>
                <w:lang w:eastAsia="ko-KR"/>
              </w:rPr>
            </w:pPr>
            <w:ins w:id="341" w:author="김휘용" w:date="2011-07-21T17:27:00Z">
              <w:r w:rsidRPr="00F721EB">
                <w:rPr>
                  <w:rFonts w:ascii="Arial" w:eastAsia="굴림" w:hAnsi="Arial" w:cs="Arial"/>
                  <w:sz w:val="20"/>
                  <w:lang w:eastAsia="ko-KR"/>
                </w:rPr>
                <w:t xml:space="preserve">0.0 </w:t>
              </w:r>
            </w:ins>
          </w:p>
        </w:tc>
        <w:tc>
          <w:tcPr>
            <w:tcW w:w="980" w:type="dxa"/>
            <w:tcBorders>
              <w:top w:val="single" w:sz="8" w:space="0" w:color="auto"/>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42" w:author="김휘용" w:date="2011-07-21T17:27:00Z"/>
                <w:rFonts w:ascii="Arial" w:eastAsia="굴림" w:hAnsi="Arial" w:cs="Arial"/>
                <w:sz w:val="20"/>
                <w:lang w:eastAsia="ko-KR"/>
              </w:rPr>
            </w:pPr>
            <w:ins w:id="343" w:author="김휘용" w:date="2011-07-21T17:27:00Z">
              <w:r w:rsidRPr="00F721EB">
                <w:rPr>
                  <w:rFonts w:ascii="Arial" w:eastAsia="굴림" w:hAnsi="Arial" w:cs="Arial"/>
                  <w:sz w:val="20"/>
                  <w:lang w:eastAsia="ko-KR"/>
                </w:rPr>
                <w:t xml:space="preserve">-0.1 </w:t>
              </w:r>
            </w:ins>
          </w:p>
        </w:tc>
        <w:tc>
          <w:tcPr>
            <w:tcW w:w="980" w:type="dxa"/>
            <w:tcBorders>
              <w:top w:val="single" w:sz="8" w:space="0" w:color="auto"/>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44" w:author="김휘용" w:date="2011-07-21T17:27:00Z"/>
                <w:rFonts w:ascii="Arial" w:eastAsia="굴림" w:hAnsi="Arial" w:cs="Arial"/>
                <w:sz w:val="20"/>
                <w:lang w:eastAsia="ko-KR"/>
              </w:rPr>
            </w:pPr>
            <w:ins w:id="345" w:author="김휘용" w:date="2011-07-21T17:27:00Z">
              <w:r w:rsidRPr="00F721EB">
                <w:rPr>
                  <w:rFonts w:ascii="Arial" w:eastAsia="굴림" w:hAnsi="Arial" w:cs="Arial"/>
                  <w:sz w:val="20"/>
                  <w:lang w:eastAsia="ko-KR"/>
                </w:rPr>
                <w:t xml:space="preserve">0.1 </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46" w:author="김휘용" w:date="2011-07-21T17:27:00Z"/>
                <w:rFonts w:ascii="Arial" w:eastAsia="굴림" w:hAnsi="Arial" w:cs="Arial"/>
                <w:sz w:val="20"/>
                <w:lang w:eastAsia="ko-KR"/>
              </w:rPr>
            </w:pPr>
            <w:ins w:id="347"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48" w:author="김휘용" w:date="2011-07-21T17:27:00Z"/>
                <w:rFonts w:ascii="Arial" w:eastAsia="굴림" w:hAnsi="Arial" w:cs="Arial"/>
                <w:sz w:val="20"/>
                <w:lang w:eastAsia="ko-KR"/>
              </w:rPr>
            </w:pPr>
            <w:ins w:id="349"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50" w:author="김휘용" w:date="2011-07-21T17:27:00Z"/>
                <w:rFonts w:ascii="Arial" w:eastAsia="굴림" w:hAnsi="Arial" w:cs="Arial"/>
                <w:sz w:val="20"/>
                <w:lang w:eastAsia="ko-KR"/>
              </w:rPr>
            </w:pPr>
            <w:ins w:id="351" w:author="김휘용" w:date="2011-07-21T17:27:00Z">
              <w:r w:rsidRPr="00F721EB">
                <w:rPr>
                  <w:rFonts w:ascii="Arial" w:eastAsia="굴림" w:hAnsi="Arial" w:cs="Arial"/>
                  <w:sz w:val="20"/>
                  <w:lang w:eastAsia="ko-KR"/>
                </w:rPr>
                <w:t xml:space="preserve">0.1 </w:t>
              </w:r>
            </w:ins>
          </w:p>
        </w:tc>
      </w:tr>
      <w:tr w:rsidR="00F721EB" w:rsidRPr="00F721EB" w:rsidTr="00F721EB">
        <w:trPr>
          <w:trHeight w:val="255"/>
          <w:jc w:val="center"/>
          <w:ins w:id="352" w:author="김휘용" w:date="2011-07-21T17:27: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353" w:author="김휘용" w:date="2011-07-21T17:27:00Z"/>
                <w:rFonts w:ascii="Arial" w:eastAsia="굴림" w:hAnsi="Arial" w:cs="Arial"/>
                <w:sz w:val="20"/>
                <w:lang w:eastAsia="ko-KR"/>
              </w:rPr>
            </w:pPr>
            <w:ins w:id="354" w:author="김휘용" w:date="2011-07-21T17:27:00Z">
              <w:r w:rsidRPr="00F721EB">
                <w:rPr>
                  <w:rFonts w:ascii="Arial" w:eastAsia="굴림" w:hAnsi="Arial" w:cs="Arial"/>
                  <w:sz w:val="20"/>
                  <w:lang w:eastAsia="ko-KR"/>
                </w:rPr>
                <w:t>Class B</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55" w:author="김휘용" w:date="2011-07-21T17:27:00Z"/>
                <w:rFonts w:ascii="Arial" w:eastAsia="굴림" w:hAnsi="Arial" w:cs="Arial"/>
                <w:sz w:val="20"/>
                <w:lang w:eastAsia="ko-KR"/>
              </w:rPr>
            </w:pPr>
            <w:ins w:id="356" w:author="김휘용" w:date="2011-07-21T17:27: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57" w:author="김휘용" w:date="2011-07-21T17:27:00Z"/>
                <w:rFonts w:ascii="Arial" w:eastAsia="굴림" w:hAnsi="Arial" w:cs="Arial"/>
                <w:sz w:val="20"/>
                <w:lang w:eastAsia="ko-KR"/>
              </w:rPr>
            </w:pPr>
            <w:ins w:id="358" w:author="김휘용" w:date="2011-07-21T17:27:00Z">
              <w:r w:rsidRPr="00F721EB">
                <w:rPr>
                  <w:rFonts w:ascii="Arial" w:eastAsia="굴림" w:hAnsi="Arial" w:cs="Arial"/>
                  <w:sz w:val="20"/>
                  <w:lang w:eastAsia="ko-KR"/>
                </w:rPr>
                <w:t xml:space="preserve">0.0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59" w:author="김휘용" w:date="2011-07-21T17:27:00Z"/>
                <w:rFonts w:ascii="Arial" w:eastAsia="굴림" w:hAnsi="Arial" w:cs="Arial"/>
                <w:sz w:val="20"/>
                <w:lang w:eastAsia="ko-KR"/>
              </w:rPr>
            </w:pPr>
            <w:ins w:id="360" w:author="김휘용" w:date="2011-07-21T17:27:00Z">
              <w:r w:rsidRPr="00F721EB">
                <w:rPr>
                  <w:rFonts w:ascii="Arial" w:eastAsia="굴림" w:hAnsi="Arial" w:cs="Arial"/>
                  <w:sz w:val="20"/>
                  <w:lang w:eastAsia="ko-KR"/>
                </w:rPr>
                <w:t xml:space="preserve">0.0 </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61" w:author="김휘용" w:date="2011-07-21T17:27:00Z"/>
                <w:rFonts w:ascii="Arial" w:eastAsia="굴림" w:hAnsi="Arial" w:cs="Arial"/>
                <w:sz w:val="20"/>
                <w:lang w:eastAsia="ko-KR"/>
              </w:rPr>
            </w:pPr>
            <w:ins w:id="362"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63" w:author="김휘용" w:date="2011-07-21T17:27:00Z"/>
                <w:rFonts w:ascii="Arial" w:eastAsia="굴림" w:hAnsi="Arial" w:cs="Arial"/>
                <w:sz w:val="20"/>
                <w:lang w:eastAsia="ko-KR"/>
              </w:rPr>
            </w:pPr>
            <w:ins w:id="364"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65" w:author="김휘용" w:date="2011-07-21T17:27:00Z"/>
                <w:rFonts w:ascii="Arial" w:eastAsia="굴림" w:hAnsi="Arial" w:cs="Arial"/>
                <w:sz w:val="20"/>
                <w:lang w:eastAsia="ko-KR"/>
              </w:rPr>
            </w:pPr>
            <w:ins w:id="366" w:author="김휘용" w:date="2011-07-21T17:27:00Z">
              <w:r w:rsidRPr="00F721EB">
                <w:rPr>
                  <w:rFonts w:ascii="Arial" w:eastAsia="굴림" w:hAnsi="Arial" w:cs="Arial"/>
                  <w:sz w:val="20"/>
                  <w:lang w:eastAsia="ko-KR"/>
                </w:rPr>
                <w:t xml:space="preserve">0.0 </w:t>
              </w:r>
            </w:ins>
          </w:p>
        </w:tc>
      </w:tr>
      <w:tr w:rsidR="00F721EB" w:rsidRPr="00F721EB" w:rsidTr="00F721EB">
        <w:trPr>
          <w:trHeight w:val="255"/>
          <w:jc w:val="center"/>
          <w:ins w:id="367" w:author="김휘용" w:date="2011-07-21T17:27: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368" w:author="김휘용" w:date="2011-07-21T17:27:00Z"/>
                <w:rFonts w:ascii="Arial" w:eastAsia="굴림" w:hAnsi="Arial" w:cs="Arial"/>
                <w:sz w:val="20"/>
                <w:lang w:eastAsia="ko-KR"/>
              </w:rPr>
            </w:pPr>
            <w:ins w:id="369" w:author="김휘용" w:date="2011-07-21T17:27:00Z">
              <w:r w:rsidRPr="00F721EB">
                <w:rPr>
                  <w:rFonts w:ascii="Arial" w:eastAsia="굴림" w:hAnsi="Arial" w:cs="Arial"/>
                  <w:sz w:val="20"/>
                  <w:lang w:eastAsia="ko-KR"/>
                </w:rPr>
                <w:t>Class C</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70" w:author="김휘용" w:date="2011-07-21T17:27:00Z"/>
                <w:rFonts w:ascii="Arial" w:eastAsia="굴림" w:hAnsi="Arial" w:cs="Arial"/>
                <w:sz w:val="20"/>
                <w:lang w:eastAsia="ko-KR"/>
              </w:rPr>
            </w:pPr>
            <w:ins w:id="371" w:author="김휘용" w:date="2011-07-21T17:27: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72" w:author="김휘용" w:date="2011-07-21T17:27:00Z"/>
                <w:rFonts w:ascii="Arial" w:eastAsia="굴림" w:hAnsi="Arial" w:cs="Arial"/>
                <w:sz w:val="20"/>
                <w:lang w:eastAsia="ko-KR"/>
              </w:rPr>
            </w:pPr>
            <w:ins w:id="373" w:author="김휘용" w:date="2011-07-21T17:27:00Z">
              <w:r w:rsidRPr="00F721EB">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74" w:author="김휘용" w:date="2011-07-21T17:27:00Z"/>
                <w:rFonts w:ascii="Arial" w:eastAsia="굴림" w:hAnsi="Arial" w:cs="Arial"/>
                <w:sz w:val="20"/>
                <w:lang w:eastAsia="ko-KR"/>
              </w:rPr>
            </w:pPr>
            <w:ins w:id="375" w:author="김휘용" w:date="2011-07-21T17:27:00Z">
              <w:r w:rsidRPr="00F721EB">
                <w:rPr>
                  <w:rFonts w:ascii="Arial" w:eastAsia="굴림" w:hAnsi="Arial" w:cs="Arial"/>
                  <w:sz w:val="20"/>
                  <w:lang w:eastAsia="ko-KR"/>
                </w:rPr>
                <w:t xml:space="preserve">0.0 </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76" w:author="김휘용" w:date="2011-07-21T17:27:00Z"/>
                <w:rFonts w:ascii="Arial" w:eastAsia="굴림" w:hAnsi="Arial" w:cs="Arial"/>
                <w:sz w:val="20"/>
                <w:lang w:eastAsia="ko-KR"/>
              </w:rPr>
            </w:pPr>
            <w:ins w:id="377"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78" w:author="김휘용" w:date="2011-07-21T17:27:00Z"/>
                <w:rFonts w:ascii="Arial" w:eastAsia="굴림" w:hAnsi="Arial" w:cs="Arial"/>
                <w:sz w:val="20"/>
                <w:lang w:eastAsia="ko-KR"/>
              </w:rPr>
            </w:pPr>
            <w:ins w:id="379" w:author="김휘용" w:date="2011-07-21T17:27:00Z">
              <w:r w:rsidRPr="00F721EB">
                <w:rPr>
                  <w:rFonts w:ascii="Arial" w:eastAsia="굴림" w:hAnsi="Arial" w:cs="Arial"/>
                  <w:sz w:val="20"/>
                  <w:lang w:eastAsia="ko-KR"/>
                </w:rPr>
                <w:t xml:space="preserve">-0.1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80" w:author="김휘용" w:date="2011-07-21T17:27:00Z"/>
                <w:rFonts w:ascii="Arial" w:eastAsia="굴림" w:hAnsi="Arial" w:cs="Arial"/>
                <w:sz w:val="20"/>
                <w:lang w:eastAsia="ko-KR"/>
              </w:rPr>
            </w:pPr>
            <w:ins w:id="381" w:author="김휘용" w:date="2011-07-21T17:27:00Z">
              <w:r w:rsidRPr="00F721EB">
                <w:rPr>
                  <w:rFonts w:ascii="Arial" w:eastAsia="굴림" w:hAnsi="Arial" w:cs="Arial"/>
                  <w:sz w:val="20"/>
                  <w:lang w:eastAsia="ko-KR"/>
                </w:rPr>
                <w:t xml:space="preserve">-0.1 </w:t>
              </w:r>
            </w:ins>
          </w:p>
        </w:tc>
      </w:tr>
      <w:tr w:rsidR="00F721EB" w:rsidRPr="00F721EB" w:rsidTr="00F721EB">
        <w:trPr>
          <w:trHeight w:val="255"/>
          <w:jc w:val="center"/>
          <w:ins w:id="382" w:author="김휘용" w:date="2011-07-21T17:27: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383" w:author="김휘용" w:date="2011-07-21T17:27:00Z"/>
                <w:rFonts w:ascii="Arial" w:eastAsia="굴림" w:hAnsi="Arial" w:cs="Arial"/>
                <w:sz w:val="20"/>
                <w:lang w:eastAsia="ko-KR"/>
              </w:rPr>
            </w:pPr>
            <w:ins w:id="384" w:author="김휘용" w:date="2011-07-21T17:27:00Z">
              <w:r w:rsidRPr="00F721EB">
                <w:rPr>
                  <w:rFonts w:ascii="Arial" w:eastAsia="굴림" w:hAnsi="Arial" w:cs="Arial"/>
                  <w:sz w:val="20"/>
                  <w:lang w:eastAsia="ko-KR"/>
                </w:rPr>
                <w:t>Class D</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85" w:author="김휘용" w:date="2011-07-21T17:27:00Z"/>
                <w:rFonts w:ascii="Arial" w:eastAsia="굴림" w:hAnsi="Arial" w:cs="Arial"/>
                <w:sz w:val="20"/>
                <w:lang w:eastAsia="ko-KR"/>
              </w:rPr>
            </w:pPr>
            <w:ins w:id="386" w:author="김휘용" w:date="2011-07-21T17:27: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87" w:author="김휘용" w:date="2011-07-21T17:27:00Z"/>
                <w:rFonts w:ascii="Arial" w:eastAsia="굴림" w:hAnsi="Arial" w:cs="Arial"/>
                <w:sz w:val="20"/>
                <w:lang w:eastAsia="ko-KR"/>
              </w:rPr>
            </w:pPr>
            <w:ins w:id="388" w:author="김휘용" w:date="2011-07-21T17:27:00Z">
              <w:r w:rsidRPr="00F721EB">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89" w:author="김휘용" w:date="2011-07-21T17:27:00Z"/>
                <w:rFonts w:ascii="Arial" w:eastAsia="굴림" w:hAnsi="Arial" w:cs="Arial"/>
                <w:sz w:val="20"/>
                <w:lang w:eastAsia="ko-KR"/>
              </w:rPr>
            </w:pPr>
            <w:ins w:id="390" w:author="김휘용" w:date="2011-07-21T17:27:00Z">
              <w:r w:rsidRPr="00F721EB">
                <w:rPr>
                  <w:rFonts w:ascii="Arial" w:eastAsia="굴림" w:hAnsi="Arial" w:cs="Arial"/>
                  <w:sz w:val="20"/>
                  <w:lang w:eastAsia="ko-KR"/>
                </w:rPr>
                <w:t xml:space="preserve">0.0 </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91" w:author="김휘용" w:date="2011-07-21T17:27:00Z"/>
                <w:rFonts w:ascii="Arial" w:eastAsia="굴림" w:hAnsi="Arial" w:cs="Arial"/>
                <w:sz w:val="20"/>
                <w:lang w:eastAsia="ko-KR"/>
              </w:rPr>
            </w:pPr>
            <w:ins w:id="392"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93" w:author="김휘용" w:date="2011-07-21T17:27:00Z"/>
                <w:rFonts w:ascii="Arial" w:eastAsia="굴림" w:hAnsi="Arial" w:cs="Arial"/>
                <w:sz w:val="20"/>
                <w:lang w:eastAsia="ko-KR"/>
              </w:rPr>
            </w:pPr>
            <w:ins w:id="394"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395" w:author="김휘용" w:date="2011-07-21T17:27:00Z"/>
                <w:rFonts w:ascii="Arial" w:eastAsia="굴림" w:hAnsi="Arial" w:cs="Arial"/>
                <w:sz w:val="20"/>
                <w:lang w:eastAsia="ko-KR"/>
              </w:rPr>
            </w:pPr>
            <w:ins w:id="396" w:author="김휘용" w:date="2011-07-21T17:27:00Z">
              <w:r w:rsidRPr="00F721EB">
                <w:rPr>
                  <w:rFonts w:ascii="Arial" w:eastAsia="굴림" w:hAnsi="Arial" w:cs="Arial"/>
                  <w:sz w:val="20"/>
                  <w:lang w:eastAsia="ko-KR"/>
                </w:rPr>
                <w:t xml:space="preserve">0.1 </w:t>
              </w:r>
            </w:ins>
          </w:p>
        </w:tc>
      </w:tr>
      <w:tr w:rsidR="00F721EB" w:rsidRPr="00F721EB" w:rsidTr="00F721EB">
        <w:trPr>
          <w:trHeight w:val="255"/>
          <w:jc w:val="center"/>
          <w:ins w:id="397" w:author="김휘용" w:date="2011-07-21T17:27:00Z"/>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398" w:author="김휘용" w:date="2011-07-21T17:27:00Z"/>
                <w:rFonts w:ascii="Arial" w:eastAsia="굴림" w:hAnsi="Arial" w:cs="Arial"/>
                <w:sz w:val="20"/>
                <w:lang w:eastAsia="ko-KR"/>
              </w:rPr>
            </w:pPr>
            <w:ins w:id="399" w:author="김휘용" w:date="2011-07-21T17:27:00Z">
              <w:r w:rsidRPr="00F721EB">
                <w:rPr>
                  <w:rFonts w:ascii="Arial" w:eastAsia="굴림" w:hAnsi="Arial" w:cs="Arial"/>
                  <w:sz w:val="20"/>
                  <w:lang w:eastAsia="ko-KR"/>
                </w:rPr>
                <w:t>Class E</w:t>
              </w:r>
            </w:ins>
          </w:p>
        </w:tc>
        <w:tc>
          <w:tcPr>
            <w:tcW w:w="980" w:type="dxa"/>
            <w:tcBorders>
              <w:top w:val="nil"/>
              <w:left w:val="nil"/>
              <w:bottom w:val="single" w:sz="4" w:space="0" w:color="auto"/>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00" w:author="김휘용" w:date="2011-07-21T17:27:00Z"/>
                <w:rFonts w:ascii="Arial" w:eastAsia="굴림" w:hAnsi="Arial" w:cs="Arial"/>
                <w:sz w:val="20"/>
                <w:lang w:eastAsia="ko-KR"/>
              </w:rPr>
            </w:pPr>
            <w:ins w:id="401" w:author="김휘용" w:date="2011-07-21T17:27:00Z">
              <w:r w:rsidRPr="00F721EB">
                <w:rPr>
                  <w:rFonts w:ascii="Arial" w:eastAsia="굴림" w:hAnsi="Arial" w:cs="Arial"/>
                  <w:sz w:val="20"/>
                  <w:lang w:eastAsia="ko-KR"/>
                </w:rPr>
                <w:t xml:space="preserve">　</w:t>
              </w:r>
            </w:ins>
          </w:p>
        </w:tc>
        <w:tc>
          <w:tcPr>
            <w:tcW w:w="980" w:type="dxa"/>
            <w:tcBorders>
              <w:top w:val="nil"/>
              <w:left w:val="nil"/>
              <w:bottom w:val="single" w:sz="4" w:space="0" w:color="auto"/>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02" w:author="김휘용" w:date="2011-07-21T17:27:00Z"/>
                <w:rFonts w:ascii="Arial" w:eastAsia="굴림" w:hAnsi="Arial" w:cs="Arial"/>
                <w:sz w:val="20"/>
                <w:lang w:eastAsia="ko-KR"/>
              </w:rPr>
            </w:pPr>
            <w:ins w:id="403" w:author="김휘용" w:date="2011-07-21T17:27:00Z">
              <w:r w:rsidRPr="00F721EB">
                <w:rPr>
                  <w:rFonts w:ascii="Arial" w:eastAsia="굴림" w:hAnsi="Arial" w:cs="Arial"/>
                  <w:sz w:val="20"/>
                  <w:lang w:eastAsia="ko-KR"/>
                </w:rPr>
                <w:t xml:space="preserve">　</w:t>
              </w:r>
            </w:ins>
          </w:p>
        </w:tc>
        <w:tc>
          <w:tcPr>
            <w:tcW w:w="980" w:type="dxa"/>
            <w:tcBorders>
              <w:top w:val="nil"/>
              <w:left w:val="nil"/>
              <w:bottom w:val="single" w:sz="4" w:space="0" w:color="auto"/>
              <w:right w:val="single" w:sz="8" w:space="0" w:color="auto"/>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04" w:author="김휘용" w:date="2011-07-21T17:27:00Z"/>
                <w:rFonts w:ascii="Arial" w:eastAsia="굴림" w:hAnsi="Arial" w:cs="Arial"/>
                <w:sz w:val="20"/>
                <w:lang w:eastAsia="ko-KR"/>
              </w:rPr>
            </w:pPr>
            <w:ins w:id="405" w:author="김휘용" w:date="2011-07-21T17:27:00Z">
              <w:r w:rsidRPr="00F721EB">
                <w:rPr>
                  <w:rFonts w:ascii="Arial" w:eastAsia="굴림" w:hAnsi="Arial" w:cs="Arial"/>
                  <w:sz w:val="20"/>
                  <w:lang w:eastAsia="ko-KR"/>
                </w:rPr>
                <w:t xml:space="preserve">　</w:t>
              </w:r>
            </w:ins>
          </w:p>
        </w:tc>
        <w:tc>
          <w:tcPr>
            <w:tcW w:w="858" w:type="dxa"/>
            <w:tcBorders>
              <w:top w:val="nil"/>
              <w:left w:val="nil"/>
              <w:bottom w:val="single" w:sz="4" w:space="0" w:color="auto"/>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06" w:author="김휘용" w:date="2011-07-21T17:27:00Z"/>
                <w:rFonts w:ascii="Arial" w:eastAsia="굴림" w:hAnsi="Arial" w:cs="Arial"/>
                <w:sz w:val="20"/>
                <w:lang w:eastAsia="ko-KR"/>
              </w:rPr>
            </w:pPr>
            <w:ins w:id="407" w:author="김휘용" w:date="2011-07-21T17:27:00Z">
              <w:r w:rsidRPr="00F721EB">
                <w:rPr>
                  <w:rFonts w:ascii="Arial" w:eastAsia="굴림" w:hAnsi="Arial" w:cs="Arial"/>
                  <w:sz w:val="20"/>
                  <w:lang w:eastAsia="ko-KR"/>
                </w:rPr>
                <w:t xml:space="preserve">　</w:t>
              </w:r>
            </w:ins>
          </w:p>
        </w:tc>
        <w:tc>
          <w:tcPr>
            <w:tcW w:w="1041" w:type="dxa"/>
            <w:tcBorders>
              <w:top w:val="nil"/>
              <w:left w:val="nil"/>
              <w:bottom w:val="single" w:sz="4" w:space="0" w:color="auto"/>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08" w:author="김휘용" w:date="2011-07-21T17:27:00Z"/>
                <w:rFonts w:ascii="Arial" w:eastAsia="굴림" w:hAnsi="Arial" w:cs="Arial"/>
                <w:sz w:val="20"/>
                <w:lang w:eastAsia="ko-KR"/>
              </w:rPr>
            </w:pPr>
            <w:ins w:id="409" w:author="김휘용" w:date="2011-07-21T17:27:00Z">
              <w:r w:rsidRPr="00F721EB">
                <w:rPr>
                  <w:rFonts w:ascii="Arial" w:eastAsia="굴림" w:hAnsi="Arial" w:cs="Arial"/>
                  <w:sz w:val="20"/>
                  <w:lang w:eastAsia="ko-KR"/>
                </w:rPr>
                <w:t xml:space="preserve">　</w:t>
              </w:r>
            </w:ins>
          </w:p>
        </w:tc>
        <w:tc>
          <w:tcPr>
            <w:tcW w:w="1041" w:type="dxa"/>
            <w:tcBorders>
              <w:top w:val="nil"/>
              <w:left w:val="nil"/>
              <w:bottom w:val="single" w:sz="4" w:space="0" w:color="auto"/>
              <w:right w:val="single" w:sz="8" w:space="0" w:color="auto"/>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10" w:author="김휘용" w:date="2011-07-21T17:27:00Z"/>
                <w:rFonts w:ascii="Arial" w:eastAsia="굴림" w:hAnsi="Arial" w:cs="Arial"/>
                <w:sz w:val="20"/>
                <w:lang w:eastAsia="ko-KR"/>
              </w:rPr>
            </w:pPr>
            <w:ins w:id="411" w:author="김휘용" w:date="2011-07-21T17:27:00Z">
              <w:r w:rsidRPr="00F721EB">
                <w:rPr>
                  <w:rFonts w:ascii="Arial" w:eastAsia="굴림" w:hAnsi="Arial" w:cs="Arial"/>
                  <w:sz w:val="20"/>
                  <w:lang w:eastAsia="ko-KR"/>
                </w:rPr>
                <w:t xml:space="preserve">　</w:t>
              </w:r>
            </w:ins>
          </w:p>
        </w:tc>
      </w:tr>
      <w:tr w:rsidR="00F721EB" w:rsidRPr="00F721EB" w:rsidTr="00F721EB">
        <w:trPr>
          <w:trHeight w:val="270"/>
          <w:jc w:val="center"/>
          <w:ins w:id="412" w:author="김휘용" w:date="2011-07-21T17:27:00Z"/>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13" w:author="김휘용" w:date="2011-07-21T17:27:00Z"/>
                <w:rFonts w:ascii="Arial" w:eastAsia="굴림" w:hAnsi="Arial" w:cs="Arial"/>
                <w:b/>
                <w:bCs/>
                <w:sz w:val="20"/>
                <w:lang w:eastAsia="ko-KR"/>
              </w:rPr>
            </w:pPr>
            <w:ins w:id="414" w:author="김휘용" w:date="2011-07-21T17:27:00Z">
              <w:r w:rsidRPr="00F721EB">
                <w:rPr>
                  <w:rFonts w:ascii="Arial" w:eastAsia="굴림" w:hAnsi="Arial" w:cs="Arial"/>
                  <w:b/>
                  <w:bCs/>
                  <w:sz w:val="20"/>
                  <w:lang w:eastAsia="ko-KR"/>
                </w:rPr>
                <w:t>Overall</w:t>
              </w:r>
            </w:ins>
          </w:p>
        </w:tc>
        <w:tc>
          <w:tcPr>
            <w:tcW w:w="980"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415" w:author="김휘용" w:date="2011-07-21T17:27:00Z"/>
                <w:rFonts w:ascii="Arial" w:eastAsia="굴림" w:hAnsi="Arial" w:cs="Arial"/>
                <w:b/>
                <w:bCs/>
                <w:sz w:val="20"/>
                <w:lang w:eastAsia="ko-KR"/>
              </w:rPr>
            </w:pPr>
            <w:ins w:id="416" w:author="김휘용" w:date="2011-07-21T17:27:00Z">
              <w:r w:rsidRPr="00F721EB">
                <w:rPr>
                  <w:rFonts w:ascii="Arial" w:eastAsia="굴림" w:hAnsi="Arial" w:cs="Arial"/>
                  <w:b/>
                  <w:bCs/>
                  <w:sz w:val="20"/>
                  <w:lang w:eastAsia="ko-KR"/>
                </w:rPr>
                <w:t xml:space="preserve">0.0 </w:t>
              </w:r>
            </w:ins>
          </w:p>
        </w:tc>
        <w:tc>
          <w:tcPr>
            <w:tcW w:w="980"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417" w:author="김휘용" w:date="2011-07-21T17:27:00Z"/>
                <w:rFonts w:ascii="Arial" w:eastAsia="굴림" w:hAnsi="Arial" w:cs="Arial"/>
                <w:b/>
                <w:bCs/>
                <w:sz w:val="20"/>
                <w:lang w:eastAsia="ko-KR"/>
              </w:rPr>
            </w:pPr>
            <w:ins w:id="418" w:author="김휘용" w:date="2011-07-21T17:27:00Z">
              <w:r w:rsidRPr="00F721EB">
                <w:rPr>
                  <w:rFonts w:ascii="Arial" w:eastAsia="굴림" w:hAnsi="Arial" w:cs="Arial"/>
                  <w:b/>
                  <w:bCs/>
                  <w:sz w:val="20"/>
                  <w:lang w:eastAsia="ko-KR"/>
                </w:rPr>
                <w:t xml:space="preserve">0.0 </w:t>
              </w:r>
            </w:ins>
          </w:p>
        </w:tc>
        <w:tc>
          <w:tcPr>
            <w:tcW w:w="980" w:type="dxa"/>
            <w:tcBorders>
              <w:top w:val="nil"/>
              <w:left w:val="nil"/>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419" w:author="김휘용" w:date="2011-07-21T17:27:00Z"/>
                <w:rFonts w:ascii="Arial" w:eastAsia="굴림" w:hAnsi="Arial" w:cs="Arial"/>
                <w:b/>
                <w:bCs/>
                <w:sz w:val="20"/>
                <w:lang w:eastAsia="ko-KR"/>
              </w:rPr>
            </w:pPr>
            <w:ins w:id="420" w:author="김휘용" w:date="2011-07-21T17:27:00Z">
              <w:r w:rsidRPr="00F721EB">
                <w:rPr>
                  <w:rFonts w:ascii="Arial" w:eastAsia="굴림" w:hAnsi="Arial" w:cs="Arial"/>
                  <w:b/>
                  <w:bCs/>
                  <w:sz w:val="20"/>
                  <w:lang w:eastAsia="ko-KR"/>
                </w:rPr>
                <w:t xml:space="preserve">0.0 </w:t>
              </w:r>
            </w:ins>
          </w:p>
        </w:tc>
        <w:tc>
          <w:tcPr>
            <w:tcW w:w="858"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421" w:author="김휘용" w:date="2011-07-21T17:27:00Z"/>
                <w:rFonts w:ascii="Arial" w:eastAsia="굴림" w:hAnsi="Arial" w:cs="Arial"/>
                <w:b/>
                <w:bCs/>
                <w:sz w:val="20"/>
                <w:lang w:eastAsia="ko-KR"/>
              </w:rPr>
            </w:pPr>
            <w:ins w:id="422" w:author="김휘용" w:date="2011-07-21T17:27:00Z">
              <w:r w:rsidRPr="00F721EB">
                <w:rPr>
                  <w:rFonts w:ascii="Arial" w:eastAsia="굴림" w:hAnsi="Arial" w:cs="Arial"/>
                  <w:b/>
                  <w:bCs/>
                  <w:sz w:val="20"/>
                  <w:lang w:eastAsia="ko-KR"/>
                </w:rPr>
                <w:t xml:space="preserve">0.0 </w:t>
              </w:r>
            </w:ins>
          </w:p>
        </w:tc>
        <w:tc>
          <w:tcPr>
            <w:tcW w:w="1041"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423" w:author="김휘용" w:date="2011-07-21T17:27:00Z"/>
                <w:rFonts w:ascii="Arial" w:eastAsia="굴림" w:hAnsi="Arial" w:cs="Arial"/>
                <w:b/>
                <w:bCs/>
                <w:sz w:val="20"/>
                <w:lang w:eastAsia="ko-KR"/>
              </w:rPr>
            </w:pPr>
            <w:ins w:id="424" w:author="김휘용" w:date="2011-07-21T17:27:00Z">
              <w:r w:rsidRPr="00F721EB">
                <w:rPr>
                  <w:rFonts w:ascii="Arial" w:eastAsia="굴림" w:hAnsi="Arial" w:cs="Arial"/>
                  <w:b/>
                  <w:bCs/>
                  <w:sz w:val="20"/>
                  <w:lang w:eastAsia="ko-KR"/>
                </w:rPr>
                <w:t xml:space="preserve">0.0 </w:t>
              </w:r>
            </w:ins>
          </w:p>
        </w:tc>
        <w:tc>
          <w:tcPr>
            <w:tcW w:w="1041" w:type="dxa"/>
            <w:tcBorders>
              <w:top w:val="nil"/>
              <w:left w:val="nil"/>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425" w:author="김휘용" w:date="2011-07-21T17:27:00Z"/>
                <w:rFonts w:ascii="Arial" w:eastAsia="굴림" w:hAnsi="Arial" w:cs="Arial"/>
                <w:b/>
                <w:bCs/>
                <w:sz w:val="20"/>
                <w:lang w:eastAsia="ko-KR"/>
              </w:rPr>
            </w:pPr>
            <w:ins w:id="426" w:author="김휘용" w:date="2011-07-21T17:27:00Z">
              <w:r w:rsidRPr="00F721EB">
                <w:rPr>
                  <w:rFonts w:ascii="Arial" w:eastAsia="굴림" w:hAnsi="Arial" w:cs="Arial"/>
                  <w:b/>
                  <w:bCs/>
                  <w:sz w:val="20"/>
                  <w:lang w:eastAsia="ko-KR"/>
                </w:rPr>
                <w:t xml:space="preserve">0.0 </w:t>
              </w:r>
            </w:ins>
          </w:p>
        </w:tc>
      </w:tr>
      <w:tr w:rsidR="00F721EB" w:rsidRPr="00F721EB" w:rsidTr="00F721EB">
        <w:trPr>
          <w:trHeight w:val="255"/>
          <w:jc w:val="center"/>
          <w:ins w:id="427" w:author="김휘용" w:date="2011-07-21T17:27:00Z"/>
        </w:trPr>
        <w:tc>
          <w:tcPr>
            <w:tcW w:w="1360" w:type="dxa"/>
            <w:tcBorders>
              <w:top w:val="nil"/>
              <w:left w:val="single" w:sz="8" w:space="0" w:color="auto"/>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28" w:author="김휘용" w:date="2011-07-21T17:27:00Z"/>
                <w:rFonts w:ascii="Arial" w:eastAsia="굴림" w:hAnsi="Arial" w:cs="Arial"/>
                <w:sz w:val="20"/>
                <w:lang w:eastAsia="ko-KR"/>
              </w:rPr>
            </w:pPr>
            <w:proofErr w:type="spellStart"/>
            <w:ins w:id="429" w:author="김휘용" w:date="2011-07-21T17:27:00Z">
              <w:r w:rsidRPr="00F721EB">
                <w:rPr>
                  <w:rFonts w:ascii="Arial" w:eastAsia="굴림" w:hAnsi="Arial" w:cs="Arial"/>
                  <w:sz w:val="20"/>
                  <w:lang w:eastAsia="ko-KR"/>
                </w:rPr>
                <w:t>Enc</w:t>
              </w:r>
              <w:proofErr w:type="spellEnd"/>
              <w:r w:rsidRPr="00F721EB">
                <w:rPr>
                  <w:rFonts w:ascii="Arial" w:eastAsia="굴림" w:hAnsi="Arial" w:cs="Arial"/>
                  <w:sz w:val="20"/>
                  <w:lang w:eastAsia="ko-KR"/>
                </w:rPr>
                <w:t xml:space="preserve"> Time[%]</w:t>
              </w:r>
            </w:ins>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430" w:author="김휘용" w:date="2011-07-21T17:27:00Z"/>
                <w:rFonts w:ascii="Arial" w:eastAsia="굴림" w:hAnsi="Arial" w:cs="Arial"/>
                <w:sz w:val="20"/>
                <w:lang w:eastAsia="ko-KR"/>
              </w:rPr>
            </w:pPr>
            <w:ins w:id="431" w:author="김휘용" w:date="2011-07-21T17:27:00Z">
              <w:r w:rsidRPr="00F721EB">
                <w:rPr>
                  <w:rFonts w:ascii="Arial" w:eastAsia="굴림" w:hAnsi="Arial" w:cs="Arial"/>
                  <w:sz w:val="20"/>
                  <w:lang w:eastAsia="ko-KR"/>
                </w:rPr>
                <w:t>100%</w:t>
              </w:r>
            </w:ins>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432" w:author="김휘용" w:date="2011-07-21T17:27:00Z"/>
                <w:rFonts w:ascii="Arial" w:eastAsia="굴림" w:hAnsi="Arial" w:cs="Arial"/>
                <w:sz w:val="20"/>
                <w:lang w:eastAsia="ko-KR"/>
              </w:rPr>
            </w:pPr>
            <w:ins w:id="433" w:author="김휘용" w:date="2011-07-21T17:27:00Z">
              <w:r w:rsidRPr="00F721EB">
                <w:rPr>
                  <w:rFonts w:ascii="Arial" w:eastAsia="굴림" w:hAnsi="Arial" w:cs="Arial"/>
                  <w:sz w:val="20"/>
                  <w:lang w:eastAsia="ko-KR"/>
                </w:rPr>
                <w:t>100%</w:t>
              </w:r>
            </w:ins>
          </w:p>
        </w:tc>
      </w:tr>
      <w:tr w:rsidR="00F721EB" w:rsidRPr="00F721EB" w:rsidTr="00F721EB">
        <w:trPr>
          <w:trHeight w:val="270"/>
          <w:jc w:val="center"/>
          <w:ins w:id="434" w:author="김휘용" w:date="2011-07-21T17:27:00Z"/>
        </w:trPr>
        <w:tc>
          <w:tcPr>
            <w:tcW w:w="1360" w:type="dxa"/>
            <w:tcBorders>
              <w:top w:val="nil"/>
              <w:left w:val="single" w:sz="8" w:space="0" w:color="auto"/>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35" w:author="김휘용" w:date="2011-07-21T17:27:00Z"/>
                <w:rFonts w:ascii="Arial" w:eastAsia="굴림" w:hAnsi="Arial" w:cs="Arial"/>
                <w:sz w:val="20"/>
                <w:lang w:eastAsia="ko-KR"/>
              </w:rPr>
            </w:pPr>
            <w:ins w:id="436" w:author="김휘용" w:date="2011-07-21T17:27:00Z">
              <w:r w:rsidRPr="00F721EB">
                <w:rPr>
                  <w:rFonts w:ascii="Arial" w:eastAsia="굴림" w:hAnsi="Arial" w:cs="Arial"/>
                  <w:sz w:val="20"/>
                  <w:lang w:eastAsia="ko-KR"/>
                </w:rPr>
                <w:t>Dec Time[%]</w:t>
              </w:r>
            </w:ins>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437" w:author="김휘용" w:date="2011-07-21T17:27:00Z"/>
                <w:rFonts w:ascii="Arial" w:eastAsia="굴림" w:hAnsi="Arial" w:cs="Arial"/>
                <w:sz w:val="20"/>
                <w:lang w:eastAsia="ko-KR"/>
              </w:rPr>
            </w:pPr>
            <w:ins w:id="438" w:author="김휘용" w:date="2011-07-21T17:27:00Z">
              <w:r w:rsidRPr="00F721EB">
                <w:rPr>
                  <w:rFonts w:ascii="Arial" w:eastAsia="굴림" w:hAnsi="Arial" w:cs="Arial"/>
                  <w:sz w:val="20"/>
                  <w:lang w:eastAsia="ko-KR"/>
                </w:rPr>
                <w:t>100%</w:t>
              </w:r>
            </w:ins>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439" w:author="김휘용" w:date="2011-07-21T17:27:00Z"/>
                <w:rFonts w:ascii="Arial" w:eastAsia="굴림" w:hAnsi="Arial" w:cs="Arial"/>
                <w:sz w:val="20"/>
                <w:lang w:eastAsia="ko-KR"/>
              </w:rPr>
            </w:pPr>
            <w:ins w:id="440" w:author="김휘용" w:date="2011-07-21T17:27:00Z">
              <w:r w:rsidRPr="00F721EB">
                <w:rPr>
                  <w:rFonts w:ascii="Arial" w:eastAsia="굴림" w:hAnsi="Arial" w:cs="Arial"/>
                  <w:sz w:val="20"/>
                  <w:lang w:eastAsia="ko-KR"/>
                </w:rPr>
                <w:t>99%</w:t>
              </w:r>
            </w:ins>
          </w:p>
        </w:tc>
      </w:tr>
      <w:tr w:rsidR="00F721EB" w:rsidRPr="00F721EB" w:rsidTr="00F721EB">
        <w:trPr>
          <w:trHeight w:val="270"/>
          <w:jc w:val="center"/>
          <w:ins w:id="441" w:author="김휘용" w:date="2011-07-21T17:27:00Z"/>
        </w:trPr>
        <w:tc>
          <w:tcPr>
            <w:tcW w:w="136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42" w:author="김휘용" w:date="2011-07-21T17:27: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43" w:author="김휘용" w:date="2011-07-21T17:27: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44" w:author="김휘용" w:date="2011-07-21T17:27: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45" w:author="김휘용" w:date="2011-07-21T17:27:00Z"/>
                <w:rFonts w:ascii="Arial" w:eastAsia="굴림" w:hAnsi="Arial" w:cs="Arial"/>
                <w:sz w:val="20"/>
                <w:lang w:eastAsia="ko-KR"/>
              </w:rPr>
            </w:pPr>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46" w:author="김휘용" w:date="2011-07-21T17:27:00Z"/>
                <w:rFonts w:ascii="Arial" w:eastAsia="굴림" w:hAnsi="Arial" w:cs="Arial"/>
                <w:sz w:val="20"/>
                <w:lang w:eastAsia="ko-KR"/>
              </w:rPr>
            </w:pPr>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47" w:author="김휘용" w:date="2011-07-21T17:27:00Z"/>
                <w:rFonts w:ascii="Arial" w:eastAsia="굴림" w:hAnsi="Arial" w:cs="Arial"/>
                <w:sz w:val="20"/>
                <w:lang w:eastAsia="ko-KR"/>
              </w:rPr>
            </w:pPr>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48" w:author="김휘용" w:date="2011-07-21T17:27:00Z"/>
                <w:rFonts w:ascii="Arial" w:eastAsia="굴림" w:hAnsi="Arial" w:cs="Arial"/>
                <w:sz w:val="20"/>
                <w:lang w:eastAsia="ko-KR"/>
              </w:rPr>
            </w:pPr>
          </w:p>
        </w:tc>
      </w:tr>
      <w:tr w:rsidR="00F721EB" w:rsidRPr="00F721EB" w:rsidTr="00F721EB">
        <w:trPr>
          <w:trHeight w:val="270"/>
          <w:jc w:val="center"/>
          <w:ins w:id="449" w:author="김휘용" w:date="2011-07-21T17:27:00Z"/>
        </w:trPr>
        <w:tc>
          <w:tcPr>
            <w:tcW w:w="1360" w:type="dxa"/>
            <w:tcBorders>
              <w:top w:val="single" w:sz="8" w:space="0" w:color="auto"/>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50" w:author="김휘용" w:date="2011-07-21T17:27:00Z"/>
                <w:rFonts w:ascii="Arial" w:eastAsia="굴림" w:hAnsi="Arial" w:cs="Arial"/>
                <w:sz w:val="20"/>
                <w:lang w:eastAsia="ko-KR"/>
              </w:rPr>
            </w:pPr>
            <w:ins w:id="451" w:author="김휘용" w:date="2011-07-21T17:27:00Z">
              <w:r w:rsidRPr="00F721EB">
                <w:rPr>
                  <w:rFonts w:ascii="Arial" w:eastAsia="굴림" w:hAnsi="Arial" w:cs="Arial"/>
                  <w:sz w:val="20"/>
                  <w:lang w:eastAsia="ko-KR"/>
                </w:rPr>
                <w:t xml:space="preserve">　</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452" w:author="김휘용" w:date="2011-07-21T17:27:00Z"/>
                <w:rFonts w:ascii="Arial" w:eastAsia="굴림" w:hAnsi="Arial" w:cs="Arial"/>
                <w:sz w:val="20"/>
                <w:lang w:eastAsia="ko-KR"/>
              </w:rPr>
            </w:pPr>
            <w:ins w:id="453" w:author="김휘용" w:date="2011-07-21T17:27:00Z">
              <w:r w:rsidRPr="00F721EB">
                <w:rPr>
                  <w:rFonts w:ascii="Arial" w:eastAsia="굴림" w:hAnsi="Arial" w:cs="Arial"/>
                  <w:sz w:val="20"/>
                  <w:lang w:eastAsia="ko-KR"/>
                </w:rPr>
                <w:t>Low delay B HE</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454" w:author="김휘용" w:date="2011-07-21T17:27:00Z"/>
                <w:rFonts w:ascii="Arial" w:eastAsia="굴림" w:hAnsi="Arial" w:cs="Arial"/>
                <w:sz w:val="20"/>
                <w:lang w:eastAsia="ko-KR"/>
              </w:rPr>
            </w:pPr>
            <w:ins w:id="455" w:author="김휘용" w:date="2011-07-21T17:27:00Z">
              <w:r w:rsidRPr="00F721EB">
                <w:rPr>
                  <w:rFonts w:ascii="Arial" w:eastAsia="굴림" w:hAnsi="Arial" w:cs="Arial"/>
                  <w:sz w:val="20"/>
                  <w:lang w:eastAsia="ko-KR"/>
                </w:rPr>
                <w:t>Low delay B LC</w:t>
              </w:r>
            </w:ins>
          </w:p>
        </w:tc>
      </w:tr>
      <w:tr w:rsidR="00F721EB" w:rsidRPr="00F721EB" w:rsidTr="00F721EB">
        <w:trPr>
          <w:trHeight w:val="270"/>
          <w:jc w:val="center"/>
          <w:ins w:id="456" w:author="김휘용" w:date="2011-07-21T17:27:00Z"/>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57" w:author="김휘용" w:date="2011-07-21T17:27:00Z"/>
                <w:rFonts w:ascii="Arial" w:eastAsia="굴림" w:hAnsi="Arial" w:cs="Arial"/>
                <w:sz w:val="20"/>
                <w:lang w:eastAsia="ko-KR"/>
              </w:rPr>
            </w:pPr>
            <w:ins w:id="458" w:author="김휘용" w:date="2011-07-21T17:27:00Z">
              <w:r w:rsidRPr="00F721EB">
                <w:rPr>
                  <w:rFonts w:ascii="Arial" w:eastAsia="굴림" w:hAnsi="Arial" w:cs="Arial"/>
                  <w:sz w:val="20"/>
                  <w:lang w:eastAsia="ko-KR"/>
                </w:rPr>
                <w:t xml:space="preserve">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459" w:author="김휘용" w:date="2011-07-21T17:27:00Z"/>
                <w:rFonts w:ascii="Arial" w:eastAsia="굴림" w:hAnsi="Arial" w:cs="Arial"/>
                <w:sz w:val="20"/>
                <w:lang w:eastAsia="ko-KR"/>
              </w:rPr>
            </w:pPr>
            <w:ins w:id="460" w:author="김휘용" w:date="2011-07-21T17:27:00Z">
              <w:r w:rsidRPr="00F721EB">
                <w:rPr>
                  <w:rFonts w:ascii="Arial" w:eastAsia="굴림" w:hAnsi="Arial" w:cs="Arial"/>
                  <w:sz w:val="20"/>
                  <w:lang w:eastAsia="ko-KR"/>
                </w:rPr>
                <w:t>Y</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461" w:author="김휘용" w:date="2011-07-21T17:27:00Z"/>
                <w:rFonts w:ascii="Arial" w:eastAsia="굴림" w:hAnsi="Arial" w:cs="Arial"/>
                <w:sz w:val="20"/>
                <w:lang w:eastAsia="ko-KR"/>
              </w:rPr>
            </w:pPr>
            <w:ins w:id="462" w:author="김휘용" w:date="2011-07-21T17:27:00Z">
              <w:r w:rsidRPr="00F721EB">
                <w:rPr>
                  <w:rFonts w:ascii="Arial" w:eastAsia="굴림" w:hAnsi="Arial" w:cs="Arial"/>
                  <w:sz w:val="20"/>
                  <w:lang w:eastAsia="ko-KR"/>
                </w:rPr>
                <w:t>U</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463" w:author="김휘용" w:date="2011-07-21T17:27:00Z"/>
                <w:rFonts w:ascii="Arial" w:eastAsia="굴림" w:hAnsi="Arial" w:cs="Arial"/>
                <w:sz w:val="20"/>
                <w:lang w:eastAsia="ko-KR"/>
              </w:rPr>
            </w:pPr>
            <w:ins w:id="464" w:author="김휘용" w:date="2011-07-21T17:27:00Z">
              <w:r w:rsidRPr="00F721EB">
                <w:rPr>
                  <w:rFonts w:ascii="Arial" w:eastAsia="굴림" w:hAnsi="Arial" w:cs="Arial"/>
                  <w:sz w:val="20"/>
                  <w:lang w:eastAsia="ko-KR"/>
                </w:rPr>
                <w:t>V</w:t>
              </w:r>
            </w:ins>
          </w:p>
        </w:tc>
        <w:tc>
          <w:tcPr>
            <w:tcW w:w="858"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465" w:author="김휘용" w:date="2011-07-21T17:27:00Z"/>
                <w:rFonts w:ascii="Arial" w:eastAsia="굴림" w:hAnsi="Arial" w:cs="Arial"/>
                <w:sz w:val="20"/>
                <w:lang w:eastAsia="ko-KR"/>
              </w:rPr>
            </w:pPr>
            <w:ins w:id="466" w:author="김휘용" w:date="2011-07-21T17:27:00Z">
              <w:r w:rsidRPr="00F721EB">
                <w:rPr>
                  <w:rFonts w:ascii="Arial" w:eastAsia="굴림" w:hAnsi="Arial" w:cs="Arial"/>
                  <w:sz w:val="20"/>
                  <w:lang w:eastAsia="ko-KR"/>
                </w:rPr>
                <w:t>Y</w:t>
              </w:r>
            </w:ins>
          </w:p>
        </w:tc>
        <w:tc>
          <w:tcPr>
            <w:tcW w:w="1041"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467" w:author="김휘용" w:date="2011-07-21T17:27:00Z"/>
                <w:rFonts w:ascii="Arial" w:eastAsia="굴림" w:hAnsi="Arial" w:cs="Arial"/>
                <w:sz w:val="20"/>
                <w:lang w:eastAsia="ko-KR"/>
              </w:rPr>
            </w:pPr>
            <w:ins w:id="468" w:author="김휘용" w:date="2011-07-21T17:27:00Z">
              <w:r w:rsidRPr="00F721EB">
                <w:rPr>
                  <w:rFonts w:ascii="Arial" w:eastAsia="굴림" w:hAnsi="Arial" w:cs="Arial"/>
                  <w:sz w:val="20"/>
                  <w:lang w:eastAsia="ko-KR"/>
                </w:rPr>
                <w:t>U</w:t>
              </w:r>
            </w:ins>
          </w:p>
        </w:tc>
        <w:tc>
          <w:tcPr>
            <w:tcW w:w="1041" w:type="dxa"/>
            <w:tcBorders>
              <w:top w:val="nil"/>
              <w:left w:val="nil"/>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469" w:author="김휘용" w:date="2011-07-21T17:27:00Z"/>
                <w:rFonts w:ascii="Arial" w:eastAsia="굴림" w:hAnsi="Arial" w:cs="Arial"/>
                <w:sz w:val="20"/>
                <w:lang w:eastAsia="ko-KR"/>
              </w:rPr>
            </w:pPr>
            <w:ins w:id="470" w:author="김휘용" w:date="2011-07-21T17:27:00Z">
              <w:r w:rsidRPr="00F721EB">
                <w:rPr>
                  <w:rFonts w:ascii="Arial" w:eastAsia="굴림" w:hAnsi="Arial" w:cs="Arial"/>
                  <w:sz w:val="20"/>
                  <w:lang w:eastAsia="ko-KR"/>
                </w:rPr>
                <w:t>V</w:t>
              </w:r>
            </w:ins>
          </w:p>
        </w:tc>
      </w:tr>
      <w:tr w:rsidR="00F721EB" w:rsidRPr="00F721EB" w:rsidTr="00F721EB">
        <w:trPr>
          <w:trHeight w:val="255"/>
          <w:jc w:val="center"/>
          <w:ins w:id="471" w:author="김휘용" w:date="2011-07-21T17:27: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72" w:author="김휘용" w:date="2011-07-21T17:27:00Z"/>
                <w:rFonts w:ascii="Arial" w:eastAsia="굴림" w:hAnsi="Arial" w:cs="Arial"/>
                <w:sz w:val="20"/>
                <w:lang w:eastAsia="ko-KR"/>
              </w:rPr>
            </w:pPr>
            <w:ins w:id="473" w:author="김휘용" w:date="2011-07-21T17:27:00Z">
              <w:r w:rsidRPr="00F721EB">
                <w:rPr>
                  <w:rFonts w:ascii="Arial" w:eastAsia="굴림" w:hAnsi="Arial" w:cs="Arial"/>
                  <w:sz w:val="20"/>
                  <w:lang w:eastAsia="ko-KR"/>
                </w:rPr>
                <w:t>Class A</w:t>
              </w:r>
            </w:ins>
          </w:p>
        </w:tc>
        <w:tc>
          <w:tcPr>
            <w:tcW w:w="980" w:type="dxa"/>
            <w:tcBorders>
              <w:top w:val="single" w:sz="8" w:space="0" w:color="auto"/>
              <w:left w:val="nil"/>
              <w:bottom w:val="nil"/>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74" w:author="김휘용" w:date="2011-07-21T17:27:00Z"/>
                <w:rFonts w:ascii="Arial" w:eastAsia="굴림" w:hAnsi="Arial" w:cs="Arial"/>
                <w:sz w:val="20"/>
                <w:lang w:eastAsia="ko-KR"/>
              </w:rPr>
            </w:pPr>
            <w:ins w:id="475" w:author="김휘용" w:date="2011-07-21T17:27:00Z">
              <w:r w:rsidRPr="00F721EB">
                <w:rPr>
                  <w:rFonts w:ascii="Arial" w:eastAsia="굴림" w:hAnsi="Arial" w:cs="Arial"/>
                  <w:sz w:val="20"/>
                  <w:lang w:eastAsia="ko-KR"/>
                </w:rPr>
                <w:t xml:space="preserve">　</w:t>
              </w:r>
            </w:ins>
          </w:p>
        </w:tc>
        <w:tc>
          <w:tcPr>
            <w:tcW w:w="980" w:type="dxa"/>
            <w:tcBorders>
              <w:top w:val="single" w:sz="8" w:space="0" w:color="auto"/>
              <w:left w:val="nil"/>
              <w:bottom w:val="nil"/>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76" w:author="김휘용" w:date="2011-07-21T17:27:00Z"/>
                <w:rFonts w:ascii="Arial" w:eastAsia="굴림" w:hAnsi="Arial" w:cs="Arial"/>
                <w:sz w:val="20"/>
                <w:lang w:eastAsia="ko-KR"/>
              </w:rPr>
            </w:pPr>
            <w:ins w:id="477" w:author="김휘용" w:date="2011-07-21T17:27:00Z">
              <w:r w:rsidRPr="00F721EB">
                <w:rPr>
                  <w:rFonts w:ascii="Arial" w:eastAsia="굴림" w:hAnsi="Arial" w:cs="Arial"/>
                  <w:sz w:val="20"/>
                  <w:lang w:eastAsia="ko-KR"/>
                </w:rPr>
                <w:t xml:space="preserve">　</w:t>
              </w:r>
            </w:ins>
          </w:p>
        </w:tc>
        <w:tc>
          <w:tcPr>
            <w:tcW w:w="980" w:type="dxa"/>
            <w:tcBorders>
              <w:top w:val="single" w:sz="8" w:space="0" w:color="auto"/>
              <w:left w:val="nil"/>
              <w:bottom w:val="nil"/>
              <w:right w:val="single" w:sz="8" w:space="0" w:color="auto"/>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78" w:author="김휘용" w:date="2011-07-21T17:27:00Z"/>
                <w:rFonts w:ascii="Arial" w:eastAsia="굴림" w:hAnsi="Arial" w:cs="Arial"/>
                <w:sz w:val="20"/>
                <w:lang w:eastAsia="ko-KR"/>
              </w:rPr>
            </w:pPr>
            <w:ins w:id="479" w:author="김휘용" w:date="2011-07-21T17:27:00Z">
              <w:r w:rsidRPr="00F721EB">
                <w:rPr>
                  <w:rFonts w:ascii="Arial" w:eastAsia="굴림" w:hAnsi="Arial" w:cs="Arial"/>
                  <w:sz w:val="20"/>
                  <w:lang w:eastAsia="ko-KR"/>
                </w:rPr>
                <w:t xml:space="preserve">　</w:t>
              </w:r>
            </w:ins>
          </w:p>
        </w:tc>
        <w:tc>
          <w:tcPr>
            <w:tcW w:w="858" w:type="dxa"/>
            <w:tcBorders>
              <w:top w:val="nil"/>
              <w:left w:val="nil"/>
              <w:bottom w:val="nil"/>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80" w:author="김휘용" w:date="2011-07-21T17:27:00Z"/>
                <w:rFonts w:ascii="Arial" w:eastAsia="굴림" w:hAnsi="Arial" w:cs="Arial"/>
                <w:sz w:val="20"/>
                <w:lang w:eastAsia="ko-KR"/>
              </w:rPr>
            </w:pPr>
            <w:ins w:id="481" w:author="김휘용" w:date="2011-07-21T17:27:00Z">
              <w:r w:rsidRPr="00F721EB">
                <w:rPr>
                  <w:rFonts w:ascii="Arial" w:eastAsia="굴림" w:hAnsi="Arial" w:cs="Arial"/>
                  <w:sz w:val="20"/>
                  <w:lang w:eastAsia="ko-KR"/>
                </w:rPr>
                <w:t xml:space="preserve">　</w:t>
              </w:r>
            </w:ins>
          </w:p>
        </w:tc>
        <w:tc>
          <w:tcPr>
            <w:tcW w:w="1041" w:type="dxa"/>
            <w:tcBorders>
              <w:top w:val="nil"/>
              <w:left w:val="nil"/>
              <w:bottom w:val="nil"/>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82" w:author="김휘용" w:date="2011-07-21T17:27:00Z"/>
                <w:rFonts w:ascii="Arial" w:eastAsia="굴림" w:hAnsi="Arial" w:cs="Arial"/>
                <w:sz w:val="20"/>
                <w:lang w:eastAsia="ko-KR"/>
              </w:rPr>
            </w:pPr>
            <w:ins w:id="483" w:author="김휘용" w:date="2011-07-21T17:27:00Z">
              <w:r w:rsidRPr="00F721EB">
                <w:rPr>
                  <w:rFonts w:ascii="Arial" w:eastAsia="굴림" w:hAnsi="Arial" w:cs="Arial"/>
                  <w:sz w:val="20"/>
                  <w:lang w:eastAsia="ko-KR"/>
                </w:rPr>
                <w:t xml:space="preserve">　</w:t>
              </w:r>
            </w:ins>
          </w:p>
        </w:tc>
        <w:tc>
          <w:tcPr>
            <w:tcW w:w="1041" w:type="dxa"/>
            <w:tcBorders>
              <w:top w:val="nil"/>
              <w:left w:val="nil"/>
              <w:bottom w:val="nil"/>
              <w:right w:val="single" w:sz="8" w:space="0" w:color="auto"/>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84" w:author="김휘용" w:date="2011-07-21T17:27:00Z"/>
                <w:rFonts w:ascii="Arial" w:eastAsia="굴림" w:hAnsi="Arial" w:cs="Arial"/>
                <w:sz w:val="20"/>
                <w:lang w:eastAsia="ko-KR"/>
              </w:rPr>
            </w:pPr>
            <w:ins w:id="485" w:author="김휘용" w:date="2011-07-21T17:27:00Z">
              <w:r w:rsidRPr="00F721EB">
                <w:rPr>
                  <w:rFonts w:ascii="Arial" w:eastAsia="굴림" w:hAnsi="Arial" w:cs="Arial"/>
                  <w:sz w:val="20"/>
                  <w:lang w:eastAsia="ko-KR"/>
                </w:rPr>
                <w:t xml:space="preserve">　</w:t>
              </w:r>
            </w:ins>
          </w:p>
        </w:tc>
      </w:tr>
      <w:tr w:rsidR="00F721EB" w:rsidRPr="00F721EB" w:rsidTr="00F721EB">
        <w:trPr>
          <w:trHeight w:val="255"/>
          <w:jc w:val="center"/>
          <w:ins w:id="486" w:author="김휘용" w:date="2011-07-21T17:27: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487" w:author="김휘용" w:date="2011-07-21T17:27:00Z"/>
                <w:rFonts w:ascii="Arial" w:eastAsia="굴림" w:hAnsi="Arial" w:cs="Arial"/>
                <w:sz w:val="20"/>
                <w:lang w:eastAsia="ko-KR"/>
              </w:rPr>
            </w:pPr>
            <w:ins w:id="488" w:author="김휘용" w:date="2011-07-21T17:27:00Z">
              <w:r w:rsidRPr="00F721EB">
                <w:rPr>
                  <w:rFonts w:ascii="Arial" w:eastAsia="굴림" w:hAnsi="Arial" w:cs="Arial"/>
                  <w:sz w:val="20"/>
                  <w:lang w:eastAsia="ko-KR"/>
                </w:rPr>
                <w:t>Class B</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489" w:author="김휘용" w:date="2011-07-21T17:27:00Z"/>
                <w:rFonts w:ascii="Arial" w:eastAsia="굴림" w:hAnsi="Arial" w:cs="Arial"/>
                <w:sz w:val="20"/>
                <w:lang w:eastAsia="ko-KR"/>
              </w:rPr>
            </w:pPr>
            <w:ins w:id="490" w:author="김휘용" w:date="2011-07-21T17:27:00Z">
              <w:r w:rsidRPr="00F721EB">
                <w:rPr>
                  <w:rFonts w:ascii="Arial" w:eastAsia="굴림" w:hAnsi="Arial" w:cs="Arial"/>
                  <w:sz w:val="20"/>
                  <w:lang w:eastAsia="ko-KR"/>
                </w:rPr>
                <w:t xml:space="preserve">-0.1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491" w:author="김휘용" w:date="2011-07-21T17:27:00Z"/>
                <w:rFonts w:ascii="Arial" w:eastAsia="굴림" w:hAnsi="Arial" w:cs="Arial"/>
                <w:sz w:val="20"/>
                <w:lang w:eastAsia="ko-KR"/>
              </w:rPr>
            </w:pPr>
            <w:ins w:id="492" w:author="김휘용" w:date="2011-07-21T17:27:00Z">
              <w:r w:rsidRPr="00F721EB">
                <w:rPr>
                  <w:rFonts w:ascii="Arial" w:eastAsia="굴림" w:hAnsi="Arial" w:cs="Arial"/>
                  <w:sz w:val="20"/>
                  <w:lang w:eastAsia="ko-KR"/>
                </w:rPr>
                <w:t xml:space="preserve">0.2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493" w:author="김휘용" w:date="2011-07-21T17:27:00Z"/>
                <w:rFonts w:ascii="Arial" w:eastAsia="굴림" w:hAnsi="Arial" w:cs="Arial"/>
                <w:sz w:val="20"/>
                <w:lang w:eastAsia="ko-KR"/>
              </w:rPr>
            </w:pPr>
            <w:ins w:id="494" w:author="김휘용" w:date="2011-07-21T17:27:00Z">
              <w:r w:rsidRPr="00F721EB">
                <w:rPr>
                  <w:rFonts w:ascii="Arial" w:eastAsia="굴림" w:hAnsi="Arial" w:cs="Arial"/>
                  <w:sz w:val="20"/>
                  <w:lang w:eastAsia="ko-KR"/>
                </w:rPr>
                <w:t xml:space="preserve">0.0 </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495" w:author="김휘용" w:date="2011-07-21T17:27:00Z"/>
                <w:rFonts w:ascii="Arial" w:eastAsia="굴림" w:hAnsi="Arial" w:cs="Arial"/>
                <w:sz w:val="20"/>
                <w:lang w:eastAsia="ko-KR"/>
              </w:rPr>
            </w:pPr>
            <w:ins w:id="496"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497" w:author="김휘용" w:date="2011-07-21T17:27:00Z"/>
                <w:rFonts w:ascii="Arial" w:eastAsia="굴림" w:hAnsi="Arial" w:cs="Arial"/>
                <w:sz w:val="20"/>
                <w:lang w:eastAsia="ko-KR"/>
              </w:rPr>
            </w:pPr>
            <w:ins w:id="498" w:author="김휘용" w:date="2011-07-21T17:27:00Z">
              <w:r w:rsidRPr="00F721EB">
                <w:rPr>
                  <w:rFonts w:ascii="Arial" w:eastAsia="굴림" w:hAnsi="Arial" w:cs="Arial"/>
                  <w:sz w:val="20"/>
                  <w:lang w:eastAsia="ko-KR"/>
                </w:rPr>
                <w:t xml:space="preserve">-0.1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499" w:author="김휘용" w:date="2011-07-21T17:27:00Z"/>
                <w:rFonts w:ascii="Arial" w:eastAsia="굴림" w:hAnsi="Arial" w:cs="Arial"/>
                <w:sz w:val="20"/>
                <w:lang w:eastAsia="ko-KR"/>
              </w:rPr>
            </w:pPr>
            <w:ins w:id="500" w:author="김휘용" w:date="2011-07-21T17:27:00Z">
              <w:r w:rsidRPr="00F721EB">
                <w:rPr>
                  <w:rFonts w:ascii="Arial" w:eastAsia="굴림" w:hAnsi="Arial" w:cs="Arial"/>
                  <w:sz w:val="20"/>
                  <w:lang w:eastAsia="ko-KR"/>
                </w:rPr>
                <w:t xml:space="preserve">-0.3 </w:t>
              </w:r>
            </w:ins>
          </w:p>
        </w:tc>
      </w:tr>
      <w:tr w:rsidR="00F721EB" w:rsidRPr="00F721EB" w:rsidTr="00F721EB">
        <w:trPr>
          <w:trHeight w:val="255"/>
          <w:jc w:val="center"/>
          <w:ins w:id="501" w:author="김휘용" w:date="2011-07-21T17:27: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502" w:author="김휘용" w:date="2011-07-21T17:27:00Z"/>
                <w:rFonts w:ascii="Arial" w:eastAsia="굴림" w:hAnsi="Arial" w:cs="Arial"/>
                <w:sz w:val="20"/>
                <w:lang w:eastAsia="ko-KR"/>
              </w:rPr>
            </w:pPr>
            <w:ins w:id="503" w:author="김휘용" w:date="2011-07-21T17:27:00Z">
              <w:r w:rsidRPr="00F721EB">
                <w:rPr>
                  <w:rFonts w:ascii="Arial" w:eastAsia="굴림" w:hAnsi="Arial" w:cs="Arial"/>
                  <w:sz w:val="20"/>
                  <w:lang w:eastAsia="ko-KR"/>
                </w:rPr>
                <w:t>Class C</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04" w:author="김휘용" w:date="2011-07-21T17:27:00Z"/>
                <w:rFonts w:ascii="Arial" w:eastAsia="굴림" w:hAnsi="Arial" w:cs="Arial"/>
                <w:sz w:val="20"/>
                <w:lang w:eastAsia="ko-KR"/>
              </w:rPr>
            </w:pPr>
            <w:ins w:id="505" w:author="김휘용" w:date="2011-07-21T17:27: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06" w:author="김휘용" w:date="2011-07-21T17:27:00Z"/>
                <w:rFonts w:ascii="Arial" w:eastAsia="굴림" w:hAnsi="Arial" w:cs="Arial"/>
                <w:sz w:val="20"/>
                <w:lang w:eastAsia="ko-KR"/>
              </w:rPr>
            </w:pPr>
            <w:ins w:id="507" w:author="김휘용" w:date="2011-07-21T17:27:00Z">
              <w:r w:rsidRPr="00F721EB">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08" w:author="김휘용" w:date="2011-07-21T17:27:00Z"/>
                <w:rFonts w:ascii="Arial" w:eastAsia="굴림" w:hAnsi="Arial" w:cs="Arial"/>
                <w:sz w:val="20"/>
                <w:lang w:eastAsia="ko-KR"/>
              </w:rPr>
            </w:pPr>
            <w:ins w:id="509" w:author="김휘용" w:date="2011-07-21T17:27:00Z">
              <w:r w:rsidRPr="00F721EB">
                <w:rPr>
                  <w:rFonts w:ascii="Arial" w:eastAsia="굴림" w:hAnsi="Arial" w:cs="Arial"/>
                  <w:sz w:val="20"/>
                  <w:lang w:eastAsia="ko-KR"/>
                </w:rPr>
                <w:t xml:space="preserve">0.0 </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10" w:author="김휘용" w:date="2011-07-21T17:27:00Z"/>
                <w:rFonts w:ascii="Arial" w:eastAsia="굴림" w:hAnsi="Arial" w:cs="Arial"/>
                <w:sz w:val="20"/>
                <w:lang w:eastAsia="ko-KR"/>
              </w:rPr>
            </w:pPr>
            <w:ins w:id="511"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12" w:author="김휘용" w:date="2011-07-21T17:27:00Z"/>
                <w:rFonts w:ascii="Arial" w:eastAsia="굴림" w:hAnsi="Arial" w:cs="Arial"/>
                <w:sz w:val="20"/>
                <w:lang w:eastAsia="ko-KR"/>
              </w:rPr>
            </w:pPr>
            <w:ins w:id="513" w:author="김휘용" w:date="2011-07-21T17:27:00Z">
              <w:r w:rsidRPr="00F721EB">
                <w:rPr>
                  <w:rFonts w:ascii="Arial" w:eastAsia="굴림" w:hAnsi="Arial" w:cs="Arial"/>
                  <w:sz w:val="20"/>
                  <w:lang w:eastAsia="ko-KR"/>
                </w:rPr>
                <w:t xml:space="preserve">-0.1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14" w:author="김휘용" w:date="2011-07-21T17:27:00Z"/>
                <w:rFonts w:ascii="Arial" w:eastAsia="굴림" w:hAnsi="Arial" w:cs="Arial"/>
                <w:sz w:val="20"/>
                <w:lang w:eastAsia="ko-KR"/>
              </w:rPr>
            </w:pPr>
            <w:ins w:id="515" w:author="김휘용" w:date="2011-07-21T17:27:00Z">
              <w:r w:rsidRPr="00F721EB">
                <w:rPr>
                  <w:rFonts w:ascii="Arial" w:eastAsia="굴림" w:hAnsi="Arial" w:cs="Arial"/>
                  <w:sz w:val="20"/>
                  <w:lang w:eastAsia="ko-KR"/>
                </w:rPr>
                <w:t xml:space="preserve">-0.1 </w:t>
              </w:r>
            </w:ins>
          </w:p>
        </w:tc>
      </w:tr>
      <w:tr w:rsidR="00F721EB" w:rsidRPr="00F721EB" w:rsidTr="00F721EB">
        <w:trPr>
          <w:trHeight w:val="255"/>
          <w:jc w:val="center"/>
          <w:ins w:id="516" w:author="김휘용" w:date="2011-07-21T17:27: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517" w:author="김휘용" w:date="2011-07-21T17:27:00Z"/>
                <w:rFonts w:ascii="Arial" w:eastAsia="굴림" w:hAnsi="Arial" w:cs="Arial"/>
                <w:sz w:val="20"/>
                <w:lang w:eastAsia="ko-KR"/>
              </w:rPr>
            </w:pPr>
            <w:ins w:id="518" w:author="김휘용" w:date="2011-07-21T17:27:00Z">
              <w:r w:rsidRPr="00F721EB">
                <w:rPr>
                  <w:rFonts w:ascii="Arial" w:eastAsia="굴림" w:hAnsi="Arial" w:cs="Arial"/>
                  <w:sz w:val="20"/>
                  <w:lang w:eastAsia="ko-KR"/>
                </w:rPr>
                <w:t>Class D</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19" w:author="김휘용" w:date="2011-07-21T17:27:00Z"/>
                <w:rFonts w:ascii="Arial" w:eastAsia="굴림" w:hAnsi="Arial" w:cs="Arial"/>
                <w:sz w:val="20"/>
                <w:lang w:eastAsia="ko-KR"/>
              </w:rPr>
            </w:pPr>
            <w:ins w:id="520" w:author="김휘용" w:date="2011-07-21T17:27: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21" w:author="김휘용" w:date="2011-07-21T17:27:00Z"/>
                <w:rFonts w:ascii="Arial" w:eastAsia="굴림" w:hAnsi="Arial" w:cs="Arial"/>
                <w:sz w:val="20"/>
                <w:lang w:eastAsia="ko-KR"/>
              </w:rPr>
            </w:pPr>
            <w:ins w:id="522" w:author="김휘용" w:date="2011-07-21T17:27:00Z">
              <w:r w:rsidRPr="00F721EB">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23" w:author="김휘용" w:date="2011-07-21T17:27:00Z"/>
                <w:rFonts w:ascii="Arial" w:eastAsia="굴림" w:hAnsi="Arial" w:cs="Arial"/>
                <w:sz w:val="20"/>
                <w:lang w:eastAsia="ko-KR"/>
              </w:rPr>
            </w:pPr>
            <w:ins w:id="524" w:author="김휘용" w:date="2011-07-21T17:27:00Z">
              <w:r w:rsidRPr="00F721EB">
                <w:rPr>
                  <w:rFonts w:ascii="Arial" w:eastAsia="굴림" w:hAnsi="Arial" w:cs="Arial"/>
                  <w:sz w:val="20"/>
                  <w:lang w:eastAsia="ko-KR"/>
                </w:rPr>
                <w:t xml:space="preserve">0.3 </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25" w:author="김휘용" w:date="2011-07-21T17:27:00Z"/>
                <w:rFonts w:ascii="Arial" w:eastAsia="굴림" w:hAnsi="Arial" w:cs="Arial"/>
                <w:sz w:val="20"/>
                <w:lang w:eastAsia="ko-KR"/>
              </w:rPr>
            </w:pPr>
            <w:ins w:id="526"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27" w:author="김휘용" w:date="2011-07-21T17:27:00Z"/>
                <w:rFonts w:ascii="Arial" w:eastAsia="굴림" w:hAnsi="Arial" w:cs="Arial"/>
                <w:sz w:val="20"/>
                <w:lang w:eastAsia="ko-KR"/>
              </w:rPr>
            </w:pPr>
            <w:ins w:id="528" w:author="김휘용" w:date="2011-07-21T17:27:00Z">
              <w:r w:rsidRPr="00F721EB">
                <w:rPr>
                  <w:rFonts w:ascii="Arial" w:eastAsia="굴림" w:hAnsi="Arial" w:cs="Arial"/>
                  <w:sz w:val="20"/>
                  <w:lang w:eastAsia="ko-KR"/>
                </w:rPr>
                <w:t xml:space="preserve">-0.3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29" w:author="김휘용" w:date="2011-07-21T17:27:00Z"/>
                <w:rFonts w:ascii="Arial" w:eastAsia="굴림" w:hAnsi="Arial" w:cs="Arial"/>
                <w:sz w:val="20"/>
                <w:lang w:eastAsia="ko-KR"/>
              </w:rPr>
            </w:pPr>
            <w:ins w:id="530" w:author="김휘용" w:date="2011-07-21T17:27:00Z">
              <w:r w:rsidRPr="00F721EB">
                <w:rPr>
                  <w:rFonts w:ascii="Arial" w:eastAsia="굴림" w:hAnsi="Arial" w:cs="Arial"/>
                  <w:sz w:val="20"/>
                  <w:lang w:eastAsia="ko-KR"/>
                </w:rPr>
                <w:t xml:space="preserve">-0.3 </w:t>
              </w:r>
            </w:ins>
          </w:p>
        </w:tc>
      </w:tr>
      <w:tr w:rsidR="00F721EB" w:rsidRPr="00F721EB" w:rsidTr="00F721EB">
        <w:trPr>
          <w:trHeight w:val="255"/>
          <w:jc w:val="center"/>
          <w:ins w:id="531" w:author="김휘용" w:date="2011-07-21T17:27:00Z"/>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532" w:author="김휘용" w:date="2011-07-21T17:27:00Z"/>
                <w:rFonts w:ascii="Arial" w:eastAsia="굴림" w:hAnsi="Arial" w:cs="Arial"/>
                <w:sz w:val="20"/>
                <w:lang w:eastAsia="ko-KR"/>
              </w:rPr>
            </w:pPr>
            <w:ins w:id="533" w:author="김휘용" w:date="2011-07-21T17:27:00Z">
              <w:r w:rsidRPr="00F721EB">
                <w:rPr>
                  <w:rFonts w:ascii="Arial" w:eastAsia="굴림" w:hAnsi="Arial" w:cs="Arial"/>
                  <w:sz w:val="20"/>
                  <w:lang w:eastAsia="ko-KR"/>
                </w:rPr>
                <w:t>Class E</w:t>
              </w:r>
            </w:ins>
          </w:p>
        </w:tc>
        <w:tc>
          <w:tcPr>
            <w:tcW w:w="980" w:type="dxa"/>
            <w:tcBorders>
              <w:top w:val="nil"/>
              <w:left w:val="nil"/>
              <w:bottom w:val="single" w:sz="4"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34" w:author="김휘용" w:date="2011-07-21T17:27:00Z"/>
                <w:rFonts w:ascii="Arial" w:eastAsia="굴림" w:hAnsi="Arial" w:cs="Arial"/>
                <w:sz w:val="20"/>
                <w:lang w:eastAsia="ko-KR"/>
              </w:rPr>
            </w:pPr>
            <w:ins w:id="535" w:author="김휘용" w:date="2011-07-21T17:27:00Z">
              <w:r w:rsidRPr="00F721EB">
                <w:rPr>
                  <w:rFonts w:ascii="Arial" w:eastAsia="굴림" w:hAnsi="Arial" w:cs="Arial"/>
                  <w:sz w:val="20"/>
                  <w:lang w:eastAsia="ko-KR"/>
                </w:rPr>
                <w:t xml:space="preserve">0.0 </w:t>
              </w:r>
            </w:ins>
          </w:p>
        </w:tc>
        <w:tc>
          <w:tcPr>
            <w:tcW w:w="980" w:type="dxa"/>
            <w:tcBorders>
              <w:top w:val="nil"/>
              <w:left w:val="nil"/>
              <w:bottom w:val="single" w:sz="4"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36" w:author="김휘용" w:date="2011-07-21T17:27:00Z"/>
                <w:rFonts w:ascii="Arial" w:eastAsia="굴림" w:hAnsi="Arial" w:cs="Arial"/>
                <w:sz w:val="20"/>
                <w:lang w:eastAsia="ko-KR"/>
              </w:rPr>
            </w:pPr>
            <w:ins w:id="537" w:author="김휘용" w:date="2011-07-21T17:27:00Z">
              <w:r w:rsidRPr="00F721EB">
                <w:rPr>
                  <w:rFonts w:ascii="Arial" w:eastAsia="굴림" w:hAnsi="Arial" w:cs="Arial"/>
                  <w:sz w:val="20"/>
                  <w:lang w:eastAsia="ko-KR"/>
                </w:rPr>
                <w:t xml:space="preserve">0.3 </w:t>
              </w:r>
            </w:ins>
          </w:p>
        </w:tc>
        <w:tc>
          <w:tcPr>
            <w:tcW w:w="980" w:type="dxa"/>
            <w:tcBorders>
              <w:top w:val="nil"/>
              <w:left w:val="nil"/>
              <w:bottom w:val="single" w:sz="4"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38" w:author="김휘용" w:date="2011-07-21T17:27:00Z"/>
                <w:rFonts w:ascii="Arial" w:eastAsia="굴림" w:hAnsi="Arial" w:cs="Arial"/>
                <w:sz w:val="20"/>
                <w:lang w:eastAsia="ko-KR"/>
              </w:rPr>
            </w:pPr>
            <w:ins w:id="539" w:author="김휘용" w:date="2011-07-21T17:27:00Z">
              <w:r w:rsidRPr="00F721EB">
                <w:rPr>
                  <w:rFonts w:ascii="Arial" w:eastAsia="굴림" w:hAnsi="Arial" w:cs="Arial"/>
                  <w:sz w:val="20"/>
                  <w:lang w:eastAsia="ko-KR"/>
                </w:rPr>
                <w:t xml:space="preserve">-0.2 </w:t>
              </w:r>
            </w:ins>
          </w:p>
        </w:tc>
        <w:tc>
          <w:tcPr>
            <w:tcW w:w="858" w:type="dxa"/>
            <w:tcBorders>
              <w:top w:val="nil"/>
              <w:left w:val="nil"/>
              <w:bottom w:val="single" w:sz="4"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40" w:author="김휘용" w:date="2011-07-21T17:27:00Z"/>
                <w:rFonts w:ascii="Arial" w:eastAsia="굴림" w:hAnsi="Arial" w:cs="Arial"/>
                <w:sz w:val="20"/>
                <w:lang w:eastAsia="ko-KR"/>
              </w:rPr>
            </w:pPr>
            <w:ins w:id="541" w:author="김휘용" w:date="2011-07-21T17:27:00Z">
              <w:r w:rsidRPr="00F721EB">
                <w:rPr>
                  <w:rFonts w:ascii="Arial" w:eastAsia="굴림" w:hAnsi="Arial" w:cs="Arial"/>
                  <w:sz w:val="20"/>
                  <w:lang w:eastAsia="ko-KR"/>
                </w:rPr>
                <w:t xml:space="preserve">0.0 </w:t>
              </w:r>
            </w:ins>
          </w:p>
        </w:tc>
        <w:tc>
          <w:tcPr>
            <w:tcW w:w="1041" w:type="dxa"/>
            <w:tcBorders>
              <w:top w:val="nil"/>
              <w:left w:val="nil"/>
              <w:bottom w:val="single" w:sz="4"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42" w:author="김휘용" w:date="2011-07-21T17:27:00Z"/>
                <w:rFonts w:ascii="Arial" w:eastAsia="굴림" w:hAnsi="Arial" w:cs="Arial"/>
                <w:sz w:val="20"/>
                <w:lang w:eastAsia="ko-KR"/>
              </w:rPr>
            </w:pPr>
            <w:ins w:id="543" w:author="김휘용" w:date="2011-07-21T17:27:00Z">
              <w:r w:rsidRPr="00F721EB">
                <w:rPr>
                  <w:rFonts w:ascii="Arial" w:eastAsia="굴림" w:hAnsi="Arial" w:cs="Arial"/>
                  <w:sz w:val="20"/>
                  <w:lang w:eastAsia="ko-KR"/>
                </w:rPr>
                <w:t xml:space="preserve">0.0 </w:t>
              </w:r>
            </w:ins>
          </w:p>
        </w:tc>
        <w:tc>
          <w:tcPr>
            <w:tcW w:w="1041" w:type="dxa"/>
            <w:tcBorders>
              <w:top w:val="nil"/>
              <w:left w:val="nil"/>
              <w:bottom w:val="single" w:sz="4"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44" w:author="김휘용" w:date="2011-07-21T17:27:00Z"/>
                <w:rFonts w:ascii="Arial" w:eastAsia="굴림" w:hAnsi="Arial" w:cs="Arial"/>
                <w:sz w:val="20"/>
                <w:lang w:eastAsia="ko-KR"/>
              </w:rPr>
            </w:pPr>
            <w:ins w:id="545" w:author="김휘용" w:date="2011-07-21T17:27:00Z">
              <w:r w:rsidRPr="00F721EB">
                <w:rPr>
                  <w:rFonts w:ascii="Arial" w:eastAsia="굴림" w:hAnsi="Arial" w:cs="Arial"/>
                  <w:sz w:val="20"/>
                  <w:lang w:eastAsia="ko-KR"/>
                </w:rPr>
                <w:t xml:space="preserve">-0.6 </w:t>
              </w:r>
            </w:ins>
          </w:p>
        </w:tc>
      </w:tr>
      <w:tr w:rsidR="00F721EB" w:rsidRPr="00F721EB" w:rsidTr="00F721EB">
        <w:trPr>
          <w:trHeight w:val="270"/>
          <w:jc w:val="center"/>
          <w:ins w:id="546" w:author="김휘용" w:date="2011-07-21T17:27:00Z"/>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547" w:author="김휘용" w:date="2011-07-21T17:27:00Z"/>
                <w:rFonts w:ascii="Arial" w:eastAsia="굴림" w:hAnsi="Arial" w:cs="Arial"/>
                <w:b/>
                <w:bCs/>
                <w:sz w:val="20"/>
                <w:lang w:eastAsia="ko-KR"/>
              </w:rPr>
            </w:pPr>
            <w:ins w:id="548" w:author="김휘용" w:date="2011-07-21T17:27:00Z">
              <w:r w:rsidRPr="00F721EB">
                <w:rPr>
                  <w:rFonts w:ascii="Arial" w:eastAsia="굴림" w:hAnsi="Arial" w:cs="Arial"/>
                  <w:b/>
                  <w:bCs/>
                  <w:sz w:val="20"/>
                  <w:lang w:eastAsia="ko-KR"/>
                </w:rPr>
                <w:t>Overall</w:t>
              </w:r>
            </w:ins>
          </w:p>
        </w:tc>
        <w:tc>
          <w:tcPr>
            <w:tcW w:w="980"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49" w:author="김휘용" w:date="2011-07-21T17:27:00Z"/>
                <w:rFonts w:ascii="Arial" w:eastAsia="굴림" w:hAnsi="Arial" w:cs="Arial"/>
                <w:b/>
                <w:bCs/>
                <w:sz w:val="20"/>
                <w:lang w:eastAsia="ko-KR"/>
              </w:rPr>
            </w:pPr>
            <w:ins w:id="550" w:author="김휘용" w:date="2011-07-21T17:27:00Z">
              <w:r w:rsidRPr="00F721EB">
                <w:rPr>
                  <w:rFonts w:ascii="Arial" w:eastAsia="굴림" w:hAnsi="Arial" w:cs="Arial"/>
                  <w:b/>
                  <w:bCs/>
                  <w:sz w:val="20"/>
                  <w:lang w:eastAsia="ko-KR"/>
                </w:rPr>
                <w:t xml:space="preserve">0.0 </w:t>
              </w:r>
            </w:ins>
          </w:p>
        </w:tc>
        <w:tc>
          <w:tcPr>
            <w:tcW w:w="980"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51" w:author="김휘용" w:date="2011-07-21T17:27:00Z"/>
                <w:rFonts w:ascii="Arial" w:eastAsia="굴림" w:hAnsi="Arial" w:cs="Arial"/>
                <w:b/>
                <w:bCs/>
                <w:sz w:val="20"/>
                <w:lang w:eastAsia="ko-KR"/>
              </w:rPr>
            </w:pPr>
            <w:ins w:id="552" w:author="김휘용" w:date="2011-07-21T17:27:00Z">
              <w:r w:rsidRPr="00F721EB">
                <w:rPr>
                  <w:rFonts w:ascii="Arial" w:eastAsia="굴림" w:hAnsi="Arial" w:cs="Arial"/>
                  <w:b/>
                  <w:bCs/>
                  <w:sz w:val="20"/>
                  <w:lang w:eastAsia="ko-KR"/>
                </w:rPr>
                <w:t xml:space="preserve">0.2 </w:t>
              </w:r>
            </w:ins>
          </w:p>
        </w:tc>
        <w:tc>
          <w:tcPr>
            <w:tcW w:w="980" w:type="dxa"/>
            <w:tcBorders>
              <w:top w:val="nil"/>
              <w:left w:val="nil"/>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53" w:author="김휘용" w:date="2011-07-21T17:27:00Z"/>
                <w:rFonts w:ascii="Arial" w:eastAsia="굴림" w:hAnsi="Arial" w:cs="Arial"/>
                <w:b/>
                <w:bCs/>
                <w:sz w:val="20"/>
                <w:lang w:eastAsia="ko-KR"/>
              </w:rPr>
            </w:pPr>
            <w:ins w:id="554" w:author="김휘용" w:date="2011-07-21T17:27:00Z">
              <w:r w:rsidRPr="00F721EB">
                <w:rPr>
                  <w:rFonts w:ascii="Arial" w:eastAsia="굴림" w:hAnsi="Arial" w:cs="Arial"/>
                  <w:b/>
                  <w:bCs/>
                  <w:sz w:val="20"/>
                  <w:lang w:eastAsia="ko-KR"/>
                </w:rPr>
                <w:t xml:space="preserve">0.0 </w:t>
              </w:r>
            </w:ins>
          </w:p>
        </w:tc>
        <w:tc>
          <w:tcPr>
            <w:tcW w:w="858"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55" w:author="김휘용" w:date="2011-07-21T17:27:00Z"/>
                <w:rFonts w:ascii="Arial" w:eastAsia="굴림" w:hAnsi="Arial" w:cs="Arial"/>
                <w:b/>
                <w:bCs/>
                <w:sz w:val="20"/>
                <w:lang w:eastAsia="ko-KR"/>
              </w:rPr>
            </w:pPr>
            <w:ins w:id="556" w:author="김휘용" w:date="2011-07-21T17:27:00Z">
              <w:r w:rsidRPr="00F721EB">
                <w:rPr>
                  <w:rFonts w:ascii="Arial" w:eastAsia="굴림" w:hAnsi="Arial" w:cs="Arial"/>
                  <w:b/>
                  <w:bCs/>
                  <w:sz w:val="20"/>
                  <w:lang w:eastAsia="ko-KR"/>
                </w:rPr>
                <w:t xml:space="preserve">0.0 </w:t>
              </w:r>
            </w:ins>
          </w:p>
        </w:tc>
        <w:tc>
          <w:tcPr>
            <w:tcW w:w="1041"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57" w:author="김휘용" w:date="2011-07-21T17:27:00Z"/>
                <w:rFonts w:ascii="Arial" w:eastAsia="굴림" w:hAnsi="Arial" w:cs="Arial"/>
                <w:b/>
                <w:bCs/>
                <w:sz w:val="20"/>
                <w:lang w:eastAsia="ko-KR"/>
              </w:rPr>
            </w:pPr>
            <w:ins w:id="558" w:author="김휘용" w:date="2011-07-21T17:27:00Z">
              <w:r w:rsidRPr="00F721EB">
                <w:rPr>
                  <w:rFonts w:ascii="Arial" w:eastAsia="굴림" w:hAnsi="Arial" w:cs="Arial"/>
                  <w:b/>
                  <w:bCs/>
                  <w:sz w:val="20"/>
                  <w:lang w:eastAsia="ko-KR"/>
                </w:rPr>
                <w:t xml:space="preserve">-0.1 </w:t>
              </w:r>
            </w:ins>
          </w:p>
        </w:tc>
        <w:tc>
          <w:tcPr>
            <w:tcW w:w="1041" w:type="dxa"/>
            <w:tcBorders>
              <w:top w:val="nil"/>
              <w:left w:val="nil"/>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559" w:author="김휘용" w:date="2011-07-21T17:27:00Z"/>
                <w:rFonts w:ascii="Arial" w:eastAsia="굴림" w:hAnsi="Arial" w:cs="Arial"/>
                <w:b/>
                <w:bCs/>
                <w:sz w:val="20"/>
                <w:lang w:eastAsia="ko-KR"/>
              </w:rPr>
            </w:pPr>
            <w:ins w:id="560" w:author="김휘용" w:date="2011-07-21T17:27:00Z">
              <w:r w:rsidRPr="00F721EB">
                <w:rPr>
                  <w:rFonts w:ascii="Arial" w:eastAsia="굴림" w:hAnsi="Arial" w:cs="Arial"/>
                  <w:b/>
                  <w:bCs/>
                  <w:sz w:val="20"/>
                  <w:lang w:eastAsia="ko-KR"/>
                </w:rPr>
                <w:t xml:space="preserve">-0.3 </w:t>
              </w:r>
            </w:ins>
          </w:p>
        </w:tc>
      </w:tr>
      <w:tr w:rsidR="00F721EB" w:rsidRPr="00F721EB" w:rsidTr="00F721EB">
        <w:trPr>
          <w:trHeight w:val="255"/>
          <w:jc w:val="center"/>
          <w:ins w:id="561" w:author="김휘용" w:date="2011-07-21T17:27:00Z"/>
        </w:trPr>
        <w:tc>
          <w:tcPr>
            <w:tcW w:w="1360" w:type="dxa"/>
            <w:tcBorders>
              <w:top w:val="nil"/>
              <w:left w:val="single" w:sz="8" w:space="0" w:color="auto"/>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562" w:author="김휘용" w:date="2011-07-21T17:27:00Z"/>
                <w:rFonts w:ascii="Arial" w:eastAsia="굴림" w:hAnsi="Arial" w:cs="Arial"/>
                <w:sz w:val="20"/>
                <w:lang w:eastAsia="ko-KR"/>
              </w:rPr>
            </w:pPr>
            <w:proofErr w:type="spellStart"/>
            <w:ins w:id="563" w:author="김휘용" w:date="2011-07-21T17:27:00Z">
              <w:r w:rsidRPr="00F721EB">
                <w:rPr>
                  <w:rFonts w:ascii="Arial" w:eastAsia="굴림" w:hAnsi="Arial" w:cs="Arial"/>
                  <w:sz w:val="20"/>
                  <w:lang w:eastAsia="ko-KR"/>
                </w:rPr>
                <w:t>Enc</w:t>
              </w:r>
              <w:proofErr w:type="spellEnd"/>
              <w:r w:rsidRPr="00F721EB">
                <w:rPr>
                  <w:rFonts w:ascii="Arial" w:eastAsia="굴림" w:hAnsi="Arial" w:cs="Arial"/>
                  <w:sz w:val="20"/>
                  <w:lang w:eastAsia="ko-KR"/>
                </w:rPr>
                <w:t xml:space="preserve"> Time[%]</w:t>
              </w:r>
            </w:ins>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564" w:author="김휘용" w:date="2011-07-21T17:27:00Z"/>
                <w:rFonts w:ascii="Arial" w:eastAsia="굴림" w:hAnsi="Arial" w:cs="Arial"/>
                <w:sz w:val="20"/>
                <w:lang w:eastAsia="ko-KR"/>
              </w:rPr>
            </w:pPr>
            <w:ins w:id="565" w:author="김휘용" w:date="2011-07-21T17:27:00Z">
              <w:r w:rsidRPr="00F721EB">
                <w:rPr>
                  <w:rFonts w:ascii="Arial" w:eastAsia="굴림" w:hAnsi="Arial" w:cs="Arial"/>
                  <w:sz w:val="20"/>
                  <w:lang w:eastAsia="ko-KR"/>
                </w:rPr>
                <w:t>100%</w:t>
              </w:r>
            </w:ins>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566" w:author="김휘용" w:date="2011-07-21T17:27:00Z"/>
                <w:rFonts w:ascii="Arial" w:eastAsia="굴림" w:hAnsi="Arial" w:cs="Arial"/>
                <w:sz w:val="20"/>
                <w:lang w:eastAsia="ko-KR"/>
              </w:rPr>
            </w:pPr>
            <w:ins w:id="567" w:author="김휘용" w:date="2011-07-21T17:27:00Z">
              <w:r w:rsidRPr="00F721EB">
                <w:rPr>
                  <w:rFonts w:ascii="Arial" w:eastAsia="굴림" w:hAnsi="Arial" w:cs="Arial"/>
                  <w:sz w:val="20"/>
                  <w:lang w:eastAsia="ko-KR"/>
                </w:rPr>
                <w:t>100%</w:t>
              </w:r>
            </w:ins>
          </w:p>
        </w:tc>
      </w:tr>
      <w:tr w:rsidR="00F721EB" w:rsidRPr="00F721EB" w:rsidTr="00F721EB">
        <w:trPr>
          <w:trHeight w:val="270"/>
          <w:jc w:val="center"/>
          <w:ins w:id="568" w:author="김휘용" w:date="2011-07-21T17:27:00Z"/>
        </w:trPr>
        <w:tc>
          <w:tcPr>
            <w:tcW w:w="1360" w:type="dxa"/>
            <w:tcBorders>
              <w:top w:val="nil"/>
              <w:left w:val="single" w:sz="8" w:space="0" w:color="auto"/>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569" w:author="김휘용" w:date="2011-07-21T17:27:00Z"/>
                <w:rFonts w:ascii="Arial" w:eastAsia="굴림" w:hAnsi="Arial" w:cs="Arial"/>
                <w:sz w:val="20"/>
                <w:lang w:eastAsia="ko-KR"/>
              </w:rPr>
            </w:pPr>
            <w:ins w:id="570" w:author="김휘용" w:date="2011-07-21T17:27:00Z">
              <w:r w:rsidRPr="00F721EB">
                <w:rPr>
                  <w:rFonts w:ascii="Arial" w:eastAsia="굴림" w:hAnsi="Arial" w:cs="Arial"/>
                  <w:sz w:val="20"/>
                  <w:lang w:eastAsia="ko-KR"/>
                </w:rPr>
                <w:t>Dec Time[%]</w:t>
              </w:r>
            </w:ins>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571" w:author="김휘용" w:date="2011-07-21T17:27:00Z"/>
                <w:rFonts w:ascii="Arial" w:eastAsia="굴림" w:hAnsi="Arial" w:cs="Arial"/>
                <w:sz w:val="20"/>
                <w:lang w:eastAsia="ko-KR"/>
              </w:rPr>
            </w:pPr>
            <w:ins w:id="572" w:author="김휘용" w:date="2011-07-21T17:27:00Z">
              <w:r w:rsidRPr="00F721EB">
                <w:rPr>
                  <w:rFonts w:ascii="Arial" w:eastAsia="굴림" w:hAnsi="Arial" w:cs="Arial"/>
                  <w:sz w:val="20"/>
                  <w:lang w:eastAsia="ko-KR"/>
                </w:rPr>
                <w:t>96%</w:t>
              </w:r>
            </w:ins>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573" w:author="김휘용" w:date="2011-07-21T17:27:00Z"/>
                <w:rFonts w:ascii="Arial" w:eastAsia="굴림" w:hAnsi="Arial" w:cs="Arial"/>
                <w:sz w:val="20"/>
                <w:lang w:eastAsia="ko-KR"/>
              </w:rPr>
            </w:pPr>
            <w:ins w:id="574" w:author="김휘용" w:date="2011-07-21T17:27:00Z">
              <w:r w:rsidRPr="00F721EB">
                <w:rPr>
                  <w:rFonts w:ascii="Arial" w:eastAsia="굴림" w:hAnsi="Arial" w:cs="Arial"/>
                  <w:sz w:val="20"/>
                  <w:lang w:eastAsia="ko-KR"/>
                </w:rPr>
                <w:t>96%</w:t>
              </w:r>
            </w:ins>
          </w:p>
        </w:tc>
      </w:tr>
    </w:tbl>
    <w:p w:rsidR="00164974" w:rsidRDefault="00164974" w:rsidP="00F721EB">
      <w:pPr>
        <w:jc w:val="center"/>
        <w:rPr>
          <w:ins w:id="575" w:author="김휘용" w:date="2011-07-21T17:26:00Z"/>
          <w:rFonts w:hint="eastAsia"/>
          <w:lang w:eastAsia="ko-KR"/>
        </w:rPr>
      </w:pPr>
    </w:p>
    <w:p w:rsidR="00F721EB" w:rsidRDefault="00F721EB" w:rsidP="005234AF">
      <w:pPr>
        <w:jc w:val="both"/>
        <w:rPr>
          <w:ins w:id="576" w:author="Hui Yong KIM" w:date="2011-07-12T01:26:00Z"/>
          <w:lang w:eastAsia="ko-KR"/>
        </w:rPr>
      </w:pPr>
    </w:p>
    <w:p w:rsidR="00E51DE5" w:rsidDel="00E51DE5" w:rsidRDefault="00E51DE5" w:rsidP="005234AF">
      <w:pPr>
        <w:jc w:val="both"/>
        <w:rPr>
          <w:del w:id="577" w:author="Hui Yong KIM" w:date="2011-07-12T01:27:00Z"/>
          <w:lang w:eastAsia="ko-KR"/>
        </w:rPr>
      </w:pPr>
    </w:p>
    <w:p w:rsidR="006F1478" w:rsidRDefault="006F1478" w:rsidP="006F1478">
      <w:pPr>
        <w:pStyle w:val="1"/>
        <w:rPr>
          <w:lang w:eastAsia="ko-KR"/>
        </w:rPr>
      </w:pPr>
      <w:r>
        <w:rPr>
          <w:rFonts w:hint="eastAsia"/>
          <w:lang w:eastAsia="ko-KR"/>
        </w:rPr>
        <w:t>Method-3: Method-2 with encoder-only modification</w:t>
      </w:r>
    </w:p>
    <w:p w:rsidR="005234AF" w:rsidRDefault="005234AF" w:rsidP="005234AF">
      <w:pPr>
        <w:jc w:val="both"/>
        <w:rPr>
          <w:lang w:eastAsia="ko-KR"/>
        </w:rPr>
      </w:pPr>
      <w:r>
        <w:rPr>
          <w:rFonts w:hint="eastAsia"/>
          <w:lang w:eastAsia="ko-KR"/>
        </w:rPr>
        <w:t xml:space="preserve">Method-3 uses Method-2 as a basis and adds an encoder-only modification: when the L0 and L1 motion information for a Bi-predicted non-Merge Inter PU are identical, then the encoder is forced to use </w:t>
      </w:r>
      <w:proofErr w:type="spellStart"/>
      <w:r>
        <w:rPr>
          <w:rFonts w:hint="eastAsia"/>
          <w:lang w:eastAsia="ko-KR"/>
        </w:rPr>
        <w:t>Pred_LC</w:t>
      </w:r>
      <w:proofErr w:type="spellEnd"/>
      <w:r>
        <w:rPr>
          <w:rFonts w:hint="eastAsia"/>
          <w:lang w:eastAsia="ko-KR"/>
        </w:rPr>
        <w:t xml:space="preserve"> mode with the identical motion information. </w:t>
      </w:r>
    </w:p>
    <w:p w:rsidR="00BE7FCB" w:rsidRDefault="00BE7FCB" w:rsidP="00BE7FCB">
      <w:pPr>
        <w:jc w:val="both"/>
        <w:rPr>
          <w:lang w:eastAsia="ko-KR"/>
        </w:rPr>
      </w:pPr>
      <w:r>
        <w:rPr>
          <w:rFonts w:hint="eastAsia"/>
          <w:lang w:eastAsia="ko-KR"/>
        </w:rPr>
        <w:t>Appendix C describes the required modification to the HM encoder</w:t>
      </w:r>
      <w:r w:rsidR="006F1478">
        <w:rPr>
          <w:rFonts w:hint="eastAsia"/>
          <w:lang w:eastAsia="ko-KR"/>
        </w:rPr>
        <w:t xml:space="preserve"> for Method-3</w:t>
      </w:r>
      <w:r>
        <w:rPr>
          <w:rFonts w:hint="eastAsia"/>
          <w:lang w:eastAsia="ko-KR"/>
        </w:rPr>
        <w:t>.</w:t>
      </w:r>
    </w:p>
    <w:p w:rsidR="00BE7FCB" w:rsidRDefault="00BE7FCB" w:rsidP="00BE7FCB">
      <w:pPr>
        <w:jc w:val="both"/>
        <w:rPr>
          <w:lang w:eastAsia="ko-KR"/>
        </w:rPr>
      </w:pPr>
      <w:r>
        <w:rPr>
          <w:rFonts w:hint="eastAsia"/>
          <w:lang w:eastAsia="ko-KR"/>
        </w:rPr>
        <w:t xml:space="preserve">Table </w:t>
      </w:r>
      <w:r w:rsidR="005C5D60">
        <w:rPr>
          <w:rFonts w:hint="eastAsia"/>
          <w:lang w:eastAsia="ko-KR"/>
        </w:rPr>
        <w:t>4</w:t>
      </w:r>
      <w:r>
        <w:rPr>
          <w:rFonts w:hint="eastAsia"/>
          <w:lang w:eastAsia="ko-KR"/>
        </w:rPr>
        <w:t xml:space="preserve"> shows the experimental results for Method-3.</w:t>
      </w:r>
    </w:p>
    <w:p w:rsidR="00BE7FCB" w:rsidRPr="00BE7FCB" w:rsidRDefault="00BE7FCB" w:rsidP="005C5D60">
      <w:pPr>
        <w:spacing w:before="240" w:after="120"/>
        <w:ind w:left="357"/>
        <w:jc w:val="center"/>
        <w:rPr>
          <w:b/>
          <w:sz w:val="20"/>
          <w:lang w:eastAsia="ko-KR"/>
        </w:rPr>
      </w:pPr>
      <w:r w:rsidRPr="00BE7FCB">
        <w:rPr>
          <w:b/>
          <w:sz w:val="20"/>
          <w:lang w:eastAsia="ko-KR"/>
        </w:rPr>
        <w:lastRenderedPageBreak/>
        <w:t>Table</w:t>
      </w:r>
      <w:r w:rsidR="005C5D60">
        <w:rPr>
          <w:rFonts w:hint="eastAsia"/>
          <w:b/>
          <w:sz w:val="20"/>
          <w:lang w:eastAsia="ko-KR"/>
        </w:rPr>
        <w:t>4</w:t>
      </w:r>
      <w:r>
        <w:rPr>
          <w:rFonts w:hint="eastAsia"/>
          <w:b/>
          <w:sz w:val="20"/>
          <w:lang w:eastAsia="ko-KR"/>
        </w:rPr>
        <w:t xml:space="preserve"> - Method-</w:t>
      </w:r>
      <w:r w:rsidR="006F1478">
        <w:rPr>
          <w:rFonts w:hint="eastAsia"/>
          <w:b/>
          <w:sz w:val="20"/>
          <w:lang w:eastAsia="ko-KR"/>
        </w:rPr>
        <w:t>3</w:t>
      </w:r>
      <w:r>
        <w:rPr>
          <w:rFonts w:hint="eastAsia"/>
          <w:b/>
          <w:sz w:val="20"/>
          <w:lang w:eastAsia="ko-KR"/>
        </w:rPr>
        <w:t xml:space="preserve"> results</w:t>
      </w:r>
      <w:r w:rsidRPr="00BE7FCB">
        <w:rPr>
          <w:rFonts w:hint="eastAsia"/>
          <w:b/>
          <w:sz w:val="20"/>
          <w:lang w:eastAsia="ko-KR"/>
        </w:rPr>
        <w:t xml:space="preserve"> (anchor: HM3.0)</w:t>
      </w:r>
    </w:p>
    <w:tbl>
      <w:tblPr>
        <w:tblW w:w="7240" w:type="dxa"/>
        <w:jc w:val="center"/>
        <w:tblInd w:w="84" w:type="dxa"/>
        <w:tblCellMar>
          <w:left w:w="99" w:type="dxa"/>
          <w:right w:w="99" w:type="dxa"/>
        </w:tblCellMar>
        <w:tblLook w:val="04A0" w:firstRow="1" w:lastRow="0" w:firstColumn="1" w:lastColumn="0" w:noHBand="0" w:noVBand="1"/>
      </w:tblPr>
      <w:tblGrid>
        <w:gridCol w:w="1360"/>
        <w:gridCol w:w="980"/>
        <w:gridCol w:w="980"/>
        <w:gridCol w:w="980"/>
        <w:gridCol w:w="858"/>
        <w:gridCol w:w="1041"/>
        <w:gridCol w:w="1041"/>
      </w:tblGrid>
      <w:tr w:rsidR="00F721EB" w:rsidRPr="00F721EB" w:rsidTr="00F721EB">
        <w:trPr>
          <w:trHeight w:val="270"/>
          <w:jc w:val="center"/>
          <w:ins w:id="578" w:author="김휘용" w:date="2011-07-21T17:27:00Z"/>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579" w:author="김휘용" w:date="2011-07-21T17:27:00Z"/>
                <w:rFonts w:ascii="Arial" w:eastAsia="굴림" w:hAnsi="Arial" w:cs="Arial"/>
                <w:sz w:val="20"/>
                <w:lang w:eastAsia="ko-KR"/>
              </w:rPr>
            </w:pPr>
            <w:ins w:id="580" w:author="김휘용" w:date="2011-07-21T17:27:00Z">
              <w:r w:rsidRPr="00F721EB">
                <w:rPr>
                  <w:rFonts w:ascii="Arial" w:eastAsia="굴림" w:hAnsi="Arial" w:cs="Arial"/>
                  <w:sz w:val="20"/>
                  <w:lang w:eastAsia="ko-KR"/>
                </w:rPr>
                <w:t xml:space="preserve">　</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581" w:author="김휘용" w:date="2011-07-21T17:27:00Z"/>
                <w:rFonts w:ascii="Arial" w:eastAsia="굴림" w:hAnsi="Arial" w:cs="Arial"/>
                <w:sz w:val="20"/>
                <w:lang w:eastAsia="ko-KR"/>
              </w:rPr>
            </w:pPr>
            <w:ins w:id="582" w:author="김휘용" w:date="2011-07-21T17:27:00Z">
              <w:r w:rsidRPr="00F721EB">
                <w:rPr>
                  <w:rFonts w:ascii="Arial" w:eastAsia="굴림" w:hAnsi="Arial" w:cs="Arial"/>
                  <w:sz w:val="20"/>
                  <w:lang w:eastAsia="ko-KR"/>
                </w:rPr>
                <w:t>Random Access HE</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583" w:author="김휘용" w:date="2011-07-21T17:27:00Z"/>
                <w:rFonts w:ascii="Arial" w:eastAsia="굴림" w:hAnsi="Arial" w:cs="Arial"/>
                <w:sz w:val="20"/>
                <w:lang w:eastAsia="ko-KR"/>
              </w:rPr>
            </w:pPr>
            <w:ins w:id="584" w:author="김휘용" w:date="2011-07-21T17:27:00Z">
              <w:r w:rsidRPr="00F721EB">
                <w:rPr>
                  <w:rFonts w:ascii="Arial" w:eastAsia="굴림" w:hAnsi="Arial" w:cs="Arial"/>
                  <w:sz w:val="20"/>
                  <w:lang w:eastAsia="ko-KR"/>
                </w:rPr>
                <w:t>Random Access LC</w:t>
              </w:r>
            </w:ins>
          </w:p>
        </w:tc>
      </w:tr>
      <w:tr w:rsidR="00F721EB" w:rsidRPr="00F721EB" w:rsidTr="00F721EB">
        <w:trPr>
          <w:trHeight w:val="270"/>
          <w:jc w:val="center"/>
          <w:ins w:id="585" w:author="김휘용" w:date="2011-07-21T17:27:00Z"/>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586" w:author="김휘용" w:date="2011-07-21T17:27: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587" w:author="김휘용" w:date="2011-07-21T17:27:00Z"/>
                <w:rFonts w:ascii="Arial" w:eastAsia="굴림" w:hAnsi="Arial" w:cs="Arial"/>
                <w:sz w:val="20"/>
                <w:lang w:eastAsia="ko-KR"/>
              </w:rPr>
            </w:pPr>
            <w:ins w:id="588" w:author="김휘용" w:date="2011-07-21T17:27:00Z">
              <w:r w:rsidRPr="00F721EB">
                <w:rPr>
                  <w:rFonts w:ascii="Arial" w:eastAsia="굴림" w:hAnsi="Arial" w:cs="Arial"/>
                  <w:sz w:val="20"/>
                  <w:lang w:eastAsia="ko-KR"/>
                </w:rPr>
                <w:t>Y</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589" w:author="김휘용" w:date="2011-07-21T17:27:00Z"/>
                <w:rFonts w:ascii="Arial" w:eastAsia="굴림" w:hAnsi="Arial" w:cs="Arial"/>
                <w:sz w:val="20"/>
                <w:lang w:eastAsia="ko-KR"/>
              </w:rPr>
            </w:pPr>
            <w:ins w:id="590" w:author="김휘용" w:date="2011-07-21T17:27:00Z">
              <w:r w:rsidRPr="00F721EB">
                <w:rPr>
                  <w:rFonts w:ascii="Arial" w:eastAsia="굴림" w:hAnsi="Arial" w:cs="Arial"/>
                  <w:sz w:val="20"/>
                  <w:lang w:eastAsia="ko-KR"/>
                </w:rPr>
                <w:t>U</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591" w:author="김휘용" w:date="2011-07-21T17:27:00Z"/>
                <w:rFonts w:ascii="Arial" w:eastAsia="굴림" w:hAnsi="Arial" w:cs="Arial"/>
                <w:sz w:val="20"/>
                <w:lang w:eastAsia="ko-KR"/>
              </w:rPr>
            </w:pPr>
            <w:ins w:id="592" w:author="김휘용" w:date="2011-07-21T17:27:00Z">
              <w:r w:rsidRPr="00F721EB">
                <w:rPr>
                  <w:rFonts w:ascii="Arial" w:eastAsia="굴림" w:hAnsi="Arial" w:cs="Arial"/>
                  <w:sz w:val="20"/>
                  <w:lang w:eastAsia="ko-KR"/>
                </w:rPr>
                <w:t>V</w:t>
              </w:r>
            </w:ins>
          </w:p>
        </w:tc>
        <w:tc>
          <w:tcPr>
            <w:tcW w:w="858"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593" w:author="김휘용" w:date="2011-07-21T17:27:00Z"/>
                <w:rFonts w:ascii="Arial" w:eastAsia="굴림" w:hAnsi="Arial" w:cs="Arial"/>
                <w:sz w:val="20"/>
                <w:lang w:eastAsia="ko-KR"/>
              </w:rPr>
            </w:pPr>
            <w:ins w:id="594" w:author="김휘용" w:date="2011-07-21T17:27:00Z">
              <w:r w:rsidRPr="00F721EB">
                <w:rPr>
                  <w:rFonts w:ascii="Arial" w:eastAsia="굴림" w:hAnsi="Arial" w:cs="Arial"/>
                  <w:sz w:val="20"/>
                  <w:lang w:eastAsia="ko-KR"/>
                </w:rPr>
                <w:t>Y</w:t>
              </w:r>
            </w:ins>
          </w:p>
        </w:tc>
        <w:tc>
          <w:tcPr>
            <w:tcW w:w="1041"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595" w:author="김휘용" w:date="2011-07-21T17:27:00Z"/>
                <w:rFonts w:ascii="Arial" w:eastAsia="굴림" w:hAnsi="Arial" w:cs="Arial"/>
                <w:sz w:val="20"/>
                <w:lang w:eastAsia="ko-KR"/>
              </w:rPr>
            </w:pPr>
            <w:ins w:id="596" w:author="김휘용" w:date="2011-07-21T17:27:00Z">
              <w:r w:rsidRPr="00F721EB">
                <w:rPr>
                  <w:rFonts w:ascii="Arial" w:eastAsia="굴림" w:hAnsi="Arial" w:cs="Arial"/>
                  <w:sz w:val="20"/>
                  <w:lang w:eastAsia="ko-KR"/>
                </w:rPr>
                <w:t>U</w:t>
              </w:r>
            </w:ins>
          </w:p>
        </w:tc>
        <w:tc>
          <w:tcPr>
            <w:tcW w:w="1041" w:type="dxa"/>
            <w:tcBorders>
              <w:top w:val="nil"/>
              <w:left w:val="nil"/>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597" w:author="김휘용" w:date="2011-07-21T17:27:00Z"/>
                <w:rFonts w:ascii="Arial" w:eastAsia="굴림" w:hAnsi="Arial" w:cs="Arial"/>
                <w:sz w:val="20"/>
                <w:lang w:eastAsia="ko-KR"/>
              </w:rPr>
            </w:pPr>
            <w:ins w:id="598" w:author="김휘용" w:date="2011-07-21T17:27:00Z">
              <w:r w:rsidRPr="00F721EB">
                <w:rPr>
                  <w:rFonts w:ascii="Arial" w:eastAsia="굴림" w:hAnsi="Arial" w:cs="Arial"/>
                  <w:sz w:val="20"/>
                  <w:lang w:eastAsia="ko-KR"/>
                </w:rPr>
                <w:t>V</w:t>
              </w:r>
            </w:ins>
          </w:p>
        </w:tc>
      </w:tr>
      <w:tr w:rsidR="00F721EB" w:rsidRPr="00F721EB" w:rsidTr="00F721EB">
        <w:trPr>
          <w:trHeight w:val="255"/>
          <w:jc w:val="center"/>
          <w:ins w:id="599" w:author="김휘용" w:date="2011-07-21T17:27: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600" w:author="김휘용" w:date="2011-07-21T17:27:00Z"/>
                <w:rFonts w:ascii="Arial" w:eastAsia="굴림" w:hAnsi="Arial" w:cs="Arial"/>
                <w:sz w:val="20"/>
                <w:lang w:eastAsia="ko-KR"/>
              </w:rPr>
            </w:pPr>
            <w:ins w:id="601" w:author="김휘용" w:date="2011-07-21T17:27:00Z">
              <w:r w:rsidRPr="00F721EB">
                <w:rPr>
                  <w:rFonts w:ascii="Arial" w:eastAsia="굴림" w:hAnsi="Arial" w:cs="Arial"/>
                  <w:sz w:val="20"/>
                  <w:lang w:eastAsia="ko-KR"/>
                </w:rPr>
                <w:t>Class A</w:t>
              </w:r>
            </w:ins>
          </w:p>
        </w:tc>
        <w:tc>
          <w:tcPr>
            <w:tcW w:w="980" w:type="dxa"/>
            <w:tcBorders>
              <w:top w:val="single" w:sz="8" w:space="0" w:color="auto"/>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02" w:author="김휘용" w:date="2011-07-21T17:27:00Z"/>
                <w:rFonts w:ascii="Arial" w:eastAsia="굴림" w:hAnsi="Arial" w:cs="Arial"/>
                <w:sz w:val="20"/>
                <w:lang w:eastAsia="ko-KR"/>
              </w:rPr>
            </w:pPr>
            <w:ins w:id="603" w:author="김휘용" w:date="2011-07-21T17:27:00Z">
              <w:r w:rsidRPr="00F721EB">
                <w:rPr>
                  <w:rFonts w:ascii="Arial" w:eastAsia="굴림" w:hAnsi="Arial" w:cs="Arial"/>
                  <w:sz w:val="20"/>
                  <w:lang w:eastAsia="ko-KR"/>
                </w:rPr>
                <w:t xml:space="preserve">-0.1 </w:t>
              </w:r>
            </w:ins>
          </w:p>
        </w:tc>
        <w:tc>
          <w:tcPr>
            <w:tcW w:w="980" w:type="dxa"/>
            <w:tcBorders>
              <w:top w:val="single" w:sz="8" w:space="0" w:color="auto"/>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04" w:author="김휘용" w:date="2011-07-21T17:27:00Z"/>
                <w:rFonts w:ascii="Arial" w:eastAsia="굴림" w:hAnsi="Arial" w:cs="Arial"/>
                <w:sz w:val="20"/>
                <w:lang w:eastAsia="ko-KR"/>
              </w:rPr>
            </w:pPr>
            <w:ins w:id="605" w:author="김휘용" w:date="2011-07-21T17:27:00Z">
              <w:r w:rsidRPr="00F721EB">
                <w:rPr>
                  <w:rFonts w:ascii="Arial" w:eastAsia="굴림" w:hAnsi="Arial" w:cs="Arial"/>
                  <w:sz w:val="20"/>
                  <w:lang w:eastAsia="ko-KR"/>
                </w:rPr>
                <w:t xml:space="preserve">-0.1 </w:t>
              </w:r>
            </w:ins>
          </w:p>
        </w:tc>
        <w:tc>
          <w:tcPr>
            <w:tcW w:w="980" w:type="dxa"/>
            <w:tcBorders>
              <w:top w:val="single" w:sz="8" w:space="0" w:color="auto"/>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06" w:author="김휘용" w:date="2011-07-21T17:27:00Z"/>
                <w:rFonts w:ascii="Arial" w:eastAsia="굴림" w:hAnsi="Arial" w:cs="Arial"/>
                <w:sz w:val="20"/>
                <w:lang w:eastAsia="ko-KR"/>
              </w:rPr>
            </w:pPr>
            <w:ins w:id="607" w:author="김휘용" w:date="2011-07-21T17:27:00Z">
              <w:r w:rsidRPr="00F721EB">
                <w:rPr>
                  <w:rFonts w:ascii="Arial" w:eastAsia="굴림" w:hAnsi="Arial" w:cs="Arial"/>
                  <w:sz w:val="20"/>
                  <w:lang w:eastAsia="ko-KR"/>
                </w:rPr>
                <w:t xml:space="preserve">0.0 </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08" w:author="김휘용" w:date="2011-07-21T17:27:00Z"/>
                <w:rFonts w:ascii="Arial" w:eastAsia="굴림" w:hAnsi="Arial" w:cs="Arial"/>
                <w:sz w:val="20"/>
                <w:lang w:eastAsia="ko-KR"/>
              </w:rPr>
            </w:pPr>
            <w:ins w:id="609"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10" w:author="김휘용" w:date="2011-07-21T17:27:00Z"/>
                <w:rFonts w:ascii="Arial" w:eastAsia="굴림" w:hAnsi="Arial" w:cs="Arial"/>
                <w:sz w:val="20"/>
                <w:lang w:eastAsia="ko-KR"/>
              </w:rPr>
            </w:pPr>
            <w:ins w:id="611"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12" w:author="김휘용" w:date="2011-07-21T17:27:00Z"/>
                <w:rFonts w:ascii="Arial" w:eastAsia="굴림" w:hAnsi="Arial" w:cs="Arial"/>
                <w:sz w:val="20"/>
                <w:lang w:eastAsia="ko-KR"/>
              </w:rPr>
            </w:pPr>
            <w:ins w:id="613" w:author="김휘용" w:date="2011-07-21T17:27:00Z">
              <w:r w:rsidRPr="00F721EB">
                <w:rPr>
                  <w:rFonts w:ascii="Arial" w:eastAsia="굴림" w:hAnsi="Arial" w:cs="Arial"/>
                  <w:sz w:val="20"/>
                  <w:lang w:eastAsia="ko-KR"/>
                </w:rPr>
                <w:t xml:space="preserve">0.2 </w:t>
              </w:r>
            </w:ins>
          </w:p>
        </w:tc>
      </w:tr>
      <w:tr w:rsidR="00F721EB" w:rsidRPr="00F721EB" w:rsidTr="00F721EB">
        <w:trPr>
          <w:trHeight w:val="255"/>
          <w:jc w:val="center"/>
          <w:ins w:id="614" w:author="김휘용" w:date="2011-07-21T17:27: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615" w:author="김휘용" w:date="2011-07-21T17:27:00Z"/>
                <w:rFonts w:ascii="Arial" w:eastAsia="굴림" w:hAnsi="Arial" w:cs="Arial"/>
                <w:sz w:val="20"/>
                <w:lang w:eastAsia="ko-KR"/>
              </w:rPr>
            </w:pPr>
            <w:ins w:id="616" w:author="김휘용" w:date="2011-07-21T17:27:00Z">
              <w:r w:rsidRPr="00F721EB">
                <w:rPr>
                  <w:rFonts w:ascii="Arial" w:eastAsia="굴림" w:hAnsi="Arial" w:cs="Arial"/>
                  <w:sz w:val="20"/>
                  <w:lang w:eastAsia="ko-KR"/>
                </w:rPr>
                <w:t>Class B</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17" w:author="김휘용" w:date="2011-07-21T17:27:00Z"/>
                <w:rFonts w:ascii="Arial" w:eastAsia="굴림" w:hAnsi="Arial" w:cs="Arial"/>
                <w:sz w:val="20"/>
                <w:lang w:eastAsia="ko-KR"/>
              </w:rPr>
            </w:pPr>
            <w:ins w:id="618" w:author="김휘용" w:date="2011-07-21T17:27: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19" w:author="김휘용" w:date="2011-07-21T17:27:00Z"/>
                <w:rFonts w:ascii="Arial" w:eastAsia="굴림" w:hAnsi="Arial" w:cs="Arial"/>
                <w:sz w:val="20"/>
                <w:lang w:eastAsia="ko-KR"/>
              </w:rPr>
            </w:pPr>
            <w:ins w:id="620" w:author="김휘용" w:date="2011-07-21T17:27:00Z">
              <w:r w:rsidRPr="00F721EB">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21" w:author="김휘용" w:date="2011-07-21T17:27:00Z"/>
                <w:rFonts w:ascii="Arial" w:eastAsia="굴림" w:hAnsi="Arial" w:cs="Arial"/>
                <w:sz w:val="20"/>
                <w:lang w:eastAsia="ko-KR"/>
              </w:rPr>
            </w:pPr>
            <w:ins w:id="622" w:author="김휘용" w:date="2011-07-21T17:27:00Z">
              <w:r w:rsidRPr="00F721EB">
                <w:rPr>
                  <w:rFonts w:ascii="Arial" w:eastAsia="굴림" w:hAnsi="Arial" w:cs="Arial"/>
                  <w:sz w:val="20"/>
                  <w:lang w:eastAsia="ko-KR"/>
                </w:rPr>
                <w:t xml:space="preserve">0.0 </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23" w:author="김휘용" w:date="2011-07-21T17:27:00Z"/>
                <w:rFonts w:ascii="Arial" w:eastAsia="굴림" w:hAnsi="Arial" w:cs="Arial"/>
                <w:sz w:val="20"/>
                <w:lang w:eastAsia="ko-KR"/>
              </w:rPr>
            </w:pPr>
            <w:ins w:id="624"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25" w:author="김휘용" w:date="2011-07-21T17:27:00Z"/>
                <w:rFonts w:ascii="Arial" w:eastAsia="굴림" w:hAnsi="Arial" w:cs="Arial"/>
                <w:sz w:val="20"/>
                <w:lang w:eastAsia="ko-KR"/>
              </w:rPr>
            </w:pPr>
            <w:ins w:id="626"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27" w:author="김휘용" w:date="2011-07-21T17:27:00Z"/>
                <w:rFonts w:ascii="Arial" w:eastAsia="굴림" w:hAnsi="Arial" w:cs="Arial"/>
                <w:sz w:val="20"/>
                <w:lang w:eastAsia="ko-KR"/>
              </w:rPr>
            </w:pPr>
            <w:ins w:id="628" w:author="김휘용" w:date="2011-07-21T17:27:00Z">
              <w:r w:rsidRPr="00F721EB">
                <w:rPr>
                  <w:rFonts w:ascii="Arial" w:eastAsia="굴림" w:hAnsi="Arial" w:cs="Arial"/>
                  <w:sz w:val="20"/>
                  <w:lang w:eastAsia="ko-KR"/>
                </w:rPr>
                <w:t xml:space="preserve">0.0 </w:t>
              </w:r>
            </w:ins>
          </w:p>
        </w:tc>
      </w:tr>
      <w:tr w:rsidR="00F721EB" w:rsidRPr="00F721EB" w:rsidTr="00F721EB">
        <w:trPr>
          <w:trHeight w:val="255"/>
          <w:jc w:val="center"/>
          <w:ins w:id="629" w:author="김휘용" w:date="2011-07-21T17:27: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630" w:author="김휘용" w:date="2011-07-21T17:27:00Z"/>
                <w:rFonts w:ascii="Arial" w:eastAsia="굴림" w:hAnsi="Arial" w:cs="Arial"/>
                <w:sz w:val="20"/>
                <w:lang w:eastAsia="ko-KR"/>
              </w:rPr>
            </w:pPr>
            <w:ins w:id="631" w:author="김휘용" w:date="2011-07-21T17:27:00Z">
              <w:r w:rsidRPr="00F721EB">
                <w:rPr>
                  <w:rFonts w:ascii="Arial" w:eastAsia="굴림" w:hAnsi="Arial" w:cs="Arial"/>
                  <w:sz w:val="20"/>
                  <w:lang w:eastAsia="ko-KR"/>
                </w:rPr>
                <w:t>Class C</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32" w:author="김휘용" w:date="2011-07-21T17:27:00Z"/>
                <w:rFonts w:ascii="Arial" w:eastAsia="굴림" w:hAnsi="Arial" w:cs="Arial"/>
                <w:sz w:val="20"/>
                <w:lang w:eastAsia="ko-KR"/>
              </w:rPr>
            </w:pPr>
            <w:ins w:id="633" w:author="김휘용" w:date="2011-07-21T17:27: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34" w:author="김휘용" w:date="2011-07-21T17:27:00Z"/>
                <w:rFonts w:ascii="Arial" w:eastAsia="굴림" w:hAnsi="Arial" w:cs="Arial"/>
                <w:sz w:val="20"/>
                <w:lang w:eastAsia="ko-KR"/>
              </w:rPr>
            </w:pPr>
            <w:ins w:id="635" w:author="김휘용" w:date="2011-07-21T17:27:00Z">
              <w:r w:rsidRPr="00F721EB">
                <w:rPr>
                  <w:rFonts w:ascii="Arial" w:eastAsia="굴림" w:hAnsi="Arial" w:cs="Arial"/>
                  <w:sz w:val="20"/>
                  <w:lang w:eastAsia="ko-KR"/>
                </w:rPr>
                <w:t xml:space="preserve">0.0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36" w:author="김휘용" w:date="2011-07-21T17:27:00Z"/>
                <w:rFonts w:ascii="Arial" w:eastAsia="굴림" w:hAnsi="Arial" w:cs="Arial"/>
                <w:sz w:val="20"/>
                <w:lang w:eastAsia="ko-KR"/>
              </w:rPr>
            </w:pPr>
            <w:ins w:id="637" w:author="김휘용" w:date="2011-07-21T17:27:00Z">
              <w:r w:rsidRPr="00F721EB">
                <w:rPr>
                  <w:rFonts w:ascii="Arial" w:eastAsia="굴림" w:hAnsi="Arial" w:cs="Arial"/>
                  <w:sz w:val="20"/>
                  <w:lang w:eastAsia="ko-KR"/>
                </w:rPr>
                <w:t xml:space="preserve">0.0 </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38" w:author="김휘용" w:date="2011-07-21T17:27:00Z"/>
                <w:rFonts w:ascii="Arial" w:eastAsia="굴림" w:hAnsi="Arial" w:cs="Arial"/>
                <w:sz w:val="20"/>
                <w:lang w:eastAsia="ko-KR"/>
              </w:rPr>
            </w:pPr>
            <w:ins w:id="639"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40" w:author="김휘용" w:date="2011-07-21T17:27:00Z"/>
                <w:rFonts w:ascii="Arial" w:eastAsia="굴림" w:hAnsi="Arial" w:cs="Arial"/>
                <w:sz w:val="20"/>
                <w:lang w:eastAsia="ko-KR"/>
              </w:rPr>
            </w:pPr>
            <w:ins w:id="641" w:author="김휘용" w:date="2011-07-21T17:27:00Z">
              <w:r w:rsidRPr="00F721EB">
                <w:rPr>
                  <w:rFonts w:ascii="Arial" w:eastAsia="굴림" w:hAnsi="Arial" w:cs="Arial"/>
                  <w:sz w:val="20"/>
                  <w:lang w:eastAsia="ko-KR"/>
                </w:rPr>
                <w:t xml:space="preserve">-0.1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42" w:author="김휘용" w:date="2011-07-21T17:27:00Z"/>
                <w:rFonts w:ascii="Arial" w:eastAsia="굴림" w:hAnsi="Arial" w:cs="Arial"/>
                <w:sz w:val="20"/>
                <w:lang w:eastAsia="ko-KR"/>
              </w:rPr>
            </w:pPr>
            <w:ins w:id="643" w:author="김휘용" w:date="2011-07-21T17:27:00Z">
              <w:r w:rsidRPr="00F721EB">
                <w:rPr>
                  <w:rFonts w:ascii="Arial" w:eastAsia="굴림" w:hAnsi="Arial" w:cs="Arial"/>
                  <w:sz w:val="20"/>
                  <w:lang w:eastAsia="ko-KR"/>
                </w:rPr>
                <w:t xml:space="preserve">-0.1 </w:t>
              </w:r>
            </w:ins>
          </w:p>
        </w:tc>
      </w:tr>
      <w:tr w:rsidR="00F721EB" w:rsidRPr="00F721EB" w:rsidTr="00F721EB">
        <w:trPr>
          <w:trHeight w:val="255"/>
          <w:jc w:val="center"/>
          <w:ins w:id="644" w:author="김휘용" w:date="2011-07-21T17:27: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645" w:author="김휘용" w:date="2011-07-21T17:27:00Z"/>
                <w:rFonts w:ascii="Arial" w:eastAsia="굴림" w:hAnsi="Arial" w:cs="Arial"/>
                <w:sz w:val="20"/>
                <w:lang w:eastAsia="ko-KR"/>
              </w:rPr>
            </w:pPr>
            <w:ins w:id="646" w:author="김휘용" w:date="2011-07-21T17:27:00Z">
              <w:r w:rsidRPr="00F721EB">
                <w:rPr>
                  <w:rFonts w:ascii="Arial" w:eastAsia="굴림" w:hAnsi="Arial" w:cs="Arial"/>
                  <w:sz w:val="20"/>
                  <w:lang w:eastAsia="ko-KR"/>
                </w:rPr>
                <w:t>Class D</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47" w:author="김휘용" w:date="2011-07-21T17:27:00Z"/>
                <w:rFonts w:ascii="Arial" w:eastAsia="굴림" w:hAnsi="Arial" w:cs="Arial"/>
                <w:sz w:val="20"/>
                <w:lang w:eastAsia="ko-KR"/>
              </w:rPr>
            </w:pPr>
            <w:ins w:id="648" w:author="김휘용" w:date="2011-07-21T17:27:00Z">
              <w:r w:rsidRPr="00F721EB">
                <w:rPr>
                  <w:rFonts w:ascii="Arial" w:eastAsia="굴림" w:hAnsi="Arial" w:cs="Arial"/>
                  <w:sz w:val="20"/>
                  <w:lang w:eastAsia="ko-KR"/>
                </w:rPr>
                <w:t xml:space="preserve">0.0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49" w:author="김휘용" w:date="2011-07-21T17:27:00Z"/>
                <w:rFonts w:ascii="Arial" w:eastAsia="굴림" w:hAnsi="Arial" w:cs="Arial"/>
                <w:sz w:val="20"/>
                <w:lang w:eastAsia="ko-KR"/>
              </w:rPr>
            </w:pPr>
            <w:ins w:id="650" w:author="김휘용" w:date="2011-07-21T17:27:00Z">
              <w:r w:rsidRPr="00F721EB">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51" w:author="김휘용" w:date="2011-07-21T17:27:00Z"/>
                <w:rFonts w:ascii="Arial" w:eastAsia="굴림" w:hAnsi="Arial" w:cs="Arial"/>
                <w:sz w:val="20"/>
                <w:lang w:eastAsia="ko-KR"/>
              </w:rPr>
            </w:pPr>
            <w:ins w:id="652" w:author="김휘용" w:date="2011-07-21T17:27:00Z">
              <w:r w:rsidRPr="00F721EB">
                <w:rPr>
                  <w:rFonts w:ascii="Arial" w:eastAsia="굴림" w:hAnsi="Arial" w:cs="Arial"/>
                  <w:sz w:val="20"/>
                  <w:lang w:eastAsia="ko-KR"/>
                </w:rPr>
                <w:t xml:space="preserve">-0.1 </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53" w:author="김휘용" w:date="2011-07-21T17:27:00Z"/>
                <w:rFonts w:ascii="Arial" w:eastAsia="굴림" w:hAnsi="Arial" w:cs="Arial"/>
                <w:sz w:val="20"/>
                <w:lang w:eastAsia="ko-KR"/>
              </w:rPr>
            </w:pPr>
            <w:ins w:id="654"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55" w:author="김휘용" w:date="2011-07-21T17:27:00Z"/>
                <w:rFonts w:ascii="Arial" w:eastAsia="굴림" w:hAnsi="Arial" w:cs="Arial"/>
                <w:sz w:val="20"/>
                <w:lang w:eastAsia="ko-KR"/>
              </w:rPr>
            </w:pPr>
            <w:ins w:id="656"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57" w:author="김휘용" w:date="2011-07-21T17:27:00Z"/>
                <w:rFonts w:ascii="Arial" w:eastAsia="굴림" w:hAnsi="Arial" w:cs="Arial"/>
                <w:sz w:val="20"/>
                <w:lang w:eastAsia="ko-KR"/>
              </w:rPr>
            </w:pPr>
            <w:ins w:id="658" w:author="김휘용" w:date="2011-07-21T17:27:00Z">
              <w:r w:rsidRPr="00F721EB">
                <w:rPr>
                  <w:rFonts w:ascii="Arial" w:eastAsia="굴림" w:hAnsi="Arial" w:cs="Arial"/>
                  <w:sz w:val="20"/>
                  <w:lang w:eastAsia="ko-KR"/>
                </w:rPr>
                <w:t xml:space="preserve">0.0 </w:t>
              </w:r>
            </w:ins>
          </w:p>
        </w:tc>
      </w:tr>
      <w:tr w:rsidR="00F721EB" w:rsidRPr="00F721EB" w:rsidTr="00F721EB">
        <w:trPr>
          <w:trHeight w:val="255"/>
          <w:jc w:val="center"/>
          <w:ins w:id="659" w:author="김휘용" w:date="2011-07-21T17:27:00Z"/>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660" w:author="김휘용" w:date="2011-07-21T17:27:00Z"/>
                <w:rFonts w:ascii="Arial" w:eastAsia="굴림" w:hAnsi="Arial" w:cs="Arial"/>
                <w:sz w:val="20"/>
                <w:lang w:eastAsia="ko-KR"/>
              </w:rPr>
            </w:pPr>
            <w:ins w:id="661" w:author="김휘용" w:date="2011-07-21T17:27:00Z">
              <w:r w:rsidRPr="00F721EB">
                <w:rPr>
                  <w:rFonts w:ascii="Arial" w:eastAsia="굴림" w:hAnsi="Arial" w:cs="Arial"/>
                  <w:sz w:val="20"/>
                  <w:lang w:eastAsia="ko-KR"/>
                </w:rPr>
                <w:t>Class E</w:t>
              </w:r>
            </w:ins>
          </w:p>
        </w:tc>
        <w:tc>
          <w:tcPr>
            <w:tcW w:w="980" w:type="dxa"/>
            <w:tcBorders>
              <w:top w:val="nil"/>
              <w:left w:val="nil"/>
              <w:bottom w:val="single" w:sz="4" w:space="0" w:color="auto"/>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662" w:author="김휘용" w:date="2011-07-21T17:27:00Z"/>
                <w:rFonts w:ascii="Arial" w:eastAsia="굴림" w:hAnsi="Arial" w:cs="Arial"/>
                <w:sz w:val="20"/>
                <w:lang w:eastAsia="ko-KR"/>
              </w:rPr>
            </w:pPr>
            <w:ins w:id="663" w:author="김휘용" w:date="2011-07-21T17:27:00Z">
              <w:r w:rsidRPr="00F721EB">
                <w:rPr>
                  <w:rFonts w:ascii="Arial" w:eastAsia="굴림" w:hAnsi="Arial" w:cs="Arial"/>
                  <w:sz w:val="20"/>
                  <w:lang w:eastAsia="ko-KR"/>
                </w:rPr>
                <w:t xml:space="preserve">　</w:t>
              </w:r>
            </w:ins>
          </w:p>
        </w:tc>
        <w:tc>
          <w:tcPr>
            <w:tcW w:w="980" w:type="dxa"/>
            <w:tcBorders>
              <w:top w:val="nil"/>
              <w:left w:val="nil"/>
              <w:bottom w:val="single" w:sz="4" w:space="0" w:color="auto"/>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664" w:author="김휘용" w:date="2011-07-21T17:27:00Z"/>
                <w:rFonts w:ascii="Arial" w:eastAsia="굴림" w:hAnsi="Arial" w:cs="Arial"/>
                <w:sz w:val="20"/>
                <w:lang w:eastAsia="ko-KR"/>
              </w:rPr>
            </w:pPr>
            <w:ins w:id="665" w:author="김휘용" w:date="2011-07-21T17:27:00Z">
              <w:r w:rsidRPr="00F721EB">
                <w:rPr>
                  <w:rFonts w:ascii="Arial" w:eastAsia="굴림" w:hAnsi="Arial" w:cs="Arial"/>
                  <w:sz w:val="20"/>
                  <w:lang w:eastAsia="ko-KR"/>
                </w:rPr>
                <w:t xml:space="preserve">　</w:t>
              </w:r>
            </w:ins>
          </w:p>
        </w:tc>
        <w:tc>
          <w:tcPr>
            <w:tcW w:w="980" w:type="dxa"/>
            <w:tcBorders>
              <w:top w:val="nil"/>
              <w:left w:val="nil"/>
              <w:bottom w:val="single" w:sz="4" w:space="0" w:color="auto"/>
              <w:right w:val="single" w:sz="8" w:space="0" w:color="auto"/>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666" w:author="김휘용" w:date="2011-07-21T17:27:00Z"/>
                <w:rFonts w:ascii="Arial" w:eastAsia="굴림" w:hAnsi="Arial" w:cs="Arial"/>
                <w:sz w:val="20"/>
                <w:lang w:eastAsia="ko-KR"/>
              </w:rPr>
            </w:pPr>
            <w:ins w:id="667" w:author="김휘용" w:date="2011-07-21T17:27:00Z">
              <w:r w:rsidRPr="00F721EB">
                <w:rPr>
                  <w:rFonts w:ascii="Arial" w:eastAsia="굴림" w:hAnsi="Arial" w:cs="Arial"/>
                  <w:sz w:val="20"/>
                  <w:lang w:eastAsia="ko-KR"/>
                </w:rPr>
                <w:t xml:space="preserve">　</w:t>
              </w:r>
            </w:ins>
          </w:p>
        </w:tc>
        <w:tc>
          <w:tcPr>
            <w:tcW w:w="858" w:type="dxa"/>
            <w:tcBorders>
              <w:top w:val="nil"/>
              <w:left w:val="nil"/>
              <w:bottom w:val="single" w:sz="4" w:space="0" w:color="auto"/>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668" w:author="김휘용" w:date="2011-07-21T17:27:00Z"/>
                <w:rFonts w:ascii="Arial" w:eastAsia="굴림" w:hAnsi="Arial" w:cs="Arial"/>
                <w:sz w:val="20"/>
                <w:lang w:eastAsia="ko-KR"/>
              </w:rPr>
            </w:pPr>
            <w:ins w:id="669" w:author="김휘용" w:date="2011-07-21T17:27:00Z">
              <w:r w:rsidRPr="00F721EB">
                <w:rPr>
                  <w:rFonts w:ascii="Arial" w:eastAsia="굴림" w:hAnsi="Arial" w:cs="Arial"/>
                  <w:sz w:val="20"/>
                  <w:lang w:eastAsia="ko-KR"/>
                </w:rPr>
                <w:t xml:space="preserve">　</w:t>
              </w:r>
            </w:ins>
          </w:p>
        </w:tc>
        <w:tc>
          <w:tcPr>
            <w:tcW w:w="1041" w:type="dxa"/>
            <w:tcBorders>
              <w:top w:val="nil"/>
              <w:left w:val="nil"/>
              <w:bottom w:val="single" w:sz="4" w:space="0" w:color="auto"/>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670" w:author="김휘용" w:date="2011-07-21T17:27:00Z"/>
                <w:rFonts w:ascii="Arial" w:eastAsia="굴림" w:hAnsi="Arial" w:cs="Arial"/>
                <w:sz w:val="20"/>
                <w:lang w:eastAsia="ko-KR"/>
              </w:rPr>
            </w:pPr>
            <w:ins w:id="671" w:author="김휘용" w:date="2011-07-21T17:27:00Z">
              <w:r w:rsidRPr="00F721EB">
                <w:rPr>
                  <w:rFonts w:ascii="Arial" w:eastAsia="굴림" w:hAnsi="Arial" w:cs="Arial"/>
                  <w:sz w:val="20"/>
                  <w:lang w:eastAsia="ko-KR"/>
                </w:rPr>
                <w:t xml:space="preserve">　</w:t>
              </w:r>
            </w:ins>
          </w:p>
        </w:tc>
        <w:tc>
          <w:tcPr>
            <w:tcW w:w="1041" w:type="dxa"/>
            <w:tcBorders>
              <w:top w:val="nil"/>
              <w:left w:val="nil"/>
              <w:bottom w:val="single" w:sz="4" w:space="0" w:color="auto"/>
              <w:right w:val="single" w:sz="8" w:space="0" w:color="auto"/>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672" w:author="김휘용" w:date="2011-07-21T17:27:00Z"/>
                <w:rFonts w:ascii="Arial" w:eastAsia="굴림" w:hAnsi="Arial" w:cs="Arial"/>
                <w:sz w:val="20"/>
                <w:lang w:eastAsia="ko-KR"/>
              </w:rPr>
            </w:pPr>
            <w:ins w:id="673" w:author="김휘용" w:date="2011-07-21T17:27:00Z">
              <w:r w:rsidRPr="00F721EB">
                <w:rPr>
                  <w:rFonts w:ascii="Arial" w:eastAsia="굴림" w:hAnsi="Arial" w:cs="Arial"/>
                  <w:sz w:val="20"/>
                  <w:lang w:eastAsia="ko-KR"/>
                </w:rPr>
                <w:t xml:space="preserve">　</w:t>
              </w:r>
            </w:ins>
          </w:p>
        </w:tc>
      </w:tr>
      <w:tr w:rsidR="00F721EB" w:rsidRPr="00F721EB" w:rsidTr="00F721EB">
        <w:trPr>
          <w:trHeight w:val="270"/>
          <w:jc w:val="center"/>
          <w:ins w:id="674" w:author="김휘용" w:date="2011-07-21T17:27:00Z"/>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675" w:author="김휘용" w:date="2011-07-21T17:27:00Z"/>
                <w:rFonts w:ascii="Arial" w:eastAsia="굴림" w:hAnsi="Arial" w:cs="Arial"/>
                <w:b/>
                <w:bCs/>
                <w:sz w:val="20"/>
                <w:lang w:eastAsia="ko-KR"/>
              </w:rPr>
            </w:pPr>
            <w:ins w:id="676" w:author="김휘용" w:date="2011-07-21T17:27:00Z">
              <w:r w:rsidRPr="00F721EB">
                <w:rPr>
                  <w:rFonts w:ascii="Arial" w:eastAsia="굴림" w:hAnsi="Arial" w:cs="Arial"/>
                  <w:b/>
                  <w:bCs/>
                  <w:sz w:val="20"/>
                  <w:lang w:eastAsia="ko-KR"/>
                </w:rPr>
                <w:t>Overall</w:t>
              </w:r>
            </w:ins>
          </w:p>
        </w:tc>
        <w:tc>
          <w:tcPr>
            <w:tcW w:w="980"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77" w:author="김휘용" w:date="2011-07-21T17:27:00Z"/>
                <w:rFonts w:ascii="Arial" w:eastAsia="굴림" w:hAnsi="Arial" w:cs="Arial"/>
                <w:b/>
                <w:bCs/>
                <w:sz w:val="20"/>
                <w:lang w:eastAsia="ko-KR"/>
              </w:rPr>
            </w:pPr>
            <w:ins w:id="678" w:author="김휘용" w:date="2011-07-21T17:27:00Z">
              <w:r w:rsidRPr="00F721EB">
                <w:rPr>
                  <w:rFonts w:ascii="Arial" w:eastAsia="굴림" w:hAnsi="Arial" w:cs="Arial"/>
                  <w:b/>
                  <w:bCs/>
                  <w:sz w:val="20"/>
                  <w:lang w:eastAsia="ko-KR"/>
                </w:rPr>
                <w:t xml:space="preserve">0.0 </w:t>
              </w:r>
            </w:ins>
          </w:p>
        </w:tc>
        <w:tc>
          <w:tcPr>
            <w:tcW w:w="980"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79" w:author="김휘용" w:date="2011-07-21T17:27:00Z"/>
                <w:rFonts w:ascii="Arial" w:eastAsia="굴림" w:hAnsi="Arial" w:cs="Arial"/>
                <w:b/>
                <w:bCs/>
                <w:sz w:val="20"/>
                <w:lang w:eastAsia="ko-KR"/>
              </w:rPr>
            </w:pPr>
            <w:ins w:id="680" w:author="김휘용" w:date="2011-07-21T17:27:00Z">
              <w:r w:rsidRPr="00F721EB">
                <w:rPr>
                  <w:rFonts w:ascii="Arial" w:eastAsia="굴림" w:hAnsi="Arial" w:cs="Arial"/>
                  <w:b/>
                  <w:bCs/>
                  <w:sz w:val="20"/>
                  <w:lang w:eastAsia="ko-KR"/>
                </w:rPr>
                <w:t xml:space="preserve">-0.1 </w:t>
              </w:r>
            </w:ins>
          </w:p>
        </w:tc>
        <w:tc>
          <w:tcPr>
            <w:tcW w:w="980" w:type="dxa"/>
            <w:tcBorders>
              <w:top w:val="nil"/>
              <w:left w:val="nil"/>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81" w:author="김휘용" w:date="2011-07-21T17:27:00Z"/>
                <w:rFonts w:ascii="Arial" w:eastAsia="굴림" w:hAnsi="Arial" w:cs="Arial"/>
                <w:b/>
                <w:bCs/>
                <w:sz w:val="20"/>
                <w:lang w:eastAsia="ko-KR"/>
              </w:rPr>
            </w:pPr>
            <w:ins w:id="682" w:author="김휘용" w:date="2011-07-21T17:27:00Z">
              <w:r w:rsidRPr="00F721EB">
                <w:rPr>
                  <w:rFonts w:ascii="Arial" w:eastAsia="굴림" w:hAnsi="Arial" w:cs="Arial"/>
                  <w:b/>
                  <w:bCs/>
                  <w:sz w:val="20"/>
                  <w:lang w:eastAsia="ko-KR"/>
                </w:rPr>
                <w:t xml:space="preserve">0.0 </w:t>
              </w:r>
            </w:ins>
          </w:p>
        </w:tc>
        <w:tc>
          <w:tcPr>
            <w:tcW w:w="858"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83" w:author="김휘용" w:date="2011-07-21T17:27:00Z"/>
                <w:rFonts w:ascii="Arial" w:eastAsia="굴림" w:hAnsi="Arial" w:cs="Arial"/>
                <w:b/>
                <w:bCs/>
                <w:sz w:val="20"/>
                <w:lang w:eastAsia="ko-KR"/>
              </w:rPr>
            </w:pPr>
            <w:ins w:id="684" w:author="김휘용" w:date="2011-07-21T17:27:00Z">
              <w:r w:rsidRPr="00F721EB">
                <w:rPr>
                  <w:rFonts w:ascii="Arial" w:eastAsia="굴림" w:hAnsi="Arial" w:cs="Arial"/>
                  <w:b/>
                  <w:bCs/>
                  <w:sz w:val="20"/>
                  <w:lang w:eastAsia="ko-KR"/>
                </w:rPr>
                <w:t xml:space="preserve">0.0 </w:t>
              </w:r>
            </w:ins>
          </w:p>
        </w:tc>
        <w:tc>
          <w:tcPr>
            <w:tcW w:w="1041"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85" w:author="김휘용" w:date="2011-07-21T17:27:00Z"/>
                <w:rFonts w:ascii="Arial" w:eastAsia="굴림" w:hAnsi="Arial" w:cs="Arial"/>
                <w:b/>
                <w:bCs/>
                <w:sz w:val="20"/>
                <w:lang w:eastAsia="ko-KR"/>
              </w:rPr>
            </w:pPr>
            <w:ins w:id="686" w:author="김휘용" w:date="2011-07-21T17:27:00Z">
              <w:r w:rsidRPr="00F721EB">
                <w:rPr>
                  <w:rFonts w:ascii="Arial" w:eastAsia="굴림" w:hAnsi="Arial" w:cs="Arial"/>
                  <w:b/>
                  <w:bCs/>
                  <w:sz w:val="20"/>
                  <w:lang w:eastAsia="ko-KR"/>
                </w:rPr>
                <w:t xml:space="preserve">0.0 </w:t>
              </w:r>
            </w:ins>
          </w:p>
        </w:tc>
        <w:tc>
          <w:tcPr>
            <w:tcW w:w="1041" w:type="dxa"/>
            <w:tcBorders>
              <w:top w:val="nil"/>
              <w:left w:val="nil"/>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687" w:author="김휘용" w:date="2011-07-21T17:27:00Z"/>
                <w:rFonts w:ascii="Arial" w:eastAsia="굴림" w:hAnsi="Arial" w:cs="Arial"/>
                <w:b/>
                <w:bCs/>
                <w:sz w:val="20"/>
                <w:lang w:eastAsia="ko-KR"/>
              </w:rPr>
            </w:pPr>
            <w:ins w:id="688" w:author="김휘용" w:date="2011-07-21T17:27:00Z">
              <w:r w:rsidRPr="00F721EB">
                <w:rPr>
                  <w:rFonts w:ascii="Arial" w:eastAsia="굴림" w:hAnsi="Arial" w:cs="Arial"/>
                  <w:b/>
                  <w:bCs/>
                  <w:sz w:val="20"/>
                  <w:lang w:eastAsia="ko-KR"/>
                </w:rPr>
                <w:t xml:space="preserve">0.0 </w:t>
              </w:r>
            </w:ins>
          </w:p>
        </w:tc>
      </w:tr>
      <w:tr w:rsidR="00F721EB" w:rsidRPr="00F721EB" w:rsidTr="00F721EB">
        <w:trPr>
          <w:trHeight w:val="255"/>
          <w:jc w:val="center"/>
          <w:ins w:id="689" w:author="김휘용" w:date="2011-07-21T17:27:00Z"/>
        </w:trPr>
        <w:tc>
          <w:tcPr>
            <w:tcW w:w="1360" w:type="dxa"/>
            <w:tcBorders>
              <w:top w:val="nil"/>
              <w:left w:val="single" w:sz="8" w:space="0" w:color="auto"/>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690" w:author="김휘용" w:date="2011-07-21T17:27:00Z"/>
                <w:rFonts w:ascii="Arial" w:eastAsia="굴림" w:hAnsi="Arial" w:cs="Arial"/>
                <w:sz w:val="20"/>
                <w:lang w:eastAsia="ko-KR"/>
              </w:rPr>
            </w:pPr>
            <w:proofErr w:type="spellStart"/>
            <w:ins w:id="691" w:author="김휘용" w:date="2011-07-21T17:27:00Z">
              <w:r w:rsidRPr="00F721EB">
                <w:rPr>
                  <w:rFonts w:ascii="Arial" w:eastAsia="굴림" w:hAnsi="Arial" w:cs="Arial"/>
                  <w:sz w:val="20"/>
                  <w:lang w:eastAsia="ko-KR"/>
                </w:rPr>
                <w:t>Enc</w:t>
              </w:r>
              <w:proofErr w:type="spellEnd"/>
              <w:r w:rsidRPr="00F721EB">
                <w:rPr>
                  <w:rFonts w:ascii="Arial" w:eastAsia="굴림" w:hAnsi="Arial" w:cs="Arial"/>
                  <w:sz w:val="20"/>
                  <w:lang w:eastAsia="ko-KR"/>
                </w:rPr>
                <w:t xml:space="preserve"> Time[%]</w:t>
              </w:r>
            </w:ins>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692" w:author="김휘용" w:date="2011-07-21T17:27:00Z"/>
                <w:rFonts w:ascii="Arial" w:eastAsia="굴림" w:hAnsi="Arial" w:cs="Arial"/>
                <w:sz w:val="20"/>
                <w:lang w:eastAsia="ko-KR"/>
              </w:rPr>
            </w:pPr>
            <w:ins w:id="693" w:author="김휘용" w:date="2011-07-21T17:27:00Z">
              <w:r w:rsidRPr="00F721EB">
                <w:rPr>
                  <w:rFonts w:ascii="Arial" w:eastAsia="굴림" w:hAnsi="Arial" w:cs="Arial"/>
                  <w:sz w:val="20"/>
                  <w:lang w:eastAsia="ko-KR"/>
                </w:rPr>
                <w:t>100%</w:t>
              </w:r>
            </w:ins>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694" w:author="김휘용" w:date="2011-07-21T17:27:00Z"/>
                <w:rFonts w:ascii="Arial" w:eastAsia="굴림" w:hAnsi="Arial" w:cs="Arial"/>
                <w:sz w:val="20"/>
                <w:lang w:eastAsia="ko-KR"/>
              </w:rPr>
            </w:pPr>
            <w:ins w:id="695" w:author="김휘용" w:date="2011-07-21T17:27:00Z">
              <w:r w:rsidRPr="00F721EB">
                <w:rPr>
                  <w:rFonts w:ascii="Arial" w:eastAsia="굴림" w:hAnsi="Arial" w:cs="Arial"/>
                  <w:sz w:val="20"/>
                  <w:lang w:eastAsia="ko-KR"/>
                </w:rPr>
                <w:t>101%</w:t>
              </w:r>
            </w:ins>
          </w:p>
        </w:tc>
      </w:tr>
      <w:tr w:rsidR="00F721EB" w:rsidRPr="00F721EB" w:rsidTr="00F721EB">
        <w:trPr>
          <w:trHeight w:val="270"/>
          <w:jc w:val="center"/>
          <w:ins w:id="696" w:author="김휘용" w:date="2011-07-21T17:27:00Z"/>
        </w:trPr>
        <w:tc>
          <w:tcPr>
            <w:tcW w:w="1360" w:type="dxa"/>
            <w:tcBorders>
              <w:top w:val="nil"/>
              <w:left w:val="single" w:sz="8" w:space="0" w:color="auto"/>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697" w:author="김휘용" w:date="2011-07-21T17:27:00Z"/>
                <w:rFonts w:ascii="Arial" w:eastAsia="굴림" w:hAnsi="Arial" w:cs="Arial"/>
                <w:sz w:val="20"/>
                <w:lang w:eastAsia="ko-KR"/>
              </w:rPr>
            </w:pPr>
            <w:ins w:id="698" w:author="김휘용" w:date="2011-07-21T17:27:00Z">
              <w:r w:rsidRPr="00F721EB">
                <w:rPr>
                  <w:rFonts w:ascii="Arial" w:eastAsia="굴림" w:hAnsi="Arial" w:cs="Arial"/>
                  <w:sz w:val="20"/>
                  <w:lang w:eastAsia="ko-KR"/>
                </w:rPr>
                <w:t>Dec Time[%]</w:t>
              </w:r>
            </w:ins>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699" w:author="김휘용" w:date="2011-07-21T17:27:00Z"/>
                <w:rFonts w:ascii="Arial" w:eastAsia="굴림" w:hAnsi="Arial" w:cs="Arial"/>
                <w:sz w:val="20"/>
                <w:lang w:eastAsia="ko-KR"/>
              </w:rPr>
            </w:pPr>
            <w:ins w:id="700" w:author="김휘용" w:date="2011-07-21T17:27:00Z">
              <w:r w:rsidRPr="00F721EB">
                <w:rPr>
                  <w:rFonts w:ascii="Arial" w:eastAsia="굴림" w:hAnsi="Arial" w:cs="Arial"/>
                  <w:sz w:val="20"/>
                  <w:lang w:eastAsia="ko-KR"/>
                </w:rPr>
                <w:t>99%</w:t>
              </w:r>
            </w:ins>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701" w:author="김휘용" w:date="2011-07-21T17:27:00Z"/>
                <w:rFonts w:ascii="Arial" w:eastAsia="굴림" w:hAnsi="Arial" w:cs="Arial"/>
                <w:sz w:val="20"/>
                <w:lang w:eastAsia="ko-KR"/>
              </w:rPr>
            </w:pPr>
            <w:ins w:id="702" w:author="김휘용" w:date="2011-07-21T17:27:00Z">
              <w:r w:rsidRPr="00F721EB">
                <w:rPr>
                  <w:rFonts w:ascii="Arial" w:eastAsia="굴림" w:hAnsi="Arial" w:cs="Arial"/>
                  <w:sz w:val="20"/>
                  <w:lang w:eastAsia="ko-KR"/>
                </w:rPr>
                <w:t>99%</w:t>
              </w:r>
            </w:ins>
          </w:p>
        </w:tc>
      </w:tr>
      <w:tr w:rsidR="00F721EB" w:rsidRPr="00F721EB" w:rsidTr="00F721EB">
        <w:trPr>
          <w:trHeight w:val="270"/>
          <w:jc w:val="center"/>
          <w:ins w:id="703" w:author="김휘용" w:date="2011-07-21T17:27:00Z"/>
        </w:trPr>
        <w:tc>
          <w:tcPr>
            <w:tcW w:w="136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04" w:author="김휘용" w:date="2011-07-21T17:27: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05" w:author="김휘용" w:date="2011-07-21T17:27: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06" w:author="김휘용" w:date="2011-07-21T17:27:00Z"/>
                <w:rFonts w:ascii="Arial" w:eastAsia="굴림" w:hAnsi="Arial" w:cs="Arial"/>
                <w:sz w:val="20"/>
                <w:lang w:eastAsia="ko-KR"/>
              </w:rPr>
            </w:pPr>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07" w:author="김휘용" w:date="2011-07-21T17:27:00Z"/>
                <w:rFonts w:ascii="Arial" w:eastAsia="굴림" w:hAnsi="Arial" w:cs="Arial"/>
                <w:sz w:val="20"/>
                <w:lang w:eastAsia="ko-KR"/>
              </w:rPr>
            </w:pPr>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08" w:author="김휘용" w:date="2011-07-21T17:27:00Z"/>
                <w:rFonts w:ascii="Arial" w:eastAsia="굴림" w:hAnsi="Arial" w:cs="Arial"/>
                <w:sz w:val="20"/>
                <w:lang w:eastAsia="ko-KR"/>
              </w:rPr>
            </w:pPr>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09" w:author="김휘용" w:date="2011-07-21T17:27:00Z"/>
                <w:rFonts w:ascii="Arial" w:eastAsia="굴림" w:hAnsi="Arial" w:cs="Arial"/>
                <w:sz w:val="20"/>
                <w:lang w:eastAsia="ko-KR"/>
              </w:rPr>
            </w:pPr>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10" w:author="김휘용" w:date="2011-07-21T17:27:00Z"/>
                <w:rFonts w:ascii="Arial" w:eastAsia="굴림" w:hAnsi="Arial" w:cs="Arial"/>
                <w:sz w:val="20"/>
                <w:lang w:eastAsia="ko-KR"/>
              </w:rPr>
            </w:pPr>
          </w:p>
        </w:tc>
      </w:tr>
      <w:tr w:rsidR="00F721EB" w:rsidRPr="00F721EB" w:rsidTr="00F721EB">
        <w:trPr>
          <w:trHeight w:val="270"/>
          <w:jc w:val="center"/>
          <w:ins w:id="711" w:author="김휘용" w:date="2011-07-21T17:27:00Z"/>
        </w:trPr>
        <w:tc>
          <w:tcPr>
            <w:tcW w:w="1360" w:type="dxa"/>
            <w:tcBorders>
              <w:top w:val="single" w:sz="8" w:space="0" w:color="auto"/>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12" w:author="김휘용" w:date="2011-07-21T17:27:00Z"/>
                <w:rFonts w:ascii="Arial" w:eastAsia="굴림" w:hAnsi="Arial" w:cs="Arial"/>
                <w:sz w:val="20"/>
                <w:lang w:eastAsia="ko-KR"/>
              </w:rPr>
            </w:pPr>
            <w:ins w:id="713" w:author="김휘용" w:date="2011-07-21T17:27:00Z">
              <w:r w:rsidRPr="00F721EB">
                <w:rPr>
                  <w:rFonts w:ascii="Arial" w:eastAsia="굴림" w:hAnsi="Arial" w:cs="Arial"/>
                  <w:sz w:val="20"/>
                  <w:lang w:eastAsia="ko-KR"/>
                </w:rPr>
                <w:t xml:space="preserve">　</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714" w:author="김휘용" w:date="2011-07-21T17:27:00Z"/>
                <w:rFonts w:ascii="Arial" w:eastAsia="굴림" w:hAnsi="Arial" w:cs="Arial"/>
                <w:sz w:val="20"/>
                <w:lang w:eastAsia="ko-KR"/>
              </w:rPr>
            </w:pPr>
            <w:ins w:id="715" w:author="김휘용" w:date="2011-07-21T17:27:00Z">
              <w:r w:rsidRPr="00F721EB">
                <w:rPr>
                  <w:rFonts w:ascii="Arial" w:eastAsia="굴림" w:hAnsi="Arial" w:cs="Arial"/>
                  <w:sz w:val="20"/>
                  <w:lang w:eastAsia="ko-KR"/>
                </w:rPr>
                <w:t>Low delay B HE</w:t>
              </w:r>
            </w:ins>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716" w:author="김휘용" w:date="2011-07-21T17:27:00Z"/>
                <w:rFonts w:ascii="Arial" w:eastAsia="굴림" w:hAnsi="Arial" w:cs="Arial"/>
                <w:sz w:val="20"/>
                <w:lang w:eastAsia="ko-KR"/>
              </w:rPr>
            </w:pPr>
            <w:ins w:id="717" w:author="김휘용" w:date="2011-07-21T17:27:00Z">
              <w:r w:rsidRPr="00F721EB">
                <w:rPr>
                  <w:rFonts w:ascii="Arial" w:eastAsia="굴림" w:hAnsi="Arial" w:cs="Arial"/>
                  <w:sz w:val="20"/>
                  <w:lang w:eastAsia="ko-KR"/>
                </w:rPr>
                <w:t>Low delay B LC</w:t>
              </w:r>
            </w:ins>
          </w:p>
        </w:tc>
      </w:tr>
      <w:tr w:rsidR="00F721EB" w:rsidRPr="00F721EB" w:rsidTr="00F721EB">
        <w:trPr>
          <w:trHeight w:val="270"/>
          <w:jc w:val="center"/>
          <w:ins w:id="718" w:author="김휘용" w:date="2011-07-21T17:27:00Z"/>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19" w:author="김휘용" w:date="2011-07-21T17:27:00Z"/>
                <w:rFonts w:ascii="Arial" w:eastAsia="굴림" w:hAnsi="Arial" w:cs="Arial"/>
                <w:sz w:val="20"/>
                <w:lang w:eastAsia="ko-KR"/>
              </w:rPr>
            </w:pPr>
            <w:ins w:id="720" w:author="김휘용" w:date="2011-07-21T17:27:00Z">
              <w:r w:rsidRPr="00F721EB">
                <w:rPr>
                  <w:rFonts w:ascii="Arial" w:eastAsia="굴림" w:hAnsi="Arial" w:cs="Arial"/>
                  <w:sz w:val="20"/>
                  <w:lang w:eastAsia="ko-KR"/>
                </w:rPr>
                <w:t xml:space="preserve">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721" w:author="김휘용" w:date="2011-07-21T17:27:00Z"/>
                <w:rFonts w:ascii="Arial" w:eastAsia="굴림" w:hAnsi="Arial" w:cs="Arial"/>
                <w:sz w:val="20"/>
                <w:lang w:eastAsia="ko-KR"/>
              </w:rPr>
            </w:pPr>
            <w:ins w:id="722" w:author="김휘용" w:date="2011-07-21T17:27:00Z">
              <w:r w:rsidRPr="00F721EB">
                <w:rPr>
                  <w:rFonts w:ascii="Arial" w:eastAsia="굴림" w:hAnsi="Arial" w:cs="Arial"/>
                  <w:sz w:val="20"/>
                  <w:lang w:eastAsia="ko-KR"/>
                </w:rPr>
                <w:t>Y</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723" w:author="김휘용" w:date="2011-07-21T17:27:00Z"/>
                <w:rFonts w:ascii="Arial" w:eastAsia="굴림" w:hAnsi="Arial" w:cs="Arial"/>
                <w:sz w:val="20"/>
                <w:lang w:eastAsia="ko-KR"/>
              </w:rPr>
            </w:pPr>
            <w:ins w:id="724" w:author="김휘용" w:date="2011-07-21T17:27:00Z">
              <w:r w:rsidRPr="00F721EB">
                <w:rPr>
                  <w:rFonts w:ascii="Arial" w:eastAsia="굴림" w:hAnsi="Arial" w:cs="Arial"/>
                  <w:sz w:val="20"/>
                  <w:lang w:eastAsia="ko-KR"/>
                </w:rPr>
                <w:t>U</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725" w:author="김휘용" w:date="2011-07-21T17:27:00Z"/>
                <w:rFonts w:ascii="Arial" w:eastAsia="굴림" w:hAnsi="Arial" w:cs="Arial"/>
                <w:sz w:val="20"/>
                <w:lang w:eastAsia="ko-KR"/>
              </w:rPr>
            </w:pPr>
            <w:ins w:id="726" w:author="김휘용" w:date="2011-07-21T17:27:00Z">
              <w:r w:rsidRPr="00F721EB">
                <w:rPr>
                  <w:rFonts w:ascii="Arial" w:eastAsia="굴림" w:hAnsi="Arial" w:cs="Arial"/>
                  <w:sz w:val="20"/>
                  <w:lang w:eastAsia="ko-KR"/>
                </w:rPr>
                <w:t>V</w:t>
              </w:r>
            </w:ins>
          </w:p>
        </w:tc>
        <w:tc>
          <w:tcPr>
            <w:tcW w:w="858"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727" w:author="김휘용" w:date="2011-07-21T17:27:00Z"/>
                <w:rFonts w:ascii="Arial" w:eastAsia="굴림" w:hAnsi="Arial" w:cs="Arial"/>
                <w:sz w:val="20"/>
                <w:lang w:eastAsia="ko-KR"/>
              </w:rPr>
            </w:pPr>
            <w:ins w:id="728" w:author="김휘용" w:date="2011-07-21T17:27:00Z">
              <w:r w:rsidRPr="00F721EB">
                <w:rPr>
                  <w:rFonts w:ascii="Arial" w:eastAsia="굴림" w:hAnsi="Arial" w:cs="Arial"/>
                  <w:sz w:val="20"/>
                  <w:lang w:eastAsia="ko-KR"/>
                </w:rPr>
                <w:t>Y</w:t>
              </w:r>
            </w:ins>
          </w:p>
        </w:tc>
        <w:tc>
          <w:tcPr>
            <w:tcW w:w="1041"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729" w:author="김휘용" w:date="2011-07-21T17:27:00Z"/>
                <w:rFonts w:ascii="Arial" w:eastAsia="굴림" w:hAnsi="Arial" w:cs="Arial"/>
                <w:sz w:val="20"/>
                <w:lang w:eastAsia="ko-KR"/>
              </w:rPr>
            </w:pPr>
            <w:ins w:id="730" w:author="김휘용" w:date="2011-07-21T17:27:00Z">
              <w:r w:rsidRPr="00F721EB">
                <w:rPr>
                  <w:rFonts w:ascii="Arial" w:eastAsia="굴림" w:hAnsi="Arial" w:cs="Arial"/>
                  <w:sz w:val="20"/>
                  <w:lang w:eastAsia="ko-KR"/>
                </w:rPr>
                <w:t>U</w:t>
              </w:r>
            </w:ins>
          </w:p>
        </w:tc>
        <w:tc>
          <w:tcPr>
            <w:tcW w:w="1041" w:type="dxa"/>
            <w:tcBorders>
              <w:top w:val="nil"/>
              <w:left w:val="nil"/>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731" w:author="김휘용" w:date="2011-07-21T17:27:00Z"/>
                <w:rFonts w:ascii="Arial" w:eastAsia="굴림" w:hAnsi="Arial" w:cs="Arial"/>
                <w:sz w:val="20"/>
                <w:lang w:eastAsia="ko-KR"/>
              </w:rPr>
            </w:pPr>
            <w:ins w:id="732" w:author="김휘용" w:date="2011-07-21T17:27:00Z">
              <w:r w:rsidRPr="00F721EB">
                <w:rPr>
                  <w:rFonts w:ascii="Arial" w:eastAsia="굴림" w:hAnsi="Arial" w:cs="Arial"/>
                  <w:sz w:val="20"/>
                  <w:lang w:eastAsia="ko-KR"/>
                </w:rPr>
                <w:t>V</w:t>
              </w:r>
            </w:ins>
          </w:p>
        </w:tc>
      </w:tr>
      <w:tr w:rsidR="00F721EB" w:rsidRPr="00F721EB" w:rsidTr="00F721EB">
        <w:trPr>
          <w:trHeight w:val="255"/>
          <w:jc w:val="center"/>
          <w:ins w:id="733" w:author="김휘용" w:date="2011-07-21T17:27: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34" w:author="김휘용" w:date="2011-07-21T17:27:00Z"/>
                <w:rFonts w:ascii="Arial" w:eastAsia="굴림" w:hAnsi="Arial" w:cs="Arial"/>
                <w:sz w:val="20"/>
                <w:lang w:eastAsia="ko-KR"/>
              </w:rPr>
            </w:pPr>
            <w:ins w:id="735" w:author="김휘용" w:date="2011-07-21T17:27:00Z">
              <w:r w:rsidRPr="00F721EB">
                <w:rPr>
                  <w:rFonts w:ascii="Arial" w:eastAsia="굴림" w:hAnsi="Arial" w:cs="Arial"/>
                  <w:sz w:val="20"/>
                  <w:lang w:eastAsia="ko-KR"/>
                </w:rPr>
                <w:t>Class A</w:t>
              </w:r>
            </w:ins>
          </w:p>
        </w:tc>
        <w:tc>
          <w:tcPr>
            <w:tcW w:w="980" w:type="dxa"/>
            <w:tcBorders>
              <w:top w:val="single" w:sz="8" w:space="0" w:color="auto"/>
              <w:left w:val="nil"/>
              <w:bottom w:val="nil"/>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36" w:author="김휘용" w:date="2011-07-21T17:27:00Z"/>
                <w:rFonts w:ascii="Arial" w:eastAsia="굴림" w:hAnsi="Arial" w:cs="Arial"/>
                <w:sz w:val="20"/>
                <w:lang w:eastAsia="ko-KR"/>
              </w:rPr>
            </w:pPr>
            <w:ins w:id="737" w:author="김휘용" w:date="2011-07-21T17:27:00Z">
              <w:r w:rsidRPr="00F721EB">
                <w:rPr>
                  <w:rFonts w:ascii="Arial" w:eastAsia="굴림" w:hAnsi="Arial" w:cs="Arial"/>
                  <w:sz w:val="20"/>
                  <w:lang w:eastAsia="ko-KR"/>
                </w:rPr>
                <w:t xml:space="preserve">　</w:t>
              </w:r>
            </w:ins>
          </w:p>
        </w:tc>
        <w:tc>
          <w:tcPr>
            <w:tcW w:w="980" w:type="dxa"/>
            <w:tcBorders>
              <w:top w:val="single" w:sz="8" w:space="0" w:color="auto"/>
              <w:left w:val="nil"/>
              <w:bottom w:val="nil"/>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38" w:author="김휘용" w:date="2011-07-21T17:27:00Z"/>
                <w:rFonts w:ascii="Arial" w:eastAsia="굴림" w:hAnsi="Arial" w:cs="Arial"/>
                <w:sz w:val="20"/>
                <w:lang w:eastAsia="ko-KR"/>
              </w:rPr>
            </w:pPr>
            <w:ins w:id="739" w:author="김휘용" w:date="2011-07-21T17:27:00Z">
              <w:r w:rsidRPr="00F721EB">
                <w:rPr>
                  <w:rFonts w:ascii="Arial" w:eastAsia="굴림" w:hAnsi="Arial" w:cs="Arial"/>
                  <w:sz w:val="20"/>
                  <w:lang w:eastAsia="ko-KR"/>
                </w:rPr>
                <w:t xml:space="preserve">　</w:t>
              </w:r>
            </w:ins>
          </w:p>
        </w:tc>
        <w:tc>
          <w:tcPr>
            <w:tcW w:w="980" w:type="dxa"/>
            <w:tcBorders>
              <w:top w:val="single" w:sz="8" w:space="0" w:color="auto"/>
              <w:left w:val="nil"/>
              <w:bottom w:val="nil"/>
              <w:right w:val="single" w:sz="8" w:space="0" w:color="auto"/>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40" w:author="김휘용" w:date="2011-07-21T17:27:00Z"/>
                <w:rFonts w:ascii="Arial" w:eastAsia="굴림" w:hAnsi="Arial" w:cs="Arial"/>
                <w:sz w:val="20"/>
                <w:lang w:eastAsia="ko-KR"/>
              </w:rPr>
            </w:pPr>
            <w:ins w:id="741" w:author="김휘용" w:date="2011-07-21T17:27:00Z">
              <w:r w:rsidRPr="00F721EB">
                <w:rPr>
                  <w:rFonts w:ascii="Arial" w:eastAsia="굴림" w:hAnsi="Arial" w:cs="Arial"/>
                  <w:sz w:val="20"/>
                  <w:lang w:eastAsia="ko-KR"/>
                </w:rPr>
                <w:t xml:space="preserve">　</w:t>
              </w:r>
            </w:ins>
          </w:p>
        </w:tc>
        <w:tc>
          <w:tcPr>
            <w:tcW w:w="858" w:type="dxa"/>
            <w:tcBorders>
              <w:top w:val="nil"/>
              <w:left w:val="nil"/>
              <w:bottom w:val="nil"/>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42" w:author="김휘용" w:date="2011-07-21T17:27:00Z"/>
                <w:rFonts w:ascii="Arial" w:eastAsia="굴림" w:hAnsi="Arial" w:cs="Arial"/>
                <w:sz w:val="20"/>
                <w:lang w:eastAsia="ko-KR"/>
              </w:rPr>
            </w:pPr>
            <w:ins w:id="743" w:author="김휘용" w:date="2011-07-21T17:27:00Z">
              <w:r w:rsidRPr="00F721EB">
                <w:rPr>
                  <w:rFonts w:ascii="Arial" w:eastAsia="굴림" w:hAnsi="Arial" w:cs="Arial"/>
                  <w:sz w:val="20"/>
                  <w:lang w:eastAsia="ko-KR"/>
                </w:rPr>
                <w:t xml:space="preserve">　</w:t>
              </w:r>
            </w:ins>
          </w:p>
        </w:tc>
        <w:tc>
          <w:tcPr>
            <w:tcW w:w="1041" w:type="dxa"/>
            <w:tcBorders>
              <w:top w:val="nil"/>
              <w:left w:val="nil"/>
              <w:bottom w:val="nil"/>
              <w:right w:val="nil"/>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44" w:author="김휘용" w:date="2011-07-21T17:27:00Z"/>
                <w:rFonts w:ascii="Arial" w:eastAsia="굴림" w:hAnsi="Arial" w:cs="Arial"/>
                <w:sz w:val="20"/>
                <w:lang w:eastAsia="ko-KR"/>
              </w:rPr>
            </w:pPr>
            <w:ins w:id="745" w:author="김휘용" w:date="2011-07-21T17:27:00Z">
              <w:r w:rsidRPr="00F721EB">
                <w:rPr>
                  <w:rFonts w:ascii="Arial" w:eastAsia="굴림" w:hAnsi="Arial" w:cs="Arial"/>
                  <w:sz w:val="20"/>
                  <w:lang w:eastAsia="ko-KR"/>
                </w:rPr>
                <w:t xml:space="preserve">　</w:t>
              </w:r>
            </w:ins>
          </w:p>
        </w:tc>
        <w:tc>
          <w:tcPr>
            <w:tcW w:w="1041" w:type="dxa"/>
            <w:tcBorders>
              <w:top w:val="nil"/>
              <w:left w:val="nil"/>
              <w:bottom w:val="nil"/>
              <w:right w:val="single" w:sz="8" w:space="0" w:color="auto"/>
            </w:tcBorders>
            <w:shd w:val="clear" w:color="000000" w:fill="C0C0C0"/>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46" w:author="김휘용" w:date="2011-07-21T17:27:00Z"/>
                <w:rFonts w:ascii="Arial" w:eastAsia="굴림" w:hAnsi="Arial" w:cs="Arial"/>
                <w:sz w:val="20"/>
                <w:lang w:eastAsia="ko-KR"/>
              </w:rPr>
            </w:pPr>
            <w:ins w:id="747" w:author="김휘용" w:date="2011-07-21T17:27:00Z">
              <w:r w:rsidRPr="00F721EB">
                <w:rPr>
                  <w:rFonts w:ascii="Arial" w:eastAsia="굴림" w:hAnsi="Arial" w:cs="Arial"/>
                  <w:sz w:val="20"/>
                  <w:lang w:eastAsia="ko-KR"/>
                </w:rPr>
                <w:t xml:space="preserve">　</w:t>
              </w:r>
            </w:ins>
          </w:p>
        </w:tc>
      </w:tr>
      <w:tr w:rsidR="00F721EB" w:rsidRPr="00F721EB" w:rsidTr="00F721EB">
        <w:trPr>
          <w:trHeight w:val="255"/>
          <w:jc w:val="center"/>
          <w:ins w:id="748" w:author="김휘용" w:date="2011-07-21T17:27: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49" w:author="김휘용" w:date="2011-07-21T17:27:00Z"/>
                <w:rFonts w:ascii="Arial" w:eastAsia="굴림" w:hAnsi="Arial" w:cs="Arial"/>
                <w:sz w:val="20"/>
                <w:lang w:eastAsia="ko-KR"/>
              </w:rPr>
            </w:pPr>
            <w:ins w:id="750" w:author="김휘용" w:date="2011-07-21T17:27:00Z">
              <w:r w:rsidRPr="00F721EB">
                <w:rPr>
                  <w:rFonts w:ascii="Arial" w:eastAsia="굴림" w:hAnsi="Arial" w:cs="Arial"/>
                  <w:sz w:val="20"/>
                  <w:lang w:eastAsia="ko-KR"/>
                </w:rPr>
                <w:t>Class B</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51" w:author="김휘용" w:date="2011-07-21T17:27:00Z"/>
                <w:rFonts w:ascii="Arial" w:eastAsia="굴림" w:hAnsi="Arial" w:cs="Arial"/>
                <w:sz w:val="20"/>
                <w:lang w:eastAsia="ko-KR"/>
              </w:rPr>
            </w:pPr>
            <w:ins w:id="752" w:author="김휘용" w:date="2011-07-21T17:27:00Z">
              <w:r w:rsidRPr="00F721EB">
                <w:rPr>
                  <w:rFonts w:ascii="Arial" w:eastAsia="굴림" w:hAnsi="Arial" w:cs="Arial"/>
                  <w:sz w:val="20"/>
                  <w:lang w:eastAsia="ko-KR"/>
                </w:rPr>
                <w:t xml:space="preserve">-0.1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53" w:author="김휘용" w:date="2011-07-21T17:27:00Z"/>
                <w:rFonts w:ascii="Arial" w:eastAsia="굴림" w:hAnsi="Arial" w:cs="Arial"/>
                <w:sz w:val="20"/>
                <w:lang w:eastAsia="ko-KR"/>
              </w:rPr>
            </w:pPr>
            <w:ins w:id="754" w:author="김휘용" w:date="2011-07-21T17:27:00Z">
              <w:r w:rsidRPr="00F721EB">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55" w:author="김휘용" w:date="2011-07-21T17:27:00Z"/>
                <w:rFonts w:ascii="Arial" w:eastAsia="굴림" w:hAnsi="Arial" w:cs="Arial"/>
                <w:sz w:val="20"/>
                <w:lang w:eastAsia="ko-KR"/>
              </w:rPr>
            </w:pPr>
            <w:ins w:id="756" w:author="김휘용" w:date="2011-07-21T17:27:00Z">
              <w:r w:rsidRPr="00F721EB">
                <w:rPr>
                  <w:rFonts w:ascii="Arial" w:eastAsia="굴림" w:hAnsi="Arial" w:cs="Arial"/>
                  <w:sz w:val="20"/>
                  <w:lang w:eastAsia="ko-KR"/>
                </w:rPr>
                <w:t xml:space="preserve">-0.1 </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57" w:author="김휘용" w:date="2011-07-21T17:27:00Z"/>
                <w:rFonts w:ascii="Arial" w:eastAsia="굴림" w:hAnsi="Arial" w:cs="Arial"/>
                <w:sz w:val="20"/>
                <w:lang w:eastAsia="ko-KR"/>
              </w:rPr>
            </w:pPr>
            <w:ins w:id="758"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59" w:author="김휘용" w:date="2011-07-21T17:27:00Z"/>
                <w:rFonts w:ascii="Arial" w:eastAsia="굴림" w:hAnsi="Arial" w:cs="Arial"/>
                <w:sz w:val="20"/>
                <w:lang w:eastAsia="ko-KR"/>
              </w:rPr>
            </w:pPr>
            <w:ins w:id="760" w:author="김휘용" w:date="2011-07-21T17:27:00Z">
              <w:r w:rsidRPr="00F721EB">
                <w:rPr>
                  <w:rFonts w:ascii="Arial" w:eastAsia="굴림" w:hAnsi="Arial" w:cs="Arial"/>
                  <w:sz w:val="20"/>
                  <w:lang w:eastAsia="ko-KR"/>
                </w:rPr>
                <w:t xml:space="preserve">-0.1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61" w:author="김휘용" w:date="2011-07-21T17:27:00Z"/>
                <w:rFonts w:ascii="Arial" w:eastAsia="굴림" w:hAnsi="Arial" w:cs="Arial"/>
                <w:sz w:val="20"/>
                <w:lang w:eastAsia="ko-KR"/>
              </w:rPr>
            </w:pPr>
            <w:ins w:id="762" w:author="김휘용" w:date="2011-07-21T17:27:00Z">
              <w:r w:rsidRPr="00F721EB">
                <w:rPr>
                  <w:rFonts w:ascii="Arial" w:eastAsia="굴림" w:hAnsi="Arial" w:cs="Arial"/>
                  <w:sz w:val="20"/>
                  <w:lang w:eastAsia="ko-KR"/>
                </w:rPr>
                <w:t xml:space="preserve">-0.3 </w:t>
              </w:r>
            </w:ins>
          </w:p>
        </w:tc>
      </w:tr>
      <w:tr w:rsidR="00F721EB" w:rsidRPr="00F721EB" w:rsidTr="00F721EB">
        <w:trPr>
          <w:trHeight w:val="255"/>
          <w:jc w:val="center"/>
          <w:ins w:id="763" w:author="김휘용" w:date="2011-07-21T17:27: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64" w:author="김휘용" w:date="2011-07-21T17:27:00Z"/>
                <w:rFonts w:ascii="Arial" w:eastAsia="굴림" w:hAnsi="Arial" w:cs="Arial"/>
                <w:sz w:val="20"/>
                <w:lang w:eastAsia="ko-KR"/>
              </w:rPr>
            </w:pPr>
            <w:ins w:id="765" w:author="김휘용" w:date="2011-07-21T17:27:00Z">
              <w:r w:rsidRPr="00F721EB">
                <w:rPr>
                  <w:rFonts w:ascii="Arial" w:eastAsia="굴림" w:hAnsi="Arial" w:cs="Arial"/>
                  <w:sz w:val="20"/>
                  <w:lang w:eastAsia="ko-KR"/>
                </w:rPr>
                <w:t>Class C</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66" w:author="김휘용" w:date="2011-07-21T17:27:00Z"/>
                <w:rFonts w:ascii="Arial" w:eastAsia="굴림" w:hAnsi="Arial" w:cs="Arial"/>
                <w:sz w:val="20"/>
                <w:lang w:eastAsia="ko-KR"/>
              </w:rPr>
            </w:pPr>
            <w:ins w:id="767" w:author="김휘용" w:date="2011-07-21T17:27:00Z">
              <w:r w:rsidRPr="00F721EB">
                <w:rPr>
                  <w:rFonts w:ascii="Arial" w:eastAsia="굴림" w:hAnsi="Arial" w:cs="Arial"/>
                  <w:sz w:val="20"/>
                  <w:lang w:eastAsia="ko-KR"/>
                </w:rPr>
                <w:t xml:space="preserve">-0.1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68" w:author="김휘용" w:date="2011-07-21T17:27:00Z"/>
                <w:rFonts w:ascii="Arial" w:eastAsia="굴림" w:hAnsi="Arial" w:cs="Arial"/>
                <w:sz w:val="20"/>
                <w:lang w:eastAsia="ko-KR"/>
              </w:rPr>
            </w:pPr>
            <w:ins w:id="769" w:author="김휘용" w:date="2011-07-21T17:27:00Z">
              <w:r w:rsidRPr="00F721EB">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70" w:author="김휘용" w:date="2011-07-21T17:27:00Z"/>
                <w:rFonts w:ascii="Arial" w:eastAsia="굴림" w:hAnsi="Arial" w:cs="Arial"/>
                <w:sz w:val="20"/>
                <w:lang w:eastAsia="ko-KR"/>
              </w:rPr>
            </w:pPr>
            <w:ins w:id="771" w:author="김휘용" w:date="2011-07-21T17:27:00Z">
              <w:r w:rsidRPr="00F721EB">
                <w:rPr>
                  <w:rFonts w:ascii="Arial" w:eastAsia="굴림" w:hAnsi="Arial" w:cs="Arial"/>
                  <w:sz w:val="20"/>
                  <w:lang w:eastAsia="ko-KR"/>
                </w:rPr>
                <w:t xml:space="preserve">-0.1 </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72" w:author="김휘용" w:date="2011-07-21T17:27:00Z"/>
                <w:rFonts w:ascii="Arial" w:eastAsia="굴림" w:hAnsi="Arial" w:cs="Arial"/>
                <w:sz w:val="20"/>
                <w:lang w:eastAsia="ko-KR"/>
              </w:rPr>
            </w:pPr>
            <w:ins w:id="773"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74" w:author="김휘용" w:date="2011-07-21T17:27:00Z"/>
                <w:rFonts w:ascii="Arial" w:eastAsia="굴림" w:hAnsi="Arial" w:cs="Arial"/>
                <w:sz w:val="20"/>
                <w:lang w:eastAsia="ko-KR"/>
              </w:rPr>
            </w:pPr>
            <w:ins w:id="775"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76" w:author="김휘용" w:date="2011-07-21T17:27:00Z"/>
                <w:rFonts w:ascii="Arial" w:eastAsia="굴림" w:hAnsi="Arial" w:cs="Arial"/>
                <w:sz w:val="20"/>
                <w:lang w:eastAsia="ko-KR"/>
              </w:rPr>
            </w:pPr>
            <w:ins w:id="777" w:author="김휘용" w:date="2011-07-21T17:27:00Z">
              <w:r w:rsidRPr="00F721EB">
                <w:rPr>
                  <w:rFonts w:ascii="Arial" w:eastAsia="굴림" w:hAnsi="Arial" w:cs="Arial"/>
                  <w:sz w:val="20"/>
                  <w:lang w:eastAsia="ko-KR"/>
                </w:rPr>
                <w:t xml:space="preserve">0.0 </w:t>
              </w:r>
            </w:ins>
          </w:p>
        </w:tc>
      </w:tr>
      <w:tr w:rsidR="00F721EB" w:rsidRPr="00F721EB" w:rsidTr="00F721EB">
        <w:trPr>
          <w:trHeight w:val="255"/>
          <w:jc w:val="center"/>
          <w:ins w:id="778" w:author="김휘용" w:date="2011-07-21T17:27:00Z"/>
        </w:trPr>
        <w:tc>
          <w:tcPr>
            <w:tcW w:w="1360" w:type="dxa"/>
            <w:tcBorders>
              <w:top w:val="nil"/>
              <w:left w:val="single" w:sz="8" w:space="0" w:color="auto"/>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79" w:author="김휘용" w:date="2011-07-21T17:27:00Z"/>
                <w:rFonts w:ascii="Arial" w:eastAsia="굴림" w:hAnsi="Arial" w:cs="Arial"/>
                <w:sz w:val="20"/>
                <w:lang w:eastAsia="ko-KR"/>
              </w:rPr>
            </w:pPr>
            <w:ins w:id="780" w:author="김휘용" w:date="2011-07-21T17:27:00Z">
              <w:r w:rsidRPr="00F721EB">
                <w:rPr>
                  <w:rFonts w:ascii="Arial" w:eastAsia="굴림" w:hAnsi="Arial" w:cs="Arial"/>
                  <w:sz w:val="20"/>
                  <w:lang w:eastAsia="ko-KR"/>
                </w:rPr>
                <w:t>Class D</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81" w:author="김휘용" w:date="2011-07-21T17:27:00Z"/>
                <w:rFonts w:ascii="Arial" w:eastAsia="굴림" w:hAnsi="Arial" w:cs="Arial"/>
                <w:sz w:val="20"/>
                <w:lang w:eastAsia="ko-KR"/>
              </w:rPr>
            </w:pPr>
            <w:ins w:id="782" w:author="김휘용" w:date="2011-07-21T17:27:00Z">
              <w:r w:rsidRPr="00F721EB">
                <w:rPr>
                  <w:rFonts w:ascii="Arial" w:eastAsia="굴림" w:hAnsi="Arial" w:cs="Arial"/>
                  <w:sz w:val="20"/>
                  <w:lang w:eastAsia="ko-KR"/>
                </w:rPr>
                <w:t xml:space="preserve">-0.1 </w:t>
              </w:r>
            </w:ins>
          </w:p>
        </w:tc>
        <w:tc>
          <w:tcPr>
            <w:tcW w:w="980"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83" w:author="김휘용" w:date="2011-07-21T17:27:00Z"/>
                <w:rFonts w:ascii="Arial" w:eastAsia="굴림" w:hAnsi="Arial" w:cs="Arial"/>
                <w:sz w:val="20"/>
                <w:lang w:eastAsia="ko-KR"/>
              </w:rPr>
            </w:pPr>
            <w:ins w:id="784" w:author="김휘용" w:date="2011-07-21T17:27:00Z">
              <w:r w:rsidRPr="00F721EB">
                <w:rPr>
                  <w:rFonts w:ascii="Arial" w:eastAsia="굴림" w:hAnsi="Arial" w:cs="Arial"/>
                  <w:sz w:val="20"/>
                  <w:lang w:eastAsia="ko-KR"/>
                </w:rPr>
                <w:t xml:space="preserve">0.1 </w:t>
              </w:r>
            </w:ins>
          </w:p>
        </w:tc>
        <w:tc>
          <w:tcPr>
            <w:tcW w:w="980"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85" w:author="김휘용" w:date="2011-07-21T17:27:00Z"/>
                <w:rFonts w:ascii="Arial" w:eastAsia="굴림" w:hAnsi="Arial" w:cs="Arial"/>
                <w:sz w:val="20"/>
                <w:lang w:eastAsia="ko-KR"/>
              </w:rPr>
            </w:pPr>
            <w:ins w:id="786" w:author="김휘용" w:date="2011-07-21T17:27:00Z">
              <w:r w:rsidRPr="00F721EB">
                <w:rPr>
                  <w:rFonts w:ascii="Arial" w:eastAsia="굴림" w:hAnsi="Arial" w:cs="Arial"/>
                  <w:sz w:val="20"/>
                  <w:lang w:eastAsia="ko-KR"/>
                </w:rPr>
                <w:t xml:space="preserve">-0.1 </w:t>
              </w:r>
            </w:ins>
          </w:p>
        </w:tc>
        <w:tc>
          <w:tcPr>
            <w:tcW w:w="858"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87" w:author="김휘용" w:date="2011-07-21T17:27:00Z"/>
                <w:rFonts w:ascii="Arial" w:eastAsia="굴림" w:hAnsi="Arial" w:cs="Arial"/>
                <w:sz w:val="20"/>
                <w:lang w:eastAsia="ko-KR"/>
              </w:rPr>
            </w:pPr>
            <w:ins w:id="788"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89" w:author="김휘용" w:date="2011-07-21T17:27:00Z"/>
                <w:rFonts w:ascii="Arial" w:eastAsia="굴림" w:hAnsi="Arial" w:cs="Arial"/>
                <w:sz w:val="20"/>
                <w:lang w:eastAsia="ko-KR"/>
              </w:rPr>
            </w:pPr>
            <w:ins w:id="790" w:author="김휘용" w:date="2011-07-21T17:27:00Z">
              <w:r w:rsidRPr="00F721EB">
                <w:rPr>
                  <w:rFonts w:ascii="Arial" w:eastAsia="굴림" w:hAnsi="Arial" w:cs="Arial"/>
                  <w:sz w:val="20"/>
                  <w:lang w:eastAsia="ko-KR"/>
                </w:rPr>
                <w:t xml:space="preserve">0.0 </w:t>
              </w:r>
            </w:ins>
          </w:p>
        </w:tc>
        <w:tc>
          <w:tcPr>
            <w:tcW w:w="1041" w:type="dxa"/>
            <w:tcBorders>
              <w:top w:val="nil"/>
              <w:left w:val="nil"/>
              <w:bottom w:val="nil"/>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91" w:author="김휘용" w:date="2011-07-21T17:27:00Z"/>
                <w:rFonts w:ascii="Arial" w:eastAsia="굴림" w:hAnsi="Arial" w:cs="Arial"/>
                <w:sz w:val="20"/>
                <w:lang w:eastAsia="ko-KR"/>
              </w:rPr>
            </w:pPr>
            <w:ins w:id="792" w:author="김휘용" w:date="2011-07-21T17:27:00Z">
              <w:r w:rsidRPr="00F721EB">
                <w:rPr>
                  <w:rFonts w:ascii="Arial" w:eastAsia="굴림" w:hAnsi="Arial" w:cs="Arial"/>
                  <w:sz w:val="20"/>
                  <w:lang w:eastAsia="ko-KR"/>
                </w:rPr>
                <w:t xml:space="preserve">0.0 </w:t>
              </w:r>
            </w:ins>
          </w:p>
        </w:tc>
      </w:tr>
      <w:tr w:rsidR="00F721EB" w:rsidRPr="00F721EB" w:rsidTr="00F721EB">
        <w:trPr>
          <w:trHeight w:val="255"/>
          <w:jc w:val="center"/>
          <w:ins w:id="793" w:author="김휘용" w:date="2011-07-21T17:27:00Z"/>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794" w:author="김휘용" w:date="2011-07-21T17:27:00Z"/>
                <w:rFonts w:ascii="Arial" w:eastAsia="굴림" w:hAnsi="Arial" w:cs="Arial"/>
                <w:sz w:val="20"/>
                <w:lang w:eastAsia="ko-KR"/>
              </w:rPr>
            </w:pPr>
            <w:ins w:id="795" w:author="김휘용" w:date="2011-07-21T17:27:00Z">
              <w:r w:rsidRPr="00F721EB">
                <w:rPr>
                  <w:rFonts w:ascii="Arial" w:eastAsia="굴림" w:hAnsi="Arial" w:cs="Arial"/>
                  <w:sz w:val="20"/>
                  <w:lang w:eastAsia="ko-KR"/>
                </w:rPr>
                <w:t>Class E</w:t>
              </w:r>
            </w:ins>
          </w:p>
        </w:tc>
        <w:tc>
          <w:tcPr>
            <w:tcW w:w="980" w:type="dxa"/>
            <w:tcBorders>
              <w:top w:val="nil"/>
              <w:left w:val="nil"/>
              <w:bottom w:val="single" w:sz="4"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96" w:author="김휘용" w:date="2011-07-21T17:27:00Z"/>
                <w:rFonts w:ascii="Arial" w:eastAsia="굴림" w:hAnsi="Arial" w:cs="Arial"/>
                <w:sz w:val="20"/>
                <w:lang w:eastAsia="ko-KR"/>
              </w:rPr>
            </w:pPr>
            <w:ins w:id="797" w:author="김휘용" w:date="2011-07-21T17:27:00Z">
              <w:r w:rsidRPr="00F721EB">
                <w:rPr>
                  <w:rFonts w:ascii="Arial" w:eastAsia="굴림" w:hAnsi="Arial" w:cs="Arial"/>
                  <w:sz w:val="20"/>
                  <w:lang w:eastAsia="ko-KR"/>
                </w:rPr>
                <w:t xml:space="preserve">0.0 </w:t>
              </w:r>
            </w:ins>
          </w:p>
        </w:tc>
        <w:tc>
          <w:tcPr>
            <w:tcW w:w="980" w:type="dxa"/>
            <w:tcBorders>
              <w:top w:val="nil"/>
              <w:left w:val="nil"/>
              <w:bottom w:val="single" w:sz="4"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798" w:author="김휘용" w:date="2011-07-21T17:27:00Z"/>
                <w:rFonts w:ascii="Arial" w:eastAsia="굴림" w:hAnsi="Arial" w:cs="Arial"/>
                <w:sz w:val="20"/>
                <w:lang w:eastAsia="ko-KR"/>
              </w:rPr>
            </w:pPr>
            <w:ins w:id="799" w:author="김휘용" w:date="2011-07-21T17:27:00Z">
              <w:r w:rsidRPr="00F721EB">
                <w:rPr>
                  <w:rFonts w:ascii="Arial" w:eastAsia="굴림" w:hAnsi="Arial" w:cs="Arial"/>
                  <w:sz w:val="20"/>
                  <w:lang w:eastAsia="ko-KR"/>
                </w:rPr>
                <w:t xml:space="preserve">-0.4 </w:t>
              </w:r>
            </w:ins>
          </w:p>
        </w:tc>
        <w:tc>
          <w:tcPr>
            <w:tcW w:w="980" w:type="dxa"/>
            <w:tcBorders>
              <w:top w:val="nil"/>
              <w:left w:val="nil"/>
              <w:bottom w:val="single" w:sz="4"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800" w:author="김휘용" w:date="2011-07-21T17:27:00Z"/>
                <w:rFonts w:ascii="Arial" w:eastAsia="굴림" w:hAnsi="Arial" w:cs="Arial"/>
                <w:sz w:val="20"/>
                <w:lang w:eastAsia="ko-KR"/>
              </w:rPr>
            </w:pPr>
            <w:ins w:id="801" w:author="김휘용" w:date="2011-07-21T17:27:00Z">
              <w:r w:rsidRPr="00F721EB">
                <w:rPr>
                  <w:rFonts w:ascii="Arial" w:eastAsia="굴림" w:hAnsi="Arial" w:cs="Arial"/>
                  <w:sz w:val="20"/>
                  <w:lang w:eastAsia="ko-KR"/>
                </w:rPr>
                <w:t xml:space="preserve">-0.5 </w:t>
              </w:r>
            </w:ins>
          </w:p>
        </w:tc>
        <w:tc>
          <w:tcPr>
            <w:tcW w:w="858" w:type="dxa"/>
            <w:tcBorders>
              <w:top w:val="nil"/>
              <w:left w:val="nil"/>
              <w:bottom w:val="single" w:sz="4"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802" w:author="김휘용" w:date="2011-07-21T17:27:00Z"/>
                <w:rFonts w:ascii="Arial" w:eastAsia="굴림" w:hAnsi="Arial" w:cs="Arial"/>
                <w:sz w:val="20"/>
                <w:lang w:eastAsia="ko-KR"/>
              </w:rPr>
            </w:pPr>
            <w:ins w:id="803" w:author="김휘용" w:date="2011-07-21T17:27:00Z">
              <w:r w:rsidRPr="00F721EB">
                <w:rPr>
                  <w:rFonts w:ascii="Arial" w:eastAsia="굴림" w:hAnsi="Arial" w:cs="Arial"/>
                  <w:sz w:val="20"/>
                  <w:lang w:eastAsia="ko-KR"/>
                </w:rPr>
                <w:t xml:space="preserve">0.1 </w:t>
              </w:r>
            </w:ins>
          </w:p>
        </w:tc>
        <w:tc>
          <w:tcPr>
            <w:tcW w:w="1041" w:type="dxa"/>
            <w:tcBorders>
              <w:top w:val="nil"/>
              <w:left w:val="nil"/>
              <w:bottom w:val="single" w:sz="4"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804" w:author="김휘용" w:date="2011-07-21T17:27:00Z"/>
                <w:rFonts w:ascii="Arial" w:eastAsia="굴림" w:hAnsi="Arial" w:cs="Arial"/>
                <w:sz w:val="20"/>
                <w:lang w:eastAsia="ko-KR"/>
              </w:rPr>
            </w:pPr>
            <w:ins w:id="805" w:author="김휘용" w:date="2011-07-21T17:27:00Z">
              <w:r w:rsidRPr="00F721EB">
                <w:rPr>
                  <w:rFonts w:ascii="Arial" w:eastAsia="굴림" w:hAnsi="Arial" w:cs="Arial"/>
                  <w:sz w:val="20"/>
                  <w:lang w:eastAsia="ko-KR"/>
                </w:rPr>
                <w:t xml:space="preserve">-0.1 </w:t>
              </w:r>
            </w:ins>
          </w:p>
        </w:tc>
        <w:tc>
          <w:tcPr>
            <w:tcW w:w="1041" w:type="dxa"/>
            <w:tcBorders>
              <w:top w:val="nil"/>
              <w:left w:val="nil"/>
              <w:bottom w:val="single" w:sz="4"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806" w:author="김휘용" w:date="2011-07-21T17:27:00Z"/>
                <w:rFonts w:ascii="Arial" w:eastAsia="굴림" w:hAnsi="Arial" w:cs="Arial"/>
                <w:sz w:val="20"/>
                <w:lang w:eastAsia="ko-KR"/>
              </w:rPr>
            </w:pPr>
            <w:ins w:id="807" w:author="김휘용" w:date="2011-07-21T17:27:00Z">
              <w:r w:rsidRPr="00F721EB">
                <w:rPr>
                  <w:rFonts w:ascii="Arial" w:eastAsia="굴림" w:hAnsi="Arial" w:cs="Arial"/>
                  <w:sz w:val="20"/>
                  <w:lang w:eastAsia="ko-KR"/>
                </w:rPr>
                <w:t xml:space="preserve">-0.3 </w:t>
              </w:r>
            </w:ins>
          </w:p>
        </w:tc>
      </w:tr>
      <w:tr w:rsidR="00F721EB" w:rsidRPr="00F721EB" w:rsidTr="00F721EB">
        <w:trPr>
          <w:trHeight w:val="270"/>
          <w:jc w:val="center"/>
          <w:ins w:id="808" w:author="김휘용" w:date="2011-07-21T17:27:00Z"/>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809" w:author="김휘용" w:date="2011-07-21T17:27:00Z"/>
                <w:rFonts w:ascii="Arial" w:eastAsia="굴림" w:hAnsi="Arial" w:cs="Arial"/>
                <w:b/>
                <w:bCs/>
                <w:sz w:val="20"/>
                <w:lang w:eastAsia="ko-KR"/>
              </w:rPr>
            </w:pPr>
            <w:ins w:id="810" w:author="김휘용" w:date="2011-07-21T17:27:00Z">
              <w:r w:rsidRPr="00F721EB">
                <w:rPr>
                  <w:rFonts w:ascii="Arial" w:eastAsia="굴림" w:hAnsi="Arial" w:cs="Arial"/>
                  <w:b/>
                  <w:bCs/>
                  <w:sz w:val="20"/>
                  <w:lang w:eastAsia="ko-KR"/>
                </w:rPr>
                <w:t>Overall</w:t>
              </w:r>
            </w:ins>
          </w:p>
        </w:tc>
        <w:tc>
          <w:tcPr>
            <w:tcW w:w="980"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811" w:author="김휘용" w:date="2011-07-21T17:27:00Z"/>
                <w:rFonts w:ascii="Arial" w:eastAsia="굴림" w:hAnsi="Arial" w:cs="Arial"/>
                <w:b/>
                <w:bCs/>
                <w:sz w:val="20"/>
                <w:lang w:eastAsia="ko-KR"/>
              </w:rPr>
            </w:pPr>
            <w:ins w:id="812" w:author="김휘용" w:date="2011-07-21T17:27:00Z">
              <w:r w:rsidRPr="00F721EB">
                <w:rPr>
                  <w:rFonts w:ascii="Arial" w:eastAsia="굴림" w:hAnsi="Arial" w:cs="Arial"/>
                  <w:b/>
                  <w:bCs/>
                  <w:sz w:val="20"/>
                  <w:lang w:eastAsia="ko-KR"/>
                </w:rPr>
                <w:t xml:space="preserve">0.0 </w:t>
              </w:r>
            </w:ins>
          </w:p>
        </w:tc>
        <w:tc>
          <w:tcPr>
            <w:tcW w:w="980"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813" w:author="김휘용" w:date="2011-07-21T17:27:00Z"/>
                <w:rFonts w:ascii="Arial" w:eastAsia="굴림" w:hAnsi="Arial" w:cs="Arial"/>
                <w:b/>
                <w:bCs/>
                <w:sz w:val="20"/>
                <w:lang w:eastAsia="ko-KR"/>
              </w:rPr>
            </w:pPr>
            <w:ins w:id="814" w:author="김휘용" w:date="2011-07-21T17:27:00Z">
              <w:r w:rsidRPr="00F721EB">
                <w:rPr>
                  <w:rFonts w:ascii="Arial" w:eastAsia="굴림" w:hAnsi="Arial" w:cs="Arial"/>
                  <w:b/>
                  <w:bCs/>
                  <w:sz w:val="20"/>
                  <w:lang w:eastAsia="ko-KR"/>
                </w:rPr>
                <w:t xml:space="preserve">-0.1 </w:t>
              </w:r>
            </w:ins>
          </w:p>
        </w:tc>
        <w:tc>
          <w:tcPr>
            <w:tcW w:w="980" w:type="dxa"/>
            <w:tcBorders>
              <w:top w:val="nil"/>
              <w:left w:val="nil"/>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815" w:author="김휘용" w:date="2011-07-21T17:27:00Z"/>
                <w:rFonts w:ascii="Arial" w:eastAsia="굴림" w:hAnsi="Arial" w:cs="Arial"/>
                <w:b/>
                <w:bCs/>
                <w:sz w:val="20"/>
                <w:lang w:eastAsia="ko-KR"/>
              </w:rPr>
            </w:pPr>
            <w:ins w:id="816" w:author="김휘용" w:date="2011-07-21T17:27:00Z">
              <w:r w:rsidRPr="00F721EB">
                <w:rPr>
                  <w:rFonts w:ascii="Arial" w:eastAsia="굴림" w:hAnsi="Arial" w:cs="Arial"/>
                  <w:b/>
                  <w:bCs/>
                  <w:sz w:val="20"/>
                  <w:lang w:eastAsia="ko-KR"/>
                </w:rPr>
                <w:t xml:space="preserve">-0.2 </w:t>
              </w:r>
            </w:ins>
          </w:p>
        </w:tc>
        <w:tc>
          <w:tcPr>
            <w:tcW w:w="858"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817" w:author="김휘용" w:date="2011-07-21T17:27:00Z"/>
                <w:rFonts w:ascii="Arial" w:eastAsia="굴림" w:hAnsi="Arial" w:cs="Arial"/>
                <w:b/>
                <w:bCs/>
                <w:sz w:val="20"/>
                <w:lang w:eastAsia="ko-KR"/>
              </w:rPr>
            </w:pPr>
            <w:ins w:id="818" w:author="김휘용" w:date="2011-07-21T17:27:00Z">
              <w:r w:rsidRPr="00F721EB">
                <w:rPr>
                  <w:rFonts w:ascii="Arial" w:eastAsia="굴림" w:hAnsi="Arial" w:cs="Arial"/>
                  <w:b/>
                  <w:bCs/>
                  <w:sz w:val="20"/>
                  <w:lang w:eastAsia="ko-KR"/>
                </w:rPr>
                <w:t xml:space="preserve">0.0 </w:t>
              </w:r>
            </w:ins>
          </w:p>
        </w:tc>
        <w:tc>
          <w:tcPr>
            <w:tcW w:w="1041" w:type="dxa"/>
            <w:tcBorders>
              <w:top w:val="nil"/>
              <w:left w:val="nil"/>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819" w:author="김휘용" w:date="2011-07-21T17:27:00Z"/>
                <w:rFonts w:ascii="Arial" w:eastAsia="굴림" w:hAnsi="Arial" w:cs="Arial"/>
                <w:b/>
                <w:bCs/>
                <w:sz w:val="20"/>
                <w:lang w:eastAsia="ko-KR"/>
              </w:rPr>
            </w:pPr>
            <w:ins w:id="820" w:author="김휘용" w:date="2011-07-21T17:27:00Z">
              <w:r w:rsidRPr="00F721EB">
                <w:rPr>
                  <w:rFonts w:ascii="Arial" w:eastAsia="굴림" w:hAnsi="Arial" w:cs="Arial"/>
                  <w:b/>
                  <w:bCs/>
                  <w:sz w:val="20"/>
                  <w:lang w:eastAsia="ko-KR"/>
                </w:rPr>
                <w:t xml:space="preserve">0.0 </w:t>
              </w:r>
            </w:ins>
          </w:p>
        </w:tc>
        <w:tc>
          <w:tcPr>
            <w:tcW w:w="1041" w:type="dxa"/>
            <w:tcBorders>
              <w:top w:val="nil"/>
              <w:left w:val="nil"/>
              <w:bottom w:val="single" w:sz="8" w:space="0" w:color="auto"/>
              <w:right w:val="single" w:sz="8" w:space="0" w:color="auto"/>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right"/>
              <w:textAlignment w:val="auto"/>
              <w:rPr>
                <w:ins w:id="821" w:author="김휘용" w:date="2011-07-21T17:27:00Z"/>
                <w:rFonts w:ascii="Arial" w:eastAsia="굴림" w:hAnsi="Arial" w:cs="Arial"/>
                <w:b/>
                <w:bCs/>
                <w:sz w:val="20"/>
                <w:lang w:eastAsia="ko-KR"/>
              </w:rPr>
            </w:pPr>
            <w:ins w:id="822" w:author="김휘용" w:date="2011-07-21T17:27:00Z">
              <w:r w:rsidRPr="00F721EB">
                <w:rPr>
                  <w:rFonts w:ascii="Arial" w:eastAsia="굴림" w:hAnsi="Arial" w:cs="Arial"/>
                  <w:b/>
                  <w:bCs/>
                  <w:sz w:val="20"/>
                  <w:lang w:eastAsia="ko-KR"/>
                </w:rPr>
                <w:t xml:space="preserve">-0.2 </w:t>
              </w:r>
            </w:ins>
          </w:p>
        </w:tc>
      </w:tr>
      <w:tr w:rsidR="00F721EB" w:rsidRPr="00F721EB" w:rsidTr="00F721EB">
        <w:trPr>
          <w:trHeight w:val="255"/>
          <w:jc w:val="center"/>
          <w:ins w:id="823" w:author="김휘용" w:date="2011-07-21T17:27:00Z"/>
        </w:trPr>
        <w:tc>
          <w:tcPr>
            <w:tcW w:w="1360" w:type="dxa"/>
            <w:tcBorders>
              <w:top w:val="nil"/>
              <w:left w:val="single" w:sz="8" w:space="0" w:color="auto"/>
              <w:bottom w:val="nil"/>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824" w:author="김휘용" w:date="2011-07-21T17:27:00Z"/>
                <w:rFonts w:ascii="Arial" w:eastAsia="굴림" w:hAnsi="Arial" w:cs="Arial"/>
                <w:sz w:val="20"/>
                <w:lang w:eastAsia="ko-KR"/>
              </w:rPr>
            </w:pPr>
            <w:proofErr w:type="spellStart"/>
            <w:ins w:id="825" w:author="김휘용" w:date="2011-07-21T17:27:00Z">
              <w:r w:rsidRPr="00F721EB">
                <w:rPr>
                  <w:rFonts w:ascii="Arial" w:eastAsia="굴림" w:hAnsi="Arial" w:cs="Arial"/>
                  <w:sz w:val="20"/>
                  <w:lang w:eastAsia="ko-KR"/>
                </w:rPr>
                <w:t>Enc</w:t>
              </w:r>
              <w:proofErr w:type="spellEnd"/>
              <w:r w:rsidRPr="00F721EB">
                <w:rPr>
                  <w:rFonts w:ascii="Arial" w:eastAsia="굴림" w:hAnsi="Arial" w:cs="Arial"/>
                  <w:sz w:val="20"/>
                  <w:lang w:eastAsia="ko-KR"/>
                </w:rPr>
                <w:t xml:space="preserve"> Time[%]</w:t>
              </w:r>
            </w:ins>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826" w:author="김휘용" w:date="2011-07-21T17:27:00Z"/>
                <w:rFonts w:ascii="Arial" w:eastAsia="굴림" w:hAnsi="Arial" w:cs="Arial"/>
                <w:sz w:val="20"/>
                <w:lang w:eastAsia="ko-KR"/>
              </w:rPr>
            </w:pPr>
            <w:ins w:id="827" w:author="김휘용" w:date="2011-07-21T17:27:00Z">
              <w:r w:rsidRPr="00F721EB">
                <w:rPr>
                  <w:rFonts w:ascii="Arial" w:eastAsia="굴림" w:hAnsi="Arial" w:cs="Arial"/>
                  <w:sz w:val="20"/>
                  <w:lang w:eastAsia="ko-KR"/>
                </w:rPr>
                <w:t>100%</w:t>
              </w:r>
            </w:ins>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828" w:author="김휘용" w:date="2011-07-21T17:27:00Z"/>
                <w:rFonts w:ascii="Arial" w:eastAsia="굴림" w:hAnsi="Arial" w:cs="Arial"/>
                <w:sz w:val="20"/>
                <w:lang w:eastAsia="ko-KR"/>
              </w:rPr>
            </w:pPr>
            <w:ins w:id="829" w:author="김휘용" w:date="2011-07-21T17:27:00Z">
              <w:r w:rsidRPr="00F721EB">
                <w:rPr>
                  <w:rFonts w:ascii="Arial" w:eastAsia="굴림" w:hAnsi="Arial" w:cs="Arial"/>
                  <w:sz w:val="20"/>
                  <w:lang w:eastAsia="ko-KR"/>
                </w:rPr>
                <w:t>100%</w:t>
              </w:r>
            </w:ins>
          </w:p>
        </w:tc>
      </w:tr>
      <w:tr w:rsidR="00F721EB" w:rsidRPr="00F721EB" w:rsidTr="00F721EB">
        <w:trPr>
          <w:trHeight w:val="270"/>
          <w:jc w:val="center"/>
          <w:ins w:id="830" w:author="김휘용" w:date="2011-07-21T17:27:00Z"/>
        </w:trPr>
        <w:tc>
          <w:tcPr>
            <w:tcW w:w="1360" w:type="dxa"/>
            <w:tcBorders>
              <w:top w:val="nil"/>
              <w:left w:val="single" w:sz="8" w:space="0" w:color="auto"/>
              <w:bottom w:val="single" w:sz="8" w:space="0" w:color="auto"/>
              <w:right w:val="nil"/>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textAlignment w:val="auto"/>
              <w:rPr>
                <w:ins w:id="831" w:author="김휘용" w:date="2011-07-21T17:27:00Z"/>
                <w:rFonts w:ascii="Arial" w:eastAsia="굴림" w:hAnsi="Arial" w:cs="Arial"/>
                <w:sz w:val="20"/>
                <w:lang w:eastAsia="ko-KR"/>
              </w:rPr>
            </w:pPr>
            <w:ins w:id="832" w:author="김휘용" w:date="2011-07-21T17:27:00Z">
              <w:r w:rsidRPr="00F721EB">
                <w:rPr>
                  <w:rFonts w:ascii="Arial" w:eastAsia="굴림" w:hAnsi="Arial" w:cs="Arial"/>
                  <w:sz w:val="20"/>
                  <w:lang w:eastAsia="ko-KR"/>
                </w:rPr>
                <w:t>Dec Time[%]</w:t>
              </w:r>
            </w:ins>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833" w:author="김휘용" w:date="2011-07-21T17:27:00Z"/>
                <w:rFonts w:ascii="Arial" w:eastAsia="굴림" w:hAnsi="Arial" w:cs="Arial"/>
                <w:sz w:val="20"/>
                <w:lang w:eastAsia="ko-KR"/>
              </w:rPr>
            </w:pPr>
            <w:ins w:id="834" w:author="김휘용" w:date="2011-07-21T17:27:00Z">
              <w:r w:rsidRPr="00F721EB">
                <w:rPr>
                  <w:rFonts w:ascii="Arial" w:eastAsia="굴림" w:hAnsi="Arial" w:cs="Arial"/>
                  <w:sz w:val="20"/>
                  <w:lang w:eastAsia="ko-KR"/>
                </w:rPr>
                <w:t>96%</w:t>
              </w:r>
            </w:ins>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F721EB" w:rsidRPr="00F721EB" w:rsidRDefault="00F721EB" w:rsidP="00F721EB">
            <w:pPr>
              <w:tabs>
                <w:tab w:val="clear" w:pos="360"/>
                <w:tab w:val="clear" w:pos="720"/>
                <w:tab w:val="clear" w:pos="1080"/>
                <w:tab w:val="clear" w:pos="1440"/>
              </w:tabs>
              <w:overflowPunct/>
              <w:autoSpaceDE/>
              <w:autoSpaceDN/>
              <w:adjustRightInd/>
              <w:spacing w:before="0"/>
              <w:jc w:val="center"/>
              <w:textAlignment w:val="auto"/>
              <w:rPr>
                <w:ins w:id="835" w:author="김휘용" w:date="2011-07-21T17:27:00Z"/>
                <w:rFonts w:ascii="Arial" w:eastAsia="굴림" w:hAnsi="Arial" w:cs="Arial"/>
                <w:sz w:val="20"/>
                <w:lang w:eastAsia="ko-KR"/>
              </w:rPr>
            </w:pPr>
            <w:ins w:id="836" w:author="김휘용" w:date="2011-07-21T17:27:00Z">
              <w:r w:rsidRPr="00F721EB">
                <w:rPr>
                  <w:rFonts w:ascii="Arial" w:eastAsia="굴림" w:hAnsi="Arial" w:cs="Arial"/>
                  <w:sz w:val="20"/>
                  <w:lang w:eastAsia="ko-KR"/>
                </w:rPr>
                <w:t>96%</w:t>
              </w:r>
            </w:ins>
          </w:p>
        </w:tc>
      </w:tr>
    </w:tbl>
    <w:p w:rsidR="00113D0F" w:rsidRDefault="00113D0F">
      <w:pPr>
        <w:ind w:left="360"/>
        <w:rPr>
          <w:lang w:eastAsia="ko-KR"/>
        </w:rPr>
      </w:pPr>
    </w:p>
    <w:p w:rsidR="006B762B" w:rsidRPr="008F501E" w:rsidRDefault="006B762B" w:rsidP="00E11923">
      <w:pPr>
        <w:pStyle w:val="1"/>
        <w:rPr>
          <w:lang w:eastAsia="ko-KR"/>
        </w:rPr>
      </w:pPr>
      <w:r w:rsidRPr="008F501E">
        <w:rPr>
          <w:rFonts w:hint="eastAsia"/>
          <w:lang w:eastAsia="ko-KR"/>
        </w:rPr>
        <w:t>Conclusion</w:t>
      </w:r>
      <w:r w:rsidR="005C64B3" w:rsidRPr="008F501E">
        <w:rPr>
          <w:rFonts w:hint="eastAsia"/>
          <w:lang w:eastAsia="ko-KR"/>
        </w:rPr>
        <w:t>s</w:t>
      </w:r>
    </w:p>
    <w:p w:rsidR="000348BE" w:rsidRDefault="00793656" w:rsidP="008F75CE">
      <w:pPr>
        <w:jc w:val="both"/>
        <w:rPr>
          <w:lang w:eastAsia="ko-KR"/>
        </w:rPr>
      </w:pPr>
      <w:r>
        <w:rPr>
          <w:rFonts w:hint="eastAsia"/>
          <w:lang w:eastAsia="ko-KR"/>
        </w:rPr>
        <w:t>T</w:t>
      </w:r>
      <w:r w:rsidR="005C5D60">
        <w:rPr>
          <w:rFonts w:hint="eastAsia"/>
          <w:lang w:eastAsia="ko-KR"/>
        </w:rPr>
        <w:t>his contribution</w:t>
      </w:r>
      <w:r>
        <w:rPr>
          <w:rFonts w:hint="eastAsia"/>
          <w:lang w:eastAsia="ko-KR"/>
        </w:rPr>
        <w:t xml:space="preserve"> presents</w:t>
      </w:r>
      <w:ins w:id="837" w:author="김휘용" w:date="2011-07-21T17:28:00Z">
        <w:r w:rsidR="00F721EB">
          <w:rPr>
            <w:rFonts w:hint="eastAsia"/>
            <w:lang w:eastAsia="ko-KR"/>
          </w:rPr>
          <w:t xml:space="preserve"> </w:t>
        </w:r>
      </w:ins>
      <w:r w:rsidR="005C5D60">
        <w:rPr>
          <w:rFonts w:hint="eastAsia"/>
          <w:lang w:eastAsia="ko-KR"/>
        </w:rPr>
        <w:t xml:space="preserve">several methods for </w:t>
      </w:r>
      <w:r>
        <w:rPr>
          <w:rFonts w:hint="eastAsia"/>
          <w:lang w:eastAsia="ko-KR"/>
        </w:rPr>
        <w:t xml:space="preserve">reducing </w:t>
      </w:r>
      <w:r w:rsidR="005C5D60">
        <w:rPr>
          <w:rFonts w:hint="eastAsia"/>
          <w:lang w:eastAsia="ko-KR"/>
        </w:rPr>
        <w:t xml:space="preserve">motion compensation complexity </w:t>
      </w:r>
      <w:r>
        <w:rPr>
          <w:rFonts w:hint="eastAsia"/>
          <w:lang w:eastAsia="ko-KR"/>
        </w:rPr>
        <w:t>in Bi-prediction</w:t>
      </w:r>
      <w:r w:rsidR="005C5D60">
        <w:rPr>
          <w:rFonts w:hint="eastAsia"/>
          <w:lang w:eastAsia="ko-KR"/>
        </w:rPr>
        <w:t xml:space="preserve">. Experimental results show that </w:t>
      </w:r>
      <w:del w:id="838" w:author="김휘용" w:date="2011-07-21T17:28:00Z">
        <w:r w:rsidR="005C5D60" w:rsidDel="00F721EB">
          <w:rPr>
            <w:rFonts w:hint="eastAsia"/>
            <w:lang w:eastAsia="ko-KR"/>
          </w:rPr>
          <w:delText xml:space="preserve">up to </w:delText>
        </w:r>
        <w:r w:rsidR="005C5D60" w:rsidRPr="00655D80" w:rsidDel="00F721EB">
          <w:rPr>
            <w:rFonts w:hint="eastAsia"/>
            <w:highlight w:val="yellow"/>
            <w:lang w:eastAsia="ko-KR"/>
          </w:rPr>
          <w:delText>7</w:delText>
        </w:r>
      </w:del>
      <w:ins w:id="839" w:author="김휘용" w:date="2011-07-21T17:28:00Z">
        <w:r w:rsidR="00F721EB">
          <w:rPr>
            <w:rFonts w:hint="eastAsia"/>
            <w:lang w:eastAsia="ko-KR"/>
          </w:rPr>
          <w:t>roughly 4</w:t>
        </w:r>
      </w:ins>
      <w:r w:rsidR="005C5D60">
        <w:rPr>
          <w:rFonts w:hint="eastAsia"/>
          <w:lang w:eastAsia="ko-KR"/>
        </w:rPr>
        <w:t xml:space="preserve">% decoding time reduction can be achieved by only </w:t>
      </w:r>
      <w:r w:rsidR="00655D80">
        <w:rPr>
          <w:rFonts w:hint="eastAsia"/>
          <w:lang w:eastAsia="ko-KR"/>
        </w:rPr>
        <w:t>slight</w:t>
      </w:r>
      <w:r w:rsidR="005C5D60">
        <w:rPr>
          <w:rFonts w:hint="eastAsia"/>
          <w:lang w:eastAsia="ko-KR"/>
        </w:rPr>
        <w:t xml:space="preserve"> modification to the current HM</w:t>
      </w:r>
      <w:r w:rsidR="00655D80">
        <w:rPr>
          <w:rFonts w:hint="eastAsia"/>
          <w:lang w:eastAsia="ko-KR"/>
        </w:rPr>
        <w:t>,</w:t>
      </w:r>
      <w:r w:rsidR="005C5D60">
        <w:rPr>
          <w:rFonts w:hint="eastAsia"/>
          <w:lang w:eastAsia="ko-KR"/>
        </w:rPr>
        <w:t xml:space="preserve"> with no harm to </w:t>
      </w:r>
      <w:r>
        <w:rPr>
          <w:rFonts w:hint="eastAsia"/>
          <w:lang w:eastAsia="ko-KR"/>
        </w:rPr>
        <w:t xml:space="preserve">both </w:t>
      </w:r>
      <w:r w:rsidR="005C5D60">
        <w:rPr>
          <w:rFonts w:hint="eastAsia"/>
          <w:lang w:eastAsia="ko-KR"/>
        </w:rPr>
        <w:t xml:space="preserve">encoding time and </w:t>
      </w:r>
      <w:r w:rsidR="00655D80">
        <w:rPr>
          <w:rFonts w:hint="eastAsia"/>
          <w:lang w:eastAsia="ko-KR"/>
        </w:rPr>
        <w:t>coding performance. It is recommended that the propose method be integrated into the next version of HM.</w:t>
      </w:r>
    </w:p>
    <w:p w:rsidR="00804F2F" w:rsidRPr="00804F2F" w:rsidRDefault="00804F2F" w:rsidP="00655D80">
      <w:pPr>
        <w:jc w:val="both"/>
        <w:rPr>
          <w:lang w:eastAsia="ko-KR"/>
        </w:rPr>
      </w:pPr>
    </w:p>
    <w:p w:rsidR="00745F6B" w:rsidRPr="008F501E" w:rsidRDefault="006B762B" w:rsidP="00E11923">
      <w:pPr>
        <w:pStyle w:val="1"/>
      </w:pPr>
      <w:r w:rsidRPr="008F501E">
        <w:rPr>
          <w:rFonts w:hint="eastAsia"/>
          <w:lang w:eastAsia="ko-KR"/>
        </w:rPr>
        <w:t>Reference</w:t>
      </w:r>
    </w:p>
    <w:p w:rsidR="009138AA" w:rsidRDefault="0016669D">
      <w:pPr>
        <w:numPr>
          <w:ilvl w:val="0"/>
          <w:numId w:val="11"/>
        </w:numPr>
        <w:tabs>
          <w:tab w:val="clear" w:pos="360"/>
          <w:tab w:val="clear" w:pos="720"/>
          <w:tab w:val="clear" w:pos="1080"/>
          <w:tab w:val="clear" w:pos="1440"/>
        </w:tabs>
        <w:spacing w:before="0"/>
        <w:ind w:left="360"/>
        <w:jc w:val="both"/>
        <w:rPr>
          <w:szCs w:val="22"/>
          <w:lang w:eastAsia="ko-KR"/>
        </w:rPr>
      </w:pPr>
      <w:proofErr w:type="spellStart"/>
      <w:r>
        <w:rPr>
          <w:szCs w:val="22"/>
          <w:lang w:eastAsia="ko-KR"/>
        </w:rPr>
        <w:t>F.Bossen</w:t>
      </w:r>
      <w:proofErr w:type="spellEnd"/>
      <w:r>
        <w:rPr>
          <w:szCs w:val="22"/>
          <w:lang w:eastAsia="ko-KR"/>
        </w:rPr>
        <w:t>, "</w:t>
      </w:r>
      <w:r w:rsidR="001A4113" w:rsidRPr="001A4113">
        <w:rPr>
          <w:szCs w:val="22"/>
          <w:lang w:eastAsia="ko-KR"/>
        </w:rPr>
        <w:t>Common test conditions and software reference configurations</w:t>
      </w:r>
      <w:r>
        <w:rPr>
          <w:szCs w:val="22"/>
          <w:lang w:eastAsia="ko-KR"/>
        </w:rPr>
        <w:t>", JCTVC-</w:t>
      </w:r>
      <w:r w:rsidR="001A4113">
        <w:rPr>
          <w:rFonts w:hint="eastAsia"/>
          <w:szCs w:val="22"/>
          <w:lang w:eastAsia="ko-KR"/>
        </w:rPr>
        <w:t>E7</w:t>
      </w:r>
      <w:r>
        <w:rPr>
          <w:szCs w:val="22"/>
          <w:lang w:eastAsia="ko-KR"/>
        </w:rPr>
        <w:t xml:space="preserve">00, </w:t>
      </w:r>
      <w:r w:rsidR="00864EA3">
        <w:rPr>
          <w:rFonts w:hint="eastAsia"/>
          <w:szCs w:val="22"/>
          <w:lang w:eastAsia="ko-KR"/>
        </w:rPr>
        <w:t>March</w:t>
      </w:r>
      <w:r>
        <w:rPr>
          <w:szCs w:val="22"/>
          <w:lang w:eastAsia="ko-KR"/>
        </w:rPr>
        <w:t xml:space="preserve"> 2011, </w:t>
      </w:r>
      <w:r w:rsidR="00864EA3">
        <w:rPr>
          <w:rFonts w:hint="eastAsia"/>
          <w:szCs w:val="22"/>
          <w:lang w:eastAsia="ko-KR"/>
        </w:rPr>
        <w:t>Geneva, CH</w:t>
      </w:r>
    </w:p>
    <w:p w:rsidR="001F2594" w:rsidRDefault="001F2594" w:rsidP="009234A5">
      <w:pPr>
        <w:jc w:val="both"/>
        <w:rPr>
          <w:szCs w:val="22"/>
          <w:lang w:eastAsia="ko-KR"/>
        </w:rPr>
      </w:pPr>
    </w:p>
    <w:p w:rsidR="001F2594" w:rsidRPr="002B191D" w:rsidRDefault="001F2594" w:rsidP="00E11923">
      <w:pPr>
        <w:pStyle w:val="1"/>
      </w:pPr>
      <w:r w:rsidRPr="00E11923">
        <w:t>Patent</w:t>
      </w:r>
      <w:r w:rsidRPr="002B191D">
        <w:t xml:space="preserve"> rights declaration</w:t>
      </w:r>
      <w:r w:rsidR="00B94B06" w:rsidRPr="002B191D">
        <w:t>(s)</w:t>
      </w:r>
    </w:p>
    <w:p w:rsidR="001F2594" w:rsidRDefault="00AC13C4" w:rsidP="009234A5">
      <w:pPr>
        <w:jc w:val="both"/>
        <w:rPr>
          <w:szCs w:val="22"/>
        </w:rPr>
      </w:pPr>
      <w:r w:rsidRPr="00265EC2">
        <w:rPr>
          <w:rFonts w:hint="eastAsia"/>
          <w:b/>
          <w:szCs w:val="22"/>
          <w:lang w:eastAsia="ko-KR"/>
        </w:rPr>
        <w:t xml:space="preserve">ETRI and Kyung </w:t>
      </w:r>
      <w:proofErr w:type="spellStart"/>
      <w:r w:rsidRPr="00265EC2">
        <w:rPr>
          <w:rFonts w:hint="eastAsia"/>
          <w:b/>
          <w:szCs w:val="22"/>
          <w:lang w:eastAsia="ko-KR"/>
        </w:rPr>
        <w:t>Hee</w:t>
      </w:r>
      <w:proofErr w:type="spellEnd"/>
      <w:r w:rsidRPr="00265EC2">
        <w:rPr>
          <w:rFonts w:hint="eastAsia"/>
          <w:b/>
          <w:szCs w:val="22"/>
          <w:lang w:eastAsia="ko-KR"/>
        </w:rPr>
        <w:t xml:space="preserve"> University</w:t>
      </w:r>
      <w:r w:rsidR="001F2594" w:rsidRPr="00A01439">
        <w:rPr>
          <w:b/>
          <w:szCs w:val="22"/>
        </w:rPr>
        <w:t xml:space="preserve"> 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273050" w:rsidRDefault="00273050">
      <w:pPr>
        <w:tabs>
          <w:tab w:val="clear" w:pos="360"/>
          <w:tab w:val="clear" w:pos="720"/>
          <w:tab w:val="clear" w:pos="1080"/>
          <w:tab w:val="clear" w:pos="1440"/>
        </w:tabs>
        <w:overflowPunct/>
        <w:autoSpaceDE/>
        <w:autoSpaceDN/>
        <w:adjustRightInd/>
        <w:spacing w:before="0"/>
        <w:textAlignment w:val="auto"/>
        <w:rPr>
          <w:szCs w:val="22"/>
          <w:lang w:eastAsia="ko-KR"/>
        </w:rPr>
      </w:pPr>
      <w:r>
        <w:rPr>
          <w:szCs w:val="22"/>
          <w:lang w:eastAsia="ko-KR"/>
        </w:rPr>
        <w:br w:type="page"/>
      </w:r>
    </w:p>
    <w:p w:rsidR="00EC58EA" w:rsidRDefault="00EC58EA" w:rsidP="00D85C93">
      <w:pPr>
        <w:pStyle w:val="1"/>
        <w:numPr>
          <w:ilvl w:val="0"/>
          <w:numId w:val="0"/>
        </w:numPr>
        <w:tabs>
          <w:tab w:val="clear" w:pos="360"/>
          <w:tab w:val="left" w:pos="0"/>
        </w:tabs>
        <w:spacing w:after="240"/>
        <w:ind w:leftChars="-1" w:left="-2" w:firstLine="1"/>
        <w:rPr>
          <w:b w:val="0"/>
          <w:sz w:val="28"/>
          <w:szCs w:val="28"/>
          <w:lang w:eastAsia="ko-KR"/>
        </w:rPr>
      </w:pPr>
      <w:r w:rsidRPr="00265EC2">
        <w:rPr>
          <w:rFonts w:hint="eastAsia"/>
        </w:rPr>
        <w:lastRenderedPageBreak/>
        <w:t>Appendix</w:t>
      </w:r>
      <w:r w:rsidR="00D85C93">
        <w:rPr>
          <w:rFonts w:hint="eastAsia"/>
          <w:lang w:eastAsia="ko-KR"/>
        </w:rPr>
        <w:t xml:space="preserve"> A: </w:t>
      </w:r>
      <w:proofErr w:type="gramStart"/>
      <w:r w:rsidRPr="00D85C93">
        <w:rPr>
          <w:rFonts w:hint="eastAsia"/>
          <w:lang w:eastAsia="ko-KR"/>
        </w:rPr>
        <w:t>WD</w:t>
      </w:r>
      <w:r w:rsidR="00265EC2" w:rsidRPr="00D85C93">
        <w:rPr>
          <w:rFonts w:hint="eastAsia"/>
          <w:lang w:eastAsia="ko-KR"/>
        </w:rPr>
        <w:t>3</w:t>
      </w:r>
      <w:r w:rsidR="000B2573" w:rsidRPr="00D85C93">
        <w:rPr>
          <w:rFonts w:hint="eastAsia"/>
          <w:lang w:eastAsia="ko-KR"/>
        </w:rPr>
        <w:t>(</w:t>
      </w:r>
      <w:proofErr w:type="gramEnd"/>
      <w:r w:rsidR="00265EC2" w:rsidRPr="00D85C93">
        <w:rPr>
          <w:rFonts w:hint="eastAsia"/>
          <w:lang w:eastAsia="ko-KR"/>
        </w:rPr>
        <w:t>draft8</w:t>
      </w:r>
      <w:r w:rsidR="000B2573" w:rsidRPr="00D85C93">
        <w:rPr>
          <w:rFonts w:hint="eastAsia"/>
          <w:lang w:eastAsia="ko-KR"/>
        </w:rPr>
        <w:t>)</w:t>
      </w:r>
      <w:r w:rsidR="006F1478">
        <w:rPr>
          <w:rFonts w:hint="eastAsia"/>
          <w:lang w:eastAsia="ko-KR"/>
        </w:rPr>
        <w:t xml:space="preserve">modification </w:t>
      </w:r>
      <w:r w:rsidR="00D85C93">
        <w:rPr>
          <w:rFonts w:hint="eastAsia"/>
          <w:lang w:eastAsia="ko-KR"/>
        </w:rPr>
        <w:t>for Method-1</w:t>
      </w:r>
    </w:p>
    <w:p w:rsidR="00265EC2" w:rsidRDefault="00265EC2" w:rsidP="00265EC2">
      <w:pPr>
        <w:jc w:val="both"/>
        <w:rPr>
          <w:b/>
          <w:i/>
          <w:szCs w:val="22"/>
          <w:lang w:eastAsia="ko-KR"/>
        </w:rPr>
      </w:pPr>
      <w:r>
        <w:rPr>
          <w:rFonts w:hint="eastAsia"/>
          <w:b/>
          <w:i/>
          <w:szCs w:val="22"/>
          <w:lang w:eastAsia="ko-KR"/>
        </w:rPr>
        <w:t>Insert</w:t>
      </w:r>
      <w:r w:rsidRPr="008E0041">
        <w:rPr>
          <w:rFonts w:hint="eastAsia"/>
          <w:b/>
          <w:i/>
          <w:szCs w:val="22"/>
          <w:lang w:eastAsia="ja-JP"/>
        </w:rPr>
        <w:t xml:space="preserve"> the yellow marke</w:t>
      </w:r>
      <w:r>
        <w:rPr>
          <w:rFonts w:hint="eastAsia"/>
          <w:b/>
          <w:i/>
          <w:szCs w:val="22"/>
          <w:lang w:eastAsia="ko-KR"/>
        </w:rPr>
        <w:t>d text</w:t>
      </w:r>
      <w:r w:rsidRPr="008E0041">
        <w:rPr>
          <w:rFonts w:hint="eastAsia"/>
          <w:b/>
          <w:i/>
          <w:szCs w:val="22"/>
          <w:lang w:eastAsia="ja-JP"/>
        </w:rPr>
        <w:t xml:space="preserve"> into section 8.4.2.</w:t>
      </w:r>
      <w:r>
        <w:rPr>
          <w:rFonts w:hint="eastAsia"/>
          <w:b/>
          <w:i/>
          <w:szCs w:val="22"/>
          <w:lang w:eastAsia="ko-KR"/>
        </w:rPr>
        <w:t>2</w:t>
      </w:r>
      <w:r w:rsidRPr="008E0041">
        <w:rPr>
          <w:rFonts w:hint="eastAsia"/>
          <w:b/>
          <w:i/>
          <w:szCs w:val="22"/>
          <w:lang w:eastAsia="ja-JP"/>
        </w:rPr>
        <w:t>.</w:t>
      </w:r>
    </w:p>
    <w:p w:rsidR="00265EC2" w:rsidRPr="00265EC2" w:rsidRDefault="00265EC2" w:rsidP="00265EC2">
      <w:pPr>
        <w:pStyle w:val="5"/>
        <w:keepLines/>
        <w:numPr>
          <w:ilvl w:val="0"/>
          <w:numId w:val="0"/>
        </w:numPr>
        <w:tabs>
          <w:tab w:val="left" w:pos="794"/>
          <w:tab w:val="left" w:pos="907"/>
          <w:tab w:val="left" w:pos="1191"/>
          <w:tab w:val="left" w:pos="1588"/>
          <w:tab w:val="left" w:pos="1985"/>
        </w:tabs>
        <w:spacing w:before="181" w:after="0"/>
        <w:jc w:val="both"/>
        <w:rPr>
          <w:sz w:val="24"/>
        </w:rPr>
      </w:pPr>
      <w:r w:rsidRPr="00265EC2">
        <w:rPr>
          <w:rFonts w:eastAsia="MS Mincho" w:hint="eastAsia"/>
          <w:sz w:val="24"/>
          <w:lang w:eastAsia="ja-JP"/>
        </w:rPr>
        <w:t>8.4.2.</w:t>
      </w:r>
      <w:r w:rsidRPr="00265EC2">
        <w:rPr>
          <w:rFonts w:hint="eastAsia"/>
          <w:sz w:val="24"/>
          <w:lang w:eastAsia="ko-KR"/>
        </w:rPr>
        <w:t xml:space="preserve">2 </w:t>
      </w:r>
      <w:r w:rsidRPr="00265EC2">
        <w:rPr>
          <w:sz w:val="24"/>
        </w:rPr>
        <w:t>Decoding process for inter prediction samples</w:t>
      </w:r>
    </w:p>
    <w:p w:rsidR="00265EC2" w:rsidRPr="00265EC2" w:rsidRDefault="00265EC2" w:rsidP="00265EC2">
      <w:pPr>
        <w:rPr>
          <w:sz w:val="20"/>
          <w:lang w:eastAsia="ko-KR"/>
        </w:rPr>
      </w:pPr>
      <w:r w:rsidRPr="00265EC2">
        <w:rPr>
          <w:sz w:val="20"/>
          <w:lang w:eastAsia="ko-KR"/>
        </w:rPr>
        <w:t>Inputs to this process are:</w:t>
      </w:r>
    </w:p>
    <w:p w:rsidR="00265EC2" w:rsidRPr="00265EC2" w:rsidRDefault="00265EC2" w:rsidP="00265EC2">
      <w:pPr>
        <w:tabs>
          <w:tab w:val="left" w:pos="284"/>
        </w:tabs>
        <w:ind w:left="284" w:hanging="284"/>
        <w:rPr>
          <w:sz w:val="20"/>
          <w:lang w:eastAsia="ko-KR"/>
        </w:rPr>
      </w:pPr>
      <w:r w:rsidRPr="00265EC2">
        <w:rPr>
          <w:sz w:val="20"/>
        </w:rPr>
        <w:t>–</w:t>
      </w:r>
      <w:r w:rsidRPr="00265EC2">
        <w:rPr>
          <w:sz w:val="20"/>
        </w:rPr>
        <w:tab/>
        <w:t xml:space="preserve">a </w:t>
      </w:r>
      <w:proofErr w:type="spellStart"/>
      <w:r w:rsidRPr="00265EC2">
        <w:rPr>
          <w:sz w:val="20"/>
        </w:rPr>
        <w:t>luma</w:t>
      </w:r>
      <w:proofErr w:type="spellEnd"/>
      <w:r w:rsidRPr="00265EC2">
        <w:rPr>
          <w:sz w:val="20"/>
        </w:rPr>
        <w:t xml:space="preserve"> location ( </w:t>
      </w:r>
      <w:proofErr w:type="spellStart"/>
      <w:r w:rsidRPr="00265EC2">
        <w:rPr>
          <w:sz w:val="20"/>
        </w:rPr>
        <w:t>xC</w:t>
      </w:r>
      <w:proofErr w:type="spellEnd"/>
      <w:r w:rsidRPr="00265EC2">
        <w:rPr>
          <w:sz w:val="20"/>
        </w:rPr>
        <w:t>, </w:t>
      </w:r>
      <w:proofErr w:type="spellStart"/>
      <w:r w:rsidRPr="00265EC2">
        <w:rPr>
          <w:sz w:val="20"/>
        </w:rPr>
        <w:t>yC</w:t>
      </w:r>
      <w:proofErr w:type="spellEnd"/>
      <w:r w:rsidRPr="00265EC2">
        <w:rPr>
          <w:sz w:val="20"/>
        </w:rPr>
        <w:t xml:space="preserve"> ) specifying the top-left </w:t>
      </w:r>
      <w:proofErr w:type="spellStart"/>
      <w:r w:rsidRPr="00265EC2">
        <w:rPr>
          <w:sz w:val="20"/>
        </w:rPr>
        <w:t>luma</w:t>
      </w:r>
      <w:proofErr w:type="spellEnd"/>
      <w:r w:rsidRPr="00265EC2">
        <w:rPr>
          <w:sz w:val="20"/>
        </w:rPr>
        <w:t xml:space="preserve"> sample of the current coding unit relative to the top left </w:t>
      </w:r>
      <w:proofErr w:type="spellStart"/>
      <w:r w:rsidRPr="00265EC2">
        <w:rPr>
          <w:sz w:val="20"/>
        </w:rPr>
        <w:t>luma</w:t>
      </w:r>
      <w:proofErr w:type="spellEnd"/>
      <w:r w:rsidRPr="00265EC2">
        <w:rPr>
          <w:sz w:val="20"/>
        </w:rPr>
        <w:t xml:space="preserve"> sample of the current picture,</w:t>
      </w:r>
    </w:p>
    <w:p w:rsidR="00265EC2" w:rsidRPr="00265EC2" w:rsidRDefault="00265EC2" w:rsidP="00265EC2">
      <w:pPr>
        <w:tabs>
          <w:tab w:val="left" w:pos="284"/>
        </w:tabs>
        <w:ind w:left="284" w:hanging="284"/>
        <w:rPr>
          <w:sz w:val="20"/>
          <w:lang w:eastAsia="ko-KR"/>
        </w:rPr>
      </w:pPr>
      <w:r w:rsidRPr="00265EC2">
        <w:rPr>
          <w:sz w:val="20"/>
        </w:rPr>
        <w:t>–</w:t>
      </w:r>
      <w:r w:rsidRPr="00265EC2">
        <w:rPr>
          <w:sz w:val="20"/>
        </w:rPr>
        <w:tab/>
        <w:t xml:space="preserve">a </w:t>
      </w:r>
      <w:proofErr w:type="spellStart"/>
      <w:r w:rsidRPr="00265EC2">
        <w:rPr>
          <w:sz w:val="20"/>
        </w:rPr>
        <w:t>luma</w:t>
      </w:r>
      <w:proofErr w:type="spellEnd"/>
      <w:r w:rsidRPr="00265EC2">
        <w:rPr>
          <w:sz w:val="20"/>
        </w:rPr>
        <w:t xml:space="preserve"> location ( </w:t>
      </w:r>
      <w:proofErr w:type="spellStart"/>
      <w:r w:rsidRPr="00265EC2">
        <w:rPr>
          <w:sz w:val="20"/>
        </w:rPr>
        <w:t>x</w:t>
      </w:r>
      <w:r w:rsidRPr="00265EC2">
        <w:rPr>
          <w:sz w:val="20"/>
          <w:lang w:eastAsia="ko-KR"/>
        </w:rPr>
        <w:t>B</w:t>
      </w:r>
      <w:proofErr w:type="spellEnd"/>
      <w:r w:rsidRPr="00265EC2">
        <w:rPr>
          <w:sz w:val="20"/>
        </w:rPr>
        <w:t>, </w:t>
      </w:r>
      <w:proofErr w:type="spellStart"/>
      <w:r w:rsidRPr="00265EC2">
        <w:rPr>
          <w:sz w:val="20"/>
        </w:rPr>
        <w:t>y</w:t>
      </w:r>
      <w:r w:rsidRPr="00265EC2">
        <w:rPr>
          <w:sz w:val="20"/>
          <w:lang w:eastAsia="ko-KR"/>
        </w:rPr>
        <w:t>B</w:t>
      </w:r>
      <w:proofErr w:type="spellEnd"/>
      <w:r w:rsidRPr="00265EC2">
        <w:rPr>
          <w:sz w:val="20"/>
        </w:rPr>
        <w:t xml:space="preserve"> ) specifying the top-left </w:t>
      </w:r>
      <w:proofErr w:type="spellStart"/>
      <w:r w:rsidRPr="00265EC2">
        <w:rPr>
          <w:sz w:val="20"/>
        </w:rPr>
        <w:t>luma</w:t>
      </w:r>
      <w:proofErr w:type="spellEnd"/>
      <w:r w:rsidRPr="00265EC2">
        <w:rPr>
          <w:sz w:val="20"/>
        </w:rPr>
        <w:t xml:space="preserve"> sample of the current </w:t>
      </w:r>
      <w:r w:rsidRPr="00265EC2">
        <w:rPr>
          <w:sz w:val="20"/>
          <w:lang w:eastAsia="ko-KR"/>
        </w:rPr>
        <w:t>prediction</w:t>
      </w:r>
      <w:r w:rsidRPr="00265EC2">
        <w:rPr>
          <w:sz w:val="20"/>
        </w:rPr>
        <w:t xml:space="preserve"> unit relative to the top</w:t>
      </w:r>
      <w:r w:rsidRPr="00265EC2">
        <w:rPr>
          <w:sz w:val="20"/>
        </w:rPr>
        <w:noBreakHyphen/>
        <w:t xml:space="preserve">left </w:t>
      </w:r>
      <w:proofErr w:type="spellStart"/>
      <w:r w:rsidRPr="00265EC2">
        <w:rPr>
          <w:sz w:val="20"/>
        </w:rPr>
        <w:t>luma</w:t>
      </w:r>
      <w:proofErr w:type="spellEnd"/>
      <w:r w:rsidRPr="00265EC2">
        <w:rPr>
          <w:sz w:val="20"/>
        </w:rPr>
        <w:t xml:space="preserve"> sample of the current </w:t>
      </w:r>
      <w:r w:rsidRPr="00265EC2">
        <w:rPr>
          <w:sz w:val="20"/>
          <w:lang w:eastAsia="ko-KR"/>
        </w:rPr>
        <w:t>coding unit,</w:t>
      </w:r>
    </w:p>
    <w:p w:rsidR="00265EC2" w:rsidRPr="00265EC2" w:rsidRDefault="00265EC2" w:rsidP="00265EC2">
      <w:pPr>
        <w:tabs>
          <w:tab w:val="left" w:pos="284"/>
        </w:tabs>
        <w:ind w:left="284" w:hanging="284"/>
        <w:rPr>
          <w:sz w:val="20"/>
          <w:lang w:eastAsia="ko-KR"/>
        </w:rPr>
      </w:pPr>
      <w:r w:rsidRPr="00265EC2">
        <w:rPr>
          <w:sz w:val="20"/>
        </w:rPr>
        <w:t>–</w:t>
      </w:r>
      <w:r w:rsidRPr="00265EC2">
        <w:rPr>
          <w:sz w:val="20"/>
        </w:rPr>
        <w:tab/>
      </w:r>
      <w:proofErr w:type="gramStart"/>
      <w:r w:rsidRPr="00265EC2">
        <w:rPr>
          <w:sz w:val="20"/>
        </w:rPr>
        <w:t>a</w:t>
      </w:r>
      <w:proofErr w:type="gramEnd"/>
      <w:r w:rsidRPr="00265EC2">
        <w:rPr>
          <w:sz w:val="20"/>
        </w:rPr>
        <w:t xml:space="preserve"> variable </w:t>
      </w:r>
      <w:proofErr w:type="spellStart"/>
      <w:r w:rsidRPr="00265EC2">
        <w:rPr>
          <w:sz w:val="20"/>
          <w:lang w:eastAsia="ko-KR"/>
        </w:rPr>
        <w:t>nCS</w:t>
      </w:r>
      <w:proofErr w:type="spellEnd"/>
      <w:r w:rsidRPr="00265EC2">
        <w:rPr>
          <w:sz w:val="20"/>
        </w:rPr>
        <w:t xml:space="preserve"> specifying the size of the current coding unit,</w:t>
      </w:r>
    </w:p>
    <w:p w:rsidR="00265EC2" w:rsidRPr="00265EC2" w:rsidRDefault="00265EC2" w:rsidP="00265EC2">
      <w:pPr>
        <w:tabs>
          <w:tab w:val="left" w:pos="284"/>
        </w:tabs>
        <w:ind w:left="284" w:hanging="284"/>
        <w:rPr>
          <w:sz w:val="20"/>
          <w:lang w:eastAsia="ko-KR"/>
        </w:rPr>
      </w:pPr>
      <w:r w:rsidRPr="00265EC2">
        <w:rPr>
          <w:sz w:val="20"/>
        </w:rPr>
        <w:t>–</w:t>
      </w:r>
      <w:r w:rsidRPr="00265EC2">
        <w:rPr>
          <w:sz w:val="20"/>
        </w:rPr>
        <w:tab/>
      </w:r>
      <w:proofErr w:type="gramStart"/>
      <w:r w:rsidRPr="00265EC2">
        <w:rPr>
          <w:sz w:val="20"/>
          <w:lang w:eastAsia="ko-KR"/>
        </w:rPr>
        <w:t>variables</w:t>
      </w:r>
      <w:proofErr w:type="gramEnd"/>
      <w:r w:rsidRPr="00265EC2">
        <w:rPr>
          <w:sz w:val="20"/>
          <w:lang w:eastAsia="ko-KR"/>
        </w:rPr>
        <w:t xml:space="preserve"> specifying the width and the height of the prediction unit, </w:t>
      </w:r>
      <w:proofErr w:type="spellStart"/>
      <w:r w:rsidRPr="00265EC2">
        <w:rPr>
          <w:sz w:val="20"/>
          <w:lang w:eastAsia="ko-KR"/>
        </w:rPr>
        <w:t>nPSW</w:t>
      </w:r>
      <w:proofErr w:type="spellEnd"/>
      <w:r w:rsidRPr="00265EC2">
        <w:rPr>
          <w:sz w:val="20"/>
          <w:lang w:eastAsia="ko-KR"/>
        </w:rPr>
        <w:t xml:space="preserve"> and </w:t>
      </w:r>
      <w:proofErr w:type="spellStart"/>
      <w:r w:rsidRPr="00265EC2">
        <w:rPr>
          <w:sz w:val="20"/>
          <w:lang w:eastAsia="ko-KR"/>
        </w:rPr>
        <w:t>nPSH</w:t>
      </w:r>
      <w:proofErr w:type="spellEnd"/>
      <w:r w:rsidRPr="00265EC2">
        <w:rPr>
          <w:sz w:val="20"/>
          <w:lang w:eastAsia="ko-KR"/>
        </w:rPr>
        <w:t>,</w:t>
      </w:r>
    </w:p>
    <w:p w:rsidR="00265EC2" w:rsidRPr="00265EC2" w:rsidRDefault="00265EC2" w:rsidP="00265EC2">
      <w:pPr>
        <w:tabs>
          <w:tab w:val="left" w:pos="284"/>
        </w:tabs>
        <w:ind w:left="284" w:hanging="284"/>
        <w:rPr>
          <w:sz w:val="20"/>
          <w:lang w:eastAsia="ko-KR"/>
        </w:rPr>
      </w:pPr>
      <w:r w:rsidRPr="00265EC2">
        <w:rPr>
          <w:sz w:val="20"/>
        </w:rPr>
        <w:t>–</w:t>
      </w:r>
      <w:r w:rsidRPr="00265EC2">
        <w:rPr>
          <w:sz w:val="20"/>
        </w:rPr>
        <w:tab/>
      </w:r>
      <w:proofErr w:type="spellStart"/>
      <w:proofErr w:type="gramStart"/>
      <w:r w:rsidRPr="00265EC2">
        <w:rPr>
          <w:sz w:val="20"/>
          <w:lang w:eastAsia="ko-KR"/>
        </w:rPr>
        <w:t>luma</w:t>
      </w:r>
      <w:proofErr w:type="spellEnd"/>
      <w:proofErr w:type="gramEnd"/>
      <w:r w:rsidRPr="00265EC2">
        <w:rPr>
          <w:sz w:val="20"/>
          <w:lang w:eastAsia="ko-KR"/>
        </w:rPr>
        <w:t xml:space="preserve"> motion vectors mvL0 and mvL1, and </w:t>
      </w:r>
      <w:proofErr w:type="spellStart"/>
      <w:r w:rsidRPr="00265EC2">
        <w:rPr>
          <w:sz w:val="20"/>
          <w:lang w:eastAsia="ko-KR"/>
        </w:rPr>
        <w:t>chroma</w:t>
      </w:r>
      <w:proofErr w:type="spellEnd"/>
      <w:r w:rsidRPr="00265EC2">
        <w:rPr>
          <w:sz w:val="20"/>
          <w:lang w:eastAsia="ko-KR"/>
        </w:rPr>
        <w:t xml:space="preserve"> motion vectors mvCL0 and mvCL1,</w:t>
      </w:r>
    </w:p>
    <w:p w:rsidR="00265EC2" w:rsidRPr="00265EC2" w:rsidRDefault="00265EC2" w:rsidP="00265EC2">
      <w:pPr>
        <w:tabs>
          <w:tab w:val="left" w:pos="284"/>
        </w:tabs>
        <w:ind w:left="284" w:hanging="284"/>
        <w:rPr>
          <w:sz w:val="20"/>
          <w:lang w:eastAsia="ko-KR"/>
        </w:rPr>
      </w:pPr>
      <w:r w:rsidRPr="00265EC2">
        <w:rPr>
          <w:sz w:val="20"/>
        </w:rPr>
        <w:t>–</w:t>
      </w:r>
      <w:r w:rsidRPr="00265EC2">
        <w:rPr>
          <w:sz w:val="20"/>
        </w:rPr>
        <w:tab/>
      </w:r>
      <w:proofErr w:type="gramStart"/>
      <w:r w:rsidRPr="00265EC2">
        <w:rPr>
          <w:sz w:val="20"/>
          <w:lang w:eastAsia="ko-KR"/>
        </w:rPr>
        <w:t>reference</w:t>
      </w:r>
      <w:proofErr w:type="gramEnd"/>
      <w:r w:rsidRPr="00265EC2">
        <w:rPr>
          <w:sz w:val="20"/>
          <w:lang w:eastAsia="ko-KR"/>
        </w:rPr>
        <w:t xml:space="preserve"> indices refIdxL0 and refIdxL1,</w:t>
      </w:r>
    </w:p>
    <w:p w:rsidR="00265EC2" w:rsidRPr="00265EC2" w:rsidRDefault="00265EC2" w:rsidP="00265EC2">
      <w:pPr>
        <w:tabs>
          <w:tab w:val="left" w:pos="284"/>
        </w:tabs>
        <w:ind w:left="284" w:hanging="284"/>
        <w:rPr>
          <w:sz w:val="20"/>
          <w:lang w:eastAsia="ko-KR"/>
        </w:rPr>
      </w:pPr>
      <w:r w:rsidRPr="00265EC2">
        <w:rPr>
          <w:sz w:val="20"/>
        </w:rPr>
        <w:t>–</w:t>
      </w:r>
      <w:r w:rsidRPr="00265EC2">
        <w:rPr>
          <w:sz w:val="20"/>
        </w:rPr>
        <w:tab/>
      </w:r>
      <w:proofErr w:type="gramStart"/>
      <w:r w:rsidRPr="00265EC2">
        <w:rPr>
          <w:sz w:val="20"/>
          <w:lang w:eastAsia="ko-KR"/>
        </w:rPr>
        <w:t>prediction</w:t>
      </w:r>
      <w:proofErr w:type="gramEnd"/>
      <w:r w:rsidRPr="00265EC2">
        <w:rPr>
          <w:sz w:val="20"/>
          <w:lang w:eastAsia="ko-KR"/>
        </w:rPr>
        <w:t xml:space="preserve"> list utilization flags, predFlagL0 and predFlagL1.</w:t>
      </w:r>
    </w:p>
    <w:p w:rsidR="00265EC2" w:rsidRPr="00265EC2" w:rsidRDefault="00265EC2" w:rsidP="00265EC2">
      <w:pPr>
        <w:tabs>
          <w:tab w:val="left" w:pos="284"/>
        </w:tabs>
        <w:ind w:left="284" w:hanging="284"/>
        <w:rPr>
          <w:sz w:val="20"/>
          <w:lang w:eastAsia="ko-KR"/>
        </w:rPr>
      </w:pPr>
      <w:r w:rsidRPr="00265EC2">
        <w:rPr>
          <w:sz w:val="20"/>
          <w:lang w:eastAsia="ko-KR"/>
        </w:rPr>
        <w:t>Outputs of this process are:</w:t>
      </w:r>
    </w:p>
    <w:p w:rsidR="00265EC2" w:rsidRPr="00265EC2" w:rsidRDefault="00265EC2" w:rsidP="00265EC2">
      <w:pPr>
        <w:tabs>
          <w:tab w:val="left" w:pos="284"/>
        </w:tabs>
        <w:ind w:left="284" w:hanging="284"/>
        <w:rPr>
          <w:sz w:val="20"/>
          <w:lang w:eastAsia="ko-KR"/>
        </w:rPr>
      </w:pPr>
      <w:r w:rsidRPr="00265EC2">
        <w:rPr>
          <w:sz w:val="20"/>
        </w:rPr>
        <w:t>–</w:t>
      </w:r>
      <w:r w:rsidRPr="00265EC2">
        <w:rPr>
          <w:sz w:val="20"/>
        </w:rPr>
        <w:tab/>
      </w:r>
      <w:proofErr w:type="gramStart"/>
      <w:r w:rsidRPr="00265EC2">
        <w:rPr>
          <w:sz w:val="20"/>
        </w:rPr>
        <w:t>a</w:t>
      </w:r>
      <w:proofErr w:type="gramEnd"/>
      <w:r w:rsidRPr="00265EC2">
        <w:rPr>
          <w:sz w:val="20"/>
        </w:rPr>
        <w:t xml:space="preserve"> (</w:t>
      </w:r>
      <w:proofErr w:type="spellStart"/>
      <w:r w:rsidRPr="00265EC2">
        <w:rPr>
          <w:sz w:val="20"/>
          <w:lang w:eastAsia="ko-KR"/>
        </w:rPr>
        <w:t>nCS</w:t>
      </w:r>
      <w:r w:rsidRPr="00265EC2">
        <w:rPr>
          <w:sz w:val="20"/>
          <w:vertAlign w:val="subscript"/>
          <w:lang w:eastAsia="ko-KR"/>
        </w:rPr>
        <w:t>L</w:t>
      </w:r>
      <w:proofErr w:type="spellEnd"/>
      <w:r w:rsidRPr="00265EC2">
        <w:rPr>
          <w:sz w:val="20"/>
        </w:rPr>
        <w:t>)x(</w:t>
      </w:r>
      <w:proofErr w:type="spellStart"/>
      <w:r w:rsidRPr="00265EC2">
        <w:rPr>
          <w:sz w:val="20"/>
          <w:lang w:eastAsia="ko-KR"/>
        </w:rPr>
        <w:t>nCS</w:t>
      </w:r>
      <w:r w:rsidRPr="00265EC2">
        <w:rPr>
          <w:sz w:val="20"/>
          <w:vertAlign w:val="subscript"/>
          <w:lang w:eastAsia="ko-KR"/>
        </w:rPr>
        <w:t>L</w:t>
      </w:r>
      <w:proofErr w:type="spellEnd"/>
      <w:r w:rsidRPr="00265EC2">
        <w:rPr>
          <w:sz w:val="20"/>
        </w:rPr>
        <w:t xml:space="preserve">) array </w:t>
      </w:r>
      <w:proofErr w:type="spellStart"/>
      <w:r w:rsidRPr="00265EC2">
        <w:rPr>
          <w:sz w:val="20"/>
        </w:rPr>
        <w:t>predSamples</w:t>
      </w:r>
      <w:r w:rsidRPr="00265EC2">
        <w:rPr>
          <w:sz w:val="20"/>
          <w:vertAlign w:val="subscript"/>
        </w:rPr>
        <w:t>L</w:t>
      </w:r>
      <w:proofErr w:type="spellEnd"/>
      <w:r w:rsidRPr="00265EC2">
        <w:rPr>
          <w:sz w:val="20"/>
        </w:rPr>
        <w:t xml:space="preserve"> of </w:t>
      </w:r>
      <w:proofErr w:type="spellStart"/>
      <w:r w:rsidRPr="00265EC2">
        <w:rPr>
          <w:sz w:val="20"/>
        </w:rPr>
        <w:t>luma</w:t>
      </w:r>
      <w:proofErr w:type="spellEnd"/>
      <w:r w:rsidRPr="00265EC2">
        <w:rPr>
          <w:sz w:val="20"/>
        </w:rPr>
        <w:t xml:space="preserve"> prediction samples, where </w:t>
      </w:r>
      <w:proofErr w:type="spellStart"/>
      <w:r w:rsidRPr="00265EC2">
        <w:rPr>
          <w:sz w:val="20"/>
        </w:rPr>
        <w:t>nCS</w:t>
      </w:r>
      <w:r w:rsidRPr="00265EC2">
        <w:rPr>
          <w:sz w:val="20"/>
          <w:vertAlign w:val="subscript"/>
        </w:rPr>
        <w:t>L</w:t>
      </w:r>
      <w:proofErr w:type="spellEnd"/>
      <w:r w:rsidRPr="00265EC2">
        <w:rPr>
          <w:sz w:val="20"/>
        </w:rPr>
        <w:t xml:space="preserve"> is derived as specified below,</w:t>
      </w:r>
    </w:p>
    <w:p w:rsidR="00265EC2" w:rsidRPr="00265EC2" w:rsidRDefault="00265EC2" w:rsidP="00265EC2">
      <w:pPr>
        <w:tabs>
          <w:tab w:val="left" w:pos="284"/>
        </w:tabs>
        <w:ind w:left="284" w:hanging="284"/>
        <w:rPr>
          <w:sz w:val="20"/>
          <w:lang w:eastAsia="ko-KR"/>
        </w:rPr>
      </w:pPr>
      <w:r w:rsidRPr="00265EC2">
        <w:rPr>
          <w:sz w:val="20"/>
        </w:rPr>
        <w:t>–</w:t>
      </w:r>
      <w:r w:rsidRPr="00265EC2">
        <w:rPr>
          <w:sz w:val="20"/>
        </w:rPr>
        <w:tab/>
      </w:r>
      <w:proofErr w:type="gramStart"/>
      <w:r w:rsidRPr="00265EC2">
        <w:rPr>
          <w:sz w:val="20"/>
        </w:rPr>
        <w:t>a</w:t>
      </w:r>
      <w:proofErr w:type="gramEnd"/>
      <w:r w:rsidRPr="00265EC2">
        <w:rPr>
          <w:sz w:val="20"/>
        </w:rPr>
        <w:t xml:space="preserve"> (</w:t>
      </w:r>
      <w:proofErr w:type="spellStart"/>
      <w:r w:rsidRPr="00265EC2">
        <w:rPr>
          <w:sz w:val="20"/>
        </w:rPr>
        <w:t>nCS</w:t>
      </w:r>
      <w:r w:rsidRPr="00265EC2">
        <w:rPr>
          <w:sz w:val="20"/>
          <w:vertAlign w:val="subscript"/>
        </w:rPr>
        <w:t>C</w:t>
      </w:r>
      <w:proofErr w:type="spellEnd"/>
      <w:r w:rsidRPr="00265EC2">
        <w:rPr>
          <w:sz w:val="20"/>
        </w:rPr>
        <w:t>)x(</w:t>
      </w:r>
      <w:proofErr w:type="spellStart"/>
      <w:r w:rsidRPr="00265EC2">
        <w:rPr>
          <w:sz w:val="20"/>
        </w:rPr>
        <w:t>nCS</w:t>
      </w:r>
      <w:r w:rsidRPr="00265EC2">
        <w:rPr>
          <w:sz w:val="20"/>
          <w:vertAlign w:val="subscript"/>
        </w:rPr>
        <w:t>C</w:t>
      </w:r>
      <w:proofErr w:type="spellEnd"/>
      <w:r w:rsidRPr="00265EC2">
        <w:rPr>
          <w:sz w:val="20"/>
        </w:rPr>
        <w:t xml:space="preserve">) array </w:t>
      </w:r>
      <w:proofErr w:type="spellStart"/>
      <w:r w:rsidRPr="00265EC2">
        <w:rPr>
          <w:sz w:val="20"/>
        </w:rPr>
        <w:t>preSamples</w:t>
      </w:r>
      <w:r w:rsidRPr="00265EC2">
        <w:rPr>
          <w:sz w:val="20"/>
          <w:vertAlign w:val="subscript"/>
        </w:rPr>
        <w:t>Cb</w:t>
      </w:r>
      <w:proofErr w:type="spellEnd"/>
      <w:r w:rsidRPr="00265EC2">
        <w:rPr>
          <w:sz w:val="20"/>
        </w:rPr>
        <w:t xml:space="preserve"> of </w:t>
      </w:r>
      <w:proofErr w:type="spellStart"/>
      <w:r w:rsidRPr="00265EC2">
        <w:rPr>
          <w:sz w:val="20"/>
        </w:rPr>
        <w:t>chroma</w:t>
      </w:r>
      <w:proofErr w:type="spellEnd"/>
      <w:r w:rsidRPr="00265EC2">
        <w:rPr>
          <w:sz w:val="20"/>
        </w:rPr>
        <w:t xml:space="preserve"> prediction samples for the component </w:t>
      </w:r>
      <w:proofErr w:type="spellStart"/>
      <w:r w:rsidRPr="00265EC2">
        <w:rPr>
          <w:sz w:val="20"/>
        </w:rPr>
        <w:t>Cb</w:t>
      </w:r>
      <w:proofErr w:type="spellEnd"/>
      <w:r w:rsidRPr="00265EC2">
        <w:rPr>
          <w:sz w:val="20"/>
        </w:rPr>
        <w:t xml:space="preserve">, where </w:t>
      </w:r>
      <w:proofErr w:type="spellStart"/>
      <w:r w:rsidRPr="00265EC2">
        <w:rPr>
          <w:sz w:val="20"/>
        </w:rPr>
        <w:t>nCS</w:t>
      </w:r>
      <w:r w:rsidRPr="00265EC2">
        <w:rPr>
          <w:sz w:val="20"/>
          <w:vertAlign w:val="subscript"/>
        </w:rPr>
        <w:t>C</w:t>
      </w:r>
      <w:proofErr w:type="spellEnd"/>
      <w:r w:rsidRPr="00265EC2">
        <w:rPr>
          <w:sz w:val="20"/>
        </w:rPr>
        <w:t xml:space="preserve"> is derived as specified below,</w:t>
      </w:r>
    </w:p>
    <w:p w:rsidR="00265EC2" w:rsidRPr="00265EC2" w:rsidRDefault="00265EC2" w:rsidP="00265EC2">
      <w:pPr>
        <w:tabs>
          <w:tab w:val="left" w:pos="284"/>
        </w:tabs>
        <w:ind w:left="284" w:hanging="284"/>
        <w:rPr>
          <w:sz w:val="20"/>
          <w:lang w:eastAsia="ko-KR"/>
        </w:rPr>
      </w:pPr>
      <w:r w:rsidRPr="00265EC2">
        <w:rPr>
          <w:sz w:val="20"/>
        </w:rPr>
        <w:t>–</w:t>
      </w:r>
      <w:r w:rsidRPr="00265EC2">
        <w:rPr>
          <w:sz w:val="20"/>
        </w:rPr>
        <w:tab/>
      </w:r>
      <w:proofErr w:type="gramStart"/>
      <w:r w:rsidRPr="00265EC2">
        <w:rPr>
          <w:sz w:val="20"/>
        </w:rPr>
        <w:t>a</w:t>
      </w:r>
      <w:proofErr w:type="gramEnd"/>
      <w:r w:rsidRPr="00265EC2">
        <w:rPr>
          <w:sz w:val="20"/>
        </w:rPr>
        <w:t xml:space="preserve"> (</w:t>
      </w:r>
      <w:proofErr w:type="spellStart"/>
      <w:r w:rsidRPr="00265EC2">
        <w:rPr>
          <w:sz w:val="20"/>
        </w:rPr>
        <w:t>nCS</w:t>
      </w:r>
      <w:r w:rsidRPr="00265EC2">
        <w:rPr>
          <w:sz w:val="20"/>
          <w:vertAlign w:val="subscript"/>
        </w:rPr>
        <w:t>C</w:t>
      </w:r>
      <w:proofErr w:type="spellEnd"/>
      <w:r w:rsidRPr="00265EC2">
        <w:rPr>
          <w:sz w:val="20"/>
        </w:rPr>
        <w:t>)x(</w:t>
      </w:r>
      <w:proofErr w:type="spellStart"/>
      <w:r w:rsidRPr="00265EC2">
        <w:rPr>
          <w:sz w:val="20"/>
        </w:rPr>
        <w:t>nCS</w:t>
      </w:r>
      <w:r w:rsidRPr="00265EC2">
        <w:rPr>
          <w:sz w:val="20"/>
          <w:vertAlign w:val="subscript"/>
        </w:rPr>
        <w:t>C</w:t>
      </w:r>
      <w:proofErr w:type="spellEnd"/>
      <w:r w:rsidRPr="00265EC2">
        <w:rPr>
          <w:sz w:val="20"/>
        </w:rPr>
        <w:t xml:space="preserve">) array </w:t>
      </w:r>
      <w:proofErr w:type="spellStart"/>
      <w:r w:rsidRPr="00265EC2">
        <w:rPr>
          <w:sz w:val="20"/>
        </w:rPr>
        <w:t>predSamples</w:t>
      </w:r>
      <w:r w:rsidRPr="00265EC2">
        <w:rPr>
          <w:sz w:val="20"/>
          <w:vertAlign w:val="subscript"/>
        </w:rPr>
        <w:t>Cr</w:t>
      </w:r>
      <w:proofErr w:type="spellEnd"/>
      <w:r w:rsidRPr="00265EC2">
        <w:rPr>
          <w:sz w:val="20"/>
        </w:rPr>
        <w:t xml:space="preserve"> of </w:t>
      </w:r>
      <w:proofErr w:type="spellStart"/>
      <w:r w:rsidRPr="00265EC2">
        <w:rPr>
          <w:sz w:val="20"/>
        </w:rPr>
        <w:t>chroma</w:t>
      </w:r>
      <w:proofErr w:type="spellEnd"/>
      <w:r w:rsidRPr="00265EC2">
        <w:rPr>
          <w:sz w:val="20"/>
        </w:rPr>
        <w:t xml:space="preserve"> residual samples for the component Cr, where </w:t>
      </w:r>
      <w:proofErr w:type="spellStart"/>
      <w:r w:rsidRPr="00265EC2">
        <w:rPr>
          <w:sz w:val="20"/>
        </w:rPr>
        <w:t>nCS</w:t>
      </w:r>
      <w:r w:rsidRPr="00265EC2">
        <w:rPr>
          <w:sz w:val="20"/>
          <w:vertAlign w:val="subscript"/>
        </w:rPr>
        <w:t>C</w:t>
      </w:r>
      <w:proofErr w:type="spellEnd"/>
      <w:r w:rsidRPr="00265EC2">
        <w:rPr>
          <w:sz w:val="20"/>
        </w:rPr>
        <w:t xml:space="preserve"> is derived as specified below.</w:t>
      </w:r>
    </w:p>
    <w:p w:rsidR="00265EC2" w:rsidRPr="00265EC2" w:rsidRDefault="00265EC2" w:rsidP="00265EC2">
      <w:pPr>
        <w:rPr>
          <w:sz w:val="20"/>
          <w:lang w:eastAsia="ko-KR"/>
        </w:rPr>
      </w:pPr>
      <w:r w:rsidRPr="00265EC2">
        <w:rPr>
          <w:sz w:val="20"/>
        </w:rPr>
        <w:t xml:space="preserve">The variable </w:t>
      </w:r>
      <w:proofErr w:type="spellStart"/>
      <w:r w:rsidRPr="00265EC2">
        <w:rPr>
          <w:sz w:val="20"/>
        </w:rPr>
        <w:t>nCS</w:t>
      </w:r>
      <w:r w:rsidRPr="00265EC2">
        <w:rPr>
          <w:sz w:val="20"/>
          <w:vertAlign w:val="subscript"/>
        </w:rPr>
        <w:t>L</w:t>
      </w:r>
      <w:proofErr w:type="spellEnd"/>
      <w:r w:rsidRPr="00265EC2">
        <w:rPr>
          <w:sz w:val="20"/>
        </w:rPr>
        <w:t xml:space="preserve"> is set equal to </w:t>
      </w:r>
      <w:proofErr w:type="spellStart"/>
      <w:r w:rsidRPr="00265EC2">
        <w:rPr>
          <w:sz w:val="20"/>
          <w:lang w:eastAsia="ko-KR"/>
        </w:rPr>
        <w:t>nCS</w:t>
      </w:r>
      <w:proofErr w:type="spellEnd"/>
      <w:r w:rsidRPr="00265EC2">
        <w:rPr>
          <w:sz w:val="20"/>
        </w:rPr>
        <w:t xml:space="preserve"> and the variable </w:t>
      </w:r>
      <w:proofErr w:type="spellStart"/>
      <w:r w:rsidRPr="00265EC2">
        <w:rPr>
          <w:sz w:val="20"/>
        </w:rPr>
        <w:t>nCS</w:t>
      </w:r>
      <w:r w:rsidRPr="00265EC2">
        <w:rPr>
          <w:sz w:val="20"/>
          <w:vertAlign w:val="subscript"/>
        </w:rPr>
        <w:t>C</w:t>
      </w:r>
      <w:proofErr w:type="spellEnd"/>
      <w:r w:rsidRPr="00265EC2">
        <w:rPr>
          <w:sz w:val="20"/>
        </w:rPr>
        <w:t xml:space="preserve"> is set equal to </w:t>
      </w:r>
      <w:proofErr w:type="spellStart"/>
      <w:r w:rsidRPr="00265EC2">
        <w:rPr>
          <w:sz w:val="20"/>
          <w:lang w:eastAsia="ko-KR"/>
        </w:rPr>
        <w:t>nCS</w:t>
      </w:r>
      <w:proofErr w:type="spellEnd"/>
      <w:r w:rsidRPr="00265EC2">
        <w:rPr>
          <w:sz w:val="20"/>
        </w:rPr>
        <w:t> &gt;&gt; 1.</w:t>
      </w:r>
      <w:r w:rsidRPr="00265EC2">
        <w:rPr>
          <w:sz w:val="20"/>
          <w:lang w:eastAsia="ko-KR"/>
        </w:rPr>
        <w:t xml:space="preserve"> [Ed: (WJ) revisit for supporting other </w:t>
      </w:r>
      <w:proofErr w:type="spellStart"/>
      <w:r w:rsidRPr="00265EC2">
        <w:rPr>
          <w:sz w:val="20"/>
          <w:lang w:eastAsia="ko-KR"/>
        </w:rPr>
        <w:t>chroma</w:t>
      </w:r>
      <w:proofErr w:type="spellEnd"/>
      <w:r w:rsidRPr="00265EC2">
        <w:rPr>
          <w:sz w:val="20"/>
          <w:lang w:eastAsia="ko-KR"/>
        </w:rPr>
        <w:t xml:space="preserve"> formats]</w:t>
      </w:r>
    </w:p>
    <w:p w:rsidR="00265EC2" w:rsidRPr="00265EC2" w:rsidRDefault="00265EC2" w:rsidP="00265EC2">
      <w:pPr>
        <w:rPr>
          <w:sz w:val="20"/>
          <w:lang w:eastAsia="ko-KR"/>
        </w:rPr>
      </w:pPr>
      <w:r w:rsidRPr="00265EC2">
        <w:rPr>
          <w:sz w:val="20"/>
          <w:lang w:eastAsia="ko-KR"/>
        </w:rPr>
        <w:t>Let predSamplesL0</w:t>
      </w:r>
      <w:r w:rsidRPr="00265EC2">
        <w:rPr>
          <w:sz w:val="20"/>
          <w:vertAlign w:val="subscript"/>
          <w:lang w:eastAsia="ko-KR"/>
        </w:rPr>
        <w:t>L</w:t>
      </w:r>
      <w:r w:rsidRPr="00265EC2">
        <w:rPr>
          <w:sz w:val="20"/>
          <w:lang w:eastAsia="ko-KR"/>
        </w:rPr>
        <w:t xml:space="preserve"> and predSamplesL1</w:t>
      </w:r>
      <w:r w:rsidRPr="00265EC2">
        <w:rPr>
          <w:sz w:val="20"/>
          <w:vertAlign w:val="subscript"/>
          <w:lang w:eastAsia="ko-KR"/>
        </w:rPr>
        <w:t>L</w:t>
      </w:r>
      <w:r w:rsidRPr="00265EC2">
        <w:rPr>
          <w:sz w:val="20"/>
          <w:lang w:eastAsia="ko-KR"/>
        </w:rPr>
        <w:t xml:space="preserve"> be (</w:t>
      </w:r>
      <w:proofErr w:type="spellStart"/>
      <w:r w:rsidRPr="00265EC2">
        <w:rPr>
          <w:sz w:val="20"/>
          <w:lang w:eastAsia="ko-KR"/>
        </w:rPr>
        <w:t>nPSW</w:t>
      </w:r>
      <w:proofErr w:type="spellEnd"/>
      <w:proofErr w:type="gramStart"/>
      <w:r w:rsidRPr="00265EC2">
        <w:rPr>
          <w:sz w:val="20"/>
          <w:lang w:eastAsia="ko-KR"/>
        </w:rPr>
        <w:t>)x</w:t>
      </w:r>
      <w:proofErr w:type="gramEnd"/>
      <w:r w:rsidRPr="00265EC2">
        <w:rPr>
          <w:sz w:val="20"/>
          <w:lang w:eastAsia="ko-KR"/>
        </w:rPr>
        <w:t>(</w:t>
      </w:r>
      <w:proofErr w:type="spellStart"/>
      <w:r w:rsidRPr="00265EC2">
        <w:rPr>
          <w:sz w:val="20"/>
          <w:lang w:eastAsia="ko-KR"/>
        </w:rPr>
        <w:t>nPSH</w:t>
      </w:r>
      <w:proofErr w:type="spellEnd"/>
      <w:r w:rsidRPr="00265EC2">
        <w:rPr>
          <w:sz w:val="20"/>
          <w:lang w:eastAsia="ko-KR"/>
        </w:rPr>
        <w:t xml:space="preserve">) arrays of predicted </w:t>
      </w:r>
      <w:proofErr w:type="spellStart"/>
      <w:r w:rsidRPr="00265EC2">
        <w:rPr>
          <w:sz w:val="20"/>
          <w:lang w:eastAsia="ko-KR"/>
        </w:rPr>
        <w:t>luma</w:t>
      </w:r>
      <w:proofErr w:type="spellEnd"/>
      <w:r w:rsidRPr="00265EC2">
        <w:rPr>
          <w:sz w:val="20"/>
          <w:lang w:eastAsia="ko-KR"/>
        </w:rPr>
        <w:t xml:space="preserve"> sample values and predSampleL0</w:t>
      </w:r>
      <w:r w:rsidRPr="00265EC2">
        <w:rPr>
          <w:sz w:val="20"/>
          <w:vertAlign w:val="subscript"/>
          <w:lang w:eastAsia="ko-KR"/>
        </w:rPr>
        <w:t>Cb</w:t>
      </w:r>
      <w:r w:rsidRPr="00265EC2">
        <w:rPr>
          <w:sz w:val="20"/>
          <w:lang w:eastAsia="ko-KR"/>
        </w:rPr>
        <w:t>, predSampleL1</w:t>
      </w:r>
      <w:r w:rsidRPr="00265EC2">
        <w:rPr>
          <w:sz w:val="20"/>
          <w:vertAlign w:val="subscript"/>
          <w:lang w:eastAsia="ko-KR"/>
        </w:rPr>
        <w:t>Cb</w:t>
      </w:r>
      <w:r w:rsidRPr="00265EC2">
        <w:rPr>
          <w:sz w:val="20"/>
          <w:lang w:eastAsia="ko-KR"/>
        </w:rPr>
        <w:t>, predSampleL0</w:t>
      </w:r>
      <w:r w:rsidRPr="00265EC2">
        <w:rPr>
          <w:sz w:val="20"/>
          <w:vertAlign w:val="subscript"/>
          <w:lang w:eastAsia="ko-KR"/>
        </w:rPr>
        <w:t>Cr</w:t>
      </w:r>
      <w:r w:rsidRPr="00265EC2">
        <w:rPr>
          <w:sz w:val="20"/>
          <w:lang w:eastAsia="ko-KR"/>
        </w:rPr>
        <w:t>, and predSampleL1</w:t>
      </w:r>
      <w:r w:rsidRPr="00265EC2">
        <w:rPr>
          <w:sz w:val="20"/>
          <w:vertAlign w:val="subscript"/>
          <w:lang w:eastAsia="ko-KR"/>
        </w:rPr>
        <w:t>Cr</w:t>
      </w:r>
      <w:r w:rsidRPr="00265EC2">
        <w:rPr>
          <w:sz w:val="20"/>
          <w:lang w:eastAsia="ko-KR"/>
        </w:rPr>
        <w:t xml:space="preserve"> be (</w:t>
      </w:r>
      <w:proofErr w:type="spellStart"/>
      <w:r w:rsidRPr="00265EC2">
        <w:rPr>
          <w:sz w:val="20"/>
          <w:lang w:eastAsia="ko-KR"/>
        </w:rPr>
        <w:t>nPSW</w:t>
      </w:r>
      <w:proofErr w:type="spellEnd"/>
      <w:r w:rsidRPr="00265EC2">
        <w:rPr>
          <w:sz w:val="20"/>
          <w:lang w:eastAsia="ko-KR"/>
        </w:rPr>
        <w:t>/2)x(</w:t>
      </w:r>
      <w:proofErr w:type="spellStart"/>
      <w:r w:rsidRPr="00265EC2">
        <w:rPr>
          <w:sz w:val="20"/>
          <w:lang w:eastAsia="ko-KR"/>
        </w:rPr>
        <w:t>nPSH</w:t>
      </w:r>
      <w:proofErr w:type="spellEnd"/>
      <w:r w:rsidRPr="00265EC2">
        <w:rPr>
          <w:sz w:val="20"/>
          <w:lang w:eastAsia="ko-KR"/>
        </w:rPr>
        <w:t xml:space="preserve">/2) arrays of predicted </w:t>
      </w:r>
      <w:proofErr w:type="spellStart"/>
      <w:r w:rsidRPr="00265EC2">
        <w:rPr>
          <w:sz w:val="20"/>
          <w:lang w:eastAsia="ko-KR"/>
        </w:rPr>
        <w:t>chroma</w:t>
      </w:r>
      <w:proofErr w:type="spellEnd"/>
      <w:r w:rsidRPr="00265EC2">
        <w:rPr>
          <w:sz w:val="20"/>
          <w:lang w:eastAsia="ko-KR"/>
        </w:rPr>
        <w:t xml:space="preserve"> sample values.</w:t>
      </w:r>
    </w:p>
    <w:p w:rsidR="00265EC2" w:rsidRPr="00265EC2" w:rsidRDefault="00265EC2" w:rsidP="00265EC2">
      <w:pPr>
        <w:rPr>
          <w:sz w:val="20"/>
          <w:lang w:eastAsia="ko-KR"/>
        </w:rPr>
      </w:pPr>
      <w:r w:rsidRPr="00265EC2">
        <w:rPr>
          <w:sz w:val="20"/>
        </w:rPr>
        <w:t xml:space="preserve">For LX being replaced by either L0 or L1 in the variables </w:t>
      </w:r>
      <w:proofErr w:type="spellStart"/>
      <w:r w:rsidRPr="00265EC2">
        <w:rPr>
          <w:sz w:val="20"/>
        </w:rPr>
        <w:t>predFlagLX</w:t>
      </w:r>
      <w:proofErr w:type="spellEnd"/>
      <w:r w:rsidRPr="00265EC2">
        <w:rPr>
          <w:sz w:val="20"/>
        </w:rPr>
        <w:t xml:space="preserve">, </w:t>
      </w:r>
      <w:proofErr w:type="spellStart"/>
      <w:r w:rsidRPr="00265EC2">
        <w:rPr>
          <w:sz w:val="20"/>
        </w:rPr>
        <w:t>RefPicListX</w:t>
      </w:r>
      <w:proofErr w:type="spellEnd"/>
      <w:r w:rsidRPr="00265EC2">
        <w:rPr>
          <w:sz w:val="20"/>
        </w:rPr>
        <w:t xml:space="preserve">, </w:t>
      </w:r>
      <w:proofErr w:type="spellStart"/>
      <w:r w:rsidRPr="00265EC2">
        <w:rPr>
          <w:sz w:val="20"/>
        </w:rPr>
        <w:t>refIdxLX</w:t>
      </w:r>
      <w:proofErr w:type="spellEnd"/>
      <w:r w:rsidRPr="00265EC2">
        <w:rPr>
          <w:sz w:val="20"/>
        </w:rPr>
        <w:t xml:space="preserve">, </w:t>
      </w:r>
      <w:proofErr w:type="spellStart"/>
      <w:r w:rsidRPr="00265EC2">
        <w:rPr>
          <w:sz w:val="20"/>
        </w:rPr>
        <w:t>refPicLX</w:t>
      </w:r>
      <w:proofErr w:type="spellEnd"/>
      <w:r w:rsidRPr="00265EC2">
        <w:rPr>
          <w:sz w:val="20"/>
        </w:rPr>
        <w:t xml:space="preserve">, and </w:t>
      </w:r>
      <w:proofErr w:type="spellStart"/>
      <w:r w:rsidRPr="00265EC2">
        <w:rPr>
          <w:sz w:val="20"/>
        </w:rPr>
        <w:t>predPartLX</w:t>
      </w:r>
      <w:proofErr w:type="spellEnd"/>
      <w:r w:rsidRPr="00265EC2">
        <w:rPr>
          <w:sz w:val="20"/>
        </w:rPr>
        <w:t>, the following is specified.</w:t>
      </w:r>
    </w:p>
    <w:p w:rsidR="00265EC2" w:rsidRPr="00265EC2" w:rsidRDefault="00265EC2" w:rsidP="00265EC2">
      <w:pPr>
        <w:rPr>
          <w:sz w:val="20"/>
          <w:highlight w:val="yellow"/>
          <w:lang w:eastAsia="ko-KR"/>
        </w:rPr>
      </w:pPr>
      <w:r w:rsidRPr="00265EC2">
        <w:rPr>
          <w:rFonts w:hint="eastAsia"/>
          <w:sz w:val="20"/>
          <w:highlight w:val="yellow"/>
          <w:lang w:eastAsia="ko-KR"/>
        </w:rPr>
        <w:t xml:space="preserve">If </w:t>
      </w:r>
      <w:r w:rsidRPr="00265EC2">
        <w:rPr>
          <w:sz w:val="20"/>
          <w:highlight w:val="yellow"/>
          <w:lang w:eastAsia="ko-KR"/>
        </w:rPr>
        <w:t>mvL</w:t>
      </w:r>
      <w:r w:rsidRPr="00265EC2">
        <w:rPr>
          <w:rFonts w:hint="eastAsia"/>
          <w:sz w:val="20"/>
          <w:highlight w:val="yellow"/>
          <w:lang w:eastAsia="ko-KR"/>
        </w:rPr>
        <w:t>0</w:t>
      </w:r>
      <w:r w:rsidRPr="00265EC2">
        <w:rPr>
          <w:sz w:val="20"/>
          <w:highlight w:val="yellow"/>
          <w:lang w:eastAsia="ko-KR"/>
        </w:rPr>
        <w:t xml:space="preserve"> is equal to </w:t>
      </w:r>
      <w:r w:rsidRPr="00265EC2">
        <w:rPr>
          <w:rFonts w:hint="eastAsia"/>
          <w:sz w:val="20"/>
          <w:highlight w:val="yellow"/>
          <w:lang w:eastAsia="ko-KR"/>
        </w:rPr>
        <w:t xml:space="preserve">mvL1 </w:t>
      </w:r>
      <w:r w:rsidRPr="00265EC2">
        <w:rPr>
          <w:sz w:val="20"/>
          <w:highlight w:val="yellow"/>
          <w:lang w:eastAsia="ko-KR"/>
        </w:rPr>
        <w:t xml:space="preserve">and </w:t>
      </w:r>
      <w:proofErr w:type="spellStart"/>
      <w:proofErr w:type="gramStart"/>
      <w:r w:rsidRPr="00265EC2">
        <w:rPr>
          <w:sz w:val="20"/>
          <w:highlight w:val="yellow"/>
        </w:rPr>
        <w:t>RefPicOrderCnt</w:t>
      </w:r>
      <w:proofErr w:type="spellEnd"/>
      <w:r w:rsidRPr="00265EC2">
        <w:rPr>
          <w:sz w:val="20"/>
          <w:highlight w:val="yellow"/>
        </w:rPr>
        <w:t>(</w:t>
      </w:r>
      <w:proofErr w:type="gramEnd"/>
      <w:r w:rsidRPr="00265EC2">
        <w:rPr>
          <w:sz w:val="20"/>
          <w:highlight w:val="yellow"/>
        </w:rPr>
        <w:t> </w:t>
      </w:r>
      <w:proofErr w:type="spellStart"/>
      <w:r w:rsidRPr="00265EC2">
        <w:rPr>
          <w:sz w:val="20"/>
          <w:highlight w:val="yellow"/>
        </w:rPr>
        <w:t>currPic</w:t>
      </w:r>
      <w:proofErr w:type="spellEnd"/>
      <w:r w:rsidRPr="00265EC2">
        <w:rPr>
          <w:sz w:val="20"/>
          <w:highlight w:val="yellow"/>
        </w:rPr>
        <w:t>, </w:t>
      </w:r>
      <w:r w:rsidRPr="00265EC2">
        <w:rPr>
          <w:rFonts w:hint="eastAsia"/>
          <w:sz w:val="20"/>
          <w:highlight w:val="yellow"/>
          <w:lang w:eastAsia="ko-KR"/>
        </w:rPr>
        <w:t>r</w:t>
      </w:r>
      <w:r w:rsidRPr="00265EC2">
        <w:rPr>
          <w:sz w:val="20"/>
          <w:highlight w:val="yellow"/>
          <w:lang w:eastAsia="ko-KR"/>
        </w:rPr>
        <w:t>efIdxL</w:t>
      </w:r>
      <w:r w:rsidRPr="00265EC2">
        <w:rPr>
          <w:rFonts w:hint="eastAsia"/>
          <w:sz w:val="20"/>
          <w:highlight w:val="yellow"/>
          <w:lang w:eastAsia="ko-KR"/>
        </w:rPr>
        <w:t>0</w:t>
      </w:r>
      <w:r w:rsidRPr="00265EC2">
        <w:rPr>
          <w:sz w:val="20"/>
          <w:highlight w:val="yellow"/>
        </w:rPr>
        <w:t>, L</w:t>
      </w:r>
      <w:r w:rsidRPr="00265EC2">
        <w:rPr>
          <w:rFonts w:hint="eastAsia"/>
          <w:sz w:val="20"/>
          <w:highlight w:val="yellow"/>
          <w:lang w:eastAsia="ko-KR"/>
        </w:rPr>
        <w:t>0</w:t>
      </w:r>
      <w:r w:rsidRPr="00265EC2">
        <w:rPr>
          <w:sz w:val="20"/>
          <w:highlight w:val="yellow"/>
        </w:rPr>
        <w:t xml:space="preserve"> ) </w:t>
      </w:r>
      <w:r w:rsidRPr="00265EC2">
        <w:rPr>
          <w:sz w:val="20"/>
          <w:highlight w:val="yellow"/>
          <w:lang w:eastAsia="ko-KR"/>
        </w:rPr>
        <w:t xml:space="preserve">is equal to </w:t>
      </w:r>
      <w:proofErr w:type="spellStart"/>
      <w:r w:rsidRPr="00265EC2">
        <w:rPr>
          <w:sz w:val="20"/>
          <w:highlight w:val="yellow"/>
        </w:rPr>
        <w:t>RefPicOrderCnt</w:t>
      </w:r>
      <w:proofErr w:type="spellEnd"/>
      <w:r w:rsidRPr="00265EC2">
        <w:rPr>
          <w:sz w:val="20"/>
          <w:highlight w:val="yellow"/>
        </w:rPr>
        <w:t>( </w:t>
      </w:r>
      <w:proofErr w:type="spellStart"/>
      <w:r w:rsidRPr="00265EC2">
        <w:rPr>
          <w:sz w:val="20"/>
          <w:highlight w:val="yellow"/>
        </w:rPr>
        <w:t>currPic</w:t>
      </w:r>
      <w:proofErr w:type="spellEnd"/>
      <w:r w:rsidRPr="00265EC2">
        <w:rPr>
          <w:sz w:val="20"/>
          <w:highlight w:val="yellow"/>
        </w:rPr>
        <w:t>, </w:t>
      </w:r>
      <w:r w:rsidRPr="00265EC2">
        <w:rPr>
          <w:rFonts w:hint="eastAsia"/>
          <w:sz w:val="20"/>
          <w:highlight w:val="yellow"/>
          <w:lang w:eastAsia="ko-KR"/>
        </w:rPr>
        <w:t>r</w:t>
      </w:r>
      <w:r w:rsidRPr="00265EC2">
        <w:rPr>
          <w:sz w:val="20"/>
          <w:highlight w:val="yellow"/>
          <w:lang w:eastAsia="ko-KR"/>
        </w:rPr>
        <w:t>efIdxL</w:t>
      </w:r>
      <w:r w:rsidRPr="00265EC2">
        <w:rPr>
          <w:rFonts w:hint="eastAsia"/>
          <w:sz w:val="20"/>
          <w:highlight w:val="yellow"/>
          <w:lang w:eastAsia="ko-KR"/>
        </w:rPr>
        <w:t>1,</w:t>
      </w:r>
      <w:r w:rsidRPr="00265EC2">
        <w:rPr>
          <w:sz w:val="20"/>
          <w:highlight w:val="yellow"/>
        </w:rPr>
        <w:t> L</w:t>
      </w:r>
      <w:r w:rsidRPr="00265EC2">
        <w:rPr>
          <w:rFonts w:hint="eastAsia"/>
          <w:sz w:val="20"/>
          <w:highlight w:val="yellow"/>
          <w:lang w:eastAsia="ko-KR"/>
        </w:rPr>
        <w:t>1</w:t>
      </w:r>
      <w:r w:rsidRPr="00265EC2">
        <w:rPr>
          <w:sz w:val="20"/>
          <w:highlight w:val="yellow"/>
        </w:rPr>
        <w:t> )</w:t>
      </w:r>
      <w:r w:rsidRPr="00265EC2">
        <w:rPr>
          <w:rFonts w:hint="eastAsia"/>
          <w:sz w:val="20"/>
          <w:highlight w:val="yellow"/>
          <w:lang w:eastAsia="ko-KR"/>
        </w:rPr>
        <w:t>,</w:t>
      </w:r>
      <w:r w:rsidRPr="00265EC2">
        <w:rPr>
          <w:sz w:val="20"/>
          <w:highlight w:val="yellow"/>
        </w:rPr>
        <w:t xml:space="preserve"> the following applies.</w:t>
      </w:r>
    </w:p>
    <w:p w:rsidR="00265EC2" w:rsidRPr="00265EC2" w:rsidRDefault="00265EC2" w:rsidP="00265EC2">
      <w:pPr>
        <w:numPr>
          <w:ilvl w:val="0"/>
          <w:numId w:val="13"/>
        </w:numPr>
        <w:tabs>
          <w:tab w:val="clear" w:pos="360"/>
          <w:tab w:val="clear" w:pos="720"/>
          <w:tab w:val="clear" w:pos="1080"/>
          <w:tab w:val="clear" w:pos="1440"/>
          <w:tab w:val="left" w:pos="1191"/>
          <w:tab w:val="left" w:pos="1588"/>
          <w:tab w:val="left" w:pos="1985"/>
        </w:tabs>
        <w:jc w:val="both"/>
        <w:rPr>
          <w:sz w:val="20"/>
          <w:highlight w:val="yellow"/>
          <w:lang w:eastAsia="ko-KR"/>
        </w:rPr>
      </w:pPr>
      <w:r w:rsidRPr="00265EC2">
        <w:rPr>
          <w:sz w:val="20"/>
          <w:highlight w:val="yellow"/>
          <w:lang w:eastAsia="ko-KR"/>
        </w:rPr>
        <w:t>pre</w:t>
      </w:r>
      <w:r w:rsidR="000B2573">
        <w:rPr>
          <w:rFonts w:hint="eastAsia"/>
          <w:sz w:val="20"/>
          <w:highlight w:val="yellow"/>
          <w:lang w:eastAsia="ko-KR"/>
        </w:rPr>
        <w:t>d</w:t>
      </w:r>
      <w:r w:rsidRPr="00265EC2">
        <w:rPr>
          <w:sz w:val="20"/>
          <w:highlight w:val="yellow"/>
          <w:lang w:eastAsia="ko-KR"/>
        </w:rPr>
        <w:t>FlagL1 = 0</w:t>
      </w:r>
      <w:r w:rsidRPr="00265EC2">
        <w:rPr>
          <w:sz w:val="20"/>
          <w:highlight w:val="yellow"/>
          <w:lang w:eastAsia="ko-KR"/>
        </w:rPr>
        <w:tab/>
      </w:r>
    </w:p>
    <w:p w:rsidR="00265EC2" w:rsidRPr="00265EC2" w:rsidRDefault="00265EC2" w:rsidP="00265EC2">
      <w:pPr>
        <w:rPr>
          <w:sz w:val="20"/>
          <w:lang w:eastAsia="ko-KR"/>
        </w:rPr>
      </w:pPr>
      <w:r w:rsidRPr="00265EC2">
        <w:rPr>
          <w:sz w:val="20"/>
          <w:lang w:eastAsia="ko-KR"/>
        </w:rPr>
        <w:t xml:space="preserve">When </w:t>
      </w:r>
      <w:proofErr w:type="spellStart"/>
      <w:r w:rsidRPr="00265EC2">
        <w:rPr>
          <w:sz w:val="20"/>
          <w:lang w:eastAsia="ko-KR"/>
        </w:rPr>
        <w:t>predFlagLX</w:t>
      </w:r>
      <w:proofErr w:type="spellEnd"/>
      <w:r w:rsidRPr="00265EC2">
        <w:rPr>
          <w:sz w:val="20"/>
          <w:lang w:eastAsia="ko-KR"/>
        </w:rPr>
        <w:t xml:space="preserve"> is equal to 1, the following applies.</w:t>
      </w:r>
    </w:p>
    <w:p w:rsidR="00265EC2" w:rsidRPr="00265EC2" w:rsidRDefault="00265EC2" w:rsidP="00265EC2">
      <w:pPr>
        <w:tabs>
          <w:tab w:val="left" w:pos="284"/>
        </w:tabs>
        <w:ind w:left="284" w:hanging="284"/>
        <w:rPr>
          <w:sz w:val="20"/>
          <w:lang w:eastAsia="ko-KR"/>
        </w:rPr>
      </w:pPr>
      <w:r w:rsidRPr="00265EC2">
        <w:rPr>
          <w:sz w:val="20"/>
        </w:rPr>
        <w:t>–</w:t>
      </w:r>
      <w:r w:rsidRPr="00265EC2">
        <w:rPr>
          <w:sz w:val="20"/>
        </w:rPr>
        <w:tab/>
      </w:r>
      <w:r w:rsidRPr="00265EC2">
        <w:rPr>
          <w:sz w:val="20"/>
          <w:lang w:eastAsia="ko-KR"/>
        </w:rPr>
        <w:t xml:space="preserve">The reference picture consisting of an ordered two-dimensional array </w:t>
      </w:r>
      <w:proofErr w:type="spellStart"/>
      <w:r w:rsidRPr="00265EC2">
        <w:rPr>
          <w:sz w:val="20"/>
          <w:lang w:eastAsia="ko-KR"/>
        </w:rPr>
        <w:t>refPicLX</w:t>
      </w:r>
      <w:r w:rsidRPr="00265EC2">
        <w:rPr>
          <w:sz w:val="20"/>
          <w:vertAlign w:val="subscript"/>
          <w:lang w:eastAsia="ko-KR"/>
        </w:rPr>
        <w:t>L</w:t>
      </w:r>
      <w:proofErr w:type="spellEnd"/>
      <w:r w:rsidRPr="00265EC2">
        <w:rPr>
          <w:sz w:val="20"/>
          <w:lang w:eastAsia="ko-KR"/>
        </w:rPr>
        <w:t xml:space="preserve"> of </w:t>
      </w:r>
      <w:proofErr w:type="spellStart"/>
      <w:r w:rsidRPr="00265EC2">
        <w:rPr>
          <w:sz w:val="20"/>
          <w:lang w:eastAsia="ko-KR"/>
        </w:rPr>
        <w:t>luma</w:t>
      </w:r>
      <w:proofErr w:type="spellEnd"/>
      <w:r w:rsidRPr="00265EC2">
        <w:rPr>
          <w:sz w:val="20"/>
          <w:lang w:eastAsia="ko-KR"/>
        </w:rPr>
        <w:t xml:space="preserve"> samples and two ordered two-dimensional arrays </w:t>
      </w:r>
      <w:proofErr w:type="spellStart"/>
      <w:r w:rsidRPr="00265EC2">
        <w:rPr>
          <w:sz w:val="20"/>
          <w:lang w:eastAsia="ko-KR"/>
        </w:rPr>
        <w:t>refPicLX</w:t>
      </w:r>
      <w:r w:rsidRPr="00265EC2">
        <w:rPr>
          <w:sz w:val="20"/>
          <w:vertAlign w:val="subscript"/>
          <w:lang w:eastAsia="ko-KR"/>
        </w:rPr>
        <w:t>Cb</w:t>
      </w:r>
      <w:proofErr w:type="spellEnd"/>
      <w:r w:rsidRPr="00265EC2">
        <w:rPr>
          <w:sz w:val="20"/>
          <w:lang w:eastAsia="ko-KR"/>
        </w:rPr>
        <w:t xml:space="preserve"> and </w:t>
      </w:r>
      <w:proofErr w:type="spellStart"/>
      <w:r w:rsidRPr="00265EC2">
        <w:rPr>
          <w:sz w:val="20"/>
          <w:lang w:eastAsia="ko-KR"/>
        </w:rPr>
        <w:t>refPicLX</w:t>
      </w:r>
      <w:r w:rsidRPr="00265EC2">
        <w:rPr>
          <w:sz w:val="20"/>
          <w:vertAlign w:val="subscript"/>
          <w:lang w:eastAsia="ko-KR"/>
        </w:rPr>
        <w:t>Cr</w:t>
      </w:r>
      <w:proofErr w:type="spellEnd"/>
      <w:r w:rsidRPr="00265EC2">
        <w:rPr>
          <w:sz w:val="20"/>
          <w:lang w:eastAsia="ko-KR"/>
        </w:rPr>
        <w:t xml:space="preserve"> of </w:t>
      </w:r>
      <w:proofErr w:type="spellStart"/>
      <w:r w:rsidRPr="00265EC2">
        <w:rPr>
          <w:sz w:val="20"/>
          <w:lang w:eastAsia="ko-KR"/>
        </w:rPr>
        <w:t>chroma</w:t>
      </w:r>
      <w:proofErr w:type="spellEnd"/>
      <w:r w:rsidRPr="00265EC2">
        <w:rPr>
          <w:sz w:val="20"/>
          <w:lang w:eastAsia="ko-KR"/>
        </w:rPr>
        <w:t xml:space="preserve"> samples is derived by invoking the process specified in subclause</w:t>
      </w:r>
      <w:r w:rsidRPr="00265EC2">
        <w:rPr>
          <w:rFonts w:hint="eastAsia"/>
          <w:sz w:val="20"/>
          <w:lang w:eastAsia="ko-KR"/>
        </w:rPr>
        <w:t xml:space="preserve">8.4.2.2.1 </w:t>
      </w:r>
      <w:r w:rsidRPr="00265EC2">
        <w:rPr>
          <w:sz w:val="20"/>
          <w:lang w:eastAsia="ko-KR"/>
        </w:rPr>
        <w:t xml:space="preserve">with </w:t>
      </w:r>
      <w:proofErr w:type="spellStart"/>
      <w:r w:rsidRPr="00265EC2">
        <w:rPr>
          <w:sz w:val="20"/>
          <w:lang w:eastAsia="ko-KR"/>
        </w:rPr>
        <w:t>refIdxLX</w:t>
      </w:r>
      <w:proofErr w:type="spellEnd"/>
      <w:r w:rsidRPr="00265EC2">
        <w:rPr>
          <w:sz w:val="20"/>
          <w:lang w:eastAsia="ko-KR"/>
        </w:rPr>
        <w:t xml:space="preserve"> and </w:t>
      </w:r>
      <w:proofErr w:type="spellStart"/>
      <w:r w:rsidRPr="00265EC2">
        <w:rPr>
          <w:sz w:val="20"/>
          <w:lang w:eastAsia="ko-KR"/>
        </w:rPr>
        <w:t>RefPicListX</w:t>
      </w:r>
      <w:proofErr w:type="spellEnd"/>
      <w:r w:rsidRPr="00265EC2">
        <w:rPr>
          <w:sz w:val="20"/>
          <w:lang w:eastAsia="ko-KR"/>
        </w:rPr>
        <w:t xml:space="preserve"> given as input. </w:t>
      </w:r>
    </w:p>
    <w:p w:rsidR="00265EC2" w:rsidRPr="00265EC2" w:rsidRDefault="00265EC2" w:rsidP="00265EC2">
      <w:pPr>
        <w:tabs>
          <w:tab w:val="left" w:pos="284"/>
        </w:tabs>
        <w:ind w:left="284" w:hanging="284"/>
        <w:rPr>
          <w:sz w:val="20"/>
          <w:lang w:eastAsia="ko-KR"/>
        </w:rPr>
      </w:pPr>
      <w:r w:rsidRPr="00265EC2">
        <w:rPr>
          <w:sz w:val="20"/>
        </w:rPr>
        <w:t>–</w:t>
      </w:r>
      <w:r w:rsidRPr="00265EC2">
        <w:rPr>
          <w:sz w:val="20"/>
        </w:rPr>
        <w:tab/>
      </w:r>
      <w:r w:rsidRPr="00265EC2">
        <w:rPr>
          <w:sz w:val="20"/>
          <w:lang w:eastAsia="ko-KR"/>
        </w:rPr>
        <w:t xml:space="preserve">The arrays </w:t>
      </w:r>
      <w:proofErr w:type="spellStart"/>
      <w:r w:rsidRPr="00265EC2">
        <w:rPr>
          <w:sz w:val="20"/>
          <w:lang w:eastAsia="ko-KR"/>
        </w:rPr>
        <w:t>predSamplesLX</w:t>
      </w:r>
      <w:r w:rsidRPr="00265EC2">
        <w:rPr>
          <w:sz w:val="20"/>
          <w:vertAlign w:val="subscript"/>
          <w:lang w:eastAsia="ko-KR"/>
        </w:rPr>
        <w:t>L</w:t>
      </w:r>
      <w:proofErr w:type="spellEnd"/>
      <w:r w:rsidRPr="00265EC2">
        <w:rPr>
          <w:sz w:val="20"/>
          <w:lang w:eastAsia="ko-KR"/>
        </w:rPr>
        <w:t xml:space="preserve">, </w:t>
      </w:r>
      <w:proofErr w:type="spellStart"/>
      <w:r w:rsidRPr="00265EC2">
        <w:rPr>
          <w:sz w:val="20"/>
          <w:lang w:eastAsia="ko-KR"/>
        </w:rPr>
        <w:t>predSamplesLX</w:t>
      </w:r>
      <w:r w:rsidRPr="00265EC2">
        <w:rPr>
          <w:sz w:val="20"/>
          <w:vertAlign w:val="subscript"/>
          <w:lang w:eastAsia="ko-KR"/>
        </w:rPr>
        <w:t>Cb</w:t>
      </w:r>
      <w:proofErr w:type="spellEnd"/>
      <w:r w:rsidRPr="00265EC2">
        <w:rPr>
          <w:sz w:val="20"/>
          <w:lang w:eastAsia="ko-KR"/>
        </w:rPr>
        <w:t xml:space="preserve">, and </w:t>
      </w:r>
      <w:proofErr w:type="spellStart"/>
      <w:r w:rsidRPr="00265EC2">
        <w:rPr>
          <w:sz w:val="20"/>
          <w:lang w:eastAsia="ko-KR"/>
        </w:rPr>
        <w:t>predSamplesLX</w:t>
      </w:r>
      <w:r w:rsidRPr="00265EC2">
        <w:rPr>
          <w:sz w:val="20"/>
          <w:vertAlign w:val="subscript"/>
          <w:lang w:eastAsia="ko-KR"/>
        </w:rPr>
        <w:t>Cr</w:t>
      </w:r>
      <w:proofErr w:type="spellEnd"/>
      <w:r w:rsidRPr="00265EC2">
        <w:rPr>
          <w:sz w:val="20"/>
          <w:lang w:eastAsia="ko-KR"/>
        </w:rPr>
        <w:t xml:space="preserve"> are derived by invoking the fractional sample interpolation process specified in subclause</w:t>
      </w:r>
      <w:r w:rsidRPr="00265EC2">
        <w:rPr>
          <w:rFonts w:hint="eastAsia"/>
          <w:sz w:val="20"/>
          <w:lang w:eastAsia="ko-KR"/>
        </w:rPr>
        <w:t xml:space="preserve">8.4.2.2.2 </w:t>
      </w:r>
      <w:r w:rsidRPr="00265EC2">
        <w:rPr>
          <w:sz w:val="20"/>
          <w:lang w:eastAsia="ko-KR"/>
        </w:rPr>
        <w:t xml:space="preserve">with the </w:t>
      </w:r>
      <w:proofErr w:type="spellStart"/>
      <w:r w:rsidRPr="00265EC2">
        <w:rPr>
          <w:sz w:val="20"/>
          <w:lang w:eastAsia="ko-KR"/>
        </w:rPr>
        <w:t>luma</w:t>
      </w:r>
      <w:proofErr w:type="spellEnd"/>
      <w:r w:rsidRPr="00265EC2">
        <w:rPr>
          <w:sz w:val="20"/>
          <w:lang w:eastAsia="ko-KR"/>
        </w:rPr>
        <w:t xml:space="preserve"> locations ( </w:t>
      </w:r>
      <w:proofErr w:type="spellStart"/>
      <w:r w:rsidRPr="00265EC2">
        <w:rPr>
          <w:sz w:val="20"/>
          <w:lang w:eastAsia="ko-KR"/>
        </w:rPr>
        <w:t>xC</w:t>
      </w:r>
      <w:proofErr w:type="spellEnd"/>
      <w:r w:rsidRPr="00265EC2">
        <w:rPr>
          <w:sz w:val="20"/>
          <w:lang w:eastAsia="ko-KR"/>
        </w:rPr>
        <w:t>, </w:t>
      </w:r>
      <w:proofErr w:type="spellStart"/>
      <w:r w:rsidRPr="00265EC2">
        <w:rPr>
          <w:sz w:val="20"/>
          <w:lang w:eastAsia="ko-KR"/>
        </w:rPr>
        <w:t>yC</w:t>
      </w:r>
      <w:proofErr w:type="spellEnd"/>
      <w:r w:rsidRPr="00265EC2">
        <w:rPr>
          <w:sz w:val="20"/>
          <w:lang w:eastAsia="ko-KR"/>
        </w:rPr>
        <w:t> ), ( </w:t>
      </w:r>
      <w:proofErr w:type="spellStart"/>
      <w:r w:rsidRPr="00265EC2">
        <w:rPr>
          <w:sz w:val="20"/>
          <w:lang w:eastAsia="ko-KR"/>
        </w:rPr>
        <w:t>xB</w:t>
      </w:r>
      <w:proofErr w:type="spellEnd"/>
      <w:r w:rsidRPr="00265EC2">
        <w:rPr>
          <w:sz w:val="20"/>
          <w:lang w:eastAsia="ko-KR"/>
        </w:rPr>
        <w:t>, </w:t>
      </w:r>
      <w:proofErr w:type="spellStart"/>
      <w:r w:rsidRPr="00265EC2">
        <w:rPr>
          <w:sz w:val="20"/>
          <w:lang w:eastAsia="ko-KR"/>
        </w:rPr>
        <w:t>yB</w:t>
      </w:r>
      <w:proofErr w:type="spellEnd"/>
      <w:r w:rsidRPr="00265EC2">
        <w:rPr>
          <w:sz w:val="20"/>
          <w:lang w:eastAsia="ko-KR"/>
        </w:rPr>
        <w:t xml:space="preserve"> ), the width </w:t>
      </w:r>
      <w:proofErr w:type="spellStart"/>
      <w:r w:rsidRPr="00265EC2">
        <w:rPr>
          <w:sz w:val="20"/>
          <w:lang w:eastAsia="ko-KR"/>
        </w:rPr>
        <w:t>an</w:t>
      </w:r>
      <w:proofErr w:type="spellEnd"/>
      <w:r w:rsidRPr="00265EC2">
        <w:rPr>
          <w:sz w:val="20"/>
          <w:lang w:eastAsia="ko-KR"/>
        </w:rPr>
        <w:t xml:space="preserve"> the height of the current prediction unit </w:t>
      </w:r>
      <w:proofErr w:type="spellStart"/>
      <w:r w:rsidRPr="00265EC2">
        <w:rPr>
          <w:sz w:val="20"/>
          <w:lang w:eastAsia="ko-KR"/>
        </w:rPr>
        <w:t>nPSW</w:t>
      </w:r>
      <w:proofErr w:type="spellEnd"/>
      <w:r w:rsidRPr="00265EC2">
        <w:rPr>
          <w:sz w:val="20"/>
          <w:lang w:eastAsia="ko-KR"/>
        </w:rPr>
        <w:t xml:space="preserve">, </w:t>
      </w:r>
      <w:proofErr w:type="spellStart"/>
      <w:r w:rsidRPr="00265EC2">
        <w:rPr>
          <w:sz w:val="20"/>
          <w:lang w:eastAsia="ko-KR"/>
        </w:rPr>
        <w:t>nPSH</w:t>
      </w:r>
      <w:proofErr w:type="spellEnd"/>
      <w:r w:rsidRPr="00265EC2">
        <w:rPr>
          <w:sz w:val="20"/>
          <w:lang w:eastAsia="ko-KR"/>
        </w:rPr>
        <w:t xml:space="preserve">, the motion vectors </w:t>
      </w:r>
      <w:proofErr w:type="spellStart"/>
      <w:r w:rsidRPr="00265EC2">
        <w:rPr>
          <w:sz w:val="20"/>
          <w:lang w:eastAsia="ko-KR"/>
        </w:rPr>
        <w:t>mvLX</w:t>
      </w:r>
      <w:proofErr w:type="spellEnd"/>
      <w:r w:rsidRPr="00265EC2">
        <w:rPr>
          <w:sz w:val="20"/>
          <w:lang w:eastAsia="ko-KR"/>
        </w:rPr>
        <w:t xml:space="preserve">, </w:t>
      </w:r>
      <w:proofErr w:type="spellStart"/>
      <w:r w:rsidRPr="00265EC2">
        <w:rPr>
          <w:sz w:val="20"/>
          <w:lang w:eastAsia="ko-KR"/>
        </w:rPr>
        <w:t>mvCLX</w:t>
      </w:r>
      <w:proofErr w:type="spellEnd"/>
      <w:r w:rsidRPr="00265EC2">
        <w:rPr>
          <w:sz w:val="20"/>
          <w:lang w:eastAsia="ko-KR"/>
        </w:rPr>
        <w:t xml:space="preserve">, and the reference arrays with </w:t>
      </w:r>
      <w:proofErr w:type="spellStart"/>
      <w:r w:rsidRPr="00265EC2">
        <w:rPr>
          <w:sz w:val="20"/>
          <w:lang w:eastAsia="ko-KR"/>
        </w:rPr>
        <w:t>refPicLX</w:t>
      </w:r>
      <w:r w:rsidRPr="00265EC2">
        <w:rPr>
          <w:sz w:val="20"/>
          <w:vertAlign w:val="subscript"/>
          <w:lang w:eastAsia="ko-KR"/>
        </w:rPr>
        <w:t>L</w:t>
      </w:r>
      <w:proofErr w:type="spellEnd"/>
      <w:r w:rsidRPr="00265EC2">
        <w:rPr>
          <w:sz w:val="20"/>
          <w:lang w:eastAsia="ko-KR"/>
        </w:rPr>
        <w:t xml:space="preserve">, </w:t>
      </w:r>
      <w:proofErr w:type="spellStart"/>
      <w:r w:rsidRPr="00265EC2">
        <w:rPr>
          <w:sz w:val="20"/>
          <w:lang w:eastAsia="ko-KR"/>
        </w:rPr>
        <w:t>refPicLX</w:t>
      </w:r>
      <w:r w:rsidRPr="00265EC2">
        <w:rPr>
          <w:sz w:val="20"/>
          <w:vertAlign w:val="subscript"/>
          <w:lang w:eastAsia="ko-KR"/>
        </w:rPr>
        <w:t>Cb</w:t>
      </w:r>
      <w:proofErr w:type="spellEnd"/>
      <w:r w:rsidRPr="00265EC2">
        <w:rPr>
          <w:sz w:val="20"/>
          <w:lang w:eastAsia="ko-KR"/>
        </w:rPr>
        <w:t xml:space="preserve"> and </w:t>
      </w:r>
      <w:proofErr w:type="spellStart"/>
      <w:r w:rsidRPr="00265EC2">
        <w:rPr>
          <w:sz w:val="20"/>
          <w:lang w:eastAsia="ko-KR"/>
        </w:rPr>
        <w:t>refPicLX</w:t>
      </w:r>
      <w:r w:rsidRPr="00265EC2">
        <w:rPr>
          <w:sz w:val="20"/>
          <w:vertAlign w:val="subscript"/>
          <w:lang w:eastAsia="ko-KR"/>
        </w:rPr>
        <w:t>Cr</w:t>
      </w:r>
      <w:proofErr w:type="spellEnd"/>
      <w:r w:rsidRPr="00265EC2">
        <w:rPr>
          <w:sz w:val="20"/>
          <w:lang w:eastAsia="ko-KR"/>
        </w:rPr>
        <w:t xml:space="preserve"> given as input.</w:t>
      </w:r>
    </w:p>
    <w:p w:rsidR="00265EC2" w:rsidRPr="00265EC2" w:rsidRDefault="00265EC2" w:rsidP="00265EC2">
      <w:pPr>
        <w:rPr>
          <w:sz w:val="20"/>
          <w:lang w:eastAsia="ko-KR"/>
        </w:rPr>
      </w:pPr>
      <w:r w:rsidRPr="00265EC2">
        <w:rPr>
          <w:sz w:val="20"/>
          <w:lang w:eastAsia="ko-KR"/>
        </w:rPr>
        <w:t xml:space="preserve">The array </w:t>
      </w:r>
      <w:proofErr w:type="spellStart"/>
      <w:r w:rsidRPr="00265EC2">
        <w:rPr>
          <w:sz w:val="20"/>
          <w:lang w:eastAsia="ko-KR"/>
        </w:rPr>
        <w:t>predSample</w:t>
      </w:r>
      <w:r w:rsidRPr="00265EC2">
        <w:rPr>
          <w:sz w:val="20"/>
          <w:vertAlign w:val="subscript"/>
          <w:lang w:eastAsia="ko-KR"/>
        </w:rPr>
        <w:t>L</w:t>
      </w:r>
      <w:proofErr w:type="spellEnd"/>
      <w:r w:rsidRPr="00265EC2">
        <w:rPr>
          <w:sz w:val="20"/>
          <w:lang w:eastAsia="ko-KR"/>
        </w:rPr>
        <w:t xml:space="preserve"> of the prediction samples of </w:t>
      </w:r>
      <w:proofErr w:type="spellStart"/>
      <w:r w:rsidRPr="00265EC2">
        <w:rPr>
          <w:sz w:val="20"/>
          <w:lang w:eastAsia="ko-KR"/>
        </w:rPr>
        <w:t>luma</w:t>
      </w:r>
      <w:proofErr w:type="spellEnd"/>
      <w:r w:rsidRPr="00265EC2">
        <w:rPr>
          <w:sz w:val="20"/>
          <w:lang w:eastAsia="ko-KR"/>
        </w:rPr>
        <w:t xml:space="preserve"> component is derived by invoking the weighted sample prediction process specified in subclause</w:t>
      </w:r>
      <w:r w:rsidRPr="00265EC2">
        <w:rPr>
          <w:rFonts w:hint="eastAsia"/>
          <w:sz w:val="20"/>
          <w:lang w:eastAsia="ko-KR"/>
        </w:rPr>
        <w:t xml:space="preserve">8.4.2.2.3 </w:t>
      </w:r>
      <w:r w:rsidRPr="00265EC2">
        <w:rPr>
          <w:sz w:val="20"/>
          <w:lang w:eastAsia="ko-KR"/>
        </w:rPr>
        <w:t xml:space="preserve">with the </w:t>
      </w:r>
      <w:proofErr w:type="spellStart"/>
      <w:r w:rsidRPr="00265EC2">
        <w:rPr>
          <w:sz w:val="20"/>
          <w:lang w:eastAsia="ko-KR"/>
        </w:rPr>
        <w:t>luma</w:t>
      </w:r>
      <w:proofErr w:type="spellEnd"/>
      <w:r w:rsidRPr="00265EC2">
        <w:rPr>
          <w:sz w:val="20"/>
          <w:lang w:eastAsia="ko-KR"/>
        </w:rPr>
        <w:t xml:space="preserve"> location ( </w:t>
      </w:r>
      <w:proofErr w:type="spellStart"/>
      <w:r w:rsidRPr="00265EC2">
        <w:rPr>
          <w:sz w:val="20"/>
          <w:lang w:eastAsia="ko-KR"/>
        </w:rPr>
        <w:t>xB</w:t>
      </w:r>
      <w:proofErr w:type="spellEnd"/>
      <w:r w:rsidRPr="00265EC2">
        <w:rPr>
          <w:sz w:val="20"/>
          <w:lang w:eastAsia="ko-KR"/>
        </w:rPr>
        <w:t>, </w:t>
      </w:r>
      <w:proofErr w:type="spellStart"/>
      <w:r w:rsidRPr="00265EC2">
        <w:rPr>
          <w:sz w:val="20"/>
          <w:lang w:eastAsia="ko-KR"/>
        </w:rPr>
        <w:t>yB</w:t>
      </w:r>
      <w:proofErr w:type="spellEnd"/>
      <w:r w:rsidRPr="00265EC2">
        <w:rPr>
          <w:sz w:val="20"/>
          <w:lang w:eastAsia="ko-KR"/>
        </w:rPr>
        <w:t xml:space="preserve"> ), the width </w:t>
      </w:r>
      <w:proofErr w:type="spellStart"/>
      <w:r w:rsidRPr="00265EC2">
        <w:rPr>
          <w:sz w:val="20"/>
          <w:lang w:eastAsia="ko-KR"/>
        </w:rPr>
        <w:t>an</w:t>
      </w:r>
      <w:proofErr w:type="spellEnd"/>
      <w:r w:rsidRPr="00265EC2">
        <w:rPr>
          <w:sz w:val="20"/>
          <w:lang w:eastAsia="ko-KR"/>
        </w:rPr>
        <w:t xml:space="preserve"> the height of the current prediction unit </w:t>
      </w:r>
      <w:proofErr w:type="spellStart"/>
      <w:r w:rsidRPr="00265EC2">
        <w:rPr>
          <w:sz w:val="20"/>
          <w:lang w:eastAsia="ko-KR"/>
        </w:rPr>
        <w:t>nPSW</w:t>
      </w:r>
      <w:proofErr w:type="spellEnd"/>
      <w:r w:rsidRPr="00265EC2">
        <w:rPr>
          <w:sz w:val="20"/>
          <w:lang w:eastAsia="ko-KR"/>
        </w:rPr>
        <w:t xml:space="preserve">, </w:t>
      </w:r>
      <w:proofErr w:type="spellStart"/>
      <w:r w:rsidRPr="00265EC2">
        <w:rPr>
          <w:sz w:val="20"/>
          <w:lang w:eastAsia="ko-KR"/>
        </w:rPr>
        <w:t>nPSH</w:t>
      </w:r>
      <w:proofErr w:type="spellEnd"/>
      <w:r w:rsidRPr="00265EC2">
        <w:rPr>
          <w:sz w:val="20"/>
          <w:lang w:eastAsia="ko-KR"/>
        </w:rPr>
        <w:t>, and the sample arrays predSamplesL0</w:t>
      </w:r>
      <w:r w:rsidRPr="00265EC2">
        <w:rPr>
          <w:sz w:val="20"/>
          <w:vertAlign w:val="subscript"/>
          <w:lang w:eastAsia="ko-KR"/>
        </w:rPr>
        <w:t>L</w:t>
      </w:r>
      <w:r w:rsidRPr="00265EC2">
        <w:rPr>
          <w:sz w:val="20"/>
          <w:lang w:eastAsia="ko-KR"/>
        </w:rPr>
        <w:t xml:space="preserve"> and predSamplesL1</w:t>
      </w:r>
      <w:r w:rsidRPr="00265EC2">
        <w:rPr>
          <w:sz w:val="20"/>
          <w:vertAlign w:val="subscript"/>
          <w:lang w:eastAsia="ko-KR"/>
        </w:rPr>
        <w:t>L</w:t>
      </w:r>
      <w:r w:rsidRPr="00265EC2">
        <w:rPr>
          <w:sz w:val="20"/>
          <w:lang w:eastAsia="ko-KR"/>
        </w:rPr>
        <w:t xml:space="preserve"> as well as predFlagL0, predFlagL1 and </w:t>
      </w:r>
      <w:proofErr w:type="spellStart"/>
      <w:r w:rsidRPr="00265EC2">
        <w:rPr>
          <w:sz w:val="20"/>
          <w:lang w:eastAsia="ko-KR"/>
        </w:rPr>
        <w:t>BitDepth</w:t>
      </w:r>
      <w:r w:rsidRPr="00265EC2">
        <w:rPr>
          <w:sz w:val="20"/>
          <w:vertAlign w:val="subscript"/>
          <w:lang w:eastAsia="ko-KR"/>
        </w:rPr>
        <w:t>Y</w:t>
      </w:r>
      <w:proofErr w:type="spellEnd"/>
      <w:r w:rsidRPr="00265EC2">
        <w:rPr>
          <w:sz w:val="20"/>
          <w:lang w:eastAsia="ko-KR"/>
        </w:rPr>
        <w:t xml:space="preserve"> given as input.</w:t>
      </w:r>
    </w:p>
    <w:p w:rsidR="00265EC2" w:rsidRPr="00265EC2" w:rsidRDefault="00265EC2" w:rsidP="00265EC2">
      <w:pPr>
        <w:rPr>
          <w:sz w:val="20"/>
          <w:lang w:eastAsia="ko-KR"/>
        </w:rPr>
      </w:pPr>
      <w:r w:rsidRPr="00265EC2">
        <w:rPr>
          <w:sz w:val="20"/>
          <w:lang w:eastAsia="ko-KR"/>
        </w:rPr>
        <w:t xml:space="preserve">For C being replaced by </w:t>
      </w:r>
      <w:proofErr w:type="spellStart"/>
      <w:r w:rsidRPr="00265EC2">
        <w:rPr>
          <w:sz w:val="20"/>
          <w:lang w:eastAsia="ko-KR"/>
        </w:rPr>
        <w:t>Cb</w:t>
      </w:r>
      <w:proofErr w:type="spellEnd"/>
      <w:r w:rsidRPr="00265EC2">
        <w:rPr>
          <w:sz w:val="20"/>
          <w:lang w:eastAsia="ko-KR"/>
        </w:rPr>
        <w:t xml:space="preserve">, or Cr, the array </w:t>
      </w:r>
      <w:proofErr w:type="spellStart"/>
      <w:r w:rsidRPr="00265EC2">
        <w:rPr>
          <w:sz w:val="20"/>
          <w:lang w:eastAsia="ko-KR"/>
        </w:rPr>
        <w:t>predSample</w:t>
      </w:r>
      <w:r w:rsidRPr="00265EC2">
        <w:rPr>
          <w:sz w:val="20"/>
          <w:vertAlign w:val="subscript"/>
          <w:lang w:eastAsia="ko-KR"/>
        </w:rPr>
        <w:t>C</w:t>
      </w:r>
      <w:proofErr w:type="spellEnd"/>
      <w:r w:rsidRPr="00265EC2">
        <w:rPr>
          <w:sz w:val="20"/>
          <w:lang w:eastAsia="ko-KR"/>
        </w:rPr>
        <w:t xml:space="preserve"> of the prediction samples of component C is derived by invoking the weighted sample prediction process specified in subclause</w:t>
      </w:r>
      <w:r w:rsidRPr="00265EC2">
        <w:rPr>
          <w:rFonts w:hint="eastAsia"/>
          <w:sz w:val="20"/>
          <w:lang w:eastAsia="ko-KR"/>
        </w:rPr>
        <w:t xml:space="preserve">8.4.2.2.3 </w:t>
      </w:r>
      <w:r w:rsidRPr="00265EC2">
        <w:rPr>
          <w:sz w:val="20"/>
          <w:lang w:eastAsia="ko-KR"/>
        </w:rPr>
        <w:t xml:space="preserve">with the </w:t>
      </w:r>
      <w:proofErr w:type="spellStart"/>
      <w:r w:rsidRPr="00265EC2">
        <w:rPr>
          <w:sz w:val="20"/>
          <w:lang w:eastAsia="ko-KR"/>
        </w:rPr>
        <w:t>chroma</w:t>
      </w:r>
      <w:proofErr w:type="spellEnd"/>
      <w:r w:rsidRPr="00265EC2">
        <w:rPr>
          <w:sz w:val="20"/>
          <w:lang w:eastAsia="ko-KR"/>
        </w:rPr>
        <w:t xml:space="preserve"> location </w:t>
      </w:r>
      <w:proofErr w:type="gramStart"/>
      <w:r w:rsidRPr="00265EC2">
        <w:rPr>
          <w:sz w:val="20"/>
          <w:lang w:eastAsia="ko-KR"/>
        </w:rPr>
        <w:t>( </w:t>
      </w:r>
      <w:proofErr w:type="spellStart"/>
      <w:r w:rsidRPr="00265EC2">
        <w:rPr>
          <w:sz w:val="20"/>
          <w:lang w:eastAsia="ko-KR"/>
        </w:rPr>
        <w:t>xB</w:t>
      </w:r>
      <w:proofErr w:type="spellEnd"/>
      <w:proofErr w:type="gramEnd"/>
      <w:r w:rsidRPr="00265EC2">
        <w:rPr>
          <w:sz w:val="20"/>
          <w:lang w:eastAsia="ko-KR"/>
        </w:rPr>
        <w:t>/2, </w:t>
      </w:r>
      <w:proofErr w:type="spellStart"/>
      <w:r w:rsidRPr="00265EC2">
        <w:rPr>
          <w:sz w:val="20"/>
          <w:lang w:eastAsia="ko-KR"/>
        </w:rPr>
        <w:t>yB</w:t>
      </w:r>
      <w:proofErr w:type="spellEnd"/>
      <w:r w:rsidRPr="00265EC2">
        <w:rPr>
          <w:sz w:val="20"/>
          <w:lang w:eastAsia="ko-KR"/>
        </w:rPr>
        <w:t xml:space="preserve">/2 ), the width </w:t>
      </w:r>
      <w:proofErr w:type="spellStart"/>
      <w:r w:rsidRPr="00265EC2">
        <w:rPr>
          <w:sz w:val="20"/>
          <w:lang w:eastAsia="ko-KR"/>
        </w:rPr>
        <w:t>an</w:t>
      </w:r>
      <w:proofErr w:type="spellEnd"/>
      <w:r w:rsidRPr="00265EC2">
        <w:rPr>
          <w:sz w:val="20"/>
          <w:lang w:eastAsia="ko-KR"/>
        </w:rPr>
        <w:t xml:space="preserve"> the height of the current prediction unit </w:t>
      </w:r>
      <w:proofErr w:type="spellStart"/>
      <w:r w:rsidRPr="00265EC2">
        <w:rPr>
          <w:sz w:val="20"/>
          <w:lang w:eastAsia="ko-KR"/>
        </w:rPr>
        <w:t>nPSW</w:t>
      </w:r>
      <w:r w:rsidRPr="00265EC2">
        <w:rPr>
          <w:sz w:val="20"/>
          <w:vertAlign w:val="subscript"/>
          <w:lang w:eastAsia="ko-KR"/>
        </w:rPr>
        <w:t>C</w:t>
      </w:r>
      <w:proofErr w:type="spellEnd"/>
      <w:r w:rsidRPr="00265EC2">
        <w:rPr>
          <w:sz w:val="20"/>
          <w:lang w:eastAsia="ko-KR"/>
        </w:rPr>
        <w:t xml:space="preserve"> set equal to </w:t>
      </w:r>
      <w:proofErr w:type="spellStart"/>
      <w:r w:rsidRPr="00265EC2">
        <w:rPr>
          <w:sz w:val="20"/>
          <w:lang w:eastAsia="ko-KR"/>
        </w:rPr>
        <w:t>nPSW</w:t>
      </w:r>
      <w:proofErr w:type="spellEnd"/>
      <w:r w:rsidRPr="00265EC2">
        <w:rPr>
          <w:sz w:val="20"/>
          <w:lang w:eastAsia="ko-KR"/>
        </w:rPr>
        <w:t xml:space="preserve">/2, </w:t>
      </w:r>
      <w:proofErr w:type="spellStart"/>
      <w:r w:rsidRPr="00265EC2">
        <w:rPr>
          <w:sz w:val="20"/>
          <w:lang w:eastAsia="ko-KR"/>
        </w:rPr>
        <w:t>nPSH</w:t>
      </w:r>
      <w:r w:rsidRPr="00265EC2">
        <w:rPr>
          <w:sz w:val="20"/>
          <w:vertAlign w:val="subscript"/>
          <w:lang w:eastAsia="ko-KR"/>
        </w:rPr>
        <w:t>C</w:t>
      </w:r>
      <w:proofErr w:type="spellEnd"/>
      <w:r w:rsidRPr="00265EC2">
        <w:rPr>
          <w:sz w:val="20"/>
          <w:lang w:eastAsia="ko-KR"/>
        </w:rPr>
        <w:t xml:space="preserve"> set equal to </w:t>
      </w:r>
      <w:proofErr w:type="spellStart"/>
      <w:r w:rsidRPr="00265EC2">
        <w:rPr>
          <w:sz w:val="20"/>
          <w:lang w:eastAsia="ko-KR"/>
        </w:rPr>
        <w:lastRenderedPageBreak/>
        <w:t>nPSH</w:t>
      </w:r>
      <w:proofErr w:type="spellEnd"/>
      <w:r w:rsidRPr="00265EC2">
        <w:rPr>
          <w:sz w:val="20"/>
          <w:lang w:eastAsia="ko-KR"/>
        </w:rPr>
        <w:t>/2, and the sample arrays predSamplesL0</w:t>
      </w:r>
      <w:r w:rsidRPr="00265EC2">
        <w:rPr>
          <w:sz w:val="20"/>
          <w:vertAlign w:val="subscript"/>
          <w:lang w:eastAsia="ko-KR"/>
        </w:rPr>
        <w:t>C</w:t>
      </w:r>
      <w:r w:rsidRPr="00265EC2">
        <w:rPr>
          <w:sz w:val="20"/>
          <w:lang w:eastAsia="ko-KR"/>
        </w:rPr>
        <w:t xml:space="preserve"> and predSamplesL1</w:t>
      </w:r>
      <w:r w:rsidRPr="00265EC2">
        <w:rPr>
          <w:sz w:val="20"/>
          <w:vertAlign w:val="subscript"/>
          <w:lang w:eastAsia="ko-KR"/>
        </w:rPr>
        <w:t>C</w:t>
      </w:r>
      <w:r w:rsidRPr="00265EC2">
        <w:rPr>
          <w:sz w:val="20"/>
          <w:lang w:eastAsia="ko-KR"/>
        </w:rPr>
        <w:t xml:space="preserve"> as well as predFlagL0, predFlagL1 and </w:t>
      </w:r>
      <w:proofErr w:type="spellStart"/>
      <w:r w:rsidRPr="00265EC2">
        <w:rPr>
          <w:sz w:val="20"/>
          <w:lang w:eastAsia="ko-KR"/>
        </w:rPr>
        <w:t>BitDepth</w:t>
      </w:r>
      <w:r w:rsidRPr="00265EC2">
        <w:rPr>
          <w:sz w:val="20"/>
          <w:vertAlign w:val="subscript"/>
          <w:lang w:eastAsia="ko-KR"/>
        </w:rPr>
        <w:t>C</w:t>
      </w:r>
      <w:proofErr w:type="spellEnd"/>
      <w:r w:rsidRPr="00265EC2">
        <w:rPr>
          <w:sz w:val="20"/>
          <w:lang w:eastAsia="ko-KR"/>
        </w:rPr>
        <w:t xml:space="preserve"> given as input.</w:t>
      </w:r>
    </w:p>
    <w:p w:rsidR="00265EC2" w:rsidRDefault="00265EC2">
      <w:pPr>
        <w:tabs>
          <w:tab w:val="clear" w:pos="360"/>
          <w:tab w:val="clear" w:pos="720"/>
          <w:tab w:val="clear" w:pos="1080"/>
          <w:tab w:val="clear" w:pos="1440"/>
        </w:tabs>
        <w:overflowPunct/>
        <w:autoSpaceDE/>
        <w:autoSpaceDN/>
        <w:adjustRightInd/>
        <w:spacing w:before="0"/>
        <w:textAlignment w:val="auto"/>
        <w:rPr>
          <w:b/>
          <w:i/>
          <w:szCs w:val="22"/>
          <w:lang w:eastAsia="ko-KR"/>
        </w:rPr>
      </w:pPr>
    </w:p>
    <w:p w:rsidR="00D85C93" w:rsidRDefault="00D85C93" w:rsidP="00D85C93">
      <w:pPr>
        <w:pStyle w:val="1"/>
        <w:numPr>
          <w:ilvl w:val="0"/>
          <w:numId w:val="0"/>
        </w:numPr>
        <w:tabs>
          <w:tab w:val="clear" w:pos="360"/>
          <w:tab w:val="left" w:pos="0"/>
        </w:tabs>
        <w:spacing w:after="240"/>
        <w:ind w:leftChars="-1" w:left="-2" w:firstLine="1"/>
        <w:rPr>
          <w:b w:val="0"/>
          <w:sz w:val="28"/>
          <w:szCs w:val="28"/>
          <w:lang w:eastAsia="ko-KR"/>
        </w:rPr>
      </w:pPr>
      <w:r w:rsidRPr="00265EC2">
        <w:rPr>
          <w:rFonts w:hint="eastAsia"/>
        </w:rPr>
        <w:t>Appendix</w:t>
      </w:r>
      <w:r>
        <w:rPr>
          <w:rFonts w:hint="eastAsia"/>
          <w:lang w:eastAsia="ko-KR"/>
        </w:rPr>
        <w:t xml:space="preserve"> B: </w:t>
      </w:r>
      <w:proofErr w:type="gramStart"/>
      <w:r w:rsidRPr="00D85C93">
        <w:rPr>
          <w:rFonts w:hint="eastAsia"/>
          <w:lang w:eastAsia="ko-KR"/>
        </w:rPr>
        <w:t>WD3(</w:t>
      </w:r>
      <w:proofErr w:type="gramEnd"/>
      <w:r w:rsidRPr="00D85C93">
        <w:rPr>
          <w:rFonts w:hint="eastAsia"/>
          <w:lang w:eastAsia="ko-KR"/>
        </w:rPr>
        <w:t xml:space="preserve">draft8) </w:t>
      </w:r>
      <w:r w:rsidR="006F1478">
        <w:rPr>
          <w:rFonts w:hint="eastAsia"/>
          <w:lang w:eastAsia="ko-KR"/>
        </w:rPr>
        <w:t>modification</w:t>
      </w:r>
      <w:r>
        <w:rPr>
          <w:rFonts w:hint="eastAsia"/>
          <w:lang w:eastAsia="ko-KR"/>
        </w:rPr>
        <w:t xml:space="preserve"> for Method-2</w:t>
      </w:r>
    </w:p>
    <w:p w:rsidR="00EC58EA" w:rsidRPr="008E0041" w:rsidRDefault="00265EC2" w:rsidP="00EC58EA">
      <w:pPr>
        <w:jc w:val="both"/>
        <w:rPr>
          <w:b/>
          <w:i/>
          <w:szCs w:val="22"/>
          <w:lang w:eastAsia="ja-JP"/>
        </w:rPr>
      </w:pPr>
      <w:r>
        <w:rPr>
          <w:rFonts w:hint="eastAsia"/>
          <w:b/>
          <w:i/>
          <w:szCs w:val="22"/>
          <w:lang w:eastAsia="ko-KR"/>
        </w:rPr>
        <w:t>Insert</w:t>
      </w:r>
      <w:r w:rsidR="00EC58EA" w:rsidRPr="008E0041">
        <w:rPr>
          <w:rFonts w:hint="eastAsia"/>
          <w:b/>
          <w:i/>
          <w:szCs w:val="22"/>
          <w:lang w:eastAsia="ja-JP"/>
        </w:rPr>
        <w:t xml:space="preserve"> the yellow marke</w:t>
      </w:r>
      <w:r>
        <w:rPr>
          <w:rFonts w:hint="eastAsia"/>
          <w:b/>
          <w:i/>
          <w:szCs w:val="22"/>
          <w:lang w:eastAsia="ko-KR"/>
        </w:rPr>
        <w:t>d text</w:t>
      </w:r>
      <w:r w:rsidR="00EC58EA" w:rsidRPr="008E0041">
        <w:rPr>
          <w:rFonts w:hint="eastAsia"/>
          <w:b/>
          <w:i/>
          <w:szCs w:val="22"/>
          <w:lang w:eastAsia="ja-JP"/>
        </w:rPr>
        <w:t xml:space="preserve"> into section 8.4.2.1.</w:t>
      </w:r>
      <w:r w:rsidR="008F2126">
        <w:rPr>
          <w:rFonts w:hint="eastAsia"/>
          <w:b/>
          <w:i/>
          <w:szCs w:val="22"/>
          <w:lang w:eastAsia="ko-KR"/>
        </w:rPr>
        <w:t>1</w:t>
      </w:r>
      <w:r w:rsidR="00EC58EA" w:rsidRPr="008E0041">
        <w:rPr>
          <w:rFonts w:hint="eastAsia"/>
          <w:b/>
          <w:i/>
          <w:szCs w:val="22"/>
          <w:lang w:eastAsia="ja-JP"/>
        </w:rPr>
        <w:t>.</w:t>
      </w:r>
    </w:p>
    <w:p w:rsidR="00BF5469" w:rsidRPr="00D85C93" w:rsidRDefault="00EC58EA" w:rsidP="00C8617B">
      <w:pPr>
        <w:pStyle w:val="5"/>
        <w:keepLines/>
        <w:numPr>
          <w:ilvl w:val="0"/>
          <w:numId w:val="0"/>
        </w:numPr>
        <w:tabs>
          <w:tab w:val="left" w:pos="794"/>
          <w:tab w:val="left" w:pos="907"/>
          <w:tab w:val="left" w:pos="1191"/>
          <w:tab w:val="left" w:pos="1588"/>
          <w:tab w:val="left" w:pos="1985"/>
        </w:tabs>
        <w:spacing w:before="181" w:after="0"/>
        <w:jc w:val="both"/>
        <w:rPr>
          <w:sz w:val="24"/>
        </w:rPr>
      </w:pPr>
      <w:bookmarkStart w:id="840" w:name="_Ref271908485"/>
      <w:bookmarkStart w:id="841" w:name="_Ref279147148"/>
      <w:r w:rsidRPr="00D85C93">
        <w:rPr>
          <w:rFonts w:eastAsia="MS Mincho" w:hint="eastAsia"/>
          <w:sz w:val="24"/>
          <w:lang w:eastAsia="ja-JP"/>
        </w:rPr>
        <w:t>8.4.2.1.</w:t>
      </w:r>
      <w:r w:rsidR="00BF5469" w:rsidRPr="00D85C93">
        <w:rPr>
          <w:rFonts w:hint="eastAsia"/>
          <w:sz w:val="24"/>
          <w:lang w:eastAsia="ko-KR"/>
        </w:rPr>
        <w:t>1</w:t>
      </w:r>
      <w:bookmarkEnd w:id="840"/>
      <w:bookmarkEnd w:id="841"/>
      <w:r w:rsidR="00BF5469" w:rsidRPr="00D85C93">
        <w:rPr>
          <w:sz w:val="24"/>
        </w:rPr>
        <w:t xml:space="preserve">Derivation process for </w:t>
      </w:r>
      <w:proofErr w:type="spellStart"/>
      <w:r w:rsidR="00BF5469" w:rsidRPr="00D85C93">
        <w:rPr>
          <w:sz w:val="24"/>
        </w:rPr>
        <w:t>luma</w:t>
      </w:r>
      <w:proofErr w:type="spellEnd"/>
      <w:r w:rsidR="00BF5469" w:rsidRPr="00D85C93">
        <w:rPr>
          <w:sz w:val="24"/>
        </w:rPr>
        <w:t xml:space="preserve"> motion vectors for merge mode</w:t>
      </w:r>
    </w:p>
    <w:p w:rsidR="00BF5469" w:rsidRPr="00D85C93" w:rsidRDefault="00BF5469" w:rsidP="00BF5469">
      <w:pPr>
        <w:rPr>
          <w:sz w:val="20"/>
          <w:lang w:eastAsia="ko-KR"/>
        </w:rPr>
      </w:pPr>
      <w:r w:rsidRPr="00D85C93">
        <w:rPr>
          <w:sz w:val="20"/>
          <w:lang w:eastAsia="ko-KR"/>
        </w:rPr>
        <w:t xml:space="preserve">This process is only invoked when </w:t>
      </w:r>
      <w:proofErr w:type="spellStart"/>
      <w:r w:rsidRPr="00D85C93">
        <w:rPr>
          <w:sz w:val="20"/>
          <w:lang w:eastAsia="ko-KR"/>
        </w:rPr>
        <w:t>PredMode</w:t>
      </w:r>
      <w:proofErr w:type="spellEnd"/>
      <w:r w:rsidRPr="00D85C93">
        <w:rPr>
          <w:sz w:val="20"/>
          <w:lang w:eastAsia="ko-KR"/>
        </w:rPr>
        <w:t xml:space="preserve"> is equal to MODE_</w:t>
      </w:r>
      <w:r w:rsidRPr="00D85C93">
        <w:rPr>
          <w:rFonts w:eastAsia="MS Mincho"/>
          <w:sz w:val="20"/>
          <w:lang w:eastAsia="ja-JP"/>
        </w:rPr>
        <w:t xml:space="preserve"> INTER and </w:t>
      </w:r>
      <w:proofErr w:type="spellStart"/>
      <w:r w:rsidRPr="00D85C93">
        <w:rPr>
          <w:rFonts w:eastAsia="MS Mincho"/>
          <w:sz w:val="20"/>
          <w:lang w:eastAsia="ja-JP"/>
        </w:rPr>
        <w:t>merge_</w:t>
      </w:r>
      <w:proofErr w:type="gramStart"/>
      <w:r w:rsidRPr="00D85C93">
        <w:rPr>
          <w:rFonts w:eastAsia="MS Mincho"/>
          <w:sz w:val="20"/>
          <w:lang w:eastAsia="ja-JP"/>
        </w:rPr>
        <w:t>flag</w:t>
      </w:r>
      <w:proofErr w:type="spellEnd"/>
      <w:r w:rsidRPr="00D85C93">
        <w:rPr>
          <w:rFonts w:eastAsia="MS Mincho"/>
          <w:sz w:val="20"/>
          <w:lang w:eastAsia="ja-JP"/>
        </w:rPr>
        <w:t>[</w:t>
      </w:r>
      <w:proofErr w:type="gramEnd"/>
      <w:r w:rsidRPr="00D85C93">
        <w:rPr>
          <w:rFonts w:eastAsia="MS Mincho"/>
          <w:sz w:val="20"/>
          <w:lang w:eastAsia="ja-JP"/>
        </w:rPr>
        <w:t xml:space="preserve"> </w:t>
      </w:r>
      <w:proofErr w:type="spellStart"/>
      <w:r w:rsidRPr="00D85C93">
        <w:rPr>
          <w:rFonts w:eastAsia="MS Mincho"/>
          <w:sz w:val="20"/>
          <w:lang w:eastAsia="ja-JP"/>
        </w:rPr>
        <w:t>xP</w:t>
      </w:r>
      <w:proofErr w:type="spellEnd"/>
      <w:r w:rsidRPr="00D85C93">
        <w:rPr>
          <w:rFonts w:eastAsia="MS Mincho"/>
          <w:sz w:val="20"/>
          <w:lang w:eastAsia="ja-JP"/>
        </w:rPr>
        <w:t xml:space="preserve"> ][ </w:t>
      </w:r>
      <w:proofErr w:type="spellStart"/>
      <w:r w:rsidRPr="00D85C93">
        <w:rPr>
          <w:rFonts w:eastAsia="MS Mincho"/>
          <w:sz w:val="20"/>
          <w:lang w:eastAsia="ja-JP"/>
        </w:rPr>
        <w:t>yP</w:t>
      </w:r>
      <w:proofErr w:type="spellEnd"/>
      <w:r w:rsidRPr="00D85C93">
        <w:rPr>
          <w:rFonts w:eastAsia="MS Mincho"/>
          <w:sz w:val="20"/>
          <w:lang w:eastAsia="ja-JP"/>
        </w:rPr>
        <w:t xml:space="preserve"> ] is equal to 1, where </w:t>
      </w:r>
      <w:r w:rsidRPr="00D85C93">
        <w:rPr>
          <w:sz w:val="20"/>
          <w:lang w:eastAsia="ko-KR"/>
        </w:rPr>
        <w:t>( </w:t>
      </w:r>
      <w:proofErr w:type="spellStart"/>
      <w:r w:rsidRPr="00D85C93">
        <w:rPr>
          <w:sz w:val="20"/>
          <w:lang w:eastAsia="ko-KR"/>
        </w:rPr>
        <w:t>x</w:t>
      </w:r>
      <w:r w:rsidRPr="00D85C93">
        <w:rPr>
          <w:rFonts w:eastAsia="MS Mincho"/>
          <w:sz w:val="20"/>
          <w:lang w:eastAsia="ja-JP"/>
        </w:rPr>
        <w:t>P</w:t>
      </w:r>
      <w:proofErr w:type="spellEnd"/>
      <w:r w:rsidRPr="00D85C93">
        <w:rPr>
          <w:sz w:val="20"/>
          <w:lang w:eastAsia="ko-KR"/>
        </w:rPr>
        <w:t>, </w:t>
      </w:r>
      <w:proofErr w:type="spellStart"/>
      <w:r w:rsidRPr="00D85C93">
        <w:rPr>
          <w:sz w:val="20"/>
          <w:lang w:eastAsia="ko-KR"/>
        </w:rPr>
        <w:t>y</w:t>
      </w:r>
      <w:r w:rsidRPr="00D85C93">
        <w:rPr>
          <w:rFonts w:eastAsia="MS Mincho"/>
          <w:sz w:val="20"/>
          <w:lang w:eastAsia="ja-JP"/>
        </w:rPr>
        <w:t>P</w:t>
      </w:r>
      <w:proofErr w:type="spellEnd"/>
      <w:r w:rsidRPr="00D85C93">
        <w:rPr>
          <w:sz w:val="20"/>
          <w:lang w:eastAsia="ko-KR"/>
        </w:rPr>
        <w:t xml:space="preserve"> ) </w:t>
      </w:r>
      <w:r w:rsidRPr="00D85C93">
        <w:rPr>
          <w:rFonts w:eastAsia="MS Mincho"/>
          <w:sz w:val="20"/>
          <w:lang w:eastAsia="ja-JP"/>
        </w:rPr>
        <w:t>specify</w:t>
      </w:r>
      <w:r w:rsidRPr="00D85C93">
        <w:rPr>
          <w:sz w:val="20"/>
          <w:lang w:eastAsia="ko-KR"/>
        </w:rPr>
        <w:t xml:space="preserve"> the top-left </w:t>
      </w:r>
      <w:proofErr w:type="spellStart"/>
      <w:r w:rsidRPr="00D85C93">
        <w:rPr>
          <w:sz w:val="20"/>
          <w:lang w:eastAsia="ko-KR"/>
        </w:rPr>
        <w:t>luma</w:t>
      </w:r>
      <w:proofErr w:type="spellEnd"/>
      <w:r w:rsidRPr="00D85C93">
        <w:rPr>
          <w:sz w:val="20"/>
          <w:lang w:eastAsia="ko-KR"/>
        </w:rPr>
        <w:t xml:space="preserve"> sample of the current prediction unit relative to the top-left </w:t>
      </w:r>
      <w:proofErr w:type="spellStart"/>
      <w:r w:rsidRPr="00D85C93">
        <w:rPr>
          <w:sz w:val="20"/>
          <w:lang w:eastAsia="ko-KR"/>
        </w:rPr>
        <w:t>luma</w:t>
      </w:r>
      <w:proofErr w:type="spellEnd"/>
      <w:r w:rsidRPr="00D85C93">
        <w:rPr>
          <w:sz w:val="20"/>
          <w:lang w:eastAsia="ko-KR"/>
        </w:rPr>
        <w:t xml:space="preserve"> sample of the current picture.</w:t>
      </w:r>
    </w:p>
    <w:p w:rsidR="00BF5469" w:rsidRPr="00D85C93" w:rsidRDefault="00BF5469" w:rsidP="00BF5469">
      <w:pPr>
        <w:rPr>
          <w:sz w:val="20"/>
          <w:lang w:eastAsia="ko-KR"/>
        </w:rPr>
      </w:pPr>
      <w:r w:rsidRPr="00D85C93">
        <w:rPr>
          <w:sz w:val="20"/>
          <w:lang w:eastAsia="ko-KR"/>
        </w:rPr>
        <w:t>Inputs of this process are</w:t>
      </w:r>
    </w:p>
    <w:p w:rsidR="00BF5469" w:rsidRPr="00D85C93" w:rsidRDefault="00BF5469" w:rsidP="00BF5469">
      <w:pPr>
        <w:numPr>
          <w:ilvl w:val="0"/>
          <w:numId w:val="12"/>
        </w:numPr>
        <w:tabs>
          <w:tab w:val="clear" w:pos="360"/>
          <w:tab w:val="clear" w:pos="720"/>
          <w:tab w:val="clear" w:pos="1080"/>
          <w:tab w:val="clear" w:pos="1440"/>
          <w:tab w:val="left" w:pos="794"/>
          <w:tab w:val="left" w:pos="1191"/>
          <w:tab w:val="left" w:pos="1588"/>
          <w:tab w:val="left" w:pos="1985"/>
        </w:tabs>
        <w:jc w:val="both"/>
        <w:rPr>
          <w:sz w:val="20"/>
        </w:rPr>
      </w:pPr>
      <w:r w:rsidRPr="00D85C93">
        <w:rPr>
          <w:sz w:val="20"/>
          <w:lang w:eastAsia="ko-KR"/>
        </w:rPr>
        <w:t xml:space="preserve">a </w:t>
      </w:r>
      <w:proofErr w:type="spellStart"/>
      <w:r w:rsidRPr="00D85C93">
        <w:rPr>
          <w:sz w:val="20"/>
          <w:lang w:eastAsia="ko-KR"/>
        </w:rPr>
        <w:t>luma</w:t>
      </w:r>
      <w:proofErr w:type="spellEnd"/>
      <w:r w:rsidRPr="00D85C93">
        <w:rPr>
          <w:sz w:val="20"/>
          <w:lang w:eastAsia="ko-KR"/>
        </w:rPr>
        <w:t xml:space="preserve"> location ( </w:t>
      </w:r>
      <w:proofErr w:type="spellStart"/>
      <w:r w:rsidRPr="00D85C93">
        <w:rPr>
          <w:sz w:val="20"/>
          <w:lang w:eastAsia="ko-KR"/>
        </w:rPr>
        <w:t>xP</w:t>
      </w:r>
      <w:proofErr w:type="spellEnd"/>
      <w:r w:rsidRPr="00D85C93">
        <w:rPr>
          <w:sz w:val="20"/>
          <w:lang w:eastAsia="ko-KR"/>
        </w:rPr>
        <w:t>, </w:t>
      </w:r>
      <w:proofErr w:type="spellStart"/>
      <w:r w:rsidRPr="00D85C93">
        <w:rPr>
          <w:sz w:val="20"/>
          <w:lang w:eastAsia="ko-KR"/>
        </w:rPr>
        <w:t>yP</w:t>
      </w:r>
      <w:proofErr w:type="spellEnd"/>
      <w:r w:rsidRPr="00D85C93">
        <w:rPr>
          <w:sz w:val="20"/>
          <w:lang w:eastAsia="ko-KR"/>
        </w:rPr>
        <w:t xml:space="preserve"> ) of the top-left </w:t>
      </w:r>
      <w:proofErr w:type="spellStart"/>
      <w:r w:rsidRPr="00D85C93">
        <w:rPr>
          <w:sz w:val="20"/>
          <w:lang w:eastAsia="ko-KR"/>
        </w:rPr>
        <w:t>luma</w:t>
      </w:r>
      <w:proofErr w:type="spellEnd"/>
      <w:r w:rsidRPr="00D85C93">
        <w:rPr>
          <w:sz w:val="20"/>
          <w:lang w:eastAsia="ko-KR"/>
        </w:rPr>
        <w:t xml:space="preserve"> sample of the current prediction unit relative to the top-left </w:t>
      </w:r>
      <w:proofErr w:type="spellStart"/>
      <w:r w:rsidRPr="00D85C93">
        <w:rPr>
          <w:sz w:val="20"/>
          <w:lang w:eastAsia="ko-KR"/>
        </w:rPr>
        <w:t>luma</w:t>
      </w:r>
      <w:proofErr w:type="spellEnd"/>
      <w:r w:rsidRPr="00D85C93">
        <w:rPr>
          <w:sz w:val="20"/>
          <w:lang w:eastAsia="ko-KR"/>
        </w:rPr>
        <w:t xml:space="preserve"> sample of the current picture,</w:t>
      </w:r>
    </w:p>
    <w:p w:rsidR="00BF5469" w:rsidRPr="00D85C93" w:rsidRDefault="00BF5469" w:rsidP="00BF5469">
      <w:pPr>
        <w:numPr>
          <w:ilvl w:val="0"/>
          <w:numId w:val="12"/>
        </w:numPr>
        <w:tabs>
          <w:tab w:val="clear" w:pos="360"/>
          <w:tab w:val="clear" w:pos="720"/>
          <w:tab w:val="clear" w:pos="1080"/>
          <w:tab w:val="clear" w:pos="1440"/>
          <w:tab w:val="left" w:pos="794"/>
          <w:tab w:val="left" w:pos="1191"/>
          <w:tab w:val="left" w:pos="1588"/>
          <w:tab w:val="left" w:pos="1985"/>
        </w:tabs>
        <w:jc w:val="both"/>
        <w:rPr>
          <w:sz w:val="20"/>
        </w:rPr>
      </w:pPr>
      <w:r w:rsidRPr="00D85C93">
        <w:rPr>
          <w:sz w:val="20"/>
        </w:rPr>
        <w:t xml:space="preserve">variables specifying the width and the height of the prediction unit for </w:t>
      </w:r>
      <w:proofErr w:type="spellStart"/>
      <w:r w:rsidRPr="00D85C93">
        <w:rPr>
          <w:sz w:val="20"/>
        </w:rPr>
        <w:t>luma</w:t>
      </w:r>
      <w:proofErr w:type="spellEnd"/>
      <w:r w:rsidRPr="00D85C93">
        <w:rPr>
          <w:sz w:val="20"/>
        </w:rPr>
        <w:t xml:space="preserve">, </w:t>
      </w:r>
      <w:proofErr w:type="spellStart"/>
      <w:r w:rsidRPr="00D85C93">
        <w:rPr>
          <w:sz w:val="20"/>
        </w:rPr>
        <w:t>nPSW</w:t>
      </w:r>
      <w:proofErr w:type="spellEnd"/>
      <w:r w:rsidRPr="00D85C93">
        <w:rPr>
          <w:sz w:val="20"/>
        </w:rPr>
        <w:t xml:space="preserve"> and </w:t>
      </w:r>
      <w:proofErr w:type="spellStart"/>
      <w:r w:rsidRPr="00D85C93">
        <w:rPr>
          <w:sz w:val="20"/>
        </w:rPr>
        <w:t>nPSH</w:t>
      </w:r>
      <w:proofErr w:type="spellEnd"/>
      <w:r w:rsidRPr="00D85C93">
        <w:rPr>
          <w:sz w:val="20"/>
        </w:rPr>
        <w:t>,</w:t>
      </w:r>
    </w:p>
    <w:p w:rsidR="00BF5469" w:rsidRPr="00D85C93" w:rsidRDefault="00BF5469" w:rsidP="00BF5469">
      <w:pPr>
        <w:numPr>
          <w:ilvl w:val="0"/>
          <w:numId w:val="12"/>
        </w:numPr>
        <w:tabs>
          <w:tab w:val="clear" w:pos="360"/>
          <w:tab w:val="clear" w:pos="720"/>
          <w:tab w:val="clear" w:pos="1080"/>
          <w:tab w:val="clear" w:pos="1440"/>
          <w:tab w:val="left" w:pos="794"/>
          <w:tab w:val="left" w:pos="1191"/>
          <w:tab w:val="left" w:pos="1588"/>
          <w:tab w:val="left" w:pos="1985"/>
        </w:tabs>
        <w:jc w:val="both"/>
        <w:rPr>
          <w:sz w:val="20"/>
        </w:rPr>
      </w:pPr>
      <w:proofErr w:type="gramStart"/>
      <w:r w:rsidRPr="00D85C93">
        <w:rPr>
          <w:sz w:val="20"/>
        </w:rPr>
        <w:t>a</w:t>
      </w:r>
      <w:proofErr w:type="gramEnd"/>
      <w:r w:rsidRPr="00D85C93">
        <w:rPr>
          <w:sz w:val="20"/>
        </w:rPr>
        <w:t xml:space="preserve"> variable </w:t>
      </w:r>
      <w:proofErr w:type="spellStart"/>
      <w:r w:rsidRPr="00D85C93">
        <w:rPr>
          <w:sz w:val="20"/>
        </w:rPr>
        <w:t>PartIdx</w:t>
      </w:r>
      <w:proofErr w:type="spellEnd"/>
      <w:r w:rsidRPr="00D85C93">
        <w:rPr>
          <w:sz w:val="20"/>
        </w:rPr>
        <w:t xml:space="preserve"> specifying the index of the current prediction unit within the current coding unit.</w:t>
      </w:r>
    </w:p>
    <w:p w:rsidR="00BF5469" w:rsidRPr="00D85C93" w:rsidRDefault="00BF5469" w:rsidP="00BF5469">
      <w:pPr>
        <w:rPr>
          <w:sz w:val="20"/>
          <w:lang w:eastAsia="ko-KR"/>
        </w:rPr>
      </w:pPr>
      <w:r w:rsidRPr="00D85C93">
        <w:rPr>
          <w:sz w:val="20"/>
          <w:lang w:eastAsia="ko-KR"/>
        </w:rPr>
        <w:t>Outputs of this process are</w:t>
      </w:r>
    </w:p>
    <w:p w:rsidR="00BF5469" w:rsidRPr="00D85C93" w:rsidRDefault="00BF5469" w:rsidP="00BF5469">
      <w:pPr>
        <w:tabs>
          <w:tab w:val="left" w:pos="400"/>
        </w:tabs>
        <w:rPr>
          <w:sz w:val="20"/>
          <w:lang w:eastAsia="ko-KR"/>
        </w:rPr>
      </w:pPr>
      <w:r w:rsidRPr="00D85C93">
        <w:rPr>
          <w:sz w:val="20"/>
        </w:rPr>
        <w:t>–</w:t>
      </w:r>
      <w:r w:rsidRPr="00D85C93">
        <w:rPr>
          <w:sz w:val="20"/>
        </w:rPr>
        <w:tab/>
      </w:r>
      <w:proofErr w:type="spellStart"/>
      <w:proofErr w:type="gramStart"/>
      <w:r w:rsidRPr="00D85C93">
        <w:rPr>
          <w:sz w:val="20"/>
        </w:rPr>
        <w:t>theluma</w:t>
      </w:r>
      <w:proofErr w:type="spellEnd"/>
      <w:proofErr w:type="gramEnd"/>
      <w:r w:rsidRPr="00D85C93">
        <w:rPr>
          <w:sz w:val="20"/>
          <w:lang w:eastAsia="ko-KR"/>
        </w:rPr>
        <w:t xml:space="preserve"> motion vectors mvL0 and mvL1,</w:t>
      </w:r>
    </w:p>
    <w:p w:rsidR="00BF5469" w:rsidRPr="00D85C93" w:rsidRDefault="00BF5469" w:rsidP="00BF5469">
      <w:pPr>
        <w:tabs>
          <w:tab w:val="left" w:pos="400"/>
        </w:tabs>
        <w:rPr>
          <w:sz w:val="20"/>
        </w:rPr>
      </w:pPr>
      <w:r w:rsidRPr="00D85C93">
        <w:rPr>
          <w:sz w:val="20"/>
        </w:rPr>
        <w:t>–</w:t>
      </w:r>
      <w:r w:rsidRPr="00D85C93">
        <w:rPr>
          <w:sz w:val="20"/>
        </w:rPr>
        <w:tab/>
      </w:r>
      <w:proofErr w:type="gramStart"/>
      <w:r w:rsidRPr="00D85C93">
        <w:rPr>
          <w:sz w:val="20"/>
        </w:rPr>
        <w:t>the</w:t>
      </w:r>
      <w:proofErr w:type="gramEnd"/>
      <w:r w:rsidRPr="00D85C93">
        <w:rPr>
          <w:sz w:val="20"/>
        </w:rPr>
        <w:t xml:space="preserve"> reference indices refIdxL0 and refIdxL1,</w:t>
      </w:r>
    </w:p>
    <w:p w:rsidR="00BF5469" w:rsidRPr="00D85C93" w:rsidRDefault="00BF5469" w:rsidP="00BF5469">
      <w:pPr>
        <w:tabs>
          <w:tab w:val="left" w:pos="400"/>
        </w:tabs>
        <w:rPr>
          <w:sz w:val="20"/>
        </w:rPr>
      </w:pPr>
      <w:r w:rsidRPr="00D85C93">
        <w:rPr>
          <w:sz w:val="20"/>
        </w:rPr>
        <w:t>–</w:t>
      </w:r>
      <w:r w:rsidRPr="00D85C93">
        <w:rPr>
          <w:sz w:val="20"/>
        </w:rPr>
        <w:tab/>
      </w:r>
      <w:proofErr w:type="gramStart"/>
      <w:r w:rsidRPr="00D85C93">
        <w:rPr>
          <w:sz w:val="20"/>
        </w:rPr>
        <w:t>the</w:t>
      </w:r>
      <w:proofErr w:type="gramEnd"/>
      <w:r w:rsidRPr="00D85C93">
        <w:rPr>
          <w:sz w:val="20"/>
        </w:rPr>
        <w:t xml:space="preserve"> prediction list utilization flags predFlagL0 and predFlagL1.</w:t>
      </w:r>
    </w:p>
    <w:p w:rsidR="00BF5469" w:rsidRPr="00D85C93" w:rsidRDefault="00BF5469" w:rsidP="00BF5469">
      <w:pPr>
        <w:rPr>
          <w:sz w:val="20"/>
          <w:lang w:eastAsia="ko-KR"/>
        </w:rPr>
      </w:pPr>
      <w:r w:rsidRPr="00D85C93">
        <w:rPr>
          <w:sz w:val="20"/>
          <w:lang w:eastAsia="ko-KR"/>
        </w:rPr>
        <w:t>The motion vectors mvL0 and mvL1, the reference indices refIdxL0 and refIdxL1, and the prediction utilization flags predFlagL0 and predFlagL1 are derived as specified by the following ordered steps:</w:t>
      </w:r>
    </w:p>
    <w:p w:rsidR="00BF5469" w:rsidRPr="00D85C93" w:rsidRDefault="00BF5469" w:rsidP="00BF5469">
      <w:pPr>
        <w:numPr>
          <w:ilvl w:val="0"/>
          <w:numId w:val="19"/>
        </w:numPr>
        <w:tabs>
          <w:tab w:val="clear" w:pos="360"/>
          <w:tab w:val="left" w:pos="2977"/>
        </w:tabs>
        <w:ind w:left="709"/>
        <w:jc w:val="both"/>
        <w:rPr>
          <w:sz w:val="20"/>
          <w:lang w:eastAsia="ko-KR"/>
        </w:rPr>
      </w:pPr>
      <w:r w:rsidRPr="00D85C93">
        <w:rPr>
          <w:sz w:val="20"/>
          <w:lang w:eastAsia="ko-KR"/>
        </w:rPr>
        <w:t xml:space="preserve">The </w:t>
      </w:r>
      <w:r w:rsidRPr="00D85C93">
        <w:rPr>
          <w:sz w:val="20"/>
        </w:rPr>
        <w:t>derivation</w:t>
      </w:r>
      <w:r w:rsidRPr="00D85C93">
        <w:rPr>
          <w:sz w:val="20"/>
          <w:lang w:eastAsia="ko-KR"/>
        </w:rPr>
        <w:t xml:space="preserve"> process for merging candidates from neighboring prediction unit partitions in </w:t>
      </w:r>
      <w:proofErr w:type="spellStart"/>
      <w:r w:rsidRPr="00D85C93">
        <w:rPr>
          <w:sz w:val="20"/>
          <w:lang w:eastAsia="ko-KR"/>
        </w:rPr>
        <w:t>subclause</w:t>
      </w:r>
      <w:proofErr w:type="spellEnd"/>
      <w:r w:rsidR="006552D0">
        <w:rPr>
          <w:rFonts w:hint="eastAsia"/>
          <w:sz w:val="20"/>
          <w:lang w:eastAsia="ko-KR"/>
        </w:rPr>
        <w:t xml:space="preserve"> 8.4.2.1.4</w:t>
      </w:r>
      <w:r w:rsidRPr="00D85C93">
        <w:rPr>
          <w:sz w:val="20"/>
          <w:lang w:eastAsia="ko-KR"/>
        </w:rPr>
        <w:t xml:space="preserve"> is invoked with </w:t>
      </w:r>
      <w:proofErr w:type="spellStart"/>
      <w:r w:rsidRPr="00D85C93">
        <w:rPr>
          <w:sz w:val="20"/>
          <w:lang w:eastAsia="ko-KR"/>
        </w:rPr>
        <w:t>luma</w:t>
      </w:r>
      <w:proofErr w:type="spellEnd"/>
      <w:r w:rsidRPr="00D85C93">
        <w:rPr>
          <w:sz w:val="20"/>
          <w:lang w:eastAsia="ko-KR"/>
        </w:rPr>
        <w:t xml:space="preserve"> location ( </w:t>
      </w:r>
      <w:proofErr w:type="spellStart"/>
      <w:r w:rsidRPr="00D85C93">
        <w:rPr>
          <w:sz w:val="20"/>
          <w:lang w:eastAsia="ko-KR"/>
        </w:rPr>
        <w:t>xP</w:t>
      </w:r>
      <w:proofErr w:type="spellEnd"/>
      <w:r w:rsidRPr="00D85C93">
        <w:rPr>
          <w:sz w:val="20"/>
          <w:lang w:eastAsia="ko-KR"/>
        </w:rPr>
        <w:t>, </w:t>
      </w:r>
      <w:proofErr w:type="spellStart"/>
      <w:r w:rsidRPr="00D85C93">
        <w:rPr>
          <w:sz w:val="20"/>
          <w:lang w:eastAsia="ko-KR"/>
        </w:rPr>
        <w:t>yP</w:t>
      </w:r>
      <w:proofErr w:type="spellEnd"/>
      <w:r w:rsidRPr="00D85C93">
        <w:rPr>
          <w:sz w:val="20"/>
          <w:lang w:eastAsia="ko-KR"/>
        </w:rPr>
        <w:t xml:space="preserve"> ), the width and the height of the prediction unit </w:t>
      </w:r>
      <w:proofErr w:type="spellStart"/>
      <w:r w:rsidRPr="00D85C93">
        <w:rPr>
          <w:sz w:val="20"/>
          <w:lang w:eastAsia="ko-KR"/>
        </w:rPr>
        <w:t>nPSW</w:t>
      </w:r>
      <w:proofErr w:type="spellEnd"/>
      <w:r w:rsidRPr="00D85C93">
        <w:rPr>
          <w:sz w:val="20"/>
          <w:lang w:eastAsia="ko-KR"/>
        </w:rPr>
        <w:t xml:space="preserve"> and </w:t>
      </w:r>
      <w:proofErr w:type="spellStart"/>
      <w:r w:rsidRPr="00D85C93">
        <w:rPr>
          <w:sz w:val="20"/>
          <w:lang w:eastAsia="ko-KR"/>
        </w:rPr>
        <w:t>nPSH</w:t>
      </w:r>
      <w:proofErr w:type="spellEnd"/>
      <w:r w:rsidRPr="00D85C93">
        <w:rPr>
          <w:sz w:val="20"/>
          <w:lang w:eastAsia="ko-KR"/>
        </w:rPr>
        <w:t xml:space="preserve"> and the partition index </w:t>
      </w:r>
      <w:proofErr w:type="spellStart"/>
      <w:r w:rsidRPr="00D85C93">
        <w:rPr>
          <w:sz w:val="20"/>
          <w:lang w:eastAsia="ko-KR"/>
        </w:rPr>
        <w:t>PartIdx</w:t>
      </w:r>
      <w:proofErr w:type="spellEnd"/>
      <w:r w:rsidRPr="00D85C93">
        <w:rPr>
          <w:sz w:val="20"/>
          <w:lang w:eastAsia="ko-KR"/>
        </w:rPr>
        <w:t xml:space="preserve"> as inputs and the output is assigned to the availability flags </w:t>
      </w:r>
      <w:proofErr w:type="spellStart"/>
      <w:r w:rsidRPr="00D85C93">
        <w:rPr>
          <w:sz w:val="20"/>
          <w:lang w:eastAsia="ko-KR"/>
        </w:rPr>
        <w:t>availableFlagN</w:t>
      </w:r>
      <w:proofErr w:type="spellEnd"/>
      <w:r w:rsidRPr="00D85C93">
        <w:rPr>
          <w:sz w:val="20"/>
          <w:lang w:eastAsia="ko-KR"/>
        </w:rPr>
        <w:t xml:space="preserve">, the motion vectors mvL0N and mvL1N, the reference indices refIdxL0N and refIdxL1N and </w:t>
      </w:r>
      <w:r w:rsidRPr="00D85C93">
        <w:rPr>
          <w:sz w:val="20"/>
        </w:rPr>
        <w:t>the prediction list utilization flags predFlagL0N and predFlagL1N</w:t>
      </w:r>
      <w:r w:rsidRPr="00D85C93">
        <w:rPr>
          <w:sz w:val="20"/>
          <w:lang w:eastAsia="ko-KR"/>
        </w:rPr>
        <w:t xml:space="preserve"> with N being replaced by A, B, C or D.</w:t>
      </w:r>
    </w:p>
    <w:p w:rsidR="00BF5469" w:rsidRPr="00D85C93" w:rsidRDefault="00BF5469" w:rsidP="00BF5469">
      <w:pPr>
        <w:numPr>
          <w:ilvl w:val="0"/>
          <w:numId w:val="19"/>
        </w:numPr>
        <w:tabs>
          <w:tab w:val="clear" w:pos="360"/>
          <w:tab w:val="left" w:pos="2977"/>
        </w:tabs>
        <w:ind w:left="709"/>
        <w:jc w:val="both"/>
        <w:rPr>
          <w:sz w:val="20"/>
          <w:lang w:eastAsia="ko-KR"/>
        </w:rPr>
      </w:pPr>
      <w:r w:rsidRPr="00D85C93">
        <w:rPr>
          <w:sz w:val="20"/>
          <w:lang w:eastAsia="ko-KR"/>
        </w:rPr>
        <w:t xml:space="preserve">The derivation process of reference indices for temporal merging candidate in </w:t>
      </w:r>
      <w:proofErr w:type="spellStart"/>
      <w:r w:rsidRPr="00D85C93">
        <w:rPr>
          <w:sz w:val="20"/>
          <w:lang w:eastAsia="ko-KR"/>
        </w:rPr>
        <w:t>subclause</w:t>
      </w:r>
      <w:proofErr w:type="spellEnd"/>
      <w:r w:rsidR="006552D0">
        <w:rPr>
          <w:rFonts w:hint="eastAsia"/>
          <w:sz w:val="20"/>
          <w:lang w:eastAsia="ko-KR"/>
        </w:rPr>
        <w:t xml:space="preserve"> 8.4.2.1.3 </w:t>
      </w:r>
      <w:r w:rsidRPr="00D85C93">
        <w:rPr>
          <w:sz w:val="20"/>
          <w:lang w:eastAsia="ko-KR"/>
        </w:rPr>
        <w:t xml:space="preserve">is invoked with </w:t>
      </w:r>
      <w:proofErr w:type="spellStart"/>
      <w:r w:rsidRPr="00D85C93">
        <w:rPr>
          <w:sz w:val="20"/>
          <w:lang w:eastAsia="ko-KR"/>
        </w:rPr>
        <w:t>luma</w:t>
      </w:r>
      <w:proofErr w:type="spellEnd"/>
      <w:r w:rsidRPr="00D85C93">
        <w:rPr>
          <w:sz w:val="20"/>
          <w:lang w:eastAsia="ko-KR"/>
        </w:rPr>
        <w:t xml:space="preserve"> location </w:t>
      </w:r>
      <w:proofErr w:type="gramStart"/>
      <w:r w:rsidRPr="00D85C93">
        <w:rPr>
          <w:sz w:val="20"/>
          <w:lang w:eastAsia="ko-KR"/>
        </w:rPr>
        <w:t xml:space="preserve">( </w:t>
      </w:r>
      <w:proofErr w:type="spellStart"/>
      <w:r w:rsidRPr="00D85C93">
        <w:rPr>
          <w:sz w:val="20"/>
          <w:lang w:eastAsia="ko-KR"/>
        </w:rPr>
        <w:t>xP</w:t>
      </w:r>
      <w:proofErr w:type="spellEnd"/>
      <w:proofErr w:type="gramEnd"/>
      <w:r w:rsidRPr="00D85C93">
        <w:rPr>
          <w:sz w:val="20"/>
          <w:lang w:eastAsia="ko-KR"/>
        </w:rPr>
        <w:t xml:space="preserve">, </w:t>
      </w:r>
      <w:proofErr w:type="spellStart"/>
      <w:r w:rsidRPr="00D85C93">
        <w:rPr>
          <w:sz w:val="20"/>
          <w:lang w:eastAsia="ko-KR"/>
        </w:rPr>
        <w:t>yP</w:t>
      </w:r>
      <w:proofErr w:type="spellEnd"/>
      <w:r w:rsidRPr="00D85C93">
        <w:rPr>
          <w:sz w:val="20"/>
          <w:lang w:eastAsia="ko-KR"/>
        </w:rPr>
        <w:t xml:space="preserve"> ), </w:t>
      </w:r>
      <w:proofErr w:type="spellStart"/>
      <w:r w:rsidRPr="00D85C93">
        <w:rPr>
          <w:sz w:val="20"/>
          <w:lang w:eastAsia="ko-KR"/>
        </w:rPr>
        <w:t>nPSW</w:t>
      </w:r>
      <w:proofErr w:type="spellEnd"/>
      <w:r w:rsidRPr="00D85C93">
        <w:rPr>
          <w:sz w:val="20"/>
          <w:lang w:eastAsia="ko-KR"/>
        </w:rPr>
        <w:t xml:space="preserve">, </w:t>
      </w:r>
      <w:proofErr w:type="spellStart"/>
      <w:r w:rsidRPr="00D85C93">
        <w:rPr>
          <w:sz w:val="20"/>
          <w:lang w:eastAsia="ko-KR"/>
        </w:rPr>
        <w:t>nPSH</w:t>
      </w:r>
      <w:proofErr w:type="spellEnd"/>
      <w:r w:rsidRPr="00D85C93">
        <w:rPr>
          <w:sz w:val="20"/>
          <w:lang w:eastAsia="ko-KR"/>
        </w:rPr>
        <w:t xml:space="preserve"> as the inputs and the output is directly assigned to </w:t>
      </w:r>
      <w:proofErr w:type="spellStart"/>
      <w:r w:rsidRPr="00D85C93">
        <w:rPr>
          <w:sz w:val="20"/>
          <w:lang w:eastAsia="ko-KR"/>
        </w:rPr>
        <w:t>refIdxLX</w:t>
      </w:r>
      <w:proofErr w:type="spellEnd"/>
      <w:r w:rsidRPr="00D85C93">
        <w:rPr>
          <w:sz w:val="20"/>
          <w:lang w:eastAsia="ko-KR"/>
        </w:rPr>
        <w:t>.</w:t>
      </w:r>
    </w:p>
    <w:p w:rsidR="00BF5469" w:rsidRPr="00D85C93" w:rsidRDefault="00BF5469" w:rsidP="00C8617B">
      <w:pPr>
        <w:numPr>
          <w:ilvl w:val="0"/>
          <w:numId w:val="19"/>
        </w:numPr>
        <w:tabs>
          <w:tab w:val="clear" w:pos="360"/>
          <w:tab w:val="clear" w:pos="1080"/>
          <w:tab w:val="left" w:pos="2977"/>
        </w:tabs>
        <w:ind w:left="709"/>
        <w:jc w:val="both"/>
        <w:rPr>
          <w:sz w:val="20"/>
          <w:lang w:eastAsia="ko-KR"/>
        </w:rPr>
      </w:pPr>
      <w:r w:rsidRPr="00D85C93">
        <w:rPr>
          <w:sz w:val="20"/>
          <w:lang w:eastAsia="ko-KR"/>
        </w:rPr>
        <w:t xml:space="preserve">The derivation process for temporal </w:t>
      </w:r>
      <w:proofErr w:type="spellStart"/>
      <w:r w:rsidRPr="00D85C93">
        <w:rPr>
          <w:sz w:val="20"/>
          <w:lang w:eastAsia="ko-KR"/>
        </w:rPr>
        <w:t>luma</w:t>
      </w:r>
      <w:proofErr w:type="spellEnd"/>
      <w:r w:rsidRPr="00D85C93">
        <w:rPr>
          <w:sz w:val="20"/>
          <w:lang w:eastAsia="ko-KR"/>
        </w:rPr>
        <w:t xml:space="preserve"> motion vector prediction in </w:t>
      </w:r>
      <w:proofErr w:type="spellStart"/>
      <w:r w:rsidRPr="00D85C93">
        <w:rPr>
          <w:sz w:val="20"/>
          <w:lang w:eastAsia="ko-KR"/>
        </w:rPr>
        <w:t>subclause</w:t>
      </w:r>
      <w:proofErr w:type="spellEnd"/>
      <w:r w:rsidR="006552D0">
        <w:rPr>
          <w:rFonts w:hint="eastAsia"/>
          <w:sz w:val="20"/>
          <w:lang w:eastAsia="ko-KR"/>
        </w:rPr>
        <w:t xml:space="preserve"> 8.4.2.1.7 </w:t>
      </w:r>
      <w:r w:rsidRPr="00D85C93">
        <w:rPr>
          <w:sz w:val="20"/>
          <w:lang w:eastAsia="ko-KR"/>
        </w:rPr>
        <w:t xml:space="preserve">is invoked with </w:t>
      </w:r>
      <w:proofErr w:type="spellStart"/>
      <w:r w:rsidRPr="00D85C93">
        <w:rPr>
          <w:sz w:val="20"/>
          <w:lang w:eastAsia="ko-KR"/>
        </w:rPr>
        <w:t>luma</w:t>
      </w:r>
      <w:proofErr w:type="spellEnd"/>
      <w:r w:rsidRPr="00D85C93">
        <w:rPr>
          <w:sz w:val="20"/>
          <w:lang w:eastAsia="ko-KR"/>
        </w:rPr>
        <w:t xml:space="preserve"> location </w:t>
      </w:r>
      <w:proofErr w:type="gramStart"/>
      <w:r w:rsidRPr="00D85C93">
        <w:rPr>
          <w:sz w:val="20"/>
          <w:lang w:eastAsia="ko-KR"/>
        </w:rPr>
        <w:t>( </w:t>
      </w:r>
      <w:proofErr w:type="spellStart"/>
      <w:r w:rsidRPr="00D85C93">
        <w:rPr>
          <w:sz w:val="20"/>
          <w:lang w:eastAsia="ko-KR"/>
        </w:rPr>
        <w:t>xP</w:t>
      </w:r>
      <w:proofErr w:type="spellEnd"/>
      <w:proofErr w:type="gramEnd"/>
      <w:r w:rsidRPr="00D85C93">
        <w:rPr>
          <w:sz w:val="20"/>
          <w:lang w:eastAsia="ko-KR"/>
        </w:rPr>
        <w:t>, </w:t>
      </w:r>
      <w:proofErr w:type="spellStart"/>
      <w:r w:rsidRPr="00D85C93">
        <w:rPr>
          <w:sz w:val="20"/>
          <w:lang w:eastAsia="ko-KR"/>
        </w:rPr>
        <w:t>yP</w:t>
      </w:r>
      <w:proofErr w:type="spellEnd"/>
      <w:r w:rsidRPr="00D85C93">
        <w:rPr>
          <w:sz w:val="20"/>
          <w:lang w:eastAsia="ko-KR"/>
        </w:rPr>
        <w:t xml:space="preserve"> ), </w:t>
      </w:r>
      <w:proofErr w:type="spellStart"/>
      <w:r w:rsidRPr="00D85C93">
        <w:rPr>
          <w:sz w:val="20"/>
          <w:lang w:eastAsia="ko-KR"/>
        </w:rPr>
        <w:t>refIdxLX</w:t>
      </w:r>
      <w:proofErr w:type="spellEnd"/>
      <w:r w:rsidRPr="00D85C93">
        <w:rPr>
          <w:sz w:val="20"/>
          <w:lang w:eastAsia="ko-KR"/>
        </w:rPr>
        <w:t xml:space="preserve"> as the inputs and with the output being the availability flag </w:t>
      </w:r>
      <w:proofErr w:type="spellStart"/>
      <w:r w:rsidRPr="00D85C93">
        <w:rPr>
          <w:sz w:val="20"/>
          <w:lang w:eastAsia="ko-KR"/>
        </w:rPr>
        <w:t>availableFlagLXCol</w:t>
      </w:r>
      <w:proofErr w:type="spellEnd"/>
      <w:r w:rsidRPr="00D85C93">
        <w:rPr>
          <w:sz w:val="20"/>
          <w:lang w:eastAsia="ko-KR"/>
        </w:rPr>
        <w:t xml:space="preserve"> and the temporal motion vector </w:t>
      </w:r>
      <w:proofErr w:type="spellStart"/>
      <w:r w:rsidRPr="00D85C93">
        <w:rPr>
          <w:sz w:val="20"/>
          <w:lang w:eastAsia="ko-KR"/>
        </w:rPr>
        <w:t>mvLXCol</w:t>
      </w:r>
      <w:proofErr w:type="spellEnd"/>
      <w:r w:rsidRPr="00D85C93">
        <w:rPr>
          <w:sz w:val="20"/>
          <w:lang w:eastAsia="ko-KR"/>
        </w:rPr>
        <w:t>.</w:t>
      </w:r>
      <w:r w:rsidR="007266AC" w:rsidRPr="00D85C93">
        <w:rPr>
          <w:rFonts w:hint="eastAsia"/>
          <w:sz w:val="20"/>
          <w:lang w:eastAsia="ko-KR"/>
        </w:rPr>
        <w:br/>
      </w:r>
      <w:r w:rsidR="007266AC" w:rsidRPr="00D85C93">
        <w:rPr>
          <w:sz w:val="20"/>
          <w:highlight w:val="yellow"/>
          <w:lang w:eastAsia="ko-KR"/>
        </w:rPr>
        <w:br/>
      </w:r>
      <w:r w:rsidR="007266AC" w:rsidRPr="00D85C93">
        <w:rPr>
          <w:rFonts w:hint="eastAsia"/>
          <w:sz w:val="20"/>
          <w:highlight w:val="yellow"/>
          <w:lang w:eastAsia="ko-KR"/>
        </w:rPr>
        <w:t xml:space="preserve">If </w:t>
      </w:r>
      <w:r w:rsidR="007266AC" w:rsidRPr="00D85C93">
        <w:rPr>
          <w:sz w:val="20"/>
          <w:highlight w:val="yellow"/>
          <w:lang w:eastAsia="ko-KR"/>
        </w:rPr>
        <w:t>mvL</w:t>
      </w:r>
      <w:r w:rsidR="007266AC" w:rsidRPr="00D85C93">
        <w:rPr>
          <w:rFonts w:hint="eastAsia"/>
          <w:sz w:val="20"/>
          <w:highlight w:val="yellow"/>
          <w:lang w:eastAsia="ko-KR"/>
        </w:rPr>
        <w:t>0</w:t>
      </w:r>
      <w:r w:rsidR="007266AC" w:rsidRPr="00D85C93">
        <w:rPr>
          <w:rFonts w:hint="eastAsia"/>
          <w:sz w:val="20"/>
          <w:highlight w:val="yellow"/>
        </w:rPr>
        <w:t>Col</w:t>
      </w:r>
      <w:r w:rsidR="007266AC" w:rsidRPr="00D85C93">
        <w:rPr>
          <w:sz w:val="20"/>
          <w:highlight w:val="yellow"/>
        </w:rPr>
        <w:t xml:space="preserve"> is equal to </w:t>
      </w:r>
      <w:r w:rsidR="007266AC" w:rsidRPr="00D85C93">
        <w:rPr>
          <w:rFonts w:hint="eastAsia"/>
          <w:sz w:val="20"/>
          <w:highlight w:val="yellow"/>
        </w:rPr>
        <w:t xml:space="preserve">mvL1Col </w:t>
      </w:r>
      <w:r w:rsidR="007266AC" w:rsidRPr="00D85C93">
        <w:rPr>
          <w:sz w:val="20"/>
          <w:highlight w:val="yellow"/>
        </w:rPr>
        <w:t xml:space="preserve">and </w:t>
      </w:r>
      <w:proofErr w:type="spellStart"/>
      <w:proofErr w:type="gramStart"/>
      <w:r w:rsidR="007266AC" w:rsidRPr="00D85C93">
        <w:rPr>
          <w:sz w:val="20"/>
          <w:highlight w:val="yellow"/>
        </w:rPr>
        <w:t>RefPicOrderCnt</w:t>
      </w:r>
      <w:proofErr w:type="spellEnd"/>
      <w:r w:rsidR="007266AC" w:rsidRPr="00D85C93">
        <w:rPr>
          <w:sz w:val="20"/>
          <w:highlight w:val="yellow"/>
        </w:rPr>
        <w:t>(</w:t>
      </w:r>
      <w:proofErr w:type="gramEnd"/>
      <w:r w:rsidR="007266AC" w:rsidRPr="00D85C93">
        <w:rPr>
          <w:sz w:val="20"/>
          <w:highlight w:val="yellow"/>
        </w:rPr>
        <w:t> </w:t>
      </w:r>
      <w:proofErr w:type="spellStart"/>
      <w:r w:rsidR="007266AC" w:rsidRPr="00D85C93">
        <w:rPr>
          <w:sz w:val="20"/>
          <w:highlight w:val="yellow"/>
        </w:rPr>
        <w:t>currPic</w:t>
      </w:r>
      <w:proofErr w:type="spellEnd"/>
      <w:r w:rsidR="007266AC" w:rsidRPr="00D85C93">
        <w:rPr>
          <w:sz w:val="20"/>
          <w:highlight w:val="yellow"/>
        </w:rPr>
        <w:t>, </w:t>
      </w:r>
      <w:r w:rsidR="007266AC" w:rsidRPr="00C8617B">
        <w:rPr>
          <w:sz w:val="20"/>
          <w:highlight w:val="yellow"/>
        </w:rPr>
        <w:t>refIdxL0</w:t>
      </w:r>
      <w:r w:rsidR="007266AC" w:rsidRPr="00D85C93">
        <w:rPr>
          <w:sz w:val="20"/>
          <w:highlight w:val="yellow"/>
        </w:rPr>
        <w:t>, L</w:t>
      </w:r>
      <w:r w:rsidR="007266AC" w:rsidRPr="00C8617B">
        <w:rPr>
          <w:sz w:val="20"/>
          <w:highlight w:val="yellow"/>
        </w:rPr>
        <w:t>0</w:t>
      </w:r>
      <w:r w:rsidR="007266AC" w:rsidRPr="00D85C93">
        <w:rPr>
          <w:sz w:val="20"/>
          <w:highlight w:val="yellow"/>
        </w:rPr>
        <w:t xml:space="preserve"> ) is equal to </w:t>
      </w:r>
      <w:proofErr w:type="spellStart"/>
      <w:r w:rsidR="007266AC" w:rsidRPr="00D85C93">
        <w:rPr>
          <w:sz w:val="20"/>
          <w:highlight w:val="yellow"/>
        </w:rPr>
        <w:t>RefPicOrderCnt</w:t>
      </w:r>
      <w:proofErr w:type="spellEnd"/>
      <w:r w:rsidR="007266AC" w:rsidRPr="00D85C93">
        <w:rPr>
          <w:sz w:val="20"/>
          <w:highlight w:val="yellow"/>
        </w:rPr>
        <w:t>( </w:t>
      </w:r>
      <w:proofErr w:type="spellStart"/>
      <w:r w:rsidR="007266AC" w:rsidRPr="00D85C93">
        <w:rPr>
          <w:sz w:val="20"/>
          <w:highlight w:val="yellow"/>
        </w:rPr>
        <w:t>currPic</w:t>
      </w:r>
      <w:proofErr w:type="spellEnd"/>
      <w:r w:rsidR="007266AC" w:rsidRPr="00D85C93">
        <w:rPr>
          <w:sz w:val="20"/>
          <w:highlight w:val="yellow"/>
        </w:rPr>
        <w:t>, </w:t>
      </w:r>
      <w:r w:rsidR="007266AC" w:rsidRPr="00C8617B">
        <w:rPr>
          <w:sz w:val="20"/>
          <w:highlight w:val="yellow"/>
        </w:rPr>
        <w:t>refIdxL1,</w:t>
      </w:r>
      <w:r w:rsidR="007266AC" w:rsidRPr="00D85C93">
        <w:rPr>
          <w:sz w:val="20"/>
          <w:highlight w:val="yellow"/>
        </w:rPr>
        <w:t> L</w:t>
      </w:r>
      <w:r w:rsidR="007266AC" w:rsidRPr="00C8617B">
        <w:rPr>
          <w:sz w:val="20"/>
          <w:highlight w:val="yellow"/>
        </w:rPr>
        <w:t>1</w:t>
      </w:r>
      <w:r w:rsidR="007266AC" w:rsidRPr="00D85C93">
        <w:rPr>
          <w:sz w:val="20"/>
          <w:highlight w:val="yellow"/>
        </w:rPr>
        <w:t> )</w:t>
      </w:r>
      <w:r w:rsidR="007266AC" w:rsidRPr="00C8617B">
        <w:rPr>
          <w:sz w:val="20"/>
          <w:highlight w:val="yellow"/>
        </w:rPr>
        <w:t>,</w:t>
      </w:r>
      <w:r w:rsidR="007266AC" w:rsidRPr="00D85C93">
        <w:rPr>
          <w:sz w:val="20"/>
          <w:highlight w:val="yellow"/>
        </w:rPr>
        <w:t xml:space="preserve"> the following applies.</w:t>
      </w:r>
      <w:r w:rsidR="007266AC" w:rsidRPr="00D85C93">
        <w:rPr>
          <w:rFonts w:hint="eastAsia"/>
          <w:sz w:val="20"/>
          <w:highlight w:val="yellow"/>
          <w:lang w:eastAsia="ko-KR"/>
        </w:rPr>
        <w:br/>
      </w:r>
      <w:r w:rsidR="00F45B59" w:rsidRPr="00D85C93">
        <w:rPr>
          <w:rFonts w:hint="eastAsia"/>
          <w:sz w:val="20"/>
          <w:highlight w:val="yellow"/>
          <w:lang w:eastAsia="ko-KR"/>
        </w:rPr>
        <w:br/>
      </w:r>
      <w:r w:rsidR="007266AC" w:rsidRPr="00C8617B">
        <w:rPr>
          <w:sz w:val="20"/>
          <w:highlight w:val="yellow"/>
          <w:lang w:eastAsia="ko-KR"/>
        </w:rPr>
        <w:t>availableFlagL1Col = 0</w:t>
      </w:r>
      <w:r w:rsidR="00F22D90" w:rsidRPr="00D85C93">
        <w:rPr>
          <w:rFonts w:hint="eastAsia"/>
          <w:sz w:val="20"/>
          <w:lang w:eastAsia="ko-KR"/>
        </w:rPr>
        <w:br/>
      </w:r>
      <w:r w:rsidR="007266AC" w:rsidRPr="00D85C93">
        <w:rPr>
          <w:rFonts w:hint="eastAsia"/>
          <w:sz w:val="20"/>
          <w:lang w:eastAsia="ko-KR"/>
        </w:rPr>
        <w:br/>
      </w:r>
      <w:proofErr w:type="gramStart"/>
      <w:r w:rsidRPr="00D85C93">
        <w:rPr>
          <w:sz w:val="20"/>
          <w:lang w:eastAsia="ko-KR"/>
        </w:rPr>
        <w:t>The</w:t>
      </w:r>
      <w:proofErr w:type="gramEnd"/>
      <w:r w:rsidRPr="00D85C93">
        <w:rPr>
          <w:sz w:val="20"/>
          <w:lang w:eastAsia="ko-KR"/>
        </w:rPr>
        <w:t xml:space="preserve"> variables </w:t>
      </w:r>
      <w:proofErr w:type="spellStart"/>
      <w:r w:rsidRPr="00D85C93">
        <w:rPr>
          <w:sz w:val="20"/>
          <w:lang w:eastAsia="ko-KR"/>
        </w:rPr>
        <w:t>availableFlagCol</w:t>
      </w:r>
      <w:proofErr w:type="spellEnd"/>
      <w:r w:rsidRPr="00D85C93">
        <w:rPr>
          <w:sz w:val="20"/>
          <w:lang w:eastAsia="ko-KR"/>
        </w:rPr>
        <w:t xml:space="preserve"> and </w:t>
      </w:r>
      <w:proofErr w:type="spellStart"/>
      <w:r w:rsidRPr="00D85C93">
        <w:rPr>
          <w:sz w:val="20"/>
          <w:lang w:eastAsia="ko-KR"/>
        </w:rPr>
        <w:t>predFlagLXCol</w:t>
      </w:r>
      <w:proofErr w:type="spellEnd"/>
      <w:r w:rsidRPr="00D85C93">
        <w:rPr>
          <w:sz w:val="20"/>
          <w:lang w:eastAsia="ko-KR"/>
        </w:rPr>
        <w:t xml:space="preserve"> (with X being 0 or 1, respectively) are derived as specified below.</w:t>
      </w:r>
    </w:p>
    <w:p w:rsidR="00BF5469" w:rsidRPr="00D85C93" w:rsidRDefault="00BF5469" w:rsidP="00BF5469">
      <w:pPr>
        <w:tabs>
          <w:tab w:val="left" w:pos="9187"/>
        </w:tabs>
        <w:ind w:left="806" w:firstLine="94"/>
        <w:jc w:val="right"/>
        <w:rPr>
          <w:sz w:val="20"/>
          <w:lang w:eastAsia="ko-KR"/>
        </w:rPr>
      </w:pPr>
      <w:proofErr w:type="spellStart"/>
      <w:proofErr w:type="gramStart"/>
      <w:r w:rsidRPr="00D85C93">
        <w:rPr>
          <w:sz w:val="20"/>
          <w:lang w:eastAsia="ko-KR"/>
        </w:rPr>
        <w:t>availableFlagCol</w:t>
      </w:r>
      <w:proofErr w:type="spellEnd"/>
      <w:proofErr w:type="gramEnd"/>
      <w:r w:rsidRPr="00D85C93">
        <w:rPr>
          <w:sz w:val="20"/>
          <w:lang w:eastAsia="ko-KR"/>
        </w:rPr>
        <w:t> = availableFlagL0Col || availableFlagL1Col</w:t>
      </w:r>
      <w:r w:rsidR="00DB69DC" w:rsidRPr="00D85C93">
        <w:rPr>
          <w:sz w:val="20"/>
          <w:lang w:eastAsia="ko-KR"/>
        </w:rPr>
        <w:tab/>
      </w:r>
    </w:p>
    <w:p w:rsidR="00BF5469" w:rsidRPr="00D85C93" w:rsidRDefault="00BF5469" w:rsidP="00BF5469">
      <w:pPr>
        <w:tabs>
          <w:tab w:val="left" w:pos="9187"/>
        </w:tabs>
        <w:ind w:left="806" w:firstLine="94"/>
        <w:jc w:val="right"/>
        <w:rPr>
          <w:sz w:val="20"/>
          <w:lang w:eastAsia="ko-KR"/>
        </w:rPr>
      </w:pPr>
      <w:proofErr w:type="spellStart"/>
      <w:proofErr w:type="gramStart"/>
      <w:r w:rsidRPr="00D85C93">
        <w:rPr>
          <w:sz w:val="20"/>
          <w:lang w:eastAsia="ko-KR"/>
        </w:rPr>
        <w:t>predFlagLXCol</w:t>
      </w:r>
      <w:proofErr w:type="spellEnd"/>
      <w:proofErr w:type="gramEnd"/>
      <w:r w:rsidRPr="00D85C93">
        <w:rPr>
          <w:sz w:val="20"/>
          <w:lang w:eastAsia="ko-KR"/>
        </w:rPr>
        <w:t> = </w:t>
      </w:r>
      <w:proofErr w:type="spellStart"/>
      <w:r w:rsidRPr="00D85C93">
        <w:rPr>
          <w:sz w:val="20"/>
          <w:lang w:eastAsia="ko-KR"/>
        </w:rPr>
        <w:t>availableFlagLXCol</w:t>
      </w:r>
      <w:proofErr w:type="spellEnd"/>
      <w:r w:rsidR="00DB69DC" w:rsidRPr="00D85C93">
        <w:rPr>
          <w:sz w:val="20"/>
          <w:lang w:eastAsia="ko-KR"/>
        </w:rPr>
        <w:tab/>
      </w:r>
    </w:p>
    <w:p w:rsidR="00BF5469" w:rsidRPr="00D85C93" w:rsidRDefault="00BF5469" w:rsidP="00BF5469">
      <w:pPr>
        <w:numPr>
          <w:ilvl w:val="0"/>
          <w:numId w:val="19"/>
        </w:numPr>
        <w:tabs>
          <w:tab w:val="clear" w:pos="360"/>
          <w:tab w:val="left" w:pos="2977"/>
        </w:tabs>
        <w:ind w:left="709"/>
        <w:jc w:val="both"/>
        <w:rPr>
          <w:sz w:val="20"/>
          <w:lang w:eastAsia="ko-KR"/>
        </w:rPr>
      </w:pPr>
      <w:r w:rsidRPr="00D85C93">
        <w:rPr>
          <w:sz w:val="20"/>
          <w:lang w:eastAsia="ko-KR"/>
        </w:rPr>
        <w:t xml:space="preserve">The merging candidate list, </w:t>
      </w:r>
      <w:proofErr w:type="spellStart"/>
      <w:r w:rsidRPr="00D85C93">
        <w:rPr>
          <w:sz w:val="20"/>
          <w:lang w:eastAsia="ko-KR"/>
        </w:rPr>
        <w:t>mergeCandList</w:t>
      </w:r>
      <w:proofErr w:type="spellEnd"/>
      <w:r w:rsidRPr="00D85C93">
        <w:rPr>
          <w:sz w:val="20"/>
          <w:lang w:eastAsia="ko-KR"/>
        </w:rPr>
        <w:t>, is constructed of which elements are given as specified order:</w:t>
      </w:r>
    </w:p>
    <w:p w:rsidR="00BF5469" w:rsidRPr="00D85C93" w:rsidRDefault="00BF5469" w:rsidP="00BF5469">
      <w:pPr>
        <w:numPr>
          <w:ilvl w:val="1"/>
          <w:numId w:val="18"/>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D85C93">
        <w:rPr>
          <w:sz w:val="20"/>
          <w:lang w:eastAsia="ko-KR"/>
        </w:rPr>
        <w:t>A</w:t>
      </w:r>
      <w:r w:rsidRPr="00D85C93">
        <w:rPr>
          <w:sz w:val="20"/>
        </w:rPr>
        <w:t>,</w:t>
      </w:r>
      <w:r w:rsidRPr="00D85C93">
        <w:rPr>
          <w:sz w:val="20"/>
          <w:lang w:eastAsia="ko-KR"/>
        </w:rPr>
        <w:t xml:space="preserve"> if </w:t>
      </w:r>
      <w:proofErr w:type="spellStart"/>
      <w:r w:rsidRPr="00D85C93">
        <w:rPr>
          <w:sz w:val="20"/>
          <w:lang w:eastAsia="ko-KR"/>
        </w:rPr>
        <w:t>availableFlagA</w:t>
      </w:r>
      <w:proofErr w:type="spellEnd"/>
      <w:r w:rsidRPr="00D85C93">
        <w:rPr>
          <w:sz w:val="20"/>
          <w:lang w:eastAsia="ko-KR"/>
        </w:rPr>
        <w:t xml:space="preserve"> is equal to 1</w:t>
      </w:r>
    </w:p>
    <w:p w:rsidR="00BF5469" w:rsidRPr="00D85C93" w:rsidRDefault="00BF5469" w:rsidP="00BF5469">
      <w:pPr>
        <w:numPr>
          <w:ilvl w:val="1"/>
          <w:numId w:val="18"/>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D85C93">
        <w:rPr>
          <w:sz w:val="20"/>
          <w:lang w:eastAsia="ko-KR"/>
        </w:rPr>
        <w:t xml:space="preserve">B, if </w:t>
      </w:r>
      <w:proofErr w:type="spellStart"/>
      <w:r w:rsidRPr="00D85C93">
        <w:rPr>
          <w:sz w:val="20"/>
          <w:lang w:eastAsia="ko-KR"/>
        </w:rPr>
        <w:t>availableFlagB</w:t>
      </w:r>
      <w:proofErr w:type="spellEnd"/>
      <w:r w:rsidRPr="00D85C93">
        <w:rPr>
          <w:sz w:val="20"/>
          <w:lang w:eastAsia="ko-KR"/>
        </w:rPr>
        <w:t xml:space="preserve"> is equal to 1</w:t>
      </w:r>
    </w:p>
    <w:p w:rsidR="00BF5469" w:rsidRPr="00D85C93" w:rsidRDefault="00BF5469" w:rsidP="00BF5469">
      <w:pPr>
        <w:numPr>
          <w:ilvl w:val="1"/>
          <w:numId w:val="18"/>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D85C93">
        <w:rPr>
          <w:sz w:val="20"/>
          <w:lang w:eastAsia="ko-KR"/>
        </w:rPr>
        <w:t xml:space="preserve">Col, if </w:t>
      </w:r>
      <w:proofErr w:type="spellStart"/>
      <w:r w:rsidRPr="00D85C93">
        <w:rPr>
          <w:sz w:val="20"/>
          <w:lang w:eastAsia="ko-KR"/>
        </w:rPr>
        <w:t>availableFlagCol</w:t>
      </w:r>
      <w:proofErr w:type="spellEnd"/>
      <w:r w:rsidRPr="00D85C93">
        <w:rPr>
          <w:sz w:val="20"/>
          <w:lang w:eastAsia="ko-KR"/>
        </w:rPr>
        <w:t xml:space="preserve"> is equal to 1</w:t>
      </w:r>
    </w:p>
    <w:p w:rsidR="00BF5469" w:rsidRPr="00D85C93" w:rsidRDefault="00BF5469" w:rsidP="00BF5469">
      <w:pPr>
        <w:numPr>
          <w:ilvl w:val="1"/>
          <w:numId w:val="18"/>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D85C93">
        <w:rPr>
          <w:sz w:val="20"/>
          <w:lang w:eastAsia="ko-KR"/>
        </w:rPr>
        <w:lastRenderedPageBreak/>
        <w:t xml:space="preserve">C, if </w:t>
      </w:r>
      <w:proofErr w:type="spellStart"/>
      <w:r w:rsidRPr="00D85C93">
        <w:rPr>
          <w:sz w:val="20"/>
          <w:lang w:eastAsia="ko-KR"/>
        </w:rPr>
        <w:t>availableFlagC</w:t>
      </w:r>
      <w:proofErr w:type="spellEnd"/>
      <w:r w:rsidRPr="00D85C93">
        <w:rPr>
          <w:sz w:val="20"/>
          <w:lang w:eastAsia="ko-KR"/>
        </w:rPr>
        <w:t xml:space="preserve"> is equal to 1</w:t>
      </w:r>
    </w:p>
    <w:p w:rsidR="00BF5469" w:rsidRPr="00D85C93" w:rsidRDefault="00BF5469" w:rsidP="00BF5469">
      <w:pPr>
        <w:numPr>
          <w:ilvl w:val="1"/>
          <w:numId w:val="18"/>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D85C93">
        <w:rPr>
          <w:sz w:val="20"/>
          <w:lang w:eastAsia="ko-KR"/>
        </w:rPr>
        <w:t xml:space="preserve">D, if </w:t>
      </w:r>
      <w:proofErr w:type="spellStart"/>
      <w:r w:rsidRPr="00D85C93">
        <w:rPr>
          <w:sz w:val="20"/>
          <w:lang w:eastAsia="ko-KR"/>
        </w:rPr>
        <w:t>availableFlagD</w:t>
      </w:r>
      <w:proofErr w:type="spellEnd"/>
      <w:r w:rsidRPr="00D85C93">
        <w:rPr>
          <w:sz w:val="20"/>
          <w:lang w:eastAsia="ko-KR"/>
        </w:rPr>
        <w:t xml:space="preserve"> is equal to 1</w:t>
      </w:r>
    </w:p>
    <w:p w:rsidR="00BF5469" w:rsidRPr="00D85C93" w:rsidRDefault="00BF5469" w:rsidP="00BF5469">
      <w:pPr>
        <w:numPr>
          <w:ilvl w:val="0"/>
          <w:numId w:val="19"/>
        </w:numPr>
        <w:tabs>
          <w:tab w:val="clear" w:pos="360"/>
          <w:tab w:val="left" w:pos="2977"/>
        </w:tabs>
        <w:ind w:left="709"/>
        <w:jc w:val="both"/>
        <w:rPr>
          <w:sz w:val="20"/>
          <w:lang w:eastAsia="ko-KR"/>
        </w:rPr>
      </w:pPr>
      <w:r w:rsidRPr="00D85C93">
        <w:rPr>
          <w:sz w:val="20"/>
          <w:lang w:eastAsia="ko-KR"/>
        </w:rPr>
        <w:t xml:space="preserve">If several merging candidates have the motion vectors and the same reference indices, the merging candidates are removed from the list except the merging candidate which has the smallest order in the </w:t>
      </w:r>
      <w:proofErr w:type="spellStart"/>
      <w:r w:rsidRPr="00D85C93">
        <w:rPr>
          <w:sz w:val="20"/>
          <w:lang w:eastAsia="ko-KR"/>
        </w:rPr>
        <w:t>mergeCandList</w:t>
      </w:r>
      <w:proofErr w:type="spellEnd"/>
      <w:r w:rsidRPr="00D85C93">
        <w:rPr>
          <w:sz w:val="20"/>
          <w:lang w:eastAsia="ko-KR"/>
        </w:rPr>
        <w:t>.</w:t>
      </w:r>
    </w:p>
    <w:p w:rsidR="00BF5469" w:rsidRPr="00D85C93" w:rsidRDefault="00BF5469" w:rsidP="00BF5469">
      <w:pPr>
        <w:numPr>
          <w:ilvl w:val="0"/>
          <w:numId w:val="19"/>
        </w:numPr>
        <w:tabs>
          <w:tab w:val="clear" w:pos="360"/>
          <w:tab w:val="left" w:pos="2977"/>
        </w:tabs>
        <w:ind w:left="709"/>
        <w:jc w:val="both"/>
        <w:rPr>
          <w:sz w:val="20"/>
          <w:lang w:eastAsia="ko-KR"/>
        </w:rPr>
      </w:pPr>
      <w:r w:rsidRPr="00D85C93">
        <w:rPr>
          <w:sz w:val="20"/>
          <w:lang w:eastAsia="ko-KR"/>
        </w:rPr>
        <w:t xml:space="preserve">If the number of elements </w:t>
      </w:r>
      <w:proofErr w:type="spellStart"/>
      <w:r w:rsidRPr="00D85C93">
        <w:rPr>
          <w:sz w:val="20"/>
          <w:lang w:eastAsia="ko-KR"/>
        </w:rPr>
        <w:t>NumMergeCand</w:t>
      </w:r>
      <w:proofErr w:type="spellEnd"/>
      <w:r w:rsidRPr="00D85C93">
        <w:rPr>
          <w:sz w:val="20"/>
          <w:lang w:eastAsia="ko-KR"/>
        </w:rPr>
        <w:t xml:space="preserve"> within the </w:t>
      </w:r>
      <w:proofErr w:type="spellStart"/>
      <w:r w:rsidRPr="00D85C93">
        <w:rPr>
          <w:sz w:val="20"/>
          <w:lang w:eastAsia="ko-KR"/>
        </w:rPr>
        <w:t>mergeCandList</w:t>
      </w:r>
      <w:proofErr w:type="spellEnd"/>
      <w:r w:rsidRPr="00D85C93">
        <w:rPr>
          <w:sz w:val="20"/>
          <w:lang w:eastAsia="ko-KR"/>
        </w:rPr>
        <w:t xml:space="preserve"> is equal to 1, </w:t>
      </w:r>
      <w:proofErr w:type="spellStart"/>
      <w:r w:rsidRPr="00D85C93">
        <w:rPr>
          <w:sz w:val="20"/>
          <w:lang w:eastAsia="ko-KR"/>
        </w:rPr>
        <w:t>mergeIdx</w:t>
      </w:r>
      <w:proofErr w:type="spellEnd"/>
      <w:r w:rsidRPr="00D85C93">
        <w:rPr>
          <w:sz w:val="20"/>
          <w:lang w:eastAsia="ko-KR"/>
        </w:rPr>
        <w:t xml:space="preserve"> is set equal to 0, otherwise, </w:t>
      </w:r>
      <w:proofErr w:type="spellStart"/>
      <w:r w:rsidRPr="00D85C93">
        <w:rPr>
          <w:sz w:val="20"/>
          <w:lang w:eastAsia="ko-KR"/>
        </w:rPr>
        <w:t>mergeIdx</w:t>
      </w:r>
      <w:proofErr w:type="spellEnd"/>
      <w:r w:rsidRPr="00D85C93">
        <w:rPr>
          <w:sz w:val="20"/>
          <w:lang w:eastAsia="ko-KR"/>
        </w:rPr>
        <w:t xml:space="preserve"> is set equal to </w:t>
      </w:r>
      <w:proofErr w:type="spellStart"/>
      <w:r w:rsidRPr="00D85C93">
        <w:rPr>
          <w:sz w:val="20"/>
          <w:lang w:eastAsia="ko-KR"/>
        </w:rPr>
        <w:t>merge_</w:t>
      </w:r>
      <w:proofErr w:type="gramStart"/>
      <w:r w:rsidRPr="00D85C93">
        <w:rPr>
          <w:sz w:val="20"/>
          <w:lang w:eastAsia="ko-KR"/>
        </w:rPr>
        <w:t>idx</w:t>
      </w:r>
      <w:proofErr w:type="spellEnd"/>
      <w:r w:rsidRPr="00D85C93">
        <w:rPr>
          <w:sz w:val="20"/>
          <w:lang w:eastAsia="ko-KR"/>
        </w:rPr>
        <w:t>[</w:t>
      </w:r>
      <w:proofErr w:type="gramEnd"/>
      <w:r w:rsidRPr="00D85C93">
        <w:rPr>
          <w:sz w:val="20"/>
          <w:lang w:eastAsia="ko-KR"/>
        </w:rPr>
        <w:t> </w:t>
      </w:r>
      <w:proofErr w:type="spellStart"/>
      <w:r w:rsidRPr="00D85C93">
        <w:rPr>
          <w:sz w:val="20"/>
          <w:lang w:eastAsia="ko-KR"/>
        </w:rPr>
        <w:t>xP</w:t>
      </w:r>
      <w:proofErr w:type="spellEnd"/>
      <w:r w:rsidRPr="00D85C93">
        <w:rPr>
          <w:sz w:val="20"/>
          <w:lang w:eastAsia="ko-KR"/>
        </w:rPr>
        <w:t>][ </w:t>
      </w:r>
      <w:proofErr w:type="spellStart"/>
      <w:r w:rsidRPr="00D85C93">
        <w:rPr>
          <w:sz w:val="20"/>
          <w:lang w:eastAsia="ko-KR"/>
        </w:rPr>
        <w:t>yP</w:t>
      </w:r>
      <w:proofErr w:type="spellEnd"/>
      <w:r w:rsidRPr="00D85C93">
        <w:rPr>
          <w:sz w:val="20"/>
          <w:lang w:eastAsia="ko-KR"/>
        </w:rPr>
        <w:t> ].</w:t>
      </w:r>
    </w:p>
    <w:p w:rsidR="00BF5469" w:rsidRPr="00D85C93" w:rsidRDefault="00BF5469" w:rsidP="00BF5469">
      <w:pPr>
        <w:numPr>
          <w:ilvl w:val="0"/>
          <w:numId w:val="19"/>
        </w:numPr>
        <w:tabs>
          <w:tab w:val="clear" w:pos="360"/>
          <w:tab w:val="left" w:pos="2977"/>
        </w:tabs>
        <w:ind w:left="709"/>
        <w:jc w:val="both"/>
        <w:rPr>
          <w:sz w:val="20"/>
          <w:lang w:eastAsia="ko-KR"/>
        </w:rPr>
      </w:pPr>
      <w:r w:rsidRPr="00D85C93">
        <w:rPr>
          <w:sz w:val="20"/>
          <w:lang w:eastAsia="ko-KR"/>
        </w:rPr>
        <w:t xml:space="preserve">The following assignments are made with N being the candidate at position </w:t>
      </w:r>
      <w:proofErr w:type="spellStart"/>
      <w:r w:rsidRPr="00D85C93">
        <w:rPr>
          <w:sz w:val="20"/>
          <w:lang w:eastAsia="ko-KR"/>
        </w:rPr>
        <w:t>mergeIdx</w:t>
      </w:r>
      <w:proofErr w:type="spellEnd"/>
      <w:r w:rsidRPr="00D85C93">
        <w:rPr>
          <w:sz w:val="20"/>
          <w:lang w:eastAsia="ko-KR"/>
        </w:rPr>
        <w:t xml:space="preserve"> in the merging candidate list </w:t>
      </w:r>
      <w:proofErr w:type="spellStart"/>
      <w:r w:rsidRPr="00D85C93">
        <w:rPr>
          <w:sz w:val="20"/>
          <w:lang w:eastAsia="ko-KR"/>
        </w:rPr>
        <w:t>mergeCandList</w:t>
      </w:r>
      <w:proofErr w:type="spellEnd"/>
      <w:r w:rsidRPr="00D85C93">
        <w:rPr>
          <w:sz w:val="20"/>
          <w:lang w:eastAsia="ko-KR"/>
        </w:rPr>
        <w:t xml:space="preserve"> ( N = </w:t>
      </w:r>
      <w:proofErr w:type="spellStart"/>
      <w:r w:rsidRPr="00D85C93">
        <w:rPr>
          <w:sz w:val="20"/>
          <w:lang w:eastAsia="ko-KR"/>
        </w:rPr>
        <w:t>mergeCandList</w:t>
      </w:r>
      <w:proofErr w:type="spellEnd"/>
      <w:r w:rsidRPr="00D85C93">
        <w:rPr>
          <w:sz w:val="20"/>
          <w:lang w:eastAsia="ko-KR"/>
        </w:rPr>
        <w:t>[ </w:t>
      </w:r>
      <w:proofErr w:type="spellStart"/>
      <w:r w:rsidRPr="00D85C93">
        <w:rPr>
          <w:sz w:val="20"/>
          <w:lang w:eastAsia="ko-KR"/>
        </w:rPr>
        <w:t>mergeIdx</w:t>
      </w:r>
      <w:proofErr w:type="spellEnd"/>
      <w:r w:rsidRPr="00D85C93">
        <w:rPr>
          <w:sz w:val="20"/>
          <w:lang w:eastAsia="ko-KR"/>
        </w:rPr>
        <w:t> ] ) and X being replaced by 0 or 1:</w:t>
      </w:r>
    </w:p>
    <w:p w:rsidR="00BF5469" w:rsidRPr="00D85C93" w:rsidRDefault="00BF5469" w:rsidP="00BF5469">
      <w:pPr>
        <w:tabs>
          <w:tab w:val="left" w:pos="9187"/>
        </w:tabs>
        <w:ind w:left="806" w:firstLine="94"/>
        <w:jc w:val="right"/>
        <w:rPr>
          <w:sz w:val="20"/>
          <w:lang w:eastAsia="ko-KR"/>
        </w:rPr>
      </w:pPr>
      <w:proofErr w:type="spellStart"/>
      <w:proofErr w:type="gramStart"/>
      <w:r w:rsidRPr="00D85C93">
        <w:rPr>
          <w:sz w:val="20"/>
          <w:lang w:eastAsia="ko-KR"/>
        </w:rPr>
        <w:t>mvLX</w:t>
      </w:r>
      <w:proofErr w:type="spellEnd"/>
      <w:r w:rsidRPr="00D85C93">
        <w:rPr>
          <w:sz w:val="20"/>
          <w:lang w:eastAsia="ko-KR"/>
        </w:rPr>
        <w:t>[</w:t>
      </w:r>
      <w:proofErr w:type="gramEnd"/>
      <w:r w:rsidRPr="00D85C93">
        <w:rPr>
          <w:sz w:val="20"/>
          <w:lang w:eastAsia="ko-KR"/>
        </w:rPr>
        <w:t> 0 ] = </w:t>
      </w:r>
      <w:proofErr w:type="spellStart"/>
      <w:r w:rsidRPr="00D85C93">
        <w:rPr>
          <w:sz w:val="20"/>
          <w:lang w:eastAsia="ko-KR"/>
        </w:rPr>
        <w:t>mvLXN</w:t>
      </w:r>
      <w:proofErr w:type="spellEnd"/>
      <w:r w:rsidRPr="00D85C93">
        <w:rPr>
          <w:sz w:val="20"/>
          <w:lang w:eastAsia="ko-KR"/>
        </w:rPr>
        <w:t>[ 0 ]</w:t>
      </w:r>
      <w:r w:rsidR="00D97692" w:rsidRPr="00D85C93">
        <w:rPr>
          <w:sz w:val="20"/>
          <w:lang w:eastAsia="ko-KR"/>
        </w:rPr>
        <w:tab/>
      </w:r>
    </w:p>
    <w:p w:rsidR="00BF5469" w:rsidRPr="00D85C93" w:rsidRDefault="00BF5469" w:rsidP="00BF5469">
      <w:pPr>
        <w:tabs>
          <w:tab w:val="left" w:pos="9187"/>
        </w:tabs>
        <w:ind w:left="806" w:firstLine="94"/>
        <w:jc w:val="right"/>
        <w:rPr>
          <w:sz w:val="20"/>
          <w:lang w:eastAsia="ko-KR"/>
        </w:rPr>
      </w:pPr>
      <w:proofErr w:type="spellStart"/>
      <w:proofErr w:type="gramStart"/>
      <w:r w:rsidRPr="00D85C93">
        <w:rPr>
          <w:sz w:val="20"/>
          <w:lang w:eastAsia="ko-KR"/>
        </w:rPr>
        <w:t>mvLX</w:t>
      </w:r>
      <w:proofErr w:type="spellEnd"/>
      <w:r w:rsidRPr="00D85C93">
        <w:rPr>
          <w:sz w:val="20"/>
          <w:lang w:eastAsia="ko-KR"/>
        </w:rPr>
        <w:t>[</w:t>
      </w:r>
      <w:proofErr w:type="gramEnd"/>
      <w:r w:rsidRPr="00D85C93">
        <w:rPr>
          <w:sz w:val="20"/>
          <w:lang w:eastAsia="ko-KR"/>
        </w:rPr>
        <w:t> 1 ] = </w:t>
      </w:r>
      <w:proofErr w:type="spellStart"/>
      <w:r w:rsidRPr="00D85C93">
        <w:rPr>
          <w:sz w:val="20"/>
          <w:lang w:eastAsia="ko-KR"/>
        </w:rPr>
        <w:t>mvLXN</w:t>
      </w:r>
      <w:proofErr w:type="spellEnd"/>
      <w:r w:rsidRPr="00D85C93">
        <w:rPr>
          <w:sz w:val="20"/>
          <w:lang w:eastAsia="ko-KR"/>
        </w:rPr>
        <w:t>[ 1 ]</w:t>
      </w:r>
      <w:r w:rsidR="00D97692" w:rsidRPr="00D85C93">
        <w:rPr>
          <w:sz w:val="20"/>
          <w:lang w:eastAsia="ko-KR"/>
        </w:rPr>
        <w:tab/>
      </w:r>
    </w:p>
    <w:p w:rsidR="00BF5469" w:rsidRPr="00D85C93" w:rsidRDefault="00BF5469" w:rsidP="00BF5469">
      <w:pPr>
        <w:tabs>
          <w:tab w:val="left" w:pos="9187"/>
        </w:tabs>
        <w:ind w:left="806" w:firstLine="94"/>
        <w:jc w:val="right"/>
        <w:rPr>
          <w:sz w:val="20"/>
          <w:lang w:eastAsia="ko-KR"/>
        </w:rPr>
      </w:pPr>
      <w:proofErr w:type="spellStart"/>
      <w:proofErr w:type="gramStart"/>
      <w:r w:rsidRPr="00D85C93">
        <w:rPr>
          <w:sz w:val="20"/>
          <w:lang w:eastAsia="ko-KR"/>
        </w:rPr>
        <w:t>refIdxLX</w:t>
      </w:r>
      <w:proofErr w:type="spellEnd"/>
      <w:proofErr w:type="gramEnd"/>
      <w:r w:rsidRPr="00D85C93">
        <w:rPr>
          <w:sz w:val="20"/>
          <w:lang w:eastAsia="ko-KR"/>
        </w:rPr>
        <w:t> = </w:t>
      </w:r>
      <w:proofErr w:type="spellStart"/>
      <w:r w:rsidRPr="00D85C93">
        <w:rPr>
          <w:sz w:val="20"/>
          <w:lang w:eastAsia="ko-KR"/>
        </w:rPr>
        <w:t>refIdxLXN</w:t>
      </w:r>
      <w:proofErr w:type="spellEnd"/>
      <w:r w:rsidR="00D97692" w:rsidRPr="00D85C93">
        <w:rPr>
          <w:sz w:val="20"/>
          <w:lang w:eastAsia="ko-KR"/>
        </w:rPr>
        <w:tab/>
      </w:r>
    </w:p>
    <w:p w:rsidR="00BF5469" w:rsidRPr="00D85C93" w:rsidRDefault="00BF5469" w:rsidP="00BF5469">
      <w:pPr>
        <w:tabs>
          <w:tab w:val="left" w:pos="9187"/>
        </w:tabs>
        <w:ind w:left="806" w:firstLine="94"/>
        <w:jc w:val="right"/>
        <w:rPr>
          <w:sz w:val="20"/>
          <w:lang w:eastAsia="ko-KR"/>
        </w:rPr>
      </w:pPr>
      <w:proofErr w:type="spellStart"/>
      <w:proofErr w:type="gramStart"/>
      <w:r w:rsidRPr="00D85C93">
        <w:rPr>
          <w:sz w:val="20"/>
          <w:lang w:eastAsia="ko-KR"/>
        </w:rPr>
        <w:t>predFlagLX</w:t>
      </w:r>
      <w:proofErr w:type="spellEnd"/>
      <w:proofErr w:type="gramEnd"/>
      <w:r w:rsidRPr="00D85C93">
        <w:rPr>
          <w:sz w:val="20"/>
          <w:lang w:eastAsia="ko-KR"/>
        </w:rPr>
        <w:t> = </w:t>
      </w:r>
      <w:proofErr w:type="spellStart"/>
      <w:r w:rsidRPr="00D85C93">
        <w:rPr>
          <w:sz w:val="20"/>
          <w:lang w:eastAsia="ko-KR"/>
        </w:rPr>
        <w:t>predFlagLXN</w:t>
      </w:r>
      <w:proofErr w:type="spellEnd"/>
      <w:r w:rsidR="00D97692" w:rsidRPr="00D85C93">
        <w:rPr>
          <w:sz w:val="20"/>
          <w:lang w:eastAsia="ko-KR"/>
        </w:rPr>
        <w:tab/>
      </w:r>
    </w:p>
    <w:p w:rsidR="00BF5469" w:rsidRPr="00D85C93" w:rsidRDefault="00BF5469" w:rsidP="00BF5469">
      <w:pPr>
        <w:numPr>
          <w:ilvl w:val="0"/>
          <w:numId w:val="19"/>
        </w:numPr>
        <w:tabs>
          <w:tab w:val="clear" w:pos="360"/>
          <w:tab w:val="left" w:pos="2977"/>
        </w:tabs>
        <w:ind w:left="709"/>
        <w:jc w:val="both"/>
        <w:rPr>
          <w:sz w:val="20"/>
          <w:lang w:eastAsia="ko-KR"/>
        </w:rPr>
      </w:pPr>
      <w:r w:rsidRPr="00D85C93">
        <w:rPr>
          <w:sz w:val="20"/>
          <w:lang w:eastAsia="ko-KR"/>
        </w:rPr>
        <w:t xml:space="preserve">If </w:t>
      </w:r>
      <w:r w:rsidRPr="00D85C93">
        <w:rPr>
          <w:rFonts w:eastAsia="MS Mincho"/>
          <w:sz w:val="20"/>
          <w:lang w:eastAsia="ja-JP"/>
        </w:rPr>
        <w:t xml:space="preserve">all availability flags </w:t>
      </w:r>
      <w:proofErr w:type="spellStart"/>
      <w:r w:rsidRPr="00D85C93">
        <w:rPr>
          <w:sz w:val="20"/>
          <w:lang w:eastAsia="ko-KR"/>
        </w:rPr>
        <w:t>availableFlag</w:t>
      </w:r>
      <w:r w:rsidRPr="00D85C93">
        <w:rPr>
          <w:rFonts w:eastAsia="MS Mincho"/>
          <w:sz w:val="20"/>
          <w:lang w:eastAsia="ja-JP"/>
        </w:rPr>
        <w:t>N</w:t>
      </w:r>
      <w:proofErr w:type="spellEnd"/>
      <w:r w:rsidRPr="00D85C93">
        <w:rPr>
          <w:rFonts w:eastAsia="MS Mincho"/>
          <w:sz w:val="20"/>
          <w:lang w:eastAsia="ja-JP"/>
        </w:rPr>
        <w:t xml:space="preserve"> (with N being replaced by </w:t>
      </w:r>
      <w:r w:rsidRPr="00D85C93">
        <w:rPr>
          <w:sz w:val="20"/>
          <w:lang w:eastAsia="ko-KR"/>
        </w:rPr>
        <w:t xml:space="preserve">A, B, </w:t>
      </w:r>
      <w:r w:rsidRPr="00D85C93">
        <w:rPr>
          <w:rFonts w:eastAsia="MS Mincho"/>
          <w:sz w:val="20"/>
          <w:lang w:eastAsia="ja-JP"/>
        </w:rPr>
        <w:t xml:space="preserve">Col, </w:t>
      </w:r>
      <w:r w:rsidRPr="00D85C93">
        <w:rPr>
          <w:sz w:val="20"/>
          <w:lang w:eastAsia="ko-KR"/>
        </w:rPr>
        <w:t>C, or D</w:t>
      </w:r>
      <w:r w:rsidRPr="00D85C93">
        <w:rPr>
          <w:rFonts w:eastAsia="MS Mincho"/>
          <w:sz w:val="20"/>
          <w:lang w:eastAsia="ja-JP"/>
        </w:rPr>
        <w:t xml:space="preserve">) are equal to 0, </w:t>
      </w:r>
      <w:proofErr w:type="spellStart"/>
      <w:r w:rsidRPr="00D85C93">
        <w:rPr>
          <w:rFonts w:eastAsia="MS Mincho"/>
          <w:sz w:val="20"/>
          <w:lang w:eastAsia="ja-JP"/>
        </w:rPr>
        <w:t>mergeIdx</w:t>
      </w:r>
      <w:proofErr w:type="spellEnd"/>
      <w:r w:rsidRPr="00D85C93">
        <w:rPr>
          <w:rFonts w:eastAsia="MS Mincho"/>
          <w:sz w:val="20"/>
          <w:lang w:eastAsia="ja-JP"/>
        </w:rPr>
        <w:t xml:space="preserve"> is set equal to 0 and </w:t>
      </w:r>
      <w:r w:rsidRPr="00D85C93">
        <w:rPr>
          <w:sz w:val="20"/>
        </w:rPr>
        <w:t xml:space="preserve">the </w:t>
      </w:r>
      <w:r w:rsidRPr="00D85C93">
        <w:rPr>
          <w:sz w:val="20"/>
          <w:lang w:eastAsia="ko-KR"/>
        </w:rPr>
        <w:t xml:space="preserve">variables </w:t>
      </w:r>
      <w:proofErr w:type="spellStart"/>
      <w:r w:rsidRPr="00D85C93">
        <w:rPr>
          <w:sz w:val="20"/>
          <w:lang w:eastAsia="ko-KR"/>
        </w:rPr>
        <w:t>mvLX</w:t>
      </w:r>
      <w:proofErr w:type="spellEnd"/>
      <w:r w:rsidRPr="00D85C93">
        <w:rPr>
          <w:sz w:val="20"/>
          <w:lang w:eastAsia="ko-KR"/>
        </w:rPr>
        <w:t xml:space="preserve">, </w:t>
      </w:r>
      <w:proofErr w:type="spellStart"/>
      <w:r w:rsidRPr="00D85C93">
        <w:rPr>
          <w:sz w:val="20"/>
          <w:lang w:eastAsia="ko-KR"/>
        </w:rPr>
        <w:t>refIdxLX</w:t>
      </w:r>
      <w:proofErr w:type="spellEnd"/>
      <w:r w:rsidRPr="00D85C93">
        <w:rPr>
          <w:sz w:val="20"/>
          <w:lang w:eastAsia="ko-KR"/>
        </w:rPr>
        <w:t xml:space="preserve"> and </w:t>
      </w:r>
      <w:proofErr w:type="spellStart"/>
      <w:r w:rsidRPr="00D85C93">
        <w:rPr>
          <w:sz w:val="20"/>
          <w:lang w:eastAsia="ko-KR"/>
        </w:rPr>
        <w:t>predFlagLX</w:t>
      </w:r>
      <w:proofErr w:type="spellEnd"/>
      <w:r w:rsidRPr="00D85C93">
        <w:rPr>
          <w:sz w:val="20"/>
          <w:lang w:eastAsia="ko-KR"/>
        </w:rPr>
        <w:t xml:space="preserve"> (with X being replaced by 0 or 1</w:t>
      </w:r>
      <w:r w:rsidRPr="00D85C93">
        <w:rPr>
          <w:rFonts w:eastAsia="MS Mincho"/>
          <w:sz w:val="20"/>
          <w:lang w:eastAsia="ja-JP"/>
        </w:rPr>
        <w:t xml:space="preserve">) </w:t>
      </w:r>
      <w:r w:rsidRPr="00D85C93">
        <w:rPr>
          <w:sz w:val="20"/>
          <w:lang w:eastAsia="ko-KR"/>
        </w:rPr>
        <w:t xml:space="preserve">are </w:t>
      </w:r>
      <w:r w:rsidRPr="00D85C93">
        <w:rPr>
          <w:rFonts w:eastAsia="MS Mincho"/>
          <w:sz w:val="20"/>
          <w:lang w:eastAsia="ja-JP"/>
        </w:rPr>
        <w:t>inferred as follows.</w:t>
      </w:r>
    </w:p>
    <w:p w:rsidR="00BF5469" w:rsidRPr="00D85C93" w:rsidRDefault="00BF5469" w:rsidP="00BF5469">
      <w:pPr>
        <w:ind w:left="709"/>
        <w:rPr>
          <w:sz w:val="20"/>
          <w:lang w:eastAsia="ko-KR"/>
        </w:rPr>
      </w:pPr>
      <w:r w:rsidRPr="00D85C93">
        <w:rPr>
          <w:sz w:val="20"/>
          <w:lang w:eastAsia="ko-KR"/>
        </w:rPr>
        <w:t xml:space="preserve">If </w:t>
      </w:r>
      <w:proofErr w:type="spellStart"/>
      <w:r w:rsidRPr="00D85C93">
        <w:rPr>
          <w:sz w:val="20"/>
          <w:lang w:eastAsia="ko-KR"/>
        </w:rPr>
        <w:t>slice_type</w:t>
      </w:r>
      <w:proofErr w:type="spellEnd"/>
      <w:r w:rsidRPr="00D85C93">
        <w:rPr>
          <w:sz w:val="20"/>
          <w:lang w:eastAsia="ko-KR"/>
        </w:rPr>
        <w:t xml:space="preserve"> is equal to P, the following applies.</w:t>
      </w:r>
    </w:p>
    <w:p w:rsidR="00BF5469" w:rsidRPr="00D85C93" w:rsidRDefault="00BF5469" w:rsidP="00BF5469">
      <w:pPr>
        <w:tabs>
          <w:tab w:val="left" w:pos="9187"/>
        </w:tabs>
        <w:ind w:left="806" w:firstLine="94"/>
        <w:jc w:val="right"/>
        <w:rPr>
          <w:sz w:val="20"/>
          <w:lang w:eastAsia="ko-KR"/>
        </w:rPr>
      </w:pPr>
      <w:proofErr w:type="spellStart"/>
      <w:proofErr w:type="gramStart"/>
      <w:r w:rsidRPr="00D85C93">
        <w:rPr>
          <w:sz w:val="20"/>
          <w:lang w:eastAsia="ko-KR"/>
        </w:rPr>
        <w:t>mvLX</w:t>
      </w:r>
      <w:proofErr w:type="spellEnd"/>
      <w:r w:rsidRPr="00D85C93">
        <w:rPr>
          <w:sz w:val="20"/>
          <w:lang w:eastAsia="ko-KR"/>
        </w:rPr>
        <w:t>[</w:t>
      </w:r>
      <w:proofErr w:type="gramEnd"/>
      <w:r w:rsidRPr="00D85C93">
        <w:rPr>
          <w:sz w:val="20"/>
          <w:lang w:eastAsia="ko-KR"/>
        </w:rPr>
        <w:t> 0 ] = 0</w:t>
      </w:r>
      <w:r w:rsidR="00D97692" w:rsidRPr="00D85C93">
        <w:rPr>
          <w:sz w:val="20"/>
          <w:lang w:eastAsia="ko-KR"/>
        </w:rPr>
        <w:tab/>
      </w:r>
    </w:p>
    <w:p w:rsidR="00BF5469" w:rsidRPr="00D85C93" w:rsidRDefault="00BF5469" w:rsidP="00BF5469">
      <w:pPr>
        <w:tabs>
          <w:tab w:val="left" w:pos="9187"/>
        </w:tabs>
        <w:ind w:left="806" w:firstLine="94"/>
        <w:jc w:val="right"/>
        <w:rPr>
          <w:sz w:val="20"/>
          <w:lang w:eastAsia="ko-KR"/>
        </w:rPr>
      </w:pPr>
      <w:proofErr w:type="spellStart"/>
      <w:proofErr w:type="gramStart"/>
      <w:r w:rsidRPr="00D85C93">
        <w:rPr>
          <w:sz w:val="20"/>
          <w:lang w:eastAsia="ko-KR"/>
        </w:rPr>
        <w:t>mvLX</w:t>
      </w:r>
      <w:proofErr w:type="spellEnd"/>
      <w:r w:rsidRPr="00D85C93">
        <w:rPr>
          <w:sz w:val="20"/>
          <w:lang w:eastAsia="ko-KR"/>
        </w:rPr>
        <w:t>[</w:t>
      </w:r>
      <w:proofErr w:type="gramEnd"/>
      <w:r w:rsidRPr="00D85C93">
        <w:rPr>
          <w:sz w:val="20"/>
          <w:lang w:eastAsia="ko-KR"/>
        </w:rPr>
        <w:t> 1 ] = 0</w:t>
      </w:r>
      <w:r w:rsidR="00D97692" w:rsidRPr="00D85C93">
        <w:rPr>
          <w:sz w:val="20"/>
          <w:lang w:eastAsia="ko-KR"/>
        </w:rPr>
        <w:tab/>
      </w:r>
    </w:p>
    <w:p w:rsidR="00BF5469" w:rsidRPr="00D85C93" w:rsidRDefault="00BF5469" w:rsidP="00BF5469">
      <w:pPr>
        <w:tabs>
          <w:tab w:val="left" w:pos="9187"/>
        </w:tabs>
        <w:ind w:left="806" w:firstLine="94"/>
        <w:jc w:val="right"/>
        <w:rPr>
          <w:sz w:val="20"/>
          <w:lang w:eastAsia="ko-KR"/>
        </w:rPr>
      </w:pPr>
      <w:r w:rsidRPr="00D85C93">
        <w:rPr>
          <w:sz w:val="20"/>
          <w:lang w:eastAsia="ko-KR"/>
        </w:rPr>
        <w:t>refIdxL0 = 0</w:t>
      </w:r>
      <w:r w:rsidRPr="00D85C93">
        <w:rPr>
          <w:sz w:val="20"/>
          <w:lang w:eastAsia="ko-KR"/>
        </w:rPr>
        <w:tab/>
      </w:r>
    </w:p>
    <w:p w:rsidR="00BF5469" w:rsidRPr="00D85C93" w:rsidRDefault="00BF5469" w:rsidP="00BF5469">
      <w:pPr>
        <w:tabs>
          <w:tab w:val="left" w:pos="9187"/>
        </w:tabs>
        <w:ind w:left="806" w:firstLine="94"/>
        <w:jc w:val="right"/>
        <w:rPr>
          <w:sz w:val="20"/>
          <w:lang w:eastAsia="ko-KR"/>
        </w:rPr>
      </w:pPr>
      <w:r w:rsidRPr="00D85C93">
        <w:rPr>
          <w:sz w:val="20"/>
          <w:lang w:eastAsia="ko-KR"/>
        </w:rPr>
        <w:t>refIdxL1 = -1</w:t>
      </w:r>
      <w:r w:rsidR="00D97692" w:rsidRPr="00D85C93">
        <w:rPr>
          <w:sz w:val="20"/>
          <w:lang w:eastAsia="ko-KR"/>
        </w:rPr>
        <w:tab/>
      </w:r>
    </w:p>
    <w:p w:rsidR="00BF5469" w:rsidRPr="00D85C93" w:rsidRDefault="00BF5469" w:rsidP="00BF5469">
      <w:pPr>
        <w:tabs>
          <w:tab w:val="left" w:pos="9187"/>
        </w:tabs>
        <w:ind w:left="806" w:firstLine="94"/>
        <w:jc w:val="right"/>
        <w:rPr>
          <w:sz w:val="20"/>
          <w:lang w:eastAsia="ko-KR"/>
        </w:rPr>
      </w:pPr>
      <w:r w:rsidRPr="00D85C93">
        <w:rPr>
          <w:sz w:val="20"/>
          <w:lang w:eastAsia="ko-KR"/>
        </w:rPr>
        <w:t>predFlagL0 = 1</w:t>
      </w:r>
      <w:r w:rsidR="00D97692" w:rsidRPr="00D85C93">
        <w:rPr>
          <w:sz w:val="20"/>
          <w:lang w:eastAsia="ko-KR"/>
        </w:rPr>
        <w:tab/>
      </w:r>
    </w:p>
    <w:p w:rsidR="00316F33" w:rsidRPr="00D85C93" w:rsidRDefault="00BF5469" w:rsidP="00BF5469">
      <w:pPr>
        <w:tabs>
          <w:tab w:val="left" w:pos="9187"/>
        </w:tabs>
        <w:ind w:left="806" w:firstLine="94"/>
        <w:jc w:val="right"/>
        <w:rPr>
          <w:sz w:val="20"/>
          <w:lang w:eastAsia="ko-KR"/>
        </w:rPr>
      </w:pPr>
      <w:r w:rsidRPr="00D85C93">
        <w:rPr>
          <w:sz w:val="20"/>
          <w:lang w:eastAsia="ko-KR"/>
        </w:rPr>
        <w:t>prefFlagL1 = 0</w:t>
      </w:r>
      <w:r w:rsidR="00D97692" w:rsidRPr="00D85C93">
        <w:rPr>
          <w:sz w:val="20"/>
          <w:lang w:eastAsia="ko-KR"/>
        </w:rPr>
        <w:tab/>
      </w:r>
    </w:p>
    <w:p w:rsidR="00BF5469" w:rsidRDefault="00BF5469" w:rsidP="00BF5469">
      <w:pPr>
        <w:ind w:left="709"/>
        <w:rPr>
          <w:ins w:id="842" w:author="Hui Yong KIM" w:date="2011-07-03T17:11:00Z"/>
          <w:sz w:val="20"/>
          <w:lang w:eastAsia="ko-KR"/>
        </w:rPr>
      </w:pPr>
      <w:r w:rsidRPr="00D85C93">
        <w:rPr>
          <w:sz w:val="20"/>
          <w:lang w:eastAsia="ko-KR"/>
        </w:rPr>
        <w:t xml:space="preserve">Otherwise </w:t>
      </w:r>
      <w:proofErr w:type="gramStart"/>
      <w:r w:rsidRPr="00D85C93">
        <w:rPr>
          <w:sz w:val="20"/>
          <w:lang w:eastAsia="ko-KR"/>
        </w:rPr>
        <w:t xml:space="preserve">( </w:t>
      </w:r>
      <w:proofErr w:type="spellStart"/>
      <w:r w:rsidRPr="00D85C93">
        <w:rPr>
          <w:sz w:val="20"/>
          <w:lang w:eastAsia="ko-KR"/>
        </w:rPr>
        <w:t>slice</w:t>
      </w:r>
      <w:proofErr w:type="gramEnd"/>
      <w:r w:rsidRPr="00D85C93">
        <w:rPr>
          <w:sz w:val="20"/>
          <w:lang w:eastAsia="ko-KR"/>
        </w:rPr>
        <w:t>_type</w:t>
      </w:r>
      <w:proofErr w:type="spellEnd"/>
      <w:r w:rsidRPr="00D85C93">
        <w:rPr>
          <w:sz w:val="20"/>
          <w:lang w:eastAsia="ko-KR"/>
        </w:rPr>
        <w:t xml:space="preserve"> is equal to B ), the following applies.</w:t>
      </w:r>
    </w:p>
    <w:p w:rsidR="00AA793B" w:rsidRDefault="00DD0A73" w:rsidP="00AA793B">
      <w:pPr>
        <w:tabs>
          <w:tab w:val="clear" w:pos="360"/>
          <w:tab w:val="clear" w:pos="720"/>
          <w:tab w:val="clear" w:pos="1080"/>
          <w:tab w:val="clear" w:pos="1440"/>
          <w:tab w:val="left" w:pos="284"/>
          <w:tab w:val="left" w:pos="432"/>
          <w:tab w:val="left" w:pos="794"/>
          <w:tab w:val="left" w:pos="1191"/>
          <w:tab w:val="left" w:pos="1280"/>
          <w:tab w:val="left" w:pos="1985"/>
        </w:tabs>
        <w:ind w:left="1080"/>
        <w:jc w:val="both"/>
        <w:rPr>
          <w:del w:id="843" w:author="Hui Yong KIM" w:date="2011-07-03T17:11:00Z"/>
          <w:sz w:val="20"/>
          <w:lang w:eastAsia="ko-KR"/>
        </w:rPr>
        <w:pPrChange w:id="844" w:author="Hui Yong KIM" w:date="2011-07-03T17:17:00Z">
          <w:pPr>
            <w:tabs>
              <w:tab w:val="left" w:pos="9187"/>
            </w:tabs>
            <w:ind w:left="806" w:firstLine="94"/>
            <w:jc w:val="right"/>
          </w:pPr>
        </w:pPrChange>
      </w:pPr>
      <w:ins w:id="845" w:author="Hui Yong KIM" w:date="2011-07-03T17:12:00Z">
        <w:r w:rsidRPr="00DD0A73">
          <w:rPr>
            <w:sz w:val="20"/>
            <w:highlight w:val="yellow"/>
            <w:lang w:eastAsia="ko-KR"/>
            <w:rPrChange w:id="846" w:author="Hui Yong KIM" w:date="2011-07-03T17:17:00Z">
              <w:rPr>
                <w:sz w:val="20"/>
                <w:lang w:eastAsia="ko-KR"/>
              </w:rPr>
            </w:rPrChange>
          </w:rPr>
          <w:t xml:space="preserve">If </w:t>
        </w:r>
        <w:proofErr w:type="spellStart"/>
        <w:proofErr w:type="gramStart"/>
        <w:r w:rsidR="00764723" w:rsidRPr="00764723">
          <w:rPr>
            <w:rFonts w:eastAsia="맑은 고딕"/>
            <w:highlight w:val="yellow"/>
            <w:lang w:eastAsia="ko-KR"/>
          </w:rPr>
          <w:t>RefPicOrderCnt</w:t>
        </w:r>
        <w:proofErr w:type="spellEnd"/>
        <w:r w:rsidR="00764723" w:rsidRPr="00764723">
          <w:rPr>
            <w:rFonts w:eastAsia="맑은 고딕"/>
            <w:highlight w:val="yellow"/>
            <w:lang w:eastAsia="ko-KR"/>
          </w:rPr>
          <w:t>(</w:t>
        </w:r>
        <w:proofErr w:type="spellStart"/>
        <w:proofErr w:type="gramEnd"/>
        <w:r w:rsidR="00764723" w:rsidRPr="00764723">
          <w:rPr>
            <w:rFonts w:eastAsia="맑은 고딕"/>
            <w:highlight w:val="yellow"/>
            <w:lang w:eastAsia="ko-KR"/>
          </w:rPr>
          <w:t>currPic</w:t>
        </w:r>
        <w:proofErr w:type="spellEnd"/>
        <w:r w:rsidR="00764723" w:rsidRPr="00764723">
          <w:rPr>
            <w:rFonts w:eastAsia="맑은 고딕"/>
            <w:highlight w:val="yellow"/>
            <w:lang w:eastAsia="ko-KR"/>
          </w:rPr>
          <w:t xml:space="preserve">, 0, L0 ) is equal to </w:t>
        </w:r>
        <w:proofErr w:type="spellStart"/>
        <w:r w:rsidR="00764723" w:rsidRPr="00764723">
          <w:rPr>
            <w:rFonts w:eastAsia="맑은 고딕"/>
            <w:highlight w:val="yellow"/>
            <w:lang w:eastAsia="ko-KR"/>
          </w:rPr>
          <w:t>RefPicOrderCnt</w:t>
        </w:r>
        <w:proofErr w:type="spellEnd"/>
        <w:r w:rsidR="00764723" w:rsidRPr="00764723">
          <w:rPr>
            <w:rFonts w:eastAsia="맑은 고딕"/>
            <w:highlight w:val="yellow"/>
            <w:lang w:eastAsia="ko-KR"/>
          </w:rPr>
          <w:t xml:space="preserve">( </w:t>
        </w:r>
        <w:proofErr w:type="spellStart"/>
        <w:r w:rsidR="00764723" w:rsidRPr="00764723">
          <w:rPr>
            <w:rFonts w:eastAsia="맑은 고딕"/>
            <w:highlight w:val="yellow"/>
            <w:lang w:eastAsia="ko-KR"/>
          </w:rPr>
          <w:t>currPic</w:t>
        </w:r>
        <w:proofErr w:type="spellEnd"/>
        <w:r w:rsidR="00764723" w:rsidRPr="00764723">
          <w:rPr>
            <w:rFonts w:eastAsia="맑은 고딕"/>
            <w:highlight w:val="yellow"/>
            <w:lang w:eastAsia="ko-KR"/>
          </w:rPr>
          <w:t xml:space="preserve">, 0, L1 ), the </w:t>
        </w:r>
        <w:r w:rsidR="00764723" w:rsidRPr="008A3C29">
          <w:rPr>
            <w:rFonts w:eastAsia="맑은 고딕"/>
            <w:highlight w:val="yellow"/>
            <w:lang w:eastAsia="ko-KR"/>
          </w:rPr>
          <w:t>following applies.</w:t>
        </w:r>
      </w:ins>
    </w:p>
    <w:p w:rsidR="00764723" w:rsidRPr="003030A4" w:rsidRDefault="00764723" w:rsidP="00764723">
      <w:pPr>
        <w:tabs>
          <w:tab w:val="left" w:pos="9187"/>
        </w:tabs>
        <w:ind w:left="806" w:firstLine="94"/>
        <w:jc w:val="right"/>
        <w:rPr>
          <w:ins w:id="847" w:author="Hui Yong KIM" w:date="2011-07-03T17:15:00Z"/>
          <w:rFonts w:eastAsia="맑은 고딕"/>
          <w:highlight w:val="yellow"/>
          <w:lang w:eastAsia="ko-KR"/>
        </w:rPr>
      </w:pPr>
      <w:ins w:id="848" w:author="Hui Yong KIM" w:date="2011-07-03T17:15:00Z">
        <w:r>
          <w:rPr>
            <w:rFonts w:eastAsia="맑은 고딕" w:hint="eastAsia"/>
            <w:highlight w:val="yellow"/>
            <w:lang w:eastAsia="ko-KR"/>
          </w:rPr>
          <w:tab/>
        </w:r>
        <w:r>
          <w:rPr>
            <w:rFonts w:eastAsia="맑은 고딕" w:hint="eastAsia"/>
            <w:highlight w:val="yellow"/>
            <w:lang w:eastAsia="ko-KR"/>
          </w:rPr>
          <w:tab/>
        </w:r>
        <w:proofErr w:type="spellStart"/>
        <w:proofErr w:type="gramStart"/>
        <w:r w:rsidRPr="003030A4">
          <w:rPr>
            <w:rFonts w:eastAsia="맑은 고딕"/>
            <w:highlight w:val="yellow"/>
            <w:lang w:eastAsia="ko-KR"/>
          </w:rPr>
          <w:t>mvLX</w:t>
        </w:r>
        <w:proofErr w:type="spellEnd"/>
        <w:r w:rsidRPr="003030A4">
          <w:rPr>
            <w:rFonts w:eastAsia="맑은 고딕"/>
            <w:highlight w:val="yellow"/>
            <w:lang w:eastAsia="ko-KR"/>
          </w:rPr>
          <w:t>[</w:t>
        </w:r>
        <w:proofErr w:type="gramEnd"/>
        <w:r w:rsidRPr="003030A4">
          <w:rPr>
            <w:rFonts w:eastAsia="맑은 고딕"/>
            <w:highlight w:val="yellow"/>
            <w:lang w:eastAsia="ko-KR"/>
          </w:rPr>
          <w:t> 0 ] = 0</w:t>
        </w:r>
        <w:r w:rsidRPr="003030A4">
          <w:rPr>
            <w:rFonts w:eastAsia="맑은 고딕"/>
            <w:highlight w:val="yellow"/>
            <w:lang w:eastAsia="ko-KR"/>
          </w:rPr>
          <w:tab/>
        </w:r>
      </w:ins>
    </w:p>
    <w:p w:rsidR="00764723" w:rsidRPr="003030A4" w:rsidRDefault="00764723" w:rsidP="00764723">
      <w:pPr>
        <w:tabs>
          <w:tab w:val="left" w:pos="9187"/>
        </w:tabs>
        <w:ind w:left="806" w:firstLine="94"/>
        <w:jc w:val="right"/>
        <w:rPr>
          <w:ins w:id="849" w:author="Hui Yong KIM" w:date="2011-07-03T17:15:00Z"/>
          <w:rFonts w:eastAsia="맑은 고딕"/>
          <w:highlight w:val="yellow"/>
          <w:lang w:eastAsia="ko-KR"/>
        </w:rPr>
      </w:pPr>
      <w:ins w:id="850" w:author="Hui Yong KIM" w:date="2011-07-03T17:15:00Z">
        <w:r>
          <w:rPr>
            <w:rFonts w:eastAsia="맑은 고딕" w:hint="eastAsia"/>
            <w:highlight w:val="yellow"/>
            <w:lang w:eastAsia="ko-KR"/>
          </w:rPr>
          <w:tab/>
        </w:r>
        <w:r>
          <w:rPr>
            <w:rFonts w:eastAsia="맑은 고딕" w:hint="eastAsia"/>
            <w:highlight w:val="yellow"/>
            <w:lang w:eastAsia="ko-KR"/>
          </w:rPr>
          <w:tab/>
        </w:r>
        <w:proofErr w:type="spellStart"/>
        <w:proofErr w:type="gramStart"/>
        <w:r w:rsidRPr="003030A4">
          <w:rPr>
            <w:rFonts w:eastAsia="맑은 고딕"/>
            <w:highlight w:val="yellow"/>
            <w:lang w:eastAsia="ko-KR"/>
          </w:rPr>
          <w:t>mvLX</w:t>
        </w:r>
        <w:proofErr w:type="spellEnd"/>
        <w:r w:rsidRPr="003030A4">
          <w:rPr>
            <w:rFonts w:eastAsia="맑은 고딕"/>
            <w:highlight w:val="yellow"/>
            <w:lang w:eastAsia="ko-KR"/>
          </w:rPr>
          <w:t>[</w:t>
        </w:r>
        <w:proofErr w:type="gramEnd"/>
        <w:r w:rsidRPr="003030A4">
          <w:rPr>
            <w:rFonts w:eastAsia="맑은 고딕"/>
            <w:highlight w:val="yellow"/>
            <w:lang w:eastAsia="ko-KR"/>
          </w:rPr>
          <w:t> 1 ] = 0</w:t>
        </w:r>
        <w:r w:rsidRPr="003030A4">
          <w:rPr>
            <w:rFonts w:eastAsia="맑은 고딕"/>
            <w:highlight w:val="yellow"/>
            <w:lang w:eastAsia="ko-KR"/>
          </w:rPr>
          <w:tab/>
        </w:r>
      </w:ins>
    </w:p>
    <w:p w:rsidR="00764723" w:rsidRPr="003030A4" w:rsidRDefault="00764723" w:rsidP="00764723">
      <w:pPr>
        <w:tabs>
          <w:tab w:val="left" w:pos="9187"/>
        </w:tabs>
        <w:ind w:left="806" w:firstLine="94"/>
        <w:jc w:val="right"/>
        <w:rPr>
          <w:ins w:id="851" w:author="Hui Yong KIM" w:date="2011-07-03T17:15:00Z"/>
          <w:rFonts w:eastAsia="맑은 고딕"/>
          <w:highlight w:val="yellow"/>
          <w:lang w:eastAsia="ko-KR"/>
        </w:rPr>
      </w:pPr>
      <w:ins w:id="852" w:author="Hui Yong KIM" w:date="2011-07-03T17:15:00Z">
        <w:r>
          <w:rPr>
            <w:rFonts w:eastAsia="맑은 고딕" w:hint="eastAsia"/>
            <w:highlight w:val="yellow"/>
            <w:lang w:eastAsia="ko-KR"/>
          </w:rPr>
          <w:tab/>
        </w:r>
        <w:r>
          <w:rPr>
            <w:rFonts w:eastAsia="맑은 고딕" w:hint="eastAsia"/>
            <w:highlight w:val="yellow"/>
            <w:lang w:eastAsia="ko-KR"/>
          </w:rPr>
          <w:tab/>
        </w:r>
        <w:r w:rsidRPr="003030A4">
          <w:rPr>
            <w:rFonts w:eastAsia="맑은 고딕"/>
            <w:highlight w:val="yellow"/>
            <w:lang w:eastAsia="ko-KR"/>
          </w:rPr>
          <w:t>refIdxL0 = 0</w:t>
        </w:r>
        <w:r w:rsidRPr="003030A4">
          <w:rPr>
            <w:rFonts w:eastAsia="맑은 고딕"/>
            <w:highlight w:val="yellow"/>
            <w:lang w:eastAsia="ko-KR"/>
          </w:rPr>
          <w:tab/>
        </w:r>
      </w:ins>
    </w:p>
    <w:p w:rsidR="00764723" w:rsidRPr="003030A4" w:rsidRDefault="00764723" w:rsidP="00764723">
      <w:pPr>
        <w:tabs>
          <w:tab w:val="left" w:pos="9187"/>
        </w:tabs>
        <w:ind w:left="806" w:firstLine="94"/>
        <w:jc w:val="right"/>
        <w:rPr>
          <w:ins w:id="853" w:author="Hui Yong KIM" w:date="2011-07-03T17:15:00Z"/>
          <w:rFonts w:eastAsia="맑은 고딕"/>
          <w:highlight w:val="yellow"/>
          <w:lang w:eastAsia="ko-KR"/>
        </w:rPr>
      </w:pPr>
      <w:ins w:id="854" w:author="Hui Yong KIM" w:date="2011-07-03T17:15:00Z">
        <w:r>
          <w:rPr>
            <w:rFonts w:eastAsia="맑은 고딕" w:hint="eastAsia"/>
            <w:highlight w:val="yellow"/>
            <w:lang w:eastAsia="ko-KR"/>
          </w:rPr>
          <w:tab/>
        </w:r>
        <w:r>
          <w:rPr>
            <w:rFonts w:eastAsia="맑은 고딕" w:hint="eastAsia"/>
            <w:highlight w:val="yellow"/>
            <w:lang w:eastAsia="ko-KR"/>
          </w:rPr>
          <w:tab/>
        </w:r>
        <w:r w:rsidRPr="003030A4">
          <w:rPr>
            <w:rFonts w:eastAsia="맑은 고딕"/>
            <w:highlight w:val="yellow"/>
            <w:lang w:eastAsia="ko-KR"/>
          </w:rPr>
          <w:t>refIdxL1 = -1</w:t>
        </w:r>
        <w:r w:rsidRPr="003030A4">
          <w:rPr>
            <w:rFonts w:eastAsia="맑은 고딕"/>
            <w:highlight w:val="yellow"/>
            <w:lang w:eastAsia="ko-KR"/>
          </w:rPr>
          <w:tab/>
        </w:r>
      </w:ins>
    </w:p>
    <w:p w:rsidR="00764723" w:rsidRPr="003030A4" w:rsidRDefault="00764723" w:rsidP="00764723">
      <w:pPr>
        <w:tabs>
          <w:tab w:val="left" w:pos="9187"/>
        </w:tabs>
        <w:ind w:left="806" w:firstLine="94"/>
        <w:jc w:val="right"/>
        <w:rPr>
          <w:ins w:id="855" w:author="Hui Yong KIM" w:date="2011-07-03T17:15:00Z"/>
          <w:rFonts w:eastAsia="맑은 고딕"/>
          <w:highlight w:val="yellow"/>
          <w:lang w:eastAsia="ko-KR"/>
        </w:rPr>
      </w:pPr>
      <w:ins w:id="856" w:author="Hui Yong KIM" w:date="2011-07-03T17:15:00Z">
        <w:r>
          <w:rPr>
            <w:rFonts w:eastAsia="맑은 고딕" w:hint="eastAsia"/>
            <w:highlight w:val="yellow"/>
            <w:lang w:eastAsia="ko-KR"/>
          </w:rPr>
          <w:tab/>
        </w:r>
        <w:r>
          <w:rPr>
            <w:rFonts w:eastAsia="맑은 고딕" w:hint="eastAsia"/>
            <w:highlight w:val="yellow"/>
            <w:lang w:eastAsia="ko-KR"/>
          </w:rPr>
          <w:tab/>
        </w:r>
        <w:r w:rsidRPr="003030A4">
          <w:rPr>
            <w:rFonts w:eastAsia="맑은 고딕"/>
            <w:highlight w:val="yellow"/>
            <w:lang w:eastAsia="ko-KR"/>
          </w:rPr>
          <w:t>predFlagL0 = 1</w:t>
        </w:r>
        <w:r w:rsidRPr="003030A4">
          <w:rPr>
            <w:rFonts w:eastAsia="맑은 고딕"/>
            <w:highlight w:val="yellow"/>
            <w:lang w:eastAsia="ko-KR"/>
          </w:rPr>
          <w:tab/>
        </w:r>
      </w:ins>
    </w:p>
    <w:p w:rsidR="00AA793B" w:rsidRDefault="00764723" w:rsidP="00AA793B">
      <w:pPr>
        <w:tabs>
          <w:tab w:val="left" w:pos="9187"/>
        </w:tabs>
        <w:ind w:left="806" w:firstLine="94"/>
        <w:jc w:val="right"/>
        <w:rPr>
          <w:ins w:id="857" w:author="Hui Yong KIM" w:date="2011-07-03T17:15:00Z"/>
          <w:rFonts w:eastAsia="맑은 고딕"/>
          <w:lang w:eastAsia="ko-KR"/>
        </w:rPr>
        <w:pPrChange w:id="858" w:author="Hui Yong KIM" w:date="2011-07-03T17:15:00Z">
          <w:pPr>
            <w:ind w:left="709"/>
          </w:pPr>
        </w:pPrChange>
      </w:pPr>
      <w:ins w:id="859" w:author="Hui Yong KIM" w:date="2011-07-03T17:15:00Z">
        <w:r>
          <w:rPr>
            <w:rFonts w:eastAsia="맑은 고딕" w:hint="eastAsia"/>
            <w:highlight w:val="yellow"/>
            <w:lang w:eastAsia="ko-KR"/>
          </w:rPr>
          <w:tab/>
        </w:r>
        <w:r>
          <w:rPr>
            <w:rFonts w:eastAsia="맑은 고딕" w:hint="eastAsia"/>
            <w:highlight w:val="yellow"/>
            <w:lang w:eastAsia="ko-KR"/>
          </w:rPr>
          <w:tab/>
        </w:r>
        <w:r w:rsidRPr="003030A4">
          <w:rPr>
            <w:rFonts w:eastAsia="맑은 고딕"/>
            <w:highlight w:val="yellow"/>
            <w:lang w:eastAsia="ko-KR"/>
          </w:rPr>
          <w:t>prefFlagL1 = 0</w:t>
        </w:r>
        <w:r w:rsidRPr="00316F33">
          <w:rPr>
            <w:rFonts w:eastAsia="맑은 고딕"/>
            <w:lang w:eastAsia="ko-KR"/>
          </w:rPr>
          <w:tab/>
        </w:r>
      </w:ins>
    </w:p>
    <w:p w:rsidR="00AA793B" w:rsidRDefault="00DD0A73" w:rsidP="00AA793B">
      <w:pPr>
        <w:tabs>
          <w:tab w:val="clear" w:pos="360"/>
          <w:tab w:val="clear" w:pos="720"/>
          <w:tab w:val="clear" w:pos="1080"/>
          <w:tab w:val="clear" w:pos="1440"/>
          <w:tab w:val="left" w:pos="284"/>
          <w:tab w:val="left" w:pos="432"/>
          <w:tab w:val="left" w:pos="794"/>
          <w:tab w:val="left" w:pos="1191"/>
          <w:tab w:val="left" w:pos="1280"/>
          <w:tab w:val="left" w:pos="1985"/>
        </w:tabs>
        <w:ind w:left="1080"/>
        <w:jc w:val="both"/>
        <w:rPr>
          <w:ins w:id="860" w:author="Hui Yong KIM" w:date="2011-07-03T17:15:00Z"/>
          <w:sz w:val="20"/>
          <w:lang w:eastAsia="ko-KR"/>
        </w:rPr>
        <w:pPrChange w:id="861" w:author="Hui Yong KIM" w:date="2011-07-03T17:16:00Z">
          <w:pPr>
            <w:ind w:left="709"/>
          </w:pPr>
        </w:pPrChange>
      </w:pPr>
      <w:ins w:id="862" w:author="Hui Yong KIM" w:date="2011-07-03T17:16:00Z">
        <w:r w:rsidRPr="00DD0A73">
          <w:rPr>
            <w:sz w:val="20"/>
            <w:highlight w:val="yellow"/>
            <w:lang w:eastAsia="ko-KR"/>
            <w:rPrChange w:id="863" w:author="Hui Yong KIM" w:date="2011-07-03T17:16:00Z">
              <w:rPr>
                <w:sz w:val="20"/>
                <w:lang w:eastAsia="ko-KR"/>
              </w:rPr>
            </w:rPrChange>
          </w:rPr>
          <w:t>Otherwise</w:t>
        </w:r>
        <w:r w:rsidR="00764723" w:rsidRPr="00764723">
          <w:rPr>
            <w:rFonts w:eastAsia="맑은 고딕"/>
            <w:highlight w:val="yellow"/>
            <w:lang w:eastAsia="ko-KR"/>
          </w:rPr>
          <w:t>, the following applies.</w:t>
        </w:r>
      </w:ins>
    </w:p>
    <w:p w:rsidR="00BF5469" w:rsidRPr="00D85C93" w:rsidRDefault="00764723" w:rsidP="00BF5469">
      <w:pPr>
        <w:tabs>
          <w:tab w:val="left" w:pos="9187"/>
        </w:tabs>
        <w:ind w:left="806" w:firstLine="94"/>
        <w:jc w:val="right"/>
        <w:rPr>
          <w:sz w:val="20"/>
          <w:lang w:eastAsia="ko-KR"/>
        </w:rPr>
      </w:pPr>
      <w:ins w:id="864" w:author="Hui Yong KIM" w:date="2011-07-03T17:14:00Z">
        <w:r>
          <w:rPr>
            <w:rFonts w:hint="eastAsia"/>
            <w:sz w:val="20"/>
            <w:lang w:eastAsia="ko-KR"/>
          </w:rPr>
          <w:tab/>
        </w:r>
        <w:r>
          <w:rPr>
            <w:rFonts w:hint="eastAsia"/>
            <w:sz w:val="20"/>
            <w:lang w:eastAsia="ko-KR"/>
          </w:rPr>
          <w:tab/>
        </w:r>
      </w:ins>
      <w:proofErr w:type="spellStart"/>
      <w:proofErr w:type="gramStart"/>
      <w:r w:rsidR="00BF5469" w:rsidRPr="00D85C93">
        <w:rPr>
          <w:sz w:val="20"/>
          <w:lang w:eastAsia="ko-KR"/>
        </w:rPr>
        <w:t>mvLX</w:t>
      </w:r>
      <w:proofErr w:type="spellEnd"/>
      <w:r w:rsidR="00BF5469" w:rsidRPr="00D85C93">
        <w:rPr>
          <w:sz w:val="20"/>
          <w:lang w:eastAsia="ko-KR"/>
        </w:rPr>
        <w:t>[</w:t>
      </w:r>
      <w:proofErr w:type="gramEnd"/>
      <w:r w:rsidR="00BF5469" w:rsidRPr="00D85C93">
        <w:rPr>
          <w:sz w:val="20"/>
          <w:lang w:eastAsia="ko-KR"/>
        </w:rPr>
        <w:t> 0 ] = 0</w:t>
      </w:r>
      <w:r w:rsidR="00D97692" w:rsidRPr="00D85C93">
        <w:rPr>
          <w:sz w:val="20"/>
          <w:lang w:eastAsia="ko-KR"/>
        </w:rPr>
        <w:tab/>
      </w:r>
    </w:p>
    <w:p w:rsidR="00BF5469" w:rsidRPr="00D85C93" w:rsidRDefault="00764723" w:rsidP="00BF5469">
      <w:pPr>
        <w:tabs>
          <w:tab w:val="left" w:pos="9187"/>
        </w:tabs>
        <w:ind w:left="806" w:firstLine="94"/>
        <w:jc w:val="right"/>
        <w:rPr>
          <w:sz w:val="20"/>
          <w:lang w:eastAsia="ko-KR"/>
        </w:rPr>
      </w:pPr>
      <w:ins w:id="865" w:author="Hui Yong KIM" w:date="2011-07-03T17:14:00Z">
        <w:r>
          <w:rPr>
            <w:rFonts w:hint="eastAsia"/>
            <w:sz w:val="20"/>
            <w:lang w:eastAsia="ko-KR"/>
          </w:rPr>
          <w:tab/>
        </w:r>
        <w:r>
          <w:rPr>
            <w:rFonts w:hint="eastAsia"/>
            <w:sz w:val="20"/>
            <w:lang w:eastAsia="ko-KR"/>
          </w:rPr>
          <w:tab/>
        </w:r>
      </w:ins>
      <w:proofErr w:type="spellStart"/>
      <w:proofErr w:type="gramStart"/>
      <w:r w:rsidR="00BF5469" w:rsidRPr="00D85C93">
        <w:rPr>
          <w:sz w:val="20"/>
          <w:lang w:eastAsia="ko-KR"/>
        </w:rPr>
        <w:t>mvLX</w:t>
      </w:r>
      <w:proofErr w:type="spellEnd"/>
      <w:r w:rsidR="00BF5469" w:rsidRPr="00D85C93">
        <w:rPr>
          <w:sz w:val="20"/>
          <w:lang w:eastAsia="ko-KR"/>
        </w:rPr>
        <w:t>[</w:t>
      </w:r>
      <w:proofErr w:type="gramEnd"/>
      <w:r w:rsidR="00BF5469" w:rsidRPr="00D85C93">
        <w:rPr>
          <w:sz w:val="20"/>
          <w:lang w:eastAsia="ko-KR"/>
        </w:rPr>
        <w:t> 1 ] = 0</w:t>
      </w:r>
      <w:r w:rsidR="00D97692" w:rsidRPr="00D85C93">
        <w:rPr>
          <w:sz w:val="20"/>
          <w:lang w:eastAsia="ko-KR"/>
        </w:rPr>
        <w:tab/>
      </w:r>
    </w:p>
    <w:p w:rsidR="00BF5469" w:rsidRPr="00D85C93" w:rsidRDefault="00764723" w:rsidP="00BF5469">
      <w:pPr>
        <w:tabs>
          <w:tab w:val="left" w:pos="9187"/>
        </w:tabs>
        <w:ind w:left="806" w:firstLine="94"/>
        <w:jc w:val="right"/>
        <w:rPr>
          <w:sz w:val="20"/>
          <w:lang w:eastAsia="ko-KR"/>
        </w:rPr>
      </w:pPr>
      <w:ins w:id="866" w:author="Hui Yong KIM" w:date="2011-07-03T17:14:00Z">
        <w:r>
          <w:rPr>
            <w:rFonts w:hint="eastAsia"/>
            <w:sz w:val="20"/>
            <w:lang w:eastAsia="ko-KR"/>
          </w:rPr>
          <w:tab/>
        </w:r>
      </w:ins>
      <w:ins w:id="867" w:author="Hui Yong KIM" w:date="2011-07-03T17:15:00Z">
        <w:r>
          <w:rPr>
            <w:rFonts w:hint="eastAsia"/>
            <w:sz w:val="20"/>
            <w:lang w:eastAsia="ko-KR"/>
          </w:rPr>
          <w:tab/>
        </w:r>
      </w:ins>
      <w:r w:rsidR="00BF5469" w:rsidRPr="00D85C93">
        <w:rPr>
          <w:sz w:val="20"/>
          <w:lang w:eastAsia="ko-KR"/>
        </w:rPr>
        <w:t>refIdxL0 = 0</w:t>
      </w:r>
      <w:r w:rsidR="00BF5469" w:rsidRPr="00D85C93">
        <w:rPr>
          <w:sz w:val="20"/>
          <w:lang w:eastAsia="ko-KR"/>
        </w:rPr>
        <w:tab/>
      </w:r>
    </w:p>
    <w:p w:rsidR="00BF5469" w:rsidRPr="00D85C93" w:rsidRDefault="00764723" w:rsidP="00BF5469">
      <w:pPr>
        <w:tabs>
          <w:tab w:val="left" w:pos="9187"/>
        </w:tabs>
        <w:ind w:left="806" w:firstLine="94"/>
        <w:jc w:val="right"/>
        <w:rPr>
          <w:sz w:val="20"/>
          <w:lang w:eastAsia="ko-KR"/>
        </w:rPr>
      </w:pPr>
      <w:ins w:id="868" w:author="Hui Yong KIM" w:date="2011-07-03T17:15:00Z">
        <w:r>
          <w:rPr>
            <w:rFonts w:hint="eastAsia"/>
            <w:sz w:val="20"/>
            <w:lang w:eastAsia="ko-KR"/>
          </w:rPr>
          <w:tab/>
        </w:r>
        <w:r>
          <w:rPr>
            <w:rFonts w:hint="eastAsia"/>
            <w:sz w:val="20"/>
            <w:lang w:eastAsia="ko-KR"/>
          </w:rPr>
          <w:tab/>
        </w:r>
      </w:ins>
      <w:r w:rsidR="00DD0A73" w:rsidRPr="00DD0A73">
        <w:rPr>
          <w:sz w:val="20"/>
          <w:lang w:eastAsia="ko-KR"/>
          <w:rPrChange w:id="869" w:author="Hui Yong KIM" w:date="2011-07-03T15:15:00Z">
            <w:rPr>
              <w:sz w:val="20"/>
              <w:highlight w:val="yellow"/>
              <w:lang w:eastAsia="ko-KR"/>
            </w:rPr>
          </w:rPrChange>
        </w:rPr>
        <w:t>refIdxL1 = </w:t>
      </w:r>
      <w:r w:rsidR="00D91573" w:rsidRPr="00D91573">
        <w:rPr>
          <w:rFonts w:hint="eastAsia"/>
          <w:sz w:val="20"/>
          <w:lang w:eastAsia="ko-KR"/>
        </w:rPr>
        <w:t>0</w:t>
      </w:r>
      <w:r w:rsidR="00BF5469" w:rsidRPr="00D85C93">
        <w:rPr>
          <w:sz w:val="20"/>
          <w:lang w:eastAsia="ko-KR"/>
        </w:rPr>
        <w:tab/>
      </w:r>
    </w:p>
    <w:p w:rsidR="00BF5469" w:rsidRPr="00D85C93" w:rsidRDefault="00764723" w:rsidP="00BF5469">
      <w:pPr>
        <w:tabs>
          <w:tab w:val="left" w:pos="9187"/>
        </w:tabs>
        <w:ind w:left="806" w:firstLine="94"/>
        <w:jc w:val="right"/>
        <w:rPr>
          <w:sz w:val="20"/>
          <w:lang w:eastAsia="ko-KR"/>
        </w:rPr>
      </w:pPr>
      <w:ins w:id="870" w:author="Hui Yong KIM" w:date="2011-07-03T17:15:00Z">
        <w:r>
          <w:rPr>
            <w:rFonts w:hint="eastAsia"/>
            <w:sz w:val="20"/>
            <w:lang w:eastAsia="ko-KR"/>
          </w:rPr>
          <w:tab/>
        </w:r>
        <w:r>
          <w:rPr>
            <w:rFonts w:hint="eastAsia"/>
            <w:sz w:val="20"/>
            <w:lang w:eastAsia="ko-KR"/>
          </w:rPr>
          <w:tab/>
        </w:r>
      </w:ins>
      <w:r w:rsidR="00BF5469" w:rsidRPr="00D85C93">
        <w:rPr>
          <w:sz w:val="20"/>
          <w:lang w:eastAsia="ko-KR"/>
        </w:rPr>
        <w:t>predFlagL0 = 1</w:t>
      </w:r>
      <w:r w:rsidR="00D97692" w:rsidRPr="00D85C93">
        <w:rPr>
          <w:sz w:val="20"/>
          <w:lang w:eastAsia="ko-KR"/>
        </w:rPr>
        <w:tab/>
      </w:r>
    </w:p>
    <w:p w:rsidR="00BF5469" w:rsidRPr="00D85C93" w:rsidRDefault="00764723" w:rsidP="00BF5469">
      <w:pPr>
        <w:tabs>
          <w:tab w:val="left" w:pos="9187"/>
        </w:tabs>
        <w:ind w:left="806" w:firstLine="94"/>
        <w:jc w:val="right"/>
        <w:rPr>
          <w:sz w:val="20"/>
          <w:lang w:eastAsia="ko-KR"/>
        </w:rPr>
      </w:pPr>
      <w:ins w:id="871" w:author="Hui Yong KIM" w:date="2011-07-03T17:15:00Z">
        <w:r>
          <w:rPr>
            <w:rFonts w:hint="eastAsia"/>
            <w:sz w:val="20"/>
            <w:lang w:eastAsia="ko-KR"/>
          </w:rPr>
          <w:tab/>
        </w:r>
        <w:r>
          <w:rPr>
            <w:rFonts w:hint="eastAsia"/>
            <w:sz w:val="20"/>
            <w:lang w:eastAsia="ko-KR"/>
          </w:rPr>
          <w:tab/>
        </w:r>
      </w:ins>
      <w:r w:rsidR="00DD0A73" w:rsidRPr="00DD0A73">
        <w:rPr>
          <w:sz w:val="20"/>
          <w:lang w:eastAsia="ko-KR"/>
          <w:rPrChange w:id="872" w:author="Hui Yong KIM" w:date="2011-07-03T15:15:00Z">
            <w:rPr>
              <w:sz w:val="20"/>
              <w:highlight w:val="yellow"/>
              <w:lang w:eastAsia="ko-KR"/>
            </w:rPr>
          </w:rPrChange>
        </w:rPr>
        <w:t>prefFlagL1 = </w:t>
      </w:r>
      <w:r w:rsidR="00D91573">
        <w:rPr>
          <w:rFonts w:hint="eastAsia"/>
          <w:sz w:val="20"/>
          <w:lang w:eastAsia="ko-KR"/>
        </w:rPr>
        <w:t>1</w:t>
      </w:r>
      <w:r w:rsidR="00D97692" w:rsidRPr="00D85C93">
        <w:rPr>
          <w:sz w:val="20"/>
          <w:lang w:eastAsia="ko-KR"/>
        </w:rPr>
        <w:tab/>
      </w:r>
    </w:p>
    <w:p w:rsidR="009138AA" w:rsidRPr="00BF5469" w:rsidRDefault="009138AA">
      <w:pPr>
        <w:rPr>
          <w:szCs w:val="22"/>
          <w:lang w:eastAsia="ko-KR"/>
        </w:rPr>
      </w:pPr>
    </w:p>
    <w:p w:rsidR="006F1478" w:rsidRDefault="006F1478" w:rsidP="006F1478">
      <w:pPr>
        <w:pStyle w:val="1"/>
        <w:numPr>
          <w:ilvl w:val="0"/>
          <w:numId w:val="0"/>
        </w:numPr>
        <w:tabs>
          <w:tab w:val="clear" w:pos="360"/>
          <w:tab w:val="left" w:pos="0"/>
        </w:tabs>
        <w:spacing w:after="240"/>
        <w:ind w:leftChars="-1" w:left="-2" w:firstLine="1"/>
        <w:rPr>
          <w:b w:val="0"/>
          <w:sz w:val="28"/>
          <w:szCs w:val="28"/>
          <w:lang w:eastAsia="ko-KR"/>
        </w:rPr>
      </w:pPr>
      <w:r w:rsidRPr="00265EC2">
        <w:rPr>
          <w:rFonts w:hint="eastAsia"/>
        </w:rPr>
        <w:lastRenderedPageBreak/>
        <w:t>Appendix</w:t>
      </w:r>
      <w:r>
        <w:rPr>
          <w:rFonts w:hint="eastAsia"/>
          <w:lang w:eastAsia="ko-KR"/>
        </w:rPr>
        <w:t xml:space="preserve"> C: HM Encoder modification for Method-3</w:t>
      </w:r>
    </w:p>
    <w:p w:rsidR="007D0EF1" w:rsidRDefault="007D0EF1" w:rsidP="005A313B">
      <w:pPr>
        <w:jc w:val="both"/>
        <w:rPr>
          <w:b/>
          <w:i/>
          <w:szCs w:val="22"/>
          <w:lang w:eastAsia="ko-KR"/>
        </w:rPr>
      </w:pPr>
      <w:r>
        <w:rPr>
          <w:rFonts w:hint="eastAsia"/>
          <w:b/>
          <w:i/>
          <w:szCs w:val="22"/>
          <w:lang w:eastAsia="ko-KR"/>
        </w:rPr>
        <w:t xml:space="preserve">In the inter mode decision process, if </w:t>
      </w:r>
      <w:del w:id="873" w:author="Hui Yong KIM" w:date="2011-07-12T01:21:00Z">
        <w:r w:rsidDel="0083218C">
          <w:rPr>
            <w:rFonts w:hint="eastAsia"/>
            <w:b/>
            <w:i/>
            <w:szCs w:val="22"/>
            <w:lang w:eastAsia="ko-KR"/>
          </w:rPr>
          <w:delText>the best mode</w:delText>
        </w:r>
        <w:r w:rsidR="00220BD8" w:rsidDel="0083218C">
          <w:rPr>
            <w:rFonts w:hint="eastAsia"/>
            <w:b/>
            <w:i/>
            <w:szCs w:val="22"/>
            <w:lang w:eastAsia="ko-KR"/>
          </w:rPr>
          <w:delText xml:space="preserve"> (let the mode be denoted </w:delText>
        </w:r>
        <w:r w:rsidR="00220BD8" w:rsidDel="0083218C">
          <w:rPr>
            <w:b/>
            <w:i/>
            <w:szCs w:val="22"/>
            <w:lang w:eastAsia="ko-KR"/>
          </w:rPr>
          <w:delText>‘</w:delText>
        </w:r>
        <w:r w:rsidR="00220BD8" w:rsidDel="0083218C">
          <w:rPr>
            <w:rFonts w:hint="eastAsia"/>
            <w:b/>
            <w:i/>
            <w:szCs w:val="22"/>
            <w:lang w:eastAsia="ko-KR"/>
          </w:rPr>
          <w:delText>A</w:delText>
        </w:r>
        <w:r w:rsidR="00220BD8" w:rsidDel="0083218C">
          <w:rPr>
            <w:b/>
            <w:i/>
            <w:szCs w:val="22"/>
            <w:lang w:eastAsia="ko-KR"/>
          </w:rPr>
          <w:delText>’</w:delText>
        </w:r>
        <w:r w:rsidR="00220BD8" w:rsidDel="0083218C">
          <w:rPr>
            <w:rFonts w:hint="eastAsia"/>
            <w:b/>
            <w:i/>
            <w:szCs w:val="22"/>
            <w:lang w:eastAsia="ko-KR"/>
          </w:rPr>
          <w:delText>)</w:delText>
        </w:r>
        <w:r w:rsidDel="0083218C">
          <w:rPr>
            <w:rFonts w:hint="eastAsia"/>
            <w:b/>
            <w:i/>
            <w:szCs w:val="22"/>
            <w:lang w:eastAsia="ko-KR"/>
          </w:rPr>
          <w:delText xml:space="preserve"> after the RD-optimization process </w:delText>
        </w:r>
      </w:del>
      <w:ins w:id="874" w:author="Hui Yong KIM" w:date="2011-07-12T01:21:00Z">
        <w:r w:rsidR="0083218C">
          <w:rPr>
            <w:rFonts w:hint="eastAsia"/>
            <w:b/>
            <w:i/>
            <w:szCs w:val="22"/>
            <w:lang w:eastAsia="ko-KR"/>
          </w:rPr>
          <w:t xml:space="preserve">a mode </w:t>
        </w:r>
      </w:ins>
      <w:r>
        <w:rPr>
          <w:rFonts w:hint="eastAsia"/>
          <w:b/>
          <w:i/>
          <w:szCs w:val="22"/>
          <w:lang w:eastAsia="ko-KR"/>
        </w:rPr>
        <w:t xml:space="preserve">satisfies </w:t>
      </w:r>
      <w:r w:rsidR="00220BD8">
        <w:rPr>
          <w:rFonts w:hint="eastAsia"/>
          <w:b/>
          <w:i/>
          <w:szCs w:val="22"/>
          <w:lang w:eastAsia="ko-KR"/>
        </w:rPr>
        <w:t xml:space="preserve">all </w:t>
      </w:r>
      <w:r>
        <w:rPr>
          <w:rFonts w:hint="eastAsia"/>
          <w:b/>
          <w:i/>
          <w:szCs w:val="22"/>
          <w:lang w:eastAsia="ko-KR"/>
        </w:rPr>
        <w:t xml:space="preserve">the following conditions, </w:t>
      </w:r>
    </w:p>
    <w:p w:rsidR="002215DA" w:rsidRDefault="002215DA" w:rsidP="002215DA">
      <w:pPr>
        <w:pStyle w:val="ab"/>
        <w:numPr>
          <w:ilvl w:val="0"/>
          <w:numId w:val="12"/>
        </w:numPr>
        <w:ind w:leftChars="0"/>
        <w:rPr>
          <w:szCs w:val="22"/>
          <w:lang w:eastAsia="ko-KR"/>
        </w:rPr>
      </w:pPr>
      <w:proofErr w:type="spellStart"/>
      <w:r w:rsidRPr="002215DA">
        <w:rPr>
          <w:rFonts w:hint="eastAsia"/>
          <w:szCs w:val="22"/>
          <w:lang w:eastAsia="ko-KR"/>
        </w:rPr>
        <w:t>PredMode</w:t>
      </w:r>
      <w:proofErr w:type="spellEnd"/>
      <w:r w:rsidRPr="002215DA">
        <w:rPr>
          <w:rFonts w:hint="eastAsia"/>
          <w:szCs w:val="22"/>
          <w:lang w:eastAsia="ko-KR"/>
        </w:rPr>
        <w:t xml:space="preserve"> == MODE_INTER</w:t>
      </w:r>
    </w:p>
    <w:p w:rsidR="002215DA" w:rsidRPr="002215DA" w:rsidRDefault="002215DA" w:rsidP="002215DA">
      <w:pPr>
        <w:pStyle w:val="ab"/>
        <w:numPr>
          <w:ilvl w:val="0"/>
          <w:numId w:val="12"/>
        </w:numPr>
        <w:ind w:leftChars="0"/>
        <w:rPr>
          <w:szCs w:val="22"/>
          <w:lang w:eastAsia="ko-KR"/>
        </w:rPr>
      </w:pPr>
      <w:proofErr w:type="spellStart"/>
      <w:r w:rsidRPr="002215DA">
        <w:rPr>
          <w:rFonts w:hint="eastAsia"/>
          <w:szCs w:val="22"/>
          <w:lang w:eastAsia="ko-KR"/>
        </w:rPr>
        <w:t>merge_flag</w:t>
      </w:r>
      <w:proofErr w:type="spellEnd"/>
      <w:r>
        <w:rPr>
          <w:rFonts w:hint="eastAsia"/>
          <w:szCs w:val="22"/>
          <w:lang w:eastAsia="ko-KR"/>
        </w:rPr>
        <w:t xml:space="preserve"> == 0</w:t>
      </w:r>
    </w:p>
    <w:p w:rsidR="00220BD8" w:rsidRDefault="002215DA" w:rsidP="002215DA">
      <w:pPr>
        <w:pStyle w:val="ab"/>
        <w:numPr>
          <w:ilvl w:val="0"/>
          <w:numId w:val="12"/>
        </w:numPr>
        <w:ind w:leftChars="0"/>
        <w:rPr>
          <w:szCs w:val="22"/>
          <w:lang w:eastAsia="ko-KR"/>
        </w:rPr>
      </w:pPr>
      <w:proofErr w:type="spellStart"/>
      <w:r w:rsidRPr="002215DA">
        <w:rPr>
          <w:rFonts w:hint="eastAsia"/>
          <w:szCs w:val="22"/>
          <w:lang w:eastAsia="ko-KR"/>
        </w:rPr>
        <w:t>inter_pred_flag</w:t>
      </w:r>
      <w:proofErr w:type="spellEnd"/>
      <w:r w:rsidRPr="002215DA">
        <w:rPr>
          <w:rFonts w:hint="eastAsia"/>
          <w:szCs w:val="22"/>
          <w:lang w:eastAsia="ko-KR"/>
        </w:rPr>
        <w:t xml:space="preserve"> == </w:t>
      </w:r>
      <w:proofErr w:type="spellStart"/>
      <w:r w:rsidRPr="002215DA">
        <w:rPr>
          <w:rFonts w:hint="eastAsia"/>
          <w:szCs w:val="22"/>
          <w:lang w:eastAsia="ko-KR"/>
        </w:rPr>
        <w:t>Pred_BI</w:t>
      </w:r>
      <w:proofErr w:type="spellEnd"/>
    </w:p>
    <w:p w:rsidR="00220BD8" w:rsidRDefault="002215DA" w:rsidP="002215DA">
      <w:pPr>
        <w:pStyle w:val="ab"/>
        <w:numPr>
          <w:ilvl w:val="0"/>
          <w:numId w:val="12"/>
        </w:numPr>
        <w:ind w:leftChars="0"/>
        <w:rPr>
          <w:szCs w:val="22"/>
          <w:lang w:eastAsia="ko-KR"/>
        </w:rPr>
      </w:pPr>
      <w:r w:rsidRPr="002215DA">
        <w:rPr>
          <w:rFonts w:hint="eastAsia"/>
          <w:szCs w:val="22"/>
          <w:lang w:eastAsia="ko-KR"/>
        </w:rPr>
        <w:t>mvL0==mvL1</w:t>
      </w:r>
    </w:p>
    <w:p w:rsidR="002215DA" w:rsidRPr="002215DA" w:rsidRDefault="002215DA" w:rsidP="002215DA">
      <w:pPr>
        <w:pStyle w:val="ab"/>
        <w:numPr>
          <w:ilvl w:val="0"/>
          <w:numId w:val="12"/>
        </w:numPr>
        <w:ind w:leftChars="0"/>
        <w:rPr>
          <w:szCs w:val="22"/>
          <w:lang w:eastAsia="ko-KR"/>
        </w:rPr>
      </w:pPr>
      <w:proofErr w:type="spellStart"/>
      <w:r w:rsidRPr="002215DA">
        <w:rPr>
          <w:szCs w:val="22"/>
          <w:lang w:eastAsia="ko-KR"/>
        </w:rPr>
        <w:t>RefPicOrderCnt</w:t>
      </w:r>
      <w:proofErr w:type="spellEnd"/>
      <w:r w:rsidRPr="002215DA">
        <w:rPr>
          <w:szCs w:val="22"/>
          <w:lang w:eastAsia="ko-KR"/>
        </w:rPr>
        <w:t>(</w:t>
      </w:r>
      <w:proofErr w:type="spellStart"/>
      <w:r w:rsidRPr="002215DA">
        <w:rPr>
          <w:szCs w:val="22"/>
          <w:lang w:eastAsia="ko-KR"/>
        </w:rPr>
        <w:t>currPic</w:t>
      </w:r>
      <w:proofErr w:type="spellEnd"/>
      <w:r w:rsidRPr="002215DA">
        <w:rPr>
          <w:szCs w:val="22"/>
          <w:lang w:eastAsia="ko-KR"/>
        </w:rPr>
        <w:t>, refIdxL0, L0)</w:t>
      </w:r>
      <w:r w:rsidRPr="002215DA">
        <w:rPr>
          <w:rFonts w:hint="eastAsia"/>
          <w:szCs w:val="22"/>
          <w:lang w:eastAsia="ko-KR"/>
        </w:rPr>
        <w:t>==</w:t>
      </w:r>
      <w:proofErr w:type="spellStart"/>
      <w:r w:rsidRPr="002215DA">
        <w:rPr>
          <w:szCs w:val="22"/>
          <w:lang w:eastAsia="ko-KR"/>
        </w:rPr>
        <w:t>RefPicOrderCnt</w:t>
      </w:r>
      <w:proofErr w:type="spellEnd"/>
      <w:r w:rsidRPr="002215DA">
        <w:rPr>
          <w:szCs w:val="22"/>
          <w:lang w:eastAsia="ko-KR"/>
        </w:rPr>
        <w:t>(</w:t>
      </w:r>
      <w:proofErr w:type="spellStart"/>
      <w:r w:rsidRPr="002215DA">
        <w:rPr>
          <w:szCs w:val="22"/>
          <w:lang w:eastAsia="ko-KR"/>
        </w:rPr>
        <w:t>currPic</w:t>
      </w:r>
      <w:proofErr w:type="spellEnd"/>
      <w:r w:rsidRPr="002215DA">
        <w:rPr>
          <w:szCs w:val="22"/>
          <w:lang w:eastAsia="ko-KR"/>
        </w:rPr>
        <w:t>, refIdxL1, L1)</w:t>
      </w:r>
    </w:p>
    <w:p w:rsidR="007D0EF1" w:rsidRDefault="007D0EF1" w:rsidP="005A313B">
      <w:pPr>
        <w:jc w:val="both"/>
        <w:rPr>
          <w:b/>
          <w:i/>
          <w:szCs w:val="22"/>
          <w:lang w:eastAsia="ko-KR"/>
        </w:rPr>
      </w:pPr>
    </w:p>
    <w:p w:rsidR="004B2715" w:rsidRDefault="00923699" w:rsidP="005A313B">
      <w:pPr>
        <w:jc w:val="both"/>
        <w:rPr>
          <w:b/>
          <w:i/>
          <w:szCs w:val="22"/>
          <w:lang w:eastAsia="ko-KR"/>
        </w:rPr>
      </w:pPr>
      <w:proofErr w:type="spellStart"/>
      <w:proofErr w:type="gramStart"/>
      <w:r>
        <w:rPr>
          <w:rFonts w:hint="eastAsia"/>
          <w:b/>
          <w:i/>
          <w:szCs w:val="22"/>
          <w:lang w:eastAsia="ko-KR"/>
        </w:rPr>
        <w:t>then</w:t>
      </w:r>
      <w:ins w:id="875" w:author="Hui Yong KIM" w:date="2011-07-12T01:23:00Z">
        <w:r w:rsidR="0083218C">
          <w:rPr>
            <w:rFonts w:hint="eastAsia"/>
            <w:b/>
            <w:i/>
            <w:szCs w:val="22"/>
            <w:lang w:eastAsia="ko-KR"/>
          </w:rPr>
          <w:t>perform</w:t>
        </w:r>
      </w:ins>
      <w:proofErr w:type="gramEnd"/>
      <w:del w:id="876" w:author="Hui Yong KIM" w:date="2011-07-12T01:21:00Z">
        <w:r w:rsidR="00220BD8" w:rsidDel="0083218C">
          <w:rPr>
            <w:rFonts w:hint="eastAsia"/>
            <w:b/>
            <w:i/>
            <w:szCs w:val="22"/>
            <w:lang w:eastAsia="ko-KR"/>
          </w:rPr>
          <w:delText xml:space="preserve">make a new mode (let this mode be denoted as </w:delText>
        </w:r>
        <w:r w:rsidR="00220BD8" w:rsidDel="0083218C">
          <w:rPr>
            <w:b/>
            <w:i/>
            <w:szCs w:val="22"/>
            <w:lang w:eastAsia="ko-KR"/>
          </w:rPr>
          <w:delText>‘</w:delText>
        </w:r>
        <w:r w:rsidR="00220BD8" w:rsidDel="0083218C">
          <w:rPr>
            <w:rFonts w:hint="eastAsia"/>
            <w:b/>
            <w:i/>
            <w:szCs w:val="22"/>
            <w:lang w:eastAsia="ko-KR"/>
          </w:rPr>
          <w:delText>B</w:delText>
        </w:r>
        <w:r w:rsidR="00220BD8" w:rsidDel="0083218C">
          <w:rPr>
            <w:b/>
            <w:i/>
            <w:szCs w:val="22"/>
            <w:lang w:eastAsia="ko-KR"/>
          </w:rPr>
          <w:delText>’</w:delText>
        </w:r>
        <w:r w:rsidR="00220BD8" w:rsidDel="0083218C">
          <w:rPr>
            <w:rFonts w:hint="eastAsia"/>
            <w:b/>
            <w:i/>
            <w:szCs w:val="22"/>
            <w:lang w:eastAsia="ko-KR"/>
          </w:rPr>
          <w:delText xml:space="preserve">) by modifying the best mode (i.e., </w:delText>
        </w:r>
        <w:r w:rsidR="00220BD8" w:rsidDel="0083218C">
          <w:rPr>
            <w:b/>
            <w:i/>
            <w:szCs w:val="22"/>
            <w:lang w:eastAsia="ko-KR"/>
          </w:rPr>
          <w:delText>‘</w:delText>
        </w:r>
        <w:r w:rsidR="00220BD8" w:rsidDel="0083218C">
          <w:rPr>
            <w:rFonts w:hint="eastAsia"/>
            <w:b/>
            <w:i/>
            <w:szCs w:val="22"/>
            <w:lang w:eastAsia="ko-KR"/>
          </w:rPr>
          <w:delText>A</w:delText>
        </w:r>
        <w:r w:rsidR="00220BD8" w:rsidDel="0083218C">
          <w:rPr>
            <w:b/>
            <w:i/>
            <w:szCs w:val="22"/>
            <w:lang w:eastAsia="ko-KR"/>
          </w:rPr>
          <w:delText>’</w:delText>
        </w:r>
        <w:r w:rsidR="00220BD8" w:rsidDel="0083218C">
          <w:rPr>
            <w:rFonts w:hint="eastAsia"/>
            <w:b/>
            <w:i/>
            <w:szCs w:val="22"/>
            <w:lang w:eastAsia="ko-KR"/>
          </w:rPr>
          <w:delText xml:space="preserve">) </w:delText>
        </w:r>
      </w:del>
      <w:del w:id="877" w:author="Hui Yong KIM" w:date="2011-07-12T01:23:00Z">
        <w:r w:rsidR="00220BD8" w:rsidDel="0083218C">
          <w:rPr>
            <w:rFonts w:hint="eastAsia"/>
            <w:b/>
            <w:i/>
            <w:szCs w:val="22"/>
            <w:lang w:eastAsia="ko-KR"/>
          </w:rPr>
          <w:delText xml:space="preserve">with </w:delText>
        </w:r>
      </w:del>
      <w:r w:rsidR="00220BD8">
        <w:rPr>
          <w:rFonts w:hint="eastAsia"/>
          <w:b/>
          <w:i/>
          <w:szCs w:val="22"/>
          <w:lang w:eastAsia="ko-KR"/>
        </w:rPr>
        <w:t>the</w:t>
      </w:r>
      <w:proofErr w:type="spellEnd"/>
      <w:r w:rsidR="00220BD8">
        <w:rPr>
          <w:rFonts w:hint="eastAsia"/>
          <w:b/>
          <w:i/>
          <w:szCs w:val="22"/>
          <w:lang w:eastAsia="ko-KR"/>
        </w:rPr>
        <w:t xml:space="preserve"> following assignments,</w:t>
      </w:r>
    </w:p>
    <w:p w:rsidR="007D0EF1" w:rsidRDefault="007D0EF1" w:rsidP="007D0EF1">
      <w:pPr>
        <w:pStyle w:val="ab"/>
        <w:numPr>
          <w:ilvl w:val="0"/>
          <w:numId w:val="12"/>
        </w:numPr>
        <w:ind w:leftChars="0"/>
        <w:rPr>
          <w:szCs w:val="22"/>
          <w:lang w:eastAsia="ko-KR"/>
        </w:rPr>
      </w:pPr>
      <w:proofErr w:type="spellStart"/>
      <w:r w:rsidRPr="007D0EF1">
        <w:rPr>
          <w:rFonts w:hint="eastAsia"/>
          <w:szCs w:val="22"/>
          <w:lang w:eastAsia="ko-KR"/>
        </w:rPr>
        <w:t>inter_pred_flag</w:t>
      </w:r>
      <w:proofErr w:type="spellEnd"/>
      <w:r w:rsidRPr="007D0EF1">
        <w:rPr>
          <w:rFonts w:hint="eastAsia"/>
          <w:szCs w:val="22"/>
          <w:lang w:eastAsia="ko-KR"/>
        </w:rPr>
        <w:t xml:space="preserve"> = </w:t>
      </w:r>
      <w:proofErr w:type="spellStart"/>
      <w:r w:rsidRPr="007D0EF1">
        <w:rPr>
          <w:rFonts w:hint="eastAsia"/>
          <w:szCs w:val="22"/>
          <w:lang w:eastAsia="ko-KR"/>
        </w:rPr>
        <w:t>Pred_LC</w:t>
      </w:r>
      <w:proofErr w:type="spellEnd"/>
    </w:p>
    <w:p w:rsidR="00220BD8" w:rsidRDefault="007D0EF1" w:rsidP="00220BD8">
      <w:pPr>
        <w:pStyle w:val="ab"/>
        <w:numPr>
          <w:ilvl w:val="0"/>
          <w:numId w:val="12"/>
        </w:numPr>
        <w:ind w:leftChars="0"/>
        <w:rPr>
          <w:szCs w:val="22"/>
          <w:lang w:eastAsia="ko-KR"/>
        </w:rPr>
      </w:pPr>
      <w:proofErr w:type="spellStart"/>
      <w:r w:rsidRPr="00220BD8">
        <w:rPr>
          <w:rFonts w:hint="eastAsia"/>
          <w:szCs w:val="22"/>
          <w:lang w:eastAsia="ko-KR"/>
        </w:rPr>
        <w:t>mvLC</w:t>
      </w:r>
      <w:proofErr w:type="spellEnd"/>
      <w:r w:rsidRPr="00220BD8">
        <w:rPr>
          <w:rFonts w:hint="eastAsia"/>
          <w:szCs w:val="22"/>
          <w:lang w:eastAsia="ko-KR"/>
        </w:rPr>
        <w:t xml:space="preserve"> = mvL0</w:t>
      </w:r>
    </w:p>
    <w:p w:rsidR="007D0EF1" w:rsidRPr="00220BD8" w:rsidRDefault="007D0EF1" w:rsidP="00220BD8">
      <w:pPr>
        <w:pStyle w:val="ab"/>
        <w:numPr>
          <w:ilvl w:val="0"/>
          <w:numId w:val="12"/>
        </w:numPr>
        <w:ind w:leftChars="0"/>
        <w:rPr>
          <w:szCs w:val="22"/>
          <w:lang w:eastAsia="ko-KR"/>
        </w:rPr>
      </w:pPr>
      <w:proofErr w:type="spellStart"/>
      <w:proofErr w:type="gramStart"/>
      <w:r w:rsidRPr="00220BD8">
        <w:rPr>
          <w:rFonts w:hint="eastAsia"/>
          <w:szCs w:val="22"/>
          <w:lang w:eastAsia="ko-KR"/>
        </w:rPr>
        <w:t>refIdxLC</w:t>
      </w:r>
      <w:proofErr w:type="spellEnd"/>
      <w:proofErr w:type="gramEnd"/>
      <w:r w:rsidRPr="00220BD8">
        <w:rPr>
          <w:rFonts w:hint="eastAsia"/>
          <w:szCs w:val="22"/>
          <w:lang w:eastAsia="ko-KR"/>
        </w:rPr>
        <w:t xml:space="preserve"> = refIdxL0</w:t>
      </w:r>
      <w:ins w:id="878" w:author="Hui Yong KIM" w:date="2011-07-12T01:22:00Z">
        <w:r w:rsidR="0083218C">
          <w:rPr>
            <w:rFonts w:hint="eastAsia"/>
            <w:szCs w:val="22"/>
            <w:lang w:eastAsia="ko-KR"/>
          </w:rPr>
          <w:t>.</w:t>
        </w:r>
      </w:ins>
      <w:del w:id="879" w:author="Hui Yong KIM" w:date="2011-07-12T01:22:00Z">
        <w:r w:rsidRPr="00220BD8" w:rsidDel="0083218C">
          <w:rPr>
            <w:rFonts w:hint="eastAsia"/>
            <w:szCs w:val="22"/>
            <w:lang w:eastAsia="ko-KR"/>
          </w:rPr>
          <w:delText>;</w:delText>
        </w:r>
      </w:del>
    </w:p>
    <w:p w:rsidR="005A313B" w:rsidRPr="007D0EF1" w:rsidDel="0083218C" w:rsidRDefault="005A313B" w:rsidP="005A313B">
      <w:pPr>
        <w:jc w:val="both"/>
        <w:rPr>
          <w:del w:id="880" w:author="Hui Yong KIM" w:date="2011-07-12T01:22:00Z"/>
          <w:b/>
          <w:i/>
          <w:szCs w:val="22"/>
          <w:lang w:eastAsia="ko-KR"/>
        </w:rPr>
      </w:pPr>
    </w:p>
    <w:p w:rsidR="00273050" w:rsidRPr="00273050" w:rsidRDefault="00220BD8">
      <w:pPr>
        <w:rPr>
          <w:szCs w:val="22"/>
          <w:lang w:eastAsia="ko-KR"/>
        </w:rPr>
      </w:pPr>
      <w:del w:id="881" w:author="Hui Yong KIM" w:date="2011-07-12T01:22:00Z">
        <w:r w:rsidDel="0083218C">
          <w:rPr>
            <w:rFonts w:hint="eastAsia"/>
            <w:b/>
            <w:i/>
            <w:szCs w:val="22"/>
            <w:lang w:eastAsia="ko-KR"/>
          </w:rPr>
          <w:delText xml:space="preserve">and select the new best mode from the best mode (i.e., </w:delText>
        </w:r>
        <w:r w:rsidDel="0083218C">
          <w:rPr>
            <w:b/>
            <w:i/>
            <w:szCs w:val="22"/>
            <w:lang w:eastAsia="ko-KR"/>
          </w:rPr>
          <w:delText>‘</w:delText>
        </w:r>
        <w:r w:rsidDel="0083218C">
          <w:rPr>
            <w:rFonts w:hint="eastAsia"/>
            <w:b/>
            <w:i/>
            <w:szCs w:val="22"/>
            <w:lang w:eastAsia="ko-KR"/>
          </w:rPr>
          <w:delText>A</w:delText>
        </w:r>
        <w:r w:rsidDel="0083218C">
          <w:rPr>
            <w:b/>
            <w:i/>
            <w:szCs w:val="22"/>
            <w:lang w:eastAsia="ko-KR"/>
          </w:rPr>
          <w:delText>’</w:delText>
        </w:r>
        <w:r w:rsidDel="0083218C">
          <w:rPr>
            <w:rFonts w:hint="eastAsia"/>
            <w:b/>
            <w:i/>
            <w:szCs w:val="22"/>
            <w:lang w:eastAsia="ko-KR"/>
          </w:rPr>
          <w:delText xml:space="preserve">) and the new mode (i.e., </w:delText>
        </w:r>
        <w:r w:rsidDel="0083218C">
          <w:rPr>
            <w:b/>
            <w:i/>
            <w:szCs w:val="22"/>
            <w:lang w:eastAsia="ko-KR"/>
          </w:rPr>
          <w:delText>‘</w:delText>
        </w:r>
        <w:r w:rsidDel="0083218C">
          <w:rPr>
            <w:rFonts w:hint="eastAsia"/>
            <w:b/>
            <w:i/>
            <w:szCs w:val="22"/>
            <w:lang w:eastAsia="ko-KR"/>
          </w:rPr>
          <w:delText>B</w:delText>
        </w:r>
        <w:r w:rsidDel="0083218C">
          <w:rPr>
            <w:b/>
            <w:i/>
            <w:szCs w:val="22"/>
            <w:lang w:eastAsia="ko-KR"/>
          </w:rPr>
          <w:delText>’</w:delText>
        </w:r>
        <w:r w:rsidDel="0083218C">
          <w:rPr>
            <w:rFonts w:hint="eastAsia"/>
            <w:b/>
            <w:i/>
            <w:szCs w:val="22"/>
            <w:lang w:eastAsia="ko-KR"/>
          </w:rPr>
          <w:delText xml:space="preserve">) by comparing the RD costs of the two modes (i.e., </w:delText>
        </w:r>
        <w:r w:rsidDel="0083218C">
          <w:rPr>
            <w:b/>
            <w:i/>
            <w:szCs w:val="22"/>
            <w:lang w:eastAsia="ko-KR"/>
          </w:rPr>
          <w:delText>‘</w:delText>
        </w:r>
        <w:r w:rsidDel="0083218C">
          <w:rPr>
            <w:rFonts w:hint="eastAsia"/>
            <w:b/>
            <w:i/>
            <w:szCs w:val="22"/>
            <w:lang w:eastAsia="ko-KR"/>
          </w:rPr>
          <w:delText>A</w:delText>
        </w:r>
        <w:r w:rsidDel="0083218C">
          <w:rPr>
            <w:b/>
            <w:i/>
            <w:szCs w:val="22"/>
            <w:lang w:eastAsia="ko-KR"/>
          </w:rPr>
          <w:delText>’</w:delText>
        </w:r>
        <w:r w:rsidDel="0083218C">
          <w:rPr>
            <w:rFonts w:hint="eastAsia"/>
            <w:b/>
            <w:i/>
            <w:szCs w:val="22"/>
            <w:lang w:eastAsia="ko-KR"/>
          </w:rPr>
          <w:delText xml:space="preserve"> and </w:delText>
        </w:r>
        <w:r w:rsidDel="0083218C">
          <w:rPr>
            <w:b/>
            <w:i/>
            <w:szCs w:val="22"/>
            <w:lang w:eastAsia="ko-KR"/>
          </w:rPr>
          <w:delText>‘</w:delText>
        </w:r>
        <w:r w:rsidDel="0083218C">
          <w:rPr>
            <w:rFonts w:hint="eastAsia"/>
            <w:b/>
            <w:i/>
            <w:szCs w:val="22"/>
            <w:lang w:eastAsia="ko-KR"/>
          </w:rPr>
          <w:delText>B</w:delText>
        </w:r>
        <w:r w:rsidDel="0083218C">
          <w:rPr>
            <w:b/>
            <w:i/>
            <w:szCs w:val="22"/>
            <w:lang w:eastAsia="ko-KR"/>
          </w:rPr>
          <w:delText>’</w:delText>
        </w:r>
        <w:r w:rsidDel="0083218C">
          <w:rPr>
            <w:rFonts w:hint="eastAsia"/>
            <w:b/>
            <w:i/>
            <w:szCs w:val="22"/>
            <w:lang w:eastAsia="ko-KR"/>
          </w:rPr>
          <w:delText>)</w:delText>
        </w:r>
      </w:del>
      <w:r>
        <w:rPr>
          <w:rFonts w:hint="eastAsia"/>
          <w:b/>
          <w:i/>
          <w:szCs w:val="22"/>
          <w:lang w:eastAsia="ko-KR"/>
        </w:rPr>
        <w:t>.</w:t>
      </w:r>
    </w:p>
    <w:sectPr w:rsidR="00273050" w:rsidRPr="00273050"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FE8" w:rsidRDefault="00E80FE8">
      <w:r>
        <w:separator/>
      </w:r>
    </w:p>
  </w:endnote>
  <w:endnote w:type="continuationSeparator" w:id="0">
    <w:p w:rsidR="00E80FE8" w:rsidRDefault="00E80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notTrueType/>
    <w:pitch w:val="variable"/>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B4D" w:rsidRDefault="00A16B4D"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DD0A73">
      <w:rPr>
        <w:rStyle w:val="a5"/>
      </w:rPr>
      <w:fldChar w:fldCharType="begin"/>
    </w:r>
    <w:r>
      <w:rPr>
        <w:rStyle w:val="a5"/>
      </w:rPr>
      <w:instrText xml:space="preserve"> PAGE </w:instrText>
    </w:r>
    <w:r w:rsidR="00DD0A73">
      <w:rPr>
        <w:rStyle w:val="a5"/>
      </w:rPr>
      <w:fldChar w:fldCharType="separate"/>
    </w:r>
    <w:r w:rsidR="00F721EB">
      <w:rPr>
        <w:rStyle w:val="a5"/>
        <w:noProof/>
      </w:rPr>
      <w:t>2</w:t>
    </w:r>
    <w:r w:rsidR="00DD0A73">
      <w:rPr>
        <w:rStyle w:val="a5"/>
      </w:rPr>
      <w:fldChar w:fldCharType="end"/>
    </w:r>
    <w:r>
      <w:rPr>
        <w:rStyle w:val="a5"/>
      </w:rPr>
      <w:tab/>
      <w:t xml:space="preserve">Date Saved: </w:t>
    </w:r>
    <w:r w:rsidR="00DD0A73">
      <w:rPr>
        <w:rStyle w:val="a5"/>
      </w:rPr>
      <w:fldChar w:fldCharType="begin"/>
    </w:r>
    <w:r>
      <w:rPr>
        <w:rStyle w:val="a5"/>
      </w:rPr>
      <w:instrText xml:space="preserve"> SAVEDATE  \@ "yyyy-MM-dd"  \* MERGEFORMAT </w:instrText>
    </w:r>
    <w:r w:rsidR="00DD0A73">
      <w:rPr>
        <w:rStyle w:val="a5"/>
      </w:rPr>
      <w:fldChar w:fldCharType="separate"/>
    </w:r>
    <w:r w:rsidR="002A7922">
      <w:rPr>
        <w:rStyle w:val="a5"/>
        <w:noProof/>
      </w:rPr>
      <w:t>2011-07-13</w:t>
    </w:r>
    <w:r w:rsidR="00DD0A73">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FE8" w:rsidRDefault="00E80FE8">
      <w:r>
        <w:separator/>
      </w:r>
    </w:p>
  </w:footnote>
  <w:footnote w:type="continuationSeparator" w:id="0">
    <w:p w:rsidR="00E80FE8" w:rsidRDefault="00E80F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7D6C86"/>
    <w:multiLevelType w:val="hybridMultilevel"/>
    <w:tmpl w:val="32E60852"/>
    <w:lvl w:ilvl="0" w:tplc="98E894FC">
      <w:start w:val="1"/>
      <w:numFmt w:val="bullet"/>
      <w:lvlText w:val="•"/>
      <w:lvlJc w:val="left"/>
      <w:pPr>
        <w:tabs>
          <w:tab w:val="num" w:pos="720"/>
        </w:tabs>
        <w:ind w:left="720" w:hanging="360"/>
      </w:pPr>
      <w:rPr>
        <w:rFonts w:ascii="Arial" w:hAnsi="Arial" w:hint="default"/>
      </w:rPr>
    </w:lvl>
    <w:lvl w:ilvl="1" w:tplc="13F62B20" w:tentative="1">
      <w:start w:val="1"/>
      <w:numFmt w:val="bullet"/>
      <w:lvlText w:val="•"/>
      <w:lvlJc w:val="left"/>
      <w:pPr>
        <w:tabs>
          <w:tab w:val="num" w:pos="1440"/>
        </w:tabs>
        <w:ind w:left="1440" w:hanging="360"/>
      </w:pPr>
      <w:rPr>
        <w:rFonts w:ascii="Arial" w:hAnsi="Arial" w:hint="default"/>
      </w:rPr>
    </w:lvl>
    <w:lvl w:ilvl="2" w:tplc="F4E0EF80" w:tentative="1">
      <w:start w:val="1"/>
      <w:numFmt w:val="bullet"/>
      <w:lvlText w:val="•"/>
      <w:lvlJc w:val="left"/>
      <w:pPr>
        <w:tabs>
          <w:tab w:val="num" w:pos="2160"/>
        </w:tabs>
        <w:ind w:left="2160" w:hanging="360"/>
      </w:pPr>
      <w:rPr>
        <w:rFonts w:ascii="Arial" w:hAnsi="Arial" w:hint="default"/>
      </w:rPr>
    </w:lvl>
    <w:lvl w:ilvl="3" w:tplc="89DC5FCA" w:tentative="1">
      <w:start w:val="1"/>
      <w:numFmt w:val="bullet"/>
      <w:lvlText w:val="•"/>
      <w:lvlJc w:val="left"/>
      <w:pPr>
        <w:tabs>
          <w:tab w:val="num" w:pos="2880"/>
        </w:tabs>
        <w:ind w:left="2880" w:hanging="360"/>
      </w:pPr>
      <w:rPr>
        <w:rFonts w:ascii="Arial" w:hAnsi="Arial" w:hint="default"/>
      </w:rPr>
    </w:lvl>
    <w:lvl w:ilvl="4" w:tplc="446C64BA" w:tentative="1">
      <w:start w:val="1"/>
      <w:numFmt w:val="bullet"/>
      <w:lvlText w:val="•"/>
      <w:lvlJc w:val="left"/>
      <w:pPr>
        <w:tabs>
          <w:tab w:val="num" w:pos="3600"/>
        </w:tabs>
        <w:ind w:left="3600" w:hanging="360"/>
      </w:pPr>
      <w:rPr>
        <w:rFonts w:ascii="Arial" w:hAnsi="Arial" w:hint="default"/>
      </w:rPr>
    </w:lvl>
    <w:lvl w:ilvl="5" w:tplc="9DF8E284" w:tentative="1">
      <w:start w:val="1"/>
      <w:numFmt w:val="bullet"/>
      <w:lvlText w:val="•"/>
      <w:lvlJc w:val="left"/>
      <w:pPr>
        <w:tabs>
          <w:tab w:val="num" w:pos="4320"/>
        </w:tabs>
        <w:ind w:left="4320" w:hanging="360"/>
      </w:pPr>
      <w:rPr>
        <w:rFonts w:ascii="Arial" w:hAnsi="Arial" w:hint="default"/>
      </w:rPr>
    </w:lvl>
    <w:lvl w:ilvl="6" w:tplc="9A28963C" w:tentative="1">
      <w:start w:val="1"/>
      <w:numFmt w:val="bullet"/>
      <w:lvlText w:val="•"/>
      <w:lvlJc w:val="left"/>
      <w:pPr>
        <w:tabs>
          <w:tab w:val="num" w:pos="5040"/>
        </w:tabs>
        <w:ind w:left="5040" w:hanging="360"/>
      </w:pPr>
      <w:rPr>
        <w:rFonts w:ascii="Arial" w:hAnsi="Arial" w:hint="default"/>
      </w:rPr>
    </w:lvl>
    <w:lvl w:ilvl="7" w:tplc="233AD56E" w:tentative="1">
      <w:start w:val="1"/>
      <w:numFmt w:val="bullet"/>
      <w:lvlText w:val="•"/>
      <w:lvlJc w:val="left"/>
      <w:pPr>
        <w:tabs>
          <w:tab w:val="num" w:pos="5760"/>
        </w:tabs>
        <w:ind w:left="5760" w:hanging="360"/>
      </w:pPr>
      <w:rPr>
        <w:rFonts w:ascii="Arial" w:hAnsi="Arial" w:hint="default"/>
      </w:rPr>
    </w:lvl>
    <w:lvl w:ilvl="8" w:tplc="6FA20E84" w:tentative="1">
      <w:start w:val="1"/>
      <w:numFmt w:val="bullet"/>
      <w:lvlText w:val="•"/>
      <w:lvlJc w:val="left"/>
      <w:pPr>
        <w:tabs>
          <w:tab w:val="num" w:pos="6480"/>
        </w:tabs>
        <w:ind w:left="6480" w:hanging="360"/>
      </w:pPr>
      <w:rPr>
        <w:rFonts w:ascii="Arial" w:hAnsi="Arial" w:hint="default"/>
      </w:rPr>
    </w:lvl>
  </w:abstractNum>
  <w:abstractNum w:abstractNumId="2">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8EB3D91"/>
    <w:multiLevelType w:val="hybridMultilevel"/>
    <w:tmpl w:val="6E204060"/>
    <w:lvl w:ilvl="0" w:tplc="B98A5196">
      <w:start w:val="3"/>
      <w:numFmt w:val="bullet"/>
      <w:lvlText w:val="-"/>
      <w:lvlJc w:val="left"/>
      <w:pPr>
        <w:ind w:left="760" w:hanging="360"/>
      </w:pPr>
      <w:rPr>
        <w:rFonts w:ascii="Times New Roman" w:eastAsiaTheme="minorEastAsia" w:hAnsi="Times New Roman" w:cs="Times New Roman"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09F536DE"/>
    <w:multiLevelType w:val="multilevel"/>
    <w:tmpl w:val="F00224BC"/>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7">
    <w:nsid w:val="21876176"/>
    <w:multiLevelType w:val="hybridMultilevel"/>
    <w:tmpl w:val="81228FD2"/>
    <w:lvl w:ilvl="0" w:tplc="77080FDC">
      <w:start w:val="1"/>
      <w:numFmt w:val="bullet"/>
      <w:lvlText w:val=""/>
      <w:lvlJc w:val="left"/>
      <w:pPr>
        <w:ind w:left="720" w:hanging="360"/>
      </w:pPr>
      <w:rPr>
        <w:rFonts w:ascii="Symbol" w:hAnsi="Symbol" w:hint="default"/>
      </w:rPr>
    </w:lvl>
    <w:lvl w:ilvl="1" w:tplc="B322BC40" w:tentative="1">
      <w:start w:val="1"/>
      <w:numFmt w:val="bullet"/>
      <w:lvlText w:val="o"/>
      <w:lvlJc w:val="left"/>
      <w:pPr>
        <w:ind w:left="1440" w:hanging="360"/>
      </w:pPr>
      <w:rPr>
        <w:rFonts w:ascii="Courier New" w:hAnsi="Courier New" w:cs="Courier New" w:hint="default"/>
      </w:rPr>
    </w:lvl>
    <w:lvl w:ilvl="2" w:tplc="91A63744" w:tentative="1">
      <w:start w:val="1"/>
      <w:numFmt w:val="bullet"/>
      <w:lvlText w:val=""/>
      <w:lvlJc w:val="left"/>
      <w:pPr>
        <w:ind w:left="2160" w:hanging="360"/>
      </w:pPr>
      <w:rPr>
        <w:rFonts w:ascii="Wingdings" w:hAnsi="Wingdings" w:hint="default"/>
      </w:rPr>
    </w:lvl>
    <w:lvl w:ilvl="3" w:tplc="AEF218E2" w:tentative="1">
      <w:start w:val="1"/>
      <w:numFmt w:val="bullet"/>
      <w:lvlText w:val=""/>
      <w:lvlJc w:val="left"/>
      <w:pPr>
        <w:ind w:left="2880" w:hanging="360"/>
      </w:pPr>
      <w:rPr>
        <w:rFonts w:ascii="Symbol" w:hAnsi="Symbol" w:hint="default"/>
      </w:rPr>
    </w:lvl>
    <w:lvl w:ilvl="4" w:tplc="EAF692F4" w:tentative="1">
      <w:start w:val="1"/>
      <w:numFmt w:val="bullet"/>
      <w:lvlText w:val="o"/>
      <w:lvlJc w:val="left"/>
      <w:pPr>
        <w:ind w:left="3600" w:hanging="360"/>
      </w:pPr>
      <w:rPr>
        <w:rFonts w:ascii="Courier New" w:hAnsi="Courier New" w:cs="Courier New" w:hint="default"/>
      </w:rPr>
    </w:lvl>
    <w:lvl w:ilvl="5" w:tplc="176E3A08" w:tentative="1">
      <w:start w:val="1"/>
      <w:numFmt w:val="bullet"/>
      <w:lvlText w:val=""/>
      <w:lvlJc w:val="left"/>
      <w:pPr>
        <w:ind w:left="4320" w:hanging="360"/>
      </w:pPr>
      <w:rPr>
        <w:rFonts w:ascii="Wingdings" w:hAnsi="Wingdings" w:hint="default"/>
      </w:rPr>
    </w:lvl>
    <w:lvl w:ilvl="6" w:tplc="B80ADD32" w:tentative="1">
      <w:start w:val="1"/>
      <w:numFmt w:val="bullet"/>
      <w:lvlText w:val=""/>
      <w:lvlJc w:val="left"/>
      <w:pPr>
        <w:ind w:left="5040" w:hanging="360"/>
      </w:pPr>
      <w:rPr>
        <w:rFonts w:ascii="Symbol" w:hAnsi="Symbol" w:hint="default"/>
      </w:rPr>
    </w:lvl>
    <w:lvl w:ilvl="7" w:tplc="51A482BC" w:tentative="1">
      <w:start w:val="1"/>
      <w:numFmt w:val="bullet"/>
      <w:lvlText w:val="o"/>
      <w:lvlJc w:val="left"/>
      <w:pPr>
        <w:ind w:left="5760" w:hanging="360"/>
      </w:pPr>
      <w:rPr>
        <w:rFonts w:ascii="Courier New" w:hAnsi="Courier New" w:cs="Courier New" w:hint="default"/>
      </w:rPr>
    </w:lvl>
    <w:lvl w:ilvl="8" w:tplc="CE7A9B24"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9">
    <w:nsid w:val="26292F69"/>
    <w:multiLevelType w:val="hybridMultilevel"/>
    <w:tmpl w:val="3D624080"/>
    <w:lvl w:ilvl="0" w:tplc="90D24C88">
      <w:start w:val="1"/>
      <w:numFmt w:val="decimal"/>
      <w:lvlText w:val="[%1]"/>
      <w:lvlJc w:val="left"/>
      <w:pPr>
        <w:ind w:left="720" w:hanging="360"/>
      </w:pPr>
      <w:rPr>
        <w:rFonts w:hint="default"/>
      </w:rPr>
    </w:lvl>
    <w:lvl w:ilvl="1" w:tplc="67BC1CA2" w:tentative="1">
      <w:start w:val="1"/>
      <w:numFmt w:val="lowerLetter"/>
      <w:lvlText w:val="%2."/>
      <w:lvlJc w:val="left"/>
      <w:pPr>
        <w:ind w:left="1440" w:hanging="360"/>
      </w:pPr>
    </w:lvl>
    <w:lvl w:ilvl="2" w:tplc="B6821D12" w:tentative="1">
      <w:start w:val="1"/>
      <w:numFmt w:val="lowerRoman"/>
      <w:lvlText w:val="%3."/>
      <w:lvlJc w:val="right"/>
      <w:pPr>
        <w:ind w:left="2160" w:hanging="180"/>
      </w:pPr>
    </w:lvl>
    <w:lvl w:ilvl="3" w:tplc="A28208B0" w:tentative="1">
      <w:start w:val="1"/>
      <w:numFmt w:val="decimal"/>
      <w:lvlText w:val="%4."/>
      <w:lvlJc w:val="left"/>
      <w:pPr>
        <w:ind w:left="2880" w:hanging="360"/>
      </w:pPr>
    </w:lvl>
    <w:lvl w:ilvl="4" w:tplc="BCB86BC8" w:tentative="1">
      <w:start w:val="1"/>
      <w:numFmt w:val="lowerLetter"/>
      <w:lvlText w:val="%5."/>
      <w:lvlJc w:val="left"/>
      <w:pPr>
        <w:ind w:left="3600" w:hanging="360"/>
      </w:pPr>
    </w:lvl>
    <w:lvl w:ilvl="5" w:tplc="50CE5814" w:tentative="1">
      <w:start w:val="1"/>
      <w:numFmt w:val="lowerRoman"/>
      <w:lvlText w:val="%6."/>
      <w:lvlJc w:val="right"/>
      <w:pPr>
        <w:ind w:left="4320" w:hanging="180"/>
      </w:pPr>
    </w:lvl>
    <w:lvl w:ilvl="6" w:tplc="5B0EA894" w:tentative="1">
      <w:start w:val="1"/>
      <w:numFmt w:val="decimal"/>
      <w:lvlText w:val="%7."/>
      <w:lvlJc w:val="left"/>
      <w:pPr>
        <w:ind w:left="5040" w:hanging="360"/>
      </w:pPr>
    </w:lvl>
    <w:lvl w:ilvl="7" w:tplc="A1164AE8" w:tentative="1">
      <w:start w:val="1"/>
      <w:numFmt w:val="lowerLetter"/>
      <w:lvlText w:val="%8."/>
      <w:lvlJc w:val="left"/>
      <w:pPr>
        <w:ind w:left="5760" w:hanging="360"/>
      </w:pPr>
    </w:lvl>
    <w:lvl w:ilvl="8" w:tplc="06C06B26" w:tentative="1">
      <w:start w:val="1"/>
      <w:numFmt w:val="lowerRoman"/>
      <w:lvlText w:val="%9."/>
      <w:lvlJc w:val="right"/>
      <w:pPr>
        <w:ind w:left="6480" w:hanging="180"/>
      </w:pPr>
    </w:lvl>
  </w:abstractNum>
  <w:abstractNum w:abstractNumId="10">
    <w:nsid w:val="2C56207C"/>
    <w:multiLevelType w:val="hybridMultilevel"/>
    <w:tmpl w:val="C7AA7148"/>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D137E0B"/>
    <w:multiLevelType w:val="hybridMultilevel"/>
    <w:tmpl w:val="988E223C"/>
    <w:lvl w:ilvl="0" w:tplc="04090001">
      <w:numFmt w:val="bullet"/>
      <w:lvlText w:val="–"/>
      <w:lvlJc w:val="left"/>
      <w:pPr>
        <w:tabs>
          <w:tab w:val="num" w:pos="805"/>
        </w:tabs>
        <w:ind w:left="805" w:hanging="405"/>
      </w:pPr>
      <w:rPr>
        <w:rFonts w:ascii="Times New Roman" w:eastAsia="바탕"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2">
    <w:nsid w:val="37F4500E"/>
    <w:multiLevelType w:val="hybridMultilevel"/>
    <w:tmpl w:val="E06AE6E0"/>
    <w:lvl w:ilvl="0" w:tplc="054C7320">
      <w:start w:val="1"/>
      <w:numFmt w:val="bullet"/>
      <w:lvlText w:val="–"/>
      <w:lvlJc w:val="left"/>
      <w:pPr>
        <w:ind w:left="720" w:hanging="360"/>
      </w:pPr>
      <w:rPr>
        <w:rFonts w:ascii="Courier New" w:hAnsi="Courier New" w:hint="default"/>
      </w:rPr>
    </w:lvl>
    <w:lvl w:ilvl="1" w:tplc="FDC2B994" w:tentative="1">
      <w:start w:val="1"/>
      <w:numFmt w:val="bullet"/>
      <w:lvlText w:val="o"/>
      <w:lvlJc w:val="left"/>
      <w:pPr>
        <w:ind w:left="1440" w:hanging="360"/>
      </w:pPr>
      <w:rPr>
        <w:rFonts w:ascii="Courier New" w:hAnsi="Courier New" w:cs="Courier New" w:hint="default"/>
      </w:rPr>
    </w:lvl>
    <w:lvl w:ilvl="2" w:tplc="0908DB2C" w:tentative="1">
      <w:start w:val="1"/>
      <w:numFmt w:val="bullet"/>
      <w:lvlText w:val=""/>
      <w:lvlJc w:val="left"/>
      <w:pPr>
        <w:ind w:left="2160" w:hanging="360"/>
      </w:pPr>
      <w:rPr>
        <w:rFonts w:ascii="Wingdings" w:hAnsi="Wingdings" w:hint="default"/>
      </w:rPr>
    </w:lvl>
    <w:lvl w:ilvl="3" w:tplc="A86CBEF8" w:tentative="1">
      <w:start w:val="1"/>
      <w:numFmt w:val="bullet"/>
      <w:lvlText w:val=""/>
      <w:lvlJc w:val="left"/>
      <w:pPr>
        <w:ind w:left="2880" w:hanging="360"/>
      </w:pPr>
      <w:rPr>
        <w:rFonts w:ascii="Symbol" w:hAnsi="Symbol" w:hint="default"/>
      </w:rPr>
    </w:lvl>
    <w:lvl w:ilvl="4" w:tplc="C6623570" w:tentative="1">
      <w:start w:val="1"/>
      <w:numFmt w:val="bullet"/>
      <w:lvlText w:val="o"/>
      <w:lvlJc w:val="left"/>
      <w:pPr>
        <w:ind w:left="3600" w:hanging="360"/>
      </w:pPr>
      <w:rPr>
        <w:rFonts w:ascii="Courier New" w:hAnsi="Courier New" w:cs="Courier New" w:hint="default"/>
      </w:rPr>
    </w:lvl>
    <w:lvl w:ilvl="5" w:tplc="597A39BA" w:tentative="1">
      <w:start w:val="1"/>
      <w:numFmt w:val="bullet"/>
      <w:lvlText w:val=""/>
      <w:lvlJc w:val="left"/>
      <w:pPr>
        <w:ind w:left="4320" w:hanging="360"/>
      </w:pPr>
      <w:rPr>
        <w:rFonts w:ascii="Wingdings" w:hAnsi="Wingdings" w:hint="default"/>
      </w:rPr>
    </w:lvl>
    <w:lvl w:ilvl="6" w:tplc="E694579E" w:tentative="1">
      <w:start w:val="1"/>
      <w:numFmt w:val="bullet"/>
      <w:lvlText w:val=""/>
      <w:lvlJc w:val="left"/>
      <w:pPr>
        <w:ind w:left="5040" w:hanging="360"/>
      </w:pPr>
      <w:rPr>
        <w:rFonts w:ascii="Symbol" w:hAnsi="Symbol" w:hint="default"/>
      </w:rPr>
    </w:lvl>
    <w:lvl w:ilvl="7" w:tplc="C6E27E9E" w:tentative="1">
      <w:start w:val="1"/>
      <w:numFmt w:val="bullet"/>
      <w:lvlText w:val="o"/>
      <w:lvlJc w:val="left"/>
      <w:pPr>
        <w:ind w:left="5760" w:hanging="360"/>
      </w:pPr>
      <w:rPr>
        <w:rFonts w:ascii="Courier New" w:hAnsi="Courier New" w:cs="Courier New" w:hint="default"/>
      </w:rPr>
    </w:lvl>
    <w:lvl w:ilvl="8" w:tplc="F3B63D6C" w:tentative="1">
      <w:start w:val="1"/>
      <w:numFmt w:val="bullet"/>
      <w:lvlText w:val=""/>
      <w:lvlJc w:val="left"/>
      <w:pPr>
        <w:ind w:left="6480" w:hanging="360"/>
      </w:pPr>
      <w:rPr>
        <w:rFonts w:ascii="Wingdings" w:hAnsi="Wingdings" w:hint="default"/>
      </w:rPr>
    </w:lvl>
  </w:abstractNum>
  <w:abstractNum w:abstractNumId="13">
    <w:nsid w:val="4786316E"/>
    <w:multiLevelType w:val="hybridMultilevel"/>
    <w:tmpl w:val="2F460DB4"/>
    <w:lvl w:ilvl="0" w:tplc="919ED22E">
      <w:start w:val="1"/>
      <w:numFmt w:val="decimalFullWidth"/>
      <w:lvlText w:val="Step. %1."/>
      <w:lvlJc w:val="left"/>
      <w:pPr>
        <w:ind w:left="1160" w:hanging="400"/>
      </w:pPr>
      <w:rPr>
        <w:rFonts w:ascii="Arial" w:hAnsi="Arial" w:hint="default"/>
      </w:rPr>
    </w:lvl>
    <w:lvl w:ilvl="1" w:tplc="04090003" w:tentative="1">
      <w:start w:val="1"/>
      <w:numFmt w:val="upperLetter"/>
      <w:lvlText w:val="%2."/>
      <w:lvlJc w:val="left"/>
      <w:pPr>
        <w:ind w:left="1560" w:hanging="400"/>
      </w:pPr>
    </w:lvl>
    <w:lvl w:ilvl="2" w:tplc="04090005" w:tentative="1">
      <w:start w:val="1"/>
      <w:numFmt w:val="lowerRoman"/>
      <w:lvlText w:val="%3."/>
      <w:lvlJc w:val="right"/>
      <w:pPr>
        <w:ind w:left="1960" w:hanging="400"/>
      </w:pPr>
    </w:lvl>
    <w:lvl w:ilvl="3" w:tplc="04090001" w:tentative="1">
      <w:start w:val="1"/>
      <w:numFmt w:val="decimal"/>
      <w:lvlText w:val="%4."/>
      <w:lvlJc w:val="left"/>
      <w:pPr>
        <w:ind w:left="2360" w:hanging="400"/>
      </w:pPr>
    </w:lvl>
    <w:lvl w:ilvl="4" w:tplc="04090003" w:tentative="1">
      <w:start w:val="1"/>
      <w:numFmt w:val="upperLetter"/>
      <w:lvlText w:val="%5."/>
      <w:lvlJc w:val="left"/>
      <w:pPr>
        <w:ind w:left="2760" w:hanging="400"/>
      </w:pPr>
    </w:lvl>
    <w:lvl w:ilvl="5" w:tplc="04090005" w:tentative="1">
      <w:start w:val="1"/>
      <w:numFmt w:val="lowerRoman"/>
      <w:lvlText w:val="%6."/>
      <w:lvlJc w:val="right"/>
      <w:pPr>
        <w:ind w:left="3160" w:hanging="400"/>
      </w:pPr>
    </w:lvl>
    <w:lvl w:ilvl="6" w:tplc="04090001" w:tentative="1">
      <w:start w:val="1"/>
      <w:numFmt w:val="decimal"/>
      <w:lvlText w:val="%7."/>
      <w:lvlJc w:val="left"/>
      <w:pPr>
        <w:ind w:left="3560" w:hanging="400"/>
      </w:pPr>
    </w:lvl>
    <w:lvl w:ilvl="7" w:tplc="04090003" w:tentative="1">
      <w:start w:val="1"/>
      <w:numFmt w:val="upperLetter"/>
      <w:lvlText w:val="%8."/>
      <w:lvlJc w:val="left"/>
      <w:pPr>
        <w:ind w:left="3960" w:hanging="400"/>
      </w:pPr>
    </w:lvl>
    <w:lvl w:ilvl="8" w:tplc="04090005" w:tentative="1">
      <w:start w:val="1"/>
      <w:numFmt w:val="lowerRoman"/>
      <w:lvlText w:val="%9."/>
      <w:lvlJc w:val="right"/>
      <w:pPr>
        <w:ind w:left="4360" w:hanging="400"/>
      </w:pPr>
    </w:lvl>
  </w:abstractNum>
  <w:abstractNum w:abstractNumId="14">
    <w:nsid w:val="48650D2D"/>
    <w:multiLevelType w:val="hybridMultilevel"/>
    <w:tmpl w:val="3370B4A4"/>
    <w:lvl w:ilvl="0" w:tplc="1876A9D4">
      <w:start w:val="1"/>
      <w:numFmt w:val="bullet"/>
      <w:lvlText w:val="-"/>
      <w:lvlJc w:val="left"/>
      <w:pPr>
        <w:tabs>
          <w:tab w:val="num" w:pos="400"/>
        </w:tabs>
        <w:ind w:left="400" w:hanging="400"/>
      </w:pPr>
      <w:rPr>
        <w:rFonts w:ascii="바탕" w:eastAsia="바탕" w:hAnsi="바탕" w:hint="eastAsia"/>
      </w:rPr>
    </w:lvl>
    <w:lvl w:ilvl="1" w:tplc="04090019">
      <w:start w:val="5"/>
      <w:numFmt w:val="bullet"/>
      <w:lvlText w:val="–"/>
      <w:lvlJc w:val="left"/>
      <w:pPr>
        <w:tabs>
          <w:tab w:val="num" w:pos="800"/>
        </w:tabs>
        <w:ind w:left="800" w:hanging="400"/>
      </w:pPr>
      <w:rPr>
        <w:rFonts w:ascii="Times New Roman" w:eastAsia="Times New Roman" w:hAnsi="Times New Roman" w:hint="default"/>
      </w:rPr>
    </w:lvl>
    <w:lvl w:ilvl="2" w:tplc="0409001B">
      <w:start w:val="1"/>
      <w:numFmt w:val="bullet"/>
      <w:lvlText w:val=""/>
      <w:lvlJc w:val="left"/>
      <w:pPr>
        <w:tabs>
          <w:tab w:val="num" w:pos="1200"/>
        </w:tabs>
        <w:ind w:left="1200" w:hanging="400"/>
      </w:pPr>
      <w:rPr>
        <w:rFonts w:ascii="Wingdings" w:hAnsi="Wingdings" w:hint="default"/>
      </w:rPr>
    </w:lvl>
    <w:lvl w:ilvl="3" w:tplc="0409000F" w:tentative="1">
      <w:start w:val="1"/>
      <w:numFmt w:val="bullet"/>
      <w:lvlText w:val=""/>
      <w:lvlJc w:val="left"/>
      <w:pPr>
        <w:tabs>
          <w:tab w:val="num" w:pos="1600"/>
        </w:tabs>
        <w:ind w:left="1600" w:hanging="400"/>
      </w:pPr>
      <w:rPr>
        <w:rFonts w:ascii="Wingdings" w:hAnsi="Wingdings" w:hint="default"/>
      </w:rPr>
    </w:lvl>
    <w:lvl w:ilvl="4" w:tplc="04090019" w:tentative="1">
      <w:start w:val="1"/>
      <w:numFmt w:val="bullet"/>
      <w:lvlText w:val=""/>
      <w:lvlJc w:val="left"/>
      <w:pPr>
        <w:tabs>
          <w:tab w:val="num" w:pos="2000"/>
        </w:tabs>
        <w:ind w:left="2000" w:hanging="400"/>
      </w:pPr>
      <w:rPr>
        <w:rFonts w:ascii="Wingdings" w:hAnsi="Wingdings" w:hint="default"/>
      </w:rPr>
    </w:lvl>
    <w:lvl w:ilvl="5" w:tplc="0409001B" w:tentative="1">
      <w:start w:val="1"/>
      <w:numFmt w:val="bullet"/>
      <w:lvlText w:val=""/>
      <w:lvlJc w:val="left"/>
      <w:pPr>
        <w:tabs>
          <w:tab w:val="num" w:pos="2400"/>
        </w:tabs>
        <w:ind w:left="2400" w:hanging="400"/>
      </w:pPr>
      <w:rPr>
        <w:rFonts w:ascii="Wingdings" w:hAnsi="Wingdings" w:hint="default"/>
      </w:rPr>
    </w:lvl>
    <w:lvl w:ilvl="6" w:tplc="0409000F" w:tentative="1">
      <w:start w:val="1"/>
      <w:numFmt w:val="bullet"/>
      <w:lvlText w:val=""/>
      <w:lvlJc w:val="left"/>
      <w:pPr>
        <w:tabs>
          <w:tab w:val="num" w:pos="2800"/>
        </w:tabs>
        <w:ind w:left="2800" w:hanging="400"/>
      </w:pPr>
      <w:rPr>
        <w:rFonts w:ascii="Wingdings" w:hAnsi="Wingdings" w:hint="default"/>
      </w:rPr>
    </w:lvl>
    <w:lvl w:ilvl="7" w:tplc="04090019" w:tentative="1">
      <w:start w:val="1"/>
      <w:numFmt w:val="bullet"/>
      <w:lvlText w:val=""/>
      <w:lvlJc w:val="left"/>
      <w:pPr>
        <w:tabs>
          <w:tab w:val="num" w:pos="3200"/>
        </w:tabs>
        <w:ind w:left="3200" w:hanging="400"/>
      </w:pPr>
      <w:rPr>
        <w:rFonts w:ascii="Wingdings" w:hAnsi="Wingdings" w:hint="default"/>
      </w:rPr>
    </w:lvl>
    <w:lvl w:ilvl="8" w:tplc="0409001B" w:tentative="1">
      <w:start w:val="1"/>
      <w:numFmt w:val="bullet"/>
      <w:lvlText w:val=""/>
      <w:lvlJc w:val="left"/>
      <w:pPr>
        <w:tabs>
          <w:tab w:val="num" w:pos="3600"/>
        </w:tabs>
        <w:ind w:left="3600" w:hanging="400"/>
      </w:pPr>
      <w:rPr>
        <w:rFonts w:ascii="Wingdings" w:hAnsi="Wingdings" w:hint="default"/>
      </w:rPr>
    </w:lvl>
  </w:abstractNum>
  <w:abstractNum w:abstractNumId="15">
    <w:nsid w:val="4A321B80"/>
    <w:multiLevelType w:val="hybridMultilevel"/>
    <w:tmpl w:val="A4A6F7CA"/>
    <w:lvl w:ilvl="0" w:tplc="8A0467D4">
      <w:numFmt w:val="bullet"/>
      <w:lvlText w:val="–"/>
      <w:lvlJc w:val="left"/>
      <w:pPr>
        <w:tabs>
          <w:tab w:val="num" w:pos="1205"/>
        </w:tabs>
        <w:ind w:left="1205" w:hanging="405"/>
      </w:pPr>
      <w:rPr>
        <w:rFonts w:ascii="Times New Roman" w:eastAsia="바탕" w:hAnsi="Times New Roman" w:hint="default"/>
      </w:rPr>
    </w:lvl>
    <w:lvl w:ilvl="1" w:tplc="00190407">
      <w:start w:val="5"/>
      <w:numFmt w:val="bullet"/>
      <w:lvlText w:val="–"/>
      <w:lvlJc w:val="left"/>
      <w:pPr>
        <w:tabs>
          <w:tab w:val="num" w:pos="1200"/>
        </w:tabs>
        <w:ind w:left="1200" w:hanging="400"/>
      </w:pPr>
      <w:rPr>
        <w:rFonts w:ascii="Times New Roman" w:eastAsia="Times New Roman" w:hAnsi="Times New Roman" w:hint="default"/>
      </w:rPr>
    </w:lvl>
    <w:lvl w:ilvl="2" w:tplc="001B0407">
      <w:start w:val="1"/>
      <w:numFmt w:val="lowerLetter"/>
      <w:lvlText w:val="%3."/>
      <w:lvlJc w:val="left"/>
      <w:pPr>
        <w:tabs>
          <w:tab w:val="num" w:pos="1600"/>
        </w:tabs>
        <w:ind w:left="1600" w:hanging="400"/>
      </w:pPr>
      <w:rPr>
        <w:rFonts w:cs="Times New Roman" w:hint="default"/>
      </w:rPr>
    </w:lvl>
    <w:lvl w:ilvl="3" w:tplc="000F0407">
      <w:start w:val="5"/>
      <w:numFmt w:val="bullet"/>
      <w:lvlText w:val="–"/>
      <w:lvlJc w:val="left"/>
      <w:pPr>
        <w:tabs>
          <w:tab w:val="num" w:pos="2000"/>
        </w:tabs>
        <w:ind w:left="2000" w:hanging="400"/>
      </w:pPr>
      <w:rPr>
        <w:rFonts w:ascii="Times New Roman" w:eastAsia="Times New Roman" w:hAnsi="Times New Roman" w:hint="default"/>
      </w:rPr>
    </w:lvl>
    <w:lvl w:ilvl="4" w:tplc="00190407">
      <w:start w:val="5"/>
      <w:numFmt w:val="bullet"/>
      <w:lvlText w:val="–"/>
      <w:lvlJc w:val="left"/>
      <w:pPr>
        <w:tabs>
          <w:tab w:val="num" w:pos="2400"/>
        </w:tabs>
        <w:ind w:left="2400" w:hanging="400"/>
      </w:pPr>
      <w:rPr>
        <w:rFonts w:ascii="Times New Roman" w:eastAsia="Times New Roman" w:hAnsi="Times New Roman" w:hint="default"/>
      </w:rPr>
    </w:lvl>
    <w:lvl w:ilvl="5" w:tplc="001B0407">
      <w:start w:val="5"/>
      <w:numFmt w:val="bullet"/>
      <w:lvlText w:val="–"/>
      <w:lvlJc w:val="left"/>
      <w:pPr>
        <w:tabs>
          <w:tab w:val="num" w:pos="2800"/>
        </w:tabs>
        <w:ind w:left="2800" w:hanging="400"/>
      </w:pPr>
      <w:rPr>
        <w:rFonts w:ascii="Times New Roman" w:eastAsia="Times New Roman" w:hAnsi="Times New Roman" w:hint="default"/>
      </w:rPr>
    </w:lvl>
    <w:lvl w:ilvl="6" w:tplc="000F0407">
      <w:start w:val="5"/>
      <w:numFmt w:val="bullet"/>
      <w:lvlText w:val="–"/>
      <w:lvlJc w:val="left"/>
      <w:pPr>
        <w:tabs>
          <w:tab w:val="num" w:pos="3200"/>
        </w:tabs>
        <w:ind w:left="3200" w:hanging="400"/>
      </w:pPr>
      <w:rPr>
        <w:rFonts w:ascii="Times New Roman" w:eastAsia="Times New Roman" w:hAnsi="Times New Roman" w:hint="default"/>
      </w:rPr>
    </w:lvl>
    <w:lvl w:ilvl="7" w:tplc="00190407" w:tentative="1">
      <w:start w:val="1"/>
      <w:numFmt w:val="bullet"/>
      <w:lvlText w:val=""/>
      <w:lvlJc w:val="left"/>
      <w:pPr>
        <w:tabs>
          <w:tab w:val="num" w:pos="3600"/>
        </w:tabs>
        <w:ind w:left="3600" w:hanging="400"/>
      </w:pPr>
      <w:rPr>
        <w:rFonts w:ascii="Wingdings" w:hAnsi="Wingdings" w:hint="default"/>
      </w:rPr>
    </w:lvl>
    <w:lvl w:ilvl="8" w:tplc="001B0407" w:tentative="1">
      <w:start w:val="1"/>
      <w:numFmt w:val="bullet"/>
      <w:lvlText w:val=""/>
      <w:lvlJc w:val="left"/>
      <w:pPr>
        <w:tabs>
          <w:tab w:val="num" w:pos="4000"/>
        </w:tabs>
        <w:ind w:left="4000" w:hanging="400"/>
      </w:pPr>
      <w:rPr>
        <w:rFonts w:ascii="Wingdings" w:hAnsi="Wingdings" w:hint="default"/>
      </w:rPr>
    </w:lvl>
  </w:abstractNum>
  <w:abstractNum w:abstractNumId="16">
    <w:nsid w:val="4EA85227"/>
    <w:multiLevelType w:val="hybridMultilevel"/>
    <w:tmpl w:val="9DB6CF60"/>
    <w:lvl w:ilvl="0" w:tplc="7B8C3B44">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504B0EE7"/>
    <w:multiLevelType w:val="hybridMultilevel"/>
    <w:tmpl w:val="E2964206"/>
    <w:lvl w:ilvl="0" w:tplc="919ED22E">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04090019"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533D007F"/>
    <w:multiLevelType w:val="hybridMultilevel"/>
    <w:tmpl w:val="8DF67EB6"/>
    <w:lvl w:ilvl="0" w:tplc="CCE2772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576A43C1"/>
    <w:multiLevelType w:val="hybridMultilevel"/>
    <w:tmpl w:val="93F20F4C"/>
    <w:lvl w:ilvl="0" w:tplc="0409000F">
      <w:start w:val="1"/>
      <w:numFmt w:val="bullet"/>
      <w:lvlText w:val="-"/>
      <w:lvlJc w:val="left"/>
      <w:pPr>
        <w:tabs>
          <w:tab w:val="num" w:pos="400"/>
        </w:tabs>
        <w:ind w:left="400" w:hanging="400"/>
      </w:pPr>
      <w:rPr>
        <w:rFonts w:ascii="바탕" w:eastAsia="바탕" w:hAnsi="바탕" w:hint="eastAsia"/>
      </w:rPr>
    </w:lvl>
    <w:lvl w:ilvl="1" w:tplc="04090019">
      <w:start w:val="1"/>
      <w:numFmt w:val="bullet"/>
      <w:lvlText w:val=""/>
      <w:lvlJc w:val="left"/>
      <w:pPr>
        <w:tabs>
          <w:tab w:val="num" w:pos="800"/>
        </w:tabs>
        <w:ind w:left="800" w:hanging="400"/>
      </w:pPr>
      <w:rPr>
        <w:rFonts w:ascii="Wingdings" w:hAnsi="Wingdings" w:hint="default"/>
      </w:rPr>
    </w:lvl>
    <w:lvl w:ilvl="2" w:tplc="0409001B">
      <w:start w:val="1"/>
      <w:numFmt w:val="bullet"/>
      <w:lvlText w:val=""/>
      <w:lvlJc w:val="left"/>
      <w:pPr>
        <w:tabs>
          <w:tab w:val="num" w:pos="1200"/>
        </w:tabs>
        <w:ind w:left="1200" w:hanging="400"/>
      </w:pPr>
      <w:rPr>
        <w:rFonts w:ascii="Wingdings" w:hAnsi="Wingdings" w:hint="default"/>
      </w:rPr>
    </w:lvl>
    <w:lvl w:ilvl="3" w:tplc="0409000F" w:tentative="1">
      <w:start w:val="1"/>
      <w:numFmt w:val="bullet"/>
      <w:lvlText w:val=""/>
      <w:lvlJc w:val="left"/>
      <w:pPr>
        <w:tabs>
          <w:tab w:val="num" w:pos="1600"/>
        </w:tabs>
        <w:ind w:left="1600" w:hanging="400"/>
      </w:pPr>
      <w:rPr>
        <w:rFonts w:ascii="Wingdings" w:hAnsi="Wingdings" w:hint="default"/>
      </w:rPr>
    </w:lvl>
    <w:lvl w:ilvl="4" w:tplc="04090019" w:tentative="1">
      <w:start w:val="1"/>
      <w:numFmt w:val="bullet"/>
      <w:lvlText w:val=""/>
      <w:lvlJc w:val="left"/>
      <w:pPr>
        <w:tabs>
          <w:tab w:val="num" w:pos="2000"/>
        </w:tabs>
        <w:ind w:left="2000" w:hanging="400"/>
      </w:pPr>
      <w:rPr>
        <w:rFonts w:ascii="Wingdings" w:hAnsi="Wingdings" w:hint="default"/>
      </w:rPr>
    </w:lvl>
    <w:lvl w:ilvl="5" w:tplc="0409001B" w:tentative="1">
      <w:start w:val="1"/>
      <w:numFmt w:val="bullet"/>
      <w:lvlText w:val=""/>
      <w:lvlJc w:val="left"/>
      <w:pPr>
        <w:tabs>
          <w:tab w:val="num" w:pos="2400"/>
        </w:tabs>
        <w:ind w:left="2400" w:hanging="400"/>
      </w:pPr>
      <w:rPr>
        <w:rFonts w:ascii="Wingdings" w:hAnsi="Wingdings" w:hint="default"/>
      </w:rPr>
    </w:lvl>
    <w:lvl w:ilvl="6" w:tplc="0409000F" w:tentative="1">
      <w:start w:val="1"/>
      <w:numFmt w:val="bullet"/>
      <w:lvlText w:val=""/>
      <w:lvlJc w:val="left"/>
      <w:pPr>
        <w:tabs>
          <w:tab w:val="num" w:pos="2800"/>
        </w:tabs>
        <w:ind w:left="2800" w:hanging="400"/>
      </w:pPr>
      <w:rPr>
        <w:rFonts w:ascii="Wingdings" w:hAnsi="Wingdings" w:hint="default"/>
      </w:rPr>
    </w:lvl>
    <w:lvl w:ilvl="7" w:tplc="04090019" w:tentative="1">
      <w:start w:val="1"/>
      <w:numFmt w:val="bullet"/>
      <w:lvlText w:val=""/>
      <w:lvlJc w:val="left"/>
      <w:pPr>
        <w:tabs>
          <w:tab w:val="num" w:pos="3200"/>
        </w:tabs>
        <w:ind w:left="3200" w:hanging="400"/>
      </w:pPr>
      <w:rPr>
        <w:rFonts w:ascii="Wingdings" w:hAnsi="Wingdings" w:hint="default"/>
      </w:rPr>
    </w:lvl>
    <w:lvl w:ilvl="8" w:tplc="0409001B" w:tentative="1">
      <w:start w:val="1"/>
      <w:numFmt w:val="bullet"/>
      <w:lvlText w:val=""/>
      <w:lvlJc w:val="left"/>
      <w:pPr>
        <w:tabs>
          <w:tab w:val="num" w:pos="3600"/>
        </w:tabs>
        <w:ind w:left="3600" w:hanging="400"/>
      </w:pPr>
      <w:rPr>
        <w:rFonts w:ascii="Wingdings" w:hAnsi="Wingdings" w:hint="default"/>
      </w:rPr>
    </w:lvl>
  </w:abstractNum>
  <w:abstractNum w:abstractNumId="20">
    <w:nsid w:val="5F242443"/>
    <w:multiLevelType w:val="hybridMultilevel"/>
    <w:tmpl w:val="BF2EF106"/>
    <w:lvl w:ilvl="0" w:tplc="26EEEAA8">
      <w:start w:val="1"/>
      <w:numFmt w:val="bullet"/>
      <w:lvlText w:val="•"/>
      <w:lvlJc w:val="left"/>
      <w:pPr>
        <w:tabs>
          <w:tab w:val="num" w:pos="720"/>
        </w:tabs>
        <w:ind w:left="720" w:hanging="360"/>
      </w:pPr>
      <w:rPr>
        <w:rFonts w:ascii="Arial" w:hAnsi="Arial" w:hint="default"/>
      </w:rPr>
    </w:lvl>
    <w:lvl w:ilvl="1" w:tplc="AE42CBBA" w:tentative="1">
      <w:start w:val="1"/>
      <w:numFmt w:val="bullet"/>
      <w:lvlText w:val="•"/>
      <w:lvlJc w:val="left"/>
      <w:pPr>
        <w:tabs>
          <w:tab w:val="num" w:pos="1440"/>
        </w:tabs>
        <w:ind w:left="1440" w:hanging="360"/>
      </w:pPr>
      <w:rPr>
        <w:rFonts w:ascii="Arial" w:hAnsi="Arial" w:hint="default"/>
      </w:rPr>
    </w:lvl>
    <w:lvl w:ilvl="2" w:tplc="2C2E5572" w:tentative="1">
      <w:start w:val="1"/>
      <w:numFmt w:val="bullet"/>
      <w:lvlText w:val="•"/>
      <w:lvlJc w:val="left"/>
      <w:pPr>
        <w:tabs>
          <w:tab w:val="num" w:pos="2160"/>
        </w:tabs>
        <w:ind w:left="2160" w:hanging="360"/>
      </w:pPr>
      <w:rPr>
        <w:rFonts w:ascii="Arial" w:hAnsi="Arial" w:hint="default"/>
      </w:rPr>
    </w:lvl>
    <w:lvl w:ilvl="3" w:tplc="4F7239CA" w:tentative="1">
      <w:start w:val="1"/>
      <w:numFmt w:val="bullet"/>
      <w:lvlText w:val="•"/>
      <w:lvlJc w:val="left"/>
      <w:pPr>
        <w:tabs>
          <w:tab w:val="num" w:pos="2880"/>
        </w:tabs>
        <w:ind w:left="2880" w:hanging="360"/>
      </w:pPr>
      <w:rPr>
        <w:rFonts w:ascii="Arial" w:hAnsi="Arial" w:hint="default"/>
      </w:rPr>
    </w:lvl>
    <w:lvl w:ilvl="4" w:tplc="42148306" w:tentative="1">
      <w:start w:val="1"/>
      <w:numFmt w:val="bullet"/>
      <w:lvlText w:val="•"/>
      <w:lvlJc w:val="left"/>
      <w:pPr>
        <w:tabs>
          <w:tab w:val="num" w:pos="3600"/>
        </w:tabs>
        <w:ind w:left="3600" w:hanging="360"/>
      </w:pPr>
      <w:rPr>
        <w:rFonts w:ascii="Arial" w:hAnsi="Arial" w:hint="default"/>
      </w:rPr>
    </w:lvl>
    <w:lvl w:ilvl="5" w:tplc="1FCA0870" w:tentative="1">
      <w:start w:val="1"/>
      <w:numFmt w:val="bullet"/>
      <w:lvlText w:val="•"/>
      <w:lvlJc w:val="left"/>
      <w:pPr>
        <w:tabs>
          <w:tab w:val="num" w:pos="4320"/>
        </w:tabs>
        <w:ind w:left="4320" w:hanging="360"/>
      </w:pPr>
      <w:rPr>
        <w:rFonts w:ascii="Arial" w:hAnsi="Arial" w:hint="default"/>
      </w:rPr>
    </w:lvl>
    <w:lvl w:ilvl="6" w:tplc="319A6FE6" w:tentative="1">
      <w:start w:val="1"/>
      <w:numFmt w:val="bullet"/>
      <w:lvlText w:val="•"/>
      <w:lvlJc w:val="left"/>
      <w:pPr>
        <w:tabs>
          <w:tab w:val="num" w:pos="5040"/>
        </w:tabs>
        <w:ind w:left="5040" w:hanging="360"/>
      </w:pPr>
      <w:rPr>
        <w:rFonts w:ascii="Arial" w:hAnsi="Arial" w:hint="default"/>
      </w:rPr>
    </w:lvl>
    <w:lvl w:ilvl="7" w:tplc="2F4AB1FE" w:tentative="1">
      <w:start w:val="1"/>
      <w:numFmt w:val="bullet"/>
      <w:lvlText w:val="•"/>
      <w:lvlJc w:val="left"/>
      <w:pPr>
        <w:tabs>
          <w:tab w:val="num" w:pos="5760"/>
        </w:tabs>
        <w:ind w:left="5760" w:hanging="360"/>
      </w:pPr>
      <w:rPr>
        <w:rFonts w:ascii="Arial" w:hAnsi="Arial" w:hint="default"/>
      </w:rPr>
    </w:lvl>
    <w:lvl w:ilvl="8" w:tplc="EDA806EA" w:tentative="1">
      <w:start w:val="1"/>
      <w:numFmt w:val="bullet"/>
      <w:lvlText w:val="•"/>
      <w:lvlJc w:val="left"/>
      <w:pPr>
        <w:tabs>
          <w:tab w:val="num" w:pos="6480"/>
        </w:tabs>
        <w:ind w:left="6480" w:hanging="360"/>
      </w:pPr>
      <w:rPr>
        <w:rFonts w:ascii="Arial" w:hAnsi="Arial" w:hint="default"/>
      </w:rPr>
    </w:lvl>
  </w:abstractNum>
  <w:abstractNum w:abstractNumId="2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2">
    <w:nsid w:val="7BD90316"/>
    <w:multiLevelType w:val="multilevel"/>
    <w:tmpl w:val="403A74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18"/>
  </w:num>
  <w:num w:numId="4">
    <w:abstractNumId w:val="16"/>
  </w:num>
  <w:num w:numId="5">
    <w:abstractNumId w:val="17"/>
  </w:num>
  <w:num w:numId="6">
    <w:abstractNumId w:val="8"/>
  </w:num>
  <w:num w:numId="7">
    <w:abstractNumId w:val="12"/>
  </w:num>
  <w:num w:numId="8">
    <w:abstractNumId w:val="8"/>
  </w:num>
  <w:num w:numId="9">
    <w:abstractNumId w:val="3"/>
  </w:num>
  <w:num w:numId="10">
    <w:abstractNumId w:val="7"/>
  </w:num>
  <w:num w:numId="11">
    <w:abstractNumId w:val="9"/>
  </w:num>
  <w:num w:numId="12">
    <w:abstractNumId w:val="19"/>
  </w:num>
  <w:num w:numId="13">
    <w:abstractNumId w:val="11"/>
  </w:num>
  <w:num w:numId="14">
    <w:abstractNumId w:val="15"/>
  </w:num>
  <w:num w:numId="15">
    <w:abstractNumId w:val="14"/>
  </w:num>
  <w:num w:numId="16">
    <w:abstractNumId w:val="2"/>
  </w:num>
  <w:num w:numId="17">
    <w:abstractNumId w:val="13"/>
  </w:num>
  <w:num w:numId="18">
    <w:abstractNumId w:val="10"/>
  </w:num>
  <w:num w:numId="19">
    <w:abstractNumId w:val="4"/>
  </w:num>
  <w:num w:numId="20">
    <w:abstractNumId w:val="22"/>
  </w:num>
  <w:num w:numId="21">
    <w:abstractNumId w:val="20"/>
  </w:num>
  <w:num w:numId="22">
    <w:abstractNumId w:val="1"/>
  </w:num>
  <w:num w:numId="23">
    <w:abstractNumId w:val="8"/>
  </w:num>
  <w:num w:numId="24">
    <w:abstractNumId w:val="6"/>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formatting="0"/>
  <w:trackRevisions/>
  <w:doNotTrackFormatting/>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F82819"/>
    <w:rsid w:val="000018B6"/>
    <w:rsid w:val="00001F3E"/>
    <w:rsid w:val="00010E06"/>
    <w:rsid w:val="00011676"/>
    <w:rsid w:val="00020DE5"/>
    <w:rsid w:val="000223C8"/>
    <w:rsid w:val="000248AF"/>
    <w:rsid w:val="00027187"/>
    <w:rsid w:val="000348BE"/>
    <w:rsid w:val="00043AC9"/>
    <w:rsid w:val="000458BC"/>
    <w:rsid w:val="00045C41"/>
    <w:rsid w:val="00046C03"/>
    <w:rsid w:val="000517FD"/>
    <w:rsid w:val="00055C5F"/>
    <w:rsid w:val="000651A3"/>
    <w:rsid w:val="00065366"/>
    <w:rsid w:val="00067A68"/>
    <w:rsid w:val="0007051F"/>
    <w:rsid w:val="00072D48"/>
    <w:rsid w:val="00075C38"/>
    <w:rsid w:val="0007614F"/>
    <w:rsid w:val="00076661"/>
    <w:rsid w:val="00081525"/>
    <w:rsid w:val="00082793"/>
    <w:rsid w:val="00083891"/>
    <w:rsid w:val="00092E7B"/>
    <w:rsid w:val="00096794"/>
    <w:rsid w:val="00096FEB"/>
    <w:rsid w:val="00096FEF"/>
    <w:rsid w:val="000A2347"/>
    <w:rsid w:val="000B1C6B"/>
    <w:rsid w:val="000B2461"/>
    <w:rsid w:val="000B2573"/>
    <w:rsid w:val="000B74B8"/>
    <w:rsid w:val="000C09AC"/>
    <w:rsid w:val="000C6052"/>
    <w:rsid w:val="000C7A6F"/>
    <w:rsid w:val="000C7CFA"/>
    <w:rsid w:val="000E00F3"/>
    <w:rsid w:val="000E1AB5"/>
    <w:rsid w:val="000F130C"/>
    <w:rsid w:val="000F158C"/>
    <w:rsid w:val="000F2CBE"/>
    <w:rsid w:val="00101EF4"/>
    <w:rsid w:val="001053AF"/>
    <w:rsid w:val="00105D80"/>
    <w:rsid w:val="001104BC"/>
    <w:rsid w:val="00113D0F"/>
    <w:rsid w:val="00117318"/>
    <w:rsid w:val="00121E26"/>
    <w:rsid w:val="0012357F"/>
    <w:rsid w:val="00123D24"/>
    <w:rsid w:val="00124E38"/>
    <w:rsid w:val="0012580B"/>
    <w:rsid w:val="0013526E"/>
    <w:rsid w:val="001574EC"/>
    <w:rsid w:val="00160990"/>
    <w:rsid w:val="001611EA"/>
    <w:rsid w:val="00164974"/>
    <w:rsid w:val="00164E4B"/>
    <w:rsid w:val="0016669D"/>
    <w:rsid w:val="00166BB3"/>
    <w:rsid w:val="00171371"/>
    <w:rsid w:val="00174765"/>
    <w:rsid w:val="0017523E"/>
    <w:rsid w:val="00175A24"/>
    <w:rsid w:val="00175DB5"/>
    <w:rsid w:val="001845D2"/>
    <w:rsid w:val="00187E58"/>
    <w:rsid w:val="001920F9"/>
    <w:rsid w:val="00197B9A"/>
    <w:rsid w:val="001A297E"/>
    <w:rsid w:val="001A2D04"/>
    <w:rsid w:val="001A368E"/>
    <w:rsid w:val="001A4113"/>
    <w:rsid w:val="001A7329"/>
    <w:rsid w:val="001B2739"/>
    <w:rsid w:val="001B4E28"/>
    <w:rsid w:val="001C3525"/>
    <w:rsid w:val="001C410E"/>
    <w:rsid w:val="001C4C60"/>
    <w:rsid w:val="001C5EAE"/>
    <w:rsid w:val="001D110B"/>
    <w:rsid w:val="001D1BD2"/>
    <w:rsid w:val="001E02BE"/>
    <w:rsid w:val="001E083C"/>
    <w:rsid w:val="001E3B37"/>
    <w:rsid w:val="001F01D6"/>
    <w:rsid w:val="001F2594"/>
    <w:rsid w:val="001F5216"/>
    <w:rsid w:val="00200972"/>
    <w:rsid w:val="00202F88"/>
    <w:rsid w:val="00206460"/>
    <w:rsid w:val="002069B4"/>
    <w:rsid w:val="0020784F"/>
    <w:rsid w:val="002107A7"/>
    <w:rsid w:val="00212994"/>
    <w:rsid w:val="002134D4"/>
    <w:rsid w:val="00215DFC"/>
    <w:rsid w:val="00220BD8"/>
    <w:rsid w:val="002212DF"/>
    <w:rsid w:val="002215DA"/>
    <w:rsid w:val="00223A7B"/>
    <w:rsid w:val="002240E4"/>
    <w:rsid w:val="00226C94"/>
    <w:rsid w:val="002276D8"/>
    <w:rsid w:val="002277EF"/>
    <w:rsid w:val="00227BA7"/>
    <w:rsid w:val="00230E7A"/>
    <w:rsid w:val="002316BA"/>
    <w:rsid w:val="00236DE4"/>
    <w:rsid w:val="00243E0B"/>
    <w:rsid w:val="00246887"/>
    <w:rsid w:val="00246A1E"/>
    <w:rsid w:val="00257C85"/>
    <w:rsid w:val="00261511"/>
    <w:rsid w:val="00265EC2"/>
    <w:rsid w:val="002718A2"/>
    <w:rsid w:val="00273050"/>
    <w:rsid w:val="0027525B"/>
    <w:rsid w:val="00275BCF"/>
    <w:rsid w:val="00275E63"/>
    <w:rsid w:val="002769FB"/>
    <w:rsid w:val="00282DFB"/>
    <w:rsid w:val="00283638"/>
    <w:rsid w:val="00283C5C"/>
    <w:rsid w:val="0029096E"/>
    <w:rsid w:val="0029119C"/>
    <w:rsid w:val="002920DB"/>
    <w:rsid w:val="00292257"/>
    <w:rsid w:val="002A24D0"/>
    <w:rsid w:val="002A54E0"/>
    <w:rsid w:val="002A7922"/>
    <w:rsid w:val="002B1595"/>
    <w:rsid w:val="002B191D"/>
    <w:rsid w:val="002C17F1"/>
    <w:rsid w:val="002C5CDB"/>
    <w:rsid w:val="002D0AF6"/>
    <w:rsid w:val="002D1E3C"/>
    <w:rsid w:val="002D63B6"/>
    <w:rsid w:val="002E09A1"/>
    <w:rsid w:val="002E14B9"/>
    <w:rsid w:val="002E3571"/>
    <w:rsid w:val="002F164D"/>
    <w:rsid w:val="002F224C"/>
    <w:rsid w:val="002F25AC"/>
    <w:rsid w:val="002F4191"/>
    <w:rsid w:val="002F4FE8"/>
    <w:rsid w:val="00301CA1"/>
    <w:rsid w:val="00302C2C"/>
    <w:rsid w:val="00304412"/>
    <w:rsid w:val="00306206"/>
    <w:rsid w:val="00307C31"/>
    <w:rsid w:val="00314879"/>
    <w:rsid w:val="00316F33"/>
    <w:rsid w:val="00320159"/>
    <w:rsid w:val="00321ABA"/>
    <w:rsid w:val="00327C56"/>
    <w:rsid w:val="003315A1"/>
    <w:rsid w:val="00331EB1"/>
    <w:rsid w:val="003373EC"/>
    <w:rsid w:val="003451AC"/>
    <w:rsid w:val="003455EF"/>
    <w:rsid w:val="0034571E"/>
    <w:rsid w:val="003458C3"/>
    <w:rsid w:val="003479D7"/>
    <w:rsid w:val="003678D7"/>
    <w:rsid w:val="003706CC"/>
    <w:rsid w:val="00372232"/>
    <w:rsid w:val="00382E13"/>
    <w:rsid w:val="003A0E15"/>
    <w:rsid w:val="003A2D8E"/>
    <w:rsid w:val="003A7335"/>
    <w:rsid w:val="003B21DA"/>
    <w:rsid w:val="003B3CEE"/>
    <w:rsid w:val="003B4891"/>
    <w:rsid w:val="003B6ED0"/>
    <w:rsid w:val="003B7AC3"/>
    <w:rsid w:val="003C20E4"/>
    <w:rsid w:val="003C2598"/>
    <w:rsid w:val="003C5CEE"/>
    <w:rsid w:val="003D0115"/>
    <w:rsid w:val="003D3EF4"/>
    <w:rsid w:val="003D4DFA"/>
    <w:rsid w:val="003E007C"/>
    <w:rsid w:val="003E2E9E"/>
    <w:rsid w:val="003E40C7"/>
    <w:rsid w:val="003E6F90"/>
    <w:rsid w:val="003F5D0F"/>
    <w:rsid w:val="00400055"/>
    <w:rsid w:val="004054DE"/>
    <w:rsid w:val="00414101"/>
    <w:rsid w:val="00415571"/>
    <w:rsid w:val="0041570F"/>
    <w:rsid w:val="00415873"/>
    <w:rsid w:val="00416A32"/>
    <w:rsid w:val="00421F03"/>
    <w:rsid w:val="00423645"/>
    <w:rsid w:val="004236B5"/>
    <w:rsid w:val="00424233"/>
    <w:rsid w:val="004272D3"/>
    <w:rsid w:val="00430E51"/>
    <w:rsid w:val="00433DDB"/>
    <w:rsid w:val="00437619"/>
    <w:rsid w:val="0044081B"/>
    <w:rsid w:val="00456D60"/>
    <w:rsid w:val="0046477A"/>
    <w:rsid w:val="00466656"/>
    <w:rsid w:val="00466FC2"/>
    <w:rsid w:val="0046740E"/>
    <w:rsid w:val="0047698B"/>
    <w:rsid w:val="00476E23"/>
    <w:rsid w:val="0048043D"/>
    <w:rsid w:val="00484D35"/>
    <w:rsid w:val="00487A33"/>
    <w:rsid w:val="004A0E3F"/>
    <w:rsid w:val="004A21CB"/>
    <w:rsid w:val="004A6AE9"/>
    <w:rsid w:val="004A6BFF"/>
    <w:rsid w:val="004A7048"/>
    <w:rsid w:val="004B12FE"/>
    <w:rsid w:val="004B210C"/>
    <w:rsid w:val="004B2715"/>
    <w:rsid w:val="004C6870"/>
    <w:rsid w:val="004D405F"/>
    <w:rsid w:val="004D437E"/>
    <w:rsid w:val="004D7C8C"/>
    <w:rsid w:val="004E4224"/>
    <w:rsid w:val="004E4B2A"/>
    <w:rsid w:val="004E5669"/>
    <w:rsid w:val="004F61E3"/>
    <w:rsid w:val="00506052"/>
    <w:rsid w:val="0051015C"/>
    <w:rsid w:val="00510F5F"/>
    <w:rsid w:val="00511429"/>
    <w:rsid w:val="00516662"/>
    <w:rsid w:val="005175B5"/>
    <w:rsid w:val="005234AF"/>
    <w:rsid w:val="00525D2E"/>
    <w:rsid w:val="00527DC5"/>
    <w:rsid w:val="00530893"/>
    <w:rsid w:val="0053126D"/>
    <w:rsid w:val="0053178A"/>
    <w:rsid w:val="00531AE9"/>
    <w:rsid w:val="00534B19"/>
    <w:rsid w:val="00535DF7"/>
    <w:rsid w:val="0053607B"/>
    <w:rsid w:val="00544022"/>
    <w:rsid w:val="00545418"/>
    <w:rsid w:val="00551B96"/>
    <w:rsid w:val="0055259E"/>
    <w:rsid w:val="005572A8"/>
    <w:rsid w:val="00560B94"/>
    <w:rsid w:val="00567EC7"/>
    <w:rsid w:val="00570013"/>
    <w:rsid w:val="00574520"/>
    <w:rsid w:val="005814D2"/>
    <w:rsid w:val="0058154A"/>
    <w:rsid w:val="00583D10"/>
    <w:rsid w:val="0058417D"/>
    <w:rsid w:val="0058438F"/>
    <w:rsid w:val="005907DA"/>
    <w:rsid w:val="005954EB"/>
    <w:rsid w:val="00596EAA"/>
    <w:rsid w:val="005A05F8"/>
    <w:rsid w:val="005A2546"/>
    <w:rsid w:val="005A313B"/>
    <w:rsid w:val="005A33A1"/>
    <w:rsid w:val="005A3AA6"/>
    <w:rsid w:val="005A6D56"/>
    <w:rsid w:val="005A75B8"/>
    <w:rsid w:val="005B2607"/>
    <w:rsid w:val="005C385F"/>
    <w:rsid w:val="005C5D60"/>
    <w:rsid w:val="005C64B3"/>
    <w:rsid w:val="005D0151"/>
    <w:rsid w:val="005D0E7D"/>
    <w:rsid w:val="005D4E2A"/>
    <w:rsid w:val="005E137D"/>
    <w:rsid w:val="005E4C64"/>
    <w:rsid w:val="005F6F1B"/>
    <w:rsid w:val="005F7105"/>
    <w:rsid w:val="0060118C"/>
    <w:rsid w:val="00603865"/>
    <w:rsid w:val="00624B33"/>
    <w:rsid w:val="00630891"/>
    <w:rsid w:val="00630AA2"/>
    <w:rsid w:val="00633A3F"/>
    <w:rsid w:val="00636304"/>
    <w:rsid w:val="0063666B"/>
    <w:rsid w:val="00640C0A"/>
    <w:rsid w:val="00641815"/>
    <w:rsid w:val="00643725"/>
    <w:rsid w:val="0064602B"/>
    <w:rsid w:val="006461B8"/>
    <w:rsid w:val="00646707"/>
    <w:rsid w:val="006540D7"/>
    <w:rsid w:val="006552D0"/>
    <w:rsid w:val="00655D80"/>
    <w:rsid w:val="00664DCF"/>
    <w:rsid w:val="006675B7"/>
    <w:rsid w:val="00671D16"/>
    <w:rsid w:val="006722C0"/>
    <w:rsid w:val="00677F92"/>
    <w:rsid w:val="00683CC8"/>
    <w:rsid w:val="006B3847"/>
    <w:rsid w:val="006B762B"/>
    <w:rsid w:val="006C5D39"/>
    <w:rsid w:val="006D5F1C"/>
    <w:rsid w:val="006D738E"/>
    <w:rsid w:val="006E2810"/>
    <w:rsid w:val="006E5417"/>
    <w:rsid w:val="006F1478"/>
    <w:rsid w:val="006F14A1"/>
    <w:rsid w:val="006F1859"/>
    <w:rsid w:val="006F695C"/>
    <w:rsid w:val="00703CAA"/>
    <w:rsid w:val="00705243"/>
    <w:rsid w:val="00712F60"/>
    <w:rsid w:val="00713F64"/>
    <w:rsid w:val="0071597C"/>
    <w:rsid w:val="00720E3B"/>
    <w:rsid w:val="0072451C"/>
    <w:rsid w:val="007266AC"/>
    <w:rsid w:val="00733AD2"/>
    <w:rsid w:val="00737B22"/>
    <w:rsid w:val="00742245"/>
    <w:rsid w:val="00745F6B"/>
    <w:rsid w:val="00746BF1"/>
    <w:rsid w:val="0075585E"/>
    <w:rsid w:val="00756054"/>
    <w:rsid w:val="0075781F"/>
    <w:rsid w:val="007636F6"/>
    <w:rsid w:val="007637EA"/>
    <w:rsid w:val="00764723"/>
    <w:rsid w:val="00765EE2"/>
    <w:rsid w:val="00770E47"/>
    <w:rsid w:val="00772782"/>
    <w:rsid w:val="007768FF"/>
    <w:rsid w:val="007824D3"/>
    <w:rsid w:val="00787851"/>
    <w:rsid w:val="00791EFC"/>
    <w:rsid w:val="0079247F"/>
    <w:rsid w:val="00793656"/>
    <w:rsid w:val="0079554C"/>
    <w:rsid w:val="007956FF"/>
    <w:rsid w:val="00796EE3"/>
    <w:rsid w:val="007A2597"/>
    <w:rsid w:val="007A7D29"/>
    <w:rsid w:val="007B050E"/>
    <w:rsid w:val="007B34F8"/>
    <w:rsid w:val="007B520D"/>
    <w:rsid w:val="007D0EF1"/>
    <w:rsid w:val="007D2D1F"/>
    <w:rsid w:val="007E3850"/>
    <w:rsid w:val="007E7DF6"/>
    <w:rsid w:val="007F1F8B"/>
    <w:rsid w:val="007F368B"/>
    <w:rsid w:val="007F6814"/>
    <w:rsid w:val="007F6C0E"/>
    <w:rsid w:val="007F7110"/>
    <w:rsid w:val="00804F2F"/>
    <w:rsid w:val="00810906"/>
    <w:rsid w:val="008123F2"/>
    <w:rsid w:val="008206C8"/>
    <w:rsid w:val="0082382F"/>
    <w:rsid w:val="0083218C"/>
    <w:rsid w:val="0084449D"/>
    <w:rsid w:val="00844920"/>
    <w:rsid w:val="00847D42"/>
    <w:rsid w:val="00856789"/>
    <w:rsid w:val="008627C9"/>
    <w:rsid w:val="00864EA3"/>
    <w:rsid w:val="00874A6C"/>
    <w:rsid w:val="00876C65"/>
    <w:rsid w:val="008828FB"/>
    <w:rsid w:val="00887507"/>
    <w:rsid w:val="00892D1F"/>
    <w:rsid w:val="00895C4F"/>
    <w:rsid w:val="008A178F"/>
    <w:rsid w:val="008A3C29"/>
    <w:rsid w:val="008A4774"/>
    <w:rsid w:val="008A4B4C"/>
    <w:rsid w:val="008A650F"/>
    <w:rsid w:val="008B05F2"/>
    <w:rsid w:val="008C21A0"/>
    <w:rsid w:val="008C239F"/>
    <w:rsid w:val="008C2A15"/>
    <w:rsid w:val="008D04B9"/>
    <w:rsid w:val="008D2ACD"/>
    <w:rsid w:val="008D660C"/>
    <w:rsid w:val="008D6CA4"/>
    <w:rsid w:val="008E0041"/>
    <w:rsid w:val="008E067C"/>
    <w:rsid w:val="008E4BAB"/>
    <w:rsid w:val="008F2126"/>
    <w:rsid w:val="008F4101"/>
    <w:rsid w:val="008F501E"/>
    <w:rsid w:val="008F75CE"/>
    <w:rsid w:val="00907757"/>
    <w:rsid w:val="009138AA"/>
    <w:rsid w:val="0091673C"/>
    <w:rsid w:val="009212B0"/>
    <w:rsid w:val="009234A5"/>
    <w:rsid w:val="00923699"/>
    <w:rsid w:val="00924B24"/>
    <w:rsid w:val="009336F7"/>
    <w:rsid w:val="009352E5"/>
    <w:rsid w:val="009374A7"/>
    <w:rsid w:val="00942A14"/>
    <w:rsid w:val="00952D77"/>
    <w:rsid w:val="00954BB6"/>
    <w:rsid w:val="00957386"/>
    <w:rsid w:val="009609AA"/>
    <w:rsid w:val="00963609"/>
    <w:rsid w:val="00965801"/>
    <w:rsid w:val="00972049"/>
    <w:rsid w:val="00974476"/>
    <w:rsid w:val="00986312"/>
    <w:rsid w:val="009867DF"/>
    <w:rsid w:val="009928D9"/>
    <w:rsid w:val="0099518F"/>
    <w:rsid w:val="0099568D"/>
    <w:rsid w:val="00995D58"/>
    <w:rsid w:val="009A49BA"/>
    <w:rsid w:val="009A523D"/>
    <w:rsid w:val="009A5726"/>
    <w:rsid w:val="009A7C4A"/>
    <w:rsid w:val="009A7E9E"/>
    <w:rsid w:val="009B1470"/>
    <w:rsid w:val="009B43DD"/>
    <w:rsid w:val="009B7041"/>
    <w:rsid w:val="009C3546"/>
    <w:rsid w:val="009C5751"/>
    <w:rsid w:val="009C70AF"/>
    <w:rsid w:val="009D11A1"/>
    <w:rsid w:val="009D2553"/>
    <w:rsid w:val="009D4F5F"/>
    <w:rsid w:val="009E3AAA"/>
    <w:rsid w:val="009F070D"/>
    <w:rsid w:val="009F2082"/>
    <w:rsid w:val="009F496B"/>
    <w:rsid w:val="00A01439"/>
    <w:rsid w:val="00A02E61"/>
    <w:rsid w:val="00A05C41"/>
    <w:rsid w:val="00A05CFF"/>
    <w:rsid w:val="00A06538"/>
    <w:rsid w:val="00A0741E"/>
    <w:rsid w:val="00A12440"/>
    <w:rsid w:val="00A13086"/>
    <w:rsid w:val="00A16B4D"/>
    <w:rsid w:val="00A1772B"/>
    <w:rsid w:val="00A23F93"/>
    <w:rsid w:val="00A2487C"/>
    <w:rsid w:val="00A406CA"/>
    <w:rsid w:val="00A5281C"/>
    <w:rsid w:val="00A52A90"/>
    <w:rsid w:val="00A5343C"/>
    <w:rsid w:val="00A56B97"/>
    <w:rsid w:val="00A6093D"/>
    <w:rsid w:val="00A76A6D"/>
    <w:rsid w:val="00A80FF1"/>
    <w:rsid w:val="00A83253"/>
    <w:rsid w:val="00A95CFC"/>
    <w:rsid w:val="00A96FF8"/>
    <w:rsid w:val="00AA2290"/>
    <w:rsid w:val="00AA6A72"/>
    <w:rsid w:val="00AA6E84"/>
    <w:rsid w:val="00AA793B"/>
    <w:rsid w:val="00AB004D"/>
    <w:rsid w:val="00AC0FB1"/>
    <w:rsid w:val="00AC13C4"/>
    <w:rsid w:val="00AC64F4"/>
    <w:rsid w:val="00AD14D5"/>
    <w:rsid w:val="00AD266D"/>
    <w:rsid w:val="00AD3AEF"/>
    <w:rsid w:val="00AD3C7A"/>
    <w:rsid w:val="00AD4BE6"/>
    <w:rsid w:val="00AE341B"/>
    <w:rsid w:val="00AE7A48"/>
    <w:rsid w:val="00AF07E9"/>
    <w:rsid w:val="00AF5560"/>
    <w:rsid w:val="00AF6752"/>
    <w:rsid w:val="00AF6DE6"/>
    <w:rsid w:val="00B06EE0"/>
    <w:rsid w:val="00B07CA7"/>
    <w:rsid w:val="00B1279A"/>
    <w:rsid w:val="00B2077E"/>
    <w:rsid w:val="00B2139C"/>
    <w:rsid w:val="00B25B6A"/>
    <w:rsid w:val="00B25B94"/>
    <w:rsid w:val="00B357EE"/>
    <w:rsid w:val="00B35BCF"/>
    <w:rsid w:val="00B44BAF"/>
    <w:rsid w:val="00B46131"/>
    <w:rsid w:val="00B47A8D"/>
    <w:rsid w:val="00B5222E"/>
    <w:rsid w:val="00B57BA2"/>
    <w:rsid w:val="00B603B3"/>
    <w:rsid w:val="00B61C96"/>
    <w:rsid w:val="00B648CF"/>
    <w:rsid w:val="00B72502"/>
    <w:rsid w:val="00B734E2"/>
    <w:rsid w:val="00B73A2A"/>
    <w:rsid w:val="00B76FC0"/>
    <w:rsid w:val="00B77D13"/>
    <w:rsid w:val="00B807D3"/>
    <w:rsid w:val="00B861DF"/>
    <w:rsid w:val="00B94B06"/>
    <w:rsid w:val="00B94C28"/>
    <w:rsid w:val="00B958BE"/>
    <w:rsid w:val="00BA06B0"/>
    <w:rsid w:val="00BA4690"/>
    <w:rsid w:val="00BC10BA"/>
    <w:rsid w:val="00BC5AFD"/>
    <w:rsid w:val="00BC67D8"/>
    <w:rsid w:val="00BC6F28"/>
    <w:rsid w:val="00BC7076"/>
    <w:rsid w:val="00BD6399"/>
    <w:rsid w:val="00BD65A4"/>
    <w:rsid w:val="00BE2F3E"/>
    <w:rsid w:val="00BE3A20"/>
    <w:rsid w:val="00BE5DD3"/>
    <w:rsid w:val="00BE680F"/>
    <w:rsid w:val="00BE7FCB"/>
    <w:rsid w:val="00BF2B05"/>
    <w:rsid w:val="00BF4322"/>
    <w:rsid w:val="00BF5469"/>
    <w:rsid w:val="00BF629F"/>
    <w:rsid w:val="00C01B7D"/>
    <w:rsid w:val="00C01C15"/>
    <w:rsid w:val="00C01DA3"/>
    <w:rsid w:val="00C02042"/>
    <w:rsid w:val="00C0609D"/>
    <w:rsid w:val="00C061D0"/>
    <w:rsid w:val="00C115AB"/>
    <w:rsid w:val="00C1680F"/>
    <w:rsid w:val="00C17130"/>
    <w:rsid w:val="00C201DF"/>
    <w:rsid w:val="00C26870"/>
    <w:rsid w:val="00C27D16"/>
    <w:rsid w:val="00C30249"/>
    <w:rsid w:val="00C31ECF"/>
    <w:rsid w:val="00C4196D"/>
    <w:rsid w:val="00C423A2"/>
    <w:rsid w:val="00C42577"/>
    <w:rsid w:val="00C44121"/>
    <w:rsid w:val="00C4672D"/>
    <w:rsid w:val="00C51218"/>
    <w:rsid w:val="00C606C9"/>
    <w:rsid w:val="00C67655"/>
    <w:rsid w:val="00C67A4E"/>
    <w:rsid w:val="00C80CC4"/>
    <w:rsid w:val="00C8617B"/>
    <w:rsid w:val="00C90650"/>
    <w:rsid w:val="00C90EBD"/>
    <w:rsid w:val="00C95926"/>
    <w:rsid w:val="00C97D78"/>
    <w:rsid w:val="00CA51AA"/>
    <w:rsid w:val="00CA64D2"/>
    <w:rsid w:val="00CB183C"/>
    <w:rsid w:val="00CB7E44"/>
    <w:rsid w:val="00CC0B09"/>
    <w:rsid w:val="00CC20F3"/>
    <w:rsid w:val="00CC5A42"/>
    <w:rsid w:val="00CD0EAB"/>
    <w:rsid w:val="00CD7CB8"/>
    <w:rsid w:val="00CE27C8"/>
    <w:rsid w:val="00CE6DD9"/>
    <w:rsid w:val="00CE6FED"/>
    <w:rsid w:val="00CF21E0"/>
    <w:rsid w:val="00CF3074"/>
    <w:rsid w:val="00CF34DB"/>
    <w:rsid w:val="00CF4E35"/>
    <w:rsid w:val="00CF50C5"/>
    <w:rsid w:val="00CF558F"/>
    <w:rsid w:val="00D0215C"/>
    <w:rsid w:val="00D03DB5"/>
    <w:rsid w:val="00D073E2"/>
    <w:rsid w:val="00D100E8"/>
    <w:rsid w:val="00D12CED"/>
    <w:rsid w:val="00D22831"/>
    <w:rsid w:val="00D23250"/>
    <w:rsid w:val="00D239E7"/>
    <w:rsid w:val="00D30FD0"/>
    <w:rsid w:val="00D36049"/>
    <w:rsid w:val="00D446EC"/>
    <w:rsid w:val="00D455CE"/>
    <w:rsid w:val="00D45812"/>
    <w:rsid w:val="00D45999"/>
    <w:rsid w:val="00D501BA"/>
    <w:rsid w:val="00D51BF0"/>
    <w:rsid w:val="00D54EA6"/>
    <w:rsid w:val="00D55942"/>
    <w:rsid w:val="00D6463F"/>
    <w:rsid w:val="00D6788F"/>
    <w:rsid w:val="00D678F9"/>
    <w:rsid w:val="00D7022D"/>
    <w:rsid w:val="00D74A26"/>
    <w:rsid w:val="00D77CA6"/>
    <w:rsid w:val="00D807BF"/>
    <w:rsid w:val="00D83429"/>
    <w:rsid w:val="00D84FE8"/>
    <w:rsid w:val="00D85C93"/>
    <w:rsid w:val="00D85DB6"/>
    <w:rsid w:val="00D91573"/>
    <w:rsid w:val="00D93CA6"/>
    <w:rsid w:val="00D954DE"/>
    <w:rsid w:val="00D97692"/>
    <w:rsid w:val="00DA1AC7"/>
    <w:rsid w:val="00DA2B79"/>
    <w:rsid w:val="00DA3148"/>
    <w:rsid w:val="00DA416A"/>
    <w:rsid w:val="00DA7887"/>
    <w:rsid w:val="00DB0FAD"/>
    <w:rsid w:val="00DB2C26"/>
    <w:rsid w:val="00DB69DC"/>
    <w:rsid w:val="00DC6A6F"/>
    <w:rsid w:val="00DC737B"/>
    <w:rsid w:val="00DD0A73"/>
    <w:rsid w:val="00DD352A"/>
    <w:rsid w:val="00DD418E"/>
    <w:rsid w:val="00DD6E5B"/>
    <w:rsid w:val="00DD7D4D"/>
    <w:rsid w:val="00DE6B43"/>
    <w:rsid w:val="00DF0309"/>
    <w:rsid w:val="00DF2631"/>
    <w:rsid w:val="00DF50CB"/>
    <w:rsid w:val="00E00A4E"/>
    <w:rsid w:val="00E05C4E"/>
    <w:rsid w:val="00E11923"/>
    <w:rsid w:val="00E11AEA"/>
    <w:rsid w:val="00E172DE"/>
    <w:rsid w:val="00E20C3D"/>
    <w:rsid w:val="00E22522"/>
    <w:rsid w:val="00E226EB"/>
    <w:rsid w:val="00E262D4"/>
    <w:rsid w:val="00E35287"/>
    <w:rsid w:val="00E36250"/>
    <w:rsid w:val="00E37873"/>
    <w:rsid w:val="00E417CD"/>
    <w:rsid w:val="00E4323B"/>
    <w:rsid w:val="00E51DE5"/>
    <w:rsid w:val="00E52B0A"/>
    <w:rsid w:val="00E53AA0"/>
    <w:rsid w:val="00E54511"/>
    <w:rsid w:val="00E56E52"/>
    <w:rsid w:val="00E5704F"/>
    <w:rsid w:val="00E6044B"/>
    <w:rsid w:val="00E61DAC"/>
    <w:rsid w:val="00E62C96"/>
    <w:rsid w:val="00E63174"/>
    <w:rsid w:val="00E63BB4"/>
    <w:rsid w:val="00E642E1"/>
    <w:rsid w:val="00E71439"/>
    <w:rsid w:val="00E73B7E"/>
    <w:rsid w:val="00E73D3A"/>
    <w:rsid w:val="00E75529"/>
    <w:rsid w:val="00E75D21"/>
    <w:rsid w:val="00E75FE3"/>
    <w:rsid w:val="00E80FE8"/>
    <w:rsid w:val="00E835E8"/>
    <w:rsid w:val="00E852DB"/>
    <w:rsid w:val="00E8691A"/>
    <w:rsid w:val="00E92784"/>
    <w:rsid w:val="00E966FF"/>
    <w:rsid w:val="00EA444D"/>
    <w:rsid w:val="00EA5BE9"/>
    <w:rsid w:val="00EB6DD5"/>
    <w:rsid w:val="00EB7AB1"/>
    <w:rsid w:val="00EC37E3"/>
    <w:rsid w:val="00EC3E82"/>
    <w:rsid w:val="00EC58EA"/>
    <w:rsid w:val="00ED1D70"/>
    <w:rsid w:val="00ED21C8"/>
    <w:rsid w:val="00ED5EAE"/>
    <w:rsid w:val="00ED6A6F"/>
    <w:rsid w:val="00ED7C7F"/>
    <w:rsid w:val="00EE02B8"/>
    <w:rsid w:val="00EE5CF3"/>
    <w:rsid w:val="00EE7FBB"/>
    <w:rsid w:val="00EF48CC"/>
    <w:rsid w:val="00EF7798"/>
    <w:rsid w:val="00EF7FD4"/>
    <w:rsid w:val="00F01BAE"/>
    <w:rsid w:val="00F01E4B"/>
    <w:rsid w:val="00F065FF"/>
    <w:rsid w:val="00F1107C"/>
    <w:rsid w:val="00F1588F"/>
    <w:rsid w:val="00F22D90"/>
    <w:rsid w:val="00F264EA"/>
    <w:rsid w:val="00F30F52"/>
    <w:rsid w:val="00F359DA"/>
    <w:rsid w:val="00F367E6"/>
    <w:rsid w:val="00F45B59"/>
    <w:rsid w:val="00F4679B"/>
    <w:rsid w:val="00F47D3F"/>
    <w:rsid w:val="00F54C38"/>
    <w:rsid w:val="00F604C2"/>
    <w:rsid w:val="00F62157"/>
    <w:rsid w:val="00F62B98"/>
    <w:rsid w:val="00F67818"/>
    <w:rsid w:val="00F721EB"/>
    <w:rsid w:val="00F73032"/>
    <w:rsid w:val="00F75635"/>
    <w:rsid w:val="00F82819"/>
    <w:rsid w:val="00F8288B"/>
    <w:rsid w:val="00F848FC"/>
    <w:rsid w:val="00F867CD"/>
    <w:rsid w:val="00F87EF6"/>
    <w:rsid w:val="00F9282A"/>
    <w:rsid w:val="00F92E50"/>
    <w:rsid w:val="00F96BAD"/>
    <w:rsid w:val="00FA0A5D"/>
    <w:rsid w:val="00FA1590"/>
    <w:rsid w:val="00FA6987"/>
    <w:rsid w:val="00FB0E84"/>
    <w:rsid w:val="00FB3818"/>
    <w:rsid w:val="00FC23C8"/>
    <w:rsid w:val="00FC23EF"/>
    <w:rsid w:val="00FD01C2"/>
    <w:rsid w:val="00FD26CF"/>
    <w:rsid w:val="00FD3E25"/>
    <w:rsid w:val="00FD5036"/>
    <w:rsid w:val="00FE2F60"/>
    <w:rsid w:val="00FE77AF"/>
    <w:rsid w:val="00FE7F3D"/>
    <w:rsid w:val="00FF0CE3"/>
    <w:rsid w:val="00FF3209"/>
    <w:rsid w:val="00FF7F1C"/>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outlineLvl w:val="0"/>
    </w:pPr>
    <w:rPr>
      <w:rFonts w:cs="Arial"/>
      <w:b/>
      <w:bCs/>
      <w:kern w:val="32"/>
      <w:sz w:val="32"/>
      <w:szCs w:val="32"/>
    </w:rPr>
  </w:style>
  <w:style w:type="paragraph" w:styleId="2">
    <w:name w:val="heading 2"/>
    <w:basedOn w:val="a"/>
    <w:next w:val="a"/>
    <w:link w:val="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uiPriority w:val="99"/>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Char"/>
    <w:uiPriority w:val="99"/>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uiPriority w:val="9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uiPriority w:val="99"/>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06052"/>
    <w:pPr>
      <w:tabs>
        <w:tab w:val="center" w:pos="4320"/>
        <w:tab w:val="right" w:pos="8640"/>
      </w:tabs>
    </w:pPr>
  </w:style>
  <w:style w:type="paragraph" w:styleId="a4">
    <w:name w:val="footer"/>
    <w:basedOn w:val="a"/>
    <w:rsid w:val="00506052"/>
    <w:pPr>
      <w:tabs>
        <w:tab w:val="center" w:pos="4320"/>
        <w:tab w:val="right" w:pos="8640"/>
      </w:tabs>
    </w:pPr>
  </w:style>
  <w:style w:type="character" w:styleId="a5">
    <w:name w:val="page number"/>
    <w:basedOn w:val="a0"/>
    <w:rsid w:val="00506052"/>
  </w:style>
  <w:style w:type="character" w:styleId="a6">
    <w:name w:val="Hyperlink"/>
    <w:basedOn w:val="a0"/>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basedOn w:val="a0"/>
    <w:link w:val="2"/>
    <w:rsid w:val="00E11923"/>
    <w:rPr>
      <w:b/>
      <w:bCs/>
      <w:i/>
      <w:iCs/>
      <w:sz w:val="28"/>
      <w:szCs w:val="28"/>
      <w:lang w:eastAsia="en-US"/>
    </w:rPr>
  </w:style>
  <w:style w:type="character" w:customStyle="1" w:styleId="3Char">
    <w:name w:val="제목 3 Char"/>
    <w:basedOn w:val="a0"/>
    <w:link w:val="3"/>
    <w:rsid w:val="002B191D"/>
    <w:rPr>
      <w:b/>
      <w:bCs/>
      <w:sz w:val="26"/>
      <w:szCs w:val="26"/>
      <w:lang w:eastAsia="en-US"/>
    </w:rPr>
  </w:style>
  <w:style w:type="character" w:customStyle="1" w:styleId="4Char">
    <w:name w:val="제목 4 Char"/>
    <w:aliases w:val="Heading 4 Char1 Char,Heading 4 Char Char Char"/>
    <w:basedOn w:val="a0"/>
    <w:link w:val="4"/>
    <w:rsid w:val="000E00F3"/>
    <w:rPr>
      <w:b/>
      <w:bCs/>
      <w:sz w:val="28"/>
      <w:szCs w:val="28"/>
      <w:lang w:eastAsia="en-US"/>
    </w:rPr>
  </w:style>
  <w:style w:type="character" w:customStyle="1" w:styleId="5Char">
    <w:name w:val="제목 5 Char"/>
    <w:basedOn w:val="a0"/>
    <w:link w:val="5"/>
    <w:rsid w:val="000E00F3"/>
    <w:rPr>
      <w:b/>
      <w:bCs/>
      <w:i/>
      <w:iCs/>
      <w:sz w:val="26"/>
      <w:szCs w:val="26"/>
      <w:lang w:eastAsia="en-US"/>
    </w:rPr>
  </w:style>
  <w:style w:type="character" w:customStyle="1" w:styleId="6Char">
    <w:name w:val="제목 6 Char"/>
    <w:basedOn w:val="a0"/>
    <w:link w:val="6"/>
    <w:rsid w:val="000E00F3"/>
    <w:rPr>
      <w:b/>
      <w:bCs/>
      <w:sz w:val="22"/>
      <w:szCs w:val="22"/>
      <w:lang w:eastAsia="en-US"/>
    </w:rPr>
  </w:style>
  <w:style w:type="character" w:customStyle="1" w:styleId="7Char">
    <w:name w:val="제목 7 Char"/>
    <w:basedOn w:val="a0"/>
    <w:link w:val="7"/>
    <w:rsid w:val="000E00F3"/>
    <w:rPr>
      <w:sz w:val="24"/>
      <w:szCs w:val="24"/>
      <w:lang w:eastAsia="en-US"/>
    </w:rPr>
  </w:style>
  <w:style w:type="character" w:customStyle="1" w:styleId="8Char">
    <w:name w:val="제목 8 Char"/>
    <w:basedOn w:val="a0"/>
    <w:link w:val="8"/>
    <w:rsid w:val="000E00F3"/>
    <w:rPr>
      <w:i/>
      <w:iCs/>
      <w:sz w:val="24"/>
      <w:szCs w:val="24"/>
      <w:lang w:eastAsia="en-US"/>
    </w:rPr>
  </w:style>
  <w:style w:type="character" w:customStyle="1" w:styleId="9Char">
    <w:name w:val="제목 9 Char"/>
    <w:basedOn w:val="a0"/>
    <w:link w:val="9"/>
    <w:rsid w:val="000E00F3"/>
    <w:rPr>
      <w:b/>
      <w:sz w:val="22"/>
      <w:szCs w:val="22"/>
      <w:lang w:eastAsia="en-US"/>
    </w:rPr>
  </w:style>
  <w:style w:type="character" w:styleId="a8">
    <w:name w:val="FollowedHyperlink"/>
    <w:basedOn w:val="a0"/>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basedOn w:val="a0"/>
    <w:link w:val="a9"/>
    <w:rsid w:val="00E11923"/>
    <w:rPr>
      <w:rFonts w:ascii="Tahoma" w:hAnsi="Tahoma" w:cs="Tahoma"/>
      <w:sz w:val="16"/>
      <w:szCs w:val="16"/>
      <w:lang w:eastAsia="en-US"/>
    </w:rPr>
  </w:style>
  <w:style w:type="paragraph" w:styleId="aa">
    <w:name w:val="Revision"/>
    <w:hidden/>
    <w:uiPriority w:val="99"/>
    <w:semiHidden/>
    <w:rsid w:val="00B734E2"/>
    <w:rPr>
      <w:sz w:val="22"/>
      <w:lang w:eastAsia="en-US"/>
    </w:rPr>
  </w:style>
  <w:style w:type="paragraph" w:styleId="ab">
    <w:name w:val="List Paragraph"/>
    <w:basedOn w:val="a"/>
    <w:uiPriority w:val="34"/>
    <w:qFormat/>
    <w:rsid w:val="00072D48"/>
    <w:pPr>
      <w:ind w:leftChars="400" w:left="800"/>
    </w:pPr>
  </w:style>
  <w:style w:type="paragraph" w:styleId="ac">
    <w:name w:val="caption"/>
    <w:basedOn w:val="a"/>
    <w:next w:val="a"/>
    <w:unhideWhenUsed/>
    <w:qFormat/>
    <w:rsid w:val="003D0115"/>
    <w:rPr>
      <w:b/>
      <w:bCs/>
      <w:sz w:val="20"/>
    </w:rPr>
  </w:style>
  <w:style w:type="table" w:styleId="ad">
    <w:name w:val="Table Grid"/>
    <w:basedOn w:val="a1"/>
    <w:rsid w:val="003D01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E4323B"/>
    <w:rPr>
      <w:sz w:val="18"/>
      <w:szCs w:val="18"/>
    </w:rPr>
  </w:style>
  <w:style w:type="paragraph" w:styleId="af">
    <w:name w:val="annotation text"/>
    <w:basedOn w:val="a"/>
    <w:link w:val="Char0"/>
    <w:rsid w:val="00E4323B"/>
  </w:style>
  <w:style w:type="character" w:customStyle="1" w:styleId="Char0">
    <w:name w:val="메모 텍스트 Char"/>
    <w:basedOn w:val="a0"/>
    <w:link w:val="af"/>
    <w:rsid w:val="00E4323B"/>
    <w:rPr>
      <w:sz w:val="22"/>
      <w:lang w:eastAsia="en-US"/>
    </w:rPr>
  </w:style>
  <w:style w:type="paragraph" w:styleId="af0">
    <w:name w:val="annotation subject"/>
    <w:basedOn w:val="af"/>
    <w:next w:val="af"/>
    <w:link w:val="Char1"/>
    <w:rsid w:val="00E4323B"/>
    <w:rPr>
      <w:b/>
      <w:bCs/>
    </w:rPr>
  </w:style>
  <w:style w:type="character" w:customStyle="1" w:styleId="Char1">
    <w:name w:val="메모 주제 Char"/>
    <w:basedOn w:val="Char0"/>
    <w:link w:val="af0"/>
    <w:rsid w:val="00E4323B"/>
    <w:rPr>
      <w:b/>
      <w:bCs/>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16146">
      <w:bodyDiv w:val="1"/>
      <w:marLeft w:val="0"/>
      <w:marRight w:val="0"/>
      <w:marTop w:val="0"/>
      <w:marBottom w:val="0"/>
      <w:divBdr>
        <w:top w:val="none" w:sz="0" w:space="0" w:color="auto"/>
        <w:left w:val="none" w:sz="0" w:space="0" w:color="auto"/>
        <w:bottom w:val="none" w:sz="0" w:space="0" w:color="auto"/>
        <w:right w:val="none" w:sz="0" w:space="0" w:color="auto"/>
      </w:divBdr>
    </w:div>
    <w:div w:id="169033515">
      <w:bodyDiv w:val="1"/>
      <w:marLeft w:val="0"/>
      <w:marRight w:val="0"/>
      <w:marTop w:val="0"/>
      <w:marBottom w:val="0"/>
      <w:divBdr>
        <w:top w:val="none" w:sz="0" w:space="0" w:color="auto"/>
        <w:left w:val="none" w:sz="0" w:space="0" w:color="auto"/>
        <w:bottom w:val="none" w:sz="0" w:space="0" w:color="auto"/>
        <w:right w:val="none" w:sz="0" w:space="0" w:color="auto"/>
      </w:divBdr>
    </w:div>
    <w:div w:id="234709758">
      <w:bodyDiv w:val="1"/>
      <w:marLeft w:val="0"/>
      <w:marRight w:val="0"/>
      <w:marTop w:val="0"/>
      <w:marBottom w:val="0"/>
      <w:divBdr>
        <w:top w:val="none" w:sz="0" w:space="0" w:color="auto"/>
        <w:left w:val="none" w:sz="0" w:space="0" w:color="auto"/>
        <w:bottom w:val="none" w:sz="0" w:space="0" w:color="auto"/>
        <w:right w:val="none" w:sz="0" w:space="0" w:color="auto"/>
      </w:divBdr>
    </w:div>
    <w:div w:id="317614762">
      <w:bodyDiv w:val="1"/>
      <w:marLeft w:val="0"/>
      <w:marRight w:val="0"/>
      <w:marTop w:val="0"/>
      <w:marBottom w:val="0"/>
      <w:divBdr>
        <w:top w:val="none" w:sz="0" w:space="0" w:color="auto"/>
        <w:left w:val="none" w:sz="0" w:space="0" w:color="auto"/>
        <w:bottom w:val="none" w:sz="0" w:space="0" w:color="auto"/>
        <w:right w:val="none" w:sz="0" w:space="0" w:color="auto"/>
      </w:divBdr>
    </w:div>
    <w:div w:id="530343315">
      <w:bodyDiv w:val="1"/>
      <w:marLeft w:val="0"/>
      <w:marRight w:val="0"/>
      <w:marTop w:val="0"/>
      <w:marBottom w:val="0"/>
      <w:divBdr>
        <w:top w:val="none" w:sz="0" w:space="0" w:color="auto"/>
        <w:left w:val="none" w:sz="0" w:space="0" w:color="auto"/>
        <w:bottom w:val="none" w:sz="0" w:space="0" w:color="auto"/>
        <w:right w:val="none" w:sz="0" w:space="0" w:color="auto"/>
      </w:divBdr>
    </w:div>
    <w:div w:id="749042509">
      <w:bodyDiv w:val="1"/>
      <w:marLeft w:val="0"/>
      <w:marRight w:val="0"/>
      <w:marTop w:val="0"/>
      <w:marBottom w:val="0"/>
      <w:divBdr>
        <w:top w:val="none" w:sz="0" w:space="0" w:color="auto"/>
        <w:left w:val="none" w:sz="0" w:space="0" w:color="auto"/>
        <w:bottom w:val="none" w:sz="0" w:space="0" w:color="auto"/>
        <w:right w:val="none" w:sz="0" w:space="0" w:color="auto"/>
      </w:divBdr>
    </w:div>
    <w:div w:id="861475310">
      <w:bodyDiv w:val="1"/>
      <w:marLeft w:val="0"/>
      <w:marRight w:val="0"/>
      <w:marTop w:val="0"/>
      <w:marBottom w:val="0"/>
      <w:divBdr>
        <w:top w:val="none" w:sz="0" w:space="0" w:color="auto"/>
        <w:left w:val="none" w:sz="0" w:space="0" w:color="auto"/>
        <w:bottom w:val="none" w:sz="0" w:space="0" w:color="auto"/>
        <w:right w:val="none" w:sz="0" w:space="0" w:color="auto"/>
      </w:divBdr>
    </w:div>
    <w:div w:id="915044718">
      <w:bodyDiv w:val="1"/>
      <w:marLeft w:val="0"/>
      <w:marRight w:val="0"/>
      <w:marTop w:val="0"/>
      <w:marBottom w:val="0"/>
      <w:divBdr>
        <w:top w:val="none" w:sz="0" w:space="0" w:color="auto"/>
        <w:left w:val="none" w:sz="0" w:space="0" w:color="auto"/>
        <w:bottom w:val="none" w:sz="0" w:space="0" w:color="auto"/>
        <w:right w:val="none" w:sz="0" w:space="0" w:color="auto"/>
      </w:divBdr>
    </w:div>
    <w:div w:id="1018509699">
      <w:bodyDiv w:val="1"/>
      <w:marLeft w:val="0"/>
      <w:marRight w:val="0"/>
      <w:marTop w:val="0"/>
      <w:marBottom w:val="0"/>
      <w:divBdr>
        <w:top w:val="none" w:sz="0" w:space="0" w:color="auto"/>
        <w:left w:val="none" w:sz="0" w:space="0" w:color="auto"/>
        <w:bottom w:val="none" w:sz="0" w:space="0" w:color="auto"/>
        <w:right w:val="none" w:sz="0" w:space="0" w:color="auto"/>
      </w:divBdr>
    </w:div>
    <w:div w:id="1446343370">
      <w:bodyDiv w:val="1"/>
      <w:marLeft w:val="0"/>
      <w:marRight w:val="0"/>
      <w:marTop w:val="0"/>
      <w:marBottom w:val="0"/>
      <w:divBdr>
        <w:top w:val="none" w:sz="0" w:space="0" w:color="auto"/>
        <w:left w:val="none" w:sz="0" w:space="0" w:color="auto"/>
        <w:bottom w:val="none" w:sz="0" w:space="0" w:color="auto"/>
        <w:right w:val="none" w:sz="0" w:space="0" w:color="auto"/>
      </w:divBdr>
    </w:div>
    <w:div w:id="1615819566">
      <w:bodyDiv w:val="1"/>
      <w:marLeft w:val="0"/>
      <w:marRight w:val="0"/>
      <w:marTop w:val="0"/>
      <w:marBottom w:val="0"/>
      <w:divBdr>
        <w:top w:val="none" w:sz="0" w:space="0" w:color="auto"/>
        <w:left w:val="none" w:sz="0" w:space="0" w:color="auto"/>
        <w:bottom w:val="none" w:sz="0" w:space="0" w:color="auto"/>
        <w:right w:val="none" w:sz="0" w:space="0" w:color="auto"/>
      </w:divBdr>
    </w:div>
    <w:div w:id="1635255565">
      <w:bodyDiv w:val="1"/>
      <w:marLeft w:val="0"/>
      <w:marRight w:val="0"/>
      <w:marTop w:val="0"/>
      <w:marBottom w:val="0"/>
      <w:divBdr>
        <w:top w:val="none" w:sz="0" w:space="0" w:color="auto"/>
        <w:left w:val="none" w:sz="0" w:space="0" w:color="auto"/>
        <w:bottom w:val="none" w:sz="0" w:space="0" w:color="auto"/>
        <w:right w:val="none" w:sz="0" w:space="0" w:color="auto"/>
      </w:divBdr>
      <w:divsChild>
        <w:div w:id="380830958">
          <w:marLeft w:val="274"/>
          <w:marRight w:val="0"/>
          <w:marTop w:val="0"/>
          <w:marBottom w:val="0"/>
          <w:divBdr>
            <w:top w:val="none" w:sz="0" w:space="0" w:color="auto"/>
            <w:left w:val="none" w:sz="0" w:space="0" w:color="auto"/>
            <w:bottom w:val="none" w:sz="0" w:space="0" w:color="auto"/>
            <w:right w:val="none" w:sz="0" w:space="0" w:color="auto"/>
          </w:divBdr>
        </w:div>
        <w:div w:id="1996178616">
          <w:marLeft w:val="274"/>
          <w:marRight w:val="0"/>
          <w:marTop w:val="0"/>
          <w:marBottom w:val="0"/>
          <w:divBdr>
            <w:top w:val="none" w:sz="0" w:space="0" w:color="auto"/>
            <w:left w:val="none" w:sz="0" w:space="0" w:color="auto"/>
            <w:bottom w:val="none" w:sz="0" w:space="0" w:color="auto"/>
            <w:right w:val="none" w:sz="0" w:space="0" w:color="auto"/>
          </w:divBdr>
        </w:div>
      </w:divsChild>
    </w:div>
    <w:div w:id="1825201053">
      <w:bodyDiv w:val="1"/>
      <w:marLeft w:val="0"/>
      <w:marRight w:val="0"/>
      <w:marTop w:val="0"/>
      <w:marBottom w:val="0"/>
      <w:divBdr>
        <w:top w:val="none" w:sz="0" w:space="0" w:color="auto"/>
        <w:left w:val="none" w:sz="0" w:space="0" w:color="auto"/>
        <w:bottom w:val="none" w:sz="0" w:space="0" w:color="auto"/>
        <w:right w:val="none" w:sz="0" w:space="0" w:color="auto"/>
      </w:divBdr>
    </w:div>
    <w:div w:id="2015692602">
      <w:bodyDiv w:val="1"/>
      <w:marLeft w:val="0"/>
      <w:marRight w:val="0"/>
      <w:marTop w:val="0"/>
      <w:marBottom w:val="0"/>
      <w:divBdr>
        <w:top w:val="none" w:sz="0" w:space="0" w:color="auto"/>
        <w:left w:val="none" w:sz="0" w:space="0" w:color="auto"/>
        <w:bottom w:val="none" w:sz="0" w:space="0" w:color="auto"/>
        <w:right w:val="none" w:sz="0" w:space="0" w:color="auto"/>
      </w:divBdr>
    </w:div>
    <w:div w:id="20178055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M:\%5b&#50672;&#44396;%5dHEVC\%5b&#50672;&#44396;%5d\MotionVector_SameBidirectionMV\&#44592;&#44256;&#49436;\JCTVC-Fxxx_r0.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1B3CA-E781-4241-AAE0-E4253CB05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JCTVC-Fxxx_r0.dot</Template>
  <TotalTime>1272</TotalTime>
  <Pages>9</Pages>
  <Words>2469</Words>
  <Characters>14075</Characters>
  <Application>Microsoft Office Word</Application>
  <DocSecurity>0</DocSecurity>
  <Lines>117</Lines>
  <Paragraphs>33</Paragraphs>
  <ScaleCrop>false</ScaleCrop>
  <HeadingPairs>
    <vt:vector size="8" baseType="variant">
      <vt:variant>
        <vt:lpstr>제목</vt:lpstr>
      </vt:variant>
      <vt:variant>
        <vt:i4>1</vt:i4>
      </vt:variant>
      <vt:variant>
        <vt:lpstr>Titre</vt:lpstr>
      </vt:variant>
      <vt:variant>
        <vt:i4>1</vt:i4>
      </vt:variant>
      <vt:variant>
        <vt:lpstr>Title</vt:lpstr>
      </vt:variant>
      <vt:variant>
        <vt:i4>1</vt:i4>
      </vt:variant>
      <vt:variant>
        <vt:lpstr>Titel</vt:lpstr>
      </vt:variant>
      <vt:variant>
        <vt:i4>1</vt:i4>
      </vt:variant>
    </vt:vector>
  </HeadingPairs>
  <TitlesOfParts>
    <vt:vector size="4" baseType="lpstr">
      <vt:lpstr>Joint Collaborative Team on Video Coding (JCT-VC) Contribution</vt: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16511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kimky</dc:creator>
  <cp:keywords>JCT-VC, MPEG, VCEG</cp:keywords>
  <cp:lastModifiedBy>김휘용</cp:lastModifiedBy>
  <cp:revision>456</cp:revision>
  <cp:lastPrinted>2011-07-12T13:40:00Z</cp:lastPrinted>
  <dcterms:created xsi:type="dcterms:W3CDTF">2011-06-29T08:14:00Z</dcterms:created>
  <dcterms:modified xsi:type="dcterms:W3CDTF">2011-07-21T08:29:00Z</dcterms:modified>
</cp:coreProperties>
</file>