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4E2F83">
        <w:tc>
          <w:tcPr>
            <w:tcW w:w="6408" w:type="dxa"/>
          </w:tcPr>
          <w:p w:rsidR="004570C3" w:rsidRPr="00AE341B" w:rsidRDefault="009A564D" w:rsidP="004570C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29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30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31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32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33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">
                      <v:line id="Line 29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30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31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32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33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34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35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36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37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38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39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40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41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42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43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44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45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46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47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48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49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50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51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8293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8293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70C3" w:rsidRPr="00AE341B">
              <w:rPr>
                <w:b/>
                <w:szCs w:val="22"/>
              </w:rPr>
              <w:t>Joint Collaborative Team on Video Coding (JCT-VC)</w:t>
            </w:r>
          </w:p>
          <w:p w:rsidR="004570C3" w:rsidRPr="00AE341B" w:rsidRDefault="004570C3" w:rsidP="004570C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E61DAC" w:rsidRPr="004E2F83" w:rsidRDefault="00642304" w:rsidP="004570C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4570C3">
              <w:rPr>
                <w:szCs w:val="22"/>
              </w:rPr>
              <w:t>th</w:t>
            </w:r>
            <w:r w:rsidR="004570C3" w:rsidRPr="00AE341B">
              <w:rPr>
                <w:szCs w:val="22"/>
              </w:rPr>
              <w:t xml:space="preserve"> Meeting: </w:t>
            </w:r>
            <w:smartTag w:uri="urn:schemas-microsoft-com:office:smarttags" w:element="place">
              <w:r>
                <w:rPr>
                  <w:szCs w:val="22"/>
                </w:rPr>
                <w:t>Torino</w:t>
              </w:r>
            </w:smartTag>
            <w:r w:rsidR="004570C3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IT</w:t>
            </w:r>
            <w:r w:rsidR="004570C3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14-22</w:t>
            </w:r>
            <w:r w:rsidR="004570C3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4570C3" w:rsidRPr="00AE341B">
              <w:rPr>
                <w:szCs w:val="22"/>
              </w:rPr>
              <w:t>, 201</w:t>
            </w:r>
            <w:r w:rsidR="004570C3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E2F83" w:rsidRDefault="00E61DAC" w:rsidP="00773F8B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E2F83">
              <w:t>Document</w:t>
            </w:r>
            <w:r w:rsidR="006C5D39" w:rsidRPr="004E2F83">
              <w:t>: JC</w:t>
            </w:r>
            <w:r w:rsidRPr="004E2F83">
              <w:t>T</w:t>
            </w:r>
            <w:r w:rsidR="006C5D39" w:rsidRPr="004E2F83">
              <w:t>VC</w:t>
            </w:r>
            <w:r w:rsidRPr="004E2F83">
              <w:t>-</w:t>
            </w:r>
            <w:r w:rsidR="00642304">
              <w:rPr>
                <w:lang w:eastAsia="zh-CN"/>
              </w:rPr>
              <w:t>F013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90"/>
        <w:gridCol w:w="378"/>
      </w:tblGrid>
      <w:tr w:rsidR="00E61DAC" w:rsidRPr="004E2F83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E2F83" w:rsidRDefault="00036CBC" w:rsidP="002A0038">
            <w:pPr>
              <w:spacing w:before="60" w:after="60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  <w:lang w:eastAsia="zh-CN"/>
              </w:rPr>
              <w:t xml:space="preserve">JCT-VC </w:t>
            </w:r>
            <w:r w:rsidR="002A0038" w:rsidRPr="00C10637">
              <w:rPr>
                <w:b/>
                <w:szCs w:val="22"/>
                <w:lang w:eastAsia="ja-JP"/>
              </w:rPr>
              <w:t xml:space="preserve">AHG report: </w:t>
            </w:r>
            <w:r w:rsidR="00656139">
              <w:rPr>
                <w:b/>
                <w:szCs w:val="22"/>
              </w:rPr>
              <w:t>Screen Content Coding (SCC)</w:t>
            </w:r>
          </w:p>
        </w:tc>
      </w:tr>
      <w:tr w:rsidR="00E61DAC" w:rsidRPr="004E2F83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E2F83" w:rsidRDefault="00E61DAC">
            <w:pPr>
              <w:spacing w:before="60" w:after="60"/>
              <w:rPr>
                <w:szCs w:val="22"/>
              </w:rPr>
            </w:pPr>
            <w:r w:rsidRPr="004E2F83">
              <w:rPr>
                <w:szCs w:val="22"/>
              </w:rPr>
              <w:t xml:space="preserve">Input Document to </w:t>
            </w:r>
            <w:r w:rsidR="00AE341B" w:rsidRPr="004E2F83">
              <w:rPr>
                <w:szCs w:val="22"/>
              </w:rPr>
              <w:t>JCT-VC</w:t>
            </w:r>
          </w:p>
        </w:tc>
      </w:tr>
      <w:tr w:rsidR="00E61DAC" w:rsidRPr="004E2F83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E2F83" w:rsidRDefault="00EA0D14">
            <w:pPr>
              <w:spacing w:before="60" w:after="60"/>
              <w:rPr>
                <w:szCs w:val="22"/>
              </w:rPr>
            </w:pPr>
            <w:r w:rsidRPr="004E2F83">
              <w:rPr>
                <w:szCs w:val="22"/>
              </w:rPr>
              <w:t>Report</w:t>
            </w:r>
          </w:p>
        </w:tc>
      </w:tr>
      <w:tr w:rsidR="00E61DAC" w:rsidRPr="004E2F83" w:rsidTr="00EA0D14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Author(s) or</w:t>
            </w:r>
            <w:r w:rsidRPr="004E2F83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E2F83" w:rsidRDefault="00656139" w:rsidP="00CA10FF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t>Oscar C. Au</w:t>
            </w:r>
            <w:r w:rsidR="00E61DAC"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Dept. of ECE</w:t>
            </w:r>
            <w:r w:rsidR="00CA10FF">
              <w:rPr>
                <w:szCs w:val="22"/>
              </w:rPr>
              <w:t xml:space="preserve">, </w:t>
            </w:r>
            <w:r>
              <w:rPr>
                <w:szCs w:val="22"/>
                <w:lang w:eastAsia="ja-JP"/>
              </w:rPr>
              <w:t xml:space="preserve">Hong Kong </w:t>
            </w:r>
            <w:r w:rsidR="00CA10FF">
              <w:rPr>
                <w:szCs w:val="22"/>
                <w:lang w:eastAsia="ja-JP"/>
              </w:rPr>
              <w:t>University</w:t>
            </w:r>
            <w:r>
              <w:rPr>
                <w:szCs w:val="22"/>
                <w:lang w:eastAsia="ja-JP"/>
              </w:rPr>
              <w:t xml:space="preserve"> of Science </w:t>
            </w:r>
            <w:r w:rsidR="00CA10FF">
              <w:rPr>
                <w:szCs w:val="22"/>
                <w:lang w:eastAsia="ja-JP"/>
              </w:rPr>
              <w:t>and</w:t>
            </w:r>
            <w:r>
              <w:rPr>
                <w:szCs w:val="22"/>
                <w:lang w:eastAsia="ja-JP"/>
              </w:rPr>
              <w:t xml:space="preserve"> </w:t>
            </w:r>
            <w:r w:rsidR="00CA10FF">
              <w:rPr>
                <w:szCs w:val="22"/>
                <w:lang w:eastAsia="ja-JP"/>
              </w:rPr>
              <w:t>Technology</w:t>
            </w:r>
            <w:r w:rsidR="00CA10FF">
              <w:rPr>
                <w:szCs w:val="22"/>
              </w:rPr>
              <w:t xml:space="preserve"> </w:t>
            </w:r>
            <w:r w:rsidR="00CA10FF" w:rsidRPr="004E2F83">
              <w:rPr>
                <w:szCs w:val="22"/>
              </w:rPr>
              <w:br/>
            </w:r>
            <w:r w:rsidR="00CA10FF">
              <w:rPr>
                <w:szCs w:val="22"/>
                <w:lang w:eastAsia="ja-JP"/>
              </w:rPr>
              <w:t>Clearwater Bay, Hong Kong</w:t>
            </w:r>
          </w:p>
        </w:tc>
        <w:tc>
          <w:tcPr>
            <w:tcW w:w="3690" w:type="dxa"/>
          </w:tcPr>
          <w:p w:rsidR="00656139" w:rsidRDefault="00E61DAC" w:rsidP="00656139">
            <w:pPr>
              <w:spacing w:before="60" w:after="60"/>
              <w:rPr>
                <w:szCs w:val="22"/>
                <w:lang w:eastAsia="ja-JP"/>
              </w:rPr>
            </w:pPr>
            <w:r w:rsidRPr="004E2F83">
              <w:rPr>
                <w:szCs w:val="22"/>
              </w:rPr>
              <w:br/>
              <w:t>Tel:</w:t>
            </w:r>
            <w:r w:rsidR="00EA0D14" w:rsidRPr="004E2F83">
              <w:rPr>
                <w:rFonts w:hint="eastAsia"/>
                <w:szCs w:val="22"/>
                <w:lang w:eastAsia="ja-JP"/>
              </w:rPr>
              <w:t xml:space="preserve"> +</w:t>
            </w:r>
            <w:r w:rsidR="00656139">
              <w:rPr>
                <w:szCs w:val="22"/>
                <w:lang w:eastAsia="ja-JP"/>
              </w:rPr>
              <w:t>852-2358-7053</w:t>
            </w:r>
            <w:r w:rsidRPr="004E2F83">
              <w:rPr>
                <w:szCs w:val="22"/>
              </w:rPr>
              <w:br/>
              <w:t>Email:</w:t>
            </w:r>
            <w:r w:rsidR="00EA0D14" w:rsidRPr="004E2F83">
              <w:rPr>
                <w:szCs w:val="22"/>
                <w:lang w:eastAsia="ja-JP"/>
              </w:rPr>
              <w:t xml:space="preserve"> </w:t>
            </w:r>
            <w:hyperlink r:id="rId10" w:history="1">
              <w:r w:rsidR="00656139" w:rsidRPr="00BA10E4">
                <w:rPr>
                  <w:rStyle w:val="a6"/>
                  <w:szCs w:val="22"/>
                  <w:lang w:eastAsia="ja-JP"/>
                </w:rPr>
                <w:t>eeau@ust.hk</w:t>
              </w:r>
            </w:hyperlink>
          </w:p>
          <w:p w:rsidR="00656139" w:rsidRPr="004E2F83" w:rsidRDefault="00656139" w:rsidP="00656139">
            <w:pPr>
              <w:spacing w:before="60" w:after="60"/>
              <w:rPr>
                <w:szCs w:val="22"/>
              </w:rPr>
            </w:pPr>
          </w:p>
        </w:tc>
        <w:tc>
          <w:tcPr>
            <w:tcW w:w="378" w:type="dxa"/>
          </w:tcPr>
          <w:p w:rsidR="00E61DAC" w:rsidRDefault="00E61DAC">
            <w:pPr>
              <w:spacing w:before="60" w:after="60"/>
              <w:rPr>
                <w:szCs w:val="22"/>
              </w:rPr>
            </w:pPr>
          </w:p>
          <w:p w:rsidR="006C6DD6" w:rsidRDefault="006C6DD6">
            <w:pPr>
              <w:spacing w:before="60" w:after="60"/>
              <w:rPr>
                <w:szCs w:val="22"/>
              </w:rPr>
            </w:pPr>
          </w:p>
          <w:p w:rsidR="006C6DD6" w:rsidRPr="004E2F83" w:rsidRDefault="006C6DD6">
            <w:pPr>
              <w:spacing w:before="60" w:after="60"/>
              <w:rPr>
                <w:szCs w:val="22"/>
              </w:rPr>
            </w:pPr>
          </w:p>
        </w:tc>
      </w:tr>
      <w:tr w:rsidR="00656139" w:rsidRPr="004E2F83" w:rsidTr="00EA0D14">
        <w:tc>
          <w:tcPr>
            <w:tcW w:w="1458" w:type="dxa"/>
          </w:tcPr>
          <w:p w:rsidR="00656139" w:rsidRPr="004E2F83" w:rsidRDefault="00656139" w:rsidP="00645F21">
            <w:pPr>
              <w:spacing w:before="60" w:after="60"/>
              <w:rPr>
                <w:szCs w:val="22"/>
              </w:rPr>
            </w:pPr>
          </w:p>
        </w:tc>
        <w:tc>
          <w:tcPr>
            <w:tcW w:w="4050" w:type="dxa"/>
          </w:tcPr>
          <w:p w:rsidR="005818DD" w:rsidRDefault="00293A8D" w:rsidP="006C6DD6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szCs w:val="22"/>
              </w:rPr>
              <w:t>Jizheng</w:t>
            </w:r>
            <w:proofErr w:type="spellEnd"/>
            <w:r>
              <w:rPr>
                <w:szCs w:val="22"/>
              </w:rPr>
              <w:t xml:space="preserve"> Xu</w:t>
            </w:r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Microsoft</w:t>
            </w:r>
            <w:r w:rsidRPr="004E2F83">
              <w:rPr>
                <w:szCs w:val="22"/>
              </w:rPr>
              <w:br/>
            </w:r>
            <w:r w:rsidR="005818DD" w:rsidRPr="005818DD">
              <w:rPr>
                <w:szCs w:val="22"/>
                <w:lang w:eastAsia="ja-JP"/>
              </w:rPr>
              <w:t xml:space="preserve">No. 5, </w:t>
            </w:r>
            <w:proofErr w:type="spellStart"/>
            <w:r w:rsidR="005818DD" w:rsidRPr="005818DD">
              <w:rPr>
                <w:szCs w:val="22"/>
                <w:lang w:eastAsia="ja-JP"/>
              </w:rPr>
              <w:t>Danling</w:t>
            </w:r>
            <w:proofErr w:type="spellEnd"/>
            <w:r w:rsidR="005818DD" w:rsidRPr="005818DD">
              <w:rPr>
                <w:szCs w:val="22"/>
                <w:lang w:eastAsia="ja-JP"/>
              </w:rPr>
              <w:t xml:space="preserve"> Street, </w:t>
            </w:r>
          </w:p>
          <w:p w:rsidR="005818DD" w:rsidRDefault="005818DD" w:rsidP="006C6DD6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 w:rsidRPr="005818DD">
              <w:rPr>
                <w:szCs w:val="22"/>
                <w:lang w:eastAsia="ja-JP"/>
              </w:rPr>
              <w:t>Haidian</w:t>
            </w:r>
            <w:proofErr w:type="spellEnd"/>
            <w:r w:rsidRPr="005818DD">
              <w:rPr>
                <w:szCs w:val="22"/>
                <w:lang w:eastAsia="ja-JP"/>
              </w:rPr>
              <w:t xml:space="preserve"> District, </w:t>
            </w:r>
          </w:p>
          <w:p w:rsidR="005818DD" w:rsidRDefault="005818DD" w:rsidP="006C6DD6">
            <w:pPr>
              <w:spacing w:before="60" w:after="60"/>
              <w:rPr>
                <w:szCs w:val="22"/>
                <w:lang w:eastAsia="ja-JP"/>
              </w:rPr>
            </w:pPr>
            <w:r w:rsidRPr="005818DD">
              <w:rPr>
                <w:szCs w:val="22"/>
                <w:lang w:eastAsia="ja-JP"/>
              </w:rPr>
              <w:t>Beijing 100080, China</w:t>
            </w:r>
          </w:p>
          <w:p w:rsidR="00293A8D" w:rsidRDefault="00293A8D" w:rsidP="006C6DD6">
            <w:pPr>
              <w:spacing w:before="60" w:after="60"/>
              <w:rPr>
                <w:szCs w:val="22"/>
                <w:lang w:eastAsia="ja-JP"/>
              </w:rPr>
            </w:pPr>
          </w:p>
          <w:p w:rsidR="00EB1527" w:rsidRDefault="00293A8D" w:rsidP="00EB1527">
            <w:pPr>
              <w:spacing w:before="60" w:after="60"/>
              <w:rPr>
                <w:szCs w:val="22"/>
                <w:lang w:eastAsia="ja-JP"/>
              </w:rPr>
            </w:pPr>
            <w:smartTag w:uri="urn:schemas-microsoft-com:office:smarttags" w:element="PersonName">
              <w:r>
                <w:rPr>
                  <w:szCs w:val="22"/>
                </w:rPr>
                <w:t>Haoping Yu</w:t>
              </w:r>
            </w:smartTag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Huawei</w:t>
            </w:r>
            <w:r w:rsidR="00EB1527">
              <w:rPr>
                <w:szCs w:val="22"/>
                <w:lang w:eastAsia="ja-JP"/>
              </w:rPr>
              <w:t xml:space="preserve"> Technologies (USA)</w:t>
            </w:r>
            <w:r w:rsidRPr="004E2F83">
              <w:rPr>
                <w:szCs w:val="22"/>
              </w:rPr>
              <w:br/>
            </w:r>
            <w:r w:rsidR="00EB1527">
              <w:rPr>
                <w:szCs w:val="22"/>
                <w:lang w:eastAsia="ja-JP"/>
              </w:rPr>
              <w:t>2330 Central Expressway</w:t>
            </w:r>
          </w:p>
          <w:p w:rsidR="006C6DD6" w:rsidRPr="004E2F83" w:rsidRDefault="00EB1527" w:rsidP="00EB1527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ja-JP"/>
              </w:rPr>
              <w:t>Santa Clara, CA 95095</w:t>
            </w:r>
            <w:r w:rsidR="00293A8D" w:rsidRPr="004E2F83">
              <w:rPr>
                <w:szCs w:val="22"/>
              </w:rPr>
              <w:br/>
            </w:r>
          </w:p>
        </w:tc>
        <w:tc>
          <w:tcPr>
            <w:tcW w:w="3690" w:type="dxa"/>
          </w:tcPr>
          <w:p w:rsidR="00293A8D" w:rsidRDefault="00293A8D" w:rsidP="00645F21">
            <w:pPr>
              <w:spacing w:before="60" w:after="60"/>
              <w:rPr>
                <w:szCs w:val="22"/>
              </w:rPr>
            </w:pPr>
            <w:r w:rsidRPr="004E2F83">
              <w:rPr>
                <w:szCs w:val="22"/>
              </w:rPr>
              <w:br/>
            </w:r>
          </w:p>
          <w:p w:rsidR="006C6DD6" w:rsidRDefault="00293A8D" w:rsidP="00645F2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 +86-10-5917-3019</w:t>
            </w:r>
            <w:r w:rsidRPr="004E2F83">
              <w:rPr>
                <w:szCs w:val="22"/>
              </w:rPr>
              <w:br/>
            </w:r>
            <w:r>
              <w:rPr>
                <w:szCs w:val="22"/>
              </w:rPr>
              <w:t xml:space="preserve">Email: </w:t>
            </w:r>
            <w:hyperlink r:id="rId11" w:history="1">
              <w:r w:rsidRPr="00BA10E4">
                <w:rPr>
                  <w:rStyle w:val="a6"/>
                  <w:szCs w:val="22"/>
                </w:rPr>
                <w:t>jzxu@microsoft.com</w:t>
              </w:r>
            </w:hyperlink>
          </w:p>
          <w:p w:rsidR="00293A8D" w:rsidRDefault="00293A8D" w:rsidP="00645F21">
            <w:pPr>
              <w:spacing w:before="60" w:after="60"/>
              <w:rPr>
                <w:szCs w:val="22"/>
              </w:rPr>
            </w:pPr>
          </w:p>
          <w:p w:rsidR="00293A8D" w:rsidRDefault="00293A8D" w:rsidP="00645F21">
            <w:pPr>
              <w:spacing w:before="60" w:after="60"/>
              <w:rPr>
                <w:ins w:id="0" w:author="wwwxxx" w:date="2011-07-16T01:11:00Z"/>
                <w:szCs w:val="22"/>
              </w:rPr>
            </w:pPr>
          </w:p>
          <w:p w:rsidR="00C05D1E" w:rsidRDefault="00C05D1E" w:rsidP="00645F21">
            <w:pPr>
              <w:spacing w:before="60" w:after="60"/>
              <w:rPr>
                <w:szCs w:val="22"/>
              </w:rPr>
            </w:pPr>
          </w:p>
          <w:p w:rsidR="006C6DD6" w:rsidRDefault="00656139" w:rsidP="00645F2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  <w:r w:rsidR="006C6DD6">
              <w:rPr>
                <w:szCs w:val="22"/>
              </w:rPr>
              <w:t xml:space="preserve"> </w:t>
            </w:r>
            <w:r w:rsidR="006C6DD6" w:rsidRPr="006C6DD6">
              <w:rPr>
                <w:szCs w:val="22"/>
              </w:rPr>
              <w:t>+</w:t>
            </w:r>
            <w:r w:rsidR="00EB1527">
              <w:rPr>
                <w:szCs w:val="22"/>
              </w:rPr>
              <w:t>1</w:t>
            </w:r>
            <w:r w:rsidR="00CA10FF">
              <w:rPr>
                <w:szCs w:val="22"/>
              </w:rPr>
              <w:t>-</w:t>
            </w:r>
            <w:r w:rsidR="00EB1527">
              <w:rPr>
                <w:szCs w:val="22"/>
              </w:rPr>
              <w:t>408-330-4813</w:t>
            </w:r>
            <w:r w:rsidRPr="004E2F83">
              <w:rPr>
                <w:szCs w:val="22"/>
              </w:rPr>
              <w:br/>
            </w:r>
            <w:r w:rsidR="006C6DD6">
              <w:rPr>
                <w:szCs w:val="22"/>
              </w:rPr>
              <w:t xml:space="preserve">Email: </w:t>
            </w:r>
            <w:hyperlink r:id="rId12" w:history="1">
              <w:r w:rsidR="006C6DD6" w:rsidRPr="00BA10E4">
                <w:rPr>
                  <w:rStyle w:val="a6"/>
                  <w:szCs w:val="22"/>
                </w:rPr>
                <w:t>haopingyu@huawei.com</w:t>
              </w:r>
            </w:hyperlink>
          </w:p>
          <w:p w:rsidR="00293A8D" w:rsidRDefault="00293A8D" w:rsidP="00293A8D">
            <w:pPr>
              <w:spacing w:before="60" w:after="60"/>
              <w:rPr>
                <w:szCs w:val="22"/>
              </w:rPr>
            </w:pPr>
          </w:p>
          <w:p w:rsidR="00656139" w:rsidRPr="004E2F83" w:rsidRDefault="00656139" w:rsidP="00645F21">
            <w:pPr>
              <w:spacing w:before="60" w:after="60"/>
              <w:rPr>
                <w:szCs w:val="22"/>
              </w:rPr>
            </w:pPr>
          </w:p>
        </w:tc>
        <w:tc>
          <w:tcPr>
            <w:tcW w:w="378" w:type="dxa"/>
          </w:tcPr>
          <w:p w:rsidR="00656139" w:rsidRDefault="00656139">
            <w:pPr>
              <w:spacing w:before="60" w:after="60"/>
              <w:rPr>
                <w:szCs w:val="22"/>
              </w:rPr>
            </w:pPr>
          </w:p>
          <w:p w:rsidR="006C6DD6" w:rsidRPr="004E2F83" w:rsidRDefault="006C6DD6">
            <w:pPr>
              <w:spacing w:before="60" w:after="60"/>
              <w:rPr>
                <w:szCs w:val="22"/>
              </w:rPr>
            </w:pPr>
          </w:p>
        </w:tc>
      </w:tr>
      <w:tr w:rsidR="00656139" w:rsidRPr="004E2F83">
        <w:tc>
          <w:tcPr>
            <w:tcW w:w="1458" w:type="dxa"/>
          </w:tcPr>
          <w:p w:rsidR="00656139" w:rsidRPr="004E2F83" w:rsidRDefault="00656139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656139" w:rsidRPr="004E2F83" w:rsidRDefault="00D75F07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zh-CN"/>
              </w:rPr>
              <w:t>HKUST, Microsoft, Huawei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5114B5" w:rsidRDefault="005114B5" w:rsidP="005114B5">
      <w:pPr>
        <w:jc w:val="both"/>
        <w:rPr>
          <w:szCs w:val="22"/>
          <w:lang w:eastAsia="ja-JP"/>
        </w:rPr>
      </w:pPr>
      <w:r>
        <w:rPr>
          <w:szCs w:val="22"/>
        </w:rPr>
        <w:t>Th</w:t>
      </w:r>
      <w:r>
        <w:rPr>
          <w:rFonts w:hint="eastAsia"/>
          <w:szCs w:val="22"/>
          <w:lang w:eastAsia="zh-CN"/>
        </w:rPr>
        <w:t>is</w:t>
      </w:r>
      <w:r w:rsidRPr="004014C1"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 xml:space="preserve">contribution </w:t>
      </w:r>
      <w:r w:rsidRPr="004014C1">
        <w:rPr>
          <w:szCs w:val="22"/>
        </w:rPr>
        <w:t>summarizes the</w:t>
      </w:r>
      <w:r w:rsidR="00413CE5">
        <w:rPr>
          <w:rFonts w:hint="eastAsia"/>
          <w:szCs w:val="22"/>
          <w:lang w:eastAsia="zh-CN"/>
        </w:rPr>
        <w:t xml:space="preserve"> Screen Content Coding (SCC)</w:t>
      </w:r>
      <w:r w:rsidR="00C574BD">
        <w:rPr>
          <w:szCs w:val="22"/>
        </w:rPr>
        <w:t xml:space="preserve"> Ad H</w:t>
      </w:r>
      <w:r w:rsidRPr="004014C1">
        <w:rPr>
          <w:szCs w:val="22"/>
        </w:rPr>
        <w:t xml:space="preserve">oc </w:t>
      </w:r>
      <w:r w:rsidR="00C574BD">
        <w:rPr>
          <w:szCs w:val="22"/>
        </w:rPr>
        <w:t xml:space="preserve">Group </w:t>
      </w:r>
      <w:r w:rsidRPr="004014C1">
        <w:rPr>
          <w:szCs w:val="22"/>
        </w:rPr>
        <w:t xml:space="preserve">activities between </w:t>
      </w:r>
      <w:r>
        <w:rPr>
          <w:rFonts w:hint="eastAsia"/>
          <w:szCs w:val="22"/>
          <w:lang w:eastAsia="ja-JP"/>
        </w:rPr>
        <w:t xml:space="preserve">the </w:t>
      </w:r>
      <w:r w:rsidR="00642304">
        <w:rPr>
          <w:szCs w:val="22"/>
          <w:lang w:eastAsia="zh-CN"/>
        </w:rPr>
        <w:t>5</w:t>
      </w:r>
      <w:r w:rsidR="00642304" w:rsidRPr="00642304">
        <w:rPr>
          <w:szCs w:val="22"/>
          <w:vertAlign w:val="superscript"/>
          <w:lang w:eastAsia="zh-CN"/>
        </w:rPr>
        <w:t>th</w:t>
      </w:r>
      <w:r>
        <w:rPr>
          <w:rFonts w:hint="eastAsia"/>
          <w:szCs w:val="22"/>
          <w:lang w:eastAsia="ja-JP"/>
        </w:rPr>
        <w:t xml:space="preserve"> JCT-VC me</w:t>
      </w:r>
      <w:r w:rsidRPr="004014C1">
        <w:rPr>
          <w:szCs w:val="22"/>
        </w:rPr>
        <w:t>eting in</w:t>
      </w:r>
      <w:r>
        <w:rPr>
          <w:rFonts w:hint="eastAsia"/>
          <w:szCs w:val="22"/>
          <w:lang w:eastAsia="ja-JP"/>
        </w:rPr>
        <w:t xml:space="preserve"> </w:t>
      </w:r>
      <w:smartTag w:uri="urn:schemas-microsoft-com:office:smarttags" w:element="City">
        <w:r w:rsidR="00642304">
          <w:rPr>
            <w:rFonts w:hint="eastAsia"/>
            <w:szCs w:val="22"/>
            <w:lang w:eastAsia="zh-CN"/>
          </w:rPr>
          <w:t>Geneva</w:t>
        </w:r>
      </w:smartTag>
      <w:r w:rsidR="00642304">
        <w:rPr>
          <w:rFonts w:hint="eastAsia"/>
          <w:szCs w:val="22"/>
          <w:lang w:eastAsia="ja-JP"/>
        </w:rPr>
        <w:t xml:space="preserve">, </w:t>
      </w:r>
      <w:smartTag w:uri="urn:schemas-microsoft-com:office:smarttags" w:element="country-region">
        <w:r w:rsidR="00642304">
          <w:rPr>
            <w:szCs w:val="22"/>
            <w:lang w:eastAsia="zh-CN"/>
          </w:rPr>
          <w:t>Switzerland</w:t>
        </w:r>
      </w:smartTag>
      <w:r w:rsidR="00642304" w:rsidRPr="004014C1">
        <w:rPr>
          <w:szCs w:val="22"/>
        </w:rPr>
        <w:t xml:space="preserve"> (</w:t>
      </w:r>
      <w:r w:rsidR="00642304">
        <w:rPr>
          <w:rFonts w:hint="eastAsia"/>
          <w:szCs w:val="22"/>
          <w:lang w:eastAsia="zh-CN"/>
        </w:rPr>
        <w:t>16</w:t>
      </w:r>
      <w:r w:rsidR="00642304" w:rsidRPr="004014C1">
        <w:rPr>
          <w:szCs w:val="22"/>
        </w:rPr>
        <w:t xml:space="preserve"> to </w:t>
      </w:r>
      <w:r w:rsidR="00642304">
        <w:rPr>
          <w:rFonts w:hint="eastAsia"/>
          <w:szCs w:val="22"/>
          <w:lang w:eastAsia="zh-CN"/>
        </w:rPr>
        <w:t>23</w:t>
      </w:r>
      <w:r w:rsidR="00642304" w:rsidRPr="004014C1">
        <w:rPr>
          <w:szCs w:val="22"/>
        </w:rPr>
        <w:t xml:space="preserve"> </w:t>
      </w:r>
      <w:r w:rsidR="00642304">
        <w:rPr>
          <w:rFonts w:hint="eastAsia"/>
          <w:szCs w:val="22"/>
          <w:lang w:eastAsia="zh-CN"/>
        </w:rPr>
        <w:t>March</w:t>
      </w:r>
      <w:r w:rsidR="00642304">
        <w:rPr>
          <w:szCs w:val="22"/>
          <w:lang w:eastAsia="zh-CN"/>
        </w:rPr>
        <w:t>,</w:t>
      </w:r>
      <w:r w:rsidR="00642304" w:rsidRPr="004014C1">
        <w:rPr>
          <w:szCs w:val="22"/>
        </w:rPr>
        <w:t xml:space="preserve"> 201</w:t>
      </w:r>
      <w:r w:rsidR="00642304">
        <w:rPr>
          <w:rFonts w:hint="eastAsia"/>
          <w:szCs w:val="22"/>
          <w:lang w:eastAsia="ja-JP"/>
        </w:rPr>
        <w:t>1</w:t>
      </w:r>
      <w:r w:rsidR="00642304" w:rsidRPr="004014C1">
        <w:rPr>
          <w:szCs w:val="22"/>
        </w:rPr>
        <w:t>)</w:t>
      </w:r>
      <w:r w:rsidR="00642304">
        <w:rPr>
          <w:szCs w:val="22"/>
        </w:rPr>
        <w:t xml:space="preserve"> </w:t>
      </w:r>
      <w:r w:rsidRPr="004014C1">
        <w:rPr>
          <w:szCs w:val="22"/>
        </w:rPr>
        <w:t xml:space="preserve">and the current </w:t>
      </w:r>
      <w:r w:rsidR="00642304">
        <w:rPr>
          <w:szCs w:val="22"/>
          <w:lang w:eastAsia="zh-CN"/>
        </w:rPr>
        <w:t>6</w:t>
      </w:r>
      <w:r w:rsidRPr="00D85F9A">
        <w:rPr>
          <w:rFonts w:hint="eastAsia"/>
          <w:szCs w:val="22"/>
          <w:vertAlign w:val="superscript"/>
          <w:lang w:eastAsia="ja-JP"/>
        </w:rPr>
        <w:t>th</w:t>
      </w:r>
      <w:r>
        <w:rPr>
          <w:rFonts w:hint="eastAsia"/>
          <w:szCs w:val="22"/>
          <w:lang w:eastAsia="ja-JP"/>
        </w:rPr>
        <w:t xml:space="preserve"> JCT-VC</w:t>
      </w:r>
      <w:r w:rsidR="00642304">
        <w:rPr>
          <w:szCs w:val="22"/>
        </w:rPr>
        <w:t xml:space="preserve"> meeting in </w:t>
      </w:r>
      <w:smartTag w:uri="urn:schemas-microsoft-com:office:smarttags" w:element="place">
        <w:smartTag w:uri="urn:schemas-microsoft-com:office:smarttags" w:element="City">
          <w:r w:rsidR="00642304">
            <w:rPr>
              <w:szCs w:val="22"/>
            </w:rPr>
            <w:t>Torino</w:t>
          </w:r>
        </w:smartTag>
        <w:r w:rsidR="00642304">
          <w:rPr>
            <w:szCs w:val="22"/>
          </w:rPr>
          <w:t xml:space="preserve">, </w:t>
        </w:r>
        <w:smartTag w:uri="urn:schemas-microsoft-com:office:smarttags" w:element="country-region">
          <w:r w:rsidR="00642304">
            <w:rPr>
              <w:szCs w:val="22"/>
            </w:rPr>
            <w:t>Italy</w:t>
          </w:r>
        </w:smartTag>
      </w:smartTag>
      <w:r w:rsidR="00642304">
        <w:rPr>
          <w:szCs w:val="22"/>
        </w:rPr>
        <w:t xml:space="preserve"> (14-22 July, 2011).</w:t>
      </w:r>
    </w:p>
    <w:p w:rsidR="00745F6B" w:rsidRDefault="00142B53" w:rsidP="00E11923">
      <w:pPr>
        <w:pStyle w:val="1"/>
        <w:rPr>
          <w:lang w:eastAsia="zh-CN"/>
        </w:rPr>
      </w:pPr>
      <w:r>
        <w:rPr>
          <w:lang w:eastAsia="zh-CN"/>
        </w:rPr>
        <w:lastRenderedPageBreak/>
        <w:t>Mandate</w:t>
      </w:r>
      <w:r>
        <w:rPr>
          <w:rFonts w:hint="eastAsia"/>
          <w:lang w:eastAsia="zh-CN"/>
        </w:rPr>
        <w:t xml:space="preserve"> </w:t>
      </w:r>
    </w:p>
    <w:tbl>
      <w:tblPr>
        <w:tblW w:w="0" w:type="auto"/>
        <w:jc w:val="center"/>
        <w:tblInd w:w="277" w:type="dxa"/>
        <w:tblLook w:val="0000" w:firstRow="0" w:lastRow="0" w:firstColumn="0" w:lastColumn="0" w:noHBand="0" w:noVBand="0"/>
      </w:tblPr>
      <w:tblGrid>
        <w:gridCol w:w="5215"/>
        <w:gridCol w:w="3477"/>
        <w:gridCol w:w="607"/>
      </w:tblGrid>
      <w:tr w:rsidR="00142B53" w:rsidRPr="005445A9" w:rsidTr="00645F21">
        <w:trPr>
          <w:cantSplit/>
          <w:jc w:val="center"/>
        </w:trPr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53" w:rsidRPr="005445A9" w:rsidRDefault="00142B53" w:rsidP="00645F21">
            <w:pPr>
              <w:keepNext/>
              <w:overflowPunct/>
              <w:autoSpaceDE/>
              <w:autoSpaceDN/>
              <w:adjustRightInd/>
              <w:spacing w:after="120"/>
              <w:textAlignment w:val="auto"/>
              <w:rPr>
                <w:b/>
                <w:szCs w:val="22"/>
                <w:lang w:val="en-GB" w:eastAsia="ja-JP"/>
              </w:rPr>
            </w:pPr>
            <w:r w:rsidRPr="005445A9">
              <w:rPr>
                <w:b/>
                <w:szCs w:val="22"/>
                <w:lang w:val="en-GB" w:eastAsia="ja-JP"/>
              </w:rPr>
              <w:t>AHG Title and Email Reflector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53" w:rsidRPr="005445A9" w:rsidRDefault="00142B53" w:rsidP="00645F21">
            <w:pPr>
              <w:keepNext/>
              <w:overflowPunct/>
              <w:autoSpaceDE/>
              <w:autoSpaceDN/>
              <w:adjustRightInd/>
              <w:spacing w:after="120"/>
              <w:textAlignment w:val="auto"/>
              <w:rPr>
                <w:b/>
                <w:szCs w:val="22"/>
                <w:lang w:val="en-GB" w:eastAsia="ja-JP"/>
              </w:rPr>
            </w:pPr>
            <w:r w:rsidRPr="005445A9">
              <w:rPr>
                <w:b/>
                <w:szCs w:val="22"/>
                <w:lang w:val="en-GB" w:eastAsia="ja-JP"/>
              </w:rPr>
              <w:t>Chairs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53" w:rsidRPr="005445A9" w:rsidRDefault="00142B53" w:rsidP="00645F21">
            <w:pPr>
              <w:keepNext/>
              <w:overflowPunct/>
              <w:autoSpaceDE/>
              <w:autoSpaceDN/>
              <w:adjustRightInd/>
              <w:spacing w:after="120"/>
              <w:textAlignment w:val="auto"/>
              <w:rPr>
                <w:b/>
                <w:szCs w:val="22"/>
                <w:lang w:val="en-GB" w:eastAsia="ja-JP"/>
              </w:rPr>
            </w:pPr>
            <w:proofErr w:type="spellStart"/>
            <w:r w:rsidRPr="005445A9">
              <w:rPr>
                <w:b/>
                <w:szCs w:val="22"/>
                <w:lang w:val="en-GB" w:eastAsia="ja-JP"/>
              </w:rPr>
              <w:t>Mtg</w:t>
            </w:r>
            <w:proofErr w:type="spellEnd"/>
          </w:p>
        </w:tc>
      </w:tr>
      <w:tr w:rsidR="00142B53" w:rsidRPr="005445A9" w:rsidTr="00645F21">
        <w:trPr>
          <w:cantSplit/>
          <w:jc w:val="center"/>
        </w:trPr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53" w:rsidRPr="0001638A" w:rsidRDefault="00C574BD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ja-JP"/>
              </w:rPr>
            </w:pPr>
            <w:r>
              <w:rPr>
                <w:sz w:val="24"/>
                <w:szCs w:val="24"/>
                <w:lang w:val="en-GB" w:eastAsia="ja-JP"/>
              </w:rPr>
              <w:t>Screen Content Coding (SCC)</w:t>
            </w:r>
          </w:p>
          <w:p w:rsidR="00142B53" w:rsidRPr="0001638A" w:rsidRDefault="00142B53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ja-JP"/>
              </w:rPr>
            </w:pPr>
            <w:r w:rsidRPr="0001638A">
              <w:rPr>
                <w:sz w:val="24"/>
                <w:szCs w:val="24"/>
                <w:lang w:val="en-GB" w:eastAsia="ja-JP"/>
              </w:rPr>
              <w:t>(</w:t>
            </w:r>
            <w:hyperlink r:id="rId13" w:history="1">
              <w:r w:rsidRPr="0001638A">
                <w:rPr>
                  <w:color w:val="0000FF"/>
                  <w:sz w:val="24"/>
                  <w:szCs w:val="24"/>
                  <w:u w:val="single"/>
                  <w:lang w:val="en-GB" w:eastAsia="ja-JP"/>
                </w:rPr>
                <w:t>jct-vc@lists.rwth-aachen.de</w:t>
              </w:r>
            </w:hyperlink>
            <w:r w:rsidRPr="0001638A">
              <w:rPr>
                <w:sz w:val="24"/>
                <w:szCs w:val="24"/>
                <w:lang w:val="en-GB" w:eastAsia="ja-JP"/>
              </w:rPr>
              <w:t>)</w:t>
            </w:r>
          </w:p>
          <w:p w:rsidR="00142B53" w:rsidRPr="00F463E0" w:rsidRDefault="00142B53" w:rsidP="00142B53">
            <w:pPr>
              <w:numPr>
                <w:ilvl w:val="0"/>
                <w:numId w:val="15"/>
              </w:numPr>
              <w:tabs>
                <w:tab w:val="clear" w:pos="720"/>
                <w:tab w:val="clear" w:pos="1080"/>
                <w:tab w:val="clear" w:pos="1440"/>
              </w:tabs>
              <w:adjustRightInd/>
              <w:spacing w:before="60" w:after="60"/>
              <w:rPr>
                <w:sz w:val="24"/>
                <w:szCs w:val="24"/>
                <w:lang w:val="en-GB" w:eastAsia="ja-JP"/>
              </w:rPr>
            </w:pPr>
            <w:r w:rsidRPr="00F463E0">
              <w:rPr>
                <w:sz w:val="24"/>
                <w:szCs w:val="24"/>
                <w:lang w:val="en-GB" w:eastAsia="ja-JP"/>
              </w:rPr>
              <w:t>To coordinate the submission, evaluation and selection of "screen content" video test material</w:t>
            </w:r>
          </w:p>
          <w:p w:rsidR="00142B53" w:rsidRDefault="00142B53" w:rsidP="00142B53">
            <w:pPr>
              <w:numPr>
                <w:ilvl w:val="0"/>
                <w:numId w:val="15"/>
              </w:numPr>
              <w:tabs>
                <w:tab w:val="clear" w:pos="720"/>
                <w:tab w:val="clear" w:pos="1080"/>
                <w:tab w:val="clear" w:pos="1440"/>
              </w:tabs>
              <w:adjustRightInd/>
              <w:spacing w:before="60" w:after="60"/>
              <w:rPr>
                <w:sz w:val="24"/>
                <w:szCs w:val="24"/>
                <w:lang w:val="en-GB" w:eastAsia="ja-JP"/>
              </w:rPr>
            </w:pPr>
            <w:r w:rsidRPr="00F463E0">
              <w:rPr>
                <w:sz w:val="24"/>
                <w:szCs w:val="24"/>
                <w:lang w:val="en-GB" w:eastAsia="ja-JP"/>
              </w:rPr>
              <w:t>To study characteristics of screen content video</w:t>
            </w:r>
          </w:p>
          <w:p w:rsidR="0074389F" w:rsidRPr="00F463E0" w:rsidRDefault="0074389F" w:rsidP="00142B53">
            <w:pPr>
              <w:numPr>
                <w:ilvl w:val="0"/>
                <w:numId w:val="15"/>
              </w:numPr>
              <w:tabs>
                <w:tab w:val="clear" w:pos="720"/>
                <w:tab w:val="clear" w:pos="1080"/>
                <w:tab w:val="clear" w:pos="1440"/>
              </w:tabs>
              <w:adjustRightInd/>
              <w:spacing w:before="60" w:after="60"/>
              <w:rPr>
                <w:sz w:val="24"/>
                <w:szCs w:val="24"/>
                <w:lang w:val="en-GB" w:eastAsia="ja-JP"/>
              </w:rPr>
            </w:pPr>
            <w:proofErr w:type="spellStart"/>
            <w:r w:rsidRPr="0074389F">
              <w:rPr>
                <w:sz w:val="24"/>
                <w:szCs w:val="24"/>
                <w:lang w:val="en-GB" w:eastAsia="ja-JP"/>
              </w:rPr>
              <w:t>Analyze</w:t>
            </w:r>
            <w:proofErr w:type="spellEnd"/>
            <w:r w:rsidRPr="0074389F">
              <w:rPr>
                <w:sz w:val="24"/>
                <w:szCs w:val="24"/>
                <w:lang w:val="en-GB" w:eastAsia="ja-JP"/>
              </w:rPr>
              <w:t xml:space="preserve"> the effects of existing and proposed coding technology on screen content video</w:t>
            </w:r>
          </w:p>
          <w:p w:rsidR="0074389F" w:rsidRDefault="0074389F" w:rsidP="00142B53">
            <w:pPr>
              <w:numPr>
                <w:ilvl w:val="0"/>
                <w:numId w:val="15"/>
              </w:numPr>
              <w:tabs>
                <w:tab w:val="clear" w:pos="720"/>
                <w:tab w:val="clear" w:pos="1080"/>
                <w:tab w:val="clear" w:pos="1440"/>
              </w:tabs>
              <w:adjustRightInd/>
              <w:spacing w:before="60" w:after="60"/>
              <w:rPr>
                <w:sz w:val="24"/>
                <w:szCs w:val="24"/>
                <w:lang w:val="en-GB" w:eastAsia="ja-JP"/>
              </w:rPr>
            </w:pPr>
            <w:r w:rsidRPr="0074389F">
              <w:rPr>
                <w:sz w:val="24"/>
                <w:szCs w:val="24"/>
                <w:lang w:val="en-GB" w:eastAsia="ja-JP"/>
              </w:rPr>
              <w:t>To study and establish evaluation methods, test conditions, and metrics for coding of screen content video</w:t>
            </w:r>
          </w:p>
          <w:p w:rsidR="00142B53" w:rsidRPr="00F463E0" w:rsidRDefault="00142B53" w:rsidP="00142B53">
            <w:pPr>
              <w:numPr>
                <w:ilvl w:val="0"/>
                <w:numId w:val="15"/>
              </w:numPr>
              <w:tabs>
                <w:tab w:val="clear" w:pos="720"/>
                <w:tab w:val="clear" w:pos="1080"/>
                <w:tab w:val="clear" w:pos="1440"/>
              </w:tabs>
              <w:adjustRightInd/>
              <w:spacing w:before="60" w:after="60"/>
              <w:rPr>
                <w:sz w:val="24"/>
                <w:szCs w:val="24"/>
                <w:lang w:val="en-GB" w:eastAsia="ja-JP"/>
              </w:rPr>
            </w:pPr>
            <w:r w:rsidRPr="00F463E0">
              <w:rPr>
                <w:sz w:val="24"/>
                <w:szCs w:val="24"/>
                <w:lang w:val="en-GB" w:eastAsia="ja-JP"/>
              </w:rPr>
              <w:t>Study technology that may be particularly well suited to the coding of screen content video</w:t>
            </w:r>
          </w:p>
          <w:p w:rsidR="00142B53" w:rsidRPr="00C10637" w:rsidRDefault="00142B53" w:rsidP="00142B53">
            <w:pPr>
              <w:numPr>
                <w:ilvl w:val="0"/>
                <w:numId w:val="15"/>
              </w:numPr>
              <w:tabs>
                <w:tab w:val="clear" w:pos="720"/>
                <w:tab w:val="clear" w:pos="1080"/>
                <w:tab w:val="clear" w:pos="1440"/>
              </w:tabs>
              <w:adjustRightInd/>
              <w:spacing w:before="60" w:after="60"/>
              <w:rPr>
                <w:sz w:val="24"/>
                <w:szCs w:val="24"/>
                <w:lang w:val="en-GB" w:eastAsia="ja-JP"/>
              </w:rPr>
            </w:pPr>
            <w:r w:rsidRPr="00F463E0">
              <w:rPr>
                <w:sz w:val="24"/>
                <w:szCs w:val="24"/>
                <w:lang w:val="en-GB" w:eastAsia="ja-JP"/>
              </w:rPr>
              <w:t>Study use cases in which screen content video is prevalent and identify potential associated technical implications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443" w:rsidRDefault="008822E9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zh-CN"/>
              </w:rPr>
            </w:pPr>
            <w:r w:rsidRPr="008822E9">
              <w:rPr>
                <w:sz w:val="24"/>
                <w:szCs w:val="24"/>
                <w:lang w:val="en-GB" w:eastAsia="ja-JP"/>
              </w:rPr>
              <w:t xml:space="preserve">O. C. Au </w:t>
            </w:r>
            <w:r w:rsidR="00CE6443">
              <w:rPr>
                <w:sz w:val="24"/>
                <w:szCs w:val="24"/>
                <w:lang w:val="en-GB" w:eastAsia="ja-JP"/>
              </w:rPr>
              <w:t>(chair)</w:t>
            </w:r>
          </w:p>
          <w:p w:rsidR="00142B53" w:rsidRDefault="00142B53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zh-CN"/>
              </w:rPr>
            </w:pPr>
            <w:r w:rsidRPr="0001638A">
              <w:rPr>
                <w:sz w:val="24"/>
                <w:szCs w:val="24"/>
                <w:lang w:val="en-GB" w:eastAsia="ja-JP"/>
              </w:rPr>
              <w:br/>
            </w:r>
            <w:r w:rsidR="008822E9" w:rsidRPr="008822E9">
              <w:rPr>
                <w:sz w:val="24"/>
                <w:szCs w:val="24"/>
                <w:lang w:val="en-GB" w:eastAsia="zh-CN"/>
              </w:rPr>
              <w:t>J. Xu (co-chair)</w:t>
            </w:r>
          </w:p>
          <w:p w:rsidR="00CE6443" w:rsidRDefault="00CE6443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zh-CN"/>
              </w:rPr>
            </w:pPr>
          </w:p>
          <w:p w:rsidR="008822E9" w:rsidRPr="008822E9" w:rsidRDefault="008822E9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zh-CN"/>
              </w:rPr>
            </w:pPr>
            <w:r>
              <w:rPr>
                <w:rFonts w:hint="eastAsia"/>
                <w:sz w:val="24"/>
                <w:szCs w:val="24"/>
                <w:lang w:val="en-GB" w:eastAsia="zh-CN"/>
              </w:rPr>
              <w:t>H. Yu (co-chair)</w:t>
            </w:r>
          </w:p>
          <w:p w:rsidR="008822E9" w:rsidRDefault="008822E9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zh-CN"/>
              </w:rPr>
            </w:pPr>
          </w:p>
          <w:p w:rsidR="00142B53" w:rsidRPr="0001638A" w:rsidRDefault="00142B53" w:rsidP="00645F2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4"/>
                <w:szCs w:val="24"/>
                <w:lang w:val="en-GB"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53" w:rsidRPr="005445A9" w:rsidRDefault="00142B53" w:rsidP="00645F21">
            <w:pPr>
              <w:keepNext/>
              <w:overflowPunct/>
              <w:autoSpaceDE/>
              <w:autoSpaceDN/>
              <w:adjustRightInd/>
              <w:textAlignment w:val="auto"/>
              <w:rPr>
                <w:szCs w:val="22"/>
                <w:lang w:val="en-GB" w:eastAsia="ja-JP"/>
              </w:rPr>
            </w:pPr>
            <w:r w:rsidRPr="005445A9">
              <w:rPr>
                <w:szCs w:val="22"/>
                <w:lang w:val="en-GB" w:eastAsia="ja-JP"/>
              </w:rPr>
              <w:t>N</w:t>
            </w:r>
          </w:p>
        </w:tc>
      </w:tr>
    </w:tbl>
    <w:p w:rsidR="00142B53" w:rsidRDefault="00142B53" w:rsidP="00142B53">
      <w:pPr>
        <w:rPr>
          <w:lang w:eastAsia="zh-CN"/>
        </w:rPr>
      </w:pPr>
    </w:p>
    <w:p w:rsidR="00C72C6E" w:rsidRDefault="00C72C6E" w:rsidP="00C04917">
      <w:pPr>
        <w:pStyle w:val="1"/>
      </w:pPr>
      <w:r>
        <w:t>Background</w:t>
      </w:r>
    </w:p>
    <w:p w:rsidR="0074389F" w:rsidRDefault="0074389F" w:rsidP="00181716">
      <w:pPr>
        <w:rPr>
          <w:szCs w:val="22"/>
        </w:rPr>
      </w:pPr>
      <w:r>
        <w:rPr>
          <w:szCs w:val="22"/>
        </w:rPr>
        <w:t>In the 5</w:t>
      </w:r>
      <w:r w:rsidRPr="0074389F">
        <w:rPr>
          <w:szCs w:val="22"/>
          <w:vertAlign w:val="superscript"/>
        </w:rPr>
        <w:t>th</w:t>
      </w:r>
      <w:r>
        <w:rPr>
          <w:szCs w:val="22"/>
        </w:rPr>
        <w:t xml:space="preserve"> JCTVC meeting (in </w:t>
      </w:r>
      <w:smartTag w:uri="urn:schemas-microsoft-com:office:smarttags" w:element="City">
        <w:smartTag w:uri="urn:schemas-microsoft-com:office:smarttags" w:element="place">
          <w:r>
            <w:rPr>
              <w:szCs w:val="22"/>
            </w:rPr>
            <w:t>Geneva</w:t>
          </w:r>
        </w:smartTag>
      </w:smartTag>
      <w:r>
        <w:rPr>
          <w:szCs w:val="22"/>
        </w:rPr>
        <w:t xml:space="preserve">, Mar 2011), the SCC AHG report (JCTVC-E014) reported that 15 SCC test sequences were submitted. Two subjective viewing sessions and a </w:t>
      </w:r>
      <w:proofErr w:type="spellStart"/>
      <w:r>
        <w:rPr>
          <w:szCs w:val="22"/>
        </w:rPr>
        <w:t>BoG</w:t>
      </w:r>
      <w:proofErr w:type="spellEnd"/>
      <w:r>
        <w:rPr>
          <w:szCs w:val="22"/>
        </w:rPr>
        <w:t xml:space="preserve"> meeting were held. Some problems of the test sequences were identified and discussed in the </w:t>
      </w:r>
      <w:proofErr w:type="spellStart"/>
      <w:r>
        <w:rPr>
          <w:szCs w:val="22"/>
        </w:rPr>
        <w:t>BoG</w:t>
      </w:r>
      <w:proofErr w:type="spellEnd"/>
      <w:r>
        <w:rPr>
          <w:szCs w:val="22"/>
        </w:rPr>
        <w:t xml:space="preserve"> meeting and reported in the </w:t>
      </w:r>
      <w:proofErr w:type="spellStart"/>
      <w:r>
        <w:rPr>
          <w:szCs w:val="22"/>
        </w:rPr>
        <w:t>BoG</w:t>
      </w:r>
      <w:proofErr w:type="spellEnd"/>
      <w:r>
        <w:rPr>
          <w:szCs w:val="22"/>
        </w:rPr>
        <w:t xml:space="preserve"> report (JCTVC-E493). It was concluded that the test sequences were to be improved and test conditions were to be proposed.</w:t>
      </w:r>
    </w:p>
    <w:p w:rsidR="00181716" w:rsidRDefault="00181716" w:rsidP="00C72C6E">
      <w:pPr>
        <w:pStyle w:val="StyleHeading1Justified"/>
        <w:numPr>
          <w:ilvl w:val="0"/>
          <w:numId w:val="0"/>
        </w:numPr>
        <w:jc w:val="left"/>
      </w:pPr>
    </w:p>
    <w:p w:rsidR="00C72C6E" w:rsidRDefault="00C72C6E" w:rsidP="00C04917">
      <w:pPr>
        <w:pStyle w:val="1"/>
      </w:pPr>
      <w:r>
        <w:t xml:space="preserve">Reflector </w:t>
      </w:r>
      <w:r>
        <w:rPr>
          <w:rFonts w:hint="eastAsia"/>
          <w:lang w:eastAsia="zh-CN"/>
        </w:rPr>
        <w:t>A</w:t>
      </w:r>
      <w:r>
        <w:t>ctivity</w:t>
      </w:r>
    </w:p>
    <w:p w:rsidR="00294D84" w:rsidRDefault="00294D84" w:rsidP="00294D84">
      <w:pPr>
        <w:rPr>
          <w:szCs w:val="22"/>
        </w:rPr>
      </w:pPr>
      <w:r>
        <w:rPr>
          <w:szCs w:val="22"/>
        </w:rPr>
        <w:t xml:space="preserve">The </w:t>
      </w:r>
      <w:proofErr w:type="spellStart"/>
      <w:r>
        <w:rPr>
          <w:szCs w:val="22"/>
        </w:rPr>
        <w:t>AhG</w:t>
      </w:r>
      <w:proofErr w:type="spellEnd"/>
      <w:r>
        <w:rPr>
          <w:szCs w:val="22"/>
        </w:rPr>
        <w:t xml:space="preserve"> used the JCT-VC reflector for discussion. A kick-off message was sent on </w:t>
      </w:r>
      <w:r w:rsidR="002466F4">
        <w:rPr>
          <w:szCs w:val="22"/>
          <w:lang w:eastAsia="zh-CN"/>
        </w:rPr>
        <w:t>May 18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zh-CN"/>
        </w:rPr>
        <w:t>2011</w:t>
      </w:r>
      <w:r>
        <w:rPr>
          <w:szCs w:val="22"/>
        </w:rPr>
        <w:t xml:space="preserve">, with the header </w:t>
      </w:r>
      <w:r w:rsidR="002466F4" w:rsidRPr="002466F4">
        <w:rPr>
          <w:i/>
          <w:szCs w:val="22"/>
        </w:rPr>
        <w:t>“</w:t>
      </w:r>
      <w:r w:rsidRPr="002466F4">
        <w:rPr>
          <w:i/>
          <w:szCs w:val="22"/>
        </w:rPr>
        <w:t>[AhG</w:t>
      </w:r>
      <w:r w:rsidR="002466F4" w:rsidRPr="002466F4">
        <w:rPr>
          <w:i/>
          <w:szCs w:val="22"/>
          <w:lang w:eastAsia="zh-CN"/>
        </w:rPr>
        <w:t>13 SCC</w:t>
      </w:r>
      <w:r w:rsidRPr="002466F4">
        <w:rPr>
          <w:i/>
          <w:szCs w:val="22"/>
        </w:rPr>
        <w:t>]</w:t>
      </w:r>
      <w:r w:rsidR="002466F4" w:rsidRPr="002466F4">
        <w:rPr>
          <w:i/>
          <w:szCs w:val="22"/>
        </w:rPr>
        <w:t xml:space="preserve"> Kick Off”</w:t>
      </w:r>
      <w:r w:rsidRPr="002466F4">
        <w:rPr>
          <w:i/>
          <w:szCs w:val="22"/>
        </w:rPr>
        <w:t>.</w:t>
      </w:r>
      <w:r>
        <w:rPr>
          <w:szCs w:val="22"/>
        </w:rPr>
        <w:t xml:space="preserve"> There </w:t>
      </w:r>
      <w:r w:rsidR="00C574BD">
        <w:rPr>
          <w:szCs w:val="22"/>
        </w:rPr>
        <w:t xml:space="preserve">were </w:t>
      </w:r>
      <w:r w:rsidR="002E60DD">
        <w:rPr>
          <w:szCs w:val="22"/>
        </w:rPr>
        <w:t xml:space="preserve">a total of </w:t>
      </w:r>
      <w:r w:rsidR="002466F4">
        <w:rPr>
          <w:szCs w:val="22"/>
        </w:rPr>
        <w:t>38</w:t>
      </w:r>
      <w:r w:rsidR="00C574BD">
        <w:rPr>
          <w:szCs w:val="22"/>
        </w:rPr>
        <w:t xml:space="preserve"> messages </w:t>
      </w:r>
      <w:r>
        <w:rPr>
          <w:szCs w:val="22"/>
        </w:rPr>
        <w:t xml:space="preserve">on the reflector during the </w:t>
      </w:r>
      <w:proofErr w:type="spellStart"/>
      <w:r>
        <w:rPr>
          <w:szCs w:val="22"/>
        </w:rPr>
        <w:t>AhG</w:t>
      </w:r>
      <w:proofErr w:type="spellEnd"/>
      <w:r>
        <w:rPr>
          <w:szCs w:val="22"/>
        </w:rPr>
        <w:t xml:space="preserve"> period.</w:t>
      </w:r>
    </w:p>
    <w:p w:rsidR="00181716" w:rsidRPr="00294D84" w:rsidRDefault="00181716" w:rsidP="00294D84">
      <w:pPr>
        <w:rPr>
          <w:szCs w:val="22"/>
          <w:lang w:eastAsia="zh-CN"/>
        </w:rPr>
      </w:pPr>
    </w:p>
    <w:p w:rsidR="00C574BD" w:rsidRPr="002466F4" w:rsidRDefault="00294D84" w:rsidP="00C04917">
      <w:pPr>
        <w:pStyle w:val="1"/>
      </w:pPr>
      <w:r>
        <w:rPr>
          <w:rFonts w:hint="eastAsia"/>
          <w:lang w:eastAsia="zh-CN"/>
        </w:rPr>
        <w:t>Status</w:t>
      </w:r>
    </w:p>
    <w:p w:rsidR="0081372A" w:rsidRDefault="0081372A" w:rsidP="0081372A">
      <w:pPr>
        <w:pStyle w:val="2"/>
        <w:rPr>
          <w:lang w:eastAsia="zh-CN"/>
        </w:rPr>
      </w:pPr>
      <w:r>
        <w:rPr>
          <w:rFonts w:hint="eastAsia"/>
          <w:lang w:eastAsia="zh-CN"/>
        </w:rPr>
        <w:t>T</w:t>
      </w:r>
      <w:r>
        <w:rPr>
          <w:lang w:eastAsia="zh-CN"/>
        </w:rPr>
        <w:t>e</w:t>
      </w:r>
      <w:r>
        <w:rPr>
          <w:rFonts w:hint="eastAsia"/>
          <w:lang w:eastAsia="zh-CN"/>
        </w:rPr>
        <w:t>st Material submission</w:t>
      </w:r>
    </w:p>
    <w:p w:rsidR="00BA4F74" w:rsidRDefault="002466F4" w:rsidP="0081372A">
      <w:pPr>
        <w:rPr>
          <w:lang w:eastAsia="zh-CN"/>
        </w:rPr>
      </w:pPr>
      <w:r>
        <w:rPr>
          <w:lang w:eastAsia="zh-CN"/>
        </w:rPr>
        <w:t xml:space="preserve">In the </w:t>
      </w:r>
      <w:smartTag w:uri="urn:schemas-microsoft-com:office:smarttags" w:element="City">
        <w:smartTag w:uri="urn:schemas-microsoft-com:office:smarttags" w:element="place">
          <w:r>
            <w:rPr>
              <w:lang w:eastAsia="zh-CN"/>
            </w:rPr>
            <w:t>Geneva</w:t>
          </w:r>
        </w:smartTag>
      </w:smartTag>
      <w:r>
        <w:rPr>
          <w:lang w:eastAsia="zh-CN"/>
        </w:rPr>
        <w:t xml:space="preserve"> meeting, test sequences were submitted by BJUT, Huawei and HKUST.</w:t>
      </w:r>
      <w:r w:rsidR="009578CE">
        <w:rPr>
          <w:lang w:eastAsia="zh-CN"/>
        </w:rPr>
        <w:t xml:space="preserve"> During the months between Geneva meeting and Torino meeting, Huawei revised their </w:t>
      </w:r>
      <w:r w:rsidR="00D8293E">
        <w:rPr>
          <w:lang w:eastAsia="zh-CN"/>
        </w:rPr>
        <w:t>9</w:t>
      </w:r>
      <w:r w:rsidR="009578CE">
        <w:rPr>
          <w:lang w:eastAsia="zh-CN"/>
        </w:rPr>
        <w:t xml:space="preserve"> sequences according to comments received in the Geneva meeting</w:t>
      </w:r>
      <w:r w:rsidR="00407BFC">
        <w:rPr>
          <w:lang w:eastAsia="zh-CN"/>
        </w:rPr>
        <w:t xml:space="preserve"> and submitted three</w:t>
      </w:r>
      <w:r w:rsidR="00D8293E">
        <w:rPr>
          <w:lang w:eastAsia="zh-CN"/>
        </w:rPr>
        <w:t xml:space="preserve"> new sequences</w:t>
      </w:r>
      <w:r w:rsidR="00407BFC">
        <w:rPr>
          <w:lang w:eastAsia="zh-CN"/>
        </w:rPr>
        <w:t xml:space="preserve"> in this meeting</w:t>
      </w:r>
      <w:r w:rsidR="009578CE">
        <w:rPr>
          <w:lang w:eastAsia="zh-CN"/>
        </w:rPr>
        <w:t xml:space="preserve">. HKUST redesigned their 3 sequences to avoid copyright problems pointed out in the </w:t>
      </w:r>
      <w:smartTag w:uri="urn:schemas-microsoft-com:office:smarttags" w:element="City">
        <w:smartTag w:uri="urn:schemas-microsoft-com:office:smarttags" w:element="place">
          <w:r w:rsidR="009578CE">
            <w:rPr>
              <w:lang w:eastAsia="zh-CN"/>
            </w:rPr>
            <w:t>Geneva</w:t>
          </w:r>
        </w:smartTag>
      </w:smartTag>
      <w:r w:rsidR="009578CE">
        <w:rPr>
          <w:lang w:eastAsia="zh-CN"/>
        </w:rPr>
        <w:t xml:space="preserve"> meeting. The newly generated sequences were submitted to the </w:t>
      </w:r>
      <w:r w:rsidR="00BA4F74">
        <w:rPr>
          <w:lang w:eastAsia="zh-CN"/>
        </w:rPr>
        <w:t xml:space="preserve">SCC </w:t>
      </w:r>
      <w:r w:rsidR="009578CE">
        <w:rPr>
          <w:lang w:eastAsia="zh-CN"/>
        </w:rPr>
        <w:t xml:space="preserve">ftp </w:t>
      </w:r>
      <w:r w:rsidR="00BA4F74">
        <w:rPr>
          <w:lang w:eastAsia="zh-CN"/>
        </w:rPr>
        <w:t>site</w:t>
      </w:r>
      <w:r w:rsidR="009578CE">
        <w:rPr>
          <w:lang w:eastAsia="zh-CN"/>
        </w:rPr>
        <w:t>. BJUT</w:t>
      </w:r>
      <w:r w:rsidR="00DE1ECE">
        <w:rPr>
          <w:lang w:eastAsia="zh-CN"/>
        </w:rPr>
        <w:t xml:space="preserve"> has also updated their sequences.</w:t>
      </w:r>
    </w:p>
    <w:p w:rsidR="00C574BD" w:rsidRDefault="00BA4F74" w:rsidP="0081372A">
      <w:pPr>
        <w:rPr>
          <w:lang w:eastAsia="zh-CN"/>
        </w:rPr>
      </w:pPr>
      <w:r>
        <w:rPr>
          <w:lang w:eastAsia="zh-CN"/>
        </w:rPr>
        <w:t xml:space="preserve">The two ftp accounts (one for upload only and one for download only) created before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Geneva</w:t>
          </w:r>
        </w:smartTag>
      </w:smartTag>
      <w:r>
        <w:rPr>
          <w:lang w:eastAsia="zh-CN"/>
        </w:rPr>
        <w:t xml:space="preserve"> meeting were discontinued. Two new ftp accounts were created. One account can both upload and download. The </w:t>
      </w:r>
      <w:r>
        <w:rPr>
          <w:lang w:eastAsia="zh-CN"/>
        </w:rPr>
        <w:lastRenderedPageBreak/>
        <w:t>other account for the SCC Chair can move and change data also. There were quite a few enquiries from JCTVC members to access the test sequences on the ftp site.</w:t>
      </w:r>
    </w:p>
    <w:p w:rsidR="00973E45" w:rsidRDefault="00973E45" w:rsidP="0081372A">
      <w:pPr>
        <w:rPr>
          <w:lang w:eastAsia="zh-CN"/>
        </w:rPr>
      </w:pPr>
    </w:p>
    <w:p w:rsidR="00973E45" w:rsidRDefault="00973E45" w:rsidP="00973E45">
      <w:pPr>
        <w:pStyle w:val="2"/>
        <w:rPr>
          <w:lang w:eastAsia="zh-CN"/>
        </w:rPr>
      </w:pPr>
      <w:r>
        <w:rPr>
          <w:lang w:eastAsia="zh-CN"/>
        </w:rPr>
        <w:t xml:space="preserve">Color artifacts </w:t>
      </w:r>
      <w:r w:rsidR="00487FD5">
        <w:rPr>
          <w:lang w:eastAsia="zh-CN"/>
        </w:rPr>
        <w:t>and</w:t>
      </w:r>
      <w:r>
        <w:rPr>
          <w:lang w:eastAsia="zh-CN"/>
        </w:rPr>
        <w:t xml:space="preserve"> 4</w:t>
      </w:r>
      <w:r w:rsidR="00244C84">
        <w:rPr>
          <w:lang w:eastAsia="zh-CN"/>
        </w:rPr>
        <w:t>:</w:t>
      </w:r>
      <w:r w:rsidR="008876C9">
        <w:rPr>
          <w:lang w:eastAsia="zh-CN"/>
        </w:rPr>
        <w:t>2</w:t>
      </w:r>
      <w:r w:rsidR="00244C84">
        <w:rPr>
          <w:lang w:eastAsia="zh-CN"/>
        </w:rPr>
        <w:t>:</w:t>
      </w:r>
      <w:r w:rsidR="008876C9">
        <w:rPr>
          <w:lang w:eastAsia="zh-CN"/>
        </w:rPr>
        <w:t>0</w:t>
      </w:r>
      <w:r>
        <w:rPr>
          <w:lang w:eastAsia="zh-CN"/>
        </w:rPr>
        <w:t xml:space="preserve"> sampling of SCC </w:t>
      </w:r>
      <w:r>
        <w:rPr>
          <w:rFonts w:hint="eastAsia"/>
          <w:lang w:eastAsia="zh-CN"/>
        </w:rPr>
        <w:t>T</w:t>
      </w:r>
      <w:r>
        <w:rPr>
          <w:lang w:eastAsia="zh-CN"/>
        </w:rPr>
        <w:t>e</w:t>
      </w:r>
      <w:r>
        <w:rPr>
          <w:rFonts w:hint="eastAsia"/>
          <w:lang w:eastAsia="zh-CN"/>
        </w:rPr>
        <w:t xml:space="preserve">st </w:t>
      </w:r>
      <w:r>
        <w:rPr>
          <w:lang w:eastAsia="zh-CN"/>
        </w:rPr>
        <w:t>Contents</w:t>
      </w:r>
    </w:p>
    <w:p w:rsidR="00973E45" w:rsidRPr="00973E45" w:rsidRDefault="00EF11E7" w:rsidP="00973E45">
      <w:pPr>
        <w:rPr>
          <w:lang w:eastAsia="zh-CN"/>
        </w:rPr>
      </w:pPr>
      <w:r>
        <w:rPr>
          <w:lang w:eastAsia="zh-CN"/>
        </w:rPr>
        <w:t>There were many email discussion on this topic. I</w:t>
      </w:r>
      <w:r w:rsidR="00973E45">
        <w:rPr>
          <w:lang w:eastAsia="zh-CN"/>
        </w:rPr>
        <w:t xml:space="preserve">t was pointed out in the reflector that </w:t>
      </w:r>
      <w:r w:rsidR="00AE7AB4">
        <w:rPr>
          <w:lang w:eastAsia="zh-CN"/>
        </w:rPr>
        <w:t>420</w:t>
      </w:r>
      <w:r w:rsidR="00973E45">
        <w:rPr>
          <w:lang w:eastAsia="zh-CN"/>
        </w:rPr>
        <w:t xml:space="preserve"> sampling can cause significant color artifacts in screen </w:t>
      </w:r>
      <w:r>
        <w:rPr>
          <w:lang w:eastAsia="zh-CN"/>
        </w:rPr>
        <w:t>contents</w:t>
      </w:r>
      <w:r w:rsidR="00973E45">
        <w:rPr>
          <w:lang w:eastAsia="zh-CN"/>
        </w:rPr>
        <w:t>.</w:t>
      </w:r>
      <w:r w:rsidR="00487FD5">
        <w:rPr>
          <w:lang w:eastAsia="zh-CN"/>
        </w:rPr>
        <w:t xml:space="preserve"> This </w:t>
      </w:r>
      <w:r>
        <w:rPr>
          <w:lang w:eastAsia="zh-CN"/>
        </w:rPr>
        <w:t>can cause</w:t>
      </w:r>
      <w:r w:rsidR="00487FD5">
        <w:rPr>
          <w:lang w:eastAsia="zh-CN"/>
        </w:rPr>
        <w:t xml:space="preserve"> difficulty in evaluating coding results when the ground truth is not good. </w:t>
      </w:r>
      <w:r w:rsidR="001246F1">
        <w:rPr>
          <w:lang w:eastAsia="zh-CN"/>
        </w:rPr>
        <w:t>Some suggest</w:t>
      </w:r>
      <w:r w:rsidR="00973E45">
        <w:rPr>
          <w:lang w:eastAsia="zh-CN"/>
        </w:rPr>
        <w:t xml:space="preserve"> </w:t>
      </w:r>
      <w:r w:rsidR="00487FD5">
        <w:rPr>
          <w:lang w:eastAsia="zh-CN"/>
        </w:rPr>
        <w:t>possible</w:t>
      </w:r>
      <w:r w:rsidR="00973E45">
        <w:rPr>
          <w:lang w:eastAsia="zh-CN"/>
        </w:rPr>
        <w:t xml:space="preserve"> </w:t>
      </w:r>
      <w:r w:rsidR="00AE7AB4">
        <w:rPr>
          <w:lang w:eastAsia="zh-CN"/>
        </w:rPr>
        <w:t>standardization of</w:t>
      </w:r>
      <w:r w:rsidR="00973E45">
        <w:rPr>
          <w:lang w:eastAsia="zh-CN"/>
        </w:rPr>
        <w:t xml:space="preserve"> </w:t>
      </w:r>
      <w:r w:rsidR="00AE7AB4">
        <w:rPr>
          <w:lang w:eastAsia="zh-CN"/>
        </w:rPr>
        <w:t>420</w:t>
      </w:r>
      <w:r>
        <w:rPr>
          <w:lang w:eastAsia="zh-CN"/>
        </w:rPr>
        <w:t xml:space="preserve"> down-sampling filter. </w:t>
      </w:r>
      <w:r w:rsidR="001246F1">
        <w:rPr>
          <w:lang w:eastAsia="zh-CN"/>
        </w:rPr>
        <w:t>Others</w:t>
      </w:r>
      <w:r>
        <w:rPr>
          <w:lang w:eastAsia="zh-CN"/>
        </w:rPr>
        <w:t xml:space="preserve"> find it an encoder issue and that it should not be standardized. Some suggests</w:t>
      </w:r>
      <w:r w:rsidR="00973E45">
        <w:rPr>
          <w:lang w:eastAsia="zh-CN"/>
        </w:rPr>
        <w:t xml:space="preserve"> the possibility of doing SCC experiments in 44</w:t>
      </w:r>
      <w:r>
        <w:rPr>
          <w:lang w:eastAsia="zh-CN"/>
        </w:rPr>
        <w:t>4 sequences, but H</w:t>
      </w:r>
      <w:r w:rsidR="00973E45">
        <w:rPr>
          <w:lang w:eastAsia="zh-CN"/>
        </w:rPr>
        <w:t xml:space="preserve">M software </w:t>
      </w:r>
      <w:r>
        <w:rPr>
          <w:lang w:eastAsia="zh-CN"/>
        </w:rPr>
        <w:t xml:space="preserve">currently </w:t>
      </w:r>
      <w:r w:rsidR="00973E45">
        <w:rPr>
          <w:lang w:eastAsia="zh-CN"/>
        </w:rPr>
        <w:t xml:space="preserve">supports </w:t>
      </w:r>
      <w:r w:rsidR="00AE7AB4">
        <w:rPr>
          <w:lang w:eastAsia="zh-CN"/>
        </w:rPr>
        <w:t>420</w:t>
      </w:r>
      <w:r w:rsidR="00973E45">
        <w:rPr>
          <w:lang w:eastAsia="zh-CN"/>
        </w:rPr>
        <w:t xml:space="preserve"> format only right now</w:t>
      </w:r>
      <w:r>
        <w:rPr>
          <w:lang w:eastAsia="zh-CN"/>
        </w:rPr>
        <w:t xml:space="preserve"> though 444 </w:t>
      </w:r>
      <w:r w:rsidR="001246F1">
        <w:rPr>
          <w:lang w:eastAsia="zh-CN"/>
        </w:rPr>
        <w:t>should</w:t>
      </w:r>
      <w:r>
        <w:rPr>
          <w:lang w:eastAsia="zh-CN"/>
        </w:rPr>
        <w:t xml:space="preserve"> be supported </w:t>
      </w:r>
      <w:r w:rsidR="001246F1">
        <w:rPr>
          <w:lang w:eastAsia="zh-CN"/>
        </w:rPr>
        <w:t>in the future</w:t>
      </w:r>
      <w:r w:rsidR="00AE7AB4">
        <w:rPr>
          <w:lang w:eastAsia="zh-CN"/>
        </w:rPr>
        <w:t>.</w:t>
      </w:r>
      <w:r w:rsidR="001246F1">
        <w:rPr>
          <w:lang w:eastAsia="zh-CN"/>
        </w:rPr>
        <w:t xml:space="preserve"> This SCC issue needs further discussion.</w:t>
      </w:r>
    </w:p>
    <w:p w:rsidR="00973E45" w:rsidRDefault="00973E45" w:rsidP="00973E45">
      <w:pPr>
        <w:pStyle w:val="2"/>
        <w:rPr>
          <w:lang w:eastAsia="zh-CN"/>
        </w:rPr>
      </w:pPr>
      <w:r>
        <w:rPr>
          <w:lang w:eastAsia="zh-CN"/>
        </w:rPr>
        <w:t xml:space="preserve">Exploration of SCC </w:t>
      </w:r>
      <w:r>
        <w:rPr>
          <w:rFonts w:hint="eastAsia"/>
          <w:lang w:eastAsia="zh-CN"/>
        </w:rPr>
        <w:t>T</w:t>
      </w:r>
      <w:r>
        <w:rPr>
          <w:lang w:eastAsia="zh-CN"/>
        </w:rPr>
        <w:t>e</w:t>
      </w:r>
      <w:r>
        <w:rPr>
          <w:rFonts w:hint="eastAsia"/>
          <w:lang w:eastAsia="zh-CN"/>
        </w:rPr>
        <w:t xml:space="preserve">st </w:t>
      </w:r>
      <w:r>
        <w:rPr>
          <w:lang w:eastAsia="zh-CN"/>
        </w:rPr>
        <w:t>Conditions</w:t>
      </w:r>
    </w:p>
    <w:p w:rsidR="00973E45" w:rsidRPr="0081372A" w:rsidRDefault="001246F1" w:rsidP="0081372A">
      <w:pPr>
        <w:rPr>
          <w:lang w:eastAsia="zh-CN"/>
        </w:rPr>
      </w:pPr>
      <w:r>
        <w:rPr>
          <w:lang w:eastAsia="zh-CN"/>
        </w:rPr>
        <w:t xml:space="preserve">To explore possible SCC test conditions, </w:t>
      </w:r>
      <w:proofErr w:type="spellStart"/>
      <w:r w:rsidR="006A2EFB">
        <w:rPr>
          <w:lang w:eastAsia="zh-CN"/>
        </w:rPr>
        <w:t>AhG</w:t>
      </w:r>
      <w:proofErr w:type="spellEnd"/>
      <w:r w:rsidR="006A2EFB">
        <w:rPr>
          <w:lang w:eastAsia="zh-CN"/>
        </w:rPr>
        <w:t xml:space="preserve"> members</w:t>
      </w:r>
      <w:r w:rsidR="004E6889">
        <w:rPr>
          <w:lang w:eastAsia="zh-CN"/>
        </w:rPr>
        <w:t xml:space="preserve"> </w:t>
      </w:r>
      <w:r>
        <w:rPr>
          <w:lang w:eastAsia="zh-CN"/>
        </w:rPr>
        <w:t xml:space="preserve">did some testing on HM and HM-with-SDIP </w:t>
      </w:r>
      <w:r w:rsidR="007E0D70">
        <w:rPr>
          <w:lang w:eastAsia="zh-CN"/>
        </w:rPr>
        <w:t>using</w:t>
      </w:r>
      <w:r w:rsidR="004D6A1B">
        <w:rPr>
          <w:lang w:eastAsia="zh-CN"/>
        </w:rPr>
        <w:t xml:space="preserve"> the common test conditions </w:t>
      </w:r>
      <w:r>
        <w:rPr>
          <w:lang w:eastAsia="zh-CN"/>
        </w:rPr>
        <w:t>and will report the</w:t>
      </w:r>
      <w:r w:rsidR="007E0D70">
        <w:rPr>
          <w:lang w:eastAsia="zh-CN"/>
        </w:rPr>
        <w:t xml:space="preserve"> test results</w:t>
      </w:r>
      <w:r>
        <w:rPr>
          <w:lang w:eastAsia="zh-CN"/>
        </w:rPr>
        <w:t xml:space="preserve"> in the Torino meeting. A set of possible test conditions will be submitted also. </w:t>
      </w:r>
    </w:p>
    <w:p w:rsidR="002747EB" w:rsidRPr="002747EB" w:rsidRDefault="002747EB" w:rsidP="00142B53">
      <w:pPr>
        <w:rPr>
          <w:lang w:eastAsia="zh-CN"/>
        </w:rPr>
      </w:pPr>
    </w:p>
    <w:p w:rsidR="002747EB" w:rsidRDefault="002747EB" w:rsidP="002747EB">
      <w:pPr>
        <w:pStyle w:val="1"/>
      </w:pPr>
      <w:r w:rsidRPr="003E5C8E">
        <w:t>List of input documents related to this AHG</w:t>
      </w:r>
    </w:p>
    <w:p w:rsidR="002F00E3" w:rsidRPr="002F00E3" w:rsidRDefault="002F00E3" w:rsidP="002F00E3">
      <w:r>
        <w:t xml:space="preserve">There are </w:t>
      </w:r>
      <w:r w:rsidR="00A3553A">
        <w:rPr>
          <w:rFonts w:hint="eastAsia"/>
          <w:lang w:eastAsia="zh-CN"/>
        </w:rPr>
        <w:t>10</w:t>
      </w:r>
      <w:r>
        <w:t xml:space="preserve"> documents related to screen content coding</w:t>
      </w:r>
      <w:r w:rsidR="00C9650A">
        <w:t>, and 4 of them are discussing coding tools for screen content</w:t>
      </w:r>
      <w:r>
        <w:t>.</w:t>
      </w:r>
    </w:p>
    <w:p w:rsidR="002F00E3" w:rsidRPr="002F00E3" w:rsidRDefault="002F00E3" w:rsidP="00A36C95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2F00E3">
        <w:rPr>
          <w:lang w:eastAsia="zh-CN"/>
        </w:rPr>
        <w:t xml:space="preserve">O.C. Au (Chair), J. Xu, H. Yu (Vice Chairs), </w:t>
      </w:r>
      <w:r w:rsidRPr="0032391F">
        <w:rPr>
          <w:lang w:eastAsia="zh-CN"/>
        </w:rPr>
        <w:t>“</w:t>
      </w:r>
      <w:r w:rsidRPr="002F00E3">
        <w:rPr>
          <w:lang w:eastAsia="zh-CN"/>
        </w:rPr>
        <w:t>JCT-VC AHG report: Screen content coding (AHG13)</w:t>
      </w:r>
      <w:r w:rsidRPr="0032391F">
        <w:rPr>
          <w:lang w:eastAsia="zh-CN"/>
        </w:rPr>
        <w:t>”,</w:t>
      </w:r>
      <w:r>
        <w:rPr>
          <w:lang w:eastAsia="zh-CN"/>
        </w:rPr>
        <w:t xml:space="preserve"> </w:t>
      </w:r>
      <w:r>
        <w:rPr>
          <w:i/>
          <w:lang w:eastAsia="zh-CN"/>
        </w:rPr>
        <w:t>JCTVC-F013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</w:t>
      </w:r>
      <w:smartTag w:uri="urn:schemas-microsoft-com:office:smarttags" w:element="place">
        <w:r>
          <w:t>Torino</w:t>
        </w:r>
      </w:smartTag>
      <w:r>
        <w:t>, IT, 14-22 July 2011. (this document)</w:t>
      </w:r>
    </w:p>
    <w:p w:rsidR="00A36C95" w:rsidRDefault="00A36C95" w:rsidP="00A36C95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32391F">
        <w:rPr>
          <w:lang w:eastAsia="zh-CN"/>
        </w:rPr>
        <w:t>G. Cook, W. Gao, J. Zhou, H. Yu (Huawei), “Updated Video Test Material Submission for "Screen Content" Coding Experiments: Scrolling Text, Overlays, Editing Window Switching and On-line Gaming”,</w:t>
      </w:r>
      <w:r>
        <w:rPr>
          <w:i/>
          <w:lang w:eastAsia="zh-CN"/>
        </w:rPr>
        <w:t>JCTVC-F562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</w:t>
      </w:r>
      <w:smartTag w:uri="urn:schemas-microsoft-com:office:smarttags" w:element="place">
        <w:r>
          <w:t>Torino</w:t>
        </w:r>
      </w:smartTag>
      <w:r>
        <w:t>, IT, 14-22 July 2011.</w:t>
      </w:r>
    </w:p>
    <w:p w:rsidR="00A36C95" w:rsidRDefault="00A36C95" w:rsidP="00A36C95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32391F">
        <w:rPr>
          <w:lang w:eastAsia="zh-CN"/>
        </w:rPr>
        <w:t xml:space="preserve">W. Gao, G. Cook, M. Yang, H. Yu (Huawei), “Near Lossless Coding for Screen Content”, </w:t>
      </w:r>
      <w:r>
        <w:rPr>
          <w:i/>
          <w:lang w:eastAsia="zh-CN"/>
        </w:rPr>
        <w:t>JCTVC-F564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</w:t>
      </w:r>
      <w:smartTag w:uri="urn:schemas-microsoft-com:office:smarttags" w:element="place">
        <w:r>
          <w:t>Torino</w:t>
        </w:r>
      </w:smartTag>
      <w:r>
        <w:t>, IT, 14-22 July 2011.</w:t>
      </w:r>
    </w:p>
    <w:p w:rsidR="0032391F" w:rsidRDefault="0032391F" w:rsidP="0032391F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32391F">
        <w:rPr>
          <w:lang w:eastAsia="zh-CN"/>
        </w:rPr>
        <w:t>W. Zhu, W. Ding, Y. Shi, B. Yin</w:t>
      </w:r>
      <w:r>
        <w:rPr>
          <w:lang w:eastAsia="zh-CN"/>
        </w:rPr>
        <w:t xml:space="preserve"> (BJUT), “</w:t>
      </w:r>
      <w:r w:rsidRPr="0032391F">
        <w:t>Inter modes for screen content coding</w:t>
      </w:r>
      <w:r>
        <w:t xml:space="preserve">”, </w:t>
      </w:r>
      <w:r>
        <w:rPr>
          <w:i/>
          <w:lang w:eastAsia="zh-CN"/>
        </w:rPr>
        <w:t>JCTVC-F150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Torino, IT, 14-22 July 2011.</w:t>
      </w:r>
    </w:p>
    <w:p w:rsidR="003C4380" w:rsidRDefault="00A3553A" w:rsidP="0032391F">
      <w:pPr>
        <w:numPr>
          <w:ilvl w:val="0"/>
          <w:numId w:val="21"/>
        </w:numPr>
        <w:tabs>
          <w:tab w:val="left" w:pos="8172"/>
        </w:tabs>
        <w:spacing w:before="60" w:after="60"/>
        <w:rPr>
          <w:ins w:id="1" w:author="wwwxxx" w:date="2011-07-16T01:18:00Z"/>
          <w:lang w:eastAsia="zh-CN"/>
        </w:rPr>
      </w:pPr>
      <w:r>
        <w:rPr>
          <w:lang w:eastAsia="zh-CN"/>
        </w:rPr>
        <w:t>W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Ding, Y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Shi, B</w:t>
      </w:r>
      <w:r>
        <w:rPr>
          <w:rFonts w:hint="eastAsia"/>
          <w:lang w:eastAsia="zh-CN"/>
        </w:rPr>
        <w:t>.</w:t>
      </w:r>
      <w:r w:rsidRPr="00A3553A">
        <w:rPr>
          <w:lang w:eastAsia="zh-CN"/>
        </w:rPr>
        <w:t xml:space="preserve"> Yin </w:t>
      </w:r>
      <w:r>
        <w:rPr>
          <w:lang w:eastAsia="zh-CN"/>
        </w:rPr>
        <w:t>(BJUT), “</w:t>
      </w:r>
      <w:r w:rsidRPr="00DE1ECE">
        <w:rPr>
          <w:szCs w:val="22"/>
        </w:rPr>
        <w:t>Test material update for screen content</w:t>
      </w:r>
      <w:r>
        <w:t xml:space="preserve">”, </w:t>
      </w:r>
      <w:r>
        <w:rPr>
          <w:i/>
          <w:lang w:eastAsia="zh-CN"/>
        </w:rPr>
        <w:t>JCTVC-F</w:t>
      </w:r>
      <w:r>
        <w:rPr>
          <w:rFonts w:hint="eastAsia"/>
          <w:i/>
          <w:lang w:eastAsia="zh-CN"/>
        </w:rPr>
        <w:t>741</w:t>
      </w:r>
      <w:r w:rsidRPr="00A3553A">
        <w:rPr>
          <w:i/>
        </w:rPr>
        <w:t>,</w:t>
      </w:r>
      <w:r>
        <w:t xml:space="preserve"> 6</w:t>
      </w:r>
      <w:r w:rsidRPr="00A3553A">
        <w:rPr>
          <w:vertAlign w:val="superscript"/>
        </w:rPr>
        <w:t>th</w:t>
      </w:r>
      <w:r>
        <w:t xml:space="preserve"> JCTVC meeting, Torino, IT, 14-22 July 2011.</w:t>
      </w:r>
    </w:p>
    <w:p w:rsidR="0032391F" w:rsidRDefault="0032391F" w:rsidP="0032391F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bookmarkStart w:id="2" w:name="_GoBack"/>
      <w:bookmarkEnd w:id="2"/>
      <w:r w:rsidRPr="0032391F">
        <w:rPr>
          <w:lang w:eastAsia="zh-CN"/>
        </w:rPr>
        <w:t xml:space="preserve">C. </w:t>
      </w:r>
      <w:proofErr w:type="spellStart"/>
      <w:r w:rsidRPr="0032391F">
        <w:rPr>
          <w:lang w:eastAsia="zh-CN"/>
        </w:rPr>
        <w:t>Lan</w:t>
      </w:r>
      <w:proofErr w:type="spellEnd"/>
      <w:r w:rsidRPr="0032391F">
        <w:rPr>
          <w:lang w:eastAsia="zh-CN"/>
        </w:rPr>
        <w:t xml:space="preserve"> (</w:t>
      </w:r>
      <w:proofErr w:type="spellStart"/>
      <w:smartTag w:uri="urn:schemas-microsoft-com:office:smarttags" w:element="place">
        <w:smartTag w:uri="urn:schemas-microsoft-com:office:smarttags" w:element="PlaceName">
          <w:r w:rsidRPr="0032391F">
            <w:rPr>
              <w:lang w:eastAsia="zh-CN"/>
            </w:rPr>
            <w:t>Xidian</w:t>
          </w:r>
        </w:smartTag>
        <w:proofErr w:type="spellEnd"/>
        <w:r w:rsidRPr="0032391F">
          <w:rPr>
            <w:lang w:eastAsia="zh-CN"/>
          </w:rPr>
          <w:t xml:space="preserve"> </w:t>
        </w:r>
        <w:smartTag w:uri="urn:schemas-microsoft-com:office:smarttags" w:element="PlaceType">
          <w:r w:rsidRPr="0032391F">
            <w:rPr>
              <w:lang w:eastAsia="zh-CN"/>
            </w:rPr>
            <w:t>Univ.</w:t>
          </w:r>
        </w:smartTag>
      </w:smartTag>
      <w:r w:rsidRPr="0032391F">
        <w:rPr>
          <w:lang w:eastAsia="zh-CN"/>
        </w:rPr>
        <w:t>), J. Xu, G. J. Sullivan, F. Wu (Microsoft)</w:t>
      </w:r>
      <w:r>
        <w:rPr>
          <w:lang w:eastAsia="zh-CN"/>
        </w:rPr>
        <w:t>, “</w:t>
      </w:r>
      <w:r w:rsidRPr="0032391F">
        <w:rPr>
          <w:lang w:eastAsia="zh-CN"/>
        </w:rPr>
        <w:t>Improvements of the BCIM modes in screen content coding</w:t>
      </w:r>
      <w:r>
        <w:rPr>
          <w:lang w:eastAsia="zh-CN"/>
        </w:rPr>
        <w:t xml:space="preserve">”, </w:t>
      </w:r>
      <w:r>
        <w:rPr>
          <w:i/>
          <w:lang w:eastAsia="zh-CN"/>
        </w:rPr>
        <w:t>JCTVC-F200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Torino, IT, 14-22 July 2011.</w:t>
      </w:r>
    </w:p>
    <w:p w:rsidR="002F00E3" w:rsidRDefault="002F00E3" w:rsidP="0032391F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2F00E3">
        <w:rPr>
          <w:lang w:eastAsia="zh-CN"/>
        </w:rPr>
        <w:t xml:space="preserve">W. Dai, M. Krishnan, P. </w:t>
      </w:r>
      <w:proofErr w:type="spellStart"/>
      <w:r w:rsidRPr="002F00E3">
        <w:rPr>
          <w:lang w:eastAsia="zh-CN"/>
        </w:rPr>
        <w:t>Topiwala</w:t>
      </w:r>
      <w:proofErr w:type="spellEnd"/>
      <w:r w:rsidRPr="002F00E3">
        <w:rPr>
          <w:lang w:eastAsia="zh-CN"/>
        </w:rPr>
        <w:t xml:space="preserve"> (</w:t>
      </w:r>
      <w:proofErr w:type="spellStart"/>
      <w:r w:rsidRPr="002F00E3">
        <w:rPr>
          <w:lang w:eastAsia="zh-CN"/>
        </w:rPr>
        <w:t>FastVDO</w:t>
      </w:r>
      <w:proofErr w:type="spellEnd"/>
      <w:r w:rsidRPr="002F00E3">
        <w:rPr>
          <w:lang w:eastAsia="zh-CN"/>
        </w:rPr>
        <w:t>)</w:t>
      </w:r>
      <w:r>
        <w:rPr>
          <w:lang w:eastAsia="zh-CN"/>
        </w:rPr>
        <w:t xml:space="preserve">, </w:t>
      </w:r>
      <w:r w:rsidRPr="002A244B">
        <w:rPr>
          <w:lang w:eastAsia="zh-CN"/>
        </w:rPr>
        <w:t>“</w:t>
      </w:r>
      <w:r w:rsidRPr="002F00E3">
        <w:rPr>
          <w:lang w:eastAsia="zh-CN"/>
        </w:rPr>
        <w:t>Resampling Filters For Scalability And Screen Content Applications</w:t>
      </w:r>
      <w:r w:rsidRPr="002A244B">
        <w:rPr>
          <w:lang w:eastAsia="zh-CN"/>
        </w:rPr>
        <w:t xml:space="preserve">”, </w:t>
      </w:r>
      <w:r>
        <w:rPr>
          <w:i/>
          <w:lang w:eastAsia="zh-CN"/>
        </w:rPr>
        <w:t>JCTVC-F618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</w:t>
      </w:r>
      <w:smartTag w:uri="urn:schemas-microsoft-com:office:smarttags" w:element="place">
        <w:r>
          <w:t>Torino</w:t>
        </w:r>
      </w:smartTag>
      <w:r>
        <w:t>, IT, 14-22 July 2011.</w:t>
      </w:r>
    </w:p>
    <w:p w:rsidR="00A36C95" w:rsidRDefault="00A36C95" w:rsidP="00A36C95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2A244B">
        <w:rPr>
          <w:lang w:eastAsia="zh-CN"/>
        </w:rPr>
        <w:t>X. Zhang, O. Au, W. Dai, S. Li, C. Pang, X. Wen, (HKUST), “</w:t>
      </w:r>
      <w:r w:rsidRPr="002A244B">
        <w:t xml:space="preserve"> </w:t>
      </w:r>
      <w:r w:rsidRPr="002A244B">
        <w:rPr>
          <w:lang w:eastAsia="zh-CN"/>
        </w:rPr>
        <w:t xml:space="preserve">A study of SCC test sequences”, </w:t>
      </w:r>
      <w:r>
        <w:rPr>
          <w:i/>
          <w:lang w:eastAsia="zh-CN"/>
        </w:rPr>
        <w:t>JCTVC-F228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Torino, IT, 14-22 July 2011.</w:t>
      </w:r>
    </w:p>
    <w:p w:rsidR="002747EB" w:rsidRDefault="00A36C95" w:rsidP="001246F1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A36C95">
        <w:rPr>
          <w:lang w:eastAsia="zh-CN"/>
        </w:rPr>
        <w:t xml:space="preserve">X. Zhang, O. Au, C. Pang, X. Wen (HKUST), </w:t>
      </w:r>
      <w:r w:rsidRPr="0032391F">
        <w:rPr>
          <w:lang w:eastAsia="zh-CN"/>
        </w:rPr>
        <w:t>“</w:t>
      </w:r>
      <w:r w:rsidRPr="00A36C95">
        <w:rPr>
          <w:lang w:eastAsia="zh-CN"/>
        </w:rPr>
        <w:t>Suggested SCC Test Conditions</w:t>
      </w:r>
      <w:r w:rsidRPr="0032391F">
        <w:rPr>
          <w:lang w:eastAsia="zh-CN"/>
        </w:rPr>
        <w:t xml:space="preserve">”, </w:t>
      </w:r>
      <w:r>
        <w:rPr>
          <w:i/>
          <w:lang w:eastAsia="zh-CN"/>
        </w:rPr>
        <w:t>JCTVC-F696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Torino, IT, 14-22 July 2011.</w:t>
      </w:r>
    </w:p>
    <w:p w:rsidR="001246F1" w:rsidRDefault="001246F1" w:rsidP="001246F1">
      <w:pPr>
        <w:numPr>
          <w:ilvl w:val="0"/>
          <w:numId w:val="21"/>
        </w:numPr>
        <w:tabs>
          <w:tab w:val="left" w:pos="8172"/>
        </w:tabs>
        <w:spacing w:before="60" w:after="60"/>
        <w:rPr>
          <w:lang w:eastAsia="zh-CN"/>
        </w:rPr>
      </w:pPr>
      <w:r w:rsidRPr="00A36C95">
        <w:rPr>
          <w:lang w:eastAsia="zh-CN"/>
        </w:rPr>
        <w:t xml:space="preserve">X. Zhang, O. Au, C. Pang, X. Wen (HKUST), </w:t>
      </w:r>
      <w:r w:rsidRPr="0032391F">
        <w:rPr>
          <w:lang w:eastAsia="zh-CN"/>
        </w:rPr>
        <w:t>“</w:t>
      </w:r>
      <w:r>
        <w:rPr>
          <w:lang w:eastAsia="zh-CN"/>
        </w:rPr>
        <w:t>Description of new test sequences from HKUST</w:t>
      </w:r>
      <w:r w:rsidRPr="0032391F">
        <w:rPr>
          <w:lang w:eastAsia="zh-CN"/>
        </w:rPr>
        <w:t xml:space="preserve">”, </w:t>
      </w:r>
      <w:r>
        <w:rPr>
          <w:i/>
          <w:lang w:eastAsia="zh-CN"/>
        </w:rPr>
        <w:t>JCTVC-F726</w:t>
      </w:r>
      <w:r w:rsidRPr="00DA1998">
        <w:rPr>
          <w:i/>
        </w:rPr>
        <w:t>,</w:t>
      </w:r>
      <w:r>
        <w:t xml:space="preserve"> 6</w:t>
      </w:r>
      <w:r w:rsidRPr="00DA1998">
        <w:rPr>
          <w:vertAlign w:val="superscript"/>
        </w:rPr>
        <w:t>th</w:t>
      </w:r>
      <w:r>
        <w:t xml:space="preserve"> JCTVC meeting, Torino, IT, 14-22 July 2011.</w:t>
      </w:r>
    </w:p>
    <w:p w:rsidR="001246F1" w:rsidRPr="00AA5A21" w:rsidRDefault="001246F1" w:rsidP="00FC5FD8">
      <w:pPr>
        <w:tabs>
          <w:tab w:val="clear" w:pos="720"/>
          <w:tab w:val="left" w:pos="8172"/>
        </w:tabs>
        <w:spacing w:before="60" w:after="60"/>
        <w:rPr>
          <w:lang w:eastAsia="zh-CN"/>
        </w:rPr>
      </w:pPr>
    </w:p>
    <w:p w:rsidR="00C40C1D" w:rsidRPr="00AA5A21" w:rsidRDefault="00C40C1D" w:rsidP="00211681">
      <w:pPr>
        <w:pStyle w:val="10"/>
        <w:rPr>
          <w:rFonts w:eastAsia="宋体"/>
          <w:lang w:eastAsia="zh-CN"/>
        </w:rPr>
      </w:pPr>
    </w:p>
    <w:p w:rsidR="002747EB" w:rsidRDefault="002747EB" w:rsidP="002747EB">
      <w:pPr>
        <w:pStyle w:val="1"/>
        <w:rPr>
          <w:lang w:eastAsia="zh-CN"/>
        </w:rPr>
      </w:pPr>
      <w:r>
        <w:t>Recommendations</w:t>
      </w:r>
    </w:p>
    <w:p w:rsidR="00C36BA5" w:rsidRDefault="00C36BA5" w:rsidP="00C36BA5">
      <w:pPr>
        <w:rPr>
          <w:lang w:val="en-GB" w:eastAsia="zh-CN"/>
        </w:rPr>
      </w:pPr>
      <w:r w:rsidRPr="007E4DC4">
        <w:rPr>
          <w:lang w:val="en-GB"/>
        </w:rPr>
        <w:t>The recommendations of the AHG are</w:t>
      </w:r>
    </w:p>
    <w:p w:rsidR="00C574BD" w:rsidRPr="00FC5FD8" w:rsidRDefault="00C574BD" w:rsidP="006B0448">
      <w:pPr>
        <w:numPr>
          <w:ilvl w:val="0"/>
          <w:numId w:val="20"/>
        </w:numPr>
        <w:rPr>
          <w:szCs w:val="22"/>
        </w:rPr>
      </w:pPr>
      <w:r w:rsidRPr="00FC5FD8">
        <w:rPr>
          <w:szCs w:val="22"/>
          <w:lang w:val="en-GB"/>
        </w:rPr>
        <w:lastRenderedPageBreak/>
        <w:t>To arrange viewing sessions of all submitted test materials</w:t>
      </w:r>
      <w:r w:rsidR="00FC5FD8">
        <w:rPr>
          <w:szCs w:val="22"/>
          <w:lang w:val="en-GB"/>
        </w:rPr>
        <w:t xml:space="preserve"> and examine their copyright statements and terms of usage</w:t>
      </w:r>
    </w:p>
    <w:p w:rsidR="00FC5FD8" w:rsidRDefault="006B0448" w:rsidP="006B0448">
      <w:pPr>
        <w:numPr>
          <w:ilvl w:val="0"/>
          <w:numId w:val="20"/>
        </w:numPr>
        <w:rPr>
          <w:szCs w:val="22"/>
        </w:rPr>
      </w:pPr>
      <w:r w:rsidRPr="00FC5FD8">
        <w:rPr>
          <w:szCs w:val="22"/>
        </w:rPr>
        <w:t xml:space="preserve">To </w:t>
      </w:r>
      <w:r w:rsidR="00C574BD" w:rsidRPr="00FC5FD8">
        <w:rPr>
          <w:szCs w:val="22"/>
        </w:rPr>
        <w:t>evaluate</w:t>
      </w:r>
      <w:r w:rsidRPr="00FC5FD8">
        <w:rPr>
          <w:szCs w:val="22"/>
        </w:rPr>
        <w:t xml:space="preserve"> </w:t>
      </w:r>
      <w:r w:rsidR="002B39B1">
        <w:rPr>
          <w:szCs w:val="22"/>
        </w:rPr>
        <w:t xml:space="preserve">and discuss </w:t>
      </w:r>
      <w:r w:rsidR="00FC5FD8">
        <w:rPr>
          <w:szCs w:val="22"/>
        </w:rPr>
        <w:t>the HM3.0 and HM3.0-with-SDIP results on the</w:t>
      </w:r>
      <w:r w:rsidRPr="00FC5FD8">
        <w:rPr>
          <w:szCs w:val="22"/>
        </w:rPr>
        <w:t xml:space="preserve"> </w:t>
      </w:r>
      <w:r w:rsidRPr="00FC5FD8">
        <w:rPr>
          <w:rFonts w:hint="eastAsia"/>
          <w:szCs w:val="22"/>
          <w:lang w:eastAsia="zh-CN"/>
        </w:rPr>
        <w:t xml:space="preserve">submitted test material </w:t>
      </w:r>
      <w:r w:rsidR="00FC5FD8">
        <w:rPr>
          <w:szCs w:val="22"/>
          <w:lang w:eastAsia="zh-CN"/>
        </w:rPr>
        <w:t>and suggest SCC test conditions.</w:t>
      </w:r>
    </w:p>
    <w:p w:rsidR="00112152" w:rsidRDefault="00FC5FD8" w:rsidP="00112152">
      <w:pPr>
        <w:numPr>
          <w:ilvl w:val="0"/>
          <w:numId w:val="20"/>
        </w:numPr>
        <w:rPr>
          <w:szCs w:val="22"/>
        </w:rPr>
      </w:pPr>
      <w:r>
        <w:rPr>
          <w:szCs w:val="22"/>
        </w:rPr>
        <w:t>To discuss the down-sampling filter to be used for the generation of SCC test material</w:t>
      </w:r>
    </w:p>
    <w:p w:rsidR="00FC5FD8" w:rsidRDefault="00FC5FD8" w:rsidP="00112152">
      <w:pPr>
        <w:numPr>
          <w:ilvl w:val="0"/>
          <w:numId w:val="20"/>
        </w:numPr>
        <w:rPr>
          <w:szCs w:val="22"/>
        </w:rPr>
      </w:pPr>
      <w:r>
        <w:rPr>
          <w:szCs w:val="22"/>
        </w:rPr>
        <w:t xml:space="preserve">To discuss the possibility of </w:t>
      </w:r>
      <w:r w:rsidR="001D0442">
        <w:rPr>
          <w:szCs w:val="22"/>
        </w:rPr>
        <w:t xml:space="preserve">generating </w:t>
      </w:r>
      <w:r>
        <w:rPr>
          <w:szCs w:val="22"/>
        </w:rPr>
        <w:t xml:space="preserve">444 test material and </w:t>
      </w:r>
      <w:r w:rsidR="001D0442">
        <w:rPr>
          <w:szCs w:val="22"/>
        </w:rPr>
        <w:t xml:space="preserve">performing </w:t>
      </w:r>
      <w:r>
        <w:rPr>
          <w:szCs w:val="22"/>
        </w:rPr>
        <w:t xml:space="preserve">experiments on </w:t>
      </w:r>
      <w:r w:rsidR="001D0442">
        <w:rPr>
          <w:szCs w:val="22"/>
        </w:rPr>
        <w:t>them</w:t>
      </w:r>
    </w:p>
    <w:p w:rsidR="00AD4F93" w:rsidRPr="00AD4F93" w:rsidRDefault="00E61FBC" w:rsidP="00AD4F93">
      <w:pPr>
        <w:numPr>
          <w:ilvl w:val="0"/>
          <w:numId w:val="20"/>
        </w:numPr>
        <w:rPr>
          <w:szCs w:val="22"/>
        </w:rPr>
      </w:pPr>
      <w:r>
        <w:rPr>
          <w:szCs w:val="22"/>
        </w:rPr>
        <w:t>To study the coding tools proposed in this meeting for SCC</w:t>
      </w:r>
    </w:p>
    <w:p w:rsidR="00DA1998" w:rsidRDefault="00FC5FD8" w:rsidP="00FC5FD8">
      <w:pPr>
        <w:tabs>
          <w:tab w:val="clear" w:pos="360"/>
          <w:tab w:val="clear" w:pos="720"/>
          <w:tab w:val="clear" w:pos="1080"/>
          <w:tab w:val="clear" w:pos="1440"/>
          <w:tab w:val="left" w:pos="7637"/>
        </w:tabs>
        <w:rPr>
          <w:szCs w:val="22"/>
        </w:rPr>
      </w:pPr>
      <w:r>
        <w:rPr>
          <w:szCs w:val="22"/>
        </w:rPr>
        <w:tab/>
      </w:r>
    </w:p>
    <w:p w:rsidR="00DA1998" w:rsidRDefault="00DA1998" w:rsidP="00DA1998">
      <w:pPr>
        <w:pStyle w:val="1"/>
      </w:pPr>
      <w:r>
        <w:t>Reference</w:t>
      </w:r>
    </w:p>
    <w:p w:rsidR="00C04917" w:rsidRDefault="000A3EE4" w:rsidP="00C04917">
      <w:pPr>
        <w:numPr>
          <w:ilvl w:val="0"/>
          <w:numId w:val="22"/>
        </w:numPr>
      </w:pPr>
      <w:r w:rsidRPr="000A3EE4">
        <w:t>O.C. Au</w:t>
      </w:r>
      <w:r w:rsidR="00C04917">
        <w:t xml:space="preserve"> (HKUST)</w:t>
      </w:r>
      <w:r w:rsidRPr="000A3EE4">
        <w:t>, J. Xu</w:t>
      </w:r>
      <w:r w:rsidR="00C04917">
        <w:t xml:space="preserve"> (Microsoft), H. Yu (Huawei), “J</w:t>
      </w:r>
      <w:r w:rsidRPr="000A3EE4">
        <w:t xml:space="preserve">CT-VC AHG report : Screen Content Coding (SCC)”, </w:t>
      </w:r>
      <w:r w:rsidRPr="001D0442">
        <w:rPr>
          <w:i/>
        </w:rPr>
        <w:t>JCTVC-E014</w:t>
      </w:r>
      <w:r>
        <w:t xml:space="preserve">, 5th JCTVC meeting, </w:t>
      </w:r>
      <w:smartTag w:uri="urn:schemas-microsoft-com:office:smarttags" w:element="place">
        <w:smartTag w:uri="urn:schemas-microsoft-com:office:smarttags" w:element="City">
          <w:r>
            <w:t>Geneva</w:t>
          </w:r>
        </w:smartTag>
      </w:smartTag>
      <w:r>
        <w:t>, CH, 16-23 Mar. 2011.</w:t>
      </w:r>
    </w:p>
    <w:p w:rsidR="000A71EB" w:rsidRDefault="000A71EB" w:rsidP="000A71EB">
      <w:pPr>
        <w:numPr>
          <w:ilvl w:val="0"/>
          <w:numId w:val="22"/>
        </w:numPr>
      </w:pPr>
      <w:r w:rsidRPr="000A3EE4">
        <w:t>O.C. Au</w:t>
      </w:r>
      <w:r>
        <w:t xml:space="preserve"> (HKUST)</w:t>
      </w:r>
      <w:r w:rsidRPr="000A3EE4">
        <w:t>, J. Xu</w:t>
      </w:r>
      <w:r>
        <w:t xml:space="preserve"> (Microsoft), H. Yu (Huawei), “</w:t>
      </w:r>
      <w:proofErr w:type="spellStart"/>
      <w:r>
        <w:t>BoG</w:t>
      </w:r>
      <w:proofErr w:type="spellEnd"/>
      <w:r>
        <w:t xml:space="preserve"> report on</w:t>
      </w:r>
      <w:r w:rsidRPr="000A3EE4">
        <w:t xml:space="preserve"> Screen Content Coding (SCC)”, </w:t>
      </w:r>
      <w:r w:rsidRPr="001D0442">
        <w:rPr>
          <w:i/>
        </w:rPr>
        <w:t>JCTVC-E493</w:t>
      </w:r>
      <w:r>
        <w:t>, 5th JCTVC meeting, Geneva, CH, 16-23 Mar. 2011.</w:t>
      </w:r>
    </w:p>
    <w:p w:rsidR="00C04917" w:rsidRDefault="000A71EB" w:rsidP="00C04917">
      <w:pPr>
        <w:numPr>
          <w:ilvl w:val="0"/>
          <w:numId w:val="22"/>
        </w:numPr>
      </w:pPr>
      <w:r>
        <w:t xml:space="preserve">G. </w:t>
      </w:r>
      <w:r w:rsidR="000A3EE4">
        <w:t xml:space="preserve">Cook, W. Gao, D. Wang, J. Zhou, and H. Yu (Huawei), “Video Test Material Submission for "Screen Content" Coding Experiments: Scrolling Text, Overlays, Editing, and Window Switching”, </w:t>
      </w:r>
      <w:r w:rsidR="000A3EE4" w:rsidRPr="001D0442">
        <w:rPr>
          <w:i/>
        </w:rPr>
        <w:t>JCTVC-E305</w:t>
      </w:r>
      <w:r w:rsidR="000A3EE4">
        <w:t>, 5th JCTVC meeting, Geneva, CH, 16-23 Mar. 2011.</w:t>
      </w:r>
    </w:p>
    <w:p w:rsidR="00C04917" w:rsidRDefault="000A3EE4" w:rsidP="00C04917">
      <w:pPr>
        <w:numPr>
          <w:ilvl w:val="0"/>
          <w:numId w:val="22"/>
        </w:numPr>
      </w:pPr>
      <w:r>
        <w:t xml:space="preserve">X. Zhang, O.C. Au, D. Soysa, S. Li, W. Dai, X. Wen (HKUST), “Test sequences for screen content coding“, </w:t>
      </w:r>
      <w:r w:rsidRPr="001D0442">
        <w:rPr>
          <w:i/>
        </w:rPr>
        <w:t>JCTVC-E176</w:t>
      </w:r>
      <w:r>
        <w:t>, 5th JCTVC meeting, Geneva, CH, 16-23 Mar. 2011.</w:t>
      </w:r>
    </w:p>
    <w:p w:rsidR="00C04917" w:rsidRDefault="000A3EE4" w:rsidP="00C04917">
      <w:pPr>
        <w:numPr>
          <w:ilvl w:val="0"/>
          <w:numId w:val="22"/>
        </w:numPr>
      </w:pPr>
      <w:r>
        <w:t xml:space="preserve">W. Ding (BJUT), “Test Material for Screen Content coding”, </w:t>
      </w:r>
      <w:r w:rsidRPr="001D0442">
        <w:rPr>
          <w:i/>
        </w:rPr>
        <w:t>JCTVC-E139</w:t>
      </w:r>
      <w:r>
        <w:t xml:space="preserve">, 5th JCTVC meeting, </w:t>
      </w:r>
      <w:smartTag w:uri="urn:schemas-microsoft-com:office:smarttags" w:element="place">
        <w:smartTag w:uri="urn:schemas-microsoft-com:office:smarttags" w:element="City">
          <w:r>
            <w:t>Geneva</w:t>
          </w:r>
        </w:smartTag>
      </w:smartTag>
      <w:r>
        <w:t>, CH, 16-23 Mar. 2011.</w:t>
      </w:r>
    </w:p>
    <w:p w:rsidR="000A3EE4" w:rsidRDefault="000A3EE4" w:rsidP="00C04917">
      <w:pPr>
        <w:numPr>
          <w:ilvl w:val="0"/>
          <w:numId w:val="22"/>
        </w:numPr>
      </w:pPr>
      <w:r>
        <w:t xml:space="preserve">C. </w:t>
      </w:r>
      <w:proofErr w:type="spellStart"/>
      <w:r>
        <w:t>Lan</w:t>
      </w:r>
      <w:proofErr w:type="spellEnd"/>
      <w:r>
        <w:t xml:space="preserve"> (</w:t>
      </w:r>
      <w:proofErr w:type="spellStart"/>
      <w:r>
        <w:t>Xidian</w:t>
      </w:r>
      <w:proofErr w:type="spellEnd"/>
      <w:r>
        <w:t xml:space="preserve">), X. </w:t>
      </w:r>
      <w:proofErr w:type="spellStart"/>
      <w:r>
        <w:t>Peng</w:t>
      </w:r>
      <w:proofErr w:type="spellEnd"/>
      <w:r>
        <w:t xml:space="preserve"> (USTC), J. Xu, F. Wu (Microsoft), “Intra and inter coding tools for screen contents”, </w:t>
      </w:r>
      <w:r w:rsidRPr="001D0442">
        <w:rPr>
          <w:i/>
        </w:rPr>
        <w:t>JCTVC-E145</w:t>
      </w:r>
      <w:r>
        <w:t xml:space="preserve">, 5th JCTVC meeting, </w:t>
      </w:r>
      <w:smartTag w:uri="urn:schemas-microsoft-com:office:smarttags" w:element="place">
        <w:smartTag w:uri="urn:schemas-microsoft-com:office:smarttags" w:element="City">
          <w:r>
            <w:t>Geneva</w:t>
          </w:r>
        </w:smartTag>
      </w:smartTag>
      <w:r>
        <w:t>, CH, 16-23 Mar. 2011.</w:t>
      </w:r>
    </w:p>
    <w:p w:rsidR="00C04917" w:rsidRDefault="00DA1998" w:rsidP="00C04917">
      <w:pPr>
        <w:numPr>
          <w:ilvl w:val="0"/>
          <w:numId w:val="22"/>
        </w:numPr>
      </w:pPr>
      <w:r>
        <w:t>O.C. Au (HKUST), J. Xu (Microsoft), H. Yu (Huawei), “</w:t>
      </w:r>
      <w:proofErr w:type="spellStart"/>
      <w:r>
        <w:t>BoG</w:t>
      </w:r>
      <w:proofErr w:type="spellEnd"/>
      <w:r>
        <w:t xml:space="preserve"> report on Screen Content Coding (SCC)”, </w:t>
      </w:r>
      <w:r w:rsidRPr="00DA1998">
        <w:rPr>
          <w:i/>
        </w:rPr>
        <w:t>JCTVC-D458,</w:t>
      </w:r>
      <w:r>
        <w:t xml:space="preserve"> 4</w:t>
      </w:r>
      <w:r w:rsidRPr="00DA1998">
        <w:rPr>
          <w:vertAlign w:val="superscript"/>
        </w:rPr>
        <w:t>th</w:t>
      </w:r>
      <w:r>
        <w:t xml:space="preserve"> JCTVC meeting, </w:t>
      </w:r>
      <w:proofErr w:type="spellStart"/>
      <w:r>
        <w:t>Daegu</w:t>
      </w:r>
      <w:proofErr w:type="spellEnd"/>
      <w:r>
        <w:t>, KR, 20-28 Jan. 2011.</w:t>
      </w:r>
    </w:p>
    <w:p w:rsidR="00C04917" w:rsidRDefault="00DA1998" w:rsidP="00C04917">
      <w:pPr>
        <w:numPr>
          <w:ilvl w:val="0"/>
          <w:numId w:val="22"/>
        </w:numPr>
      </w:pPr>
      <w:r>
        <w:t>W.</w:t>
      </w:r>
      <w:r w:rsidRPr="00DA1998">
        <w:t xml:space="preserve"> </w:t>
      </w:r>
      <w:r>
        <w:t>D</w:t>
      </w:r>
      <w:r w:rsidRPr="00DA1998">
        <w:t xml:space="preserve">ing, </w:t>
      </w:r>
      <w:r>
        <w:t>Y.</w:t>
      </w:r>
      <w:r w:rsidRPr="00DA1998">
        <w:t xml:space="preserve"> Shi, </w:t>
      </w:r>
      <w:r>
        <w:t>B.</w:t>
      </w:r>
      <w:r w:rsidRPr="00DA1998">
        <w:t xml:space="preserve"> Yin</w:t>
      </w:r>
      <w:r>
        <w:t xml:space="preserve"> (BJUT)</w:t>
      </w:r>
      <w:r w:rsidRPr="00DA1998">
        <w:t>, “Test Material for Screen Content coding”</w:t>
      </w:r>
      <w:r>
        <w:t>,</w:t>
      </w:r>
      <w:r w:rsidRPr="00DA1998">
        <w:t xml:space="preserve"> </w:t>
      </w:r>
      <w:r w:rsidRPr="00DA1998">
        <w:rPr>
          <w:i/>
        </w:rPr>
        <w:t>JCTVC-D252,</w:t>
      </w:r>
      <w:r w:rsidRPr="00DA1998">
        <w:t xml:space="preserve"> </w:t>
      </w:r>
      <w:r>
        <w:t>4</w:t>
      </w:r>
      <w:r w:rsidRPr="00DA1998">
        <w:rPr>
          <w:vertAlign w:val="superscript"/>
        </w:rPr>
        <w:t>th</w:t>
      </w:r>
      <w:r>
        <w:t xml:space="preserve"> JCTVC meeting, </w:t>
      </w:r>
      <w:proofErr w:type="spellStart"/>
      <w:r w:rsidRPr="00DA1998">
        <w:t>Daegu</w:t>
      </w:r>
      <w:proofErr w:type="spellEnd"/>
      <w:r w:rsidRPr="00DA1998">
        <w:t xml:space="preserve">, </w:t>
      </w:r>
      <w:r>
        <w:t>KR</w:t>
      </w:r>
      <w:r w:rsidRPr="00DA1998">
        <w:t xml:space="preserve">, </w:t>
      </w:r>
      <w:r>
        <w:t xml:space="preserve">20-28 </w:t>
      </w:r>
      <w:r w:rsidRPr="00DA1998">
        <w:t>Jan</w:t>
      </w:r>
      <w:r>
        <w:t>.</w:t>
      </w:r>
      <w:r w:rsidRPr="00DA1998">
        <w:t xml:space="preserve"> 2011.</w:t>
      </w:r>
    </w:p>
    <w:p w:rsidR="00C04917" w:rsidRDefault="00C72C6E" w:rsidP="00C04917">
      <w:pPr>
        <w:numPr>
          <w:ilvl w:val="0"/>
          <w:numId w:val="22"/>
        </w:numPr>
      </w:pPr>
      <w:r>
        <w:t>JNB, “</w:t>
      </w:r>
      <w:r w:rsidRPr="00C72C6E">
        <w:t>JNB comments on WG11 Resolution 10.1.3: Coding of screen content</w:t>
      </w:r>
      <w:r>
        <w:t xml:space="preserve">”, </w:t>
      </w:r>
      <w:r w:rsidRPr="00C72C6E">
        <w:rPr>
          <w:i/>
        </w:rPr>
        <w:t>JCTVC-D028</w:t>
      </w:r>
      <w:r>
        <w:t>, 4</w:t>
      </w:r>
      <w:r w:rsidRPr="00DA1998">
        <w:rPr>
          <w:vertAlign w:val="superscript"/>
        </w:rPr>
        <w:t>th</w:t>
      </w:r>
      <w:r>
        <w:t xml:space="preserve"> JCTVC meeting, </w:t>
      </w:r>
      <w:proofErr w:type="spellStart"/>
      <w:r w:rsidRPr="00DA1998">
        <w:t>Daegu</w:t>
      </w:r>
      <w:proofErr w:type="spellEnd"/>
      <w:r w:rsidRPr="00DA1998">
        <w:t xml:space="preserve">, </w:t>
      </w:r>
      <w:r>
        <w:t>KR</w:t>
      </w:r>
      <w:r w:rsidRPr="00DA1998">
        <w:t xml:space="preserve">, </w:t>
      </w:r>
      <w:r>
        <w:t xml:space="preserve">20-28 </w:t>
      </w:r>
      <w:r w:rsidRPr="00DA1998">
        <w:t>Jan</w:t>
      </w:r>
      <w:r>
        <w:t>.</w:t>
      </w:r>
      <w:r w:rsidRPr="00DA1998">
        <w:t xml:space="preserve"> 2011.</w:t>
      </w:r>
    </w:p>
    <w:p w:rsidR="00C04917" w:rsidRDefault="00DA1998" w:rsidP="00C04917">
      <w:pPr>
        <w:numPr>
          <w:ilvl w:val="0"/>
          <w:numId w:val="22"/>
        </w:numPr>
      </w:pPr>
      <w:r>
        <w:t>J. Xu (Microsoft), W. Ding (BJUT), “</w:t>
      </w:r>
      <w:r w:rsidRPr="00DA1998">
        <w:t>JCT-VC AHG report: Screen content coding</w:t>
      </w:r>
      <w:r>
        <w:t xml:space="preserve">”, </w:t>
      </w:r>
      <w:r w:rsidRPr="00DA1998">
        <w:rPr>
          <w:i/>
        </w:rPr>
        <w:t>JCTVC-C009,</w:t>
      </w:r>
      <w:r>
        <w:t xml:space="preserve"> 3</w:t>
      </w:r>
      <w:r w:rsidRPr="00DA1998">
        <w:rPr>
          <w:vertAlign w:val="superscript"/>
        </w:rPr>
        <w:t>rd</w:t>
      </w:r>
      <w:r>
        <w:t xml:space="preserve"> JCTVC meeting, </w:t>
      </w:r>
      <w:smartTag w:uri="urn:schemas-microsoft-com:office:smarttags" w:element="place">
        <w:smartTag w:uri="urn:schemas-microsoft-com:office:smarttags" w:element="City">
          <w:r>
            <w:t>Guangzhou</w:t>
          </w:r>
        </w:smartTag>
      </w:smartTag>
      <w:r>
        <w:t>, CN, 7-15 Oct. 2010.</w:t>
      </w:r>
    </w:p>
    <w:p w:rsidR="00C04917" w:rsidRDefault="00DA1998" w:rsidP="00C04917">
      <w:pPr>
        <w:numPr>
          <w:ilvl w:val="0"/>
          <w:numId w:val="22"/>
        </w:numPr>
      </w:pPr>
      <w:r>
        <w:t xml:space="preserve">C. </w:t>
      </w:r>
      <w:proofErr w:type="spellStart"/>
      <w:r w:rsidRPr="00DA1998">
        <w:t>Lan</w:t>
      </w:r>
      <w:proofErr w:type="spellEnd"/>
      <w:r w:rsidRPr="00DA1998">
        <w:t xml:space="preserve">, J. Xu, F. Wu (Microsoft), “Screen content coding results using </w:t>
      </w:r>
      <w:proofErr w:type="spellStart"/>
      <w:r w:rsidRPr="00DA1998">
        <w:t>TMuC</w:t>
      </w:r>
      <w:proofErr w:type="spellEnd"/>
      <w:r w:rsidRPr="00DA1998">
        <w:t>,</w:t>
      </w:r>
      <w:bookmarkStart w:id="3" w:name="OLE_LINK1"/>
      <w:r w:rsidRPr="00DA1998">
        <w:t>”</w:t>
      </w:r>
      <w:bookmarkEnd w:id="3"/>
      <w:r w:rsidRPr="00DA1998">
        <w:t xml:space="preserve"> </w:t>
      </w:r>
      <w:r w:rsidRPr="004608AA">
        <w:rPr>
          <w:i/>
        </w:rPr>
        <w:t>JCTVC-C276</w:t>
      </w:r>
      <w:r w:rsidR="004608AA">
        <w:t>, 3</w:t>
      </w:r>
      <w:r w:rsidR="004608AA" w:rsidRPr="00DA1998">
        <w:rPr>
          <w:vertAlign w:val="superscript"/>
        </w:rPr>
        <w:t>rd</w:t>
      </w:r>
      <w:r w:rsidR="004608AA">
        <w:t xml:space="preserve"> JCTVC meeting, </w:t>
      </w:r>
      <w:smartTag w:uri="urn:schemas-microsoft-com:office:smarttags" w:element="place">
        <w:smartTag w:uri="urn:schemas-microsoft-com:office:smarttags" w:element="City">
          <w:r w:rsidR="004608AA">
            <w:t>Guangzhou</w:t>
          </w:r>
        </w:smartTag>
      </w:smartTag>
      <w:r w:rsidR="004608AA">
        <w:t>, CN, 7-15 Oct. 2010.</w:t>
      </w:r>
    </w:p>
    <w:p w:rsidR="00E974AB" w:rsidRDefault="00E974AB" w:rsidP="00C04917">
      <w:pPr>
        <w:numPr>
          <w:ilvl w:val="0"/>
          <w:numId w:val="22"/>
        </w:numPr>
      </w:pPr>
      <w:r w:rsidRPr="00E974AB">
        <w:t xml:space="preserve">C. </w:t>
      </w:r>
      <w:proofErr w:type="spellStart"/>
      <w:r w:rsidRPr="00E974AB">
        <w:t>Lan</w:t>
      </w:r>
      <w:proofErr w:type="spellEnd"/>
      <w:r w:rsidRPr="00E974AB">
        <w:t>, J. Xu, F. Wu and G. Sullivan</w:t>
      </w:r>
      <w:r>
        <w:t xml:space="preserve"> (Microsoft), “Screen content coding”, </w:t>
      </w:r>
      <w:r w:rsidRPr="00E974AB">
        <w:rPr>
          <w:i/>
        </w:rPr>
        <w:t>JCTVC-B084</w:t>
      </w:r>
      <w:r w:rsidRPr="00E974AB">
        <w:t xml:space="preserve">, </w:t>
      </w:r>
      <w:r w:rsidR="00181716">
        <w:t>2</w:t>
      </w:r>
      <w:r w:rsidR="00181716" w:rsidRPr="00181716">
        <w:rPr>
          <w:vertAlign w:val="superscript"/>
        </w:rPr>
        <w:t>nd</w:t>
      </w:r>
      <w:r w:rsidR="00181716">
        <w:t xml:space="preserve"> </w:t>
      </w:r>
      <w:r w:rsidRPr="00E974AB">
        <w:t>Geneva, CH, July, 2010.</w:t>
      </w:r>
    </w:p>
    <w:p w:rsidR="00DA1998" w:rsidRPr="006A6C05" w:rsidRDefault="00DA1998" w:rsidP="00DA1998"/>
    <w:p w:rsidR="00DA1998" w:rsidRPr="006A6C05" w:rsidRDefault="00DA1998" w:rsidP="00DA1998"/>
    <w:p w:rsidR="00DA1998" w:rsidRPr="006A6C05" w:rsidRDefault="00DA1998" w:rsidP="00DA1998">
      <w:pPr>
        <w:rPr>
          <w:szCs w:val="22"/>
        </w:rPr>
      </w:pPr>
    </w:p>
    <w:p w:rsidR="006B0448" w:rsidRPr="006A6C05" w:rsidRDefault="006B0448" w:rsidP="00C36BA5">
      <w:pPr>
        <w:rPr>
          <w:lang w:eastAsia="zh-CN"/>
        </w:rPr>
      </w:pPr>
    </w:p>
    <w:p w:rsidR="00C36BA5" w:rsidRPr="006A6C05" w:rsidRDefault="00C36BA5" w:rsidP="00C36BA5">
      <w:pPr>
        <w:rPr>
          <w:lang w:eastAsia="zh-CN"/>
        </w:rPr>
      </w:pPr>
    </w:p>
    <w:p w:rsidR="00C36BA5" w:rsidRPr="006A6C05" w:rsidRDefault="00C36BA5" w:rsidP="00C36BA5">
      <w:pPr>
        <w:rPr>
          <w:lang w:eastAsia="zh-CN"/>
        </w:rPr>
      </w:pPr>
    </w:p>
    <w:p w:rsidR="002747EB" w:rsidRPr="006A6C05" w:rsidRDefault="002747EB" w:rsidP="00211681">
      <w:pPr>
        <w:pStyle w:val="10"/>
        <w:rPr>
          <w:rFonts w:eastAsia="宋体"/>
          <w:lang w:eastAsia="zh-CN"/>
        </w:rPr>
      </w:pPr>
    </w:p>
    <w:p w:rsidR="00211681" w:rsidRPr="006A6C05" w:rsidRDefault="00211681" w:rsidP="00211681">
      <w:pPr>
        <w:pStyle w:val="10"/>
      </w:pPr>
    </w:p>
    <w:p w:rsidR="007F1F8B" w:rsidRPr="006A6C05" w:rsidRDefault="007F1F8B" w:rsidP="009234A5">
      <w:pPr>
        <w:jc w:val="both"/>
        <w:rPr>
          <w:szCs w:val="22"/>
        </w:rPr>
      </w:pPr>
    </w:p>
    <w:sectPr w:rsidR="007F1F8B" w:rsidRPr="006A6C05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DDA" w:rsidRDefault="00FA3DDA">
      <w:r>
        <w:separator/>
      </w:r>
    </w:p>
  </w:endnote>
  <w:endnote w:type="continuationSeparator" w:id="0">
    <w:p w:rsidR="00FA3DDA" w:rsidRDefault="00FA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EB" w:rsidRDefault="000A71E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85A44">
      <w:rPr>
        <w:rStyle w:val="a5"/>
      </w:rPr>
      <w:fldChar w:fldCharType="begin"/>
    </w:r>
    <w:r>
      <w:rPr>
        <w:rStyle w:val="a5"/>
      </w:rPr>
      <w:instrText xml:space="preserve"> PAGE </w:instrText>
    </w:r>
    <w:r w:rsidR="00285A44">
      <w:rPr>
        <w:rStyle w:val="a5"/>
      </w:rPr>
      <w:fldChar w:fldCharType="separate"/>
    </w:r>
    <w:r w:rsidR="003C4380">
      <w:rPr>
        <w:rStyle w:val="a5"/>
        <w:noProof/>
      </w:rPr>
      <w:t>3</w:t>
    </w:r>
    <w:r w:rsidR="00285A4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85A4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85A44">
      <w:rPr>
        <w:rStyle w:val="a5"/>
      </w:rPr>
      <w:fldChar w:fldCharType="separate"/>
    </w:r>
    <w:ins w:id="4" w:author="wwwxxx" w:date="2011-07-16T01:17:00Z">
      <w:r w:rsidR="003C4380">
        <w:rPr>
          <w:rStyle w:val="a5"/>
          <w:noProof/>
        </w:rPr>
        <w:t>2011-07-16</w:t>
      </w:r>
    </w:ins>
    <w:del w:id="5" w:author="wwwxxx" w:date="2011-07-16T01:17:00Z">
      <w:r w:rsidR="00A3553A" w:rsidDel="003C4380">
        <w:rPr>
          <w:rStyle w:val="a5"/>
          <w:noProof/>
        </w:rPr>
        <w:delText>2011-07-15</w:delText>
      </w:r>
    </w:del>
    <w:r w:rsidR="00285A44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DDA" w:rsidRDefault="00FA3DDA">
      <w:r>
        <w:separator/>
      </w:r>
    </w:p>
  </w:footnote>
  <w:footnote w:type="continuationSeparator" w:id="0">
    <w:p w:rsidR="00FA3DDA" w:rsidRDefault="00FA3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24D90"/>
    <w:multiLevelType w:val="hybridMultilevel"/>
    <w:tmpl w:val="C15672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1B004D"/>
    <w:multiLevelType w:val="hybridMultilevel"/>
    <w:tmpl w:val="58820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6C9C"/>
    <w:multiLevelType w:val="hybridMultilevel"/>
    <w:tmpl w:val="CC2641DE"/>
    <w:lvl w:ilvl="0" w:tplc="A824FE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46B20"/>
    <w:multiLevelType w:val="hybridMultilevel"/>
    <w:tmpl w:val="E92CF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C2C42D9"/>
    <w:multiLevelType w:val="hybridMultilevel"/>
    <w:tmpl w:val="ADDE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601C95"/>
    <w:multiLevelType w:val="multilevel"/>
    <w:tmpl w:val="E27074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47013C67"/>
    <w:multiLevelType w:val="hybridMultilevel"/>
    <w:tmpl w:val="DC368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8829D5"/>
    <w:multiLevelType w:val="hybridMultilevel"/>
    <w:tmpl w:val="AFDC3454"/>
    <w:lvl w:ilvl="0" w:tplc="F91415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036AF"/>
    <w:multiLevelType w:val="hybridMultilevel"/>
    <w:tmpl w:val="116A7EB2"/>
    <w:lvl w:ilvl="0" w:tplc="4FDAE154">
      <w:start w:val="4"/>
      <w:numFmt w:val="bullet"/>
      <w:lvlText w:val="•"/>
      <w:lvlJc w:val="left"/>
      <w:pPr>
        <w:ind w:left="10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267858"/>
    <w:multiLevelType w:val="hybridMultilevel"/>
    <w:tmpl w:val="537E9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A0005C"/>
    <w:multiLevelType w:val="hybridMultilevel"/>
    <w:tmpl w:val="EDA6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B0043"/>
    <w:multiLevelType w:val="hybridMultilevel"/>
    <w:tmpl w:val="5128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6"/>
  </w:num>
  <w:num w:numId="4">
    <w:abstractNumId w:val="13"/>
  </w:num>
  <w:num w:numId="5">
    <w:abstractNumId w:val="14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5"/>
  </w:num>
  <w:num w:numId="13">
    <w:abstractNumId w:val="11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8"/>
  </w:num>
  <w:num w:numId="19">
    <w:abstractNumId w:val="8"/>
  </w:num>
  <w:num w:numId="20">
    <w:abstractNumId w:val="19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CBC"/>
    <w:rsid w:val="00044548"/>
    <w:rsid w:val="000458BC"/>
    <w:rsid w:val="00045C41"/>
    <w:rsid w:val="00046C03"/>
    <w:rsid w:val="00063938"/>
    <w:rsid w:val="00064EBD"/>
    <w:rsid w:val="0007614F"/>
    <w:rsid w:val="000A3EE4"/>
    <w:rsid w:val="000A71EB"/>
    <w:rsid w:val="000B0BFF"/>
    <w:rsid w:val="000B1C6B"/>
    <w:rsid w:val="000C09AC"/>
    <w:rsid w:val="000C59B4"/>
    <w:rsid w:val="000E00F3"/>
    <w:rsid w:val="000E44B2"/>
    <w:rsid w:val="000F158C"/>
    <w:rsid w:val="00112152"/>
    <w:rsid w:val="001246F1"/>
    <w:rsid w:val="00124E38"/>
    <w:rsid w:val="0012580B"/>
    <w:rsid w:val="0013526E"/>
    <w:rsid w:val="00142B53"/>
    <w:rsid w:val="00165BCE"/>
    <w:rsid w:val="00171371"/>
    <w:rsid w:val="00175A24"/>
    <w:rsid w:val="00181716"/>
    <w:rsid w:val="00187E58"/>
    <w:rsid w:val="001A13CA"/>
    <w:rsid w:val="001A297E"/>
    <w:rsid w:val="001A368E"/>
    <w:rsid w:val="001A7329"/>
    <w:rsid w:val="001B4E28"/>
    <w:rsid w:val="001C3525"/>
    <w:rsid w:val="001D0442"/>
    <w:rsid w:val="001D1BD2"/>
    <w:rsid w:val="001E02BE"/>
    <w:rsid w:val="001E3B37"/>
    <w:rsid w:val="001F2594"/>
    <w:rsid w:val="00206460"/>
    <w:rsid w:val="002069B4"/>
    <w:rsid w:val="00211681"/>
    <w:rsid w:val="00215DFC"/>
    <w:rsid w:val="002212DF"/>
    <w:rsid w:val="00227BA7"/>
    <w:rsid w:val="00244C84"/>
    <w:rsid w:val="002466F4"/>
    <w:rsid w:val="00261995"/>
    <w:rsid w:val="002747EB"/>
    <w:rsid w:val="00275BCF"/>
    <w:rsid w:val="00285A44"/>
    <w:rsid w:val="00292257"/>
    <w:rsid w:val="00293A8D"/>
    <w:rsid w:val="00294D84"/>
    <w:rsid w:val="002A0038"/>
    <w:rsid w:val="002A244B"/>
    <w:rsid w:val="002A54E0"/>
    <w:rsid w:val="002B1595"/>
    <w:rsid w:val="002B191D"/>
    <w:rsid w:val="002B39B1"/>
    <w:rsid w:val="002D0AF6"/>
    <w:rsid w:val="002E60DD"/>
    <w:rsid w:val="002F00E3"/>
    <w:rsid w:val="002F164D"/>
    <w:rsid w:val="003017C5"/>
    <w:rsid w:val="00306206"/>
    <w:rsid w:val="0032391F"/>
    <w:rsid w:val="00327C56"/>
    <w:rsid w:val="003315A1"/>
    <w:rsid w:val="003373EC"/>
    <w:rsid w:val="003706CC"/>
    <w:rsid w:val="003A2D8E"/>
    <w:rsid w:val="003C20E4"/>
    <w:rsid w:val="003C4380"/>
    <w:rsid w:val="003E5C8E"/>
    <w:rsid w:val="003E6F90"/>
    <w:rsid w:val="003F5D0F"/>
    <w:rsid w:val="00407BFC"/>
    <w:rsid w:val="00413CE5"/>
    <w:rsid w:val="00414101"/>
    <w:rsid w:val="004232F8"/>
    <w:rsid w:val="00427FD5"/>
    <w:rsid w:val="00433DDB"/>
    <w:rsid w:val="00437619"/>
    <w:rsid w:val="004570C3"/>
    <w:rsid w:val="004608AA"/>
    <w:rsid w:val="00482C54"/>
    <w:rsid w:val="00487FD5"/>
    <w:rsid w:val="004B210C"/>
    <w:rsid w:val="004C17E1"/>
    <w:rsid w:val="004D405F"/>
    <w:rsid w:val="004D6A1B"/>
    <w:rsid w:val="004E2F83"/>
    <w:rsid w:val="004E6889"/>
    <w:rsid w:val="004F61E3"/>
    <w:rsid w:val="0051015C"/>
    <w:rsid w:val="005114B5"/>
    <w:rsid w:val="00512B53"/>
    <w:rsid w:val="00530281"/>
    <w:rsid w:val="00531AE9"/>
    <w:rsid w:val="005637EB"/>
    <w:rsid w:val="00567EC7"/>
    <w:rsid w:val="00570013"/>
    <w:rsid w:val="005818DD"/>
    <w:rsid w:val="0059267B"/>
    <w:rsid w:val="005A33A1"/>
    <w:rsid w:val="005A3EC3"/>
    <w:rsid w:val="005C385F"/>
    <w:rsid w:val="005C3EFA"/>
    <w:rsid w:val="005F6F1B"/>
    <w:rsid w:val="00624B33"/>
    <w:rsid w:val="00630AA2"/>
    <w:rsid w:val="00642304"/>
    <w:rsid w:val="00645F21"/>
    <w:rsid w:val="00646707"/>
    <w:rsid w:val="00656139"/>
    <w:rsid w:val="00664DCF"/>
    <w:rsid w:val="006A2EFB"/>
    <w:rsid w:val="006A6C05"/>
    <w:rsid w:val="006B0448"/>
    <w:rsid w:val="006B7C6C"/>
    <w:rsid w:val="006C5D39"/>
    <w:rsid w:val="006C6DD6"/>
    <w:rsid w:val="006C7C80"/>
    <w:rsid w:val="006E2810"/>
    <w:rsid w:val="006E5417"/>
    <w:rsid w:val="00703F0F"/>
    <w:rsid w:val="00712F60"/>
    <w:rsid w:val="00714772"/>
    <w:rsid w:val="00715621"/>
    <w:rsid w:val="00720E3B"/>
    <w:rsid w:val="00735BA4"/>
    <w:rsid w:val="0074389F"/>
    <w:rsid w:val="00745F6B"/>
    <w:rsid w:val="00747FB5"/>
    <w:rsid w:val="0075585E"/>
    <w:rsid w:val="00765C33"/>
    <w:rsid w:val="00773F8B"/>
    <w:rsid w:val="007768FF"/>
    <w:rsid w:val="00780CEC"/>
    <w:rsid w:val="007824D3"/>
    <w:rsid w:val="00796EE3"/>
    <w:rsid w:val="007A7D29"/>
    <w:rsid w:val="007E0D70"/>
    <w:rsid w:val="007F1F8B"/>
    <w:rsid w:val="00805326"/>
    <w:rsid w:val="0081372A"/>
    <w:rsid w:val="008206C8"/>
    <w:rsid w:val="008262E7"/>
    <w:rsid w:val="0083162C"/>
    <w:rsid w:val="00864795"/>
    <w:rsid w:val="00874A6C"/>
    <w:rsid w:val="00876C65"/>
    <w:rsid w:val="008822E9"/>
    <w:rsid w:val="008876C9"/>
    <w:rsid w:val="008A4B4C"/>
    <w:rsid w:val="008A7228"/>
    <w:rsid w:val="008C239F"/>
    <w:rsid w:val="008E5A62"/>
    <w:rsid w:val="00903F05"/>
    <w:rsid w:val="00907757"/>
    <w:rsid w:val="009212B0"/>
    <w:rsid w:val="009234A5"/>
    <w:rsid w:val="009336F7"/>
    <w:rsid w:val="009374A7"/>
    <w:rsid w:val="009578CE"/>
    <w:rsid w:val="00973E45"/>
    <w:rsid w:val="0099518F"/>
    <w:rsid w:val="009A2634"/>
    <w:rsid w:val="009A523D"/>
    <w:rsid w:val="009A564D"/>
    <w:rsid w:val="009F496B"/>
    <w:rsid w:val="00A01439"/>
    <w:rsid w:val="00A02E61"/>
    <w:rsid w:val="00A05CFF"/>
    <w:rsid w:val="00A234B6"/>
    <w:rsid w:val="00A3553A"/>
    <w:rsid w:val="00A36C95"/>
    <w:rsid w:val="00A56B97"/>
    <w:rsid w:val="00A6093D"/>
    <w:rsid w:val="00A74C99"/>
    <w:rsid w:val="00A76A6D"/>
    <w:rsid w:val="00A83253"/>
    <w:rsid w:val="00AA5A21"/>
    <w:rsid w:val="00AA6E84"/>
    <w:rsid w:val="00AA7AEA"/>
    <w:rsid w:val="00AD4F93"/>
    <w:rsid w:val="00AE05CC"/>
    <w:rsid w:val="00AE341B"/>
    <w:rsid w:val="00AE73BC"/>
    <w:rsid w:val="00AE7AB4"/>
    <w:rsid w:val="00B07CA7"/>
    <w:rsid w:val="00B1279A"/>
    <w:rsid w:val="00B127A1"/>
    <w:rsid w:val="00B5222E"/>
    <w:rsid w:val="00B61C96"/>
    <w:rsid w:val="00B73A2A"/>
    <w:rsid w:val="00B94B06"/>
    <w:rsid w:val="00B94C28"/>
    <w:rsid w:val="00BA4F74"/>
    <w:rsid w:val="00BC10BA"/>
    <w:rsid w:val="00BC2393"/>
    <w:rsid w:val="00BC5AFD"/>
    <w:rsid w:val="00C04917"/>
    <w:rsid w:val="00C05D1E"/>
    <w:rsid w:val="00C0609D"/>
    <w:rsid w:val="00C06275"/>
    <w:rsid w:val="00C06FBA"/>
    <w:rsid w:val="00C115AB"/>
    <w:rsid w:val="00C15871"/>
    <w:rsid w:val="00C30249"/>
    <w:rsid w:val="00C361EC"/>
    <w:rsid w:val="00C36BA5"/>
    <w:rsid w:val="00C40C1D"/>
    <w:rsid w:val="00C574BD"/>
    <w:rsid w:val="00C606C9"/>
    <w:rsid w:val="00C70C9D"/>
    <w:rsid w:val="00C72C6E"/>
    <w:rsid w:val="00C743A9"/>
    <w:rsid w:val="00C90650"/>
    <w:rsid w:val="00C9650A"/>
    <w:rsid w:val="00C97D78"/>
    <w:rsid w:val="00CA10FF"/>
    <w:rsid w:val="00CC5A42"/>
    <w:rsid w:val="00CD0EAB"/>
    <w:rsid w:val="00CE6443"/>
    <w:rsid w:val="00CF34DB"/>
    <w:rsid w:val="00CF558F"/>
    <w:rsid w:val="00D073E2"/>
    <w:rsid w:val="00D31831"/>
    <w:rsid w:val="00D446EC"/>
    <w:rsid w:val="00D51BF0"/>
    <w:rsid w:val="00D55942"/>
    <w:rsid w:val="00D56F95"/>
    <w:rsid w:val="00D75F07"/>
    <w:rsid w:val="00D807BF"/>
    <w:rsid w:val="00D8293E"/>
    <w:rsid w:val="00DA1998"/>
    <w:rsid w:val="00DA7887"/>
    <w:rsid w:val="00DB2C26"/>
    <w:rsid w:val="00DC2367"/>
    <w:rsid w:val="00DE1BCE"/>
    <w:rsid w:val="00DE1ECE"/>
    <w:rsid w:val="00DE40A9"/>
    <w:rsid w:val="00DE6B43"/>
    <w:rsid w:val="00E02452"/>
    <w:rsid w:val="00E0370A"/>
    <w:rsid w:val="00E11923"/>
    <w:rsid w:val="00E262D4"/>
    <w:rsid w:val="00E36250"/>
    <w:rsid w:val="00E54511"/>
    <w:rsid w:val="00E61DAC"/>
    <w:rsid w:val="00E61FBC"/>
    <w:rsid w:val="00E7527C"/>
    <w:rsid w:val="00E75FE3"/>
    <w:rsid w:val="00E974AB"/>
    <w:rsid w:val="00EA0D14"/>
    <w:rsid w:val="00EB1527"/>
    <w:rsid w:val="00EB7AB1"/>
    <w:rsid w:val="00EF11E7"/>
    <w:rsid w:val="00EF48CC"/>
    <w:rsid w:val="00F1144D"/>
    <w:rsid w:val="00F45505"/>
    <w:rsid w:val="00F6166B"/>
    <w:rsid w:val="00F73032"/>
    <w:rsid w:val="00F848FC"/>
    <w:rsid w:val="00F86693"/>
    <w:rsid w:val="00F9282A"/>
    <w:rsid w:val="00F96BAD"/>
    <w:rsid w:val="00FA086B"/>
    <w:rsid w:val="00FA3DDA"/>
    <w:rsid w:val="00FB0E84"/>
    <w:rsid w:val="00FC5FD8"/>
    <w:rsid w:val="00FD01C2"/>
    <w:rsid w:val="00FF0CE3"/>
    <w:rsid w:val="00FF2DBF"/>
    <w:rsid w:val="00FF3CFA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erson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127A1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127A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127A1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rFonts w:eastAsia="宋体"/>
      <w:b/>
      <w:bCs/>
      <w:i/>
      <w:iCs/>
      <w:sz w:val="28"/>
      <w:szCs w:val="28"/>
      <w:lang w:val="en-US" w:eastAsia="en-US" w:bidi="ar-SA"/>
    </w:rPr>
  </w:style>
  <w:style w:type="character" w:customStyle="1" w:styleId="3Char">
    <w:name w:val="标题 3 Char"/>
    <w:basedOn w:val="a0"/>
    <w:link w:val="3"/>
    <w:rsid w:val="002B191D"/>
    <w:rPr>
      <w:rFonts w:eastAsia="宋体"/>
      <w:b/>
      <w:bCs/>
      <w:sz w:val="26"/>
      <w:szCs w:val="26"/>
      <w:lang w:val="en-US" w:eastAsia="en-US" w:bidi="ar-SA"/>
    </w:rPr>
  </w:style>
  <w:style w:type="character" w:customStyle="1" w:styleId="4Char">
    <w:name w:val="标题 4 Char"/>
    <w:basedOn w:val="a0"/>
    <w:link w:val="4"/>
    <w:rsid w:val="000E00F3"/>
    <w:rPr>
      <w:rFonts w:eastAsia="宋体"/>
      <w:b/>
      <w:bCs/>
      <w:sz w:val="28"/>
      <w:szCs w:val="28"/>
      <w:lang w:val="en-US" w:eastAsia="en-US" w:bidi="ar-SA"/>
    </w:rPr>
  </w:style>
  <w:style w:type="character" w:customStyle="1" w:styleId="5Char">
    <w:name w:val="标题 5 Char"/>
    <w:basedOn w:val="a0"/>
    <w:link w:val="5"/>
    <w:rsid w:val="000E00F3"/>
    <w:rPr>
      <w:rFonts w:eastAsia="宋体"/>
      <w:b/>
      <w:bCs/>
      <w:i/>
      <w:iCs/>
      <w:sz w:val="26"/>
      <w:szCs w:val="26"/>
      <w:lang w:val="en-US" w:eastAsia="en-US" w:bidi="ar-SA"/>
    </w:rPr>
  </w:style>
  <w:style w:type="character" w:customStyle="1" w:styleId="6Char">
    <w:name w:val="标题 6 Char"/>
    <w:basedOn w:val="a0"/>
    <w:link w:val="6"/>
    <w:rsid w:val="000E00F3"/>
    <w:rPr>
      <w:rFonts w:eastAsia="宋体"/>
      <w:b/>
      <w:bCs/>
      <w:sz w:val="22"/>
      <w:szCs w:val="22"/>
      <w:lang w:val="en-US" w:eastAsia="en-US" w:bidi="ar-SA"/>
    </w:rPr>
  </w:style>
  <w:style w:type="character" w:customStyle="1" w:styleId="7Char">
    <w:name w:val="标题 7 Char"/>
    <w:basedOn w:val="a0"/>
    <w:link w:val="7"/>
    <w:rsid w:val="000E00F3"/>
    <w:rPr>
      <w:rFonts w:eastAsia="宋体"/>
      <w:sz w:val="24"/>
      <w:szCs w:val="24"/>
      <w:lang w:val="en-US" w:eastAsia="en-US" w:bidi="ar-SA"/>
    </w:rPr>
  </w:style>
  <w:style w:type="character" w:customStyle="1" w:styleId="8Char">
    <w:name w:val="标题 8 Char"/>
    <w:basedOn w:val="a0"/>
    <w:link w:val="8"/>
    <w:rsid w:val="000E00F3"/>
    <w:rPr>
      <w:rFonts w:eastAsia="宋体"/>
      <w:i/>
      <w:iCs/>
      <w:sz w:val="24"/>
      <w:szCs w:val="24"/>
      <w:lang w:val="en-US" w:eastAsia="en-US" w:bidi="ar-SA"/>
    </w:rPr>
  </w:style>
  <w:style w:type="character" w:customStyle="1" w:styleId="9Char">
    <w:name w:val="标题 9 Char"/>
    <w:basedOn w:val="a0"/>
    <w:link w:val="9"/>
    <w:rsid w:val="000E00F3"/>
    <w:rPr>
      <w:rFonts w:eastAsia="宋体"/>
      <w:b/>
      <w:sz w:val="22"/>
      <w:szCs w:val="22"/>
      <w:lang w:val="en-US" w:eastAsia="en-US" w:bidi="ar-SA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10">
    <w:name w:val="无间隔1"/>
    <w:uiPriority w:val="1"/>
    <w:qFormat/>
    <w:rsid w:val="00211681"/>
    <w:rPr>
      <w:rFonts w:ascii="Calibri" w:eastAsia="Calibri" w:hAnsi="Calibri"/>
      <w:sz w:val="22"/>
      <w:szCs w:val="22"/>
    </w:rPr>
  </w:style>
  <w:style w:type="paragraph" w:customStyle="1" w:styleId="11">
    <w:name w:val="列出段落1"/>
    <w:basedOn w:val="a"/>
    <w:uiPriority w:val="99"/>
    <w:qFormat/>
    <w:rsid w:val="0021168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Annex">
    <w:name w:val="Annex"/>
    <w:basedOn w:val="a"/>
    <w:uiPriority w:val="99"/>
    <w:rsid w:val="008137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  <w:lang w:val="de-DE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127A1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127A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127A1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rFonts w:eastAsia="宋体"/>
      <w:b/>
      <w:bCs/>
      <w:i/>
      <w:iCs/>
      <w:sz w:val="28"/>
      <w:szCs w:val="28"/>
      <w:lang w:val="en-US" w:eastAsia="en-US" w:bidi="ar-SA"/>
    </w:rPr>
  </w:style>
  <w:style w:type="character" w:customStyle="1" w:styleId="3Char">
    <w:name w:val="标题 3 Char"/>
    <w:basedOn w:val="a0"/>
    <w:link w:val="3"/>
    <w:rsid w:val="002B191D"/>
    <w:rPr>
      <w:rFonts w:eastAsia="宋体"/>
      <w:b/>
      <w:bCs/>
      <w:sz w:val="26"/>
      <w:szCs w:val="26"/>
      <w:lang w:val="en-US" w:eastAsia="en-US" w:bidi="ar-SA"/>
    </w:rPr>
  </w:style>
  <w:style w:type="character" w:customStyle="1" w:styleId="4Char">
    <w:name w:val="标题 4 Char"/>
    <w:basedOn w:val="a0"/>
    <w:link w:val="4"/>
    <w:rsid w:val="000E00F3"/>
    <w:rPr>
      <w:rFonts w:eastAsia="宋体"/>
      <w:b/>
      <w:bCs/>
      <w:sz w:val="28"/>
      <w:szCs w:val="28"/>
      <w:lang w:val="en-US" w:eastAsia="en-US" w:bidi="ar-SA"/>
    </w:rPr>
  </w:style>
  <w:style w:type="character" w:customStyle="1" w:styleId="5Char">
    <w:name w:val="标题 5 Char"/>
    <w:basedOn w:val="a0"/>
    <w:link w:val="5"/>
    <w:rsid w:val="000E00F3"/>
    <w:rPr>
      <w:rFonts w:eastAsia="宋体"/>
      <w:b/>
      <w:bCs/>
      <w:i/>
      <w:iCs/>
      <w:sz w:val="26"/>
      <w:szCs w:val="26"/>
      <w:lang w:val="en-US" w:eastAsia="en-US" w:bidi="ar-SA"/>
    </w:rPr>
  </w:style>
  <w:style w:type="character" w:customStyle="1" w:styleId="6Char">
    <w:name w:val="标题 6 Char"/>
    <w:basedOn w:val="a0"/>
    <w:link w:val="6"/>
    <w:rsid w:val="000E00F3"/>
    <w:rPr>
      <w:rFonts w:eastAsia="宋体"/>
      <w:b/>
      <w:bCs/>
      <w:sz w:val="22"/>
      <w:szCs w:val="22"/>
      <w:lang w:val="en-US" w:eastAsia="en-US" w:bidi="ar-SA"/>
    </w:rPr>
  </w:style>
  <w:style w:type="character" w:customStyle="1" w:styleId="7Char">
    <w:name w:val="标题 7 Char"/>
    <w:basedOn w:val="a0"/>
    <w:link w:val="7"/>
    <w:rsid w:val="000E00F3"/>
    <w:rPr>
      <w:rFonts w:eastAsia="宋体"/>
      <w:sz w:val="24"/>
      <w:szCs w:val="24"/>
      <w:lang w:val="en-US" w:eastAsia="en-US" w:bidi="ar-SA"/>
    </w:rPr>
  </w:style>
  <w:style w:type="character" w:customStyle="1" w:styleId="8Char">
    <w:name w:val="标题 8 Char"/>
    <w:basedOn w:val="a0"/>
    <w:link w:val="8"/>
    <w:rsid w:val="000E00F3"/>
    <w:rPr>
      <w:rFonts w:eastAsia="宋体"/>
      <w:i/>
      <w:iCs/>
      <w:sz w:val="24"/>
      <w:szCs w:val="24"/>
      <w:lang w:val="en-US" w:eastAsia="en-US" w:bidi="ar-SA"/>
    </w:rPr>
  </w:style>
  <w:style w:type="character" w:customStyle="1" w:styleId="9Char">
    <w:name w:val="标题 9 Char"/>
    <w:basedOn w:val="a0"/>
    <w:link w:val="9"/>
    <w:rsid w:val="000E00F3"/>
    <w:rPr>
      <w:rFonts w:eastAsia="宋体"/>
      <w:b/>
      <w:sz w:val="22"/>
      <w:szCs w:val="22"/>
      <w:lang w:val="en-US" w:eastAsia="en-US" w:bidi="ar-SA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10">
    <w:name w:val="无间隔1"/>
    <w:uiPriority w:val="1"/>
    <w:qFormat/>
    <w:rsid w:val="00211681"/>
    <w:rPr>
      <w:rFonts w:ascii="Calibri" w:eastAsia="Calibri" w:hAnsi="Calibri"/>
      <w:sz w:val="22"/>
      <w:szCs w:val="22"/>
    </w:rPr>
  </w:style>
  <w:style w:type="paragraph" w:customStyle="1" w:styleId="11">
    <w:name w:val="列出段落1"/>
    <w:basedOn w:val="a"/>
    <w:uiPriority w:val="99"/>
    <w:qFormat/>
    <w:rsid w:val="0021168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Annex">
    <w:name w:val="Annex"/>
    <w:basedOn w:val="a"/>
    <w:uiPriority w:val="99"/>
    <w:rsid w:val="008137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  <w:lang w:val="de-DE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ct-vc@lists.rwth-aachen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aopingyu@huawei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zxu@microsoft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eau@ust.h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Huawei Technologies Co.,Ltd.</Company>
  <LinksUpToDate>false</LinksUpToDate>
  <CharactersWithSpaces>8579</CharactersWithSpaces>
  <SharedDoc>false</SharedDoc>
  <HLinks>
    <vt:vector size="24" baseType="variant"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3342340</vt:i4>
      </vt:variant>
      <vt:variant>
        <vt:i4>6</vt:i4>
      </vt:variant>
      <vt:variant>
        <vt:i4>0</vt:i4>
      </vt:variant>
      <vt:variant>
        <vt:i4>5</vt:i4>
      </vt:variant>
      <vt:variant>
        <vt:lpwstr>mailto:haopingyu@huawei.com</vt:lpwstr>
      </vt:variant>
      <vt:variant>
        <vt:lpwstr/>
      </vt:variant>
      <vt:variant>
        <vt:i4>8323164</vt:i4>
      </vt:variant>
      <vt:variant>
        <vt:i4>3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mailto:eeau@ust.hk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Oscar C. Au</dc:creator>
  <cp:keywords>JCT-VC, MPEG, VCEG</cp:keywords>
  <cp:lastModifiedBy>wwwxxx</cp:lastModifiedBy>
  <cp:revision>3</cp:revision>
  <cp:lastPrinted>2011-07-14T09:54:00Z</cp:lastPrinted>
  <dcterms:created xsi:type="dcterms:W3CDTF">2011-07-15T17:12:00Z</dcterms:created>
  <dcterms:modified xsi:type="dcterms:W3CDTF">2011-07-15T17:18:00Z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1299972279</vt:lpwstr>
  </property>
  <property fmtid="{D5CDD505-2E9C-101B-9397-08002B2CF9AE}" pid="3" name="_ms_pID_725343">
    <vt:lpwstr>(2)xC9i+cfn5/hUB/JDElLPUtcALzoeD2rkMDifV99WnFxP69YrgpDR3RxDrGAn9cWo8v4yJtOg
aeYOI3cWMq+7ub7qtf/bsZEmym23kqzkCWxYfX5h2ed6jhjqvVBHXa9NRNF/JBhhPcEC0gph
wqzSEOfk+fQpiRrmhuED+O6iK/ZythxccOyfbvQrnjf9YRBGxF6/bbeyaeuR4H+QGQS/RVWc
ANvxtrF7uawOUROlV6YCB</vt:lpwstr>
  </property>
  <property fmtid="{D5CDD505-2E9C-101B-9397-08002B2CF9AE}" pid="4" name="_ms_pID_7253431">
    <vt:lpwstr>Zn4ZU+TqOooXteLEDLUL+s40B7D5mMqNwvqDZwScsfj8DPEYsX1
AQRqG0jUKrN6o5uEdFRq7oN9iYfoh8AehuAj4Cv72eHytP8ffb6GYVd5kdDbXbp4YOT+5EwY
Li+IBeCFcgIfJYmjzQN1wuR/gVj3nboGNmgEGi6dA+0Zqrf34exZp9Bc1Pg6YXUDqZFVp4CS
jl71ROD77wOSySx+</vt:lpwstr>
  </property>
</Properties>
</file>