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29390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F2E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2E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04F43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23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291B23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04F43">
              <w:t>E</w:t>
            </w:r>
            <w:r w:rsidR="00291B23">
              <w:t>348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D608A9" w:rsidP="00D608A9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On reference picture list construction for uni-predicted partitions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187801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187801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187801" w:rsidP="00187801">
            <w:pPr>
              <w:spacing w:before="60" w:after="60"/>
              <w:rPr>
                <w:szCs w:val="22"/>
              </w:rPr>
            </w:pPr>
            <w:r w:rsidRPr="000B13E3">
              <w:rPr>
                <w:b/>
                <w:szCs w:val="22"/>
              </w:rPr>
              <w:t>Ye-Kui Wang</w:t>
            </w:r>
            <w:r w:rsidR="00D608A9">
              <w:rPr>
                <w:b/>
                <w:szCs w:val="22"/>
              </w:rPr>
              <w:br/>
              <w:t>Zhenyu Wu</w:t>
            </w:r>
            <w:r w:rsidRPr="000B13E3">
              <w:rPr>
                <w:szCs w:val="22"/>
              </w:rPr>
              <w:br/>
              <w:t>Huawei Technologies</w:t>
            </w:r>
            <w:r w:rsidRPr="000B13E3">
              <w:rPr>
                <w:szCs w:val="22"/>
              </w:rPr>
              <w:br/>
            </w:r>
            <w:r w:rsidRPr="003D6880">
              <w:rPr>
                <w:szCs w:val="22"/>
              </w:rPr>
              <w:t>400 Crossing Blvd, 2nd Floor</w:t>
            </w:r>
            <w:r w:rsidRPr="003D6880">
              <w:rPr>
                <w:szCs w:val="22"/>
              </w:rPr>
              <w:br/>
              <w:t>Bridgewater, NJ 08807, USA</w:t>
            </w:r>
            <w:r w:rsidRPr="00AE341B">
              <w:rPr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D608A9" w:rsidRDefault="00E61DAC">
            <w:pPr>
              <w:spacing w:before="60" w:after="60"/>
            </w:pPr>
            <w:r w:rsidRPr="00AE341B">
              <w:rPr>
                <w:szCs w:val="22"/>
              </w:rPr>
              <w:br/>
            </w:r>
            <w:r w:rsidR="00187801" w:rsidRPr="000B13E3">
              <w:rPr>
                <w:szCs w:val="22"/>
              </w:rPr>
              <w:t>+1 908 541 3518</w:t>
            </w:r>
            <w:r w:rsidR="00D608A9">
              <w:rPr>
                <w:szCs w:val="22"/>
              </w:rPr>
              <w:br/>
            </w:r>
            <w:hyperlink r:id="rId11" w:history="1">
              <w:r w:rsidR="00187801" w:rsidRPr="00C90A16">
                <w:rPr>
                  <w:rStyle w:val="Hyperlink"/>
                  <w:szCs w:val="22"/>
                </w:rPr>
                <w:t>yekui.wang@huawei.com</w:t>
              </w:r>
            </w:hyperlink>
          </w:p>
          <w:p w:rsidR="00E61DAC" w:rsidRPr="00AE341B" w:rsidRDefault="00D608A9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+1 908 541 3531</w:t>
            </w:r>
            <w:r w:rsidRPr="000B13E3">
              <w:rPr>
                <w:szCs w:val="22"/>
              </w:rPr>
              <w:br/>
            </w:r>
            <w:hyperlink r:id="rId12" w:history="1">
              <w:r w:rsidRPr="000B13E3">
                <w:rPr>
                  <w:rStyle w:val="Hyperlink"/>
                  <w:szCs w:val="22"/>
                </w:rPr>
                <w:t>zhenyu.wu@huawei.com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187801">
            <w:pPr>
              <w:spacing w:before="60" w:after="60"/>
              <w:rPr>
                <w:szCs w:val="22"/>
              </w:rPr>
            </w:pPr>
            <w:r w:rsidRPr="000B13E3">
              <w:rPr>
                <w:szCs w:val="22"/>
              </w:rPr>
              <w:t>Huawei Technologies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4706BA" w:rsidP="00C97D78">
      <w:r>
        <w:t xml:space="preserve">This document </w:t>
      </w:r>
      <w:del w:id="0" w:author="YK" w:date="2011-03-12T14:49:00Z">
        <w:r>
          <w:delText>proposed</w:delText>
        </w:r>
      </w:del>
      <w:ins w:id="1" w:author="YK" w:date="2011-03-12T14:49:00Z">
        <w:r>
          <w:t>propose</w:t>
        </w:r>
        <w:r w:rsidR="002F5F23">
          <w:t>s</w:t>
        </w:r>
      </w:ins>
      <w:r>
        <w:t xml:space="preserve"> a different design for reference picture list construction </w:t>
      </w:r>
      <w:r>
        <w:rPr>
          <w:rFonts w:cs="Arial"/>
          <w:bCs/>
          <w:szCs w:val="24"/>
        </w:rPr>
        <w:t>for</w:t>
      </w:r>
      <w:ins w:id="2" w:author="YK" w:date="2011-03-12T14:49:00Z">
        <w:r>
          <w:rPr>
            <w:rFonts w:cs="Arial"/>
            <w:bCs/>
            <w:szCs w:val="24"/>
          </w:rPr>
          <w:t xml:space="preserve"> </w:t>
        </w:r>
        <w:r w:rsidR="002F5F23">
          <w:rPr>
            <w:rFonts w:cs="Arial"/>
            <w:bCs/>
            <w:szCs w:val="24"/>
          </w:rPr>
          <w:t>the</w:t>
        </w:r>
      </w:ins>
      <w:r w:rsidR="002F5F23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creation of the combined reference picture list, LC, for uni-predicted partitions. In the proposed design, LC is not created from the final </w:t>
      </w:r>
      <w:r w:rsidRPr="00F871FF">
        <w:rPr>
          <w:rFonts w:cs="Arial"/>
          <w:bCs/>
          <w:szCs w:val="24"/>
        </w:rPr>
        <w:t>RefPicList0</w:t>
      </w:r>
      <w:r>
        <w:rPr>
          <w:rFonts w:cs="Arial"/>
          <w:bCs/>
          <w:szCs w:val="24"/>
        </w:rPr>
        <w:t xml:space="preserve"> and RefPicList1, </w:t>
      </w:r>
      <w:r w:rsidR="00291B23">
        <w:rPr>
          <w:rFonts w:cs="Arial"/>
          <w:bCs/>
          <w:szCs w:val="24"/>
        </w:rPr>
        <w:t xml:space="preserve">as is the case in the current HEVC WD, </w:t>
      </w:r>
      <w:r>
        <w:rPr>
          <w:rFonts w:cs="Arial"/>
          <w:bCs/>
          <w:szCs w:val="24"/>
        </w:rPr>
        <w:t>but rather from all short-term and long-term reference pictures, by reusing existing steps of the reference picture list construction process.</w:t>
      </w:r>
    </w:p>
    <w:p w:rsidR="00745F6B" w:rsidRDefault="00D608A9" w:rsidP="00E11923">
      <w:pPr>
        <w:pStyle w:val="Heading1"/>
      </w:pPr>
      <w:r>
        <w:t>AVC reference picture list construction process</w:t>
      </w:r>
    </w:p>
    <w:p w:rsidR="00D608A9" w:rsidRPr="00D608A9" w:rsidRDefault="00D608A9" w:rsidP="00D608A9">
      <w:bookmarkStart w:id="3" w:name="_Ref170892294"/>
      <w:bookmarkStart w:id="4" w:name="_Toc226457103"/>
      <w:bookmarkStart w:id="5" w:name="_Toc248045574"/>
      <w:bookmarkStart w:id="6" w:name="_Toc259021684"/>
      <w:r w:rsidRPr="00D608A9">
        <w:t xml:space="preserve">In AVC, one reference picture list is used for coding of each P slice, and two reference picture lists are used for coding of each B slice. The AVC reference picture list construction process consists of three steps: </w:t>
      </w:r>
    </w:p>
    <w:p w:rsidR="00D608A9" w:rsidRPr="00D608A9" w:rsidRDefault="00D608A9" w:rsidP="00D608A9">
      <w:pPr>
        <w:pStyle w:val="ListParagraph"/>
        <w:numPr>
          <w:ilvl w:val="0"/>
          <w:numId w:val="19"/>
        </w:numPr>
        <w:ind w:firstLineChars="0"/>
      </w:pPr>
      <w:r w:rsidRPr="00D608A9">
        <w:t>Reference picture list initialization, wherein the initial reference picture list(s), RefPicList0 and, for B slices, RefPicList1, are formed.</w:t>
      </w:r>
    </w:p>
    <w:p w:rsidR="00D608A9" w:rsidRPr="00D608A9" w:rsidRDefault="00D608A9" w:rsidP="00D608A9">
      <w:pPr>
        <w:pStyle w:val="ListParagraph"/>
        <w:numPr>
          <w:ilvl w:val="0"/>
          <w:numId w:val="19"/>
        </w:numPr>
        <w:ind w:firstLineChars="0"/>
      </w:pPr>
      <w:r w:rsidRPr="00D608A9">
        <w:t>Reference picture list truncation, as specified by the following text copied from subclause 8.2.2.2 of the AVC specification:</w:t>
      </w:r>
    </w:p>
    <w:p w:rsidR="00D608A9" w:rsidRPr="00D608A9" w:rsidRDefault="00D608A9" w:rsidP="00D608A9">
      <w:pPr>
        <w:pStyle w:val="ListParagraph"/>
        <w:numPr>
          <w:ilvl w:val="1"/>
          <w:numId w:val="19"/>
        </w:numPr>
        <w:ind w:firstLineChars="0"/>
      </w:pPr>
      <w:r w:rsidRPr="00D608A9">
        <w:t xml:space="preserve">When the number of entries in the initial RefPicList0 or RefPicList1 produced as specified in subclauses 8.2.2.2.1 through 8.2.2.2.2 is greater than num_ref_idx_l0_active_minus1 + 1 or num_ref_idx_l1_active_minus1 + 1, respectively, the extra entries past position num_ref_idx_l0_active_minus1 or num_ref_idx_l1_active_minus1 are discarded from the initial reference picture list. </w:t>
      </w:r>
    </w:p>
    <w:p w:rsidR="00D608A9" w:rsidRPr="00D608A9" w:rsidRDefault="00D608A9" w:rsidP="00D608A9">
      <w:pPr>
        <w:pStyle w:val="ListParagraph"/>
        <w:numPr>
          <w:ilvl w:val="1"/>
          <w:numId w:val="19"/>
        </w:numPr>
        <w:ind w:firstLineChars="0"/>
      </w:pPr>
      <w:r w:rsidRPr="00D608A9">
        <w:t>When the number of entries in the initial RefPicList0 or RefPicList1 produced as specified in subclauses 8.2.2.2.1 through 8.2.2.2.2 is less than num_ref_idx_l0_active_minus1 + 1 or num_ref_idx_l1_active_minus1 + 1, respectively, the remaining entries in the initial reference picture list are set equal to "no reference picture".</w:t>
      </w:r>
    </w:p>
    <w:p w:rsidR="00D608A9" w:rsidRPr="00D608A9" w:rsidRDefault="00D608A9" w:rsidP="00D608A9">
      <w:pPr>
        <w:pStyle w:val="ListParagraph"/>
        <w:numPr>
          <w:ilvl w:val="0"/>
          <w:numId w:val="19"/>
        </w:numPr>
        <w:ind w:firstLineChars="0"/>
      </w:pPr>
      <w:r w:rsidRPr="00D608A9">
        <w:lastRenderedPageBreak/>
        <w:t>Reference picture list modification, wherein RefPicList0 and, for B slices, RefPicList1, from the above steps are modified according to reference picture modification commands signaled in the slice header, when present.</w:t>
      </w:r>
    </w:p>
    <w:p w:rsidR="00160D9A" w:rsidRDefault="00001BD4" w:rsidP="00D608A9">
      <w:pPr>
        <w:pStyle w:val="Heading1"/>
        <w:ind w:left="360" w:hanging="360"/>
      </w:pPr>
      <w:r>
        <w:t xml:space="preserve">Current </w:t>
      </w:r>
      <w:r w:rsidR="00D608A9">
        <w:t>HEVC reference picture list construction process</w:t>
      </w:r>
    </w:p>
    <w:p w:rsidR="004706BA" w:rsidRDefault="00D608A9" w:rsidP="00160D9A">
      <w:pPr>
        <w:rPr>
          <w:rFonts w:cs="Arial"/>
          <w:bCs/>
          <w:szCs w:val="24"/>
        </w:rPr>
      </w:pPr>
      <w:r>
        <w:t>HEVC WD2</w:t>
      </w:r>
      <w:r w:rsidR="00966BBC">
        <w:t xml:space="preserve"> includes a </w:t>
      </w:r>
      <w:r>
        <w:rPr>
          <w:rFonts w:cs="Arial"/>
          <w:bCs/>
          <w:szCs w:val="24"/>
        </w:rPr>
        <w:t>modified design for reference picture list construction for B slices</w:t>
      </w:r>
      <w:r w:rsidR="00966BBC">
        <w:rPr>
          <w:rFonts w:cs="Arial"/>
          <w:bCs/>
          <w:szCs w:val="24"/>
        </w:rPr>
        <w:t xml:space="preserve">. </w:t>
      </w:r>
      <w:r>
        <w:rPr>
          <w:rFonts w:cs="Arial"/>
          <w:bCs/>
          <w:szCs w:val="24"/>
        </w:rPr>
        <w:t>Basically, the modification involves combining the two uni-prediction modes, i.e., Pred_L0 and Pred_L1, into a collective uni-prediction mode Pred_LC, and the reference picture list used for Pred_LC is a combined reference picture list, named LC, obtained by either of two LC creation processes</w:t>
      </w:r>
      <w:r w:rsidR="00966BBC">
        <w:rPr>
          <w:rFonts w:cs="Arial"/>
          <w:bCs/>
          <w:szCs w:val="24"/>
        </w:rPr>
        <w:t xml:space="preserve"> described below</w:t>
      </w:r>
      <w:r>
        <w:rPr>
          <w:rFonts w:cs="Arial"/>
          <w:bCs/>
          <w:szCs w:val="24"/>
        </w:rPr>
        <w:t xml:space="preserve">. </w:t>
      </w:r>
    </w:p>
    <w:p w:rsidR="004706BA" w:rsidRDefault="00D608A9" w:rsidP="00160D9A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In the first LC creation process, LC is created by including the union of the entries in the final </w:t>
      </w:r>
      <w:r w:rsidRPr="00F871FF">
        <w:rPr>
          <w:rFonts w:cs="Arial"/>
          <w:bCs/>
          <w:szCs w:val="24"/>
        </w:rPr>
        <w:t>RefPicList0</w:t>
      </w:r>
      <w:r>
        <w:rPr>
          <w:rFonts w:cs="Arial"/>
          <w:bCs/>
          <w:szCs w:val="24"/>
        </w:rPr>
        <w:t xml:space="preserve"> and RefPicList1 </w:t>
      </w:r>
      <w:r w:rsidR="00953639">
        <w:rPr>
          <w:rFonts w:cs="Arial"/>
          <w:bCs/>
          <w:szCs w:val="24"/>
        </w:rPr>
        <w:t>(</w:t>
      </w:r>
      <w:r>
        <w:rPr>
          <w:rFonts w:cs="Arial"/>
          <w:bCs/>
          <w:szCs w:val="24"/>
        </w:rPr>
        <w:t>after reference picture list modification</w:t>
      </w:r>
      <w:r w:rsidR="00953639">
        <w:rPr>
          <w:rFonts w:cs="Arial"/>
          <w:bCs/>
          <w:szCs w:val="24"/>
        </w:rPr>
        <w:t>)</w:t>
      </w:r>
      <w:r>
        <w:rPr>
          <w:rFonts w:cs="Arial"/>
          <w:bCs/>
          <w:szCs w:val="24"/>
        </w:rPr>
        <w:t xml:space="preserve"> in a specified order. In the second LC creation process, LC is created by including a subset of the union of the entries in the final </w:t>
      </w:r>
      <w:r w:rsidRPr="00F871FF">
        <w:rPr>
          <w:rFonts w:cs="Arial"/>
          <w:bCs/>
          <w:szCs w:val="24"/>
        </w:rPr>
        <w:t>RefPicList0</w:t>
      </w:r>
      <w:r>
        <w:rPr>
          <w:rFonts w:cs="Arial"/>
          <w:bCs/>
          <w:szCs w:val="24"/>
        </w:rPr>
        <w:t xml:space="preserve"> and RefPicList1 according to </w:t>
      </w:r>
      <w:r w:rsidR="00966BBC">
        <w:rPr>
          <w:rFonts w:cs="Arial"/>
          <w:bCs/>
          <w:szCs w:val="24"/>
        </w:rPr>
        <w:t xml:space="preserve">1) </w:t>
      </w:r>
      <w:r>
        <w:rPr>
          <w:rFonts w:cs="Arial"/>
          <w:bCs/>
          <w:szCs w:val="24"/>
        </w:rPr>
        <w:t xml:space="preserve">an indicated number of the entries in LC, </w:t>
      </w:r>
      <w:r w:rsidR="00966BBC">
        <w:rPr>
          <w:rFonts w:cs="Arial"/>
          <w:bCs/>
          <w:szCs w:val="24"/>
        </w:rPr>
        <w:t xml:space="preserve">2) </w:t>
      </w:r>
      <w:r>
        <w:rPr>
          <w:rFonts w:cs="Arial"/>
          <w:bCs/>
          <w:szCs w:val="24"/>
        </w:rPr>
        <w:t xml:space="preserve">which entries in the final </w:t>
      </w:r>
      <w:r w:rsidRPr="00F871FF">
        <w:rPr>
          <w:rFonts w:cs="Arial"/>
          <w:bCs/>
          <w:szCs w:val="24"/>
        </w:rPr>
        <w:t>RefPicList0</w:t>
      </w:r>
      <w:r>
        <w:rPr>
          <w:rFonts w:cs="Arial"/>
          <w:bCs/>
          <w:szCs w:val="24"/>
        </w:rPr>
        <w:t xml:space="preserve"> and RefPicList1 </w:t>
      </w:r>
      <w:r w:rsidR="00953639">
        <w:rPr>
          <w:rFonts w:cs="Arial"/>
          <w:bCs/>
          <w:szCs w:val="24"/>
        </w:rPr>
        <w:t>are to be included in LC</w:t>
      </w:r>
      <w:r>
        <w:rPr>
          <w:rFonts w:cs="Arial"/>
          <w:bCs/>
          <w:szCs w:val="24"/>
        </w:rPr>
        <w:t xml:space="preserve">, and </w:t>
      </w:r>
      <w:r w:rsidR="00966BBC">
        <w:rPr>
          <w:rFonts w:cs="Arial"/>
          <w:bCs/>
          <w:szCs w:val="24"/>
        </w:rPr>
        <w:t xml:space="preserve">3) </w:t>
      </w:r>
      <w:r>
        <w:rPr>
          <w:rFonts w:cs="Arial"/>
          <w:bCs/>
          <w:szCs w:val="24"/>
        </w:rPr>
        <w:t xml:space="preserve">in which order to </w:t>
      </w:r>
      <w:r w:rsidR="00953639">
        <w:rPr>
          <w:rFonts w:cs="Arial"/>
          <w:bCs/>
          <w:szCs w:val="24"/>
        </w:rPr>
        <w:t xml:space="preserve">include </w:t>
      </w:r>
      <w:r>
        <w:rPr>
          <w:rFonts w:cs="Arial"/>
          <w:bCs/>
          <w:szCs w:val="24"/>
        </w:rPr>
        <w:t xml:space="preserve">those entries. </w:t>
      </w:r>
    </w:p>
    <w:p w:rsidR="00D608A9" w:rsidRDefault="00D608A9" w:rsidP="00160D9A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This way, the </w:t>
      </w:r>
      <w:r w:rsidR="00953639">
        <w:rPr>
          <w:rFonts w:cs="Arial"/>
          <w:bCs/>
          <w:szCs w:val="24"/>
        </w:rPr>
        <w:t xml:space="preserve">possible values of the original </w:t>
      </w:r>
      <w:r>
        <w:rPr>
          <w:rFonts w:cs="Arial"/>
          <w:bCs/>
          <w:szCs w:val="24"/>
        </w:rPr>
        <w:t xml:space="preserve">inter_pred_idc syntax element will be </w:t>
      </w:r>
      <w:r w:rsidR="00953639">
        <w:rPr>
          <w:rFonts w:cs="Arial"/>
          <w:bCs/>
          <w:szCs w:val="24"/>
        </w:rPr>
        <w:t xml:space="preserve">reduced from three to </w:t>
      </w:r>
      <w:r>
        <w:rPr>
          <w:rFonts w:cs="Arial"/>
          <w:bCs/>
          <w:szCs w:val="24"/>
        </w:rPr>
        <w:t>two, BiPred or Pred_LC, and hence can be coded as a one-bit flag, and thus</w:t>
      </w:r>
      <w:r w:rsidR="00953639">
        <w:rPr>
          <w:rFonts w:cs="Arial"/>
          <w:bCs/>
          <w:szCs w:val="24"/>
        </w:rPr>
        <w:t xml:space="preserve"> coding efficiency is improved.</w:t>
      </w:r>
    </w:p>
    <w:p w:rsidR="00966BBC" w:rsidRDefault="00966BBC" w:rsidP="00160D9A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In</w:t>
      </w:r>
      <w:r w:rsidR="00104CB1">
        <w:rPr>
          <w:rFonts w:cs="Arial"/>
          <w:bCs/>
          <w:szCs w:val="24"/>
        </w:rPr>
        <w:t xml:space="preserve"> short, </w:t>
      </w:r>
      <w:r>
        <w:rPr>
          <w:rFonts w:cs="Arial"/>
          <w:bCs/>
          <w:szCs w:val="24"/>
        </w:rPr>
        <w:t>for B slices, a fourth step, reference picture list combination, has been added to the reference picture list construction process in HEVC.</w:t>
      </w:r>
    </w:p>
    <w:p w:rsidR="00966BBC" w:rsidRPr="00966BBC" w:rsidRDefault="00966BBC" w:rsidP="00966BBC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The above reference picture list construction process for B slices has the following shortcomings:</w:t>
      </w:r>
    </w:p>
    <w:p w:rsidR="00966BBC" w:rsidRPr="00966BBC" w:rsidRDefault="00966BBC" w:rsidP="00966BBC">
      <w:pPr>
        <w:pStyle w:val="ListParagraph"/>
        <w:numPr>
          <w:ilvl w:val="0"/>
          <w:numId w:val="22"/>
        </w:numPr>
        <w:ind w:firstLineChars="0"/>
        <w:rPr>
          <w:rFonts w:cs="Arial"/>
          <w:bCs/>
          <w:szCs w:val="24"/>
        </w:rPr>
      </w:pPr>
      <w:r w:rsidRPr="00966BBC">
        <w:rPr>
          <w:rFonts w:cs="Arial"/>
          <w:bCs/>
          <w:szCs w:val="24"/>
        </w:rPr>
        <w:t xml:space="preserve">Typically, to achieve the optimal compression efficiency for the partitions using the BiPred mode, the final RefPicList0 or RefPicList1 should contain certain reference pictures in certain order. Thus, </w:t>
      </w:r>
      <w:del w:id="7" w:author="YK" w:date="2011-03-12T14:49:00Z">
        <w:r w:rsidRPr="00966BBC">
          <w:rPr>
            <w:rFonts w:cs="Arial"/>
            <w:bCs/>
            <w:szCs w:val="24"/>
          </w:rPr>
          <w:delText xml:space="preserve">some reference pictures </w:delText>
        </w:r>
      </w:del>
      <w:ins w:id="8" w:author="YK" w:date="2011-03-12T14:49:00Z">
        <w:r w:rsidR="002F5F23">
          <w:rPr>
            <w:rFonts w:cs="Arial"/>
            <w:bCs/>
            <w:szCs w:val="24"/>
          </w:rPr>
          <w:t xml:space="preserve">it is possible </w:t>
        </w:r>
      </w:ins>
      <w:r w:rsidR="002F5F23">
        <w:rPr>
          <w:rFonts w:cs="Arial"/>
          <w:bCs/>
          <w:szCs w:val="24"/>
        </w:rPr>
        <w:t xml:space="preserve">that </w:t>
      </w:r>
      <w:del w:id="9" w:author="YK" w:date="2011-03-12T14:49:00Z">
        <w:r w:rsidRPr="00966BBC">
          <w:rPr>
            <w:rFonts w:cs="Arial"/>
            <w:bCs/>
            <w:szCs w:val="24"/>
          </w:rPr>
          <w:delText xml:space="preserve">should have been used by some partitions with </w:delText>
        </w:r>
      </w:del>
      <w:ins w:id="10" w:author="YK" w:date="2011-03-12T14:49:00Z">
        <w:r w:rsidR="002F5F23">
          <w:rPr>
            <w:rFonts w:cs="Arial"/>
            <w:bCs/>
            <w:szCs w:val="24"/>
          </w:rPr>
          <w:t xml:space="preserve">in </w:t>
        </w:r>
      </w:ins>
      <w:r w:rsidR="002F5F23">
        <w:rPr>
          <w:rFonts w:cs="Arial"/>
          <w:bCs/>
          <w:szCs w:val="24"/>
        </w:rPr>
        <w:t>uni-prediction mode</w:t>
      </w:r>
      <w:del w:id="11" w:author="YK" w:date="2011-03-12T14:49:00Z">
        <w:r w:rsidRPr="00966BBC">
          <w:rPr>
            <w:rFonts w:cs="Arial"/>
            <w:bCs/>
            <w:szCs w:val="24"/>
          </w:rPr>
          <w:delText xml:space="preserve"> for</w:delText>
        </w:r>
      </w:del>
      <w:ins w:id="12" w:author="YK" w:date="2011-03-12T14:49:00Z">
        <w:r w:rsidR="002F5F23">
          <w:rPr>
            <w:rFonts w:cs="Arial"/>
            <w:bCs/>
            <w:szCs w:val="24"/>
          </w:rPr>
          <w:t>, some of its</w:t>
        </w:r>
      </w:ins>
      <w:r w:rsidR="002F5F23">
        <w:rPr>
          <w:rFonts w:cs="Arial"/>
          <w:bCs/>
          <w:szCs w:val="24"/>
        </w:rPr>
        <w:t xml:space="preserve"> optimal </w:t>
      </w:r>
      <w:del w:id="13" w:author="YK" w:date="2011-03-12T14:49:00Z">
        <w:r w:rsidRPr="00966BBC">
          <w:rPr>
            <w:rFonts w:cs="Arial"/>
            <w:bCs/>
            <w:szCs w:val="24"/>
          </w:rPr>
          <w:delText>compression efficiency may</w:delText>
        </w:r>
      </w:del>
      <w:ins w:id="14" w:author="YK" w:date="2011-03-12T14:49:00Z">
        <w:r w:rsidR="002F5F23">
          <w:rPr>
            <w:rFonts w:cs="Arial"/>
            <w:bCs/>
            <w:szCs w:val="24"/>
          </w:rPr>
          <w:t>reference pictures are</w:t>
        </w:r>
      </w:ins>
      <w:r w:rsidR="002F5F23">
        <w:rPr>
          <w:rFonts w:cs="Arial"/>
          <w:bCs/>
          <w:szCs w:val="24"/>
        </w:rPr>
        <w:t xml:space="preserve"> not </w:t>
      </w:r>
      <w:del w:id="15" w:author="YK" w:date="2011-03-12T14:49:00Z">
        <w:r w:rsidRPr="00966BBC">
          <w:rPr>
            <w:rFonts w:cs="Arial"/>
            <w:bCs/>
            <w:szCs w:val="24"/>
          </w:rPr>
          <w:delText xml:space="preserve">be </w:delText>
        </w:r>
      </w:del>
      <w:r w:rsidR="002F5F23">
        <w:rPr>
          <w:rFonts w:cs="Arial"/>
          <w:bCs/>
          <w:szCs w:val="24"/>
        </w:rPr>
        <w:t xml:space="preserve">present in either </w:t>
      </w:r>
      <w:del w:id="16" w:author="YK" w:date="2011-03-12T14:49:00Z">
        <w:r w:rsidRPr="00966BBC">
          <w:rPr>
            <w:rFonts w:cs="Arial"/>
            <w:bCs/>
            <w:szCs w:val="24"/>
          </w:rPr>
          <w:delText xml:space="preserve">the final </w:delText>
        </w:r>
      </w:del>
      <w:r w:rsidR="002F5F23">
        <w:rPr>
          <w:rFonts w:cs="Arial"/>
          <w:bCs/>
          <w:szCs w:val="24"/>
        </w:rPr>
        <w:t>RefPicList0 or RefPicList1</w:t>
      </w:r>
      <w:del w:id="17" w:author="YK" w:date="2011-03-12T14:49:00Z">
        <w:r w:rsidRPr="00966BBC">
          <w:rPr>
            <w:rFonts w:cs="Arial"/>
            <w:bCs/>
            <w:szCs w:val="24"/>
          </w:rPr>
          <w:delText>, and thus the overall optimal compression</w:delText>
        </w:r>
      </w:del>
      <w:ins w:id="18" w:author="YK" w:date="2011-03-12T14:49:00Z">
        <w:r w:rsidR="002F5F23">
          <w:rPr>
            <w:rFonts w:cs="Arial"/>
            <w:bCs/>
            <w:szCs w:val="24"/>
          </w:rPr>
          <w:t>. This can cause coding</w:t>
        </w:r>
      </w:ins>
      <w:r w:rsidR="002F5F23">
        <w:rPr>
          <w:rFonts w:cs="Arial"/>
          <w:bCs/>
          <w:szCs w:val="24"/>
        </w:rPr>
        <w:t xml:space="preserve"> efficiency </w:t>
      </w:r>
      <w:del w:id="19" w:author="YK" w:date="2011-03-12T14:49:00Z">
        <w:r w:rsidRPr="00966BBC">
          <w:rPr>
            <w:rFonts w:cs="Arial"/>
            <w:bCs/>
            <w:szCs w:val="24"/>
          </w:rPr>
          <w:delText>cannot be achieved.</w:delText>
        </w:r>
      </w:del>
      <w:ins w:id="20" w:author="YK" w:date="2011-03-12T14:49:00Z">
        <w:r w:rsidR="002F5F23">
          <w:rPr>
            <w:rFonts w:cs="Arial"/>
            <w:bCs/>
            <w:szCs w:val="24"/>
          </w:rPr>
          <w:t xml:space="preserve">loss in uni-prediction mode. </w:t>
        </w:r>
      </w:ins>
    </w:p>
    <w:p w:rsidR="00966BBC" w:rsidRPr="00966BBC" w:rsidRDefault="00966BBC" w:rsidP="00966BBC">
      <w:pPr>
        <w:pStyle w:val="ListParagraph"/>
        <w:numPr>
          <w:ilvl w:val="0"/>
          <w:numId w:val="22"/>
        </w:numPr>
        <w:ind w:firstLineChars="0"/>
        <w:rPr>
          <w:rFonts w:cs="Arial"/>
          <w:bCs/>
          <w:szCs w:val="24"/>
        </w:rPr>
      </w:pPr>
      <w:r w:rsidRPr="00966BBC">
        <w:rPr>
          <w:rFonts w:cs="Arial"/>
          <w:bCs/>
          <w:szCs w:val="24"/>
        </w:rPr>
        <w:t xml:space="preserve">One possible solution to the above problem is to </w:t>
      </w:r>
      <w:del w:id="21" w:author="YK" w:date="2011-03-12T14:49:00Z">
        <w:r w:rsidRPr="00966BBC">
          <w:rPr>
            <w:rFonts w:cs="Arial"/>
            <w:bCs/>
            <w:szCs w:val="24"/>
          </w:rPr>
          <w:delText>decide</w:delText>
        </w:r>
      </w:del>
      <w:ins w:id="22" w:author="YK" w:date="2011-03-12T14:49:00Z">
        <w:r w:rsidR="00BE6BE5">
          <w:rPr>
            <w:rFonts w:cs="Arial"/>
            <w:bCs/>
            <w:szCs w:val="24"/>
          </w:rPr>
          <w:t>determine</w:t>
        </w:r>
      </w:ins>
      <w:r w:rsidR="00BE6BE5">
        <w:rPr>
          <w:rFonts w:cs="Arial"/>
          <w:bCs/>
          <w:szCs w:val="24"/>
        </w:rPr>
        <w:t xml:space="preserve"> </w:t>
      </w:r>
      <w:r w:rsidRPr="00966BBC">
        <w:rPr>
          <w:rFonts w:cs="Arial"/>
          <w:bCs/>
          <w:szCs w:val="24"/>
        </w:rPr>
        <w:t>the final RefPicList0</w:t>
      </w:r>
      <w:del w:id="23" w:author="YK" w:date="2011-03-12T14:49:00Z">
        <w:r w:rsidRPr="00966BBC">
          <w:rPr>
            <w:rFonts w:cs="Arial"/>
            <w:bCs/>
            <w:szCs w:val="24"/>
          </w:rPr>
          <w:delText xml:space="preserve"> or</w:delText>
        </w:r>
      </w:del>
      <w:ins w:id="24" w:author="YK" w:date="2011-03-12T14:49:00Z">
        <w:r w:rsidR="00000F5A">
          <w:rPr>
            <w:rFonts w:cs="Arial"/>
            <w:bCs/>
            <w:szCs w:val="24"/>
          </w:rPr>
          <w:t>,</w:t>
        </w:r>
        <w:r w:rsidRPr="00966BBC">
          <w:rPr>
            <w:rFonts w:cs="Arial"/>
            <w:bCs/>
            <w:szCs w:val="24"/>
          </w:rPr>
          <w:t xml:space="preserve"> </w:t>
        </w:r>
        <w:r w:rsidR="00000F5A">
          <w:rPr>
            <w:rFonts w:cs="Arial"/>
            <w:bCs/>
            <w:szCs w:val="24"/>
          </w:rPr>
          <w:t>the final</w:t>
        </w:r>
      </w:ins>
      <w:r w:rsidRPr="00966BBC">
        <w:rPr>
          <w:rFonts w:cs="Arial"/>
          <w:bCs/>
          <w:szCs w:val="24"/>
        </w:rPr>
        <w:t xml:space="preserve"> RefPicList1 </w:t>
      </w:r>
      <w:del w:id="25" w:author="YK" w:date="2011-03-12T14:49:00Z">
        <w:r w:rsidRPr="00966BBC">
          <w:rPr>
            <w:rFonts w:cs="Arial"/>
            <w:bCs/>
            <w:szCs w:val="24"/>
          </w:rPr>
          <w:delText>with the creation of</w:delText>
        </w:r>
      </w:del>
      <w:ins w:id="26" w:author="YK" w:date="2011-03-12T14:49:00Z">
        <w:r w:rsidR="00000F5A">
          <w:rPr>
            <w:rFonts w:cs="Arial"/>
            <w:bCs/>
            <w:szCs w:val="24"/>
          </w:rPr>
          <w:t>and</w:t>
        </w:r>
      </w:ins>
      <w:r w:rsidR="00000F5A">
        <w:rPr>
          <w:rFonts w:cs="Arial"/>
          <w:bCs/>
          <w:szCs w:val="24"/>
        </w:rPr>
        <w:t xml:space="preserve"> </w:t>
      </w:r>
      <w:r w:rsidRPr="00966BBC">
        <w:rPr>
          <w:rFonts w:cs="Arial"/>
          <w:bCs/>
          <w:szCs w:val="24"/>
        </w:rPr>
        <w:t xml:space="preserve">the combined list LC </w:t>
      </w:r>
      <w:del w:id="27" w:author="YK" w:date="2011-03-12T14:49:00Z">
        <w:r w:rsidRPr="00966BBC">
          <w:rPr>
            <w:rFonts w:cs="Arial"/>
            <w:bCs/>
            <w:szCs w:val="24"/>
          </w:rPr>
          <w:delText>in mind</w:delText>
        </w:r>
      </w:del>
      <w:ins w:id="28" w:author="YK" w:date="2011-03-12T14:49:00Z">
        <w:r w:rsidR="00000F5A">
          <w:rPr>
            <w:rFonts w:cs="Arial"/>
            <w:bCs/>
            <w:szCs w:val="24"/>
          </w:rPr>
          <w:t>altogether</w:t>
        </w:r>
      </w:ins>
      <w:r w:rsidRPr="00966BBC">
        <w:rPr>
          <w:rFonts w:cs="Arial"/>
          <w:bCs/>
          <w:szCs w:val="24"/>
        </w:rPr>
        <w:t>. However,</w:t>
      </w:r>
      <w:r w:rsidR="00BE6BE5">
        <w:rPr>
          <w:rFonts w:cs="Arial"/>
          <w:bCs/>
          <w:szCs w:val="24"/>
        </w:rPr>
        <w:t xml:space="preserve"> </w:t>
      </w:r>
      <w:del w:id="29" w:author="YK" w:date="2011-03-12T14:49:00Z">
        <w:r w:rsidRPr="00966BBC">
          <w:rPr>
            <w:rFonts w:cs="Arial"/>
            <w:bCs/>
            <w:szCs w:val="24"/>
          </w:rPr>
          <w:delText>taking</w:delText>
        </w:r>
      </w:del>
      <w:ins w:id="30" w:author="YK" w:date="2011-03-12T14:49:00Z">
        <w:r w:rsidR="00BE6BE5">
          <w:rPr>
            <w:rFonts w:cs="Arial"/>
            <w:bCs/>
            <w:szCs w:val="24"/>
          </w:rPr>
          <w:t>such a process needs to take</w:t>
        </w:r>
      </w:ins>
      <w:r w:rsidR="00BE6BE5">
        <w:rPr>
          <w:rFonts w:cs="Arial"/>
          <w:bCs/>
          <w:szCs w:val="24"/>
        </w:rPr>
        <w:t xml:space="preserve"> into </w:t>
      </w:r>
      <w:del w:id="31" w:author="YK" w:date="2011-03-12T14:49:00Z">
        <w:r w:rsidRPr="00966BBC">
          <w:rPr>
            <w:rFonts w:cs="Arial"/>
            <w:bCs/>
            <w:szCs w:val="24"/>
          </w:rPr>
          <w:delText xml:space="preserve">consideration of the creation of LC in addition to deciding </w:delText>
        </w:r>
      </w:del>
      <w:ins w:id="32" w:author="YK" w:date="2011-03-12T14:49:00Z">
        <w:r w:rsidR="00BE6BE5">
          <w:rPr>
            <w:rFonts w:cs="Arial"/>
            <w:bCs/>
            <w:szCs w:val="24"/>
          </w:rPr>
          <w:t>account (</w:t>
        </w:r>
      </w:ins>
      <w:r w:rsidR="00BE6BE5">
        <w:rPr>
          <w:rFonts w:cs="Arial"/>
          <w:bCs/>
          <w:szCs w:val="24"/>
        </w:rPr>
        <w:t xml:space="preserve">1) which partitions </w:t>
      </w:r>
      <w:del w:id="33" w:author="YK" w:date="2011-03-12T14:49:00Z">
        <w:r w:rsidRPr="00966BBC">
          <w:rPr>
            <w:rFonts w:cs="Arial"/>
            <w:bCs/>
            <w:szCs w:val="24"/>
          </w:rPr>
          <w:delText>to be</w:delText>
        </w:r>
      </w:del>
      <w:ins w:id="34" w:author="YK" w:date="2011-03-12T14:49:00Z">
        <w:r w:rsidR="00BE6BE5">
          <w:rPr>
            <w:rFonts w:cs="Arial"/>
            <w:bCs/>
            <w:szCs w:val="24"/>
          </w:rPr>
          <w:t>are</w:t>
        </w:r>
      </w:ins>
      <w:r w:rsidR="00BE6BE5">
        <w:rPr>
          <w:rFonts w:cs="Arial"/>
          <w:bCs/>
          <w:szCs w:val="24"/>
        </w:rPr>
        <w:t xml:space="preserve"> coded </w:t>
      </w:r>
      <w:del w:id="35" w:author="YK" w:date="2011-03-12T14:49:00Z">
        <w:r w:rsidRPr="00966BBC">
          <w:rPr>
            <w:rFonts w:cs="Arial"/>
            <w:bCs/>
            <w:szCs w:val="24"/>
          </w:rPr>
          <w:delText xml:space="preserve">using the </w:delText>
        </w:r>
      </w:del>
      <w:ins w:id="36" w:author="YK" w:date="2011-03-12T14:49:00Z">
        <w:r w:rsidR="00BE6BE5">
          <w:rPr>
            <w:rFonts w:cs="Arial"/>
            <w:bCs/>
            <w:szCs w:val="24"/>
          </w:rPr>
          <w:t xml:space="preserve">in </w:t>
        </w:r>
      </w:ins>
      <w:r w:rsidR="00BE6BE5">
        <w:rPr>
          <w:rFonts w:cs="Arial"/>
          <w:bCs/>
          <w:szCs w:val="24"/>
        </w:rPr>
        <w:t>BiPred mode</w:t>
      </w:r>
      <w:del w:id="37" w:author="YK" w:date="2011-03-12T14:49:00Z">
        <w:r w:rsidRPr="00966BBC">
          <w:rPr>
            <w:rFonts w:cs="Arial"/>
            <w:bCs/>
            <w:szCs w:val="24"/>
          </w:rPr>
          <w:delText xml:space="preserve">, </w:delText>
        </w:r>
      </w:del>
      <w:ins w:id="38" w:author="YK" w:date="2011-03-12T14:49:00Z">
        <w:r w:rsidR="00000F5A">
          <w:rPr>
            <w:rFonts w:cs="Arial"/>
            <w:bCs/>
            <w:szCs w:val="24"/>
          </w:rPr>
          <w:t xml:space="preserve"> and which partitions are coded in uni-predicted mode</w:t>
        </w:r>
        <w:r w:rsidR="00BE6BE5">
          <w:rPr>
            <w:rFonts w:cs="Arial"/>
            <w:bCs/>
            <w:szCs w:val="24"/>
          </w:rPr>
          <w:t>; (</w:t>
        </w:r>
      </w:ins>
      <w:r w:rsidR="00BE6BE5">
        <w:rPr>
          <w:rFonts w:cs="Arial"/>
          <w:bCs/>
          <w:szCs w:val="24"/>
        </w:rPr>
        <w:t xml:space="preserve">2) which reference pictures </w:t>
      </w:r>
      <w:ins w:id="39" w:author="YK" w:date="2011-03-12T14:49:00Z">
        <w:r w:rsidR="00BE6BE5">
          <w:rPr>
            <w:rFonts w:cs="Arial"/>
            <w:bCs/>
            <w:szCs w:val="24"/>
          </w:rPr>
          <w:t xml:space="preserve">are used </w:t>
        </w:r>
        <w:r w:rsidR="00000F5A">
          <w:rPr>
            <w:rFonts w:cs="Arial"/>
            <w:bCs/>
            <w:szCs w:val="24"/>
          </w:rPr>
          <w:t xml:space="preserve">by each mode </w:t>
        </w:r>
      </w:ins>
      <w:r w:rsidR="00BE6BE5">
        <w:rPr>
          <w:rFonts w:cs="Arial"/>
          <w:bCs/>
          <w:szCs w:val="24"/>
        </w:rPr>
        <w:t xml:space="preserve">and </w:t>
      </w:r>
      <w:ins w:id="40" w:author="YK" w:date="2011-03-12T14:49:00Z">
        <w:r w:rsidR="00BE6BE5">
          <w:rPr>
            <w:rFonts w:cs="Arial"/>
            <w:bCs/>
            <w:szCs w:val="24"/>
          </w:rPr>
          <w:t>(</w:t>
        </w:r>
      </w:ins>
      <w:r w:rsidR="00BE6BE5">
        <w:rPr>
          <w:rFonts w:cs="Arial"/>
          <w:bCs/>
          <w:szCs w:val="24"/>
        </w:rPr>
        <w:t xml:space="preserve">3) </w:t>
      </w:r>
      <w:del w:id="41" w:author="YK" w:date="2011-03-12T14:49:00Z">
        <w:r w:rsidRPr="00966BBC">
          <w:rPr>
            <w:rFonts w:cs="Arial"/>
            <w:bCs/>
            <w:szCs w:val="24"/>
          </w:rPr>
          <w:delText>in which</w:delText>
        </w:r>
      </w:del>
      <w:ins w:id="42" w:author="YK" w:date="2011-03-12T14:49:00Z">
        <w:r w:rsidR="00BE6BE5">
          <w:rPr>
            <w:rFonts w:cs="Arial"/>
            <w:bCs/>
            <w:szCs w:val="24"/>
          </w:rPr>
          <w:t>the optimal</w:t>
        </w:r>
      </w:ins>
      <w:r w:rsidR="00BE6BE5">
        <w:rPr>
          <w:rFonts w:cs="Arial"/>
          <w:bCs/>
          <w:szCs w:val="24"/>
        </w:rPr>
        <w:t xml:space="preserve"> </w:t>
      </w:r>
      <w:r w:rsidR="00D11316">
        <w:rPr>
          <w:rFonts w:cs="Arial"/>
          <w:bCs/>
          <w:szCs w:val="24"/>
        </w:rPr>
        <w:t xml:space="preserve">order </w:t>
      </w:r>
      <w:del w:id="43" w:author="YK" w:date="2011-03-12T14:49:00Z">
        <w:r w:rsidRPr="00966BBC">
          <w:rPr>
            <w:rFonts w:cs="Arial"/>
            <w:bCs/>
            <w:szCs w:val="24"/>
          </w:rPr>
          <w:delText xml:space="preserve">to be used for the BiPred partitions makes the optimization problem much more complex. Such </w:delText>
        </w:r>
      </w:del>
      <w:ins w:id="44" w:author="YK" w:date="2011-03-12T14:49:00Z">
        <w:r w:rsidR="00D11316">
          <w:rPr>
            <w:rFonts w:cs="Arial"/>
            <w:bCs/>
            <w:szCs w:val="24"/>
          </w:rPr>
          <w:t>of the reference pictures</w:t>
        </w:r>
        <w:r w:rsidR="00BE6BE5">
          <w:rPr>
            <w:rFonts w:cs="Arial"/>
            <w:bCs/>
            <w:szCs w:val="24"/>
          </w:rPr>
          <w:t xml:space="preserve"> </w:t>
        </w:r>
        <w:r w:rsidR="005F12A4">
          <w:rPr>
            <w:rFonts w:cs="Arial"/>
            <w:bCs/>
            <w:szCs w:val="24"/>
          </w:rPr>
          <w:t xml:space="preserve">used by </w:t>
        </w:r>
        <w:r w:rsidR="00000F5A">
          <w:rPr>
            <w:rFonts w:cs="Arial"/>
            <w:bCs/>
            <w:szCs w:val="24"/>
          </w:rPr>
          <w:t xml:space="preserve">each </w:t>
        </w:r>
        <w:r w:rsidR="00D11316">
          <w:rPr>
            <w:rFonts w:cs="Arial"/>
            <w:bCs/>
            <w:szCs w:val="24"/>
          </w:rPr>
          <w:t xml:space="preserve">mode. </w:t>
        </w:r>
        <w:r w:rsidR="00B62F92">
          <w:rPr>
            <w:rFonts w:cs="Arial"/>
            <w:bCs/>
            <w:szCs w:val="24"/>
          </w:rPr>
          <w:t>These factors nonetheless cause</w:t>
        </w:r>
        <w:r w:rsidR="00D11316">
          <w:rPr>
            <w:rFonts w:cs="Arial"/>
            <w:bCs/>
            <w:szCs w:val="24"/>
          </w:rPr>
          <w:t xml:space="preserve"> undesirable increase in encoding </w:t>
        </w:r>
      </w:ins>
      <w:r w:rsidR="00D11316">
        <w:rPr>
          <w:rFonts w:cs="Arial"/>
          <w:bCs/>
          <w:szCs w:val="24"/>
        </w:rPr>
        <w:t>complexity</w:t>
      </w:r>
      <w:del w:id="45" w:author="YK" w:date="2011-03-12T14:49:00Z">
        <w:r w:rsidRPr="00966BBC">
          <w:rPr>
            <w:rFonts w:cs="Arial"/>
            <w:bCs/>
            <w:szCs w:val="24"/>
          </w:rPr>
          <w:delText xml:space="preserve"> increases directly </w:delText>
        </w:r>
        <w:r w:rsidR="0066440C">
          <w:rPr>
            <w:rFonts w:cs="Arial"/>
            <w:bCs/>
            <w:szCs w:val="24"/>
          </w:rPr>
          <w:delText xml:space="preserve">results in </w:delText>
        </w:r>
        <w:r w:rsidRPr="00966BBC">
          <w:rPr>
            <w:rFonts w:cs="Arial"/>
            <w:bCs/>
            <w:szCs w:val="24"/>
          </w:rPr>
          <w:delText>increased encoding and encoder complexit</w:delText>
        </w:r>
        <w:r w:rsidR="00001BD4">
          <w:rPr>
            <w:rFonts w:cs="Arial"/>
            <w:bCs/>
            <w:szCs w:val="24"/>
          </w:rPr>
          <w:delText>ies</w:delText>
        </w:r>
        <w:r w:rsidRPr="00966BBC">
          <w:rPr>
            <w:rFonts w:cs="Arial"/>
            <w:bCs/>
            <w:szCs w:val="24"/>
          </w:rPr>
          <w:delText>.</w:delText>
        </w:r>
      </w:del>
      <w:ins w:id="46" w:author="YK" w:date="2011-03-12T14:49:00Z">
        <w:r w:rsidR="00D11316">
          <w:rPr>
            <w:rFonts w:cs="Arial"/>
            <w:bCs/>
            <w:szCs w:val="24"/>
          </w:rPr>
          <w:t>.</w:t>
        </w:r>
      </w:ins>
      <w:r w:rsidR="00D11316">
        <w:rPr>
          <w:rFonts w:cs="Arial"/>
          <w:bCs/>
          <w:szCs w:val="24"/>
        </w:rPr>
        <w:t xml:space="preserve"> </w:t>
      </w:r>
      <w:r w:rsidRPr="00966BBC">
        <w:rPr>
          <w:rFonts w:cs="Arial"/>
          <w:bCs/>
          <w:szCs w:val="24"/>
        </w:rPr>
        <w:t>An alternative is to use a less complex encoder implementation and/or encoding process</w:t>
      </w:r>
      <w:r w:rsidR="00001BD4">
        <w:rPr>
          <w:rFonts w:cs="Arial"/>
          <w:bCs/>
          <w:szCs w:val="24"/>
        </w:rPr>
        <w:t>, but</w:t>
      </w:r>
      <w:r w:rsidRPr="00966BBC">
        <w:rPr>
          <w:rFonts w:cs="Arial"/>
          <w:bCs/>
          <w:szCs w:val="24"/>
        </w:rPr>
        <w:t xml:space="preserve"> at the cost of sub-optimal compression efficiency. </w:t>
      </w:r>
    </w:p>
    <w:p w:rsidR="00966BBC" w:rsidRDefault="00966BBC" w:rsidP="00966BBC">
      <w:pPr>
        <w:pStyle w:val="ListParagraph"/>
        <w:numPr>
          <w:ilvl w:val="0"/>
          <w:numId w:val="22"/>
        </w:numPr>
        <w:ind w:firstLineChars="0"/>
        <w:rPr>
          <w:rFonts w:cs="Arial"/>
          <w:bCs/>
          <w:szCs w:val="24"/>
        </w:rPr>
      </w:pPr>
      <w:del w:id="47" w:author="YK" w:date="2011-03-12T14:49:00Z">
        <w:r w:rsidRPr="00966BBC">
          <w:rPr>
            <w:rFonts w:cs="Arial"/>
            <w:bCs/>
            <w:szCs w:val="24"/>
          </w:rPr>
          <w:delText>On</w:delText>
        </w:r>
      </w:del>
      <w:ins w:id="48" w:author="YK" w:date="2011-03-12T14:49:00Z">
        <w:r w:rsidR="00D11316">
          <w:rPr>
            <w:rFonts w:cs="Arial"/>
            <w:bCs/>
            <w:szCs w:val="24"/>
          </w:rPr>
          <w:t>At</w:t>
        </w:r>
      </w:ins>
      <w:r w:rsidRPr="00966BBC">
        <w:rPr>
          <w:rFonts w:cs="Arial"/>
          <w:bCs/>
          <w:szCs w:val="24"/>
        </w:rPr>
        <w:t xml:space="preserve"> </w:t>
      </w:r>
      <w:r w:rsidR="00001BD4">
        <w:rPr>
          <w:rFonts w:cs="Arial"/>
          <w:bCs/>
          <w:szCs w:val="24"/>
        </w:rPr>
        <w:t xml:space="preserve">the </w:t>
      </w:r>
      <w:r w:rsidRPr="00966BBC">
        <w:rPr>
          <w:rFonts w:cs="Arial"/>
          <w:bCs/>
          <w:szCs w:val="24"/>
        </w:rPr>
        <w:t xml:space="preserve">decoder side, in addition to existing reference picture list modification process that is identical for </w:t>
      </w:r>
      <w:ins w:id="49" w:author="YK" w:date="2011-03-12T14:49:00Z">
        <w:r w:rsidR="00D11316">
          <w:rPr>
            <w:rFonts w:cs="Arial"/>
            <w:bCs/>
            <w:szCs w:val="24"/>
          </w:rPr>
          <w:t xml:space="preserve">the </w:t>
        </w:r>
      </w:ins>
      <w:r w:rsidR="00001BD4">
        <w:rPr>
          <w:rFonts w:cs="Arial"/>
          <w:bCs/>
          <w:szCs w:val="24"/>
        </w:rPr>
        <w:t xml:space="preserve">creation of </w:t>
      </w:r>
      <w:r w:rsidRPr="00966BBC">
        <w:rPr>
          <w:rFonts w:cs="Arial"/>
          <w:bCs/>
          <w:szCs w:val="24"/>
        </w:rPr>
        <w:t xml:space="preserve">list 0 and </w:t>
      </w:r>
      <w:r w:rsidR="00001BD4">
        <w:rPr>
          <w:rFonts w:cs="Arial"/>
          <w:bCs/>
          <w:szCs w:val="24"/>
        </w:rPr>
        <w:t xml:space="preserve">creation of </w:t>
      </w:r>
      <w:r w:rsidRPr="00966BBC">
        <w:rPr>
          <w:rFonts w:cs="Arial"/>
          <w:bCs/>
          <w:szCs w:val="24"/>
        </w:rPr>
        <w:t xml:space="preserve">list 1, two different </w:t>
      </w:r>
      <w:r w:rsidR="0066440C">
        <w:rPr>
          <w:rFonts w:cs="Arial"/>
          <w:bCs/>
          <w:szCs w:val="24"/>
        </w:rPr>
        <w:t xml:space="preserve">new </w:t>
      </w:r>
      <w:r w:rsidRPr="00966BBC">
        <w:rPr>
          <w:rFonts w:cs="Arial"/>
          <w:bCs/>
          <w:szCs w:val="24"/>
        </w:rPr>
        <w:t xml:space="preserve">optional processes for </w:t>
      </w:r>
      <w:del w:id="50" w:author="YK" w:date="2011-03-12T14:49:00Z">
        <w:r w:rsidRPr="00966BBC">
          <w:rPr>
            <w:rFonts w:cs="Arial"/>
            <w:bCs/>
            <w:szCs w:val="24"/>
          </w:rPr>
          <w:delText>creation of</w:delText>
        </w:r>
      </w:del>
      <w:ins w:id="51" w:author="YK" w:date="2011-03-12T14:49:00Z">
        <w:r w:rsidR="00D11316">
          <w:rPr>
            <w:rFonts w:cs="Arial"/>
            <w:bCs/>
            <w:szCs w:val="24"/>
          </w:rPr>
          <w:t>creating</w:t>
        </w:r>
      </w:ins>
      <w:r w:rsidR="00D11316">
        <w:rPr>
          <w:rFonts w:cs="Arial"/>
          <w:bCs/>
          <w:szCs w:val="24"/>
        </w:rPr>
        <w:t xml:space="preserve"> </w:t>
      </w:r>
      <w:r w:rsidRPr="00966BBC">
        <w:rPr>
          <w:rFonts w:cs="Arial"/>
          <w:bCs/>
          <w:szCs w:val="24"/>
        </w:rPr>
        <w:t>the combined list LC need to</w:t>
      </w:r>
      <w:r w:rsidR="00190B16">
        <w:rPr>
          <w:rFonts w:cs="Arial"/>
          <w:bCs/>
          <w:szCs w:val="24"/>
        </w:rPr>
        <w:t xml:space="preserve"> be implemented.</w:t>
      </w:r>
    </w:p>
    <w:p w:rsidR="00001BD4" w:rsidRDefault="00001BD4" w:rsidP="00001BD4">
      <w:pPr>
        <w:pStyle w:val="Heading1"/>
      </w:pPr>
      <w:r>
        <w:lastRenderedPageBreak/>
        <w:t>Proposal</w:t>
      </w:r>
    </w:p>
    <w:p w:rsidR="00001BD4" w:rsidRPr="00001BD4" w:rsidRDefault="00001BD4" w:rsidP="00001BD4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To solve the above problems, this document proposes a </w:t>
      </w:r>
      <w:del w:id="52" w:author="YK" w:date="2011-03-12T14:49:00Z">
        <w:r>
          <w:rPr>
            <w:rFonts w:cs="Arial"/>
            <w:bCs/>
            <w:szCs w:val="24"/>
          </w:rPr>
          <w:delText xml:space="preserve">different </w:delText>
        </w:r>
      </w:del>
      <w:r w:rsidR="00190B16">
        <w:rPr>
          <w:rFonts w:cs="Arial"/>
          <w:bCs/>
          <w:szCs w:val="24"/>
        </w:rPr>
        <w:t xml:space="preserve">simpler </w:t>
      </w:r>
      <w:r>
        <w:rPr>
          <w:rFonts w:cs="Arial"/>
          <w:bCs/>
          <w:szCs w:val="24"/>
        </w:rPr>
        <w:t>design for</w:t>
      </w:r>
      <w:ins w:id="53" w:author="YK" w:date="2011-03-12T14:49:00Z">
        <w:r>
          <w:rPr>
            <w:rFonts w:cs="Arial"/>
            <w:bCs/>
            <w:szCs w:val="24"/>
          </w:rPr>
          <w:t xml:space="preserve"> </w:t>
        </w:r>
        <w:r w:rsidR="00452838">
          <w:rPr>
            <w:rFonts w:cs="Arial"/>
            <w:bCs/>
            <w:szCs w:val="24"/>
          </w:rPr>
          <w:t>the</w:t>
        </w:r>
      </w:ins>
      <w:r w:rsidR="00452838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creation of the combined reference picture list, LC, for uni-predicted partitions. In the proposed design, LC is not created from the final </w:t>
      </w:r>
      <w:r w:rsidRPr="00F871FF">
        <w:rPr>
          <w:rFonts w:cs="Arial"/>
          <w:bCs/>
          <w:szCs w:val="24"/>
        </w:rPr>
        <w:t>RefPicList0</w:t>
      </w:r>
      <w:r>
        <w:rPr>
          <w:rFonts w:cs="Arial"/>
          <w:bCs/>
          <w:szCs w:val="24"/>
        </w:rPr>
        <w:t xml:space="preserve"> and RefPicList1, but rather from </w:t>
      </w:r>
      <w:ins w:id="54" w:author="YK" w:date="2011-03-12T14:49:00Z">
        <w:r>
          <w:rPr>
            <w:rFonts w:cs="Arial"/>
            <w:bCs/>
            <w:szCs w:val="24"/>
          </w:rPr>
          <w:t xml:space="preserve">all </w:t>
        </w:r>
      </w:ins>
      <w:r w:rsidR="00452838">
        <w:rPr>
          <w:rFonts w:cs="Arial"/>
          <w:bCs/>
          <w:szCs w:val="24"/>
        </w:rPr>
        <w:t>the</w:t>
      </w:r>
      <w:del w:id="55" w:author="YK" w:date="2011-03-12T14:49:00Z">
        <w:r>
          <w:rPr>
            <w:rFonts w:cs="Arial"/>
            <w:bCs/>
            <w:szCs w:val="24"/>
          </w:rPr>
          <w:delText xml:space="preserve"> all</w:delText>
        </w:r>
      </w:del>
      <w:r w:rsidR="00452838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short-term and long-term reference pictures, by reusing the </w:t>
      </w:r>
      <w:r w:rsidR="00190B16">
        <w:rPr>
          <w:rFonts w:cs="Arial"/>
          <w:bCs/>
          <w:szCs w:val="24"/>
        </w:rPr>
        <w:t xml:space="preserve">existing </w:t>
      </w:r>
      <w:r>
        <w:rPr>
          <w:rFonts w:cs="Arial"/>
          <w:bCs/>
          <w:szCs w:val="24"/>
        </w:rPr>
        <w:t xml:space="preserve">steps of the reference picture list construction process, namely initialization, truncation, and modification as they </w:t>
      </w:r>
      <w:del w:id="56" w:author="YK" w:date="2011-03-12T14:49:00Z">
        <w:r>
          <w:rPr>
            <w:rFonts w:cs="Arial"/>
            <w:bCs/>
            <w:szCs w:val="24"/>
          </w:rPr>
          <w:delText>exist.</w:delText>
        </w:r>
      </w:del>
      <w:ins w:id="57" w:author="YK" w:date="2011-03-12T14:49:00Z">
        <w:r w:rsidR="00452838">
          <w:rPr>
            <w:rFonts w:cs="Arial"/>
            <w:bCs/>
            <w:szCs w:val="24"/>
          </w:rPr>
          <w:t>are</w:t>
        </w:r>
        <w:r>
          <w:rPr>
            <w:rFonts w:cs="Arial"/>
            <w:bCs/>
            <w:szCs w:val="24"/>
          </w:rPr>
          <w:t>.</w:t>
        </w:r>
      </w:ins>
      <w:r>
        <w:rPr>
          <w:rFonts w:cs="Arial"/>
          <w:bCs/>
          <w:szCs w:val="24"/>
        </w:rPr>
        <w:t xml:space="preserve"> Furthermore, the first step, initialization, is skipped, by reusing the initial RefPicList0 or RefPicList1 before the tru</w:t>
      </w:r>
      <w:r w:rsidR="00190B16">
        <w:rPr>
          <w:rFonts w:cs="Arial"/>
          <w:bCs/>
          <w:szCs w:val="24"/>
        </w:rPr>
        <w:t>ncation and modification steps.</w:t>
      </w:r>
      <w:r w:rsidR="003667E6">
        <w:rPr>
          <w:rFonts w:cs="Arial"/>
          <w:bCs/>
          <w:szCs w:val="24"/>
        </w:rPr>
        <w:t xml:space="preserve"> The syntax change, semantics and the process for LC generation are described in the following subsections.</w:t>
      </w:r>
    </w:p>
    <w:p w:rsidR="001531F2" w:rsidRDefault="001531F2" w:rsidP="001531F2">
      <w:pPr>
        <w:pStyle w:val="Heading2"/>
      </w:pPr>
      <w:r>
        <w:t>Syntax change</w:t>
      </w:r>
    </w:p>
    <w:p w:rsidR="00001BD4" w:rsidRPr="00001BD4" w:rsidRDefault="00001BD4" w:rsidP="00001BD4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The proposed syntax changes include addition of one new syntax element in </w:t>
      </w:r>
      <w:r w:rsidR="00E1523A">
        <w:rPr>
          <w:rFonts w:cs="Arial"/>
          <w:bCs/>
          <w:szCs w:val="24"/>
        </w:rPr>
        <w:t xml:space="preserve">the </w:t>
      </w:r>
      <w:r>
        <w:rPr>
          <w:rFonts w:cs="Arial"/>
          <w:bCs/>
          <w:szCs w:val="24"/>
        </w:rPr>
        <w:t xml:space="preserve">picture parameter set </w:t>
      </w:r>
      <w:r w:rsidR="00E1523A">
        <w:rPr>
          <w:rFonts w:cs="Arial"/>
          <w:bCs/>
          <w:szCs w:val="24"/>
        </w:rPr>
        <w:t xml:space="preserve">syntax </w:t>
      </w:r>
      <w:r>
        <w:rPr>
          <w:rFonts w:cs="Arial"/>
          <w:bCs/>
          <w:szCs w:val="24"/>
        </w:rPr>
        <w:t>and two new syntax elements in the reference picture list modification syntax, as shown in the following modified syntax tables</w:t>
      </w:r>
      <w:r w:rsidR="00E1523A">
        <w:rPr>
          <w:rFonts w:cs="Arial"/>
          <w:bCs/>
          <w:szCs w:val="24"/>
        </w:rPr>
        <w:t xml:space="preserve"> (changes are highlighted)</w:t>
      </w:r>
      <w:r>
        <w:rPr>
          <w:rFonts w:cs="Arial"/>
          <w:bCs/>
          <w:szCs w:val="24"/>
        </w:rPr>
        <w:t xml:space="preserve">: </w:t>
      </w:r>
    </w:p>
    <w:p w:rsidR="00001BD4" w:rsidRPr="00001BD4" w:rsidRDefault="00001BD4" w:rsidP="00001BD4">
      <w:pPr>
        <w:rPr>
          <w:rFonts w:cs="Arial"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4"/>
        <w:gridCol w:w="1157"/>
      </w:tblGrid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>pic_parameter_set_rbsp( ) {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heading"/>
            </w:pPr>
            <w:r w:rsidRPr="003C1DC6">
              <w:t>Descriptor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rPr>
                <w:b/>
                <w:bCs/>
                <w:sz w:val="22"/>
                <w:szCs w:val="22"/>
              </w:rPr>
            </w:pPr>
            <w:r w:rsidRPr="003C1DC6">
              <w:rPr>
                <w:b/>
                <w:bCs/>
              </w:rPr>
              <w:tab/>
              <w:t>pic_parameter_set_id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rPr>
                <w:b/>
                <w:bCs/>
                <w:sz w:val="22"/>
                <w:szCs w:val="22"/>
              </w:rPr>
            </w:pPr>
            <w:r w:rsidRPr="003C1DC6">
              <w:rPr>
                <w:b/>
                <w:bCs/>
              </w:rPr>
              <w:tab/>
              <w:t>seq_parameter_set_id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rPr>
                <w:b/>
                <w:sz w:val="22"/>
                <w:szCs w:val="22"/>
              </w:rPr>
            </w:pPr>
            <w:r w:rsidRPr="003C1DC6">
              <w:rPr>
                <w:b/>
              </w:rPr>
              <w:tab/>
              <w:t>entropy_coding_mode_flag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u(1)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rPr>
                <w:b/>
                <w:lang w:val="pt-BR"/>
              </w:rPr>
            </w:pPr>
            <w:r w:rsidRPr="003C1DC6">
              <w:rPr>
                <w:lang w:val="pt-BR"/>
              </w:rPr>
              <w:tab/>
            </w:r>
            <w:r w:rsidRPr="003C1DC6">
              <w:rPr>
                <w:b/>
                <w:lang w:val="pt-BR"/>
              </w:rPr>
              <w:t>num_ref_idx_l0_default_active_minus1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rPr>
                <w:lang w:val="pt-BR"/>
              </w:rPr>
            </w:pPr>
            <w:r w:rsidRPr="003C1DC6">
              <w:rPr>
                <w:lang w:val="pt-BR"/>
              </w:rPr>
              <w:tab/>
            </w:r>
            <w:r w:rsidRPr="003C1DC6">
              <w:rPr>
                <w:b/>
                <w:lang w:val="pt-BR"/>
              </w:rPr>
              <w:t>num_ref_idx_l1_default_active_minus1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  <w:lang w:val="pt-BR"/>
              </w:rPr>
            </w:pPr>
            <w:r w:rsidRPr="003C1DC6">
              <w:rPr>
                <w:lang w:val="pt-BR"/>
              </w:rPr>
              <w:tab/>
            </w:r>
            <w:r w:rsidRPr="00001BD4">
              <w:rPr>
                <w:b/>
                <w:highlight w:val="yellow"/>
                <w:lang w:val="pt-BR"/>
              </w:rPr>
              <w:t>num_ref_idx_lc_default_active_minus1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001BD4">
              <w:rPr>
                <w:highlight w:val="yellow"/>
              </w:rPr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keepLines w:val="0"/>
            </w:pPr>
            <w:r w:rsidRPr="003C1DC6">
              <w:tab/>
            </w:r>
            <w:r w:rsidRPr="003C1DC6">
              <w:rPr>
                <w:b/>
                <w:bCs/>
              </w:rPr>
              <w:t>pic_init_qp_minus26</w:t>
            </w:r>
            <w:r w:rsidRPr="003C1DC6">
              <w:t xml:space="preserve">  </w:t>
            </w:r>
            <w:r w:rsidRPr="003C1DC6">
              <w:rPr>
                <w:b/>
                <w:bCs/>
              </w:rPr>
              <w:t>/</w:t>
            </w:r>
            <w:r w:rsidRPr="003C1DC6">
              <w:t>* relative to 26 */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  <w:keepLines w:val="0"/>
            </w:pPr>
            <w:r w:rsidRPr="003C1DC6">
              <w:t>se(v)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keepLines w:val="0"/>
            </w:pPr>
            <w:r w:rsidRPr="003C1DC6">
              <w:rPr>
                <w:b/>
                <w:bCs/>
              </w:rPr>
              <w:tab/>
              <w:t>constrained_intra_pred_flag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  <w:keepLines w:val="0"/>
            </w:pPr>
            <w:r w:rsidRPr="003C1DC6">
              <w:t>u(1)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keepNext w:val="0"/>
              <w:keepLines w:val="0"/>
            </w:pPr>
            <w:r w:rsidRPr="003C1DC6">
              <w:tab/>
              <w:t>rbsp_trailing_bits( 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  <w:keepNext w:val="0"/>
              <w:keepLines w:val="0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744" w:type="dxa"/>
          </w:tcPr>
          <w:p w:rsidR="00001BD4" w:rsidRPr="003C1DC6" w:rsidRDefault="00001BD4" w:rsidP="008147D7">
            <w:pPr>
              <w:pStyle w:val="tablesyntax"/>
              <w:keepNext w:val="0"/>
              <w:keepLines w:val="0"/>
            </w:pPr>
            <w:r w:rsidRPr="003C1DC6">
              <w:t>}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  <w:keepNext w:val="0"/>
              <w:keepLines w:val="0"/>
            </w:pPr>
          </w:p>
        </w:tc>
      </w:tr>
    </w:tbl>
    <w:p w:rsidR="00001BD4" w:rsidRDefault="00001BD4" w:rsidP="00001BD4">
      <w:pPr>
        <w:keepNext/>
      </w:pPr>
    </w:p>
    <w:tbl>
      <w:tblPr>
        <w:tblW w:w="7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5"/>
        <w:gridCol w:w="1157"/>
      </w:tblGrid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>ref_pic_list_modification( ) {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heading"/>
            </w:pPr>
            <w:r w:rsidRPr="003C1DC6">
              <w:t>Descriptor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  <w:t xml:space="preserve">if( slice_type % 5  !=  2  &amp;&amp;  slice_type % 5  !=  4 ) { 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ref_pic_list_modification_flag_l0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u(1)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  <w:t>if( ref_pic_list_modification_flag_l0 )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  <w:t>do {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  <w:rPr>
                <w:b/>
                <w:bCs/>
              </w:rPr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</w:rPr>
              <w:t>modification</w:t>
            </w:r>
            <w:r w:rsidRPr="003C1DC6">
              <w:rPr>
                <w:b/>
                <w:bCs/>
              </w:rPr>
              <w:t>_of_pic_nums_idc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  <w:t>if( modification_of_pic_nums_idc  = =  0  | |</w:t>
            </w:r>
            <w:r w:rsidRPr="003C1DC6">
              <w:br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  <w:t>modification_of_pic_nums_idc  = =  1 )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  <w:rPr>
                <w:b/>
                <w:lang w:val="pt-BR"/>
              </w:rPr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lang w:val="pt-BR"/>
              </w:rPr>
              <w:t>abs_diff_pic_num_minus1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heading"/>
              <w:rPr>
                <w:b w:val="0"/>
              </w:rPr>
            </w:pPr>
            <w:r w:rsidRPr="003C1DC6">
              <w:rPr>
                <w:b w:val="0"/>
              </w:rPr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  <w:t>else if( modification_of_pic_nums_idc  = =  2 )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  <w:rPr>
                <w:b/>
                <w:bCs/>
              </w:rPr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long_term_pic_num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  <w:t>} while( modification_of_pic_nums_idc  !=  3 )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  <w:t>}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  <w:t xml:space="preserve">if( slice_type % 5  = =  1 ) { 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ref_pic_list_modification_flag_l1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u(1)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  <w:t>if( ref_pic_list_modification_flag_l1 )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  <w:t>do {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  <w:rPr>
                <w:b/>
                <w:bCs/>
              </w:rPr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</w:rPr>
              <w:t>modification</w:t>
            </w:r>
            <w:r w:rsidRPr="003C1DC6">
              <w:rPr>
                <w:b/>
                <w:bCs/>
              </w:rPr>
              <w:t>_of_pic_nums_idc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  <w:t>if( modification_of_pic_nums_idc  = =  0  | |</w:t>
            </w:r>
            <w:r w:rsidRPr="003C1DC6">
              <w:br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  <w:t>modification_of_pic_nums_idc  = =  1 )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  <w:rPr>
                <w:b/>
                <w:lang w:val="pt-BR"/>
              </w:rPr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lang w:val="pt-BR"/>
              </w:rPr>
              <w:t>abs_diff_pic_num_minus1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heading"/>
              <w:rPr>
                <w:b w:val="0"/>
              </w:rPr>
            </w:pPr>
            <w:r w:rsidRPr="003C1DC6">
              <w:rPr>
                <w:b w:val="0"/>
              </w:rPr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  <w:t>else if( modification_of_pic_nums_idc  = =  2 )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  <w:rPr>
                <w:b/>
                <w:bCs/>
              </w:rPr>
            </w:pP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tab/>
            </w:r>
            <w:r w:rsidRPr="003C1DC6">
              <w:rPr>
                <w:b/>
                <w:bCs/>
              </w:rPr>
              <w:t>long_term_pic_num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  <w:r w:rsidRPr="003C1DC6">
              <w:t>ue(v)</w:t>
            </w: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</w:r>
            <w:r w:rsidRPr="003C1DC6">
              <w:tab/>
            </w:r>
            <w:r w:rsidRPr="003C1DC6">
              <w:tab/>
              <w:t>} while( modification_of_pic_nums_idc  !=  3 )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3C1DC6">
              <w:tab/>
            </w:r>
            <w:r w:rsidRPr="003C1DC6">
              <w:tab/>
            </w:r>
            <w:r w:rsidRPr="00001BD4">
              <w:rPr>
                <w:b/>
                <w:bCs/>
                <w:highlight w:val="yellow"/>
              </w:rPr>
              <w:t>ref_pic_list_modification_flag_lc_l0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  <w:r w:rsidRPr="00001BD4">
              <w:rPr>
                <w:highlight w:val="yellow"/>
              </w:rPr>
              <w:t>u(1)</w:t>
            </w: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b/>
                <w:bCs/>
                <w:highlight w:val="yellow"/>
              </w:rPr>
              <w:t>ref_pic_list_modification_flag_lc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  <w:r w:rsidRPr="00001BD4">
              <w:rPr>
                <w:highlight w:val="yellow"/>
              </w:rPr>
              <w:t>u(1)</w:t>
            </w: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if( ref_pic_list_modification_flag_lc ) {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if( num_ref_idx_active_override_flag )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b/>
                <w:highlight w:val="yellow"/>
                <w:lang w:val="pt-BR"/>
              </w:rPr>
            </w:pPr>
            <w:r w:rsidRPr="00001BD4">
              <w:rPr>
                <w:highlight w:val="yellow"/>
                <w:lang w:val="pt-BR"/>
              </w:rPr>
              <w:tab/>
            </w:r>
            <w:r w:rsidRPr="00001BD4">
              <w:rPr>
                <w:highlight w:val="yellow"/>
                <w:lang w:val="pt-BR"/>
              </w:rPr>
              <w:tab/>
            </w:r>
            <w:r w:rsidRPr="00001BD4">
              <w:rPr>
                <w:highlight w:val="yellow"/>
                <w:lang w:val="pt-BR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b/>
                <w:highlight w:val="yellow"/>
                <w:lang w:val="pt-BR"/>
              </w:rPr>
              <w:t>num_ref_idx_lc_active_minus1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  <w:r w:rsidRPr="00001BD4">
              <w:rPr>
                <w:highlight w:val="yellow"/>
              </w:rPr>
              <w:t>ue(v)</w:t>
            </w: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do {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b/>
                <w:bCs/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b/>
                <w:highlight w:val="yellow"/>
              </w:rPr>
              <w:t>modification</w:t>
            </w:r>
            <w:r w:rsidRPr="00001BD4">
              <w:rPr>
                <w:b/>
                <w:bCs/>
                <w:highlight w:val="yellow"/>
              </w:rPr>
              <w:t>_of_pic_nums_idc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  <w:r w:rsidRPr="00001BD4">
              <w:rPr>
                <w:highlight w:val="yellow"/>
              </w:rPr>
              <w:t>ue(v)</w:t>
            </w: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if( modification_of_pic_nums_idc  = =  0  | |</w:t>
            </w:r>
            <w:r w:rsidRPr="00001BD4">
              <w:rPr>
                <w:highlight w:val="yellow"/>
              </w:rPr>
              <w:br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modification_of_pic_nums_idc  = =  1 )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b/>
                <w:highlight w:val="yellow"/>
                <w:lang w:val="pt-BR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b/>
                <w:highlight w:val="yellow"/>
                <w:lang w:val="pt-BR"/>
              </w:rPr>
              <w:t>abs_diff_pic_num_minus1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heading"/>
              <w:rPr>
                <w:b w:val="0"/>
                <w:highlight w:val="yellow"/>
              </w:rPr>
            </w:pPr>
            <w:r w:rsidRPr="00001BD4">
              <w:rPr>
                <w:b w:val="0"/>
                <w:highlight w:val="yellow"/>
              </w:rPr>
              <w:t>ue(v)</w:t>
            </w: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else if( modification_of_pic_nums_idc  = =  2 )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b/>
                <w:bCs/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b/>
                <w:bCs/>
                <w:highlight w:val="yellow"/>
              </w:rPr>
              <w:t>long_term_pic_num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  <w:r w:rsidRPr="00001BD4">
              <w:rPr>
                <w:highlight w:val="yellow"/>
              </w:rPr>
              <w:t>ue(v)</w:t>
            </w:r>
          </w:p>
        </w:tc>
      </w:tr>
      <w:tr w:rsidR="00001BD4" w:rsidRPr="00001BD4" w:rsidTr="008147D7">
        <w:trPr>
          <w:cantSplit/>
          <w:jc w:val="center"/>
        </w:trPr>
        <w:tc>
          <w:tcPr>
            <w:tcW w:w="6655" w:type="dxa"/>
          </w:tcPr>
          <w:p w:rsidR="00001BD4" w:rsidRPr="00001BD4" w:rsidRDefault="00001BD4" w:rsidP="008147D7">
            <w:pPr>
              <w:pStyle w:val="tablesyntax"/>
              <w:rPr>
                <w:highlight w:val="yellow"/>
              </w:rPr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} while( modification_of_pic_nums_idc  !=  3 )</w:t>
            </w:r>
          </w:p>
        </w:tc>
        <w:tc>
          <w:tcPr>
            <w:tcW w:w="1157" w:type="dxa"/>
          </w:tcPr>
          <w:p w:rsidR="00001BD4" w:rsidRPr="00001BD4" w:rsidRDefault="00001BD4" w:rsidP="008147D7">
            <w:pPr>
              <w:pStyle w:val="tablecell"/>
              <w:rPr>
                <w:highlight w:val="yellow"/>
              </w:rPr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001BD4">
              <w:rPr>
                <w:highlight w:val="yellow"/>
              </w:rPr>
              <w:tab/>
            </w:r>
            <w:r w:rsidRPr="00001BD4">
              <w:rPr>
                <w:highlight w:val="yellow"/>
              </w:rPr>
              <w:tab/>
              <w:t>}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</w:pPr>
            <w:r w:rsidRPr="003C1DC6">
              <w:tab/>
              <w:t>}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  <w:tr w:rsidR="00001BD4" w:rsidRPr="003C1DC6" w:rsidTr="008147D7">
        <w:trPr>
          <w:cantSplit/>
          <w:jc w:val="center"/>
        </w:trPr>
        <w:tc>
          <w:tcPr>
            <w:tcW w:w="6655" w:type="dxa"/>
          </w:tcPr>
          <w:p w:rsidR="00001BD4" w:rsidRPr="003C1DC6" w:rsidRDefault="00001BD4" w:rsidP="008147D7">
            <w:pPr>
              <w:pStyle w:val="tablesyntax"/>
              <w:keepNext w:val="0"/>
            </w:pPr>
            <w:r w:rsidRPr="003C1DC6">
              <w:t>}</w:t>
            </w:r>
          </w:p>
        </w:tc>
        <w:tc>
          <w:tcPr>
            <w:tcW w:w="1157" w:type="dxa"/>
          </w:tcPr>
          <w:p w:rsidR="00001BD4" w:rsidRPr="003C1DC6" w:rsidRDefault="00001BD4" w:rsidP="008147D7">
            <w:pPr>
              <w:pStyle w:val="tablecell"/>
            </w:pPr>
          </w:p>
        </w:tc>
      </w:tr>
    </w:tbl>
    <w:p w:rsidR="001531F2" w:rsidRDefault="001531F2" w:rsidP="001531F2">
      <w:pPr>
        <w:pStyle w:val="Heading2"/>
      </w:pPr>
      <w:r>
        <w:t>Semantics</w:t>
      </w:r>
    </w:p>
    <w:p w:rsidR="00001BD4" w:rsidRPr="00001BD4" w:rsidRDefault="00001BD4" w:rsidP="00001BD4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The semantics of the new syntax elements are as follows.</w:t>
      </w:r>
    </w:p>
    <w:p w:rsidR="00001BD4" w:rsidRDefault="00001BD4" w:rsidP="00001BD4">
      <w:pPr>
        <w:tabs>
          <w:tab w:val="left" w:pos="794"/>
          <w:tab w:val="left" w:pos="1191"/>
          <w:tab w:val="left" w:pos="1588"/>
          <w:tab w:val="left" w:pos="1985"/>
        </w:tabs>
        <w:rPr>
          <w:b/>
          <w:lang w:val="pt-BR"/>
        </w:rPr>
      </w:pPr>
      <w:proofErr w:type="gramStart"/>
      <w:r w:rsidRPr="002B55D0">
        <w:rPr>
          <w:b/>
          <w:bCs/>
        </w:rPr>
        <w:lastRenderedPageBreak/>
        <w:t>num_ref_idx_l</w:t>
      </w:r>
      <w:r>
        <w:rPr>
          <w:b/>
          <w:bCs/>
        </w:rPr>
        <w:t>c</w:t>
      </w:r>
      <w:r w:rsidRPr="002B55D0">
        <w:rPr>
          <w:b/>
          <w:bCs/>
        </w:rPr>
        <w:t>_default_active_minus1</w:t>
      </w:r>
      <w:proofErr w:type="gramEnd"/>
      <w:r w:rsidRPr="002B55D0">
        <w:rPr>
          <w:bCs/>
        </w:rPr>
        <w:t xml:space="preserve"> </w:t>
      </w:r>
      <w:r w:rsidRPr="002B55D0">
        <w:t>specifies how num_ref_idx_l</w:t>
      </w:r>
      <w:r>
        <w:t>c</w:t>
      </w:r>
      <w:r w:rsidRPr="002B55D0">
        <w:t>_active_minus1 is inferred for B slices with num_ref_idx_active_override_flag equal to 0. The value of num_ref_idx_l</w:t>
      </w:r>
      <w:r>
        <w:t>c</w:t>
      </w:r>
      <w:r w:rsidRPr="002B55D0">
        <w:t>_default_active_minus1 shall be in the range of 0 to </w:t>
      </w:r>
      <w:r>
        <w:t>15</w:t>
      </w:r>
      <w:r w:rsidRPr="002B55D0">
        <w:t>, inclusive.</w:t>
      </w:r>
    </w:p>
    <w:p w:rsidR="00001BD4" w:rsidRPr="00355764" w:rsidRDefault="00001BD4" w:rsidP="00001BD4">
      <w:r w:rsidRPr="00355764">
        <w:rPr>
          <w:b/>
        </w:rPr>
        <w:t>ref_pic_list_modification</w:t>
      </w:r>
      <w:r w:rsidRPr="00355764">
        <w:rPr>
          <w:b/>
          <w:bCs/>
        </w:rPr>
        <w:t>_flag_l</w:t>
      </w:r>
      <w:r>
        <w:rPr>
          <w:b/>
          <w:bCs/>
        </w:rPr>
        <w:t>c_l0</w:t>
      </w:r>
      <w:r w:rsidRPr="00355764">
        <w:t xml:space="preserve"> equal to 1 specifies that</w:t>
      </w:r>
      <w:r>
        <w:t xml:space="preserve"> the final combined reference picture list LC is identical to the final </w:t>
      </w:r>
      <w:r w:rsidRPr="009D0086">
        <w:t>RefPicList0</w:t>
      </w:r>
      <w:r>
        <w:t xml:space="preserve"> (when</w:t>
      </w:r>
      <w:r w:rsidRPr="009D0086">
        <w:t xml:space="preserve"> ref_pic_list_modification</w:t>
      </w:r>
      <w:r w:rsidRPr="009D0086">
        <w:rPr>
          <w:bCs/>
        </w:rPr>
        <w:t>_flag_lc is equal to 0</w:t>
      </w:r>
      <w:r>
        <w:t xml:space="preserve">) or the initial combined reference picture list LC (before truncation and modification) is identical to the initial </w:t>
      </w:r>
      <w:r w:rsidRPr="009D0086">
        <w:t>RefPicList0</w:t>
      </w:r>
      <w:r>
        <w:t xml:space="preserve"> (when</w:t>
      </w:r>
      <w:r w:rsidRPr="009D0086">
        <w:t xml:space="preserve"> ref_pic_list_modification</w:t>
      </w:r>
      <w:r w:rsidRPr="009D0086">
        <w:rPr>
          <w:bCs/>
        </w:rPr>
        <w:t xml:space="preserve">_flag_lc is equal to </w:t>
      </w:r>
      <w:r>
        <w:rPr>
          <w:bCs/>
        </w:rPr>
        <w:t>1</w:t>
      </w:r>
      <w:r>
        <w:t xml:space="preserve">). </w:t>
      </w:r>
      <w:r w:rsidRPr="009D0086">
        <w:t>ref_pic_list_modification</w:t>
      </w:r>
      <w:r w:rsidRPr="009D0086">
        <w:rPr>
          <w:bCs/>
        </w:rPr>
        <w:t>_flag_lc_l0</w:t>
      </w:r>
      <w:r w:rsidRPr="009D0086">
        <w:t xml:space="preserve"> equal to </w:t>
      </w:r>
      <w:r>
        <w:t>0</w:t>
      </w:r>
      <w:r w:rsidRPr="009D0086">
        <w:t xml:space="preserve"> specifies that the final combined reference picture list LC is identical to the final RefPicList</w:t>
      </w:r>
      <w:r>
        <w:t>1</w:t>
      </w:r>
      <w:r w:rsidRPr="009D0086">
        <w:t xml:space="preserve"> (when ref_pic_list_modification</w:t>
      </w:r>
      <w:r w:rsidRPr="009D0086">
        <w:rPr>
          <w:bCs/>
        </w:rPr>
        <w:t>_flag_lc is equal to 0</w:t>
      </w:r>
      <w:r w:rsidRPr="009D0086">
        <w:t xml:space="preserve">) or the initial </w:t>
      </w:r>
      <w:r>
        <w:t>combined reference picture list</w:t>
      </w:r>
      <w:r w:rsidRPr="009D0086">
        <w:t xml:space="preserve"> LC (before truncation and modification) is identical to the initial RefPicList</w:t>
      </w:r>
      <w:r>
        <w:t>1</w:t>
      </w:r>
      <w:r w:rsidRPr="009D0086">
        <w:t xml:space="preserve"> (when ref_pic_list_modification</w:t>
      </w:r>
      <w:r w:rsidRPr="009D0086">
        <w:rPr>
          <w:bCs/>
        </w:rPr>
        <w:t>_flag_lc is equal to 1</w:t>
      </w:r>
      <w:r w:rsidRPr="009D0086">
        <w:t>).</w:t>
      </w:r>
    </w:p>
    <w:p w:rsidR="00001BD4" w:rsidRPr="00355764" w:rsidRDefault="00001BD4" w:rsidP="00001BD4">
      <w:proofErr w:type="gramStart"/>
      <w:r w:rsidRPr="00355764">
        <w:rPr>
          <w:b/>
        </w:rPr>
        <w:t>ref_pic_list_modification</w:t>
      </w:r>
      <w:r w:rsidRPr="00355764">
        <w:rPr>
          <w:b/>
          <w:bCs/>
        </w:rPr>
        <w:t>_flag_l</w:t>
      </w:r>
      <w:r>
        <w:rPr>
          <w:b/>
          <w:bCs/>
        </w:rPr>
        <w:t>c</w:t>
      </w:r>
      <w:proofErr w:type="gramEnd"/>
      <w:r w:rsidRPr="00355764">
        <w:t xml:space="preserve"> equal to 1 specifies that the syntax element modification_of_pic_nums_idc is present for specifying </w:t>
      </w:r>
      <w:r>
        <w:t xml:space="preserve">the combined </w:t>
      </w:r>
      <w:r w:rsidRPr="00355764">
        <w:t xml:space="preserve">reference picture list </w:t>
      </w:r>
      <w:r>
        <w:t>LC</w:t>
      </w:r>
      <w:r w:rsidRPr="00355764">
        <w:t xml:space="preserve">. </w:t>
      </w:r>
      <w:proofErr w:type="gramStart"/>
      <w:r w:rsidRPr="00355764">
        <w:t>ref_pic_list_modification_flag_l</w:t>
      </w:r>
      <w:r>
        <w:t>c</w:t>
      </w:r>
      <w:proofErr w:type="gramEnd"/>
      <w:r w:rsidRPr="00355764">
        <w:t xml:space="preserve"> equal to 0 specifies that this syntax element is not present.</w:t>
      </w:r>
      <w:r>
        <w:t xml:space="preserve"> </w:t>
      </w:r>
      <w:r w:rsidRPr="00355764">
        <w:t>When ref_pic_list_modification_flag_l</w:t>
      </w:r>
      <w:r>
        <w:t>c</w:t>
      </w:r>
      <w:r w:rsidRPr="00355764">
        <w:t xml:space="preserve"> is equal to 1, the number of times that modification_of_pic_nums_idc is not equal to 3 following ref_pic_list_modification_flag_l</w:t>
      </w:r>
      <w:r>
        <w:t>c</w:t>
      </w:r>
      <w:r w:rsidRPr="00355764">
        <w:t xml:space="preserve"> shall not exceed num_ref_idx_l</w:t>
      </w:r>
      <w:r>
        <w:t>c</w:t>
      </w:r>
      <w:r w:rsidRPr="00355764">
        <w:t xml:space="preserve">_active_minus1 + 1. </w:t>
      </w:r>
    </w:p>
    <w:p w:rsidR="001531F2" w:rsidRDefault="001531F2" w:rsidP="001531F2">
      <w:pPr>
        <w:pStyle w:val="Heading2"/>
      </w:pPr>
      <w:r>
        <w:t>Decoding process</w:t>
      </w:r>
    </w:p>
    <w:p w:rsidR="00001BD4" w:rsidRPr="00C42EB9" w:rsidRDefault="00C42EB9" w:rsidP="00C42EB9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T</w:t>
      </w:r>
      <w:r w:rsidR="00001BD4">
        <w:rPr>
          <w:rFonts w:cs="Arial"/>
          <w:bCs/>
          <w:szCs w:val="24"/>
        </w:rPr>
        <w:t xml:space="preserve">he </w:t>
      </w:r>
      <w:r w:rsidR="001531F2">
        <w:rPr>
          <w:rFonts w:cs="Arial"/>
          <w:bCs/>
          <w:szCs w:val="24"/>
        </w:rPr>
        <w:t xml:space="preserve">decoding </w:t>
      </w:r>
      <w:r w:rsidR="00001BD4">
        <w:rPr>
          <w:rFonts w:cs="Arial"/>
          <w:bCs/>
          <w:szCs w:val="24"/>
        </w:rPr>
        <w:t xml:space="preserve">process for creation of the final </w:t>
      </w:r>
      <w:r w:rsidR="00001BD4" w:rsidRPr="00F871FF">
        <w:rPr>
          <w:rFonts w:cs="Arial"/>
          <w:bCs/>
          <w:szCs w:val="24"/>
        </w:rPr>
        <w:t>RefPicList0</w:t>
      </w:r>
      <w:r w:rsidR="00001BD4">
        <w:rPr>
          <w:rFonts w:cs="Arial"/>
          <w:bCs/>
          <w:szCs w:val="24"/>
        </w:rPr>
        <w:t xml:space="preserve"> and RefPicList1 remain unchanged. The final </w:t>
      </w:r>
      <w:r w:rsidR="00001BD4" w:rsidRPr="00380E38">
        <w:rPr>
          <w:rFonts w:cs="Arial"/>
          <w:bCs/>
          <w:szCs w:val="24"/>
        </w:rPr>
        <w:t>combined reference picture list LC</w:t>
      </w:r>
      <w:r w:rsidR="00001BD4">
        <w:rPr>
          <w:rFonts w:cs="Arial"/>
          <w:bCs/>
          <w:szCs w:val="24"/>
        </w:rPr>
        <w:t xml:space="preserve"> is created as follows. </w:t>
      </w:r>
    </w:p>
    <w:p w:rsidR="00001BD4" w:rsidRPr="00C42EB9" w:rsidRDefault="00001BD4" w:rsidP="00C42EB9">
      <w:pPr>
        <w:pStyle w:val="ListParagraph"/>
        <w:numPr>
          <w:ilvl w:val="0"/>
          <w:numId w:val="24"/>
        </w:numPr>
        <w:ind w:firstLineChars="0"/>
        <w:rPr>
          <w:rFonts w:cs="Arial"/>
          <w:bCs/>
          <w:szCs w:val="24"/>
        </w:rPr>
      </w:pPr>
      <w:r w:rsidRPr="00C42EB9">
        <w:rPr>
          <w:rFonts w:cs="Arial"/>
          <w:bCs/>
          <w:szCs w:val="24"/>
        </w:rPr>
        <w:t xml:space="preserve">When ref_pic_list_modification_flag_lc_l0 is equal to 1 and ref_pic_list_modification_flag_lc is equal to 0, LC is derived as identical to the final RefPicList0. </w:t>
      </w:r>
    </w:p>
    <w:p w:rsidR="00001BD4" w:rsidRPr="00C42EB9" w:rsidRDefault="00001BD4" w:rsidP="00C42EB9">
      <w:pPr>
        <w:pStyle w:val="ListParagraph"/>
        <w:numPr>
          <w:ilvl w:val="0"/>
          <w:numId w:val="24"/>
        </w:numPr>
        <w:ind w:firstLineChars="0"/>
        <w:rPr>
          <w:rFonts w:cs="Arial"/>
          <w:bCs/>
          <w:szCs w:val="24"/>
        </w:rPr>
      </w:pPr>
      <w:r w:rsidRPr="00C42EB9">
        <w:rPr>
          <w:rFonts w:cs="Arial"/>
          <w:bCs/>
          <w:szCs w:val="24"/>
        </w:rPr>
        <w:t>When ref_pic_list_modification_flag_lc_l0 is equal to 0 and ref_pic_list_modification_flag_lc is equal to 0, LC is derived as identical to the final RefPicList1.</w:t>
      </w:r>
    </w:p>
    <w:p w:rsidR="00C42EB9" w:rsidRDefault="00001BD4" w:rsidP="00C42EB9">
      <w:pPr>
        <w:pStyle w:val="ListParagraph"/>
        <w:numPr>
          <w:ilvl w:val="0"/>
          <w:numId w:val="24"/>
        </w:numPr>
        <w:ind w:firstLineChars="0"/>
        <w:rPr>
          <w:rFonts w:cs="Arial"/>
          <w:bCs/>
          <w:szCs w:val="24"/>
        </w:rPr>
      </w:pPr>
      <w:r w:rsidRPr="00C42EB9">
        <w:rPr>
          <w:rFonts w:cs="Arial"/>
          <w:bCs/>
          <w:szCs w:val="24"/>
        </w:rPr>
        <w:t xml:space="preserve">When ref_pic_list_modification_flag_lc_l0 is equal to 0 and ref_pic_list_modification_flag_lc is equal to 1, LC is created according to the following three steps: </w:t>
      </w:r>
    </w:p>
    <w:p w:rsidR="00C42EB9" w:rsidRDefault="00C42EB9" w:rsidP="00C42EB9">
      <w:pPr>
        <w:pStyle w:val="ListParagraph"/>
        <w:numPr>
          <w:ilvl w:val="1"/>
          <w:numId w:val="25"/>
        </w:numPr>
        <w:ind w:firstLineChars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T</w:t>
      </w:r>
      <w:r w:rsidR="00001BD4" w:rsidRPr="00C42EB9">
        <w:rPr>
          <w:rFonts w:cs="Arial"/>
          <w:bCs/>
          <w:szCs w:val="24"/>
        </w:rPr>
        <w:t>he initial combined reference picture list LC is derived as identical to the initial RefPicList0;</w:t>
      </w:r>
    </w:p>
    <w:p w:rsidR="00C42EB9" w:rsidRDefault="00C42EB9" w:rsidP="00C42EB9">
      <w:pPr>
        <w:pStyle w:val="ListParagraph"/>
        <w:numPr>
          <w:ilvl w:val="1"/>
          <w:numId w:val="25"/>
        </w:numPr>
        <w:ind w:firstLineChars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T</w:t>
      </w:r>
      <w:r w:rsidR="00001BD4" w:rsidRPr="00C42EB9">
        <w:rPr>
          <w:rFonts w:cs="Arial"/>
          <w:bCs/>
          <w:szCs w:val="24"/>
        </w:rPr>
        <w:t xml:space="preserve">he initial combined reference picture list LC is truncated according to the value of num_ref_idx_lc_active_minus1 + 1, similarly as the initial RefPicList0 was truncated according to the value of num_ref_idx_l0_active_minus1 + 1; </w:t>
      </w:r>
    </w:p>
    <w:p w:rsidR="00001BD4" w:rsidRPr="00C42EB9" w:rsidRDefault="00C42EB9" w:rsidP="00C42EB9">
      <w:pPr>
        <w:pStyle w:val="ListParagraph"/>
        <w:numPr>
          <w:ilvl w:val="1"/>
          <w:numId w:val="25"/>
        </w:numPr>
        <w:ind w:firstLineChars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T</w:t>
      </w:r>
      <w:r w:rsidR="00001BD4" w:rsidRPr="00C42EB9">
        <w:rPr>
          <w:rFonts w:cs="Arial"/>
          <w:bCs/>
          <w:szCs w:val="24"/>
        </w:rPr>
        <w:t xml:space="preserve">he truncated combined reference picture list LC is modified according to reference picture modification commands signaled in the slice header, similarly as the truncated RefPicList0 was modified. </w:t>
      </w:r>
    </w:p>
    <w:p w:rsidR="00C42EB9" w:rsidRDefault="00001BD4" w:rsidP="00C42EB9">
      <w:pPr>
        <w:pStyle w:val="ListParagraph"/>
        <w:numPr>
          <w:ilvl w:val="0"/>
          <w:numId w:val="24"/>
        </w:numPr>
        <w:ind w:firstLineChars="0"/>
        <w:rPr>
          <w:rFonts w:cs="Arial"/>
          <w:bCs/>
          <w:szCs w:val="24"/>
        </w:rPr>
      </w:pPr>
      <w:r w:rsidRPr="00C42EB9">
        <w:rPr>
          <w:rFonts w:cs="Arial"/>
          <w:bCs/>
          <w:szCs w:val="24"/>
        </w:rPr>
        <w:t xml:space="preserve">When ref_pic_list_modification_flag_lc_l0 is equal to 1 and ref_pic_list_modification_flag_lc is equal to 1, LC is created according to the following three steps: </w:t>
      </w:r>
    </w:p>
    <w:p w:rsidR="00C42EB9" w:rsidRDefault="00D04753" w:rsidP="00D04753">
      <w:pPr>
        <w:pStyle w:val="ListParagraph"/>
        <w:numPr>
          <w:ilvl w:val="1"/>
          <w:numId w:val="26"/>
        </w:numPr>
        <w:ind w:firstLineChars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T</w:t>
      </w:r>
      <w:r w:rsidR="00001BD4" w:rsidRPr="00C42EB9">
        <w:rPr>
          <w:rFonts w:cs="Arial"/>
          <w:bCs/>
          <w:szCs w:val="24"/>
        </w:rPr>
        <w:t xml:space="preserve">he initial combined reference picture list LC is derived as identical to the initial RefPicList1; </w:t>
      </w:r>
    </w:p>
    <w:p w:rsidR="00C42EB9" w:rsidRDefault="00D04753" w:rsidP="00D04753">
      <w:pPr>
        <w:pStyle w:val="ListParagraph"/>
        <w:numPr>
          <w:ilvl w:val="1"/>
          <w:numId w:val="26"/>
        </w:numPr>
        <w:ind w:firstLineChars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lastRenderedPageBreak/>
        <w:t>T</w:t>
      </w:r>
      <w:r w:rsidR="00001BD4" w:rsidRPr="00C42EB9">
        <w:rPr>
          <w:rFonts w:cs="Arial"/>
          <w:bCs/>
          <w:szCs w:val="24"/>
        </w:rPr>
        <w:t xml:space="preserve">he initial combined reference picture list LC is truncated according to the value of num_ref_idx_lc_active_minus1 + 1, similarly as the initial RefPicList1 was truncated according to the value of num_ref_idx_l1_active_minus1 + 1; </w:t>
      </w:r>
    </w:p>
    <w:p w:rsidR="00001BD4" w:rsidRPr="00C42EB9" w:rsidRDefault="00D04753" w:rsidP="00D04753">
      <w:pPr>
        <w:pStyle w:val="ListParagraph"/>
        <w:numPr>
          <w:ilvl w:val="1"/>
          <w:numId w:val="26"/>
        </w:numPr>
        <w:ind w:firstLineChars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T</w:t>
      </w:r>
      <w:r w:rsidR="00001BD4" w:rsidRPr="00C42EB9">
        <w:rPr>
          <w:rFonts w:cs="Arial"/>
          <w:bCs/>
          <w:szCs w:val="24"/>
        </w:rPr>
        <w:t>he truncated combined reference picture list LC is modified according to reference picture modification commands signaled in the slice header, similarly as the truncated RefPicList1 was modified.</w:t>
      </w:r>
    </w:p>
    <w:p w:rsidR="00001BD4" w:rsidRPr="00001BD4" w:rsidRDefault="00001BD4" w:rsidP="00001BD4">
      <w:pPr>
        <w:rPr>
          <w:rFonts w:cs="Arial"/>
          <w:bCs/>
          <w:szCs w:val="24"/>
        </w:rPr>
      </w:pPr>
    </w:p>
    <w:bookmarkEnd w:id="3"/>
    <w:bookmarkEnd w:id="4"/>
    <w:bookmarkEnd w:id="5"/>
    <w:bookmarkEnd w:id="6"/>
    <w:p w:rsidR="00160D9A" w:rsidRPr="002B191D" w:rsidRDefault="00160D9A" w:rsidP="00160D9A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160D9A" w:rsidRPr="009234A5" w:rsidRDefault="00160D9A" w:rsidP="00160D9A">
      <w:pPr>
        <w:jc w:val="both"/>
        <w:rPr>
          <w:szCs w:val="22"/>
        </w:rPr>
      </w:pPr>
      <w:r w:rsidRPr="003E69FD">
        <w:rPr>
          <w:szCs w:val="22"/>
        </w:rPr>
        <w:t>Huawei Technologies Co.,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160D9A" w:rsidRPr="009234A5" w:rsidRDefault="00160D9A" w:rsidP="009234A5">
      <w:pPr>
        <w:jc w:val="both"/>
        <w:rPr>
          <w:szCs w:val="22"/>
        </w:rPr>
      </w:pPr>
    </w:p>
    <w:sectPr w:rsidR="00160D9A" w:rsidRPr="009234A5" w:rsidSect="00A01439">
      <w:headerReference w:type="default" r:id="rId13"/>
      <w:footerReference w:type="default" r:id="rId14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5B" w:rsidRDefault="00B7205B">
      <w:r>
        <w:separator/>
      </w:r>
    </w:p>
  </w:endnote>
  <w:endnote w:type="continuationSeparator" w:id="0">
    <w:p w:rsidR="00B7205B" w:rsidRDefault="00B72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9390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93907">
      <w:rPr>
        <w:rStyle w:val="PageNumber"/>
      </w:rPr>
      <w:fldChar w:fldCharType="separate"/>
    </w:r>
    <w:r w:rsidR="00B7205B">
      <w:rPr>
        <w:rStyle w:val="PageNumber"/>
        <w:noProof/>
      </w:rPr>
      <w:t>2</w:t>
    </w:r>
    <w:r w:rsidR="0029390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9390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293907">
      <w:rPr>
        <w:rStyle w:val="PageNumber"/>
      </w:rPr>
      <w:fldChar w:fldCharType="separate"/>
    </w:r>
    <w:r w:rsidR="00B7205B">
      <w:rPr>
        <w:rStyle w:val="PageNumber"/>
        <w:noProof/>
      </w:rPr>
      <w:t>2011-03-12</w:t>
    </w:r>
    <w:r w:rsidR="0029390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5B" w:rsidRDefault="00B7205B">
      <w:r>
        <w:separator/>
      </w:r>
    </w:p>
  </w:footnote>
  <w:footnote w:type="continuationSeparator" w:id="0">
    <w:p w:rsidR="00B7205B" w:rsidRDefault="00B72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05B" w:rsidRDefault="00B720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40455"/>
    <w:multiLevelType w:val="hybridMultilevel"/>
    <w:tmpl w:val="0ECE351C"/>
    <w:lvl w:ilvl="0" w:tplc="3C6C76F4">
      <w:start w:val="1"/>
      <w:numFmt w:val="bullet"/>
      <w:lvlText w:val="-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A3F51"/>
    <w:multiLevelType w:val="hybridMultilevel"/>
    <w:tmpl w:val="A734E270"/>
    <w:lvl w:ilvl="0" w:tplc="8AF8F450">
      <w:numFmt w:val="bullet"/>
      <w:lvlText w:val="-"/>
      <w:lvlJc w:val="left"/>
      <w:pPr>
        <w:ind w:left="420" w:hanging="420"/>
      </w:pPr>
      <w:rPr>
        <w:rFonts w:ascii="Arial" w:eastAsia="SimSun" w:hAnsi="Arial" w:cs="Arial" w:hint="default"/>
      </w:rPr>
    </w:lvl>
    <w:lvl w:ilvl="1" w:tplc="C1F0C936">
      <w:start w:val="1"/>
      <w:numFmt w:val="decimal"/>
      <w:lvlText w:val="%2)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A47119A"/>
    <w:multiLevelType w:val="hybridMultilevel"/>
    <w:tmpl w:val="F28206DA"/>
    <w:lvl w:ilvl="0" w:tplc="B88A0226">
      <w:start w:val="1"/>
      <w:numFmt w:val="bullet"/>
      <w:lvlText w:val=""/>
      <w:lvlJc w:val="left"/>
      <w:pPr>
        <w:ind w:left="1265" w:hanging="4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685" w:hanging="420"/>
      </w:pPr>
    </w:lvl>
    <w:lvl w:ilvl="2" w:tplc="0409001B" w:tentative="1">
      <w:start w:val="1"/>
      <w:numFmt w:val="lowerRoman"/>
      <w:lvlText w:val="%3."/>
      <w:lvlJc w:val="right"/>
      <w:pPr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ind w:left="4625" w:hanging="420"/>
      </w:pPr>
    </w:lvl>
  </w:abstractNum>
  <w:abstractNum w:abstractNumId="7">
    <w:nsid w:val="344741C5"/>
    <w:multiLevelType w:val="hybridMultilevel"/>
    <w:tmpl w:val="C12C47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9609F"/>
    <w:multiLevelType w:val="hybridMultilevel"/>
    <w:tmpl w:val="257A16CA"/>
    <w:lvl w:ilvl="0" w:tplc="A6DCF1E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C94D0F"/>
    <w:multiLevelType w:val="hybridMultilevel"/>
    <w:tmpl w:val="E8A6C95C"/>
    <w:lvl w:ilvl="0" w:tplc="C1F0C936">
      <w:start w:val="1"/>
      <w:numFmt w:val="decimal"/>
      <w:lvlText w:val="%1)"/>
      <w:lvlJc w:val="left"/>
      <w:pPr>
        <w:ind w:left="845" w:hanging="42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50345C"/>
    <w:multiLevelType w:val="hybridMultilevel"/>
    <w:tmpl w:val="30382C5A"/>
    <w:lvl w:ilvl="0" w:tplc="14D0AEBE">
      <w:numFmt w:val="bullet"/>
      <w:lvlText w:val="-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6">
    <w:nsid w:val="5B4D566E"/>
    <w:multiLevelType w:val="hybridMultilevel"/>
    <w:tmpl w:val="0C7E7A16"/>
    <w:lvl w:ilvl="0" w:tplc="C1F0C936">
      <w:start w:val="1"/>
      <w:numFmt w:val="decimal"/>
      <w:lvlText w:val="%1)"/>
      <w:lvlJc w:val="left"/>
      <w:pPr>
        <w:ind w:left="420" w:hanging="42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8EB54B8"/>
    <w:multiLevelType w:val="hybridMultilevel"/>
    <w:tmpl w:val="A5843294"/>
    <w:lvl w:ilvl="0" w:tplc="C1F0C936">
      <w:start w:val="1"/>
      <w:numFmt w:val="decimal"/>
      <w:lvlText w:val="%1)"/>
      <w:lvlJc w:val="left"/>
      <w:pPr>
        <w:ind w:left="420" w:hanging="420"/>
      </w:pPr>
      <w:rPr>
        <w:rFonts w:ascii="Times New Roman" w:eastAsia="SimSun" w:hAnsi="Times New Roman"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6D95368E"/>
    <w:multiLevelType w:val="hybridMultilevel"/>
    <w:tmpl w:val="490CC9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1D0273"/>
    <w:multiLevelType w:val="hybridMultilevel"/>
    <w:tmpl w:val="4B14D0DE"/>
    <w:lvl w:ilvl="0" w:tplc="8AF8F450">
      <w:numFmt w:val="bullet"/>
      <w:lvlText w:val="-"/>
      <w:lvlJc w:val="left"/>
      <w:pPr>
        <w:ind w:left="420" w:hanging="420"/>
      </w:pPr>
      <w:rPr>
        <w:rFonts w:ascii="Arial" w:eastAsia="SimSun" w:hAnsi="Arial" w:cs="Arial" w:hint="default"/>
      </w:rPr>
    </w:lvl>
    <w:lvl w:ilvl="1" w:tplc="C1F0C936">
      <w:start w:val="1"/>
      <w:numFmt w:val="decimal"/>
      <w:lvlText w:val="%2)"/>
      <w:lvlJc w:val="left"/>
      <w:pPr>
        <w:ind w:left="840" w:hanging="42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78856362"/>
    <w:multiLevelType w:val="hybridMultilevel"/>
    <w:tmpl w:val="DF9C0A3A"/>
    <w:lvl w:ilvl="0" w:tplc="8AF8F450">
      <w:numFmt w:val="bullet"/>
      <w:lvlText w:val="-"/>
      <w:lvlJc w:val="left"/>
      <w:pPr>
        <w:ind w:left="420" w:hanging="42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7B385ECF"/>
    <w:multiLevelType w:val="hybridMultilevel"/>
    <w:tmpl w:val="490CC9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EC1333"/>
    <w:multiLevelType w:val="hybridMultilevel"/>
    <w:tmpl w:val="DDC0CB52"/>
    <w:lvl w:ilvl="0" w:tplc="E9BA142A">
      <w:start w:val="7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4"/>
  </w:num>
  <w:num w:numId="12">
    <w:abstractNumId w:val="19"/>
  </w:num>
  <w:num w:numId="13">
    <w:abstractNumId w:val="15"/>
  </w:num>
  <w:num w:numId="14">
    <w:abstractNumId w:val="23"/>
  </w:num>
  <w:num w:numId="15">
    <w:abstractNumId w:val="22"/>
  </w:num>
  <w:num w:numId="16">
    <w:abstractNumId w:val="12"/>
  </w:num>
  <w:num w:numId="17">
    <w:abstractNumId w:val="6"/>
  </w:num>
  <w:num w:numId="18">
    <w:abstractNumId w:val="7"/>
  </w:num>
  <w:num w:numId="19">
    <w:abstractNumId w:val="17"/>
  </w:num>
  <w:num w:numId="20">
    <w:abstractNumId w:val="5"/>
  </w:num>
  <w:num w:numId="21">
    <w:abstractNumId w:val="9"/>
  </w:num>
  <w:num w:numId="22">
    <w:abstractNumId w:val="16"/>
  </w:num>
  <w:num w:numId="23">
    <w:abstractNumId w:val="2"/>
  </w:num>
  <w:num w:numId="24">
    <w:abstractNumId w:val="21"/>
  </w:num>
  <w:num w:numId="25">
    <w:abstractNumId w:val="20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9"/>
  <w:doNotDisplayPageBoundaries/>
  <w:displayBackgroundShape/>
  <w:bordersDoNotSurroundHeader/>
  <w:bordersDoNotSurroundFooter/>
  <w:hideSpellingErrors/>
  <w:hideGrammaticalErrors/>
  <w:proofState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F5A"/>
    <w:rsid w:val="00001BD4"/>
    <w:rsid w:val="000458BC"/>
    <w:rsid w:val="00045C41"/>
    <w:rsid w:val="00046C03"/>
    <w:rsid w:val="0007614F"/>
    <w:rsid w:val="000B1C6B"/>
    <w:rsid w:val="000C09AC"/>
    <w:rsid w:val="000E00F3"/>
    <w:rsid w:val="000F158C"/>
    <w:rsid w:val="000F2EFA"/>
    <w:rsid w:val="00104CB1"/>
    <w:rsid w:val="00124E38"/>
    <w:rsid w:val="0012580B"/>
    <w:rsid w:val="0013526E"/>
    <w:rsid w:val="001531F2"/>
    <w:rsid w:val="00160D9A"/>
    <w:rsid w:val="00171371"/>
    <w:rsid w:val="00175A24"/>
    <w:rsid w:val="00187801"/>
    <w:rsid w:val="00187E58"/>
    <w:rsid w:val="00190B16"/>
    <w:rsid w:val="001A297E"/>
    <w:rsid w:val="001A368E"/>
    <w:rsid w:val="001A7329"/>
    <w:rsid w:val="001B4E28"/>
    <w:rsid w:val="001B5423"/>
    <w:rsid w:val="001C3525"/>
    <w:rsid w:val="001D1BD2"/>
    <w:rsid w:val="001E02BE"/>
    <w:rsid w:val="001E3B37"/>
    <w:rsid w:val="001E4119"/>
    <w:rsid w:val="001F2594"/>
    <w:rsid w:val="00203FBF"/>
    <w:rsid w:val="00206460"/>
    <w:rsid w:val="002069B4"/>
    <w:rsid w:val="00215DFC"/>
    <w:rsid w:val="002212DF"/>
    <w:rsid w:val="00227BA7"/>
    <w:rsid w:val="00247D4B"/>
    <w:rsid w:val="00263398"/>
    <w:rsid w:val="00275BCF"/>
    <w:rsid w:val="00291B23"/>
    <w:rsid w:val="00292257"/>
    <w:rsid w:val="00293907"/>
    <w:rsid w:val="002A54E0"/>
    <w:rsid w:val="002B1595"/>
    <w:rsid w:val="002B191D"/>
    <w:rsid w:val="002B738E"/>
    <w:rsid w:val="002D0AF6"/>
    <w:rsid w:val="002F164D"/>
    <w:rsid w:val="002F5F23"/>
    <w:rsid w:val="00306206"/>
    <w:rsid w:val="003147B9"/>
    <w:rsid w:val="00317D85"/>
    <w:rsid w:val="00324410"/>
    <w:rsid w:val="00327C56"/>
    <w:rsid w:val="003315A1"/>
    <w:rsid w:val="003373EC"/>
    <w:rsid w:val="003667E6"/>
    <w:rsid w:val="003706CC"/>
    <w:rsid w:val="003721B7"/>
    <w:rsid w:val="003A2D8E"/>
    <w:rsid w:val="003C20E4"/>
    <w:rsid w:val="003E6F90"/>
    <w:rsid w:val="003F5D0F"/>
    <w:rsid w:val="00414101"/>
    <w:rsid w:val="00433DDB"/>
    <w:rsid w:val="00437619"/>
    <w:rsid w:val="00452838"/>
    <w:rsid w:val="00470617"/>
    <w:rsid w:val="004706BA"/>
    <w:rsid w:val="004A2A63"/>
    <w:rsid w:val="004B210C"/>
    <w:rsid w:val="004D405F"/>
    <w:rsid w:val="004E4F4F"/>
    <w:rsid w:val="004E6789"/>
    <w:rsid w:val="004F61E3"/>
    <w:rsid w:val="0051015C"/>
    <w:rsid w:val="00517165"/>
    <w:rsid w:val="00531AE9"/>
    <w:rsid w:val="00537C1C"/>
    <w:rsid w:val="005464D1"/>
    <w:rsid w:val="00567EC7"/>
    <w:rsid w:val="00570013"/>
    <w:rsid w:val="005A33A1"/>
    <w:rsid w:val="005C385F"/>
    <w:rsid w:val="005C79E3"/>
    <w:rsid w:val="005F12A4"/>
    <w:rsid w:val="005F6F1B"/>
    <w:rsid w:val="00624B33"/>
    <w:rsid w:val="00630AA2"/>
    <w:rsid w:val="00646707"/>
    <w:rsid w:val="00662E58"/>
    <w:rsid w:val="0066440C"/>
    <w:rsid w:val="00664DCF"/>
    <w:rsid w:val="006C5D39"/>
    <w:rsid w:val="006E2810"/>
    <w:rsid w:val="006E5417"/>
    <w:rsid w:val="00712F60"/>
    <w:rsid w:val="00720E3B"/>
    <w:rsid w:val="00745F6B"/>
    <w:rsid w:val="0075585E"/>
    <w:rsid w:val="007768FF"/>
    <w:rsid w:val="007824D3"/>
    <w:rsid w:val="00796EE3"/>
    <w:rsid w:val="007A7D29"/>
    <w:rsid w:val="007F1F8B"/>
    <w:rsid w:val="008206C8"/>
    <w:rsid w:val="00842F42"/>
    <w:rsid w:val="00874A6C"/>
    <w:rsid w:val="00876C65"/>
    <w:rsid w:val="008920BF"/>
    <w:rsid w:val="008A2F8F"/>
    <w:rsid w:val="008A4B4C"/>
    <w:rsid w:val="008C239F"/>
    <w:rsid w:val="008E480C"/>
    <w:rsid w:val="00907757"/>
    <w:rsid w:val="009212B0"/>
    <w:rsid w:val="009234A5"/>
    <w:rsid w:val="009336F7"/>
    <w:rsid w:val="009374A7"/>
    <w:rsid w:val="00953639"/>
    <w:rsid w:val="00966BBC"/>
    <w:rsid w:val="0098551D"/>
    <w:rsid w:val="00986367"/>
    <w:rsid w:val="0099518F"/>
    <w:rsid w:val="009A523D"/>
    <w:rsid w:val="009E394B"/>
    <w:rsid w:val="009F496B"/>
    <w:rsid w:val="009F5CDA"/>
    <w:rsid w:val="00A01439"/>
    <w:rsid w:val="00A02E61"/>
    <w:rsid w:val="00A05CFF"/>
    <w:rsid w:val="00A56B97"/>
    <w:rsid w:val="00A6093D"/>
    <w:rsid w:val="00A76A6D"/>
    <w:rsid w:val="00A83253"/>
    <w:rsid w:val="00A9465A"/>
    <w:rsid w:val="00AA6E84"/>
    <w:rsid w:val="00AB21C3"/>
    <w:rsid w:val="00AE341B"/>
    <w:rsid w:val="00B07CA7"/>
    <w:rsid w:val="00B1279A"/>
    <w:rsid w:val="00B13D44"/>
    <w:rsid w:val="00B307BB"/>
    <w:rsid w:val="00B32F9A"/>
    <w:rsid w:val="00B45EC0"/>
    <w:rsid w:val="00B5222E"/>
    <w:rsid w:val="00B61C96"/>
    <w:rsid w:val="00B62F92"/>
    <w:rsid w:val="00B652F2"/>
    <w:rsid w:val="00B7205B"/>
    <w:rsid w:val="00B73A2A"/>
    <w:rsid w:val="00B85222"/>
    <w:rsid w:val="00B94B06"/>
    <w:rsid w:val="00B94C28"/>
    <w:rsid w:val="00BC10BA"/>
    <w:rsid w:val="00BC5AFD"/>
    <w:rsid w:val="00BD13F4"/>
    <w:rsid w:val="00BE6BE5"/>
    <w:rsid w:val="00C04F43"/>
    <w:rsid w:val="00C0609D"/>
    <w:rsid w:val="00C115AB"/>
    <w:rsid w:val="00C30249"/>
    <w:rsid w:val="00C42EB9"/>
    <w:rsid w:val="00C606C9"/>
    <w:rsid w:val="00C711D2"/>
    <w:rsid w:val="00C80A67"/>
    <w:rsid w:val="00C8166D"/>
    <w:rsid w:val="00C90650"/>
    <w:rsid w:val="00C97D78"/>
    <w:rsid w:val="00CC585E"/>
    <w:rsid w:val="00CC5A42"/>
    <w:rsid w:val="00CD0EAB"/>
    <w:rsid w:val="00CD2659"/>
    <w:rsid w:val="00CF34DB"/>
    <w:rsid w:val="00CF51FB"/>
    <w:rsid w:val="00CF558F"/>
    <w:rsid w:val="00D00FF6"/>
    <w:rsid w:val="00D04753"/>
    <w:rsid w:val="00D073E2"/>
    <w:rsid w:val="00D11316"/>
    <w:rsid w:val="00D446EC"/>
    <w:rsid w:val="00D51BF0"/>
    <w:rsid w:val="00D55942"/>
    <w:rsid w:val="00D608A9"/>
    <w:rsid w:val="00D807BF"/>
    <w:rsid w:val="00DA7887"/>
    <w:rsid w:val="00DB2C26"/>
    <w:rsid w:val="00DB7B05"/>
    <w:rsid w:val="00DE6B43"/>
    <w:rsid w:val="00E11923"/>
    <w:rsid w:val="00E1523A"/>
    <w:rsid w:val="00E262D4"/>
    <w:rsid w:val="00E36250"/>
    <w:rsid w:val="00E54511"/>
    <w:rsid w:val="00E61DAC"/>
    <w:rsid w:val="00E75FE3"/>
    <w:rsid w:val="00E90E3F"/>
    <w:rsid w:val="00EB7AB1"/>
    <w:rsid w:val="00EF48CC"/>
    <w:rsid w:val="00F15368"/>
    <w:rsid w:val="00F73032"/>
    <w:rsid w:val="00F848FC"/>
    <w:rsid w:val="00F86B69"/>
    <w:rsid w:val="00F9282A"/>
    <w:rsid w:val="00F96BAD"/>
    <w:rsid w:val="00FB0E84"/>
    <w:rsid w:val="00FD01C2"/>
    <w:rsid w:val="00FE068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E41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41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4119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te1">
    <w:name w:val="Note 1"/>
    <w:basedOn w:val="Normal"/>
    <w:rsid w:val="00CD265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SimSun"/>
      <w:sz w:val="18"/>
      <w:szCs w:val="18"/>
      <w:lang w:val="en-GB"/>
    </w:rPr>
  </w:style>
  <w:style w:type="paragraph" w:customStyle="1" w:styleId="Annex4">
    <w:name w:val="Annex 4"/>
    <w:basedOn w:val="Normal"/>
    <w:next w:val="Normal"/>
    <w:autoRedefine/>
    <w:rsid w:val="00CC585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Lines="50"/>
      <w:ind w:rightChars="100" w:right="220"/>
      <w:jc w:val="both"/>
      <w:outlineLvl w:val="3"/>
    </w:pPr>
    <w:rPr>
      <w:b/>
      <w:bCs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B32F9A"/>
    <w:pPr>
      <w:ind w:firstLineChars="200" w:firstLine="420"/>
    </w:pPr>
  </w:style>
  <w:style w:type="paragraph" w:customStyle="1" w:styleId="tableheading">
    <w:name w:val="table heading"/>
    <w:basedOn w:val="Normal"/>
    <w:uiPriority w:val="99"/>
    <w:rsid w:val="00E90E3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uiPriority w:val="99"/>
    <w:rsid w:val="00E90E3F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E90E3F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uiPriority w:val="99"/>
    <w:rsid w:val="00E90E3F"/>
    <w:rPr>
      <w:rFonts w:eastAsia="Batang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zhenyu.wu@huawei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.wang@huawei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8EC93-02DF-47D8-A497-AC6A9C0AAC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F2610-BB8A-4A3F-B099-A94C5318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1637</Words>
  <Characters>10975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12587</CharactersWithSpaces>
  <SharedDoc>false</SharedDoc>
  <HLinks>
    <vt:vector size="6" baseType="variant">
      <vt:variant>
        <vt:i4>2424927</vt:i4>
      </vt:variant>
      <vt:variant>
        <vt:i4>0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W90946</cp:lastModifiedBy>
  <cp:revision>1</cp:revision>
  <cp:lastPrinted>2011-03-10T17:19:00Z</cp:lastPrinted>
  <dcterms:created xsi:type="dcterms:W3CDTF">2011-03-11T18:21:00Z</dcterms:created>
  <dcterms:modified xsi:type="dcterms:W3CDTF">2011-03-12T19:50:00Z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1299855470</vt:lpwstr>
  </property>
</Properties>
</file>