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1805D7" w:rsidRPr="00AE341B">
        <w:tc>
          <w:tcPr>
            <w:tcW w:w="6408" w:type="dxa"/>
          </w:tcPr>
          <w:p w:rsidR="001805D7" w:rsidRPr="00AE341B" w:rsidRDefault="00673EC8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673EC8">
              <w:rPr>
                <w:noProof/>
                <w:lang w:eastAsia="zh-CN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7C7959">
              <w:rPr>
                <w:noProof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6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7C7959">
              <w:rPr>
                <w:noProof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7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1805D7" w:rsidRPr="00AE341B">
              <w:rPr>
                <w:b/>
                <w:szCs w:val="22"/>
              </w:rPr>
              <w:t>Joint Collaborative Team on Video Coding (JCT-VC)</w:t>
            </w:r>
          </w:p>
          <w:p w:rsidR="001805D7" w:rsidRPr="00AE341B" w:rsidRDefault="001805D7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1805D7" w:rsidRPr="00AE341B" w:rsidRDefault="0054147B" w:rsidP="009D4DC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5th</w:t>
            </w:r>
            <w:r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16</w:t>
            </w:r>
            <w:r w:rsidRPr="00AE341B">
              <w:rPr>
                <w:szCs w:val="22"/>
              </w:rPr>
              <w:t>-</w:t>
            </w:r>
            <w:r>
              <w:rPr>
                <w:szCs w:val="22"/>
              </w:rPr>
              <w:t>23</w:t>
            </w:r>
            <w:r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March</w:t>
            </w:r>
            <w:r w:rsidRPr="00AE341B">
              <w:rPr>
                <w:szCs w:val="22"/>
              </w:rPr>
              <w:t>, 201</w:t>
            </w:r>
            <w:r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1805D7" w:rsidRDefault="001805D7" w:rsidP="00237337">
            <w:pPr>
              <w:tabs>
                <w:tab w:val="left" w:pos="7200"/>
              </w:tabs>
              <w:rPr>
                <w:lang w:eastAsia="zh-CN"/>
              </w:rPr>
            </w:pPr>
            <w:r w:rsidRPr="00AE341B">
              <w:t>Document: JCTVC-</w:t>
            </w:r>
            <w:r w:rsidR="004F7A04">
              <w:rPr>
                <w:rFonts w:hint="eastAsia"/>
                <w:lang w:eastAsia="zh-CN"/>
              </w:rPr>
              <w:t>E286</w:t>
            </w:r>
          </w:p>
          <w:p w:rsidR="001805D7" w:rsidRPr="00AE341B" w:rsidRDefault="001805D7" w:rsidP="004F7A04">
            <w:pPr>
              <w:tabs>
                <w:tab w:val="left" w:pos="7200"/>
              </w:tabs>
            </w:pPr>
            <w:r w:rsidRPr="00A45D0D">
              <w:rPr>
                <w:szCs w:val="22"/>
              </w:rPr>
              <w:t>WG11 Number: m</w:t>
            </w:r>
            <w:r w:rsidRPr="004F7A04">
              <w:rPr>
                <w:szCs w:val="22"/>
              </w:rPr>
              <w:t>1</w:t>
            </w:r>
            <w:r w:rsidRPr="004F7A04">
              <w:rPr>
                <w:szCs w:val="22"/>
                <w:lang w:eastAsia="zh-CN"/>
              </w:rPr>
              <w:t>9</w:t>
            </w:r>
            <w:r w:rsidR="004F7A04" w:rsidRPr="004F7A04">
              <w:rPr>
                <w:rFonts w:hint="eastAsia"/>
                <w:szCs w:val="22"/>
                <w:lang w:eastAsia="zh-CN"/>
              </w:rPr>
              <w:t>813</w:t>
            </w:r>
          </w:p>
        </w:tc>
      </w:tr>
    </w:tbl>
    <w:p w:rsidR="001805D7" w:rsidRPr="00AE341B" w:rsidRDefault="001805D7" w:rsidP="00531AE9">
      <w:pPr>
        <w:spacing w:before="0"/>
      </w:pPr>
    </w:p>
    <w:tbl>
      <w:tblPr>
        <w:tblW w:w="9747" w:type="dxa"/>
        <w:tblLayout w:type="fixed"/>
        <w:tblLook w:val="0000"/>
      </w:tblPr>
      <w:tblGrid>
        <w:gridCol w:w="1458"/>
        <w:gridCol w:w="4050"/>
        <w:gridCol w:w="900"/>
        <w:gridCol w:w="3339"/>
      </w:tblGrid>
      <w:tr w:rsidR="001805D7" w:rsidRPr="00AE341B">
        <w:tc>
          <w:tcPr>
            <w:tcW w:w="1458" w:type="dxa"/>
          </w:tcPr>
          <w:p w:rsidR="001805D7" w:rsidRPr="00AE341B" w:rsidRDefault="001805D7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289" w:type="dxa"/>
            <w:gridSpan w:val="3"/>
          </w:tcPr>
          <w:p w:rsidR="001805D7" w:rsidRPr="00AC0602" w:rsidRDefault="00C97F12" w:rsidP="00373933">
            <w:pPr>
              <w:spacing w:before="60" w:after="60"/>
              <w:rPr>
                <w:b/>
                <w:szCs w:val="22"/>
                <w:lang w:eastAsia="zh-CN"/>
              </w:rPr>
            </w:pPr>
            <w:r>
              <w:rPr>
                <w:rFonts w:hint="eastAsia"/>
                <w:b/>
                <w:szCs w:val="22"/>
                <w:lang w:eastAsia="zh-CN"/>
              </w:rPr>
              <w:t xml:space="preserve">CE6 Subset A: </w:t>
            </w:r>
            <w:r w:rsidR="009800B2">
              <w:rPr>
                <w:rFonts w:hint="eastAsia"/>
                <w:b/>
                <w:szCs w:val="22"/>
                <w:lang w:eastAsia="zh-CN"/>
              </w:rPr>
              <w:t xml:space="preserve">Report of </w:t>
            </w:r>
            <w:r w:rsidR="001805D7" w:rsidRPr="00373933">
              <w:rPr>
                <w:b/>
                <w:szCs w:val="22"/>
                <w:lang w:eastAsia="zh-CN"/>
              </w:rPr>
              <w:t>Improved Intra prediction for positive directions in UDI</w:t>
            </w:r>
          </w:p>
        </w:tc>
      </w:tr>
      <w:tr w:rsidR="001805D7" w:rsidRPr="00AE341B">
        <w:tc>
          <w:tcPr>
            <w:tcW w:w="1458" w:type="dxa"/>
          </w:tcPr>
          <w:p w:rsidR="001805D7" w:rsidRPr="00AE341B" w:rsidRDefault="001805D7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289" w:type="dxa"/>
            <w:gridSpan w:val="3"/>
          </w:tcPr>
          <w:p w:rsidR="001805D7" w:rsidRPr="00AE341B" w:rsidRDefault="001805D7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1805D7" w:rsidRPr="00AE341B">
        <w:tc>
          <w:tcPr>
            <w:tcW w:w="1458" w:type="dxa"/>
          </w:tcPr>
          <w:p w:rsidR="001805D7" w:rsidRPr="00AE341B" w:rsidRDefault="001805D7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289" w:type="dxa"/>
            <w:gridSpan w:val="3"/>
          </w:tcPr>
          <w:p w:rsidR="001805D7" w:rsidRPr="00AE341B" w:rsidRDefault="001805D7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Proposal</w:t>
            </w:r>
          </w:p>
        </w:tc>
      </w:tr>
      <w:tr w:rsidR="001805D7" w:rsidRPr="00AE341B">
        <w:tc>
          <w:tcPr>
            <w:tcW w:w="1458" w:type="dxa"/>
          </w:tcPr>
          <w:p w:rsidR="001805D7" w:rsidRPr="00AE341B" w:rsidRDefault="001805D7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1805D7" w:rsidRDefault="001805D7" w:rsidP="00C104D2">
            <w:pPr>
              <w:spacing w:before="60" w:after="60"/>
              <w:rPr>
                <w:szCs w:val="22"/>
                <w:lang w:eastAsia="zh-CN"/>
              </w:rPr>
            </w:pPr>
            <w:r w:rsidRPr="00F83053">
              <w:rPr>
                <w:szCs w:val="22"/>
                <w:lang w:eastAsia="zh-CN"/>
              </w:rPr>
              <w:t>Yongbing Lin,</w:t>
            </w:r>
          </w:p>
          <w:p w:rsidR="001805D7" w:rsidRPr="00F83053" w:rsidRDefault="001805D7" w:rsidP="00C104D2">
            <w:pPr>
              <w:spacing w:before="60" w:after="60"/>
              <w:rPr>
                <w:szCs w:val="22"/>
                <w:lang w:eastAsia="zh-CN"/>
              </w:rPr>
            </w:pPr>
            <w:proofErr w:type="spellStart"/>
            <w:r w:rsidRPr="008A2348">
              <w:rPr>
                <w:szCs w:val="22"/>
                <w:lang w:eastAsia="zh-CN"/>
              </w:rPr>
              <w:t>Changcai</w:t>
            </w:r>
            <w:proofErr w:type="spellEnd"/>
            <w:r w:rsidRPr="008A2348">
              <w:rPr>
                <w:szCs w:val="22"/>
                <w:lang w:eastAsia="zh-CN"/>
              </w:rPr>
              <w:t xml:space="preserve"> Lai</w:t>
            </w:r>
            <w:r w:rsidRPr="008A2348">
              <w:rPr>
                <w:szCs w:val="22"/>
              </w:rPr>
              <w:t>,</w:t>
            </w:r>
          </w:p>
          <w:p w:rsidR="001805D7" w:rsidRDefault="001805D7" w:rsidP="00DE6EA9">
            <w:pPr>
              <w:spacing w:before="60" w:after="60"/>
              <w:rPr>
                <w:szCs w:val="22"/>
                <w:lang w:eastAsia="zh-CN"/>
              </w:rPr>
            </w:pPr>
            <w:proofErr w:type="spellStart"/>
            <w:r>
              <w:rPr>
                <w:szCs w:val="22"/>
                <w:lang w:eastAsia="zh-CN"/>
              </w:rPr>
              <w:t>Jianhua</w:t>
            </w:r>
            <w:proofErr w:type="spellEnd"/>
            <w:r>
              <w:rPr>
                <w:szCs w:val="22"/>
                <w:lang w:eastAsia="zh-CN"/>
              </w:rPr>
              <w:t xml:space="preserve"> </w:t>
            </w:r>
            <w:proofErr w:type="spellStart"/>
            <w:r>
              <w:rPr>
                <w:szCs w:val="22"/>
                <w:lang w:eastAsia="zh-CN"/>
              </w:rPr>
              <w:t>Zheng</w:t>
            </w:r>
            <w:proofErr w:type="spellEnd"/>
            <w:r>
              <w:rPr>
                <w:szCs w:val="22"/>
                <w:lang w:eastAsia="zh-CN"/>
              </w:rPr>
              <w:t>,</w:t>
            </w:r>
          </w:p>
          <w:p w:rsidR="001805D7" w:rsidRPr="00F83053" w:rsidRDefault="001805D7" w:rsidP="00626543">
            <w:pPr>
              <w:spacing w:before="60" w:after="60"/>
              <w:rPr>
                <w:szCs w:val="22"/>
                <w:lang w:eastAsia="zh-CN"/>
              </w:rPr>
            </w:pPr>
            <w:r w:rsidRPr="00F83053">
              <w:rPr>
                <w:szCs w:val="22"/>
                <w:lang w:eastAsia="zh-CN"/>
              </w:rPr>
              <w:t>Lingzhi Liu</w:t>
            </w:r>
          </w:p>
        </w:tc>
        <w:tc>
          <w:tcPr>
            <w:tcW w:w="900" w:type="dxa"/>
          </w:tcPr>
          <w:p w:rsidR="001805D7" w:rsidRPr="00AE341B" w:rsidRDefault="001805D7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Tel:</w:t>
            </w: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339" w:type="dxa"/>
          </w:tcPr>
          <w:p w:rsidR="001805D7" w:rsidRDefault="001805D7" w:rsidP="008450C5">
            <w:pPr>
              <w:spacing w:before="60" w:after="60"/>
              <w:rPr>
                <w:szCs w:val="22"/>
                <w:lang w:eastAsia="zh-CN"/>
              </w:rPr>
            </w:pPr>
            <w:r>
              <w:rPr>
                <w:szCs w:val="22"/>
              </w:rPr>
              <w:t>+86-</w:t>
            </w:r>
            <w:r>
              <w:rPr>
                <w:szCs w:val="22"/>
                <w:lang w:eastAsia="zh-CN"/>
              </w:rPr>
              <w:t>10</w:t>
            </w:r>
            <w:r>
              <w:rPr>
                <w:szCs w:val="22"/>
              </w:rPr>
              <w:t>-</w:t>
            </w:r>
            <w:r>
              <w:rPr>
                <w:szCs w:val="22"/>
                <w:lang w:eastAsia="zh-CN"/>
              </w:rPr>
              <w:t>8</w:t>
            </w:r>
            <w:r>
              <w:rPr>
                <w:szCs w:val="22"/>
              </w:rPr>
              <w:t>28</w:t>
            </w:r>
            <w:r>
              <w:rPr>
                <w:szCs w:val="22"/>
                <w:lang w:eastAsia="zh-CN"/>
              </w:rPr>
              <w:t>36279</w:t>
            </w:r>
            <w:r>
              <w:rPr>
                <w:szCs w:val="22"/>
              </w:rPr>
              <w:br/>
            </w:r>
            <w:r w:rsidRPr="00CD6CCA">
              <w:rPr>
                <w:szCs w:val="22"/>
              </w:rPr>
              <w:t>yblin@huawei.com</w:t>
            </w:r>
            <w:r>
              <w:rPr>
                <w:szCs w:val="22"/>
              </w:rPr>
              <w:t xml:space="preserve"> laichangcai@huawei.com</w:t>
            </w:r>
          </w:p>
          <w:p w:rsidR="008450C5" w:rsidRDefault="008450C5" w:rsidP="008450C5">
            <w:pPr>
              <w:spacing w:before="60" w:after="60"/>
              <w:rPr>
                <w:szCs w:val="22"/>
                <w:lang w:eastAsia="zh-CN"/>
              </w:rPr>
            </w:pPr>
          </w:p>
          <w:p w:rsidR="008450C5" w:rsidRPr="008450C5" w:rsidRDefault="008450C5" w:rsidP="008450C5">
            <w:pPr>
              <w:spacing w:before="60" w:after="60"/>
              <w:rPr>
                <w:szCs w:val="22"/>
                <w:lang w:eastAsia="zh-CN"/>
              </w:rPr>
            </w:pPr>
          </w:p>
        </w:tc>
      </w:tr>
      <w:tr w:rsidR="001805D7" w:rsidRPr="003F5363">
        <w:tc>
          <w:tcPr>
            <w:tcW w:w="1458" w:type="dxa"/>
          </w:tcPr>
          <w:p w:rsidR="001805D7" w:rsidRPr="003F5363" w:rsidRDefault="001805D7">
            <w:pPr>
              <w:spacing w:before="60" w:after="60"/>
              <w:rPr>
                <w:szCs w:val="22"/>
                <w:lang w:val="de-DE" w:eastAsia="zh-CN"/>
              </w:rPr>
            </w:pPr>
            <w:r w:rsidRPr="003F5363">
              <w:rPr>
                <w:szCs w:val="22"/>
                <w:lang w:val="de-DE" w:eastAsia="zh-CN"/>
              </w:rPr>
              <w:t>Source:</w:t>
            </w:r>
          </w:p>
        </w:tc>
        <w:tc>
          <w:tcPr>
            <w:tcW w:w="8289" w:type="dxa"/>
            <w:gridSpan w:val="3"/>
          </w:tcPr>
          <w:p w:rsidR="001805D7" w:rsidRPr="003F5363" w:rsidRDefault="001805D7" w:rsidP="003266AE">
            <w:pPr>
              <w:spacing w:before="60" w:after="60"/>
              <w:rPr>
                <w:szCs w:val="22"/>
                <w:lang w:val="de-DE" w:eastAsia="zh-CN"/>
              </w:rPr>
            </w:pPr>
            <w:proofErr w:type="spellStart"/>
            <w:r w:rsidRPr="00F83053">
              <w:rPr>
                <w:szCs w:val="22"/>
                <w:lang w:eastAsia="zh-CN"/>
              </w:rPr>
              <w:t>Hi</w:t>
            </w:r>
            <w:r>
              <w:rPr>
                <w:szCs w:val="22"/>
                <w:lang w:eastAsia="zh-CN"/>
              </w:rPr>
              <w:t>S</w:t>
            </w:r>
            <w:r w:rsidRPr="00F83053">
              <w:rPr>
                <w:szCs w:val="22"/>
                <w:lang w:eastAsia="zh-CN"/>
              </w:rPr>
              <w:t>ilicon</w:t>
            </w:r>
            <w:proofErr w:type="spellEnd"/>
            <w:r w:rsidRPr="003F5363">
              <w:rPr>
                <w:szCs w:val="22"/>
                <w:lang w:val="de-DE" w:eastAsia="zh-CN"/>
              </w:rPr>
              <w:t xml:space="preserve"> Technologies Co., Ltd.</w:t>
            </w:r>
          </w:p>
        </w:tc>
      </w:tr>
    </w:tbl>
    <w:p w:rsidR="001805D7" w:rsidRPr="00AE341B" w:rsidRDefault="001805D7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1805D7" w:rsidRDefault="001805D7" w:rsidP="007C37E3">
      <w:pPr>
        <w:pStyle w:val="1"/>
        <w:numPr>
          <w:ilvl w:val="0"/>
          <w:numId w:val="0"/>
        </w:numPr>
        <w:ind w:left="432" w:hanging="432"/>
        <w:rPr>
          <w:rFonts w:ascii="Times New Roman" w:hAnsi="Times New Roman" w:cs="Times New Roman"/>
          <w:lang w:eastAsia="zh-CN"/>
        </w:rPr>
      </w:pPr>
      <w:r w:rsidRPr="00AE341B">
        <w:rPr>
          <w:rFonts w:ascii="Times New Roman" w:hAnsi="Times New Roman" w:cs="Times New Roman"/>
        </w:rPr>
        <w:t>Abstract</w:t>
      </w:r>
    </w:p>
    <w:p w:rsidR="00240305" w:rsidRDefault="00D87B62" w:rsidP="00CE7493">
      <w:pPr>
        <w:jc w:val="both"/>
        <w:rPr>
          <w:ins w:id="0" w:author="huawei" w:date="2011-03-15T14:38:00Z"/>
          <w:rFonts w:hint="eastAsia"/>
          <w:szCs w:val="22"/>
          <w:lang w:eastAsia="zh-CN"/>
        </w:rPr>
      </w:pPr>
      <w:r>
        <w:rPr>
          <w:rFonts w:hint="eastAsia"/>
          <w:szCs w:val="22"/>
          <w:lang w:eastAsia="ja-JP"/>
        </w:rPr>
        <w:t xml:space="preserve">This contribution presents the experimental </w:t>
      </w:r>
      <w:r>
        <w:rPr>
          <w:szCs w:val="22"/>
          <w:lang w:eastAsia="ja-JP"/>
        </w:rPr>
        <w:t>results</w:t>
      </w:r>
      <w:r>
        <w:rPr>
          <w:rFonts w:hint="eastAsia"/>
          <w:szCs w:val="22"/>
          <w:lang w:eastAsia="ja-JP"/>
        </w:rPr>
        <w:t xml:space="preserve"> of Bidirectional </w:t>
      </w:r>
      <w:r>
        <w:rPr>
          <w:rFonts w:hint="eastAsia"/>
          <w:szCs w:val="22"/>
          <w:lang w:eastAsia="zh-CN"/>
        </w:rPr>
        <w:t>UDI I</w:t>
      </w:r>
      <w:r>
        <w:rPr>
          <w:rFonts w:hint="eastAsia"/>
          <w:szCs w:val="22"/>
          <w:lang w:eastAsia="ja-JP"/>
        </w:rPr>
        <w:t>ntra Prediction (B</w:t>
      </w:r>
      <w:r>
        <w:rPr>
          <w:rFonts w:hint="eastAsia"/>
          <w:szCs w:val="22"/>
          <w:lang w:eastAsia="zh-CN"/>
        </w:rPr>
        <w:t>UDI</w:t>
      </w:r>
      <w:r>
        <w:rPr>
          <w:rFonts w:hint="eastAsia"/>
          <w:szCs w:val="22"/>
          <w:lang w:eastAsia="ja-JP"/>
        </w:rPr>
        <w:t xml:space="preserve">) for Core Experiment 6 (CE6) on intra prediction improvement. </w:t>
      </w:r>
      <w:ins w:id="1" w:author="huawei" w:date="2011-03-15T14:41:00Z">
        <w:r w:rsidR="00240305" w:rsidRPr="00240305">
          <w:rPr>
            <w:rFonts w:hint="eastAsia"/>
            <w:color w:val="000000"/>
            <w:szCs w:val="22"/>
            <w:lang w:eastAsia="ja-JP"/>
          </w:rPr>
          <w:t>B</w:t>
        </w:r>
        <w:r w:rsidR="00240305" w:rsidRPr="00240305">
          <w:rPr>
            <w:rFonts w:hint="eastAsia"/>
            <w:color w:val="000000"/>
            <w:szCs w:val="22"/>
          </w:rPr>
          <w:t>UDI</w:t>
        </w:r>
        <w:r w:rsidR="00240305" w:rsidRPr="00240305">
          <w:rPr>
            <w:rFonts w:hint="eastAsia"/>
            <w:color w:val="000000"/>
            <w:szCs w:val="22"/>
            <w:lang w:eastAsia="ja-JP"/>
          </w:rPr>
          <w:t xml:space="preserve"> was </w:t>
        </w:r>
        <w:r w:rsidR="00240305" w:rsidRPr="00240305">
          <w:rPr>
            <w:rFonts w:hint="eastAsia"/>
            <w:color w:val="000000"/>
            <w:szCs w:val="22"/>
          </w:rPr>
          <w:t xml:space="preserve">firstly </w:t>
        </w:r>
        <w:r w:rsidR="00240305" w:rsidRPr="00240305">
          <w:rPr>
            <w:rFonts w:hint="eastAsia"/>
            <w:color w:val="000000"/>
            <w:szCs w:val="22"/>
            <w:lang w:eastAsia="ja-JP"/>
          </w:rPr>
          <w:t xml:space="preserve">proposed </w:t>
        </w:r>
        <w:r w:rsidR="00240305" w:rsidRPr="00240305">
          <w:rPr>
            <w:rFonts w:hint="eastAsia"/>
            <w:color w:val="000000"/>
            <w:szCs w:val="22"/>
          </w:rPr>
          <w:t>to replace mode 6 (</w:t>
        </w:r>
        <w:r w:rsidR="00240305" w:rsidRPr="00240305">
          <w:rPr>
            <w:rFonts w:hint="eastAsia"/>
            <w:i/>
            <w:color w:val="000000"/>
            <w:szCs w:val="22"/>
          </w:rPr>
          <w:t>i.e.</w:t>
        </w:r>
        <w:r w:rsidR="00240305" w:rsidRPr="00240305">
          <w:rPr>
            <w:rFonts w:hint="eastAsia"/>
            <w:color w:val="000000"/>
            <w:szCs w:val="22"/>
          </w:rPr>
          <w:t xml:space="preserve"> ver+8) </w:t>
        </w:r>
        <w:r w:rsidR="00240305" w:rsidRPr="00240305">
          <w:rPr>
            <w:rFonts w:hint="eastAsia"/>
            <w:color w:val="000000"/>
            <w:szCs w:val="22"/>
            <w:lang w:eastAsia="ja-JP"/>
          </w:rPr>
          <w:t>in JCTVC-</w:t>
        </w:r>
        <w:r w:rsidR="00240305" w:rsidRPr="00240305">
          <w:rPr>
            <w:rFonts w:hint="eastAsia"/>
            <w:color w:val="000000"/>
            <w:szCs w:val="22"/>
          </w:rPr>
          <w:t xml:space="preserve">D300. </w:t>
        </w:r>
        <w:r w:rsidR="00240305" w:rsidRPr="00240305">
          <w:rPr>
            <w:rFonts w:hint="eastAsia"/>
            <w:color w:val="000000"/>
            <w:szCs w:val="22"/>
            <w:lang w:eastAsia="ja-JP"/>
          </w:rPr>
          <w:t xml:space="preserve">In this document, </w:t>
        </w:r>
        <w:r w:rsidR="00240305" w:rsidRPr="00240305">
          <w:rPr>
            <w:rFonts w:hint="eastAsia"/>
            <w:color w:val="000000"/>
            <w:szCs w:val="22"/>
          </w:rPr>
          <w:t xml:space="preserve">BUDI has been extended to other positive directions, including ver+8, ver+5 and hor+6. </w:t>
        </w:r>
        <w:r w:rsidR="00240305">
          <w:rPr>
            <w:rFonts w:hint="eastAsia"/>
            <w:color w:val="000000"/>
            <w:szCs w:val="22"/>
            <w:lang w:eastAsia="zh-CN"/>
          </w:rPr>
          <w:t xml:space="preserve">Three </w:t>
        </w:r>
        <w:r w:rsidR="00240305" w:rsidRPr="00240305">
          <w:rPr>
            <w:rFonts w:hint="eastAsia"/>
            <w:color w:val="000000"/>
            <w:szCs w:val="22"/>
          </w:rPr>
          <w:t xml:space="preserve">BUDI </w:t>
        </w:r>
        <w:r w:rsidR="00240305">
          <w:rPr>
            <w:rFonts w:hint="eastAsia"/>
            <w:color w:val="000000"/>
            <w:szCs w:val="22"/>
            <w:lang w:eastAsia="zh-CN"/>
          </w:rPr>
          <w:t>schemes</w:t>
        </w:r>
        <w:r w:rsidR="00240305" w:rsidRPr="00240305">
          <w:rPr>
            <w:rFonts w:hint="eastAsia"/>
            <w:color w:val="000000"/>
            <w:szCs w:val="22"/>
          </w:rPr>
          <w:t xml:space="preserve"> have been </w:t>
        </w:r>
        <w:r w:rsidR="00240305">
          <w:rPr>
            <w:rFonts w:hint="eastAsia"/>
            <w:color w:val="000000"/>
            <w:szCs w:val="22"/>
            <w:lang w:eastAsia="zh-CN"/>
          </w:rPr>
          <w:t>tested</w:t>
        </w:r>
        <w:r w:rsidR="00240305" w:rsidRPr="00240305">
          <w:rPr>
            <w:rFonts w:hint="eastAsia"/>
            <w:color w:val="000000"/>
            <w:szCs w:val="22"/>
          </w:rPr>
          <w:t xml:space="preserve"> based on HM2.0 for both Intra HE and LC configurations. The test results show the original BUDI </w:t>
        </w:r>
        <w:r w:rsidR="00240305">
          <w:rPr>
            <w:rFonts w:hint="eastAsia"/>
            <w:color w:val="000000"/>
            <w:szCs w:val="22"/>
            <w:lang w:eastAsia="zh-CN"/>
          </w:rPr>
          <w:t>scheme</w:t>
        </w:r>
        <w:r w:rsidR="00240305" w:rsidRPr="00240305">
          <w:rPr>
            <w:rFonts w:hint="eastAsia"/>
            <w:color w:val="000000"/>
            <w:szCs w:val="22"/>
          </w:rPr>
          <w:t xml:space="preserve"> with replacement of mode ver+8 achieves 0.4% and 0.5 bit-rate reduction with </w:t>
        </w:r>
        <w:r w:rsidR="00240305">
          <w:rPr>
            <w:rFonts w:hint="eastAsia"/>
            <w:color w:val="000000"/>
            <w:szCs w:val="22"/>
            <w:lang w:eastAsia="zh-CN"/>
          </w:rPr>
          <w:t xml:space="preserve">approximately </w:t>
        </w:r>
        <w:r w:rsidR="00240305" w:rsidRPr="00240305">
          <w:rPr>
            <w:rFonts w:hint="eastAsia"/>
            <w:color w:val="000000"/>
            <w:szCs w:val="22"/>
          </w:rPr>
          <w:t xml:space="preserve">the same encoding and decoding time. </w:t>
        </w:r>
      </w:ins>
      <w:ins w:id="2" w:author="huawei" w:date="2011-03-15T14:42:00Z">
        <w:r w:rsidR="00240305">
          <w:rPr>
            <w:rFonts w:hint="eastAsia"/>
            <w:color w:val="000000"/>
            <w:szCs w:val="22"/>
            <w:lang w:eastAsia="zh-CN"/>
          </w:rPr>
          <w:t>T</w:t>
        </w:r>
      </w:ins>
      <w:ins w:id="3" w:author="huawei" w:date="2011-03-15T14:41:00Z">
        <w:r w:rsidR="00240305" w:rsidRPr="00240305">
          <w:rPr>
            <w:rFonts w:hint="eastAsia"/>
            <w:color w:val="000000"/>
            <w:szCs w:val="22"/>
          </w:rPr>
          <w:t xml:space="preserve">he extended BUDI </w:t>
        </w:r>
        <w:r w:rsidR="00240305">
          <w:rPr>
            <w:rFonts w:hint="eastAsia"/>
            <w:color w:val="000000"/>
            <w:szCs w:val="22"/>
            <w:lang w:eastAsia="zh-CN"/>
          </w:rPr>
          <w:t>scheme</w:t>
        </w:r>
        <w:r w:rsidR="00240305" w:rsidRPr="00240305">
          <w:rPr>
            <w:rFonts w:hint="eastAsia"/>
            <w:color w:val="000000"/>
            <w:szCs w:val="22"/>
          </w:rPr>
          <w:t xml:space="preserve"> achieves </w:t>
        </w:r>
        <w:r w:rsidR="00240305">
          <w:rPr>
            <w:rFonts w:hint="eastAsia"/>
            <w:color w:val="000000"/>
            <w:szCs w:val="22"/>
            <w:lang w:eastAsia="zh-CN"/>
          </w:rPr>
          <w:t xml:space="preserve">an </w:t>
        </w:r>
        <w:r w:rsidR="00240305" w:rsidRPr="00240305">
          <w:rPr>
            <w:rFonts w:hint="eastAsia"/>
            <w:color w:val="000000"/>
            <w:szCs w:val="22"/>
          </w:rPr>
          <w:t xml:space="preserve">average BD-rate reduction of 0.6% and 0.7% </w:t>
        </w:r>
        <w:r w:rsidR="00240305" w:rsidRPr="00240305">
          <w:rPr>
            <w:rFonts w:hint="eastAsia"/>
            <w:color w:val="000000"/>
            <w:szCs w:val="22"/>
            <w:lang w:eastAsia="ja-JP"/>
          </w:rPr>
          <w:t>with minimum complexity increase</w:t>
        </w:r>
        <w:r w:rsidR="00240305" w:rsidRPr="00240305">
          <w:rPr>
            <w:rFonts w:hint="eastAsia"/>
            <w:color w:val="000000"/>
            <w:szCs w:val="22"/>
          </w:rPr>
          <w:t xml:space="preserve">. It is also reported that the division-free implementation for the extended BUDI </w:t>
        </w:r>
        <w:r w:rsidR="00240305">
          <w:rPr>
            <w:rFonts w:hint="eastAsia"/>
            <w:color w:val="000000"/>
            <w:szCs w:val="22"/>
            <w:lang w:eastAsia="zh-CN"/>
          </w:rPr>
          <w:t xml:space="preserve">scheme </w:t>
        </w:r>
        <w:r w:rsidR="00240305" w:rsidRPr="00240305">
          <w:rPr>
            <w:rFonts w:hint="eastAsia"/>
            <w:color w:val="000000"/>
            <w:szCs w:val="22"/>
          </w:rPr>
          <w:t>achieves 0.5% and 0.6% bit-rate reduction.</w:t>
        </w:r>
      </w:ins>
    </w:p>
    <w:p w:rsidR="00240305" w:rsidRPr="00240305" w:rsidRDefault="00D87B62" w:rsidP="00240305">
      <w:pPr>
        <w:jc w:val="both"/>
        <w:rPr>
          <w:ins w:id="4" w:author="huawei" w:date="2011-03-15T14:37:00Z"/>
          <w:color w:val="000000"/>
          <w:szCs w:val="22"/>
          <w:rPrChange w:id="5" w:author="huawei" w:date="2011-03-15T14:37:00Z">
            <w:rPr>
              <w:ins w:id="6" w:author="huawei" w:date="2011-03-15T14:37:00Z"/>
              <w:i/>
              <w:color w:val="000000"/>
              <w:szCs w:val="22"/>
            </w:rPr>
          </w:rPrChange>
        </w:rPr>
      </w:pPr>
      <w:del w:id="7" w:author="huawei" w:date="2011-03-15T14:42:00Z">
        <w:r w:rsidDel="00240305">
          <w:rPr>
            <w:rFonts w:hint="eastAsia"/>
            <w:szCs w:val="22"/>
            <w:lang w:eastAsia="ja-JP"/>
          </w:rPr>
          <w:delText>B</w:delText>
        </w:r>
        <w:r w:rsidDel="00240305">
          <w:rPr>
            <w:rFonts w:hint="eastAsia"/>
            <w:szCs w:val="22"/>
            <w:lang w:eastAsia="zh-CN"/>
          </w:rPr>
          <w:delText>UDI</w:delText>
        </w:r>
        <w:r w:rsidDel="00240305">
          <w:rPr>
            <w:rFonts w:hint="eastAsia"/>
            <w:szCs w:val="22"/>
            <w:lang w:eastAsia="ja-JP"/>
          </w:rPr>
          <w:delText xml:space="preserve"> was </w:delText>
        </w:r>
        <w:r w:rsidR="004B15E7" w:rsidDel="00240305">
          <w:rPr>
            <w:rFonts w:hint="eastAsia"/>
            <w:szCs w:val="22"/>
            <w:lang w:eastAsia="zh-CN"/>
          </w:rPr>
          <w:delText xml:space="preserve">firstly </w:delText>
        </w:r>
        <w:r w:rsidDel="00240305">
          <w:rPr>
            <w:rFonts w:hint="eastAsia"/>
            <w:szCs w:val="22"/>
            <w:lang w:eastAsia="ja-JP"/>
          </w:rPr>
          <w:delText xml:space="preserve">proposed </w:delText>
        </w:r>
        <w:r w:rsidDel="00240305">
          <w:rPr>
            <w:rFonts w:hint="eastAsia"/>
            <w:szCs w:val="22"/>
            <w:lang w:eastAsia="zh-CN"/>
          </w:rPr>
          <w:delText xml:space="preserve">to replace mode 6 </w:delText>
        </w:r>
        <w:r w:rsidDel="00240305">
          <w:rPr>
            <w:rFonts w:hint="eastAsia"/>
            <w:szCs w:val="22"/>
            <w:lang w:eastAsia="ja-JP"/>
          </w:rPr>
          <w:delText>in JCTVC-</w:delText>
        </w:r>
        <w:r w:rsidDel="00240305">
          <w:rPr>
            <w:rFonts w:hint="eastAsia"/>
            <w:szCs w:val="22"/>
            <w:lang w:eastAsia="zh-CN"/>
          </w:rPr>
          <w:delText>D300</w:delText>
        </w:r>
        <w:r w:rsidDel="00240305">
          <w:rPr>
            <w:rFonts w:hint="eastAsia"/>
            <w:szCs w:val="22"/>
            <w:lang w:eastAsia="ja-JP"/>
          </w:rPr>
          <w:delText xml:space="preserve"> at the </w:delText>
        </w:r>
        <w:r w:rsidDel="00240305">
          <w:rPr>
            <w:rFonts w:hint="eastAsia"/>
            <w:szCs w:val="22"/>
            <w:lang w:eastAsia="zh-CN"/>
          </w:rPr>
          <w:delText xml:space="preserve">last </w:delText>
        </w:r>
        <w:r w:rsidDel="00240305">
          <w:rPr>
            <w:rFonts w:hint="eastAsia"/>
            <w:szCs w:val="22"/>
            <w:lang w:eastAsia="ja-JP"/>
          </w:rPr>
          <w:delText>JCT-VC meeting.</w:delText>
        </w:r>
        <w:r w:rsidDel="00240305">
          <w:rPr>
            <w:rFonts w:hint="eastAsia"/>
            <w:szCs w:val="22"/>
            <w:lang w:eastAsia="zh-CN"/>
          </w:rPr>
          <w:delText xml:space="preserve"> </w:delText>
        </w:r>
        <w:r w:rsidDel="00240305">
          <w:rPr>
            <w:rFonts w:hint="eastAsia"/>
            <w:szCs w:val="22"/>
            <w:lang w:eastAsia="ja-JP"/>
          </w:rPr>
          <w:delText xml:space="preserve">In this document, </w:delText>
        </w:r>
        <w:r w:rsidDel="00240305">
          <w:rPr>
            <w:rFonts w:hint="eastAsia"/>
            <w:szCs w:val="22"/>
            <w:lang w:eastAsia="zh-CN"/>
          </w:rPr>
          <w:delText xml:space="preserve">BUDI has been extended to other positive </w:delText>
        </w:r>
        <w:r w:rsidR="00970596" w:rsidDel="00240305">
          <w:rPr>
            <w:rFonts w:hint="eastAsia"/>
            <w:szCs w:val="22"/>
            <w:lang w:eastAsia="zh-CN"/>
          </w:rPr>
          <w:delText>direction</w:delText>
        </w:r>
        <w:r w:rsidDel="00240305">
          <w:rPr>
            <w:rFonts w:hint="eastAsia"/>
            <w:szCs w:val="22"/>
            <w:lang w:eastAsia="zh-CN"/>
          </w:rPr>
          <w:delText xml:space="preserve">s. </w:delText>
        </w:r>
        <w:r w:rsidDel="00240305">
          <w:rPr>
            <w:szCs w:val="22"/>
            <w:lang w:eastAsia="zh-CN"/>
          </w:rPr>
          <w:delText>T</w:delText>
        </w:r>
        <w:r w:rsidDel="00240305">
          <w:rPr>
            <w:rFonts w:hint="eastAsia"/>
            <w:szCs w:val="22"/>
            <w:lang w:eastAsia="zh-CN"/>
          </w:rPr>
          <w:delText xml:space="preserve">he experimental results </w:delText>
        </w:r>
        <w:r w:rsidDel="00240305">
          <w:rPr>
            <w:szCs w:val="22"/>
            <w:lang w:eastAsia="zh-CN"/>
          </w:rPr>
          <w:delText>show</w:delText>
        </w:r>
        <w:r w:rsidDel="00240305">
          <w:rPr>
            <w:rFonts w:hint="eastAsia"/>
            <w:szCs w:val="22"/>
            <w:lang w:eastAsia="zh-CN"/>
          </w:rPr>
          <w:delText xml:space="preserve"> </w:delText>
        </w:r>
        <w:r w:rsidR="00B54A9E" w:rsidDel="00240305">
          <w:rPr>
            <w:rFonts w:hint="eastAsia"/>
            <w:szCs w:val="22"/>
            <w:lang w:eastAsia="zh-CN"/>
          </w:rPr>
          <w:delText xml:space="preserve">the extended </w:delText>
        </w:r>
        <w:r w:rsidDel="00240305">
          <w:rPr>
            <w:rFonts w:hint="eastAsia"/>
            <w:szCs w:val="22"/>
            <w:lang w:eastAsia="zh-CN"/>
          </w:rPr>
          <w:delText xml:space="preserve">BUDI </w:delText>
        </w:r>
        <w:r w:rsidR="006748AD" w:rsidDel="00240305">
          <w:rPr>
            <w:szCs w:val="22"/>
            <w:lang w:eastAsia="zh-CN"/>
          </w:rPr>
          <w:delText>approach</w:delText>
        </w:r>
        <w:r w:rsidR="006748AD" w:rsidDel="00240305">
          <w:rPr>
            <w:rFonts w:hint="eastAsia"/>
            <w:szCs w:val="22"/>
            <w:lang w:eastAsia="zh-CN"/>
          </w:rPr>
          <w:delText xml:space="preserve"> </w:delText>
        </w:r>
        <w:r w:rsidDel="00240305">
          <w:rPr>
            <w:rFonts w:hint="eastAsia"/>
            <w:szCs w:val="22"/>
            <w:lang w:eastAsia="zh-CN"/>
          </w:rPr>
          <w:delText xml:space="preserve">achieves average BD-rate reduction of 0.6% and 0.7% </w:delText>
        </w:r>
        <w:r w:rsidR="0074587E" w:rsidDel="00240305">
          <w:rPr>
            <w:rFonts w:hint="eastAsia"/>
            <w:szCs w:val="22"/>
            <w:lang w:eastAsia="zh-CN"/>
          </w:rPr>
          <w:delText xml:space="preserve">over HM2.0 </w:delText>
        </w:r>
        <w:r w:rsidRPr="00976EFB" w:rsidDel="00240305">
          <w:rPr>
            <w:szCs w:val="22"/>
            <w:lang w:eastAsia="ja-JP"/>
          </w:rPr>
          <w:delText>with minimum complexity increase</w:delText>
        </w:r>
        <w:r w:rsidDel="00240305">
          <w:rPr>
            <w:rFonts w:hint="eastAsia"/>
            <w:szCs w:val="22"/>
            <w:lang w:eastAsia="zh-CN"/>
          </w:rPr>
          <w:delText xml:space="preserve"> for both </w:delText>
        </w:r>
        <w:r w:rsidR="00F27DBE" w:rsidDel="00240305">
          <w:rPr>
            <w:rFonts w:hint="eastAsia"/>
            <w:szCs w:val="22"/>
            <w:lang w:eastAsia="zh-CN"/>
          </w:rPr>
          <w:delText xml:space="preserve">all </w:delText>
        </w:r>
        <w:r w:rsidDel="00240305">
          <w:rPr>
            <w:rFonts w:hint="eastAsia"/>
            <w:szCs w:val="22"/>
            <w:lang w:eastAsia="zh-CN"/>
          </w:rPr>
          <w:delText xml:space="preserve">Intra </w:delText>
        </w:r>
        <w:r w:rsidR="00F27DBE" w:rsidDel="00240305">
          <w:rPr>
            <w:rFonts w:hint="eastAsia"/>
            <w:szCs w:val="22"/>
            <w:lang w:eastAsia="zh-CN"/>
          </w:rPr>
          <w:delText xml:space="preserve">HE </w:delText>
        </w:r>
        <w:r w:rsidDel="00240305">
          <w:rPr>
            <w:rFonts w:hint="eastAsia"/>
            <w:szCs w:val="22"/>
            <w:lang w:eastAsia="zh-CN"/>
          </w:rPr>
          <w:delText xml:space="preserve">and </w:delText>
        </w:r>
        <w:r w:rsidR="00F27DBE" w:rsidDel="00240305">
          <w:rPr>
            <w:rFonts w:hint="eastAsia"/>
            <w:szCs w:val="22"/>
            <w:lang w:eastAsia="zh-CN"/>
          </w:rPr>
          <w:delText>LC</w:delText>
        </w:r>
        <w:r w:rsidDel="00240305">
          <w:rPr>
            <w:rFonts w:hint="eastAsia"/>
            <w:szCs w:val="22"/>
            <w:lang w:eastAsia="zh-CN"/>
          </w:rPr>
          <w:delText xml:space="preserve"> configurations.</w:delText>
        </w:r>
        <w:r w:rsidR="00A4505B" w:rsidDel="00240305">
          <w:rPr>
            <w:rFonts w:hint="eastAsia"/>
            <w:szCs w:val="22"/>
            <w:lang w:eastAsia="zh-CN"/>
          </w:rPr>
          <w:delText xml:space="preserve"> </w:delText>
        </w:r>
        <w:r w:rsidR="002E720F" w:rsidDel="00240305">
          <w:rPr>
            <w:szCs w:val="22"/>
            <w:lang w:eastAsia="zh-CN"/>
          </w:rPr>
          <w:delText>I</w:delText>
        </w:r>
        <w:r w:rsidR="002E720F" w:rsidDel="00240305">
          <w:rPr>
            <w:rFonts w:hint="eastAsia"/>
            <w:szCs w:val="22"/>
            <w:lang w:eastAsia="zh-CN"/>
          </w:rPr>
          <w:delText>t is also reported that t</w:delText>
        </w:r>
        <w:r w:rsidR="00A4505B" w:rsidDel="00240305">
          <w:rPr>
            <w:rFonts w:hint="eastAsia"/>
            <w:szCs w:val="22"/>
            <w:lang w:eastAsia="zh-CN"/>
          </w:rPr>
          <w:delText xml:space="preserve">he </w:delText>
        </w:r>
        <w:r w:rsidR="002E720F" w:rsidDel="00240305">
          <w:rPr>
            <w:rFonts w:hint="eastAsia"/>
            <w:szCs w:val="22"/>
            <w:lang w:eastAsia="zh-CN"/>
          </w:rPr>
          <w:delText xml:space="preserve">division-free </w:delText>
        </w:r>
        <w:r w:rsidR="00A4505B" w:rsidDel="00240305">
          <w:rPr>
            <w:rFonts w:hint="eastAsia"/>
            <w:szCs w:val="22"/>
            <w:lang w:eastAsia="zh-CN"/>
          </w:rPr>
          <w:delText xml:space="preserve">implementation for the </w:delText>
        </w:r>
        <w:r w:rsidR="00A4505B" w:rsidDel="00240305">
          <w:rPr>
            <w:szCs w:val="22"/>
            <w:lang w:eastAsia="zh-CN"/>
          </w:rPr>
          <w:delText>extended</w:delText>
        </w:r>
        <w:r w:rsidR="00A4505B" w:rsidDel="00240305">
          <w:rPr>
            <w:rFonts w:hint="eastAsia"/>
            <w:szCs w:val="22"/>
            <w:lang w:eastAsia="zh-CN"/>
          </w:rPr>
          <w:delText xml:space="preserve"> BUDI approach</w:delText>
        </w:r>
        <w:r w:rsidR="00E2053C" w:rsidDel="00240305">
          <w:rPr>
            <w:rFonts w:hint="eastAsia"/>
            <w:szCs w:val="22"/>
            <w:lang w:eastAsia="zh-CN"/>
          </w:rPr>
          <w:delText xml:space="preserve"> </w:delText>
        </w:r>
        <w:r w:rsidR="00A4505B" w:rsidDel="00240305">
          <w:rPr>
            <w:rFonts w:hint="eastAsia"/>
            <w:szCs w:val="22"/>
            <w:lang w:eastAsia="zh-CN"/>
          </w:rPr>
          <w:delText>achieves 0.5% and 0.6% bit-rate reduction for both all Intra HE and LC configurations.</w:delText>
        </w:r>
      </w:del>
    </w:p>
    <w:p w:rsidR="00240305" w:rsidRPr="00240305" w:rsidRDefault="00240305" w:rsidP="00CE7493">
      <w:pPr>
        <w:jc w:val="both"/>
        <w:rPr>
          <w:szCs w:val="22"/>
          <w:lang w:eastAsia="zh-CN"/>
        </w:rPr>
      </w:pPr>
    </w:p>
    <w:p w:rsidR="001805D7" w:rsidRPr="00A92FFE" w:rsidRDefault="001805D7" w:rsidP="00233CF6">
      <w:pPr>
        <w:pStyle w:val="1"/>
        <w:tabs>
          <w:tab w:val="clear" w:pos="360"/>
          <w:tab w:val="clear" w:pos="720"/>
          <w:tab w:val="clear" w:pos="1080"/>
          <w:tab w:val="clear" w:pos="1440"/>
        </w:tabs>
        <w:rPr>
          <w:color w:val="0000FF"/>
          <w:lang w:eastAsia="zh-CN"/>
        </w:rPr>
      </w:pPr>
      <w:r>
        <w:t>Introduction</w:t>
      </w:r>
    </w:p>
    <w:p w:rsidR="00071EA5" w:rsidRDefault="00AA0FB1" w:rsidP="00071EA5">
      <w:pPr>
        <w:jc w:val="both"/>
        <w:rPr>
          <w:szCs w:val="22"/>
          <w:lang w:eastAsia="zh-CN"/>
        </w:rPr>
      </w:pPr>
      <w:r w:rsidRPr="00EB6669">
        <w:rPr>
          <w:szCs w:val="22"/>
          <w:lang w:eastAsia="zh-CN"/>
        </w:rPr>
        <w:t xml:space="preserve">UDI Intra prediction uses main and side arrays as prediction references. When Intra prediction direction is positive, </w:t>
      </w:r>
      <w:r w:rsidRPr="00EB6669">
        <w:rPr>
          <w:rFonts w:hint="eastAsia"/>
          <w:szCs w:val="22"/>
          <w:lang w:eastAsia="zh-CN"/>
        </w:rPr>
        <w:t xml:space="preserve">only </w:t>
      </w:r>
      <w:r w:rsidRPr="00EB6669">
        <w:rPr>
          <w:szCs w:val="22"/>
          <w:lang w:eastAsia="zh-CN"/>
        </w:rPr>
        <w:t xml:space="preserve">the </w:t>
      </w:r>
      <w:r>
        <w:rPr>
          <w:szCs w:val="22"/>
          <w:lang w:eastAsia="zh-CN"/>
        </w:rPr>
        <w:t>reference pixels</w:t>
      </w:r>
      <w:r w:rsidRPr="00EB6669">
        <w:rPr>
          <w:szCs w:val="22"/>
          <w:lang w:eastAsia="zh-CN"/>
        </w:rPr>
        <w:t xml:space="preserve"> from the main array are used for prediction</w:t>
      </w:r>
      <w:r w:rsidR="004A2011">
        <w:rPr>
          <w:rFonts w:hint="eastAsia"/>
          <w:szCs w:val="22"/>
          <w:lang w:eastAsia="zh-CN"/>
        </w:rPr>
        <w:t xml:space="preserve"> [1]</w:t>
      </w:r>
      <w:r w:rsidRPr="00EB6669">
        <w:rPr>
          <w:szCs w:val="22"/>
          <w:lang w:eastAsia="zh-CN"/>
        </w:rPr>
        <w:t>.</w:t>
      </w:r>
      <w:r w:rsidR="00071EA5">
        <w:rPr>
          <w:rFonts w:hint="eastAsia"/>
          <w:szCs w:val="22"/>
          <w:lang w:eastAsia="zh-CN"/>
        </w:rPr>
        <w:t xml:space="preserve"> In fact, for those positive directions in UDI, b</w:t>
      </w:r>
      <w:r w:rsidR="00071EA5" w:rsidRPr="00293675">
        <w:rPr>
          <w:rFonts w:hint="eastAsia"/>
          <w:szCs w:val="22"/>
          <w:lang w:eastAsia="zh-CN"/>
        </w:rPr>
        <w:t xml:space="preserve">oth the </w:t>
      </w:r>
      <w:r w:rsidR="00071EA5" w:rsidRPr="00293675">
        <w:rPr>
          <w:szCs w:val="22"/>
          <w:lang w:eastAsia="zh-CN"/>
        </w:rPr>
        <w:t xml:space="preserve">reference pixels from main and side arrays can be </w:t>
      </w:r>
      <w:r w:rsidR="00071EA5" w:rsidRPr="00EB6669">
        <w:rPr>
          <w:szCs w:val="22"/>
          <w:lang w:eastAsia="zh-CN"/>
        </w:rPr>
        <w:t>further</w:t>
      </w:r>
      <w:r w:rsidR="00071EA5" w:rsidRPr="00293675">
        <w:rPr>
          <w:szCs w:val="22"/>
          <w:lang w:eastAsia="zh-CN"/>
        </w:rPr>
        <w:t xml:space="preserve"> exploited to improve prediction accuracy. The prediction value of a </w:t>
      </w:r>
      <w:r w:rsidR="00071EA5" w:rsidRPr="00293675">
        <w:rPr>
          <w:rFonts w:hint="eastAsia"/>
          <w:szCs w:val="22"/>
          <w:lang w:eastAsia="zh-CN"/>
        </w:rPr>
        <w:t xml:space="preserve">pixel in current block </w:t>
      </w:r>
      <w:r w:rsidR="00071EA5" w:rsidRPr="00293675">
        <w:rPr>
          <w:szCs w:val="22"/>
          <w:lang w:eastAsia="zh-CN"/>
        </w:rPr>
        <w:t xml:space="preserve">is linearly interpolated from the two </w:t>
      </w:r>
      <w:r w:rsidR="00071EA5" w:rsidRPr="00293675">
        <w:rPr>
          <w:rFonts w:hint="eastAsia"/>
          <w:szCs w:val="22"/>
          <w:lang w:eastAsia="zh-CN"/>
        </w:rPr>
        <w:t xml:space="preserve">corresponding </w:t>
      </w:r>
      <w:r w:rsidR="00071EA5" w:rsidRPr="00293675">
        <w:rPr>
          <w:szCs w:val="22"/>
          <w:lang w:eastAsia="zh-CN"/>
        </w:rPr>
        <w:t xml:space="preserve">reference </w:t>
      </w:r>
      <w:r w:rsidR="00071EA5" w:rsidRPr="00293675">
        <w:rPr>
          <w:rFonts w:hint="eastAsia"/>
          <w:szCs w:val="22"/>
          <w:lang w:eastAsia="zh-CN"/>
        </w:rPr>
        <w:t xml:space="preserve">pixels. </w:t>
      </w:r>
    </w:p>
    <w:p w:rsidR="00071EA5" w:rsidRPr="007A1204" w:rsidRDefault="00D87B62" w:rsidP="00071EA5">
      <w:pPr>
        <w:jc w:val="both"/>
        <w:rPr>
          <w:szCs w:val="22"/>
          <w:lang w:eastAsia="zh-CN"/>
        </w:rPr>
      </w:pPr>
      <w:r>
        <w:rPr>
          <w:rFonts w:hint="eastAsia"/>
          <w:szCs w:val="22"/>
          <w:lang w:eastAsia="zh-CN"/>
        </w:rPr>
        <w:t xml:space="preserve">In the last JCTVC meeting, bidirectional UDI Intra </w:t>
      </w:r>
      <w:r>
        <w:rPr>
          <w:szCs w:val="22"/>
          <w:lang w:eastAsia="zh-CN"/>
        </w:rPr>
        <w:t>prediction</w:t>
      </w:r>
      <w:r>
        <w:rPr>
          <w:rFonts w:hint="eastAsia"/>
          <w:szCs w:val="22"/>
          <w:lang w:eastAsia="zh-CN"/>
        </w:rPr>
        <w:t xml:space="preserve"> (BUDI) has been proposed </w:t>
      </w:r>
      <w:r w:rsidR="00A55F8B">
        <w:rPr>
          <w:rFonts w:hint="eastAsia"/>
          <w:szCs w:val="22"/>
          <w:lang w:eastAsia="zh-CN"/>
        </w:rPr>
        <w:t xml:space="preserve">in JCTVC-D300 </w:t>
      </w:r>
      <w:r>
        <w:rPr>
          <w:rFonts w:hint="eastAsia"/>
          <w:szCs w:val="22"/>
          <w:lang w:eastAsia="zh-CN"/>
        </w:rPr>
        <w:t xml:space="preserve">to improve </w:t>
      </w:r>
      <w:r w:rsidR="00A21BAD">
        <w:rPr>
          <w:rFonts w:hint="eastAsia"/>
          <w:szCs w:val="22"/>
          <w:lang w:eastAsia="zh-CN"/>
        </w:rPr>
        <w:t xml:space="preserve">coding </w:t>
      </w:r>
      <w:r w:rsidR="00624830">
        <w:rPr>
          <w:rFonts w:hint="eastAsia"/>
          <w:szCs w:val="22"/>
          <w:lang w:eastAsia="zh-CN"/>
        </w:rPr>
        <w:t>performance by replacing the existing Intra mode 6</w:t>
      </w:r>
      <w:r w:rsidR="00C447A1">
        <w:rPr>
          <w:rFonts w:hint="eastAsia"/>
          <w:szCs w:val="22"/>
          <w:lang w:eastAsia="zh-CN"/>
        </w:rPr>
        <w:t xml:space="preserve"> (</w:t>
      </w:r>
      <w:r w:rsidR="00C447A1" w:rsidRPr="00C447A1">
        <w:rPr>
          <w:rFonts w:hint="eastAsia"/>
          <w:i/>
          <w:szCs w:val="22"/>
          <w:lang w:eastAsia="zh-CN"/>
        </w:rPr>
        <w:t>i.e.</w:t>
      </w:r>
      <w:r w:rsidR="00C447A1">
        <w:rPr>
          <w:rFonts w:hint="eastAsia"/>
          <w:szCs w:val="22"/>
          <w:lang w:eastAsia="zh-CN"/>
        </w:rPr>
        <w:t xml:space="preserve"> ver+8)</w:t>
      </w:r>
      <w:r w:rsidR="00624830">
        <w:rPr>
          <w:rFonts w:hint="eastAsia"/>
          <w:szCs w:val="22"/>
          <w:lang w:eastAsia="zh-CN"/>
        </w:rPr>
        <w:t xml:space="preserve"> which represents </w:t>
      </w:r>
      <w:r w:rsidR="00624830">
        <w:rPr>
          <w:rFonts w:hint="eastAsia"/>
          <w:szCs w:val="22"/>
          <w:lang w:eastAsia="zh-CN"/>
        </w:rPr>
        <w:lastRenderedPageBreak/>
        <w:t>the direction of 45 degrees.</w:t>
      </w:r>
      <w:r w:rsidR="006A152F">
        <w:rPr>
          <w:rFonts w:hint="eastAsia"/>
          <w:szCs w:val="22"/>
          <w:lang w:eastAsia="zh-CN"/>
        </w:rPr>
        <w:t xml:space="preserve"> </w:t>
      </w:r>
      <w:r w:rsidR="00071EA5" w:rsidRPr="00293675">
        <w:rPr>
          <w:rFonts w:hint="eastAsia"/>
          <w:szCs w:val="22"/>
          <w:lang w:eastAsia="zh-CN"/>
        </w:rPr>
        <w:t xml:space="preserve">It </w:t>
      </w:r>
      <w:r w:rsidR="00071EA5">
        <w:rPr>
          <w:rFonts w:hint="eastAsia"/>
          <w:szCs w:val="22"/>
          <w:lang w:eastAsia="zh-CN"/>
        </w:rPr>
        <w:t xml:space="preserve">has been </w:t>
      </w:r>
      <w:r w:rsidR="00071EA5" w:rsidRPr="00293675">
        <w:rPr>
          <w:rFonts w:hint="eastAsia"/>
          <w:szCs w:val="22"/>
          <w:lang w:eastAsia="zh-CN"/>
        </w:rPr>
        <w:t xml:space="preserve">shown the </w:t>
      </w:r>
      <w:r w:rsidR="00071EA5" w:rsidRPr="00293675">
        <w:rPr>
          <w:szCs w:val="22"/>
          <w:lang w:eastAsia="zh-CN"/>
        </w:rPr>
        <w:t>performance</w:t>
      </w:r>
      <w:r w:rsidR="00071EA5" w:rsidRPr="00293675">
        <w:rPr>
          <w:rFonts w:hint="eastAsia"/>
          <w:szCs w:val="22"/>
          <w:lang w:eastAsia="zh-CN"/>
        </w:rPr>
        <w:t xml:space="preserve"> of Intra prediction can be improved by </w:t>
      </w:r>
      <w:r w:rsidR="00071EA5">
        <w:rPr>
          <w:rFonts w:hint="eastAsia"/>
          <w:szCs w:val="22"/>
          <w:lang w:eastAsia="zh-CN"/>
        </w:rPr>
        <w:t xml:space="preserve">using </w:t>
      </w:r>
      <w:r w:rsidR="00071EA5" w:rsidRPr="00293675">
        <w:rPr>
          <w:rFonts w:hint="eastAsia"/>
          <w:szCs w:val="22"/>
          <w:lang w:eastAsia="zh-CN"/>
        </w:rPr>
        <w:t>BUDI</w:t>
      </w:r>
      <w:r w:rsidR="00071EA5">
        <w:rPr>
          <w:rFonts w:hint="eastAsia"/>
          <w:szCs w:val="22"/>
          <w:lang w:eastAsia="zh-CN"/>
        </w:rPr>
        <w:t xml:space="preserve"> approach [</w:t>
      </w:r>
      <w:r w:rsidR="000D48B4">
        <w:rPr>
          <w:rFonts w:hint="eastAsia"/>
          <w:szCs w:val="22"/>
          <w:lang w:eastAsia="zh-CN"/>
        </w:rPr>
        <w:t>2</w:t>
      </w:r>
      <w:r w:rsidR="00071EA5">
        <w:rPr>
          <w:rFonts w:hint="eastAsia"/>
          <w:szCs w:val="22"/>
          <w:lang w:eastAsia="zh-CN"/>
        </w:rPr>
        <w:t>]</w:t>
      </w:r>
      <w:r w:rsidR="00071EA5" w:rsidRPr="00293675">
        <w:rPr>
          <w:rFonts w:hint="eastAsia"/>
          <w:szCs w:val="22"/>
          <w:lang w:eastAsia="zh-CN"/>
        </w:rPr>
        <w:t>.</w:t>
      </w:r>
    </w:p>
    <w:p w:rsidR="00071EA5" w:rsidRDefault="00EC5063" w:rsidP="00293675">
      <w:pPr>
        <w:jc w:val="both"/>
        <w:rPr>
          <w:szCs w:val="22"/>
          <w:lang w:eastAsia="zh-CN"/>
        </w:rPr>
      </w:pPr>
      <w:r>
        <w:rPr>
          <w:rFonts w:hint="eastAsia"/>
          <w:szCs w:val="22"/>
          <w:lang w:eastAsia="zh-CN"/>
        </w:rPr>
        <w:t xml:space="preserve">In this document, BUDI has been </w:t>
      </w:r>
      <w:r>
        <w:rPr>
          <w:szCs w:val="22"/>
          <w:lang w:eastAsia="zh-CN"/>
        </w:rPr>
        <w:t>extended</w:t>
      </w:r>
      <w:r>
        <w:rPr>
          <w:rFonts w:hint="eastAsia"/>
          <w:szCs w:val="22"/>
          <w:lang w:eastAsia="zh-CN"/>
        </w:rPr>
        <w:t xml:space="preserve"> to other positive directions to verify its potential performance. For the positive directions other than mode ver+8, the corresponding reference pixels from main and side references may be in sub-pixel position. So 1/32 Interpolation is needed to generate the corresponding </w:t>
      </w:r>
      <w:r>
        <w:rPr>
          <w:szCs w:val="22"/>
          <w:lang w:eastAsia="zh-CN"/>
        </w:rPr>
        <w:t>reference</w:t>
      </w:r>
      <w:r>
        <w:rPr>
          <w:rFonts w:hint="eastAsia"/>
          <w:szCs w:val="22"/>
          <w:lang w:eastAsia="zh-CN"/>
        </w:rPr>
        <w:t xml:space="preserve"> sub-pixels for BUDI prediction.</w:t>
      </w:r>
    </w:p>
    <w:p w:rsidR="00CD2105" w:rsidRPr="00EC5063" w:rsidRDefault="00CD2105" w:rsidP="00293675">
      <w:pPr>
        <w:jc w:val="both"/>
        <w:rPr>
          <w:szCs w:val="22"/>
          <w:lang w:eastAsia="zh-CN"/>
        </w:rPr>
      </w:pPr>
    </w:p>
    <w:p w:rsidR="001805D7" w:rsidRDefault="001805D7" w:rsidP="009234A5">
      <w:pPr>
        <w:pStyle w:val="1"/>
        <w:jc w:val="both"/>
      </w:pPr>
      <w:r>
        <w:t>Test conditions</w:t>
      </w:r>
      <w:r>
        <w:rPr>
          <w:lang w:eastAsia="zh-CN"/>
        </w:rPr>
        <w:t xml:space="preserve"> and Results</w:t>
      </w:r>
    </w:p>
    <w:p w:rsidR="00C1794D" w:rsidRPr="001A45CA" w:rsidRDefault="00C1794D" w:rsidP="001A45CA">
      <w:pPr>
        <w:jc w:val="both"/>
        <w:rPr>
          <w:lang w:eastAsia="zh-CN"/>
        </w:rPr>
      </w:pPr>
      <w:r>
        <w:t xml:space="preserve">The following </w:t>
      </w:r>
      <w:r>
        <w:rPr>
          <w:rFonts w:hint="eastAsia"/>
          <w:lang w:eastAsia="zh-CN"/>
        </w:rPr>
        <w:t xml:space="preserve">running environment </w:t>
      </w:r>
      <w:r>
        <w:t>and compiler have been used</w:t>
      </w:r>
      <w:r>
        <w:rPr>
          <w:rFonts w:hint="eastAsia"/>
          <w:lang w:eastAsia="zh-CN"/>
        </w:rPr>
        <w:t xml:space="preserve"> for running simulations</w:t>
      </w:r>
      <w:r>
        <w:rPr>
          <w:lang w:eastAsia="zh-CN"/>
        </w:rPr>
        <w:t>.</w:t>
      </w:r>
      <w:r w:rsidR="001A45CA">
        <w:rPr>
          <w:rFonts w:hint="eastAsia"/>
          <w:lang w:eastAsia="zh-CN"/>
        </w:rPr>
        <w:t xml:space="preserve"> T</w:t>
      </w:r>
      <w:r w:rsidR="001A45CA">
        <w:rPr>
          <w:lang w:eastAsia="zh-CN"/>
        </w:rPr>
        <w:t xml:space="preserve">he same </w:t>
      </w:r>
      <w:r w:rsidR="001A45CA">
        <w:t>computer</w:t>
      </w:r>
      <w:r w:rsidR="001A45CA">
        <w:rPr>
          <w:lang w:eastAsia="zh-CN"/>
        </w:rPr>
        <w:t xml:space="preserve"> </w:t>
      </w:r>
      <w:r w:rsidR="001A45CA">
        <w:rPr>
          <w:rFonts w:hint="eastAsia"/>
          <w:lang w:eastAsia="zh-CN"/>
        </w:rPr>
        <w:t xml:space="preserve">was used in our </w:t>
      </w:r>
      <w:r w:rsidR="001A45CA">
        <w:rPr>
          <w:lang w:eastAsia="zh-CN"/>
        </w:rPr>
        <w:t>experiments</w:t>
      </w:r>
      <w:r w:rsidR="001A45CA">
        <w:rPr>
          <w:rFonts w:hint="eastAsia"/>
          <w:lang w:eastAsia="zh-CN"/>
        </w:rPr>
        <w:t xml:space="preserve"> </w:t>
      </w:r>
      <w:r w:rsidR="001A45CA">
        <w:rPr>
          <w:lang w:eastAsia="zh-CN"/>
        </w:rPr>
        <w:t>i</w:t>
      </w:r>
      <w:r w:rsidR="001A45CA">
        <w:t>n order to obtain coherent encoding and decoding time</w:t>
      </w:r>
      <w:r w:rsidR="001A45CA">
        <w:rPr>
          <w:lang w:eastAsia="zh-CN"/>
        </w:rPr>
        <w:t>.</w:t>
      </w:r>
      <w:r w:rsidR="001A45CA" w:rsidRPr="0052524E">
        <w:t xml:space="preserve"> </w:t>
      </w:r>
      <w:r w:rsidR="001A45CA">
        <w:rPr>
          <w:rFonts w:hint="eastAsia"/>
          <w:lang w:eastAsia="zh-CN"/>
        </w:rPr>
        <w:t xml:space="preserve">Both </w:t>
      </w:r>
      <w:r w:rsidR="00124776">
        <w:rPr>
          <w:rFonts w:hint="eastAsia"/>
          <w:lang w:eastAsia="zh-CN"/>
        </w:rPr>
        <w:t xml:space="preserve">all </w:t>
      </w:r>
      <w:r w:rsidR="001A45CA">
        <w:rPr>
          <w:lang w:eastAsia="zh-CN"/>
        </w:rPr>
        <w:t xml:space="preserve">Intra </w:t>
      </w:r>
      <w:r w:rsidR="00124776">
        <w:rPr>
          <w:rFonts w:hint="eastAsia"/>
          <w:lang w:eastAsia="zh-CN"/>
        </w:rPr>
        <w:t xml:space="preserve">HE </w:t>
      </w:r>
      <w:r w:rsidR="001A45CA">
        <w:rPr>
          <w:lang w:eastAsia="zh-CN"/>
        </w:rPr>
        <w:t xml:space="preserve">and </w:t>
      </w:r>
      <w:r w:rsidR="00124776">
        <w:rPr>
          <w:rFonts w:hint="eastAsia"/>
          <w:lang w:eastAsia="zh-CN"/>
        </w:rPr>
        <w:t>LC</w:t>
      </w:r>
      <w:r w:rsidR="001A45CA">
        <w:rPr>
          <w:lang w:eastAsia="zh-CN"/>
        </w:rPr>
        <w:t xml:space="preserve"> </w:t>
      </w:r>
      <w:r w:rsidR="001A45CA">
        <w:t>case</w:t>
      </w:r>
      <w:r w:rsidR="001A45CA">
        <w:rPr>
          <w:lang w:eastAsia="zh-CN"/>
        </w:rPr>
        <w:t>s</w:t>
      </w:r>
      <w:r w:rsidR="001A45CA">
        <w:t xml:space="preserve"> </w:t>
      </w:r>
      <w:r w:rsidR="001A45CA">
        <w:rPr>
          <w:rFonts w:hint="eastAsia"/>
          <w:lang w:eastAsia="zh-CN"/>
        </w:rPr>
        <w:t>have been tested under c</w:t>
      </w:r>
      <w:r w:rsidR="001A45CA">
        <w:rPr>
          <w:lang w:eastAsia="zh-CN"/>
        </w:rPr>
        <w:t>ommon test conditions</w:t>
      </w:r>
      <w:r w:rsidR="001A45CA">
        <w:rPr>
          <w:rFonts w:hint="eastAsia"/>
          <w:lang w:eastAsia="zh-CN"/>
        </w:rPr>
        <w:t xml:space="preserve"> </w:t>
      </w:r>
      <w:r w:rsidR="001A45CA">
        <w:rPr>
          <w:lang w:eastAsia="zh-CN"/>
        </w:rPr>
        <w:t>[</w:t>
      </w:r>
      <w:r w:rsidR="000D48B4">
        <w:rPr>
          <w:rFonts w:hint="eastAsia"/>
          <w:lang w:eastAsia="zh-CN"/>
        </w:rPr>
        <w:t>3</w:t>
      </w:r>
      <w:r w:rsidR="00442981">
        <w:rPr>
          <w:rFonts w:hint="eastAsia"/>
          <w:lang w:eastAsia="zh-CN"/>
        </w:rPr>
        <w:t>][</w:t>
      </w:r>
      <w:r w:rsidR="00574834">
        <w:rPr>
          <w:rFonts w:hint="eastAsia"/>
          <w:lang w:eastAsia="zh-CN"/>
        </w:rPr>
        <w:t xml:space="preserve"> </w:t>
      </w:r>
      <w:r w:rsidR="000D48B4">
        <w:rPr>
          <w:rFonts w:hint="eastAsia"/>
          <w:lang w:eastAsia="zh-CN"/>
        </w:rPr>
        <w:t>4</w:t>
      </w:r>
      <w:r w:rsidR="001A45CA">
        <w:rPr>
          <w:lang w:eastAsia="zh-CN"/>
        </w:rPr>
        <w:t>]</w:t>
      </w:r>
      <w:r w:rsidR="001A45CA">
        <w:t>.</w:t>
      </w:r>
    </w:p>
    <w:tbl>
      <w:tblPr>
        <w:tblW w:w="0" w:type="auto"/>
        <w:jc w:val="center"/>
        <w:tblInd w:w="-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090"/>
        <w:gridCol w:w="1258"/>
      </w:tblGrid>
      <w:tr w:rsidR="00C1794D" w:rsidRPr="00EC2E44" w:rsidTr="00EA2673">
        <w:trPr>
          <w:jc w:val="center"/>
        </w:trPr>
        <w:tc>
          <w:tcPr>
            <w:tcW w:w="4090" w:type="dxa"/>
          </w:tcPr>
          <w:p w:rsidR="00C1794D" w:rsidRPr="00EC2E44" w:rsidRDefault="00C1794D" w:rsidP="00EA2673">
            <w:pPr>
              <w:spacing w:before="0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R</w:t>
            </w:r>
            <w:r>
              <w:rPr>
                <w:rFonts w:hint="eastAsia"/>
                <w:b/>
                <w:lang w:eastAsia="zh-CN"/>
              </w:rPr>
              <w:t>unning environment</w:t>
            </w:r>
          </w:p>
        </w:tc>
        <w:tc>
          <w:tcPr>
            <w:tcW w:w="1258" w:type="dxa"/>
          </w:tcPr>
          <w:p w:rsidR="00C1794D" w:rsidRPr="00EC2E44" w:rsidRDefault="00C1794D" w:rsidP="00EA2673">
            <w:pPr>
              <w:spacing w:before="0"/>
              <w:jc w:val="center"/>
              <w:rPr>
                <w:b/>
              </w:rPr>
            </w:pPr>
            <w:r w:rsidRPr="00EC2E44">
              <w:rPr>
                <w:b/>
              </w:rPr>
              <w:t>Compiler</w:t>
            </w:r>
          </w:p>
        </w:tc>
      </w:tr>
      <w:tr w:rsidR="00C1794D" w:rsidTr="00EA2673">
        <w:trPr>
          <w:jc w:val="center"/>
        </w:trPr>
        <w:tc>
          <w:tcPr>
            <w:tcW w:w="4090" w:type="dxa"/>
          </w:tcPr>
          <w:p w:rsidR="00C1794D" w:rsidRDefault="00C1794D" w:rsidP="00EA2673">
            <w:pPr>
              <w:spacing w:before="0"/>
              <w:jc w:val="center"/>
              <w:rPr>
                <w:lang w:eastAsia="zh-CN"/>
              </w:rPr>
            </w:pPr>
            <w:r w:rsidRPr="006E288E">
              <w:t>Intel Xeon X7560 @2.27GHz</w:t>
            </w:r>
            <w:r>
              <w:rPr>
                <w:rFonts w:hint="eastAsia"/>
                <w:lang w:eastAsia="zh-CN"/>
              </w:rPr>
              <w:t>, 256G RAM</w:t>
            </w:r>
          </w:p>
          <w:p w:rsidR="00C1794D" w:rsidRPr="002151AC" w:rsidRDefault="00C1794D" w:rsidP="00EA2673">
            <w:pPr>
              <w:spacing w:before="0"/>
              <w:jc w:val="center"/>
              <w:rPr>
                <w:lang w:eastAsia="zh-CN"/>
              </w:rPr>
            </w:pPr>
            <w:r>
              <w:t>Windows Server 2003</w:t>
            </w:r>
            <w:r>
              <w:rPr>
                <w:rFonts w:hint="eastAsia"/>
                <w:lang w:eastAsia="zh-CN"/>
              </w:rPr>
              <w:t>,</w:t>
            </w:r>
            <w:r>
              <w:t xml:space="preserve"> 64 bits</w:t>
            </w:r>
          </w:p>
        </w:tc>
        <w:tc>
          <w:tcPr>
            <w:tcW w:w="1258" w:type="dxa"/>
          </w:tcPr>
          <w:p w:rsidR="00C1794D" w:rsidRDefault="00C1794D" w:rsidP="00EA2673">
            <w:pPr>
              <w:spacing w:before="0"/>
              <w:jc w:val="center"/>
              <w:rPr>
                <w:lang w:eastAsia="zh-CN"/>
              </w:rPr>
            </w:pPr>
            <w:r>
              <w:t>VS200</w:t>
            </w:r>
            <w:r>
              <w:rPr>
                <w:lang w:eastAsia="zh-CN"/>
              </w:rPr>
              <w:t>5</w:t>
            </w:r>
          </w:p>
        </w:tc>
      </w:tr>
    </w:tbl>
    <w:p w:rsidR="003759F0" w:rsidRDefault="00D442E0" w:rsidP="003759F0">
      <w:pPr>
        <w:jc w:val="both"/>
        <w:rPr>
          <w:lang w:eastAsia="zh-CN"/>
        </w:rPr>
      </w:pPr>
      <w:r>
        <w:rPr>
          <w:lang w:eastAsia="zh-CN"/>
        </w:rPr>
        <w:t>The propos</w:t>
      </w:r>
      <w:r>
        <w:rPr>
          <w:rFonts w:hint="eastAsia"/>
          <w:lang w:eastAsia="zh-CN"/>
        </w:rPr>
        <w:t xml:space="preserve">ed BUDI </w:t>
      </w:r>
      <w:r w:rsidR="00BC3904">
        <w:rPr>
          <w:rFonts w:hint="eastAsia"/>
          <w:lang w:eastAsia="zh-CN"/>
        </w:rPr>
        <w:t>approach</w:t>
      </w:r>
      <w:r w:rsidR="00615890">
        <w:rPr>
          <w:rFonts w:hint="eastAsia"/>
          <w:lang w:eastAsia="zh-CN"/>
        </w:rPr>
        <w:t>es</w:t>
      </w:r>
      <w:r w:rsidR="00BC3904">
        <w:rPr>
          <w:rFonts w:hint="eastAsia"/>
          <w:lang w:eastAsia="zh-CN"/>
        </w:rPr>
        <w:t xml:space="preserve"> </w:t>
      </w:r>
      <w:r>
        <w:rPr>
          <w:lang w:eastAsia="zh-CN"/>
        </w:rPr>
        <w:t>ha</w:t>
      </w:r>
      <w:r w:rsidR="00615890">
        <w:rPr>
          <w:rFonts w:hint="eastAsia"/>
          <w:lang w:eastAsia="zh-CN"/>
        </w:rPr>
        <w:t>ve</w:t>
      </w:r>
      <w:r>
        <w:rPr>
          <w:lang w:eastAsia="zh-CN"/>
        </w:rPr>
        <w:t xml:space="preserve"> been integrated into the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>reference</w:t>
      </w:r>
      <w:r>
        <w:rPr>
          <w:rFonts w:hint="eastAsia"/>
          <w:lang w:eastAsia="zh-CN"/>
        </w:rPr>
        <w:t xml:space="preserve"> software HM2.0.</w:t>
      </w:r>
      <w:r w:rsidR="001A45CA">
        <w:rPr>
          <w:rFonts w:hint="eastAsia"/>
          <w:lang w:eastAsia="zh-CN"/>
        </w:rPr>
        <w:t xml:space="preserve"> </w:t>
      </w:r>
      <w:r w:rsidR="003759F0">
        <w:t>The following table</w:t>
      </w:r>
      <w:r w:rsidR="00BC3904">
        <w:rPr>
          <w:rFonts w:hint="eastAsia"/>
          <w:lang w:eastAsia="zh-CN"/>
        </w:rPr>
        <w:t>s</w:t>
      </w:r>
      <w:r w:rsidR="003759F0">
        <w:t xml:space="preserve"> summariz</w:t>
      </w:r>
      <w:r w:rsidR="00BC3904">
        <w:rPr>
          <w:rFonts w:hint="eastAsia"/>
          <w:lang w:eastAsia="zh-CN"/>
        </w:rPr>
        <w:t>e</w:t>
      </w:r>
      <w:r w:rsidR="003759F0">
        <w:t xml:space="preserve"> the simulation results.</w:t>
      </w:r>
      <w:r w:rsidR="003759F0" w:rsidRPr="00DC5B10">
        <w:t xml:space="preserve"> </w:t>
      </w:r>
      <w:r w:rsidR="003759F0">
        <w:rPr>
          <w:rFonts w:hint="eastAsia"/>
          <w:lang w:eastAsia="zh-CN"/>
        </w:rPr>
        <w:t>See the attached documents for t</w:t>
      </w:r>
      <w:r w:rsidR="003759F0">
        <w:t xml:space="preserve">he </w:t>
      </w:r>
      <w:r w:rsidR="003759F0">
        <w:rPr>
          <w:rFonts w:hint="eastAsia"/>
          <w:lang w:eastAsia="zh-CN"/>
        </w:rPr>
        <w:t>detail</w:t>
      </w:r>
      <w:r w:rsidR="00F55AFC">
        <w:rPr>
          <w:rFonts w:hint="eastAsia"/>
          <w:lang w:eastAsia="zh-CN"/>
        </w:rPr>
        <w:t>s</w:t>
      </w:r>
      <w:r w:rsidR="003759F0">
        <w:rPr>
          <w:rFonts w:hint="eastAsia"/>
          <w:lang w:eastAsia="zh-CN"/>
        </w:rPr>
        <w:t>.</w:t>
      </w:r>
    </w:p>
    <w:p w:rsidR="00C1794D" w:rsidRDefault="00C1794D" w:rsidP="00C1794D">
      <w:pPr>
        <w:jc w:val="center"/>
        <w:rPr>
          <w:lang w:eastAsia="zh-CN"/>
        </w:rPr>
      </w:pPr>
      <w:proofErr w:type="gramStart"/>
      <w:r>
        <w:rPr>
          <w:rFonts w:hint="eastAsia"/>
          <w:lang w:eastAsia="zh-CN"/>
        </w:rPr>
        <w:t>Table 1.</w:t>
      </w:r>
      <w:proofErr w:type="gramEnd"/>
      <w:r>
        <w:rPr>
          <w:rFonts w:hint="eastAsia"/>
          <w:lang w:eastAsia="zh-CN"/>
        </w:rPr>
        <w:t xml:space="preserve"> </w:t>
      </w:r>
      <w:r w:rsidR="0060328C">
        <w:rPr>
          <w:rFonts w:hint="eastAsia"/>
          <w:lang w:eastAsia="zh-CN"/>
        </w:rPr>
        <w:t>BUDI with r</w:t>
      </w:r>
      <w:r w:rsidR="00B67077">
        <w:rPr>
          <w:rFonts w:hint="eastAsia"/>
          <w:lang w:eastAsia="zh-CN"/>
        </w:rPr>
        <w:t xml:space="preserve">eplacement of mode </w:t>
      </w:r>
      <w:r w:rsidR="008B3817">
        <w:rPr>
          <w:rFonts w:hint="eastAsia"/>
          <w:lang w:eastAsia="zh-CN"/>
        </w:rPr>
        <w:t>ver+8</w:t>
      </w:r>
      <w:r>
        <w:rPr>
          <w:rFonts w:hint="eastAsia"/>
          <w:lang w:eastAsia="zh-CN"/>
        </w:rPr>
        <w:t xml:space="preserve"> (</w:t>
      </w:r>
      <w:r w:rsidR="00F27A6B">
        <w:rPr>
          <w:lang w:eastAsia="zh-CN"/>
        </w:rPr>
        <w:t>“</w:t>
      </w:r>
      <w:r w:rsidR="00B67077">
        <w:rPr>
          <w:rFonts w:hint="eastAsia"/>
          <w:lang w:eastAsia="zh-CN"/>
        </w:rPr>
        <w:t>BUDI</w:t>
      </w:r>
      <w:r w:rsidR="00F27A6B">
        <w:rPr>
          <w:lang w:eastAsia="zh-CN"/>
        </w:rPr>
        <w:t>”</w:t>
      </w:r>
      <w:r>
        <w:rPr>
          <w:rFonts w:hint="eastAsia"/>
          <w:lang w:eastAsia="zh-CN"/>
        </w:rPr>
        <w:t>)</w:t>
      </w:r>
    </w:p>
    <w:p w:rsidR="008D7BF6" w:rsidRDefault="00E056F9" w:rsidP="00C1794D">
      <w:pPr>
        <w:jc w:val="center"/>
        <w:rPr>
          <w:lang w:eastAsia="zh-CN"/>
        </w:rPr>
      </w:pPr>
      <w:r w:rsidRPr="00E056F9">
        <w:rPr>
          <w:noProof/>
          <w:lang w:eastAsia="zh-CN"/>
        </w:rPr>
        <w:drawing>
          <wp:inline distT="0" distB="0" distL="0" distR="0">
            <wp:extent cx="4579620" cy="165671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620" cy="1656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21DF" w:rsidRDefault="00DA21DF" w:rsidP="00DA21DF">
      <w:pPr>
        <w:jc w:val="center"/>
        <w:rPr>
          <w:lang w:eastAsia="zh-CN"/>
        </w:rPr>
      </w:pPr>
      <w:proofErr w:type="gramStart"/>
      <w:r>
        <w:rPr>
          <w:rFonts w:hint="eastAsia"/>
          <w:lang w:eastAsia="zh-CN"/>
        </w:rPr>
        <w:t xml:space="preserve">Table </w:t>
      </w:r>
      <w:r w:rsidR="00720E1B"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>.</w:t>
      </w:r>
      <w:proofErr w:type="gramEnd"/>
      <w:r>
        <w:rPr>
          <w:rFonts w:hint="eastAsia"/>
          <w:lang w:eastAsia="zh-CN"/>
        </w:rPr>
        <w:t xml:space="preserve"> BUDI with replacement of mode </w:t>
      </w:r>
      <w:r w:rsidR="00FA29AE">
        <w:rPr>
          <w:rFonts w:hint="eastAsia"/>
          <w:lang w:eastAsia="zh-CN"/>
        </w:rPr>
        <w:t>ver+8</w:t>
      </w:r>
      <w:r>
        <w:rPr>
          <w:rFonts w:hint="eastAsia"/>
          <w:lang w:eastAsia="zh-CN"/>
        </w:rPr>
        <w:t>,</w:t>
      </w:r>
      <w:r w:rsidR="00316976">
        <w:rPr>
          <w:rFonts w:hint="eastAsia"/>
          <w:lang w:eastAsia="zh-CN"/>
        </w:rPr>
        <w:t xml:space="preserve"> </w:t>
      </w:r>
      <w:r w:rsidR="00FA29AE">
        <w:rPr>
          <w:rFonts w:hint="eastAsia"/>
          <w:lang w:eastAsia="zh-CN"/>
        </w:rPr>
        <w:t>ver+5</w:t>
      </w:r>
      <w:r>
        <w:rPr>
          <w:rFonts w:hint="eastAsia"/>
          <w:lang w:eastAsia="zh-CN"/>
        </w:rPr>
        <w:t xml:space="preserve"> and </w:t>
      </w:r>
      <w:r w:rsidR="00FA29AE">
        <w:rPr>
          <w:rFonts w:hint="eastAsia"/>
          <w:lang w:eastAsia="zh-CN"/>
        </w:rPr>
        <w:t>hor+6</w:t>
      </w:r>
      <w:r>
        <w:rPr>
          <w:rFonts w:hint="eastAsia"/>
          <w:lang w:eastAsia="zh-CN"/>
        </w:rPr>
        <w:t xml:space="preserve"> (</w:t>
      </w:r>
      <w:r w:rsidR="00F27A6B">
        <w:rPr>
          <w:lang w:eastAsia="zh-CN"/>
        </w:rPr>
        <w:t>“</w:t>
      </w:r>
      <w:r>
        <w:rPr>
          <w:rFonts w:hint="eastAsia"/>
          <w:lang w:eastAsia="zh-CN"/>
        </w:rPr>
        <w:t>BUDI_EXT</w:t>
      </w:r>
      <w:r w:rsidR="00F27A6B">
        <w:rPr>
          <w:lang w:eastAsia="zh-CN"/>
        </w:rPr>
        <w:t>”</w:t>
      </w:r>
      <w:r>
        <w:rPr>
          <w:rFonts w:hint="eastAsia"/>
          <w:lang w:eastAsia="zh-CN"/>
        </w:rPr>
        <w:t>)</w:t>
      </w:r>
    </w:p>
    <w:p w:rsidR="00310E52" w:rsidRDefault="00C816FC" w:rsidP="00310E52">
      <w:pPr>
        <w:jc w:val="center"/>
        <w:rPr>
          <w:lang w:eastAsia="zh-CN"/>
        </w:rPr>
      </w:pPr>
      <w:r w:rsidRPr="00C816FC">
        <w:rPr>
          <w:noProof/>
          <w:lang w:eastAsia="zh-CN"/>
        </w:rPr>
        <w:drawing>
          <wp:inline distT="0" distB="0" distL="0" distR="0">
            <wp:extent cx="4579620" cy="1656715"/>
            <wp:effectExtent l="1905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620" cy="1656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976" w:rsidRDefault="00316976" w:rsidP="00316976">
      <w:pPr>
        <w:jc w:val="center"/>
        <w:rPr>
          <w:lang w:eastAsia="zh-CN"/>
        </w:rPr>
      </w:pPr>
      <w:proofErr w:type="gramStart"/>
      <w:r>
        <w:rPr>
          <w:rFonts w:hint="eastAsia"/>
          <w:lang w:eastAsia="zh-CN"/>
        </w:rPr>
        <w:t xml:space="preserve">Table </w:t>
      </w:r>
      <w:r w:rsidR="00720E1B">
        <w:rPr>
          <w:rFonts w:hint="eastAsia"/>
          <w:lang w:eastAsia="zh-CN"/>
        </w:rPr>
        <w:t>3</w:t>
      </w:r>
      <w:r>
        <w:rPr>
          <w:rFonts w:hint="eastAsia"/>
          <w:lang w:eastAsia="zh-CN"/>
        </w:rPr>
        <w:t>.</w:t>
      </w:r>
      <w:proofErr w:type="gramEnd"/>
      <w:r>
        <w:rPr>
          <w:rFonts w:hint="eastAsia"/>
          <w:lang w:eastAsia="zh-CN"/>
        </w:rPr>
        <w:t xml:space="preserve"> </w:t>
      </w:r>
      <w:r w:rsidR="005741DC">
        <w:rPr>
          <w:rFonts w:hint="eastAsia"/>
          <w:lang w:eastAsia="zh-CN"/>
        </w:rPr>
        <w:t xml:space="preserve">Division-free </w:t>
      </w:r>
      <w:r>
        <w:rPr>
          <w:rFonts w:hint="eastAsia"/>
          <w:lang w:eastAsia="zh-CN"/>
        </w:rPr>
        <w:t xml:space="preserve">BUDI with replacement of </w:t>
      </w:r>
      <w:r w:rsidR="00DD2D41">
        <w:rPr>
          <w:rFonts w:hint="eastAsia"/>
          <w:lang w:eastAsia="zh-CN"/>
        </w:rPr>
        <w:t>mode ver+8, ver+5 and hor+6</w:t>
      </w:r>
      <w:r w:rsidR="005741DC"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(</w:t>
      </w:r>
      <w:r w:rsidR="00F27A6B">
        <w:rPr>
          <w:lang w:eastAsia="zh-CN"/>
        </w:rPr>
        <w:t>“</w:t>
      </w:r>
      <w:r>
        <w:rPr>
          <w:rFonts w:hint="eastAsia"/>
          <w:lang w:eastAsia="zh-CN"/>
        </w:rPr>
        <w:t>BUDI_EXT</w:t>
      </w:r>
      <w:r w:rsidR="005741DC">
        <w:rPr>
          <w:rFonts w:hint="eastAsia"/>
          <w:lang w:eastAsia="zh-CN"/>
        </w:rPr>
        <w:t>_FAST</w:t>
      </w:r>
      <w:r w:rsidR="00F27A6B">
        <w:rPr>
          <w:lang w:eastAsia="zh-CN"/>
        </w:rPr>
        <w:t>”</w:t>
      </w:r>
      <w:r>
        <w:rPr>
          <w:rFonts w:hint="eastAsia"/>
          <w:lang w:eastAsia="zh-CN"/>
        </w:rPr>
        <w:t>)</w:t>
      </w:r>
    </w:p>
    <w:p w:rsidR="00547609" w:rsidRDefault="00C816FC" w:rsidP="00547609">
      <w:pPr>
        <w:jc w:val="center"/>
        <w:rPr>
          <w:lang w:eastAsia="zh-CN"/>
        </w:rPr>
      </w:pPr>
      <w:r w:rsidRPr="00C816FC">
        <w:rPr>
          <w:noProof/>
          <w:lang w:eastAsia="zh-CN"/>
        </w:rPr>
        <w:lastRenderedPageBreak/>
        <w:drawing>
          <wp:inline distT="0" distB="0" distL="0" distR="0">
            <wp:extent cx="4579620" cy="1656715"/>
            <wp:effectExtent l="1905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620" cy="1656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37E" w:rsidRDefault="00810D8B" w:rsidP="003759F0">
      <w:pPr>
        <w:jc w:val="both"/>
        <w:rPr>
          <w:lang w:eastAsia="zh-CN"/>
        </w:rPr>
      </w:pPr>
      <w:r>
        <w:rPr>
          <w:rFonts w:hint="eastAsia"/>
          <w:lang w:eastAsia="zh-CN"/>
        </w:rPr>
        <w:t>The following t</w:t>
      </w:r>
      <w:r w:rsidR="003759F0">
        <w:rPr>
          <w:rFonts w:hint="eastAsia"/>
          <w:lang w:eastAsia="zh-CN"/>
        </w:rPr>
        <w:t xml:space="preserve">hree cases have been </w:t>
      </w:r>
      <w:r>
        <w:rPr>
          <w:rFonts w:hint="eastAsia"/>
          <w:lang w:eastAsia="zh-CN"/>
        </w:rPr>
        <w:t>tested</w:t>
      </w:r>
      <w:r w:rsidR="003759F0">
        <w:rPr>
          <w:rFonts w:hint="eastAsia"/>
          <w:lang w:eastAsia="zh-CN"/>
        </w:rPr>
        <w:t>.</w:t>
      </w:r>
    </w:p>
    <w:p w:rsidR="003759F0" w:rsidRDefault="007E356B" w:rsidP="003759F0">
      <w:pPr>
        <w:jc w:val="both"/>
        <w:rPr>
          <w:lang w:eastAsia="zh-CN"/>
        </w:rPr>
      </w:pPr>
      <w:r>
        <w:rPr>
          <w:rFonts w:hint="eastAsia"/>
          <w:lang w:eastAsia="zh-CN"/>
        </w:rPr>
        <w:t xml:space="preserve">Table 1 shows the </w:t>
      </w:r>
      <w:r>
        <w:rPr>
          <w:lang w:eastAsia="zh-CN"/>
        </w:rPr>
        <w:t>performance</w:t>
      </w:r>
      <w:r>
        <w:rPr>
          <w:rFonts w:hint="eastAsia"/>
          <w:lang w:eastAsia="zh-CN"/>
        </w:rPr>
        <w:t xml:space="preserve"> of the BUDI approach with the replacement of the existing mode </w:t>
      </w:r>
      <w:r w:rsidR="007B34ED">
        <w:rPr>
          <w:rFonts w:hint="eastAsia"/>
          <w:lang w:eastAsia="zh-CN"/>
        </w:rPr>
        <w:t xml:space="preserve">ver+8 </w:t>
      </w:r>
      <w:r w:rsidR="00312E10">
        <w:rPr>
          <w:rFonts w:hint="eastAsia"/>
          <w:lang w:eastAsia="zh-CN"/>
        </w:rPr>
        <w:t xml:space="preserve">(which is denoted as </w:t>
      </w:r>
      <w:r w:rsidR="000F3BB6">
        <w:rPr>
          <w:lang w:eastAsia="zh-CN"/>
        </w:rPr>
        <w:t>“</w:t>
      </w:r>
      <w:r w:rsidR="00312E10">
        <w:rPr>
          <w:rFonts w:hint="eastAsia"/>
          <w:lang w:eastAsia="zh-CN"/>
        </w:rPr>
        <w:t>BUDI</w:t>
      </w:r>
      <w:r w:rsidR="000F3BB6">
        <w:rPr>
          <w:lang w:eastAsia="zh-CN"/>
        </w:rPr>
        <w:t>”</w:t>
      </w:r>
      <w:r w:rsidR="00312E10">
        <w:rPr>
          <w:rFonts w:hint="eastAsia"/>
          <w:lang w:eastAsia="zh-CN"/>
        </w:rPr>
        <w:t>)</w:t>
      </w:r>
      <w:r>
        <w:rPr>
          <w:rFonts w:hint="eastAsia"/>
          <w:lang w:eastAsia="zh-CN"/>
        </w:rPr>
        <w:t>.</w:t>
      </w:r>
      <w:r w:rsidR="004E6F59">
        <w:rPr>
          <w:rFonts w:hint="eastAsia"/>
          <w:lang w:eastAsia="zh-CN"/>
        </w:rPr>
        <w:t xml:space="preserve"> T</w:t>
      </w:r>
      <w:r w:rsidR="00190B8A">
        <w:rPr>
          <w:rFonts w:hint="eastAsia"/>
          <w:lang w:eastAsia="zh-CN"/>
        </w:rPr>
        <w:t xml:space="preserve">he bit-rate reduction </w:t>
      </w:r>
      <w:r w:rsidR="006334F5">
        <w:rPr>
          <w:rFonts w:hint="eastAsia"/>
          <w:lang w:eastAsia="zh-CN"/>
        </w:rPr>
        <w:t xml:space="preserve">of 0.4% and 0.5% </w:t>
      </w:r>
      <w:r w:rsidR="004238E1">
        <w:rPr>
          <w:rFonts w:hint="eastAsia"/>
          <w:lang w:eastAsia="zh-CN"/>
        </w:rPr>
        <w:t xml:space="preserve">over HM2.0 </w:t>
      </w:r>
      <w:r w:rsidR="00190B8A">
        <w:rPr>
          <w:rFonts w:hint="eastAsia"/>
          <w:lang w:eastAsia="zh-CN"/>
        </w:rPr>
        <w:t>can be</w:t>
      </w:r>
      <w:r w:rsidR="006334F5">
        <w:rPr>
          <w:rFonts w:hint="eastAsia"/>
          <w:lang w:eastAsia="zh-CN"/>
        </w:rPr>
        <w:t xml:space="preserve"> achieved for both </w:t>
      </w:r>
      <w:r w:rsidR="004E6F59">
        <w:rPr>
          <w:rFonts w:hint="eastAsia"/>
          <w:lang w:eastAsia="zh-CN"/>
        </w:rPr>
        <w:t xml:space="preserve">all </w:t>
      </w:r>
      <w:r w:rsidR="006334F5">
        <w:rPr>
          <w:rFonts w:hint="eastAsia"/>
          <w:lang w:eastAsia="zh-CN"/>
        </w:rPr>
        <w:t xml:space="preserve">Intra </w:t>
      </w:r>
      <w:r w:rsidR="004E6F59">
        <w:rPr>
          <w:rFonts w:hint="eastAsia"/>
          <w:lang w:eastAsia="zh-CN"/>
        </w:rPr>
        <w:t xml:space="preserve">HE </w:t>
      </w:r>
      <w:r w:rsidR="006334F5">
        <w:rPr>
          <w:rFonts w:hint="eastAsia"/>
          <w:lang w:eastAsia="zh-CN"/>
        </w:rPr>
        <w:t xml:space="preserve">and </w:t>
      </w:r>
      <w:r w:rsidR="004E6F59">
        <w:rPr>
          <w:rFonts w:hint="eastAsia"/>
          <w:lang w:eastAsia="zh-CN"/>
        </w:rPr>
        <w:t xml:space="preserve">LC </w:t>
      </w:r>
      <w:r w:rsidR="006334F5">
        <w:rPr>
          <w:rFonts w:hint="eastAsia"/>
          <w:lang w:eastAsia="zh-CN"/>
        </w:rPr>
        <w:t>configurations.</w:t>
      </w:r>
      <w:r w:rsidR="00190B8A">
        <w:rPr>
          <w:rFonts w:hint="eastAsia"/>
          <w:lang w:eastAsia="zh-CN"/>
        </w:rPr>
        <w:t xml:space="preserve"> </w:t>
      </w:r>
      <w:r w:rsidR="00D735C9">
        <w:rPr>
          <w:lang w:eastAsia="zh-CN"/>
        </w:rPr>
        <w:t>T</w:t>
      </w:r>
      <w:r w:rsidR="00D735C9">
        <w:rPr>
          <w:rFonts w:hint="eastAsia"/>
          <w:lang w:eastAsia="zh-CN"/>
        </w:rPr>
        <w:t>he encoding and decoding time is almost the same as anchor.</w:t>
      </w:r>
    </w:p>
    <w:p w:rsidR="008951D7" w:rsidRPr="008951D7" w:rsidRDefault="005C437E" w:rsidP="006F53D0">
      <w:pPr>
        <w:jc w:val="both"/>
        <w:rPr>
          <w:lang w:eastAsia="zh-CN"/>
        </w:rPr>
      </w:pPr>
      <w:r>
        <w:rPr>
          <w:lang w:eastAsia="zh-CN"/>
        </w:rPr>
        <w:t>“</w:t>
      </w:r>
      <w:r>
        <w:rPr>
          <w:rFonts w:hint="eastAsia"/>
          <w:lang w:eastAsia="zh-CN"/>
        </w:rPr>
        <w:t>BUDI_EXT</w:t>
      </w:r>
      <w:r>
        <w:rPr>
          <w:lang w:eastAsia="zh-CN"/>
        </w:rPr>
        <w:t>”</w:t>
      </w:r>
      <w:r>
        <w:rPr>
          <w:rFonts w:hint="eastAsia"/>
          <w:lang w:eastAsia="zh-CN"/>
        </w:rPr>
        <w:t xml:space="preserve"> denotes </w:t>
      </w:r>
      <w:r w:rsidR="00946BDA">
        <w:rPr>
          <w:rFonts w:hint="eastAsia"/>
          <w:lang w:eastAsia="zh-CN"/>
        </w:rPr>
        <w:t xml:space="preserve">the BUDI </w:t>
      </w:r>
      <w:r w:rsidR="00D27924">
        <w:rPr>
          <w:rFonts w:hint="eastAsia"/>
          <w:lang w:eastAsia="zh-CN"/>
        </w:rPr>
        <w:t xml:space="preserve">approach which has been </w:t>
      </w:r>
      <w:r w:rsidR="00946BDA">
        <w:rPr>
          <w:rFonts w:hint="eastAsia"/>
          <w:lang w:eastAsia="zh-CN"/>
        </w:rPr>
        <w:t xml:space="preserve">extended to other positive directions. </w:t>
      </w:r>
      <w:r w:rsidR="001352AD">
        <w:rPr>
          <w:rFonts w:hint="eastAsia"/>
          <w:lang w:eastAsia="zh-CN"/>
        </w:rPr>
        <w:t>B</w:t>
      </w:r>
      <w:r w:rsidR="00946BDA">
        <w:rPr>
          <w:rFonts w:hint="eastAsia"/>
          <w:lang w:eastAsia="zh-CN"/>
        </w:rPr>
        <w:t xml:space="preserve">esides mode </w:t>
      </w:r>
      <w:r w:rsidR="0011308C">
        <w:rPr>
          <w:rFonts w:hint="eastAsia"/>
          <w:lang w:eastAsia="zh-CN"/>
        </w:rPr>
        <w:t>ver+8</w:t>
      </w:r>
      <w:r w:rsidR="00946BDA">
        <w:rPr>
          <w:rFonts w:hint="eastAsia"/>
          <w:lang w:eastAsia="zh-CN"/>
        </w:rPr>
        <w:t xml:space="preserve">, other </w:t>
      </w:r>
      <w:r>
        <w:rPr>
          <w:rFonts w:hint="eastAsia"/>
          <w:lang w:eastAsia="zh-CN"/>
        </w:rPr>
        <w:t>mode</w:t>
      </w:r>
      <w:r w:rsidR="000B7663">
        <w:rPr>
          <w:rFonts w:hint="eastAsia"/>
          <w:lang w:eastAsia="zh-CN"/>
        </w:rPr>
        <w:t xml:space="preserve"> </w:t>
      </w:r>
      <w:r w:rsidR="003C0951">
        <w:rPr>
          <w:rFonts w:hint="eastAsia"/>
          <w:lang w:eastAsia="zh-CN"/>
        </w:rPr>
        <w:t xml:space="preserve">ver+5 </w:t>
      </w:r>
      <w:r w:rsidR="00946BDA">
        <w:rPr>
          <w:rFonts w:hint="eastAsia"/>
          <w:lang w:eastAsia="zh-CN"/>
        </w:rPr>
        <w:t>and</w:t>
      </w:r>
      <w:r>
        <w:rPr>
          <w:rFonts w:hint="eastAsia"/>
          <w:lang w:eastAsia="zh-CN"/>
        </w:rPr>
        <w:t xml:space="preserve"> </w:t>
      </w:r>
      <w:r w:rsidR="003C0951">
        <w:rPr>
          <w:rFonts w:hint="eastAsia"/>
          <w:lang w:eastAsia="zh-CN"/>
        </w:rPr>
        <w:t xml:space="preserve">hor+6 </w:t>
      </w:r>
      <w:r w:rsidR="001352AD">
        <w:rPr>
          <w:rFonts w:hint="eastAsia"/>
          <w:lang w:eastAsia="zh-CN"/>
        </w:rPr>
        <w:t xml:space="preserve">are also </w:t>
      </w:r>
      <w:r w:rsidR="00946BDA">
        <w:rPr>
          <w:lang w:eastAsia="zh-CN"/>
        </w:rPr>
        <w:t>replace</w:t>
      </w:r>
      <w:r w:rsidR="00946BDA">
        <w:rPr>
          <w:rFonts w:hint="eastAsia"/>
          <w:lang w:eastAsia="zh-CN"/>
        </w:rPr>
        <w:t>d</w:t>
      </w:r>
      <w:r w:rsidR="001352AD">
        <w:rPr>
          <w:rFonts w:hint="eastAsia"/>
          <w:lang w:eastAsia="zh-CN"/>
        </w:rPr>
        <w:t xml:space="preserve"> </w:t>
      </w:r>
      <w:r w:rsidR="008951D7">
        <w:rPr>
          <w:rFonts w:hint="eastAsia"/>
          <w:lang w:eastAsia="zh-CN"/>
        </w:rPr>
        <w:t>i</w:t>
      </w:r>
      <w:r w:rsidR="001352AD">
        <w:rPr>
          <w:rFonts w:hint="eastAsia"/>
          <w:lang w:eastAsia="zh-CN"/>
        </w:rPr>
        <w:t>n th</w:t>
      </w:r>
      <w:r w:rsidR="00A96FC3">
        <w:rPr>
          <w:rFonts w:hint="eastAsia"/>
          <w:lang w:eastAsia="zh-CN"/>
        </w:rPr>
        <w:t>is</w:t>
      </w:r>
      <w:r w:rsidR="001352AD">
        <w:rPr>
          <w:rFonts w:hint="eastAsia"/>
          <w:lang w:eastAsia="zh-CN"/>
        </w:rPr>
        <w:t xml:space="preserve"> </w:t>
      </w:r>
      <w:r w:rsidR="00370ADE">
        <w:rPr>
          <w:lang w:eastAsia="zh-CN"/>
        </w:rPr>
        <w:t>“</w:t>
      </w:r>
      <w:r w:rsidR="00370ADE">
        <w:rPr>
          <w:rFonts w:hint="eastAsia"/>
          <w:lang w:eastAsia="zh-CN"/>
        </w:rPr>
        <w:t>BUDI_EXT</w:t>
      </w:r>
      <w:r w:rsidR="00370ADE">
        <w:rPr>
          <w:lang w:eastAsia="zh-CN"/>
        </w:rPr>
        <w:t>”</w:t>
      </w:r>
      <w:r w:rsidR="00D302B5">
        <w:rPr>
          <w:rFonts w:hint="eastAsia"/>
          <w:lang w:eastAsia="zh-CN"/>
        </w:rPr>
        <w:t xml:space="preserve"> </w:t>
      </w:r>
      <w:r w:rsidR="00D27924">
        <w:rPr>
          <w:rFonts w:hint="eastAsia"/>
          <w:lang w:eastAsia="zh-CN"/>
        </w:rPr>
        <w:t>approach</w:t>
      </w:r>
      <w:r>
        <w:rPr>
          <w:rFonts w:hint="eastAsia"/>
          <w:lang w:eastAsia="zh-CN"/>
        </w:rPr>
        <w:t>.</w:t>
      </w:r>
      <w:r w:rsidR="008951D7">
        <w:rPr>
          <w:rFonts w:hint="eastAsia"/>
          <w:lang w:eastAsia="zh-CN"/>
        </w:rPr>
        <w:t xml:space="preserve"> </w:t>
      </w:r>
      <w:r w:rsidR="00967A67">
        <w:rPr>
          <w:rFonts w:hint="eastAsia"/>
          <w:lang w:eastAsia="zh-CN"/>
        </w:rPr>
        <w:t>In our implementation, it</w:t>
      </w:r>
      <w:r w:rsidR="003C163A">
        <w:rPr>
          <w:rFonts w:hint="eastAsia"/>
          <w:lang w:eastAsia="zh-CN"/>
        </w:rPr>
        <w:t xml:space="preserve"> is </w:t>
      </w:r>
      <w:r w:rsidR="00967A67">
        <w:rPr>
          <w:rFonts w:hint="eastAsia"/>
          <w:lang w:eastAsia="zh-CN"/>
        </w:rPr>
        <w:t xml:space="preserve">found </w:t>
      </w:r>
      <w:r w:rsidR="00967A67">
        <w:rPr>
          <w:lang w:eastAsia="zh-CN"/>
        </w:rPr>
        <w:t>that</w:t>
      </w:r>
      <w:r w:rsidR="003C163A">
        <w:rPr>
          <w:rFonts w:hint="eastAsia"/>
          <w:lang w:eastAsia="zh-CN"/>
        </w:rPr>
        <w:t xml:space="preserve"> replac</w:t>
      </w:r>
      <w:r w:rsidR="00967A67">
        <w:rPr>
          <w:rFonts w:hint="eastAsia"/>
          <w:lang w:eastAsia="zh-CN"/>
        </w:rPr>
        <w:t>ing</w:t>
      </w:r>
      <w:r w:rsidR="003C163A">
        <w:rPr>
          <w:rFonts w:hint="eastAsia"/>
          <w:lang w:eastAsia="zh-CN"/>
        </w:rPr>
        <w:t xml:space="preserve"> all </w:t>
      </w:r>
      <w:r w:rsidR="003C163A">
        <w:rPr>
          <w:lang w:eastAsia="zh-CN"/>
        </w:rPr>
        <w:t>positive</w:t>
      </w:r>
      <w:r w:rsidR="003C163A">
        <w:rPr>
          <w:rFonts w:hint="eastAsia"/>
          <w:lang w:eastAsia="zh-CN"/>
        </w:rPr>
        <w:t xml:space="preserve"> modes with BUDI </w:t>
      </w:r>
      <w:r w:rsidR="003C163A">
        <w:rPr>
          <w:lang w:eastAsia="zh-CN"/>
        </w:rPr>
        <w:t>prediction</w:t>
      </w:r>
      <w:r w:rsidR="00967A67">
        <w:rPr>
          <w:rFonts w:hint="eastAsia"/>
          <w:lang w:eastAsia="zh-CN"/>
        </w:rPr>
        <w:t xml:space="preserve"> is not the optimal solution, </w:t>
      </w:r>
      <w:r w:rsidR="00682CA6">
        <w:rPr>
          <w:rFonts w:hint="eastAsia"/>
          <w:lang w:eastAsia="zh-CN"/>
        </w:rPr>
        <w:t>so</w:t>
      </w:r>
      <w:r w:rsidR="00967A67">
        <w:rPr>
          <w:rFonts w:hint="eastAsia"/>
          <w:lang w:eastAsia="zh-CN"/>
        </w:rPr>
        <w:t xml:space="preserve"> the</w:t>
      </w:r>
      <w:r w:rsidR="00682CA6">
        <w:rPr>
          <w:rFonts w:hint="eastAsia"/>
          <w:lang w:eastAsia="zh-CN"/>
        </w:rPr>
        <w:t>se</w:t>
      </w:r>
      <w:r w:rsidR="00967A67">
        <w:rPr>
          <w:rFonts w:hint="eastAsia"/>
          <w:lang w:eastAsia="zh-CN"/>
        </w:rPr>
        <w:t xml:space="preserve"> three </w:t>
      </w:r>
      <w:r w:rsidR="003B315F">
        <w:rPr>
          <w:rFonts w:hint="eastAsia"/>
          <w:lang w:eastAsia="zh-CN"/>
        </w:rPr>
        <w:t>Intra mode</w:t>
      </w:r>
      <w:r w:rsidR="00AF32F8">
        <w:rPr>
          <w:rFonts w:hint="eastAsia"/>
          <w:lang w:eastAsia="zh-CN"/>
        </w:rPr>
        <w:t>s</w:t>
      </w:r>
      <w:r w:rsidR="00967A67">
        <w:rPr>
          <w:rFonts w:hint="eastAsia"/>
          <w:lang w:eastAsia="zh-CN"/>
        </w:rPr>
        <w:t xml:space="preserve"> are </w:t>
      </w:r>
      <w:r w:rsidR="00682CA6">
        <w:rPr>
          <w:rFonts w:hint="eastAsia"/>
          <w:lang w:eastAsia="zh-CN"/>
        </w:rPr>
        <w:t>chose</w:t>
      </w:r>
      <w:r w:rsidR="00A66A94">
        <w:rPr>
          <w:rFonts w:hint="eastAsia"/>
          <w:lang w:eastAsia="zh-CN"/>
        </w:rPr>
        <w:t>n</w:t>
      </w:r>
      <w:r w:rsidR="00967A67">
        <w:rPr>
          <w:rFonts w:hint="eastAsia"/>
          <w:lang w:eastAsia="zh-CN"/>
        </w:rPr>
        <w:t xml:space="preserve"> </w:t>
      </w:r>
      <w:r w:rsidR="00905E3E">
        <w:rPr>
          <w:rFonts w:hint="eastAsia"/>
          <w:lang w:eastAsia="zh-CN"/>
        </w:rPr>
        <w:t>for simulation</w:t>
      </w:r>
      <w:r w:rsidR="00967A67">
        <w:rPr>
          <w:rFonts w:hint="eastAsia"/>
          <w:lang w:eastAsia="zh-CN"/>
        </w:rPr>
        <w:t>.</w:t>
      </w:r>
      <w:r w:rsidR="00E41A77">
        <w:rPr>
          <w:rFonts w:hint="eastAsia"/>
          <w:lang w:eastAsia="zh-CN"/>
        </w:rPr>
        <w:t xml:space="preserve"> </w:t>
      </w:r>
      <w:r w:rsidR="008951D7">
        <w:rPr>
          <w:rFonts w:hint="eastAsia"/>
          <w:lang w:eastAsia="zh-CN"/>
        </w:rPr>
        <w:t xml:space="preserve">As </w:t>
      </w:r>
      <w:r w:rsidR="008951D7">
        <w:rPr>
          <w:lang w:eastAsia="zh-CN"/>
        </w:rPr>
        <w:t>shown</w:t>
      </w:r>
      <w:r w:rsidR="008951D7">
        <w:rPr>
          <w:rFonts w:hint="eastAsia"/>
          <w:lang w:eastAsia="zh-CN"/>
        </w:rPr>
        <w:t xml:space="preserve"> in Table 2, t</w:t>
      </w:r>
      <w:r w:rsidR="008951D7">
        <w:rPr>
          <w:lang w:eastAsia="zh-CN"/>
        </w:rPr>
        <w:t xml:space="preserve">he test results </w:t>
      </w:r>
      <w:r w:rsidR="00370ADE">
        <w:rPr>
          <w:rFonts w:hint="eastAsia"/>
          <w:lang w:eastAsia="zh-CN"/>
        </w:rPr>
        <w:t xml:space="preserve">show that </w:t>
      </w:r>
      <w:r w:rsidR="00370ADE">
        <w:rPr>
          <w:lang w:eastAsia="zh-CN"/>
        </w:rPr>
        <w:t>“</w:t>
      </w:r>
      <w:r w:rsidR="00370ADE">
        <w:rPr>
          <w:rFonts w:hint="eastAsia"/>
          <w:lang w:eastAsia="zh-CN"/>
        </w:rPr>
        <w:t>BUDI_EXT</w:t>
      </w:r>
      <w:r w:rsidR="00370ADE">
        <w:rPr>
          <w:lang w:eastAsia="zh-CN"/>
        </w:rPr>
        <w:t>”</w:t>
      </w:r>
      <w:r w:rsidR="00370ADE">
        <w:rPr>
          <w:rFonts w:hint="eastAsia"/>
          <w:lang w:eastAsia="zh-CN"/>
        </w:rPr>
        <w:t xml:space="preserve"> </w:t>
      </w:r>
      <w:r w:rsidR="00415F7C">
        <w:rPr>
          <w:rFonts w:hint="eastAsia"/>
          <w:lang w:eastAsia="zh-CN"/>
        </w:rPr>
        <w:t>achieve</w:t>
      </w:r>
      <w:r w:rsidR="00370ADE">
        <w:rPr>
          <w:rFonts w:hint="eastAsia"/>
          <w:lang w:eastAsia="zh-CN"/>
        </w:rPr>
        <w:t>s</w:t>
      </w:r>
      <w:r w:rsidR="008951D7">
        <w:rPr>
          <w:lang w:eastAsia="zh-CN"/>
        </w:rPr>
        <w:t xml:space="preserve"> 0.</w:t>
      </w:r>
      <w:r w:rsidR="0093091F">
        <w:rPr>
          <w:rFonts w:hint="eastAsia"/>
          <w:lang w:eastAsia="zh-CN"/>
        </w:rPr>
        <w:t>6</w:t>
      </w:r>
      <w:r w:rsidR="008951D7">
        <w:rPr>
          <w:lang w:eastAsia="zh-CN"/>
        </w:rPr>
        <w:t>% and 0.</w:t>
      </w:r>
      <w:r w:rsidR="00146EDE">
        <w:rPr>
          <w:rFonts w:hint="eastAsia"/>
          <w:lang w:eastAsia="zh-CN"/>
        </w:rPr>
        <w:t>8</w:t>
      </w:r>
      <w:r w:rsidR="008951D7">
        <w:rPr>
          <w:lang w:eastAsia="zh-CN"/>
        </w:rPr>
        <w:t xml:space="preserve">% bit-rate reduction </w:t>
      </w:r>
      <w:r w:rsidR="00415F7C">
        <w:rPr>
          <w:rFonts w:hint="eastAsia"/>
          <w:lang w:eastAsia="zh-CN"/>
        </w:rPr>
        <w:t xml:space="preserve">over HM2.0 </w:t>
      </w:r>
      <w:r w:rsidR="006F53D0">
        <w:rPr>
          <w:lang w:eastAsia="zh-CN"/>
        </w:rPr>
        <w:t xml:space="preserve">with </w:t>
      </w:r>
      <w:r w:rsidR="006F53D0">
        <w:rPr>
          <w:rFonts w:hint="eastAsia"/>
          <w:lang w:eastAsia="zh-CN"/>
        </w:rPr>
        <w:t>minimum</w:t>
      </w:r>
      <w:r w:rsidR="006F53D0">
        <w:rPr>
          <w:lang w:eastAsia="zh-CN"/>
        </w:rPr>
        <w:t xml:space="preserve"> increase of encoding and decoding time</w:t>
      </w:r>
      <w:r w:rsidR="006F53D0">
        <w:rPr>
          <w:rFonts w:hint="eastAsia"/>
          <w:lang w:eastAsia="zh-CN"/>
        </w:rPr>
        <w:t xml:space="preserve"> </w:t>
      </w:r>
      <w:r w:rsidR="00415F7C">
        <w:rPr>
          <w:rFonts w:hint="eastAsia"/>
          <w:lang w:eastAsia="zh-CN"/>
        </w:rPr>
        <w:t>for both all Intra HE and LC configurations.</w:t>
      </w:r>
    </w:p>
    <w:p w:rsidR="00CD2105" w:rsidRPr="00CD2105" w:rsidRDefault="001352AD" w:rsidP="001352AD">
      <w:pPr>
        <w:jc w:val="both"/>
        <w:rPr>
          <w:szCs w:val="22"/>
          <w:lang w:eastAsia="zh-CN"/>
        </w:rPr>
      </w:pPr>
      <w:r>
        <w:rPr>
          <w:lang w:eastAsia="zh-CN"/>
        </w:rPr>
        <w:t>“</w:t>
      </w:r>
      <w:r>
        <w:rPr>
          <w:rFonts w:hint="eastAsia"/>
          <w:lang w:eastAsia="zh-CN"/>
        </w:rPr>
        <w:t>BUDI_EXT_FAST</w:t>
      </w:r>
      <w:r>
        <w:rPr>
          <w:lang w:eastAsia="zh-CN"/>
        </w:rPr>
        <w:t>”</w:t>
      </w:r>
      <w:r>
        <w:rPr>
          <w:rFonts w:hint="eastAsia"/>
          <w:lang w:eastAsia="zh-CN"/>
        </w:rPr>
        <w:t xml:space="preserve"> denotes the </w:t>
      </w:r>
      <w:r w:rsidR="009F7551">
        <w:rPr>
          <w:lang w:eastAsia="zh-CN"/>
        </w:rPr>
        <w:t>division</w:t>
      </w:r>
      <w:r w:rsidR="009F7551">
        <w:rPr>
          <w:rFonts w:hint="eastAsia"/>
          <w:lang w:eastAsia="zh-CN"/>
        </w:rPr>
        <w:t xml:space="preserve">-free </w:t>
      </w:r>
      <w:r w:rsidR="00D96E58">
        <w:rPr>
          <w:lang w:eastAsia="zh-CN"/>
        </w:rPr>
        <w:t>“</w:t>
      </w:r>
      <w:r w:rsidR="00D96E58">
        <w:rPr>
          <w:rFonts w:hint="eastAsia"/>
          <w:lang w:eastAsia="zh-CN"/>
        </w:rPr>
        <w:t>BUDI_EXT</w:t>
      </w:r>
      <w:r w:rsidR="00D96E58">
        <w:rPr>
          <w:lang w:eastAsia="zh-CN"/>
        </w:rPr>
        <w:t>”</w:t>
      </w:r>
      <w:r>
        <w:rPr>
          <w:rFonts w:hint="eastAsia"/>
          <w:lang w:eastAsia="zh-CN"/>
        </w:rPr>
        <w:t xml:space="preserve"> </w:t>
      </w:r>
      <w:r w:rsidR="009F7551">
        <w:rPr>
          <w:rFonts w:hint="eastAsia"/>
          <w:lang w:eastAsia="zh-CN"/>
        </w:rPr>
        <w:t>approach</w:t>
      </w:r>
      <w:r w:rsidR="00D96E58">
        <w:rPr>
          <w:rFonts w:hint="eastAsia"/>
          <w:lang w:eastAsia="zh-CN"/>
        </w:rPr>
        <w:t>, where d</w:t>
      </w:r>
      <w:r w:rsidR="00B770D2">
        <w:rPr>
          <w:lang w:eastAsia="zh-CN"/>
        </w:rPr>
        <w:t>ivision</w:t>
      </w:r>
      <w:r w:rsidR="009F7551">
        <w:rPr>
          <w:rFonts w:hint="eastAsia"/>
          <w:lang w:eastAsia="zh-CN"/>
        </w:rPr>
        <w:t xml:space="preserve"> operation </w:t>
      </w:r>
      <w:r w:rsidR="00D96E58">
        <w:rPr>
          <w:rFonts w:hint="eastAsia"/>
          <w:lang w:eastAsia="zh-CN"/>
        </w:rPr>
        <w:t xml:space="preserve">in linear interpolation </w:t>
      </w:r>
      <w:r w:rsidR="00DA55D2">
        <w:rPr>
          <w:rFonts w:hint="eastAsia"/>
          <w:lang w:eastAsia="zh-CN"/>
        </w:rPr>
        <w:t xml:space="preserve">process </w:t>
      </w:r>
      <w:r w:rsidR="009F7551">
        <w:rPr>
          <w:rFonts w:hint="eastAsia"/>
          <w:lang w:eastAsia="zh-CN"/>
        </w:rPr>
        <w:t>can be removed by</w:t>
      </w:r>
      <w:r w:rsidR="00B770D2">
        <w:rPr>
          <w:rFonts w:hint="eastAsia"/>
          <w:lang w:eastAsia="zh-CN"/>
        </w:rPr>
        <w:t xml:space="preserve"> using a</w:t>
      </w:r>
      <w:r w:rsidR="0023478C">
        <w:rPr>
          <w:rFonts w:hint="eastAsia"/>
          <w:lang w:eastAsia="zh-CN"/>
        </w:rPr>
        <w:t xml:space="preserve"> kind of </w:t>
      </w:r>
      <w:r w:rsidR="00B770D2" w:rsidRPr="007A1204">
        <w:rPr>
          <w:szCs w:val="22"/>
          <w:lang w:eastAsia="zh-CN"/>
        </w:rPr>
        <w:t>approximate</w:t>
      </w:r>
      <w:r w:rsidR="00B770D2">
        <w:rPr>
          <w:rFonts w:hint="eastAsia"/>
          <w:szCs w:val="22"/>
          <w:lang w:eastAsia="zh-CN"/>
        </w:rPr>
        <w:t xml:space="preserve"> weighting algorithm.</w:t>
      </w:r>
      <w:r w:rsidR="00C611A5">
        <w:rPr>
          <w:rFonts w:hint="eastAsia"/>
          <w:szCs w:val="22"/>
          <w:lang w:eastAsia="zh-CN"/>
        </w:rPr>
        <w:t xml:space="preserve"> </w:t>
      </w:r>
      <w:r w:rsidR="00AF5DA5">
        <w:rPr>
          <w:szCs w:val="22"/>
          <w:lang w:eastAsia="zh-CN"/>
        </w:rPr>
        <w:t>T</w:t>
      </w:r>
      <w:r w:rsidR="00AF5DA5">
        <w:rPr>
          <w:rFonts w:hint="eastAsia"/>
          <w:szCs w:val="22"/>
          <w:lang w:eastAsia="zh-CN"/>
        </w:rPr>
        <w:t xml:space="preserve">est results in </w:t>
      </w:r>
      <w:r w:rsidR="00C611A5">
        <w:rPr>
          <w:rFonts w:hint="eastAsia"/>
          <w:szCs w:val="22"/>
          <w:lang w:eastAsia="zh-CN"/>
        </w:rPr>
        <w:t xml:space="preserve">Table 3 shows the </w:t>
      </w:r>
      <w:r w:rsidR="009C5864">
        <w:rPr>
          <w:rFonts w:hint="eastAsia"/>
          <w:szCs w:val="22"/>
          <w:lang w:eastAsia="zh-CN"/>
        </w:rPr>
        <w:t>gain</w:t>
      </w:r>
      <w:r w:rsidR="00C611A5">
        <w:rPr>
          <w:rFonts w:hint="eastAsia"/>
          <w:szCs w:val="22"/>
          <w:lang w:eastAsia="zh-CN"/>
        </w:rPr>
        <w:t xml:space="preserve"> is 0.5% and 0.6% bit-rate reduction for all Intra </w:t>
      </w:r>
      <w:r w:rsidR="007977ED">
        <w:rPr>
          <w:rFonts w:hint="eastAsia"/>
          <w:szCs w:val="22"/>
          <w:lang w:eastAsia="zh-CN"/>
        </w:rPr>
        <w:t xml:space="preserve">HE an LC </w:t>
      </w:r>
      <w:r w:rsidR="00C611A5">
        <w:rPr>
          <w:rFonts w:hint="eastAsia"/>
          <w:szCs w:val="22"/>
          <w:lang w:eastAsia="zh-CN"/>
        </w:rPr>
        <w:t>cases</w:t>
      </w:r>
      <w:r w:rsidR="009C5864">
        <w:rPr>
          <w:rFonts w:hint="eastAsia"/>
          <w:szCs w:val="22"/>
          <w:lang w:eastAsia="zh-CN"/>
        </w:rPr>
        <w:t xml:space="preserve"> with minimum increased encoding and decoding time</w:t>
      </w:r>
      <w:r w:rsidR="00C611A5">
        <w:rPr>
          <w:rFonts w:hint="eastAsia"/>
          <w:szCs w:val="22"/>
          <w:lang w:eastAsia="zh-CN"/>
        </w:rPr>
        <w:t>.</w:t>
      </w:r>
    </w:p>
    <w:p w:rsidR="001805D7" w:rsidRPr="00EB3052" w:rsidRDefault="00CD6598" w:rsidP="0056202A">
      <w:pPr>
        <w:jc w:val="both"/>
        <w:rPr>
          <w:lang w:eastAsia="zh-CN"/>
        </w:rPr>
      </w:pPr>
      <w:r>
        <w:rPr>
          <w:lang w:eastAsia="zh-CN"/>
        </w:rPr>
        <w:t>A</w:t>
      </w:r>
      <w:r>
        <w:rPr>
          <w:rFonts w:hint="eastAsia"/>
          <w:lang w:eastAsia="zh-CN"/>
        </w:rPr>
        <w:t xml:space="preserve">ccording </w:t>
      </w:r>
      <w:r w:rsidR="00E60A6C">
        <w:rPr>
          <w:rFonts w:hint="eastAsia"/>
          <w:lang w:eastAsia="zh-CN"/>
        </w:rPr>
        <w:t xml:space="preserve">to </w:t>
      </w:r>
      <w:r>
        <w:rPr>
          <w:rFonts w:hint="eastAsia"/>
          <w:lang w:eastAsia="zh-CN"/>
        </w:rPr>
        <w:t xml:space="preserve">above </w:t>
      </w:r>
      <w:r w:rsidR="00E60A6C">
        <w:rPr>
          <w:rFonts w:hint="eastAsia"/>
          <w:lang w:eastAsia="zh-CN"/>
        </w:rPr>
        <w:t>test results</w:t>
      </w:r>
      <w:r>
        <w:rPr>
          <w:rFonts w:hint="eastAsia"/>
          <w:lang w:eastAsia="zh-CN"/>
        </w:rPr>
        <w:t xml:space="preserve">, the </w:t>
      </w:r>
      <w:r>
        <w:rPr>
          <w:lang w:eastAsia="zh-CN"/>
        </w:rPr>
        <w:t>“</w:t>
      </w:r>
      <w:r>
        <w:rPr>
          <w:rFonts w:hint="eastAsia"/>
          <w:lang w:eastAsia="zh-CN"/>
        </w:rPr>
        <w:t>BUDI</w:t>
      </w:r>
      <w:r>
        <w:rPr>
          <w:lang w:eastAsia="zh-CN"/>
        </w:rPr>
        <w:t>”</w:t>
      </w:r>
      <w:r>
        <w:rPr>
          <w:rFonts w:hint="eastAsia"/>
          <w:lang w:eastAsia="zh-CN"/>
        </w:rPr>
        <w:t xml:space="preserve"> </w:t>
      </w:r>
      <w:r w:rsidR="0001641D">
        <w:rPr>
          <w:rFonts w:hint="eastAsia"/>
          <w:lang w:eastAsia="zh-CN"/>
        </w:rPr>
        <w:t>approach</w:t>
      </w:r>
      <w:r>
        <w:rPr>
          <w:rFonts w:hint="eastAsia"/>
          <w:lang w:eastAsia="zh-CN"/>
        </w:rPr>
        <w:t xml:space="preserve"> </w:t>
      </w:r>
      <w:r w:rsidR="004733F8">
        <w:rPr>
          <w:rFonts w:hint="eastAsia"/>
          <w:lang w:eastAsia="zh-CN"/>
        </w:rPr>
        <w:t xml:space="preserve">with replacement of mode </w:t>
      </w:r>
      <w:r w:rsidR="00E6055F">
        <w:rPr>
          <w:rFonts w:hint="eastAsia"/>
          <w:lang w:eastAsia="zh-CN"/>
        </w:rPr>
        <w:t>ver+8</w:t>
      </w:r>
      <w:r w:rsidR="004733F8"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 xml:space="preserve">has better trade-off between </w:t>
      </w:r>
      <w:r>
        <w:rPr>
          <w:lang w:eastAsia="zh-CN"/>
        </w:rPr>
        <w:t>performance</w:t>
      </w:r>
      <w:r>
        <w:rPr>
          <w:rFonts w:hint="eastAsia"/>
          <w:lang w:eastAsia="zh-CN"/>
        </w:rPr>
        <w:t xml:space="preserve"> and complexity.</w:t>
      </w:r>
      <w:r w:rsidR="003540F7">
        <w:rPr>
          <w:rFonts w:hint="eastAsia"/>
          <w:lang w:eastAsia="zh-CN"/>
        </w:rPr>
        <w:t xml:space="preserve"> </w:t>
      </w:r>
      <w:r w:rsidR="00E6055F">
        <w:rPr>
          <w:lang w:eastAsia="zh-CN"/>
        </w:rPr>
        <w:t>I</w:t>
      </w:r>
      <w:r w:rsidR="00E6055F">
        <w:rPr>
          <w:rFonts w:hint="eastAsia"/>
          <w:lang w:eastAsia="zh-CN"/>
        </w:rPr>
        <w:t xml:space="preserve">n addition, </w:t>
      </w:r>
      <w:r w:rsidR="001B651D">
        <w:rPr>
          <w:rFonts w:hint="eastAsia"/>
          <w:lang w:eastAsia="zh-CN"/>
        </w:rPr>
        <w:t xml:space="preserve">the </w:t>
      </w:r>
      <w:r w:rsidR="009F6240">
        <w:rPr>
          <w:lang w:eastAsia="zh-CN"/>
        </w:rPr>
        <w:t>“</w:t>
      </w:r>
      <w:r w:rsidR="007E4C14">
        <w:rPr>
          <w:rFonts w:hint="eastAsia"/>
          <w:lang w:eastAsia="zh-CN"/>
        </w:rPr>
        <w:t>BUDI</w:t>
      </w:r>
      <w:r w:rsidR="009F6240">
        <w:rPr>
          <w:lang w:eastAsia="zh-CN"/>
        </w:rPr>
        <w:t>”</w:t>
      </w:r>
      <w:r w:rsidR="001B651D">
        <w:rPr>
          <w:rFonts w:hint="eastAsia"/>
          <w:lang w:eastAsia="zh-CN"/>
        </w:rPr>
        <w:t xml:space="preserve"> approach</w:t>
      </w:r>
      <w:r w:rsidR="007E4C14">
        <w:rPr>
          <w:rFonts w:hint="eastAsia"/>
          <w:lang w:eastAsia="zh-CN"/>
        </w:rPr>
        <w:t xml:space="preserve"> has an advantage </w:t>
      </w:r>
      <w:r w:rsidR="009F6240">
        <w:rPr>
          <w:rFonts w:hint="eastAsia"/>
          <w:lang w:eastAsia="zh-CN"/>
        </w:rPr>
        <w:t xml:space="preserve">that </w:t>
      </w:r>
      <w:r w:rsidR="00E6055F">
        <w:rPr>
          <w:rFonts w:hint="eastAsia"/>
          <w:lang w:eastAsia="zh-CN"/>
        </w:rPr>
        <w:t xml:space="preserve">both </w:t>
      </w:r>
      <w:r w:rsidR="009F6240">
        <w:rPr>
          <w:rFonts w:hint="eastAsia"/>
          <w:lang w:eastAsia="zh-CN"/>
        </w:rPr>
        <w:t>the</w:t>
      </w:r>
      <w:r w:rsidR="007E4C14">
        <w:rPr>
          <w:rFonts w:hint="eastAsia"/>
          <w:lang w:eastAsia="zh-CN"/>
        </w:rPr>
        <w:t xml:space="preserve"> </w:t>
      </w:r>
      <w:r w:rsidR="009F6240">
        <w:rPr>
          <w:rFonts w:hint="eastAsia"/>
          <w:lang w:eastAsia="zh-CN"/>
        </w:rPr>
        <w:t xml:space="preserve">two </w:t>
      </w:r>
      <w:r w:rsidR="007E4C14">
        <w:rPr>
          <w:rFonts w:hint="eastAsia"/>
          <w:lang w:eastAsia="zh-CN"/>
        </w:rPr>
        <w:t xml:space="preserve">corresponding </w:t>
      </w:r>
      <w:r w:rsidR="007E4C14">
        <w:rPr>
          <w:lang w:eastAsia="zh-CN"/>
        </w:rPr>
        <w:t>reference</w:t>
      </w:r>
      <w:r w:rsidR="007E4C14">
        <w:rPr>
          <w:rFonts w:hint="eastAsia"/>
          <w:lang w:eastAsia="zh-CN"/>
        </w:rPr>
        <w:t xml:space="preserve"> pixels are integer pixel.</w:t>
      </w:r>
    </w:p>
    <w:p w:rsidR="001805D7" w:rsidRDefault="001805D7" w:rsidP="00AB1FCD">
      <w:pPr>
        <w:pStyle w:val="1"/>
        <w:jc w:val="both"/>
      </w:pPr>
      <w:r>
        <w:rPr>
          <w:lang w:eastAsia="zh-CN"/>
        </w:rPr>
        <w:t>Conclusion</w:t>
      </w:r>
    </w:p>
    <w:p w:rsidR="00124CFD" w:rsidRDefault="0056202A" w:rsidP="00F75BF0">
      <w:pPr>
        <w:jc w:val="both"/>
        <w:rPr>
          <w:szCs w:val="22"/>
          <w:lang w:eastAsia="zh-CN"/>
        </w:rPr>
      </w:pPr>
      <w:r>
        <w:rPr>
          <w:lang w:eastAsia="zh-CN"/>
        </w:rPr>
        <w:t>T</w:t>
      </w:r>
      <w:r>
        <w:rPr>
          <w:rFonts w:hint="eastAsia"/>
          <w:lang w:eastAsia="zh-CN"/>
        </w:rPr>
        <w:t>he document rep</w:t>
      </w:r>
      <w:r w:rsidR="00D75E73">
        <w:rPr>
          <w:rFonts w:hint="eastAsia"/>
          <w:lang w:eastAsia="zh-CN"/>
        </w:rPr>
        <w:t>ort</w:t>
      </w:r>
      <w:r w:rsidR="004771CE">
        <w:rPr>
          <w:rFonts w:hint="eastAsia"/>
          <w:lang w:eastAsia="zh-CN"/>
        </w:rPr>
        <w:t>s</w:t>
      </w:r>
      <w:r w:rsidR="00D75E73">
        <w:rPr>
          <w:rFonts w:hint="eastAsia"/>
          <w:lang w:eastAsia="zh-CN"/>
        </w:rPr>
        <w:t xml:space="preserve"> </w:t>
      </w:r>
      <w:r w:rsidR="004771CE">
        <w:rPr>
          <w:rFonts w:hint="eastAsia"/>
          <w:lang w:eastAsia="zh-CN"/>
        </w:rPr>
        <w:t xml:space="preserve">the </w:t>
      </w:r>
      <w:r w:rsidR="00D75E73">
        <w:rPr>
          <w:rFonts w:hint="eastAsia"/>
          <w:lang w:eastAsia="zh-CN"/>
        </w:rPr>
        <w:t xml:space="preserve">test </w:t>
      </w:r>
      <w:r w:rsidR="00E0430C">
        <w:rPr>
          <w:rFonts w:hint="eastAsia"/>
          <w:lang w:eastAsia="zh-CN"/>
        </w:rPr>
        <w:t>results</w:t>
      </w:r>
      <w:r w:rsidR="00D75E73">
        <w:rPr>
          <w:rFonts w:hint="eastAsia"/>
          <w:lang w:eastAsia="zh-CN"/>
        </w:rPr>
        <w:t xml:space="preserve"> </w:t>
      </w:r>
      <w:r w:rsidR="004771CE">
        <w:rPr>
          <w:rFonts w:hint="eastAsia"/>
          <w:lang w:eastAsia="zh-CN"/>
        </w:rPr>
        <w:t xml:space="preserve">of </w:t>
      </w:r>
      <w:proofErr w:type="gramStart"/>
      <w:r w:rsidR="004771CE">
        <w:rPr>
          <w:rFonts w:hint="eastAsia"/>
          <w:lang w:eastAsia="zh-CN"/>
        </w:rPr>
        <w:t>th</w:t>
      </w:r>
      <w:proofErr w:type="gramEnd"/>
      <w:del w:id="8" w:author="huawei" w:date="2011-03-15T14:43:00Z">
        <w:r w:rsidR="004771CE" w:rsidDel="000417F9">
          <w:rPr>
            <w:rFonts w:hint="eastAsia"/>
            <w:lang w:eastAsia="zh-CN"/>
          </w:rPr>
          <w:delText>e proposed</w:delText>
        </w:r>
      </w:del>
      <w:ins w:id="9" w:author="huawei" w:date="2011-03-15T14:43:00Z">
        <w:r w:rsidR="000417F9">
          <w:rPr>
            <w:rFonts w:hint="eastAsia"/>
            <w:lang w:eastAsia="zh-CN"/>
          </w:rPr>
          <w:t>ree</w:t>
        </w:r>
      </w:ins>
      <w:r w:rsidR="004771CE">
        <w:rPr>
          <w:rFonts w:hint="eastAsia"/>
          <w:lang w:eastAsia="zh-CN"/>
        </w:rPr>
        <w:t xml:space="preserve"> BUDI approaches to</w:t>
      </w:r>
      <w:r w:rsidR="00D75E73">
        <w:rPr>
          <w:rFonts w:hint="eastAsia"/>
          <w:lang w:eastAsia="zh-CN"/>
        </w:rPr>
        <w:t xml:space="preserve"> evaluat</w:t>
      </w:r>
      <w:r w:rsidR="004771CE">
        <w:rPr>
          <w:rFonts w:hint="eastAsia"/>
          <w:lang w:eastAsia="zh-CN"/>
        </w:rPr>
        <w:t>e</w:t>
      </w:r>
      <w:r w:rsidR="00D75E73">
        <w:rPr>
          <w:rFonts w:hint="eastAsia"/>
          <w:lang w:eastAsia="zh-CN"/>
        </w:rPr>
        <w:t xml:space="preserve"> the </w:t>
      </w:r>
      <w:r w:rsidR="00D75E73">
        <w:rPr>
          <w:lang w:eastAsia="zh-CN"/>
        </w:rPr>
        <w:t>performance</w:t>
      </w:r>
      <w:r w:rsidR="00D75E73">
        <w:rPr>
          <w:rFonts w:hint="eastAsia"/>
          <w:lang w:eastAsia="zh-CN"/>
        </w:rPr>
        <w:t xml:space="preserve"> and complexity. </w:t>
      </w:r>
      <w:r w:rsidR="00D75E73">
        <w:rPr>
          <w:lang w:eastAsia="zh-CN"/>
        </w:rPr>
        <w:t>A</w:t>
      </w:r>
      <w:r w:rsidR="00D75E73">
        <w:rPr>
          <w:rFonts w:hint="eastAsia"/>
          <w:lang w:eastAsia="zh-CN"/>
        </w:rPr>
        <w:t>ccording to the test results, i</w:t>
      </w:r>
      <w:r w:rsidR="00662411">
        <w:rPr>
          <w:rFonts w:hint="eastAsia"/>
          <w:szCs w:val="22"/>
          <w:lang w:eastAsia="ja-JP"/>
        </w:rPr>
        <w:t>t</w:t>
      </w:r>
      <w:r w:rsidR="00662411">
        <w:rPr>
          <w:szCs w:val="22"/>
          <w:lang w:eastAsia="ja-JP"/>
        </w:rPr>
        <w:t>’</w:t>
      </w:r>
      <w:r w:rsidR="00662411">
        <w:rPr>
          <w:rFonts w:hint="eastAsia"/>
          <w:szCs w:val="22"/>
          <w:lang w:eastAsia="ja-JP"/>
        </w:rPr>
        <w:t xml:space="preserve">s suggested that the </w:t>
      </w:r>
      <w:r w:rsidR="004C32EB">
        <w:rPr>
          <w:szCs w:val="22"/>
          <w:lang w:eastAsia="zh-CN"/>
        </w:rPr>
        <w:t>“</w:t>
      </w:r>
      <w:r w:rsidR="00D75E73">
        <w:rPr>
          <w:rFonts w:hint="eastAsia"/>
          <w:szCs w:val="22"/>
          <w:lang w:eastAsia="zh-CN"/>
        </w:rPr>
        <w:t>BUDI</w:t>
      </w:r>
      <w:r w:rsidR="004C32EB">
        <w:rPr>
          <w:szCs w:val="22"/>
          <w:lang w:eastAsia="zh-CN"/>
        </w:rPr>
        <w:t>”</w:t>
      </w:r>
      <w:r w:rsidR="00D75E73">
        <w:rPr>
          <w:rFonts w:hint="eastAsia"/>
          <w:szCs w:val="22"/>
          <w:lang w:eastAsia="zh-CN"/>
        </w:rPr>
        <w:t xml:space="preserve"> </w:t>
      </w:r>
      <w:r w:rsidR="00EE19C9">
        <w:rPr>
          <w:rFonts w:hint="eastAsia"/>
          <w:szCs w:val="22"/>
          <w:lang w:eastAsia="zh-CN"/>
        </w:rPr>
        <w:t xml:space="preserve">approach </w:t>
      </w:r>
      <w:r w:rsidR="00D75E73">
        <w:rPr>
          <w:rFonts w:hint="eastAsia"/>
          <w:szCs w:val="22"/>
          <w:lang w:eastAsia="zh-CN"/>
        </w:rPr>
        <w:t xml:space="preserve">with replacement of </w:t>
      </w:r>
      <w:r w:rsidR="007B4785">
        <w:rPr>
          <w:rFonts w:hint="eastAsia"/>
          <w:szCs w:val="22"/>
          <w:lang w:eastAsia="zh-CN"/>
        </w:rPr>
        <w:t xml:space="preserve">Intra </w:t>
      </w:r>
      <w:r w:rsidR="00D75E73">
        <w:rPr>
          <w:rFonts w:hint="eastAsia"/>
          <w:szCs w:val="22"/>
          <w:lang w:eastAsia="zh-CN"/>
        </w:rPr>
        <w:t xml:space="preserve">mode </w:t>
      </w:r>
      <w:r w:rsidR="00EC7F89">
        <w:rPr>
          <w:rFonts w:hint="eastAsia"/>
          <w:szCs w:val="22"/>
          <w:lang w:eastAsia="zh-CN"/>
        </w:rPr>
        <w:t>ver+8</w:t>
      </w:r>
      <w:r w:rsidR="00D75E73">
        <w:rPr>
          <w:rFonts w:hint="eastAsia"/>
          <w:szCs w:val="22"/>
          <w:lang w:eastAsia="zh-CN"/>
        </w:rPr>
        <w:t xml:space="preserve"> </w:t>
      </w:r>
      <w:r w:rsidR="004C32EB">
        <w:rPr>
          <w:rFonts w:hint="eastAsia"/>
          <w:szCs w:val="22"/>
          <w:lang w:eastAsia="zh-CN"/>
        </w:rPr>
        <w:t>be</w:t>
      </w:r>
      <w:r w:rsidR="00662411">
        <w:rPr>
          <w:rFonts w:hint="eastAsia"/>
          <w:szCs w:val="22"/>
          <w:lang w:eastAsia="ja-JP"/>
        </w:rPr>
        <w:t xml:space="preserve"> introduced in the HEVC test model (HM)</w:t>
      </w:r>
      <w:del w:id="10" w:author="huawei" w:date="2011-03-15T14:43:00Z">
        <w:r w:rsidR="00662411" w:rsidDel="000417F9">
          <w:rPr>
            <w:rFonts w:hint="eastAsia"/>
            <w:szCs w:val="22"/>
            <w:lang w:eastAsia="ja-JP"/>
          </w:rPr>
          <w:delText xml:space="preserve"> as a tool of the coding efficiency improvement</w:delText>
        </w:r>
      </w:del>
      <w:r w:rsidR="00662411">
        <w:rPr>
          <w:rFonts w:hint="eastAsia"/>
          <w:szCs w:val="22"/>
          <w:lang w:eastAsia="ja-JP"/>
        </w:rPr>
        <w:t>.</w:t>
      </w:r>
    </w:p>
    <w:p w:rsidR="00A21725" w:rsidRPr="00662411" w:rsidRDefault="00A21725" w:rsidP="00F75BF0">
      <w:pPr>
        <w:jc w:val="both"/>
        <w:rPr>
          <w:lang w:eastAsia="zh-CN"/>
        </w:rPr>
      </w:pPr>
    </w:p>
    <w:p w:rsidR="001805D7" w:rsidRDefault="001805D7" w:rsidP="00A33BD2">
      <w:pPr>
        <w:pStyle w:val="1"/>
        <w:tabs>
          <w:tab w:val="clear" w:pos="360"/>
          <w:tab w:val="clear" w:pos="720"/>
          <w:tab w:val="clear" w:pos="1080"/>
          <w:tab w:val="clear" w:pos="1440"/>
        </w:tabs>
        <w:jc w:val="both"/>
      </w:pPr>
      <w:r>
        <w:t>References</w:t>
      </w:r>
    </w:p>
    <w:p w:rsidR="009D14CF" w:rsidRDefault="009D14CF" w:rsidP="009D14CF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</w:pPr>
      <w:bookmarkStart w:id="11" w:name="_Ref132360163"/>
      <w:r>
        <w:t>Jung-</w:t>
      </w:r>
      <w:proofErr w:type="spellStart"/>
      <w:r>
        <w:t>Hye</w:t>
      </w:r>
      <w:proofErr w:type="spellEnd"/>
      <w:r>
        <w:t xml:space="preserve"> Min, Sunil Lee, Il-Koo Kim, etc.</w:t>
      </w:r>
      <w:r>
        <w:rPr>
          <w:lang w:eastAsia="zh-CN"/>
        </w:rPr>
        <w:t xml:space="preserve">, </w:t>
      </w:r>
      <w:r w:rsidRPr="00A2162E">
        <w:t>“</w:t>
      </w:r>
      <w:r w:rsidRPr="002E6A7A">
        <w:t xml:space="preserve">Unification of the Directional </w:t>
      </w:r>
      <w:r>
        <w:t>Intra</w:t>
      </w:r>
      <w:r w:rsidRPr="002E6A7A">
        <w:t xml:space="preserve"> Prediction Methods in </w:t>
      </w:r>
      <w:proofErr w:type="spellStart"/>
      <w:r w:rsidRPr="002E6A7A">
        <w:t>TMuC</w:t>
      </w:r>
      <w:proofErr w:type="spellEnd"/>
      <w:r w:rsidRPr="00A2162E">
        <w:t xml:space="preserve">”, Doc. </w:t>
      </w:r>
      <w:r w:rsidRPr="003E341C">
        <w:t>JCTVC-B</w:t>
      </w:r>
      <w:r>
        <w:rPr>
          <w:lang w:eastAsia="zh-CN"/>
        </w:rPr>
        <w:t>10</w:t>
      </w:r>
      <w:r w:rsidRPr="003E341C">
        <w:t>0</w:t>
      </w:r>
      <w:r>
        <w:t xml:space="preserve">, Joint Collaborative Team on Video Coding (JCT-VC) of ITU-T SG16 WP3 and ISO/IEC JTC1/SC29/WG11, </w:t>
      </w:r>
      <w:smartTag w:uri="urn:schemas-microsoft-com:office:smarttags" w:element="place">
        <w:smartTag w:uri="urn:schemas-microsoft-com:office:smarttags" w:element="City">
          <w:r>
            <w:t>Geneva</w:t>
          </w:r>
        </w:smartTag>
        <w:r>
          <w:t xml:space="preserve">, </w:t>
        </w:r>
        <w:smartTag w:uri="urn:schemas-microsoft-com:office:smarttags" w:element="country-region">
          <w:r>
            <w:t>Switzerland</w:t>
          </w:r>
        </w:smartTag>
      </w:smartTag>
      <w:r>
        <w:t>, July 2010.</w:t>
      </w:r>
    </w:p>
    <w:p w:rsidR="005D4FD6" w:rsidRDefault="005D4FD6" w:rsidP="005D4FD6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</w:pPr>
      <w:r w:rsidRPr="005D4FD6">
        <w:lastRenderedPageBreak/>
        <w:t xml:space="preserve">Yongbing Lin, </w:t>
      </w:r>
      <w:proofErr w:type="spellStart"/>
      <w:r w:rsidRPr="005D4FD6">
        <w:t>Changcai</w:t>
      </w:r>
      <w:proofErr w:type="spellEnd"/>
      <w:r w:rsidRPr="005D4FD6">
        <w:t xml:space="preserve"> Lai, </w:t>
      </w:r>
      <w:proofErr w:type="spellStart"/>
      <w:r w:rsidRPr="005D4FD6">
        <w:t>Jianhua</w:t>
      </w:r>
      <w:proofErr w:type="spellEnd"/>
      <w:r w:rsidRPr="005D4FD6">
        <w:t xml:space="preserve"> </w:t>
      </w:r>
      <w:proofErr w:type="spellStart"/>
      <w:r w:rsidRPr="005D4FD6">
        <w:t>Zheng</w:t>
      </w:r>
      <w:proofErr w:type="spellEnd"/>
      <w:r w:rsidRPr="005D4FD6">
        <w:t>, etc. "Improved Intra prediction for positive directions in UDI"</w:t>
      </w:r>
      <w:r>
        <w:rPr>
          <w:rFonts w:hint="eastAsia"/>
          <w:lang w:eastAsia="zh-CN"/>
        </w:rPr>
        <w:t xml:space="preserve">, </w:t>
      </w:r>
      <w:r>
        <w:t>Joint Collaborative Team on Video Coding (JCT-VC) of ITU-T SG16 WP3 and ISO/IEC JTC1/SC29/WG11, JCTVC-</w:t>
      </w:r>
      <w:r>
        <w:rPr>
          <w:rFonts w:hint="eastAsia"/>
          <w:lang w:eastAsia="zh-CN"/>
        </w:rPr>
        <w:t>D3</w:t>
      </w:r>
      <w:r>
        <w:t>0</w:t>
      </w:r>
      <w:r>
        <w:rPr>
          <w:rFonts w:hint="eastAsia"/>
          <w:lang w:eastAsia="zh-CN"/>
        </w:rPr>
        <w:t>0</w:t>
      </w:r>
      <w:r>
        <w:t xml:space="preserve">, </w:t>
      </w:r>
      <w:r w:rsidRPr="003D576A">
        <w:rPr>
          <w:szCs w:val="22"/>
        </w:rPr>
        <w:t>4th Meeting</w:t>
      </w:r>
      <w:r>
        <w:rPr>
          <w:rFonts w:hint="eastAsia"/>
          <w:szCs w:val="22"/>
          <w:lang w:eastAsia="zh-CN"/>
        </w:rPr>
        <w:t>,</w:t>
      </w:r>
      <w:r w:rsidRPr="003D576A">
        <w:rPr>
          <w:szCs w:val="22"/>
        </w:rPr>
        <w:t xml:space="preserve"> </w:t>
      </w:r>
      <w:proofErr w:type="spellStart"/>
      <w:r w:rsidRPr="003D576A">
        <w:rPr>
          <w:szCs w:val="22"/>
        </w:rPr>
        <w:t>Daegu</w:t>
      </w:r>
      <w:proofErr w:type="spellEnd"/>
      <w:r>
        <w:t xml:space="preserve">, </w:t>
      </w:r>
      <w:r>
        <w:rPr>
          <w:rFonts w:hint="eastAsia"/>
          <w:lang w:eastAsia="zh-CN"/>
        </w:rPr>
        <w:t>KR</w:t>
      </w:r>
      <w:r>
        <w:t xml:space="preserve">, </w:t>
      </w:r>
      <w:r>
        <w:rPr>
          <w:rFonts w:hint="eastAsia"/>
          <w:lang w:eastAsia="zh-CN"/>
        </w:rPr>
        <w:t>Jan.</w:t>
      </w:r>
      <w:r>
        <w:rPr>
          <w:lang w:eastAsia="ja-JP"/>
        </w:rPr>
        <w:t>,</w:t>
      </w:r>
      <w:r>
        <w:t xml:space="preserve"> 201</w:t>
      </w:r>
      <w:r>
        <w:rPr>
          <w:rFonts w:hint="eastAsia"/>
          <w:lang w:eastAsia="zh-CN"/>
        </w:rPr>
        <w:t>1</w:t>
      </w:r>
      <w:r>
        <w:t>.</w:t>
      </w:r>
    </w:p>
    <w:p w:rsidR="00732228" w:rsidRDefault="00732228" w:rsidP="007E0F9A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</w:pPr>
      <w:r w:rsidRPr="00732228">
        <w:t xml:space="preserve">Ali Tabatabai, Keiichi </w:t>
      </w:r>
      <w:proofErr w:type="spellStart"/>
      <w:r w:rsidRPr="00732228">
        <w:t>Chono</w:t>
      </w:r>
      <w:proofErr w:type="spellEnd"/>
      <w:r w:rsidRPr="00732228">
        <w:t xml:space="preserve">, </w:t>
      </w:r>
      <w:proofErr w:type="spellStart"/>
      <w:r w:rsidRPr="00732228">
        <w:t>Muhammed</w:t>
      </w:r>
      <w:proofErr w:type="spellEnd"/>
      <w:r w:rsidRPr="00732228">
        <w:t xml:space="preserve"> </w:t>
      </w:r>
      <w:proofErr w:type="spellStart"/>
      <w:r w:rsidRPr="00732228">
        <w:t>Coban</w:t>
      </w:r>
      <w:proofErr w:type="spellEnd"/>
      <w:r w:rsidRPr="00732228">
        <w:t>, etc.</w:t>
      </w:r>
      <w:r>
        <w:rPr>
          <w:rFonts w:hint="eastAsia"/>
          <w:lang w:eastAsia="zh-CN"/>
        </w:rPr>
        <w:t xml:space="preserve"> </w:t>
      </w:r>
      <w:r w:rsidRPr="00732228">
        <w:t>"Core Experiment 6: Intra Prediction Improvement"</w:t>
      </w:r>
      <w:r>
        <w:rPr>
          <w:rFonts w:hint="eastAsia"/>
          <w:lang w:eastAsia="zh-CN"/>
        </w:rPr>
        <w:t xml:space="preserve">, </w:t>
      </w:r>
      <w:r>
        <w:t>Joint Collaborative Team on Video Coding (JCT-VC) of ITU-T SG16 WP3 and ISO/IEC JTC1/SC29/WG11, JCTVC-</w:t>
      </w:r>
      <w:r>
        <w:rPr>
          <w:rFonts w:hint="eastAsia"/>
          <w:lang w:eastAsia="zh-CN"/>
        </w:rPr>
        <w:t>D6</w:t>
      </w:r>
      <w:r>
        <w:t>0</w:t>
      </w:r>
      <w:r w:rsidR="005D4FD6">
        <w:rPr>
          <w:rFonts w:hint="eastAsia"/>
          <w:lang w:eastAsia="zh-CN"/>
        </w:rPr>
        <w:t>6</w:t>
      </w:r>
      <w:r>
        <w:t xml:space="preserve">, </w:t>
      </w:r>
      <w:r w:rsidRPr="003D576A">
        <w:rPr>
          <w:szCs w:val="22"/>
        </w:rPr>
        <w:t>4th Meeting</w:t>
      </w:r>
      <w:r>
        <w:rPr>
          <w:rFonts w:hint="eastAsia"/>
          <w:szCs w:val="22"/>
          <w:lang w:eastAsia="zh-CN"/>
        </w:rPr>
        <w:t>,</w:t>
      </w:r>
      <w:r w:rsidRPr="003D576A">
        <w:rPr>
          <w:szCs w:val="22"/>
        </w:rPr>
        <w:t xml:space="preserve"> </w:t>
      </w:r>
      <w:proofErr w:type="spellStart"/>
      <w:r w:rsidRPr="003D576A">
        <w:rPr>
          <w:szCs w:val="22"/>
        </w:rPr>
        <w:t>Daegu</w:t>
      </w:r>
      <w:proofErr w:type="spellEnd"/>
      <w:r>
        <w:t xml:space="preserve">, </w:t>
      </w:r>
      <w:r>
        <w:rPr>
          <w:rFonts w:hint="eastAsia"/>
          <w:lang w:eastAsia="zh-CN"/>
        </w:rPr>
        <w:t>KR</w:t>
      </w:r>
      <w:r>
        <w:t xml:space="preserve">, </w:t>
      </w:r>
      <w:r>
        <w:rPr>
          <w:rFonts w:hint="eastAsia"/>
          <w:lang w:eastAsia="zh-CN"/>
        </w:rPr>
        <w:t>Jan.</w:t>
      </w:r>
      <w:r>
        <w:rPr>
          <w:lang w:eastAsia="ja-JP"/>
        </w:rPr>
        <w:t>,</w:t>
      </w:r>
      <w:r>
        <w:t xml:space="preserve"> 201</w:t>
      </w:r>
      <w:r>
        <w:rPr>
          <w:rFonts w:hint="eastAsia"/>
          <w:lang w:eastAsia="zh-CN"/>
        </w:rPr>
        <w:t>1</w:t>
      </w:r>
      <w:r>
        <w:t>.</w:t>
      </w:r>
    </w:p>
    <w:p w:rsidR="007E0F9A" w:rsidRDefault="007E0F9A" w:rsidP="007E0F9A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</w:pPr>
      <w:r>
        <w:t xml:space="preserve">F. </w:t>
      </w:r>
      <w:proofErr w:type="spellStart"/>
      <w:r>
        <w:t>Bossen</w:t>
      </w:r>
      <w:proofErr w:type="spellEnd"/>
      <w:r>
        <w:t>., “</w:t>
      </w:r>
      <w:r w:rsidRPr="009F424E">
        <w:t>Common conditions and software reference configurations</w:t>
      </w:r>
      <w:r>
        <w:t>”, Joint Collaborative Team on Video Coding (JCT-VC) of ITU-T SG16 WP3 and ISO/IEC JTC1/SC29/WG11, JCTVC-</w:t>
      </w:r>
      <w:r>
        <w:rPr>
          <w:rFonts w:hint="eastAsia"/>
          <w:lang w:eastAsia="zh-CN"/>
        </w:rPr>
        <w:t>D6</w:t>
      </w:r>
      <w:r>
        <w:t xml:space="preserve">00, </w:t>
      </w:r>
      <w:r w:rsidRPr="003D576A">
        <w:rPr>
          <w:szCs w:val="22"/>
        </w:rPr>
        <w:t>4th Meeting</w:t>
      </w:r>
      <w:r>
        <w:rPr>
          <w:rFonts w:hint="eastAsia"/>
          <w:szCs w:val="22"/>
          <w:lang w:eastAsia="zh-CN"/>
        </w:rPr>
        <w:t>,</w:t>
      </w:r>
      <w:r w:rsidRPr="003D576A">
        <w:rPr>
          <w:szCs w:val="22"/>
        </w:rPr>
        <w:t xml:space="preserve"> </w:t>
      </w:r>
      <w:proofErr w:type="spellStart"/>
      <w:r w:rsidRPr="003D576A">
        <w:rPr>
          <w:szCs w:val="22"/>
        </w:rPr>
        <w:t>Daegu</w:t>
      </w:r>
      <w:proofErr w:type="spellEnd"/>
      <w:r>
        <w:t xml:space="preserve">, </w:t>
      </w:r>
      <w:r>
        <w:rPr>
          <w:rFonts w:hint="eastAsia"/>
          <w:lang w:eastAsia="zh-CN"/>
        </w:rPr>
        <w:t>KR</w:t>
      </w:r>
      <w:r>
        <w:t xml:space="preserve">, </w:t>
      </w:r>
      <w:r>
        <w:rPr>
          <w:rFonts w:hint="eastAsia"/>
          <w:lang w:eastAsia="zh-CN"/>
        </w:rPr>
        <w:t>Jan.</w:t>
      </w:r>
      <w:r>
        <w:rPr>
          <w:lang w:eastAsia="ja-JP"/>
        </w:rPr>
        <w:t>,</w:t>
      </w:r>
      <w:r>
        <w:t xml:space="preserve"> 201</w:t>
      </w:r>
      <w:r>
        <w:rPr>
          <w:rFonts w:hint="eastAsia"/>
          <w:lang w:eastAsia="zh-CN"/>
        </w:rPr>
        <w:t>1</w:t>
      </w:r>
      <w:r>
        <w:t>.</w:t>
      </w:r>
    </w:p>
    <w:bookmarkEnd w:id="11"/>
    <w:p w:rsidR="001805D7" w:rsidRPr="002B191D" w:rsidRDefault="001805D7" w:rsidP="005B5D99">
      <w:pPr>
        <w:pStyle w:val="1"/>
        <w:tabs>
          <w:tab w:val="clear" w:pos="360"/>
          <w:tab w:val="clear" w:pos="720"/>
          <w:tab w:val="clear" w:pos="1080"/>
          <w:tab w:val="clear" w:pos="1440"/>
        </w:tabs>
        <w:jc w:val="both"/>
      </w:pPr>
      <w:r w:rsidRPr="002B191D">
        <w:t>Patent rights declaration(s)</w:t>
      </w:r>
    </w:p>
    <w:p w:rsidR="001805D7" w:rsidRPr="005B5D99" w:rsidRDefault="001805D7" w:rsidP="005B5D99">
      <w:pPr>
        <w:jc w:val="both"/>
        <w:rPr>
          <w:szCs w:val="22"/>
          <w:lang w:eastAsia="zh-CN"/>
        </w:rPr>
      </w:pPr>
      <w:r w:rsidRPr="00573B21">
        <w:rPr>
          <w:b/>
          <w:szCs w:val="22"/>
        </w:rPr>
        <w:t>Huawei Technologies Co., Ltd</w:t>
      </w:r>
      <w:r>
        <w:rPr>
          <w:b/>
          <w:szCs w:val="22"/>
          <w:lang w:eastAsia="zh-CN"/>
        </w:rPr>
        <w:t xml:space="preserve"> and </w:t>
      </w:r>
      <w:proofErr w:type="spellStart"/>
      <w:r>
        <w:rPr>
          <w:b/>
          <w:szCs w:val="22"/>
          <w:lang w:eastAsia="zh-CN"/>
        </w:rPr>
        <w:t>HiSilicon</w:t>
      </w:r>
      <w:proofErr w:type="spellEnd"/>
      <w:r w:rsidRPr="00573B21">
        <w:rPr>
          <w:b/>
          <w:szCs w:val="22"/>
        </w:rPr>
        <w:t xml:space="preserve"> Technologies Co., Ltd. </w:t>
      </w:r>
      <w:r w:rsidRPr="00A01439">
        <w:rPr>
          <w:b/>
          <w:szCs w:val="22"/>
        </w:rPr>
        <w:t xml:space="preserve">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sectPr w:rsidR="001805D7" w:rsidRPr="005B5D99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BBF" w:rsidRDefault="00267BBF">
      <w:r>
        <w:separator/>
      </w:r>
    </w:p>
  </w:endnote>
  <w:endnote w:type="continuationSeparator" w:id="0">
    <w:p w:rsidR="00267BBF" w:rsidRDefault="00267B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7AF" w:rsidRDefault="003317AF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673EC8">
      <w:rPr>
        <w:rStyle w:val="a5"/>
      </w:rPr>
      <w:fldChar w:fldCharType="begin"/>
    </w:r>
    <w:r>
      <w:rPr>
        <w:rStyle w:val="a5"/>
      </w:rPr>
      <w:instrText xml:space="preserve"> PAGE </w:instrText>
    </w:r>
    <w:r w:rsidR="00673EC8">
      <w:rPr>
        <w:rStyle w:val="a5"/>
      </w:rPr>
      <w:fldChar w:fldCharType="separate"/>
    </w:r>
    <w:r w:rsidR="000417F9">
      <w:rPr>
        <w:rStyle w:val="a5"/>
        <w:noProof/>
      </w:rPr>
      <w:t>3</w:t>
    </w:r>
    <w:r w:rsidR="00673EC8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673EC8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673EC8">
      <w:rPr>
        <w:rStyle w:val="a5"/>
      </w:rPr>
      <w:fldChar w:fldCharType="separate"/>
    </w:r>
    <w:r w:rsidR="004253EE">
      <w:rPr>
        <w:rStyle w:val="a5"/>
        <w:noProof/>
      </w:rPr>
      <w:t>2011-03-11</w:t>
    </w:r>
    <w:r w:rsidR="00673EC8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BBF" w:rsidRDefault="00267BBF">
      <w:r>
        <w:separator/>
      </w:r>
    </w:p>
  </w:footnote>
  <w:footnote w:type="continuationSeparator" w:id="0">
    <w:p w:rsidR="00267BBF" w:rsidRDefault="00267B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131444"/>
    <w:multiLevelType w:val="hybridMultilevel"/>
    <w:tmpl w:val="72D6FA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2DA450BE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  <w:color w:val="auto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5">
    <w:nsid w:val="26292F69"/>
    <w:multiLevelType w:val="hybridMultilevel"/>
    <w:tmpl w:val="3D624080"/>
    <w:lvl w:ilvl="0" w:tplc="8A0467D4">
      <w:start w:val="1"/>
      <w:numFmt w:val="decimal"/>
      <w:lvlText w:val="[%1]"/>
      <w:lvlJc w:val="left"/>
      <w:pPr>
        <w:ind w:left="360" w:hanging="360"/>
      </w:pPr>
      <w:rPr>
        <w:rFonts w:cs="Times New Roman" w:hint="default"/>
      </w:rPr>
    </w:lvl>
    <w:lvl w:ilvl="1" w:tplc="00190407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01B0407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00F0407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0190407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01B0407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00F0407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019040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01B0407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2C4A417C"/>
    <w:multiLevelType w:val="hybridMultilevel"/>
    <w:tmpl w:val="EB9699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lvlText w:val="%1.%2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lvlText w:val="%1.%2.%3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lvlText w:val="%1.%2.%3.%4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lvlText w:val="%1.%2.%3.%4.%5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lvlText w:val="%1.%2.%3.%4.%5.%6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0"/>
      <w:lvlJc w:val="left"/>
      <w:rPr>
        <w:rFonts w:cs="Times New Roman"/>
      </w:rPr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0"/>
  </w:num>
  <w:num w:numId="4">
    <w:abstractNumId w:val="8"/>
  </w:num>
  <w:num w:numId="5">
    <w:abstractNumId w:val="9"/>
  </w:num>
  <w:num w:numId="6">
    <w:abstractNumId w:val="4"/>
  </w:num>
  <w:num w:numId="7">
    <w:abstractNumId w:val="7"/>
  </w:num>
  <w:num w:numId="8">
    <w:abstractNumId w:val="4"/>
  </w:num>
  <w:num w:numId="9">
    <w:abstractNumId w:val="1"/>
  </w:num>
  <w:num w:numId="10">
    <w:abstractNumId w:val="3"/>
  </w:num>
  <w:num w:numId="11">
    <w:abstractNumId w:val="5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6"/>
  </w:num>
  <w:num w:numId="15">
    <w:abstractNumId w:val="0"/>
  </w:num>
  <w:num w:numId="16">
    <w:abstractNumId w:val="4"/>
  </w:num>
  <w:num w:numId="17">
    <w:abstractNumId w:val="4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bordersDoNotSurroundHeader/>
  <w:bordersDoNotSurroundFooter/>
  <w:proofState w:spelling="clean" w:grammar="clean"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7F39"/>
    <w:rsid w:val="00011169"/>
    <w:rsid w:val="0001485A"/>
    <w:rsid w:val="00015596"/>
    <w:rsid w:val="0001641D"/>
    <w:rsid w:val="00016AC0"/>
    <w:rsid w:val="00016CE6"/>
    <w:rsid w:val="00016F65"/>
    <w:rsid w:val="0002639D"/>
    <w:rsid w:val="000417F9"/>
    <w:rsid w:val="00043CBF"/>
    <w:rsid w:val="00044BB3"/>
    <w:rsid w:val="00044D7A"/>
    <w:rsid w:val="000452B5"/>
    <w:rsid w:val="00045C41"/>
    <w:rsid w:val="00046C03"/>
    <w:rsid w:val="000530A0"/>
    <w:rsid w:val="000544F7"/>
    <w:rsid w:val="0005517F"/>
    <w:rsid w:val="000564E6"/>
    <w:rsid w:val="00060D44"/>
    <w:rsid w:val="00061F2C"/>
    <w:rsid w:val="000653CB"/>
    <w:rsid w:val="000665EB"/>
    <w:rsid w:val="00071CC7"/>
    <w:rsid w:val="00071EA5"/>
    <w:rsid w:val="0007614F"/>
    <w:rsid w:val="0008293E"/>
    <w:rsid w:val="0008319D"/>
    <w:rsid w:val="00091D82"/>
    <w:rsid w:val="00093A6D"/>
    <w:rsid w:val="00094AD9"/>
    <w:rsid w:val="00094C9F"/>
    <w:rsid w:val="00096978"/>
    <w:rsid w:val="00096D66"/>
    <w:rsid w:val="000A2C08"/>
    <w:rsid w:val="000A3719"/>
    <w:rsid w:val="000A4AB5"/>
    <w:rsid w:val="000A579F"/>
    <w:rsid w:val="000B3CC7"/>
    <w:rsid w:val="000B5D86"/>
    <w:rsid w:val="000B7663"/>
    <w:rsid w:val="000C09AC"/>
    <w:rsid w:val="000C1FDA"/>
    <w:rsid w:val="000C22F4"/>
    <w:rsid w:val="000C2EFC"/>
    <w:rsid w:val="000C38BB"/>
    <w:rsid w:val="000C3A78"/>
    <w:rsid w:val="000C4A7A"/>
    <w:rsid w:val="000C572B"/>
    <w:rsid w:val="000D3E02"/>
    <w:rsid w:val="000D48B4"/>
    <w:rsid w:val="000D6854"/>
    <w:rsid w:val="000E1A36"/>
    <w:rsid w:val="000E720A"/>
    <w:rsid w:val="000F0F23"/>
    <w:rsid w:val="000F158C"/>
    <w:rsid w:val="000F18B8"/>
    <w:rsid w:val="000F23F7"/>
    <w:rsid w:val="000F3BB6"/>
    <w:rsid w:val="000F6EEA"/>
    <w:rsid w:val="00101085"/>
    <w:rsid w:val="001045F4"/>
    <w:rsid w:val="00104858"/>
    <w:rsid w:val="00104BB0"/>
    <w:rsid w:val="00106310"/>
    <w:rsid w:val="001068B6"/>
    <w:rsid w:val="001076BA"/>
    <w:rsid w:val="00112080"/>
    <w:rsid w:val="001121B4"/>
    <w:rsid w:val="001122C8"/>
    <w:rsid w:val="0011308C"/>
    <w:rsid w:val="00114A27"/>
    <w:rsid w:val="0011759E"/>
    <w:rsid w:val="0012050A"/>
    <w:rsid w:val="00124776"/>
    <w:rsid w:val="00124CFD"/>
    <w:rsid w:val="00124E38"/>
    <w:rsid w:val="0012580B"/>
    <w:rsid w:val="001308CF"/>
    <w:rsid w:val="0013526E"/>
    <w:rsid w:val="001352AD"/>
    <w:rsid w:val="00140A6A"/>
    <w:rsid w:val="00142B10"/>
    <w:rsid w:val="00142EB5"/>
    <w:rsid w:val="00145E53"/>
    <w:rsid w:val="00146EDE"/>
    <w:rsid w:val="00146F57"/>
    <w:rsid w:val="00150368"/>
    <w:rsid w:val="00151F43"/>
    <w:rsid w:val="00152AC7"/>
    <w:rsid w:val="00154511"/>
    <w:rsid w:val="00157708"/>
    <w:rsid w:val="0016056E"/>
    <w:rsid w:val="00164C27"/>
    <w:rsid w:val="00165B0F"/>
    <w:rsid w:val="001667AA"/>
    <w:rsid w:val="00167192"/>
    <w:rsid w:val="00170593"/>
    <w:rsid w:val="00171371"/>
    <w:rsid w:val="001749DB"/>
    <w:rsid w:val="00174AFC"/>
    <w:rsid w:val="00175A24"/>
    <w:rsid w:val="001805D7"/>
    <w:rsid w:val="001858EF"/>
    <w:rsid w:val="00187C3D"/>
    <w:rsid w:val="00187E58"/>
    <w:rsid w:val="00190B8A"/>
    <w:rsid w:val="0019307C"/>
    <w:rsid w:val="0019412C"/>
    <w:rsid w:val="001945FB"/>
    <w:rsid w:val="00196B3A"/>
    <w:rsid w:val="00197B69"/>
    <w:rsid w:val="001A1930"/>
    <w:rsid w:val="001A1A90"/>
    <w:rsid w:val="001A297E"/>
    <w:rsid w:val="001A368E"/>
    <w:rsid w:val="001A45CA"/>
    <w:rsid w:val="001A53D1"/>
    <w:rsid w:val="001A5B9B"/>
    <w:rsid w:val="001A69BA"/>
    <w:rsid w:val="001A7329"/>
    <w:rsid w:val="001B49CC"/>
    <w:rsid w:val="001B4E28"/>
    <w:rsid w:val="001B639E"/>
    <w:rsid w:val="001B651D"/>
    <w:rsid w:val="001C0C34"/>
    <w:rsid w:val="001C1FFB"/>
    <w:rsid w:val="001C2D93"/>
    <w:rsid w:val="001C3525"/>
    <w:rsid w:val="001C6A11"/>
    <w:rsid w:val="001D1BD2"/>
    <w:rsid w:val="001D559D"/>
    <w:rsid w:val="001D58FF"/>
    <w:rsid w:val="001D7ACD"/>
    <w:rsid w:val="001E02BE"/>
    <w:rsid w:val="001E3B37"/>
    <w:rsid w:val="001E4C39"/>
    <w:rsid w:val="001E6FB3"/>
    <w:rsid w:val="001F2594"/>
    <w:rsid w:val="001F32DC"/>
    <w:rsid w:val="001F393D"/>
    <w:rsid w:val="001F40F5"/>
    <w:rsid w:val="001F6D7F"/>
    <w:rsid w:val="001F6ED6"/>
    <w:rsid w:val="00206460"/>
    <w:rsid w:val="002069B4"/>
    <w:rsid w:val="00207302"/>
    <w:rsid w:val="00207BE8"/>
    <w:rsid w:val="002110AF"/>
    <w:rsid w:val="0021138B"/>
    <w:rsid w:val="00214408"/>
    <w:rsid w:val="00214E33"/>
    <w:rsid w:val="00215DFC"/>
    <w:rsid w:val="002205EA"/>
    <w:rsid w:val="002212DF"/>
    <w:rsid w:val="0022358B"/>
    <w:rsid w:val="00224156"/>
    <w:rsid w:val="002242B0"/>
    <w:rsid w:val="00225F44"/>
    <w:rsid w:val="002274D3"/>
    <w:rsid w:val="00227BA7"/>
    <w:rsid w:val="002306DF"/>
    <w:rsid w:val="00230CF4"/>
    <w:rsid w:val="00233CF6"/>
    <w:rsid w:val="0023478C"/>
    <w:rsid w:val="00237337"/>
    <w:rsid w:val="00240305"/>
    <w:rsid w:val="0024179D"/>
    <w:rsid w:val="0025006C"/>
    <w:rsid w:val="00250252"/>
    <w:rsid w:val="002504AA"/>
    <w:rsid w:val="00252043"/>
    <w:rsid w:val="002540E5"/>
    <w:rsid w:val="002541A6"/>
    <w:rsid w:val="00254FF1"/>
    <w:rsid w:val="002557EC"/>
    <w:rsid w:val="00262FD5"/>
    <w:rsid w:val="00267BBF"/>
    <w:rsid w:val="0027083A"/>
    <w:rsid w:val="002719E5"/>
    <w:rsid w:val="00273E24"/>
    <w:rsid w:val="00274321"/>
    <w:rsid w:val="00274DB0"/>
    <w:rsid w:val="00275ABF"/>
    <w:rsid w:val="00275BCF"/>
    <w:rsid w:val="002813D3"/>
    <w:rsid w:val="00286111"/>
    <w:rsid w:val="00287690"/>
    <w:rsid w:val="0028773E"/>
    <w:rsid w:val="002879ED"/>
    <w:rsid w:val="00287A32"/>
    <w:rsid w:val="00292257"/>
    <w:rsid w:val="00293675"/>
    <w:rsid w:val="00297CEB"/>
    <w:rsid w:val="002A16EE"/>
    <w:rsid w:val="002A236A"/>
    <w:rsid w:val="002A286C"/>
    <w:rsid w:val="002A3FCE"/>
    <w:rsid w:val="002A54E0"/>
    <w:rsid w:val="002B191D"/>
    <w:rsid w:val="002B651C"/>
    <w:rsid w:val="002C2194"/>
    <w:rsid w:val="002C5DBD"/>
    <w:rsid w:val="002C7AE9"/>
    <w:rsid w:val="002D0AF6"/>
    <w:rsid w:val="002D21EA"/>
    <w:rsid w:val="002D51AE"/>
    <w:rsid w:val="002D56D6"/>
    <w:rsid w:val="002D72B2"/>
    <w:rsid w:val="002D7515"/>
    <w:rsid w:val="002D7FE6"/>
    <w:rsid w:val="002E1B8F"/>
    <w:rsid w:val="002E2F21"/>
    <w:rsid w:val="002E383E"/>
    <w:rsid w:val="002E5113"/>
    <w:rsid w:val="002E5F17"/>
    <w:rsid w:val="002E6A7A"/>
    <w:rsid w:val="002E720F"/>
    <w:rsid w:val="002F164D"/>
    <w:rsid w:val="002F2B36"/>
    <w:rsid w:val="002F3E44"/>
    <w:rsid w:val="00301508"/>
    <w:rsid w:val="00305D19"/>
    <w:rsid w:val="00306206"/>
    <w:rsid w:val="00307D5F"/>
    <w:rsid w:val="00310E52"/>
    <w:rsid w:val="00311416"/>
    <w:rsid w:val="003120F4"/>
    <w:rsid w:val="00312E10"/>
    <w:rsid w:val="003143EC"/>
    <w:rsid w:val="00314E9B"/>
    <w:rsid w:val="00316644"/>
    <w:rsid w:val="00316976"/>
    <w:rsid w:val="003169BE"/>
    <w:rsid w:val="003204D7"/>
    <w:rsid w:val="003222B0"/>
    <w:rsid w:val="0032270D"/>
    <w:rsid w:val="0032289A"/>
    <w:rsid w:val="00322F66"/>
    <w:rsid w:val="003239F4"/>
    <w:rsid w:val="00323B76"/>
    <w:rsid w:val="003243C3"/>
    <w:rsid w:val="0032500E"/>
    <w:rsid w:val="0032644D"/>
    <w:rsid w:val="003266AE"/>
    <w:rsid w:val="00327C56"/>
    <w:rsid w:val="003315A1"/>
    <w:rsid w:val="003317AF"/>
    <w:rsid w:val="003365D8"/>
    <w:rsid w:val="003373EC"/>
    <w:rsid w:val="003403F3"/>
    <w:rsid w:val="00340BCA"/>
    <w:rsid w:val="003416F1"/>
    <w:rsid w:val="0034455F"/>
    <w:rsid w:val="003457F5"/>
    <w:rsid w:val="00346408"/>
    <w:rsid w:val="0034781C"/>
    <w:rsid w:val="00353351"/>
    <w:rsid w:val="003540F7"/>
    <w:rsid w:val="003555E3"/>
    <w:rsid w:val="00357592"/>
    <w:rsid w:val="003579CF"/>
    <w:rsid w:val="00357EEC"/>
    <w:rsid w:val="00363F12"/>
    <w:rsid w:val="00370452"/>
    <w:rsid w:val="003706CC"/>
    <w:rsid w:val="00370ADE"/>
    <w:rsid w:val="00372576"/>
    <w:rsid w:val="00372D27"/>
    <w:rsid w:val="0037374B"/>
    <w:rsid w:val="00373933"/>
    <w:rsid w:val="003759F0"/>
    <w:rsid w:val="003818F7"/>
    <w:rsid w:val="00392284"/>
    <w:rsid w:val="0039540A"/>
    <w:rsid w:val="003A025D"/>
    <w:rsid w:val="003A2D8E"/>
    <w:rsid w:val="003A4ECB"/>
    <w:rsid w:val="003A7FBB"/>
    <w:rsid w:val="003B0FF3"/>
    <w:rsid w:val="003B179D"/>
    <w:rsid w:val="003B315F"/>
    <w:rsid w:val="003B4B6C"/>
    <w:rsid w:val="003B621D"/>
    <w:rsid w:val="003C0240"/>
    <w:rsid w:val="003C0951"/>
    <w:rsid w:val="003C163A"/>
    <w:rsid w:val="003C20E4"/>
    <w:rsid w:val="003C3869"/>
    <w:rsid w:val="003C76C1"/>
    <w:rsid w:val="003D56C9"/>
    <w:rsid w:val="003D60E4"/>
    <w:rsid w:val="003E159C"/>
    <w:rsid w:val="003E341C"/>
    <w:rsid w:val="003E3F8A"/>
    <w:rsid w:val="003E52B0"/>
    <w:rsid w:val="003E6F0D"/>
    <w:rsid w:val="003F0D7B"/>
    <w:rsid w:val="003F1F5D"/>
    <w:rsid w:val="003F5363"/>
    <w:rsid w:val="003F5D0F"/>
    <w:rsid w:val="003F77A9"/>
    <w:rsid w:val="003F7D9C"/>
    <w:rsid w:val="004000BC"/>
    <w:rsid w:val="004001E7"/>
    <w:rsid w:val="00400C7C"/>
    <w:rsid w:val="004024DF"/>
    <w:rsid w:val="00406C6C"/>
    <w:rsid w:val="00414101"/>
    <w:rsid w:val="00414724"/>
    <w:rsid w:val="00414A52"/>
    <w:rsid w:val="00415F7C"/>
    <w:rsid w:val="0042339C"/>
    <w:rsid w:val="004238E1"/>
    <w:rsid w:val="004253EE"/>
    <w:rsid w:val="0042545A"/>
    <w:rsid w:val="00432B3E"/>
    <w:rsid w:val="0043309A"/>
    <w:rsid w:val="00433DDB"/>
    <w:rsid w:val="00435D53"/>
    <w:rsid w:val="00437619"/>
    <w:rsid w:val="004402B1"/>
    <w:rsid w:val="00442981"/>
    <w:rsid w:val="00443BE5"/>
    <w:rsid w:val="004450F8"/>
    <w:rsid w:val="00445252"/>
    <w:rsid w:val="00453D5A"/>
    <w:rsid w:val="00456F6C"/>
    <w:rsid w:val="004572B1"/>
    <w:rsid w:val="00463591"/>
    <w:rsid w:val="00466553"/>
    <w:rsid w:val="0046663E"/>
    <w:rsid w:val="00467250"/>
    <w:rsid w:val="0047076A"/>
    <w:rsid w:val="0047151C"/>
    <w:rsid w:val="00471A1E"/>
    <w:rsid w:val="004733F8"/>
    <w:rsid w:val="004771CE"/>
    <w:rsid w:val="00477627"/>
    <w:rsid w:val="00484158"/>
    <w:rsid w:val="00490AFB"/>
    <w:rsid w:val="004911EB"/>
    <w:rsid w:val="004A11EB"/>
    <w:rsid w:val="004A2011"/>
    <w:rsid w:val="004B0817"/>
    <w:rsid w:val="004B15E7"/>
    <w:rsid w:val="004B210C"/>
    <w:rsid w:val="004B34CC"/>
    <w:rsid w:val="004B73ED"/>
    <w:rsid w:val="004B7712"/>
    <w:rsid w:val="004C147C"/>
    <w:rsid w:val="004C2EC5"/>
    <w:rsid w:val="004C32EB"/>
    <w:rsid w:val="004C5C86"/>
    <w:rsid w:val="004D2408"/>
    <w:rsid w:val="004D405F"/>
    <w:rsid w:val="004D768A"/>
    <w:rsid w:val="004D787E"/>
    <w:rsid w:val="004E15A8"/>
    <w:rsid w:val="004E15FB"/>
    <w:rsid w:val="004E1C72"/>
    <w:rsid w:val="004E5A26"/>
    <w:rsid w:val="004E5A9D"/>
    <w:rsid w:val="004E6F59"/>
    <w:rsid w:val="004F0158"/>
    <w:rsid w:val="004F0194"/>
    <w:rsid w:val="004F0EAF"/>
    <w:rsid w:val="004F1C69"/>
    <w:rsid w:val="004F61E3"/>
    <w:rsid w:val="004F768F"/>
    <w:rsid w:val="004F7A04"/>
    <w:rsid w:val="005000B3"/>
    <w:rsid w:val="005001EC"/>
    <w:rsid w:val="00502070"/>
    <w:rsid w:val="00502D50"/>
    <w:rsid w:val="0050355D"/>
    <w:rsid w:val="00504F68"/>
    <w:rsid w:val="00507076"/>
    <w:rsid w:val="0051015C"/>
    <w:rsid w:val="00512D3E"/>
    <w:rsid w:val="0051458A"/>
    <w:rsid w:val="005221E0"/>
    <w:rsid w:val="00522D07"/>
    <w:rsid w:val="00523671"/>
    <w:rsid w:val="0052524E"/>
    <w:rsid w:val="00530762"/>
    <w:rsid w:val="00531AE9"/>
    <w:rsid w:val="00535335"/>
    <w:rsid w:val="0054147B"/>
    <w:rsid w:val="00543E81"/>
    <w:rsid w:val="00547609"/>
    <w:rsid w:val="00547669"/>
    <w:rsid w:val="00550AFC"/>
    <w:rsid w:val="0055185E"/>
    <w:rsid w:val="005528C9"/>
    <w:rsid w:val="0055434C"/>
    <w:rsid w:val="00554718"/>
    <w:rsid w:val="00554EE0"/>
    <w:rsid w:val="00554FB0"/>
    <w:rsid w:val="00555B35"/>
    <w:rsid w:val="0055608A"/>
    <w:rsid w:val="0056202A"/>
    <w:rsid w:val="00564C10"/>
    <w:rsid w:val="00566DF4"/>
    <w:rsid w:val="00567EC7"/>
    <w:rsid w:val="00570013"/>
    <w:rsid w:val="005705AC"/>
    <w:rsid w:val="00572909"/>
    <w:rsid w:val="00573B21"/>
    <w:rsid w:val="005741DC"/>
    <w:rsid w:val="00574834"/>
    <w:rsid w:val="0058415A"/>
    <w:rsid w:val="00585170"/>
    <w:rsid w:val="00586206"/>
    <w:rsid w:val="00590220"/>
    <w:rsid w:val="00593023"/>
    <w:rsid w:val="0059366F"/>
    <w:rsid w:val="00594838"/>
    <w:rsid w:val="00597DC6"/>
    <w:rsid w:val="005A035F"/>
    <w:rsid w:val="005A33A1"/>
    <w:rsid w:val="005A3925"/>
    <w:rsid w:val="005A3D8B"/>
    <w:rsid w:val="005A6AFD"/>
    <w:rsid w:val="005A79AD"/>
    <w:rsid w:val="005B06E5"/>
    <w:rsid w:val="005B3505"/>
    <w:rsid w:val="005B5D99"/>
    <w:rsid w:val="005C17D6"/>
    <w:rsid w:val="005C385F"/>
    <w:rsid w:val="005C437E"/>
    <w:rsid w:val="005C586C"/>
    <w:rsid w:val="005C5EFA"/>
    <w:rsid w:val="005D137C"/>
    <w:rsid w:val="005D4B95"/>
    <w:rsid w:val="005D4FD6"/>
    <w:rsid w:val="005D6994"/>
    <w:rsid w:val="005E7BF9"/>
    <w:rsid w:val="005F6F1B"/>
    <w:rsid w:val="005F7F40"/>
    <w:rsid w:val="00600472"/>
    <w:rsid w:val="00600C77"/>
    <w:rsid w:val="0060328C"/>
    <w:rsid w:val="006074C9"/>
    <w:rsid w:val="00610A8D"/>
    <w:rsid w:val="00610AD6"/>
    <w:rsid w:val="00613100"/>
    <w:rsid w:val="006135D6"/>
    <w:rsid w:val="00615890"/>
    <w:rsid w:val="00615937"/>
    <w:rsid w:val="00617D84"/>
    <w:rsid w:val="00622241"/>
    <w:rsid w:val="00622DCA"/>
    <w:rsid w:val="006236DD"/>
    <w:rsid w:val="00624830"/>
    <w:rsid w:val="00624A50"/>
    <w:rsid w:val="00624B33"/>
    <w:rsid w:val="00624D1F"/>
    <w:rsid w:val="00626543"/>
    <w:rsid w:val="00630BA7"/>
    <w:rsid w:val="006317E8"/>
    <w:rsid w:val="00631B9F"/>
    <w:rsid w:val="006326E5"/>
    <w:rsid w:val="006334F5"/>
    <w:rsid w:val="00634397"/>
    <w:rsid w:val="00642C9B"/>
    <w:rsid w:val="00644E4C"/>
    <w:rsid w:val="00645419"/>
    <w:rsid w:val="006458C1"/>
    <w:rsid w:val="00646707"/>
    <w:rsid w:val="006470CB"/>
    <w:rsid w:val="00650A99"/>
    <w:rsid w:val="00651A52"/>
    <w:rsid w:val="00653EC6"/>
    <w:rsid w:val="00655B80"/>
    <w:rsid w:val="006565F0"/>
    <w:rsid w:val="00661517"/>
    <w:rsid w:val="00662411"/>
    <w:rsid w:val="00664DCF"/>
    <w:rsid w:val="006711AA"/>
    <w:rsid w:val="00672355"/>
    <w:rsid w:val="00673EC8"/>
    <w:rsid w:val="006748AD"/>
    <w:rsid w:val="0067566C"/>
    <w:rsid w:val="006775A4"/>
    <w:rsid w:val="00677A23"/>
    <w:rsid w:val="0068010F"/>
    <w:rsid w:val="00682CA6"/>
    <w:rsid w:val="0068555A"/>
    <w:rsid w:val="0068567E"/>
    <w:rsid w:val="006925BC"/>
    <w:rsid w:val="00696DB8"/>
    <w:rsid w:val="00697B3C"/>
    <w:rsid w:val="006A152F"/>
    <w:rsid w:val="006A2440"/>
    <w:rsid w:val="006A418D"/>
    <w:rsid w:val="006A776C"/>
    <w:rsid w:val="006B009F"/>
    <w:rsid w:val="006B0667"/>
    <w:rsid w:val="006B2D5A"/>
    <w:rsid w:val="006B2E83"/>
    <w:rsid w:val="006B3217"/>
    <w:rsid w:val="006B5E97"/>
    <w:rsid w:val="006B6207"/>
    <w:rsid w:val="006C50B0"/>
    <w:rsid w:val="006C5D39"/>
    <w:rsid w:val="006C730F"/>
    <w:rsid w:val="006D0391"/>
    <w:rsid w:val="006D42A4"/>
    <w:rsid w:val="006E0458"/>
    <w:rsid w:val="006E2810"/>
    <w:rsid w:val="006E288E"/>
    <w:rsid w:val="006E2CF7"/>
    <w:rsid w:val="006E2D9A"/>
    <w:rsid w:val="006E30EA"/>
    <w:rsid w:val="006E473A"/>
    <w:rsid w:val="006E5417"/>
    <w:rsid w:val="006E65A1"/>
    <w:rsid w:val="006F17AE"/>
    <w:rsid w:val="006F3AD0"/>
    <w:rsid w:val="006F3FB5"/>
    <w:rsid w:val="006F5306"/>
    <w:rsid w:val="006F53D0"/>
    <w:rsid w:val="006F5C81"/>
    <w:rsid w:val="006F6EE6"/>
    <w:rsid w:val="00702A26"/>
    <w:rsid w:val="00703371"/>
    <w:rsid w:val="00711506"/>
    <w:rsid w:val="00712F60"/>
    <w:rsid w:val="00716481"/>
    <w:rsid w:val="00720E1B"/>
    <w:rsid w:val="00720E3B"/>
    <w:rsid w:val="007217FF"/>
    <w:rsid w:val="00725F3E"/>
    <w:rsid w:val="007273FC"/>
    <w:rsid w:val="00727B8C"/>
    <w:rsid w:val="00732228"/>
    <w:rsid w:val="00732E35"/>
    <w:rsid w:val="00734F6D"/>
    <w:rsid w:val="00735A2E"/>
    <w:rsid w:val="00736500"/>
    <w:rsid w:val="00737DFC"/>
    <w:rsid w:val="00737E33"/>
    <w:rsid w:val="00744908"/>
    <w:rsid w:val="00744AE6"/>
    <w:rsid w:val="0074587E"/>
    <w:rsid w:val="00745F6B"/>
    <w:rsid w:val="007550C8"/>
    <w:rsid w:val="0075585E"/>
    <w:rsid w:val="00771692"/>
    <w:rsid w:val="007721A8"/>
    <w:rsid w:val="007765BF"/>
    <w:rsid w:val="007768FF"/>
    <w:rsid w:val="007824D3"/>
    <w:rsid w:val="00783E5F"/>
    <w:rsid w:val="0079442B"/>
    <w:rsid w:val="0079505F"/>
    <w:rsid w:val="00796EE3"/>
    <w:rsid w:val="00796F66"/>
    <w:rsid w:val="007977ED"/>
    <w:rsid w:val="007A1204"/>
    <w:rsid w:val="007A2B48"/>
    <w:rsid w:val="007A3877"/>
    <w:rsid w:val="007A735D"/>
    <w:rsid w:val="007A7D29"/>
    <w:rsid w:val="007B0DCE"/>
    <w:rsid w:val="007B14D3"/>
    <w:rsid w:val="007B1D1F"/>
    <w:rsid w:val="007B34ED"/>
    <w:rsid w:val="007B4785"/>
    <w:rsid w:val="007B6A0E"/>
    <w:rsid w:val="007B7339"/>
    <w:rsid w:val="007C37E3"/>
    <w:rsid w:val="007C3E30"/>
    <w:rsid w:val="007C4E63"/>
    <w:rsid w:val="007C7335"/>
    <w:rsid w:val="007C7959"/>
    <w:rsid w:val="007C7EEE"/>
    <w:rsid w:val="007E0F9A"/>
    <w:rsid w:val="007E21F8"/>
    <w:rsid w:val="007E356B"/>
    <w:rsid w:val="007E4C14"/>
    <w:rsid w:val="007F0313"/>
    <w:rsid w:val="007F0C1F"/>
    <w:rsid w:val="007F1F8B"/>
    <w:rsid w:val="00804450"/>
    <w:rsid w:val="00804ED1"/>
    <w:rsid w:val="00805402"/>
    <w:rsid w:val="00807261"/>
    <w:rsid w:val="00810D8B"/>
    <w:rsid w:val="008158C3"/>
    <w:rsid w:val="0081629D"/>
    <w:rsid w:val="008167B5"/>
    <w:rsid w:val="008206C8"/>
    <w:rsid w:val="00826D5D"/>
    <w:rsid w:val="00830071"/>
    <w:rsid w:val="008306E0"/>
    <w:rsid w:val="008312FA"/>
    <w:rsid w:val="00832E43"/>
    <w:rsid w:val="00833B19"/>
    <w:rsid w:val="0083433B"/>
    <w:rsid w:val="00842AE6"/>
    <w:rsid w:val="0084421C"/>
    <w:rsid w:val="008450C5"/>
    <w:rsid w:val="00847D54"/>
    <w:rsid w:val="00850A4B"/>
    <w:rsid w:val="008510FA"/>
    <w:rsid w:val="00851E54"/>
    <w:rsid w:val="008523B2"/>
    <w:rsid w:val="00852A66"/>
    <w:rsid w:val="00853C2C"/>
    <w:rsid w:val="008540A4"/>
    <w:rsid w:val="008573C3"/>
    <w:rsid w:val="0086171F"/>
    <w:rsid w:val="0086267A"/>
    <w:rsid w:val="008649DF"/>
    <w:rsid w:val="008730DD"/>
    <w:rsid w:val="00874216"/>
    <w:rsid w:val="00874A6C"/>
    <w:rsid w:val="00874D4C"/>
    <w:rsid w:val="00875701"/>
    <w:rsid w:val="00876C65"/>
    <w:rsid w:val="00877571"/>
    <w:rsid w:val="0088010E"/>
    <w:rsid w:val="00882829"/>
    <w:rsid w:val="00886810"/>
    <w:rsid w:val="008951D7"/>
    <w:rsid w:val="008A2348"/>
    <w:rsid w:val="008A3436"/>
    <w:rsid w:val="008A36AC"/>
    <w:rsid w:val="008B32B2"/>
    <w:rsid w:val="008B3817"/>
    <w:rsid w:val="008C0582"/>
    <w:rsid w:val="008C2164"/>
    <w:rsid w:val="008C239F"/>
    <w:rsid w:val="008C45F0"/>
    <w:rsid w:val="008C47E9"/>
    <w:rsid w:val="008C566F"/>
    <w:rsid w:val="008C6FC9"/>
    <w:rsid w:val="008D150B"/>
    <w:rsid w:val="008D2B34"/>
    <w:rsid w:val="008D40FE"/>
    <w:rsid w:val="008D4B11"/>
    <w:rsid w:val="008D7BF6"/>
    <w:rsid w:val="008E0091"/>
    <w:rsid w:val="008E0297"/>
    <w:rsid w:val="008E2395"/>
    <w:rsid w:val="008E294D"/>
    <w:rsid w:val="008E4F9D"/>
    <w:rsid w:val="008E5296"/>
    <w:rsid w:val="008E707D"/>
    <w:rsid w:val="008F0564"/>
    <w:rsid w:val="008F0E1B"/>
    <w:rsid w:val="008F1FA1"/>
    <w:rsid w:val="008F2873"/>
    <w:rsid w:val="008F29EC"/>
    <w:rsid w:val="009005F4"/>
    <w:rsid w:val="00905E3E"/>
    <w:rsid w:val="00907757"/>
    <w:rsid w:val="00910D2F"/>
    <w:rsid w:val="0091229D"/>
    <w:rsid w:val="00913FE0"/>
    <w:rsid w:val="00916789"/>
    <w:rsid w:val="00917F01"/>
    <w:rsid w:val="0092046E"/>
    <w:rsid w:val="009212B0"/>
    <w:rsid w:val="009216E8"/>
    <w:rsid w:val="009234A5"/>
    <w:rsid w:val="00923F37"/>
    <w:rsid w:val="0092665C"/>
    <w:rsid w:val="00926C21"/>
    <w:rsid w:val="0093091F"/>
    <w:rsid w:val="0093154B"/>
    <w:rsid w:val="009336F7"/>
    <w:rsid w:val="00933B55"/>
    <w:rsid w:val="00933E3F"/>
    <w:rsid w:val="00937002"/>
    <w:rsid w:val="009374A7"/>
    <w:rsid w:val="00941D9D"/>
    <w:rsid w:val="0094683F"/>
    <w:rsid w:val="00946BDA"/>
    <w:rsid w:val="009527D2"/>
    <w:rsid w:val="009541AC"/>
    <w:rsid w:val="00956449"/>
    <w:rsid w:val="009637FC"/>
    <w:rsid w:val="00963BC7"/>
    <w:rsid w:val="00964663"/>
    <w:rsid w:val="00967A67"/>
    <w:rsid w:val="00970596"/>
    <w:rsid w:val="00972319"/>
    <w:rsid w:val="00973C56"/>
    <w:rsid w:val="00974593"/>
    <w:rsid w:val="009778A6"/>
    <w:rsid w:val="00977ECD"/>
    <w:rsid w:val="009800B2"/>
    <w:rsid w:val="00980733"/>
    <w:rsid w:val="0098200B"/>
    <w:rsid w:val="00983E89"/>
    <w:rsid w:val="00984AD4"/>
    <w:rsid w:val="0098519C"/>
    <w:rsid w:val="00987965"/>
    <w:rsid w:val="009906FC"/>
    <w:rsid w:val="00990F30"/>
    <w:rsid w:val="00995187"/>
    <w:rsid w:val="0099518F"/>
    <w:rsid w:val="00995808"/>
    <w:rsid w:val="00997C82"/>
    <w:rsid w:val="00997D6E"/>
    <w:rsid w:val="009A28BB"/>
    <w:rsid w:val="009A2E3B"/>
    <w:rsid w:val="009A3295"/>
    <w:rsid w:val="009A3E07"/>
    <w:rsid w:val="009A523D"/>
    <w:rsid w:val="009A6A28"/>
    <w:rsid w:val="009A6B57"/>
    <w:rsid w:val="009B502D"/>
    <w:rsid w:val="009B5C52"/>
    <w:rsid w:val="009B6837"/>
    <w:rsid w:val="009C42D4"/>
    <w:rsid w:val="009C4946"/>
    <w:rsid w:val="009C4E9B"/>
    <w:rsid w:val="009C5864"/>
    <w:rsid w:val="009C65E6"/>
    <w:rsid w:val="009C7C84"/>
    <w:rsid w:val="009D14CF"/>
    <w:rsid w:val="009D18EA"/>
    <w:rsid w:val="009D2502"/>
    <w:rsid w:val="009D2ED4"/>
    <w:rsid w:val="009D4DC2"/>
    <w:rsid w:val="009D4E5A"/>
    <w:rsid w:val="009D7E22"/>
    <w:rsid w:val="009E4931"/>
    <w:rsid w:val="009E5BF5"/>
    <w:rsid w:val="009E6C5C"/>
    <w:rsid w:val="009F1E54"/>
    <w:rsid w:val="009F1F11"/>
    <w:rsid w:val="009F3285"/>
    <w:rsid w:val="009F424E"/>
    <w:rsid w:val="009F5837"/>
    <w:rsid w:val="009F5CCE"/>
    <w:rsid w:val="009F6240"/>
    <w:rsid w:val="009F7551"/>
    <w:rsid w:val="009F7591"/>
    <w:rsid w:val="009F7F84"/>
    <w:rsid w:val="00A01439"/>
    <w:rsid w:val="00A02E61"/>
    <w:rsid w:val="00A02F95"/>
    <w:rsid w:val="00A05CFF"/>
    <w:rsid w:val="00A0671F"/>
    <w:rsid w:val="00A115B6"/>
    <w:rsid w:val="00A15AD3"/>
    <w:rsid w:val="00A20B01"/>
    <w:rsid w:val="00A20B30"/>
    <w:rsid w:val="00A2162E"/>
    <w:rsid w:val="00A21725"/>
    <w:rsid w:val="00A21BAD"/>
    <w:rsid w:val="00A21DE0"/>
    <w:rsid w:val="00A2617E"/>
    <w:rsid w:val="00A278CB"/>
    <w:rsid w:val="00A305E6"/>
    <w:rsid w:val="00A33A51"/>
    <w:rsid w:val="00A33BD2"/>
    <w:rsid w:val="00A33ED3"/>
    <w:rsid w:val="00A34F29"/>
    <w:rsid w:val="00A4070E"/>
    <w:rsid w:val="00A40A43"/>
    <w:rsid w:val="00A4505B"/>
    <w:rsid w:val="00A45D0D"/>
    <w:rsid w:val="00A5047B"/>
    <w:rsid w:val="00A5101C"/>
    <w:rsid w:val="00A543EB"/>
    <w:rsid w:val="00A55F8B"/>
    <w:rsid w:val="00A56B97"/>
    <w:rsid w:val="00A6093D"/>
    <w:rsid w:val="00A66A94"/>
    <w:rsid w:val="00A67EB1"/>
    <w:rsid w:val="00A7110B"/>
    <w:rsid w:val="00A730A5"/>
    <w:rsid w:val="00A75F3E"/>
    <w:rsid w:val="00A76A6D"/>
    <w:rsid w:val="00A77C16"/>
    <w:rsid w:val="00A83253"/>
    <w:rsid w:val="00A83BE6"/>
    <w:rsid w:val="00A84EDB"/>
    <w:rsid w:val="00A872F8"/>
    <w:rsid w:val="00A92747"/>
    <w:rsid w:val="00A929F3"/>
    <w:rsid w:val="00A92FFE"/>
    <w:rsid w:val="00A93F69"/>
    <w:rsid w:val="00A96FC3"/>
    <w:rsid w:val="00AA0FB1"/>
    <w:rsid w:val="00AA1F62"/>
    <w:rsid w:val="00AA4521"/>
    <w:rsid w:val="00AA52C2"/>
    <w:rsid w:val="00AA6813"/>
    <w:rsid w:val="00AA6CF3"/>
    <w:rsid w:val="00AA6E84"/>
    <w:rsid w:val="00AB1FCD"/>
    <w:rsid w:val="00AB2C2D"/>
    <w:rsid w:val="00AB5671"/>
    <w:rsid w:val="00AB7F27"/>
    <w:rsid w:val="00AC0602"/>
    <w:rsid w:val="00AC3887"/>
    <w:rsid w:val="00AC5ADB"/>
    <w:rsid w:val="00AC5E22"/>
    <w:rsid w:val="00AC6041"/>
    <w:rsid w:val="00AD3253"/>
    <w:rsid w:val="00AD43AF"/>
    <w:rsid w:val="00AE1616"/>
    <w:rsid w:val="00AE341B"/>
    <w:rsid w:val="00AE53A6"/>
    <w:rsid w:val="00AE5E36"/>
    <w:rsid w:val="00AF24D7"/>
    <w:rsid w:val="00AF32F8"/>
    <w:rsid w:val="00AF5DA5"/>
    <w:rsid w:val="00B0066F"/>
    <w:rsid w:val="00B03074"/>
    <w:rsid w:val="00B077F6"/>
    <w:rsid w:val="00B07C8B"/>
    <w:rsid w:val="00B07CA7"/>
    <w:rsid w:val="00B11055"/>
    <w:rsid w:val="00B1279A"/>
    <w:rsid w:val="00B13F4A"/>
    <w:rsid w:val="00B14987"/>
    <w:rsid w:val="00B14AB1"/>
    <w:rsid w:val="00B14FDB"/>
    <w:rsid w:val="00B21D6E"/>
    <w:rsid w:val="00B22620"/>
    <w:rsid w:val="00B30784"/>
    <w:rsid w:val="00B30C8F"/>
    <w:rsid w:val="00B33BEE"/>
    <w:rsid w:val="00B36B91"/>
    <w:rsid w:val="00B3709F"/>
    <w:rsid w:val="00B43152"/>
    <w:rsid w:val="00B47740"/>
    <w:rsid w:val="00B5222E"/>
    <w:rsid w:val="00B53532"/>
    <w:rsid w:val="00B54855"/>
    <w:rsid w:val="00B54A9E"/>
    <w:rsid w:val="00B5716B"/>
    <w:rsid w:val="00B60E41"/>
    <w:rsid w:val="00B61C96"/>
    <w:rsid w:val="00B62596"/>
    <w:rsid w:val="00B65656"/>
    <w:rsid w:val="00B66B6C"/>
    <w:rsid w:val="00B66F89"/>
    <w:rsid w:val="00B67077"/>
    <w:rsid w:val="00B749AD"/>
    <w:rsid w:val="00B7541F"/>
    <w:rsid w:val="00B75881"/>
    <w:rsid w:val="00B770D2"/>
    <w:rsid w:val="00B829F2"/>
    <w:rsid w:val="00B84779"/>
    <w:rsid w:val="00B876B5"/>
    <w:rsid w:val="00B8797E"/>
    <w:rsid w:val="00B921E2"/>
    <w:rsid w:val="00B9339E"/>
    <w:rsid w:val="00B94B06"/>
    <w:rsid w:val="00B94C28"/>
    <w:rsid w:val="00B968A6"/>
    <w:rsid w:val="00B96E54"/>
    <w:rsid w:val="00BA02D9"/>
    <w:rsid w:val="00BA1D40"/>
    <w:rsid w:val="00BA2815"/>
    <w:rsid w:val="00BA4F7D"/>
    <w:rsid w:val="00BA5654"/>
    <w:rsid w:val="00BA667E"/>
    <w:rsid w:val="00BA7DC9"/>
    <w:rsid w:val="00BB19E8"/>
    <w:rsid w:val="00BB568C"/>
    <w:rsid w:val="00BC0D5A"/>
    <w:rsid w:val="00BC10BA"/>
    <w:rsid w:val="00BC1107"/>
    <w:rsid w:val="00BC2973"/>
    <w:rsid w:val="00BC3904"/>
    <w:rsid w:val="00BC3A2C"/>
    <w:rsid w:val="00BC3AB7"/>
    <w:rsid w:val="00BC3B66"/>
    <w:rsid w:val="00BC5AFD"/>
    <w:rsid w:val="00BC7FA0"/>
    <w:rsid w:val="00BD1873"/>
    <w:rsid w:val="00BD6FF3"/>
    <w:rsid w:val="00BE28A5"/>
    <w:rsid w:val="00BE336C"/>
    <w:rsid w:val="00BE65D8"/>
    <w:rsid w:val="00BE726B"/>
    <w:rsid w:val="00BF6C85"/>
    <w:rsid w:val="00BF75C4"/>
    <w:rsid w:val="00C00C52"/>
    <w:rsid w:val="00C00F40"/>
    <w:rsid w:val="00C030EC"/>
    <w:rsid w:val="00C05BC9"/>
    <w:rsid w:val="00C05FFD"/>
    <w:rsid w:val="00C06418"/>
    <w:rsid w:val="00C06EC7"/>
    <w:rsid w:val="00C104D2"/>
    <w:rsid w:val="00C1383A"/>
    <w:rsid w:val="00C14ADF"/>
    <w:rsid w:val="00C1794D"/>
    <w:rsid w:val="00C20959"/>
    <w:rsid w:val="00C232AD"/>
    <w:rsid w:val="00C30249"/>
    <w:rsid w:val="00C302C9"/>
    <w:rsid w:val="00C3139F"/>
    <w:rsid w:val="00C346EE"/>
    <w:rsid w:val="00C37F4C"/>
    <w:rsid w:val="00C403FD"/>
    <w:rsid w:val="00C421D4"/>
    <w:rsid w:val="00C44310"/>
    <w:rsid w:val="00C447A1"/>
    <w:rsid w:val="00C453D2"/>
    <w:rsid w:val="00C45B34"/>
    <w:rsid w:val="00C50CCE"/>
    <w:rsid w:val="00C600DC"/>
    <w:rsid w:val="00C606C9"/>
    <w:rsid w:val="00C6086D"/>
    <w:rsid w:val="00C60F2A"/>
    <w:rsid w:val="00C611A5"/>
    <w:rsid w:val="00C61235"/>
    <w:rsid w:val="00C63AFC"/>
    <w:rsid w:val="00C6596A"/>
    <w:rsid w:val="00C71091"/>
    <w:rsid w:val="00C775DF"/>
    <w:rsid w:val="00C816FC"/>
    <w:rsid w:val="00C84207"/>
    <w:rsid w:val="00C91CDC"/>
    <w:rsid w:val="00C93023"/>
    <w:rsid w:val="00C94C39"/>
    <w:rsid w:val="00C95F20"/>
    <w:rsid w:val="00C96345"/>
    <w:rsid w:val="00C9700B"/>
    <w:rsid w:val="00C97D78"/>
    <w:rsid w:val="00C97F12"/>
    <w:rsid w:val="00CA1186"/>
    <w:rsid w:val="00CA16B9"/>
    <w:rsid w:val="00CA38DB"/>
    <w:rsid w:val="00CA65C3"/>
    <w:rsid w:val="00CB0AEA"/>
    <w:rsid w:val="00CB4286"/>
    <w:rsid w:val="00CB5D3A"/>
    <w:rsid w:val="00CC399E"/>
    <w:rsid w:val="00CC4F53"/>
    <w:rsid w:val="00CC61FF"/>
    <w:rsid w:val="00CD0EAB"/>
    <w:rsid w:val="00CD1A38"/>
    <w:rsid w:val="00CD2105"/>
    <w:rsid w:val="00CD2F60"/>
    <w:rsid w:val="00CD6598"/>
    <w:rsid w:val="00CD6CCA"/>
    <w:rsid w:val="00CE03FD"/>
    <w:rsid w:val="00CE0CF4"/>
    <w:rsid w:val="00CE3D8E"/>
    <w:rsid w:val="00CE3D98"/>
    <w:rsid w:val="00CE4986"/>
    <w:rsid w:val="00CE4CFC"/>
    <w:rsid w:val="00CE539D"/>
    <w:rsid w:val="00CE5751"/>
    <w:rsid w:val="00CE7493"/>
    <w:rsid w:val="00CF34DB"/>
    <w:rsid w:val="00CF558F"/>
    <w:rsid w:val="00CF59BE"/>
    <w:rsid w:val="00CF76A2"/>
    <w:rsid w:val="00D03A09"/>
    <w:rsid w:val="00D04FDC"/>
    <w:rsid w:val="00D05486"/>
    <w:rsid w:val="00D06D31"/>
    <w:rsid w:val="00D073E2"/>
    <w:rsid w:val="00D079D2"/>
    <w:rsid w:val="00D1019A"/>
    <w:rsid w:val="00D20CD2"/>
    <w:rsid w:val="00D21A58"/>
    <w:rsid w:val="00D24E3B"/>
    <w:rsid w:val="00D27924"/>
    <w:rsid w:val="00D27B76"/>
    <w:rsid w:val="00D302B5"/>
    <w:rsid w:val="00D30BDA"/>
    <w:rsid w:val="00D32302"/>
    <w:rsid w:val="00D32626"/>
    <w:rsid w:val="00D35701"/>
    <w:rsid w:val="00D36094"/>
    <w:rsid w:val="00D360CB"/>
    <w:rsid w:val="00D37578"/>
    <w:rsid w:val="00D4020F"/>
    <w:rsid w:val="00D437E3"/>
    <w:rsid w:val="00D4425B"/>
    <w:rsid w:val="00D442E0"/>
    <w:rsid w:val="00D446EC"/>
    <w:rsid w:val="00D4570A"/>
    <w:rsid w:val="00D51BF0"/>
    <w:rsid w:val="00D55942"/>
    <w:rsid w:val="00D62AC8"/>
    <w:rsid w:val="00D71FD5"/>
    <w:rsid w:val="00D735C9"/>
    <w:rsid w:val="00D75046"/>
    <w:rsid w:val="00D75904"/>
    <w:rsid w:val="00D75E73"/>
    <w:rsid w:val="00D77319"/>
    <w:rsid w:val="00D77DC3"/>
    <w:rsid w:val="00D807BF"/>
    <w:rsid w:val="00D80CE3"/>
    <w:rsid w:val="00D82B66"/>
    <w:rsid w:val="00D8762B"/>
    <w:rsid w:val="00D87B62"/>
    <w:rsid w:val="00D92868"/>
    <w:rsid w:val="00D93E4F"/>
    <w:rsid w:val="00D96E58"/>
    <w:rsid w:val="00D97366"/>
    <w:rsid w:val="00DA0798"/>
    <w:rsid w:val="00DA0BED"/>
    <w:rsid w:val="00DA21DF"/>
    <w:rsid w:val="00DA47E7"/>
    <w:rsid w:val="00DA55D2"/>
    <w:rsid w:val="00DA6EB0"/>
    <w:rsid w:val="00DB08AD"/>
    <w:rsid w:val="00DC023D"/>
    <w:rsid w:val="00DC1420"/>
    <w:rsid w:val="00DC4AFF"/>
    <w:rsid w:val="00DC5B10"/>
    <w:rsid w:val="00DC686D"/>
    <w:rsid w:val="00DD11D0"/>
    <w:rsid w:val="00DD2D41"/>
    <w:rsid w:val="00DD3284"/>
    <w:rsid w:val="00DD3587"/>
    <w:rsid w:val="00DD4DE8"/>
    <w:rsid w:val="00DE6B43"/>
    <w:rsid w:val="00DE6EA9"/>
    <w:rsid w:val="00DE75DF"/>
    <w:rsid w:val="00DE793B"/>
    <w:rsid w:val="00DE7F2C"/>
    <w:rsid w:val="00DF5996"/>
    <w:rsid w:val="00E0071C"/>
    <w:rsid w:val="00E00FF0"/>
    <w:rsid w:val="00E03365"/>
    <w:rsid w:val="00E0430C"/>
    <w:rsid w:val="00E056F9"/>
    <w:rsid w:val="00E07B82"/>
    <w:rsid w:val="00E146EB"/>
    <w:rsid w:val="00E2053C"/>
    <w:rsid w:val="00E22E94"/>
    <w:rsid w:val="00E262D4"/>
    <w:rsid w:val="00E27E5A"/>
    <w:rsid w:val="00E348CE"/>
    <w:rsid w:val="00E36250"/>
    <w:rsid w:val="00E41A77"/>
    <w:rsid w:val="00E41D7C"/>
    <w:rsid w:val="00E511F2"/>
    <w:rsid w:val="00E5128F"/>
    <w:rsid w:val="00E5375B"/>
    <w:rsid w:val="00E54511"/>
    <w:rsid w:val="00E5577C"/>
    <w:rsid w:val="00E5674A"/>
    <w:rsid w:val="00E6055F"/>
    <w:rsid w:val="00E60A6C"/>
    <w:rsid w:val="00E60EF5"/>
    <w:rsid w:val="00E61DAC"/>
    <w:rsid w:val="00E63A9B"/>
    <w:rsid w:val="00E646DA"/>
    <w:rsid w:val="00E64737"/>
    <w:rsid w:val="00E650DB"/>
    <w:rsid w:val="00E75FE3"/>
    <w:rsid w:val="00E7687B"/>
    <w:rsid w:val="00E76E1C"/>
    <w:rsid w:val="00E77FC1"/>
    <w:rsid w:val="00E819D2"/>
    <w:rsid w:val="00E829E7"/>
    <w:rsid w:val="00E874B1"/>
    <w:rsid w:val="00E91858"/>
    <w:rsid w:val="00E934CB"/>
    <w:rsid w:val="00E9683F"/>
    <w:rsid w:val="00EA1983"/>
    <w:rsid w:val="00EA2C5F"/>
    <w:rsid w:val="00EA5781"/>
    <w:rsid w:val="00EA6C45"/>
    <w:rsid w:val="00EB16F6"/>
    <w:rsid w:val="00EB2942"/>
    <w:rsid w:val="00EB3052"/>
    <w:rsid w:val="00EB5BA8"/>
    <w:rsid w:val="00EB6317"/>
    <w:rsid w:val="00EB6669"/>
    <w:rsid w:val="00EB71B1"/>
    <w:rsid w:val="00EB7AB1"/>
    <w:rsid w:val="00EB7FB5"/>
    <w:rsid w:val="00EC2E44"/>
    <w:rsid w:val="00EC4858"/>
    <w:rsid w:val="00EC5063"/>
    <w:rsid w:val="00EC7F89"/>
    <w:rsid w:val="00ED298E"/>
    <w:rsid w:val="00ED2D29"/>
    <w:rsid w:val="00ED5125"/>
    <w:rsid w:val="00EE19C9"/>
    <w:rsid w:val="00EE24B1"/>
    <w:rsid w:val="00EE24BE"/>
    <w:rsid w:val="00EE5508"/>
    <w:rsid w:val="00EE5D3A"/>
    <w:rsid w:val="00EE5F41"/>
    <w:rsid w:val="00EF0410"/>
    <w:rsid w:val="00EF3B68"/>
    <w:rsid w:val="00EF48CC"/>
    <w:rsid w:val="00EF58A2"/>
    <w:rsid w:val="00EF76BF"/>
    <w:rsid w:val="00F00A25"/>
    <w:rsid w:val="00F026A7"/>
    <w:rsid w:val="00F02E8F"/>
    <w:rsid w:val="00F0656D"/>
    <w:rsid w:val="00F1210B"/>
    <w:rsid w:val="00F138A1"/>
    <w:rsid w:val="00F20C8A"/>
    <w:rsid w:val="00F25A6F"/>
    <w:rsid w:val="00F2740D"/>
    <w:rsid w:val="00F27427"/>
    <w:rsid w:val="00F27A6B"/>
    <w:rsid w:val="00F27DBE"/>
    <w:rsid w:val="00F307C0"/>
    <w:rsid w:val="00F31E39"/>
    <w:rsid w:val="00F32462"/>
    <w:rsid w:val="00F40197"/>
    <w:rsid w:val="00F40A20"/>
    <w:rsid w:val="00F40C09"/>
    <w:rsid w:val="00F43442"/>
    <w:rsid w:val="00F4487B"/>
    <w:rsid w:val="00F5134E"/>
    <w:rsid w:val="00F51809"/>
    <w:rsid w:val="00F527DC"/>
    <w:rsid w:val="00F55AFC"/>
    <w:rsid w:val="00F56BAD"/>
    <w:rsid w:val="00F620D9"/>
    <w:rsid w:val="00F62BFC"/>
    <w:rsid w:val="00F63638"/>
    <w:rsid w:val="00F65078"/>
    <w:rsid w:val="00F67B0F"/>
    <w:rsid w:val="00F717D8"/>
    <w:rsid w:val="00F73032"/>
    <w:rsid w:val="00F73837"/>
    <w:rsid w:val="00F7478E"/>
    <w:rsid w:val="00F75BF0"/>
    <w:rsid w:val="00F77560"/>
    <w:rsid w:val="00F83053"/>
    <w:rsid w:val="00F848FC"/>
    <w:rsid w:val="00F864D6"/>
    <w:rsid w:val="00F8748D"/>
    <w:rsid w:val="00F874F5"/>
    <w:rsid w:val="00F91616"/>
    <w:rsid w:val="00F91C56"/>
    <w:rsid w:val="00F92D7A"/>
    <w:rsid w:val="00F96BAD"/>
    <w:rsid w:val="00F97AC2"/>
    <w:rsid w:val="00FA2757"/>
    <w:rsid w:val="00FA29AE"/>
    <w:rsid w:val="00FB0E84"/>
    <w:rsid w:val="00FB0F32"/>
    <w:rsid w:val="00FB1A15"/>
    <w:rsid w:val="00FB6746"/>
    <w:rsid w:val="00FB69E7"/>
    <w:rsid w:val="00FB723B"/>
    <w:rsid w:val="00FC2420"/>
    <w:rsid w:val="00FC6BE0"/>
    <w:rsid w:val="00FD01C2"/>
    <w:rsid w:val="00FD1FE6"/>
    <w:rsid w:val="00FD79B3"/>
    <w:rsid w:val="00FE1574"/>
    <w:rsid w:val="00FE1B39"/>
    <w:rsid w:val="00FE23A7"/>
    <w:rsid w:val="00FE54F6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Cs w:val="20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275BCF"/>
    <w:pPr>
      <w:keepNext/>
      <w:numPr>
        <w:numId w:val="6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9234A5"/>
    <w:pPr>
      <w:keepNext/>
      <w:numPr>
        <w:ilvl w:val="1"/>
        <w:numId w:val="6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9"/>
    <w:qFormat/>
    <w:rsid w:val="009234A5"/>
    <w:pPr>
      <w:keepNext/>
      <w:numPr>
        <w:ilvl w:val="2"/>
        <w:numId w:val="6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9234A5"/>
    <w:pPr>
      <w:keepNext/>
      <w:numPr>
        <w:ilvl w:val="3"/>
        <w:numId w:val="6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9"/>
    <w:qFormat/>
    <w:rsid w:val="009234A5"/>
    <w:pPr>
      <w:numPr>
        <w:ilvl w:val="4"/>
        <w:numId w:val="6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9"/>
    <w:qFormat/>
    <w:rsid w:val="009234A5"/>
    <w:pPr>
      <w:numPr>
        <w:ilvl w:val="5"/>
        <w:numId w:val="6"/>
      </w:num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"/>
    <w:next w:val="a"/>
    <w:link w:val="7Char"/>
    <w:uiPriority w:val="99"/>
    <w:qFormat/>
    <w:rsid w:val="009234A5"/>
    <w:pPr>
      <w:numPr>
        <w:ilvl w:val="6"/>
        <w:numId w:val="6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Char"/>
    <w:uiPriority w:val="99"/>
    <w:qFormat/>
    <w:rsid w:val="009234A5"/>
    <w:pPr>
      <w:numPr>
        <w:ilvl w:val="7"/>
        <w:numId w:val="6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Char"/>
    <w:uiPriority w:val="99"/>
    <w:qFormat/>
    <w:rsid w:val="00B61C96"/>
    <w:pPr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C47CC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2Char">
    <w:name w:val="标题 2 Char"/>
    <w:basedOn w:val="a0"/>
    <w:link w:val="2"/>
    <w:uiPriority w:val="99"/>
    <w:semiHidden/>
    <w:locked/>
    <w:rsid w:val="009234A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9"/>
    <w:semiHidden/>
    <w:locked/>
    <w:rsid w:val="009234A5"/>
    <w:rPr>
      <w:rFonts w:ascii="Cambria" w:hAnsi="Cambria" w:cs="Times New Roman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9"/>
    <w:semiHidden/>
    <w:locked/>
    <w:rsid w:val="009234A5"/>
    <w:rPr>
      <w:rFonts w:ascii="Calibri" w:hAnsi="Calibri" w:cs="Times New Roman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9"/>
    <w:semiHidden/>
    <w:locked/>
    <w:rsid w:val="009234A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9"/>
    <w:semiHidden/>
    <w:locked/>
    <w:rsid w:val="009234A5"/>
    <w:rPr>
      <w:rFonts w:ascii="Calibri" w:hAnsi="Calibri" w:cs="Times New Roman"/>
      <w:b/>
      <w:bCs/>
      <w:sz w:val="22"/>
      <w:szCs w:val="22"/>
    </w:rPr>
  </w:style>
  <w:style w:type="character" w:customStyle="1" w:styleId="7Char">
    <w:name w:val="标题 7 Char"/>
    <w:basedOn w:val="a0"/>
    <w:link w:val="7"/>
    <w:uiPriority w:val="99"/>
    <w:semiHidden/>
    <w:locked/>
    <w:rsid w:val="009234A5"/>
    <w:rPr>
      <w:rFonts w:ascii="Calibri" w:hAnsi="Calibri" w:cs="Times New Roman"/>
      <w:sz w:val="24"/>
      <w:szCs w:val="24"/>
    </w:rPr>
  </w:style>
  <w:style w:type="character" w:customStyle="1" w:styleId="8Char">
    <w:name w:val="标题 8 Char"/>
    <w:basedOn w:val="a0"/>
    <w:link w:val="8"/>
    <w:uiPriority w:val="99"/>
    <w:semiHidden/>
    <w:locked/>
    <w:rsid w:val="009234A5"/>
    <w:rPr>
      <w:rFonts w:ascii="Calibri" w:hAnsi="Calibri" w:cs="Times New Roman"/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9"/>
    <w:locked/>
    <w:rsid w:val="00B61C96"/>
    <w:rPr>
      <w:rFonts w:cs="Times New Roman"/>
      <w:b/>
      <w:sz w:val="22"/>
      <w:szCs w:val="22"/>
      <w:lang w:eastAsia="en-US"/>
    </w:rPr>
  </w:style>
  <w:style w:type="paragraph" w:styleId="a3">
    <w:name w:val="header"/>
    <w:basedOn w:val="a"/>
    <w:link w:val="Char"/>
    <w:uiPriority w:val="99"/>
    <w:rsid w:val="00A92747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8C47CC"/>
    <w:rPr>
      <w:szCs w:val="20"/>
      <w:lang w:eastAsia="en-US"/>
    </w:rPr>
  </w:style>
  <w:style w:type="paragraph" w:styleId="a4">
    <w:name w:val="footer"/>
    <w:basedOn w:val="a"/>
    <w:link w:val="Char0"/>
    <w:uiPriority w:val="99"/>
    <w:rsid w:val="00A92747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8C47CC"/>
    <w:rPr>
      <w:szCs w:val="20"/>
      <w:lang w:eastAsia="en-US"/>
    </w:rPr>
  </w:style>
  <w:style w:type="character" w:styleId="a5">
    <w:name w:val="page number"/>
    <w:basedOn w:val="a0"/>
    <w:uiPriority w:val="99"/>
    <w:rsid w:val="00A92747"/>
    <w:rPr>
      <w:rFonts w:cs="Times New Roman"/>
    </w:rPr>
  </w:style>
  <w:style w:type="character" w:styleId="a6">
    <w:name w:val="Hyperlink"/>
    <w:basedOn w:val="a0"/>
    <w:uiPriority w:val="99"/>
    <w:rsid w:val="0012580B"/>
    <w:rPr>
      <w:rFonts w:cs="Times New Roman"/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rsid w:val="009336F7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0"/>
    <w:link w:val="a7"/>
    <w:uiPriority w:val="99"/>
    <w:semiHidden/>
    <w:rsid w:val="008C47CC"/>
    <w:rPr>
      <w:sz w:val="0"/>
      <w:szCs w:val="0"/>
      <w:lang w:eastAsia="en-US"/>
    </w:rPr>
  </w:style>
  <w:style w:type="character" w:styleId="a8">
    <w:name w:val="FollowedHyperlink"/>
    <w:basedOn w:val="a0"/>
    <w:uiPriority w:val="99"/>
    <w:rsid w:val="003373EC"/>
    <w:rPr>
      <w:rFonts w:cs="Times New Roman"/>
      <w:color w:val="800080"/>
      <w:u w:val="single"/>
    </w:rPr>
  </w:style>
  <w:style w:type="paragraph" w:styleId="a9">
    <w:name w:val="Document Map"/>
    <w:basedOn w:val="a"/>
    <w:link w:val="Char2"/>
    <w:uiPriority w:val="99"/>
    <w:semiHidden/>
    <w:rsid w:val="00305D19"/>
    <w:pPr>
      <w:shd w:val="clear" w:color="auto" w:fill="000080"/>
    </w:pPr>
    <w:rPr>
      <w:rFonts w:ascii="Tahoma" w:hAnsi="Tahoma" w:cs="Tahoma"/>
      <w:sz w:val="20"/>
    </w:rPr>
  </w:style>
  <w:style w:type="character" w:customStyle="1" w:styleId="Char2">
    <w:name w:val="文档结构图 Char"/>
    <w:basedOn w:val="a0"/>
    <w:link w:val="a9"/>
    <w:uiPriority w:val="99"/>
    <w:semiHidden/>
    <w:rsid w:val="008C47CC"/>
    <w:rPr>
      <w:sz w:val="0"/>
      <w:szCs w:val="0"/>
      <w:lang w:eastAsia="en-US"/>
    </w:rPr>
  </w:style>
  <w:style w:type="table" w:styleId="aa">
    <w:name w:val="Table Grid"/>
    <w:basedOn w:val="a1"/>
    <w:uiPriority w:val="99"/>
    <w:rsid w:val="00990F3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列出段落1"/>
    <w:basedOn w:val="a"/>
    <w:uiPriority w:val="99"/>
    <w:rsid w:val="002274D3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textAlignment w:val="auto"/>
    </w:pPr>
    <w:rPr>
      <w:rFonts w:ascii="Calibri" w:hAnsi="Calibri"/>
      <w:szCs w:val="22"/>
      <w:lang w:val="fr-FR" w:eastAsia="fr-FR"/>
    </w:rPr>
  </w:style>
  <w:style w:type="numbering" w:customStyle="1" w:styleId="List1">
    <w:name w:val="List 1"/>
    <w:rsid w:val="007115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4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2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02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02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02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02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02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2025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025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025503">
                                          <w:marLeft w:val="0"/>
                                          <w:marRight w:val="0"/>
                                          <w:marTop w:val="0"/>
                                          <w:marBottom w:val="2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025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1075</Words>
  <Characters>6129</Characters>
  <Application>Microsoft Office Word</Application>
  <DocSecurity>0</DocSecurity>
  <Lines>51</Lines>
  <Paragraphs>14</Paragraphs>
  <ScaleCrop>false</ScaleCrop>
  <Company>JCT-VC</Company>
  <LinksUpToDate>false</LinksUpToDate>
  <CharactersWithSpaces>7190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huawei</cp:lastModifiedBy>
  <cp:revision>4</cp:revision>
  <cp:lastPrinted>2011-01-10T02:03:00Z</cp:lastPrinted>
  <dcterms:created xsi:type="dcterms:W3CDTF">2011-03-15T06:36:00Z</dcterms:created>
  <dcterms:modified xsi:type="dcterms:W3CDTF">2011-03-15T06:43:00Z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flag">
    <vt:lpwstr>1300169641</vt:lpwstr>
  </property>
</Properties>
</file>