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1805D7" w:rsidRPr="00AE341B">
        <w:tc>
          <w:tcPr>
            <w:tcW w:w="6408" w:type="dxa"/>
          </w:tcPr>
          <w:p w:rsidR="001805D7" w:rsidRPr="00AE341B" w:rsidRDefault="00BE721E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BE721E">
              <w:rPr>
                <w:noProof/>
                <w:lang w:eastAsia="zh-CN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C7959"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6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C7959"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7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805D7" w:rsidRPr="00AE341B">
              <w:rPr>
                <w:b/>
                <w:szCs w:val="22"/>
              </w:rPr>
              <w:t>Joint Collaborative Team on Video Coding (JCT-VC)</w:t>
            </w:r>
          </w:p>
          <w:p w:rsidR="001805D7" w:rsidRPr="00AE341B" w:rsidRDefault="001805D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1805D7" w:rsidRPr="00AE341B" w:rsidRDefault="004B165C" w:rsidP="009D4DC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16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</w:rPr>
              <w:t>23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March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1805D7" w:rsidRDefault="001805D7" w:rsidP="00237337">
            <w:pPr>
              <w:tabs>
                <w:tab w:val="left" w:pos="7200"/>
              </w:tabs>
              <w:rPr>
                <w:lang w:eastAsia="zh-CN"/>
              </w:rPr>
            </w:pPr>
            <w:r w:rsidRPr="00AE341B">
              <w:t>Document: JCTVC-</w:t>
            </w:r>
            <w:r w:rsidR="00B40A3B">
              <w:rPr>
                <w:rFonts w:hint="eastAsia"/>
                <w:lang w:eastAsia="zh-CN"/>
              </w:rPr>
              <w:t>E283</w:t>
            </w:r>
          </w:p>
          <w:p w:rsidR="001805D7" w:rsidRPr="00AE341B" w:rsidRDefault="001805D7" w:rsidP="00B40A3B">
            <w:pPr>
              <w:tabs>
                <w:tab w:val="left" w:pos="7200"/>
              </w:tabs>
            </w:pPr>
            <w:r w:rsidRPr="00A45D0D">
              <w:rPr>
                <w:szCs w:val="22"/>
              </w:rPr>
              <w:t>WG11 Number: m</w:t>
            </w:r>
            <w:r w:rsidRPr="00B40A3B">
              <w:rPr>
                <w:szCs w:val="22"/>
              </w:rPr>
              <w:t>1</w:t>
            </w:r>
            <w:r w:rsidRPr="00B40A3B">
              <w:rPr>
                <w:szCs w:val="22"/>
                <w:lang w:eastAsia="zh-CN"/>
              </w:rPr>
              <w:t>9</w:t>
            </w:r>
            <w:r w:rsidR="00B40A3B" w:rsidRPr="00B40A3B">
              <w:rPr>
                <w:rFonts w:hint="eastAsia"/>
                <w:szCs w:val="22"/>
                <w:lang w:eastAsia="zh-CN"/>
              </w:rPr>
              <w:t>81</w:t>
            </w:r>
            <w:r w:rsidRPr="00B40A3B">
              <w:rPr>
                <w:szCs w:val="22"/>
                <w:lang w:eastAsia="zh-CN"/>
              </w:rPr>
              <w:t>0</w:t>
            </w:r>
          </w:p>
        </w:tc>
      </w:tr>
    </w:tbl>
    <w:p w:rsidR="001805D7" w:rsidRPr="00AE341B" w:rsidRDefault="001805D7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1805D7" w:rsidRPr="009E3CAB" w:rsidRDefault="00C97F12" w:rsidP="009E3CAB">
            <w:pPr>
              <w:spacing w:before="60" w:after="60"/>
              <w:rPr>
                <w:b/>
                <w:szCs w:val="22"/>
                <w:lang w:eastAsia="zh-CN"/>
              </w:rPr>
            </w:pPr>
            <w:r w:rsidRPr="009E3CAB">
              <w:rPr>
                <w:rFonts w:hint="eastAsia"/>
                <w:b/>
                <w:szCs w:val="22"/>
                <w:lang w:eastAsia="zh-CN"/>
              </w:rPr>
              <w:t>CE</w:t>
            </w:r>
            <w:r w:rsidR="00505575" w:rsidRPr="009E3CAB">
              <w:rPr>
                <w:rFonts w:hint="eastAsia"/>
                <w:b/>
                <w:szCs w:val="22"/>
                <w:lang w:eastAsia="zh-CN"/>
              </w:rPr>
              <w:t>4</w:t>
            </w:r>
            <w:r w:rsidRPr="009E3CAB">
              <w:rPr>
                <w:rFonts w:hint="eastAsia"/>
                <w:b/>
                <w:szCs w:val="22"/>
                <w:lang w:eastAsia="zh-CN"/>
              </w:rPr>
              <w:t xml:space="preserve"> Subset</w:t>
            </w:r>
            <w:r w:rsidR="00D417D2" w:rsidRPr="009E3CAB">
              <w:rPr>
                <w:rFonts w:hint="eastAsia"/>
                <w:b/>
                <w:szCs w:val="22"/>
                <w:lang w:eastAsia="zh-CN"/>
              </w:rPr>
              <w:t>2</w:t>
            </w:r>
            <w:r w:rsidRPr="009E3CAB">
              <w:rPr>
                <w:rFonts w:hint="eastAsia"/>
                <w:b/>
                <w:szCs w:val="22"/>
                <w:lang w:eastAsia="zh-CN"/>
              </w:rPr>
              <w:t xml:space="preserve">: </w:t>
            </w:r>
            <w:r w:rsidR="00F51D2B">
              <w:rPr>
                <w:rFonts w:hint="eastAsia"/>
                <w:b/>
                <w:szCs w:val="22"/>
                <w:lang w:eastAsia="zh-CN"/>
              </w:rPr>
              <w:t xml:space="preserve">Report of </w:t>
            </w:r>
            <w:r w:rsidR="009E3CAB" w:rsidRPr="009E3CAB">
              <w:rPr>
                <w:rFonts w:eastAsia="PMingLiU" w:hint="eastAsia"/>
                <w:b/>
                <w:lang w:eastAsia="zh-TW"/>
              </w:rPr>
              <w:t>I</w:t>
            </w:r>
            <w:r w:rsidR="009E3CAB" w:rsidRPr="009E3CAB">
              <w:rPr>
                <w:rFonts w:eastAsia="宋体"/>
                <w:b/>
                <w:szCs w:val="22"/>
                <w:lang w:eastAsia="zh-CN"/>
              </w:rPr>
              <w:t>ntra </w:t>
            </w:r>
            <w:r w:rsidR="009E3CAB" w:rsidRPr="009E3CAB">
              <w:rPr>
                <w:rFonts w:eastAsia="PMingLiU" w:hint="eastAsia"/>
                <w:b/>
                <w:szCs w:val="22"/>
                <w:lang w:eastAsia="zh-TW"/>
              </w:rPr>
              <w:t>C</w:t>
            </w:r>
            <w:r w:rsidR="009E3CAB" w:rsidRPr="009E3CAB">
              <w:rPr>
                <w:rFonts w:eastAsia="宋体"/>
                <w:b/>
                <w:szCs w:val="22"/>
                <w:lang w:eastAsia="zh-CN"/>
              </w:rPr>
              <w:t xml:space="preserve">oding </w:t>
            </w:r>
            <w:r w:rsidR="009E3CAB" w:rsidRPr="009E3CAB">
              <w:rPr>
                <w:rFonts w:eastAsia="PMingLiU" w:hint="eastAsia"/>
                <w:b/>
                <w:szCs w:val="22"/>
                <w:lang w:eastAsia="zh-TW"/>
              </w:rPr>
              <w:t>I</w:t>
            </w:r>
            <w:r w:rsidR="009E3CAB" w:rsidRPr="009E3CAB">
              <w:rPr>
                <w:rFonts w:eastAsia="宋体"/>
                <w:b/>
                <w:szCs w:val="22"/>
                <w:lang w:eastAsia="zh-CN"/>
              </w:rPr>
              <w:t xml:space="preserve">mprovements for </w:t>
            </w:r>
            <w:r w:rsidR="009E3CAB" w:rsidRPr="009E3CAB">
              <w:rPr>
                <w:rFonts w:eastAsia="PMingLiU" w:hint="eastAsia"/>
                <w:b/>
                <w:szCs w:val="22"/>
                <w:lang w:eastAsia="zh-TW"/>
              </w:rPr>
              <w:t>S</w:t>
            </w:r>
            <w:r w:rsidR="009E3CAB" w:rsidRPr="009E3CAB">
              <w:rPr>
                <w:rFonts w:eastAsia="宋体"/>
                <w:b/>
                <w:szCs w:val="22"/>
                <w:lang w:eastAsia="zh-CN"/>
              </w:rPr>
              <w:t xml:space="preserve">lice </w:t>
            </w:r>
            <w:r w:rsidR="009E3CAB" w:rsidRPr="009E3CAB">
              <w:rPr>
                <w:rFonts w:eastAsia="PMingLiU" w:hint="eastAsia"/>
                <w:b/>
                <w:szCs w:val="22"/>
                <w:lang w:eastAsia="zh-TW"/>
              </w:rPr>
              <w:t>B</w:t>
            </w:r>
            <w:r w:rsidR="009E3CAB" w:rsidRPr="009E3CAB">
              <w:rPr>
                <w:rFonts w:eastAsia="宋体"/>
                <w:b/>
                <w:szCs w:val="22"/>
                <w:lang w:eastAsia="zh-CN"/>
              </w:rPr>
              <w:t xml:space="preserve">oundary </w:t>
            </w:r>
            <w:r w:rsidR="009E3CAB" w:rsidRPr="009E3CAB">
              <w:rPr>
                <w:rFonts w:eastAsia="PMingLiU" w:hint="eastAsia"/>
                <w:b/>
                <w:szCs w:val="22"/>
                <w:lang w:eastAsia="zh-TW"/>
              </w:rPr>
              <w:t>B</w:t>
            </w:r>
            <w:r w:rsidR="009E3CAB" w:rsidRPr="009E3CAB">
              <w:rPr>
                <w:rFonts w:eastAsia="宋体"/>
                <w:b/>
                <w:szCs w:val="22"/>
                <w:lang w:eastAsia="zh-CN"/>
              </w:rPr>
              <w:t>locks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1805D7" w:rsidRDefault="001805D7" w:rsidP="00C104D2">
            <w:pPr>
              <w:spacing w:before="60" w:after="60"/>
              <w:rPr>
                <w:szCs w:val="22"/>
                <w:lang w:eastAsia="zh-CN"/>
              </w:rPr>
            </w:pPr>
            <w:r w:rsidRPr="00F83053">
              <w:rPr>
                <w:szCs w:val="22"/>
                <w:lang w:eastAsia="zh-CN"/>
              </w:rPr>
              <w:t>Yongbing Lin,</w:t>
            </w:r>
          </w:p>
          <w:p w:rsidR="001805D7" w:rsidRPr="00F83053" w:rsidRDefault="001805D7" w:rsidP="00C104D2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8A2348">
              <w:rPr>
                <w:szCs w:val="22"/>
                <w:lang w:eastAsia="zh-CN"/>
              </w:rPr>
              <w:t>Changcai</w:t>
            </w:r>
            <w:proofErr w:type="spellEnd"/>
            <w:r w:rsidRPr="008A2348">
              <w:rPr>
                <w:szCs w:val="22"/>
                <w:lang w:eastAsia="zh-CN"/>
              </w:rPr>
              <w:t xml:space="preserve"> Lai</w:t>
            </w:r>
            <w:r w:rsidRPr="008A2348">
              <w:rPr>
                <w:szCs w:val="22"/>
              </w:rPr>
              <w:t>,</w:t>
            </w:r>
          </w:p>
          <w:p w:rsidR="001805D7" w:rsidRDefault="001805D7" w:rsidP="00DE6EA9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>
              <w:rPr>
                <w:szCs w:val="22"/>
                <w:lang w:eastAsia="zh-CN"/>
              </w:rPr>
              <w:t>Jianhua</w:t>
            </w:r>
            <w:proofErr w:type="spellEnd"/>
            <w:r>
              <w:rPr>
                <w:szCs w:val="22"/>
                <w:lang w:eastAsia="zh-CN"/>
              </w:rPr>
              <w:t xml:space="preserve"> </w:t>
            </w:r>
            <w:proofErr w:type="spellStart"/>
            <w:r>
              <w:rPr>
                <w:szCs w:val="22"/>
                <w:lang w:eastAsia="zh-CN"/>
              </w:rPr>
              <w:t>Zheng</w:t>
            </w:r>
            <w:proofErr w:type="spellEnd"/>
            <w:r>
              <w:rPr>
                <w:szCs w:val="22"/>
                <w:lang w:eastAsia="zh-CN"/>
              </w:rPr>
              <w:t>,</w:t>
            </w:r>
          </w:p>
          <w:p w:rsidR="001805D7" w:rsidRPr="00F83053" w:rsidRDefault="001805D7" w:rsidP="00CA6806">
            <w:pPr>
              <w:spacing w:before="60" w:after="60"/>
              <w:rPr>
                <w:szCs w:val="22"/>
                <w:lang w:eastAsia="zh-CN"/>
              </w:rPr>
            </w:pPr>
            <w:r w:rsidRPr="00F83053">
              <w:rPr>
                <w:szCs w:val="22"/>
                <w:lang w:eastAsia="zh-CN"/>
              </w:rPr>
              <w:t>Lingzhi Liu</w:t>
            </w:r>
          </w:p>
        </w:tc>
        <w:tc>
          <w:tcPr>
            <w:tcW w:w="900" w:type="dxa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1805D7" w:rsidRDefault="001805D7" w:rsidP="00E409D6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</w:rPr>
              <w:t>+86-</w:t>
            </w:r>
            <w:r>
              <w:rPr>
                <w:szCs w:val="22"/>
                <w:lang w:eastAsia="zh-CN"/>
              </w:rPr>
              <w:t>10</w:t>
            </w:r>
            <w:r>
              <w:rPr>
                <w:szCs w:val="22"/>
              </w:rPr>
              <w:t>-</w:t>
            </w:r>
            <w:r>
              <w:rPr>
                <w:szCs w:val="22"/>
                <w:lang w:eastAsia="zh-CN"/>
              </w:rPr>
              <w:t>8</w:t>
            </w:r>
            <w:r>
              <w:rPr>
                <w:szCs w:val="22"/>
              </w:rPr>
              <w:t>28</w:t>
            </w:r>
            <w:r>
              <w:rPr>
                <w:szCs w:val="22"/>
                <w:lang w:eastAsia="zh-CN"/>
              </w:rPr>
              <w:t>36279</w:t>
            </w:r>
            <w:r>
              <w:rPr>
                <w:szCs w:val="22"/>
              </w:rPr>
              <w:br/>
            </w:r>
            <w:r w:rsidRPr="00CD6CCA">
              <w:rPr>
                <w:szCs w:val="22"/>
              </w:rPr>
              <w:t>yblin@huawei.com</w:t>
            </w:r>
            <w:r>
              <w:rPr>
                <w:szCs w:val="22"/>
              </w:rPr>
              <w:t xml:space="preserve"> laichangcai@huawei.com</w:t>
            </w:r>
          </w:p>
          <w:p w:rsidR="00E409D6" w:rsidRDefault="00E409D6" w:rsidP="00E409D6">
            <w:pPr>
              <w:spacing w:before="60" w:after="60"/>
              <w:rPr>
                <w:szCs w:val="22"/>
                <w:lang w:eastAsia="zh-CN"/>
              </w:rPr>
            </w:pPr>
          </w:p>
          <w:p w:rsidR="00C00A33" w:rsidRPr="00AE341B" w:rsidRDefault="00C00A33" w:rsidP="00E409D6">
            <w:pPr>
              <w:spacing w:before="60" w:after="60"/>
              <w:rPr>
                <w:szCs w:val="22"/>
                <w:lang w:eastAsia="zh-CN"/>
              </w:rPr>
            </w:pPr>
          </w:p>
        </w:tc>
      </w:tr>
      <w:tr w:rsidR="001805D7" w:rsidRPr="003F5363">
        <w:tc>
          <w:tcPr>
            <w:tcW w:w="1458" w:type="dxa"/>
          </w:tcPr>
          <w:p w:rsidR="001805D7" w:rsidRPr="003F5363" w:rsidRDefault="001805D7">
            <w:pPr>
              <w:spacing w:before="60" w:after="60"/>
              <w:rPr>
                <w:szCs w:val="22"/>
                <w:lang w:val="de-DE" w:eastAsia="zh-CN"/>
              </w:rPr>
            </w:pPr>
            <w:r w:rsidRPr="003F5363">
              <w:rPr>
                <w:szCs w:val="22"/>
                <w:lang w:val="de-DE" w:eastAsia="zh-CN"/>
              </w:rPr>
              <w:t>Source:</w:t>
            </w:r>
          </w:p>
        </w:tc>
        <w:tc>
          <w:tcPr>
            <w:tcW w:w="8289" w:type="dxa"/>
            <w:gridSpan w:val="3"/>
          </w:tcPr>
          <w:p w:rsidR="001805D7" w:rsidRPr="003F5363" w:rsidRDefault="001805D7" w:rsidP="003266AE">
            <w:pPr>
              <w:spacing w:before="60" w:after="60"/>
              <w:rPr>
                <w:szCs w:val="22"/>
                <w:lang w:val="de-DE" w:eastAsia="zh-CN"/>
              </w:rPr>
            </w:pPr>
            <w:proofErr w:type="spellStart"/>
            <w:r w:rsidRPr="00F83053">
              <w:rPr>
                <w:szCs w:val="22"/>
                <w:lang w:eastAsia="zh-CN"/>
              </w:rPr>
              <w:t>Hi</w:t>
            </w:r>
            <w:r>
              <w:rPr>
                <w:szCs w:val="22"/>
                <w:lang w:eastAsia="zh-CN"/>
              </w:rPr>
              <w:t>S</w:t>
            </w:r>
            <w:r w:rsidRPr="00F83053">
              <w:rPr>
                <w:szCs w:val="22"/>
                <w:lang w:eastAsia="zh-CN"/>
              </w:rPr>
              <w:t>ilicon</w:t>
            </w:r>
            <w:proofErr w:type="spellEnd"/>
            <w:r w:rsidRPr="003F5363">
              <w:rPr>
                <w:szCs w:val="22"/>
                <w:lang w:val="de-DE" w:eastAsia="zh-CN"/>
              </w:rPr>
              <w:t xml:space="preserve"> Technologies Co., Ltd.</w:t>
            </w:r>
          </w:p>
        </w:tc>
      </w:tr>
    </w:tbl>
    <w:p w:rsidR="001805D7" w:rsidRPr="00AE341B" w:rsidRDefault="001805D7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1805D7" w:rsidRDefault="001805D7" w:rsidP="007C37E3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eastAsia="zh-CN"/>
        </w:rPr>
      </w:pPr>
      <w:r w:rsidRPr="00AE341B">
        <w:rPr>
          <w:rFonts w:ascii="Times New Roman" w:hAnsi="Times New Roman" w:cs="Times New Roman"/>
        </w:rPr>
        <w:t>Abstract</w:t>
      </w:r>
    </w:p>
    <w:p w:rsidR="00EF3592" w:rsidRDefault="00D87B62" w:rsidP="00353131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ja-JP"/>
        </w:rPr>
        <w:t xml:space="preserve">This contribution presents the experimental </w:t>
      </w:r>
      <w:r>
        <w:rPr>
          <w:szCs w:val="22"/>
          <w:lang w:eastAsia="ja-JP"/>
        </w:rPr>
        <w:t>results</w:t>
      </w:r>
      <w:r>
        <w:rPr>
          <w:rFonts w:hint="eastAsia"/>
          <w:szCs w:val="22"/>
          <w:lang w:eastAsia="ja-JP"/>
        </w:rPr>
        <w:t xml:space="preserve"> of </w:t>
      </w:r>
      <w:r w:rsidR="00BB06B2" w:rsidRPr="00BB06B2">
        <w:rPr>
          <w:szCs w:val="22"/>
          <w:lang w:eastAsia="zh-CN"/>
        </w:rPr>
        <w:t>Intra Coding Improvements for Slice Boundary Blocks</w:t>
      </w:r>
      <w:r>
        <w:rPr>
          <w:rFonts w:hint="eastAsia"/>
          <w:szCs w:val="22"/>
          <w:lang w:eastAsia="ja-JP"/>
        </w:rPr>
        <w:t xml:space="preserve"> </w:t>
      </w:r>
      <w:r w:rsidR="00BC20CC">
        <w:rPr>
          <w:rFonts w:hint="eastAsia"/>
          <w:szCs w:val="22"/>
          <w:lang w:eastAsia="zh-CN"/>
        </w:rPr>
        <w:t>in</w:t>
      </w:r>
      <w:r>
        <w:rPr>
          <w:rFonts w:hint="eastAsia"/>
          <w:szCs w:val="22"/>
          <w:lang w:eastAsia="ja-JP"/>
        </w:rPr>
        <w:t xml:space="preserve"> Core Experiment </w:t>
      </w:r>
      <w:r w:rsidR="00774FC4">
        <w:rPr>
          <w:rFonts w:hint="eastAsia"/>
          <w:szCs w:val="22"/>
          <w:lang w:eastAsia="zh-CN"/>
        </w:rPr>
        <w:t>4</w:t>
      </w:r>
      <w:r>
        <w:rPr>
          <w:rFonts w:hint="eastAsia"/>
          <w:szCs w:val="22"/>
          <w:lang w:eastAsia="ja-JP"/>
        </w:rPr>
        <w:t xml:space="preserve"> (CE</w:t>
      </w:r>
      <w:r w:rsidR="00774FC4">
        <w:rPr>
          <w:rFonts w:hint="eastAsia"/>
          <w:szCs w:val="22"/>
          <w:lang w:eastAsia="zh-CN"/>
        </w:rPr>
        <w:t>4</w:t>
      </w:r>
      <w:r>
        <w:rPr>
          <w:rFonts w:hint="eastAsia"/>
          <w:szCs w:val="22"/>
          <w:lang w:eastAsia="ja-JP"/>
        </w:rPr>
        <w:t>)</w:t>
      </w:r>
      <w:r w:rsidR="0014379C">
        <w:rPr>
          <w:rFonts w:hint="eastAsia"/>
          <w:szCs w:val="22"/>
          <w:lang w:eastAsia="zh-CN"/>
        </w:rPr>
        <w:t xml:space="preserve">, which was firstly proposed </w:t>
      </w:r>
      <w:r>
        <w:rPr>
          <w:rFonts w:hint="eastAsia"/>
          <w:szCs w:val="22"/>
          <w:lang w:eastAsia="ja-JP"/>
        </w:rPr>
        <w:t>in the contribution of JCTVC-</w:t>
      </w:r>
      <w:r>
        <w:rPr>
          <w:rFonts w:hint="eastAsia"/>
          <w:szCs w:val="22"/>
          <w:lang w:eastAsia="zh-CN"/>
        </w:rPr>
        <w:t>D30</w:t>
      </w:r>
      <w:r w:rsidR="0014379C">
        <w:rPr>
          <w:rFonts w:hint="eastAsia"/>
          <w:szCs w:val="22"/>
          <w:lang w:eastAsia="zh-CN"/>
        </w:rPr>
        <w:t>2</w:t>
      </w:r>
      <w:r>
        <w:rPr>
          <w:rFonts w:hint="eastAsia"/>
          <w:szCs w:val="22"/>
          <w:lang w:eastAsia="ja-JP"/>
        </w:rPr>
        <w:t xml:space="preserve"> at the </w:t>
      </w:r>
      <w:r>
        <w:rPr>
          <w:rFonts w:hint="eastAsia"/>
          <w:szCs w:val="22"/>
          <w:lang w:eastAsia="zh-CN"/>
        </w:rPr>
        <w:t xml:space="preserve">last </w:t>
      </w:r>
      <w:r>
        <w:rPr>
          <w:rFonts w:hint="eastAsia"/>
          <w:szCs w:val="22"/>
          <w:lang w:eastAsia="ja-JP"/>
        </w:rPr>
        <w:t>JCT-VC meeting.</w:t>
      </w:r>
      <w:r>
        <w:rPr>
          <w:rFonts w:hint="eastAsia"/>
          <w:szCs w:val="22"/>
          <w:lang w:eastAsia="zh-CN"/>
        </w:rPr>
        <w:t xml:space="preserve"> </w:t>
      </w:r>
    </w:p>
    <w:p w:rsidR="00037FED" w:rsidRPr="00F369FB" w:rsidRDefault="00720632" w:rsidP="00037FED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ja-JP"/>
        </w:rPr>
        <w:t xml:space="preserve">In this document, </w:t>
      </w:r>
      <w:r>
        <w:rPr>
          <w:rFonts w:hint="eastAsia"/>
          <w:szCs w:val="22"/>
          <w:lang w:eastAsia="zh-CN"/>
        </w:rPr>
        <w:t xml:space="preserve">two </w:t>
      </w:r>
      <w:r>
        <w:rPr>
          <w:szCs w:val="22"/>
          <w:lang w:eastAsia="zh-CN"/>
        </w:rPr>
        <w:t>improvement</w:t>
      </w:r>
      <w:r>
        <w:rPr>
          <w:rFonts w:hint="eastAsia"/>
          <w:szCs w:val="22"/>
          <w:lang w:eastAsia="zh-CN"/>
        </w:rPr>
        <w:t xml:space="preserve">s on </w:t>
      </w:r>
      <w:r>
        <w:rPr>
          <w:szCs w:val="22"/>
          <w:lang w:eastAsia="zh-CN"/>
        </w:rPr>
        <w:t>reference</w:t>
      </w:r>
      <w:r>
        <w:rPr>
          <w:rFonts w:hint="eastAsia"/>
          <w:szCs w:val="22"/>
          <w:lang w:eastAsia="zh-CN"/>
        </w:rPr>
        <w:t xml:space="preserve"> pixel processing</w:t>
      </w:r>
      <w:r>
        <w:rPr>
          <w:rFonts w:eastAsia="宋体" w:hint="eastAsia"/>
          <w:szCs w:val="21"/>
          <w:lang w:eastAsia="zh-CN"/>
        </w:rPr>
        <w:t xml:space="preserve"> for</w:t>
      </w:r>
      <w:r>
        <w:rPr>
          <w:rFonts w:hint="eastAsia"/>
          <w:szCs w:val="21"/>
          <w:lang w:eastAsia="zh-CN"/>
        </w:rPr>
        <w:t xml:space="preserve"> </w:t>
      </w:r>
      <w:r>
        <w:rPr>
          <w:rFonts w:eastAsia="宋体" w:hint="eastAsia"/>
          <w:szCs w:val="21"/>
          <w:lang w:eastAsia="zh-CN"/>
        </w:rPr>
        <w:t>slice boundary blocks</w:t>
      </w:r>
      <w:r>
        <w:rPr>
          <w:rFonts w:hint="eastAsia"/>
          <w:szCs w:val="21"/>
          <w:lang w:eastAsia="zh-CN"/>
        </w:rPr>
        <w:t xml:space="preserve"> are proposed</w:t>
      </w:r>
      <w:r w:rsidR="009E1F45">
        <w:rPr>
          <w:rFonts w:hint="eastAsia"/>
          <w:szCs w:val="21"/>
          <w:lang w:eastAsia="zh-CN"/>
        </w:rPr>
        <w:t>.</w:t>
      </w:r>
      <w:r>
        <w:rPr>
          <w:rFonts w:hint="eastAsia"/>
          <w:szCs w:val="21"/>
          <w:lang w:eastAsia="zh-CN"/>
        </w:rPr>
        <w:t xml:space="preserve"> </w:t>
      </w:r>
      <w:r w:rsidR="00037FED">
        <w:rPr>
          <w:szCs w:val="22"/>
          <w:lang w:eastAsia="zh-CN"/>
        </w:rPr>
        <w:t>F</w:t>
      </w:r>
      <w:r w:rsidR="00037FED">
        <w:rPr>
          <w:rFonts w:hint="eastAsia"/>
          <w:szCs w:val="22"/>
          <w:lang w:eastAsia="zh-CN"/>
        </w:rPr>
        <w:t xml:space="preserve">irstly, </w:t>
      </w:r>
      <w:del w:id="0" w:author="huawei" w:date="2011-03-15T14:26:00Z">
        <w:r w:rsidR="00037FED" w:rsidDel="00565322">
          <w:rPr>
            <w:rFonts w:hint="eastAsia"/>
            <w:lang w:eastAsia="zh-CN"/>
          </w:rPr>
          <w:delText xml:space="preserve">the </w:delText>
        </w:r>
      </w:del>
      <w:ins w:id="1" w:author="huawei" w:date="2011-03-15T14:26:00Z">
        <w:r w:rsidR="00565322">
          <w:rPr>
            <w:lang w:eastAsia="zh-CN"/>
          </w:rPr>
          <w:t>“</w:t>
        </w:r>
      </w:ins>
      <w:r w:rsidR="00037FED">
        <w:rPr>
          <w:lang w:eastAsia="zh-CN"/>
        </w:rPr>
        <w:t>unavailable</w:t>
      </w:r>
      <w:ins w:id="2" w:author="huawei" w:date="2011-03-15T14:26:00Z">
        <w:r w:rsidR="00565322">
          <w:rPr>
            <w:lang w:eastAsia="zh-CN"/>
          </w:rPr>
          <w:t>”</w:t>
        </w:r>
      </w:ins>
      <w:r w:rsidR="00037FED">
        <w:rPr>
          <w:lang w:eastAsia="zh-CN"/>
        </w:rPr>
        <w:t xml:space="preserve"> reference pixels for boundary block</w:t>
      </w:r>
      <w:ins w:id="3" w:author="huawei" w:date="2011-03-15T14:26:00Z">
        <w:r w:rsidR="00565322">
          <w:rPr>
            <w:rFonts w:hint="eastAsia"/>
            <w:lang w:eastAsia="zh-CN"/>
          </w:rPr>
          <w:t>s</w:t>
        </w:r>
      </w:ins>
      <w:r w:rsidR="00037FED">
        <w:rPr>
          <w:lang w:eastAsia="zh-CN"/>
        </w:rPr>
        <w:t xml:space="preserve"> are padded with the </w:t>
      </w:r>
      <w:ins w:id="4" w:author="huawei" w:date="2011-03-15T14:27:00Z">
        <w:r w:rsidR="00565322">
          <w:rPr>
            <w:rFonts w:hint="eastAsia"/>
            <w:lang w:eastAsia="zh-CN"/>
          </w:rPr>
          <w:t xml:space="preserve">value of the </w:t>
        </w:r>
      </w:ins>
      <w:r w:rsidR="00037FED">
        <w:rPr>
          <w:lang w:eastAsia="zh-CN"/>
        </w:rPr>
        <w:t xml:space="preserve">closest pixel </w:t>
      </w:r>
      <w:r w:rsidR="00B72E40">
        <w:rPr>
          <w:rFonts w:hint="eastAsia"/>
          <w:lang w:eastAsia="zh-CN"/>
        </w:rPr>
        <w:t xml:space="preserve">to the upper-left corner </w:t>
      </w:r>
      <w:r w:rsidR="00037FED">
        <w:rPr>
          <w:lang w:eastAsia="zh-CN"/>
        </w:rPr>
        <w:t xml:space="preserve">from </w:t>
      </w:r>
      <w:del w:id="5" w:author="huawei" w:date="2011-03-15T14:27:00Z">
        <w:r w:rsidR="00037FED" w:rsidDel="00565322">
          <w:rPr>
            <w:lang w:eastAsia="zh-CN"/>
          </w:rPr>
          <w:delText xml:space="preserve">its </w:delText>
        </w:r>
      </w:del>
      <w:ins w:id="6" w:author="huawei" w:date="2011-03-15T14:27:00Z">
        <w:r w:rsidR="00565322">
          <w:rPr>
            <w:rFonts w:hint="eastAsia"/>
            <w:lang w:eastAsia="zh-CN"/>
          </w:rPr>
          <w:t>an</w:t>
        </w:r>
        <w:r w:rsidR="00565322">
          <w:rPr>
            <w:lang w:eastAsia="zh-CN"/>
          </w:rPr>
          <w:t xml:space="preserve"> </w:t>
        </w:r>
      </w:ins>
      <w:r w:rsidR="00037FED">
        <w:rPr>
          <w:lang w:eastAsia="zh-CN"/>
        </w:rPr>
        <w:t xml:space="preserve">available neighbor block, instead of </w:t>
      </w:r>
      <w:r w:rsidR="00C74A82">
        <w:rPr>
          <w:rFonts w:hint="eastAsia"/>
          <w:lang w:eastAsia="zh-CN"/>
        </w:rPr>
        <w:t xml:space="preserve">being padded </w:t>
      </w:r>
      <w:r w:rsidR="00037FED">
        <w:rPr>
          <w:rFonts w:hint="eastAsia"/>
          <w:lang w:eastAsia="zh-CN"/>
        </w:rPr>
        <w:t xml:space="preserve">with </w:t>
      </w:r>
      <w:r w:rsidR="00037FED">
        <w:rPr>
          <w:lang w:eastAsia="zh-CN"/>
        </w:rPr>
        <w:t>a fixed DC value.</w:t>
      </w:r>
      <w:r w:rsidR="00037FED">
        <w:rPr>
          <w:rFonts w:hint="eastAsia"/>
          <w:lang w:eastAsia="zh-CN"/>
        </w:rPr>
        <w:t xml:space="preserve"> Secondly, for those positive directions in UDI, </w:t>
      </w:r>
      <w:del w:id="7" w:author="huawei" w:date="2011-03-15T14:28:00Z">
        <w:r w:rsidR="00037FED" w:rsidDel="00565322">
          <w:rPr>
            <w:rFonts w:hint="eastAsia"/>
            <w:lang w:eastAsia="zh-CN"/>
          </w:rPr>
          <w:delText xml:space="preserve">the </w:delText>
        </w:r>
      </w:del>
      <w:ins w:id="8" w:author="huawei" w:date="2011-03-15T14:28:00Z">
        <w:r w:rsidR="00565322">
          <w:rPr>
            <w:lang w:eastAsia="zh-CN"/>
          </w:rPr>
          <w:t>“</w:t>
        </w:r>
      </w:ins>
      <w:r w:rsidR="00037FED">
        <w:rPr>
          <w:rFonts w:hint="eastAsia"/>
          <w:lang w:eastAsia="zh-CN"/>
        </w:rPr>
        <w:t>unavailable</w:t>
      </w:r>
      <w:ins w:id="9" w:author="huawei" w:date="2011-03-15T14:28:00Z">
        <w:r w:rsidR="00565322">
          <w:rPr>
            <w:lang w:eastAsia="zh-CN"/>
          </w:rPr>
          <w:t>”</w:t>
        </w:r>
      </w:ins>
      <w:r w:rsidR="00037FED">
        <w:rPr>
          <w:rFonts w:hint="eastAsia"/>
          <w:lang w:eastAsia="zh-CN"/>
        </w:rPr>
        <w:t xml:space="preserve"> </w:t>
      </w:r>
      <w:r w:rsidR="00037FED">
        <w:rPr>
          <w:lang w:eastAsia="zh-CN"/>
        </w:rPr>
        <w:t>reference</w:t>
      </w:r>
      <w:r w:rsidR="00037FED">
        <w:rPr>
          <w:rFonts w:hint="eastAsia"/>
          <w:lang w:eastAsia="zh-CN"/>
        </w:rPr>
        <w:t xml:space="preserve"> pixels are generated</w:t>
      </w:r>
      <w:r w:rsidR="005724C6">
        <w:rPr>
          <w:rFonts w:hint="eastAsia"/>
          <w:lang w:eastAsia="zh-CN"/>
        </w:rPr>
        <w:t xml:space="preserve"> </w:t>
      </w:r>
      <w:r w:rsidR="00037FED">
        <w:rPr>
          <w:rFonts w:hint="eastAsia"/>
          <w:lang w:eastAsia="zh-CN"/>
        </w:rPr>
        <w:t xml:space="preserve">by projecting the </w:t>
      </w:r>
      <w:del w:id="10" w:author="huawei" w:date="2011-03-15T14:28:00Z">
        <w:r w:rsidR="00037FED" w:rsidDel="00565322">
          <w:rPr>
            <w:rFonts w:hint="eastAsia"/>
            <w:lang w:eastAsia="zh-CN"/>
          </w:rPr>
          <w:delText xml:space="preserve">available </w:delText>
        </w:r>
      </w:del>
      <w:r w:rsidR="00037FED">
        <w:rPr>
          <w:lang w:eastAsia="zh-CN"/>
        </w:rPr>
        <w:t>reference</w:t>
      </w:r>
      <w:r w:rsidR="00037FED">
        <w:rPr>
          <w:rFonts w:hint="eastAsia"/>
          <w:lang w:eastAsia="zh-CN"/>
        </w:rPr>
        <w:t xml:space="preserve"> pixels</w:t>
      </w:r>
      <w:ins w:id="11" w:author="huawei" w:date="2011-03-15T14:28:00Z">
        <w:r w:rsidR="00565322">
          <w:rPr>
            <w:rFonts w:hint="eastAsia"/>
            <w:lang w:eastAsia="zh-CN"/>
          </w:rPr>
          <w:t xml:space="preserve"> of an available </w:t>
        </w:r>
      </w:ins>
      <w:ins w:id="12" w:author="huawei" w:date="2011-03-15T14:29:00Z">
        <w:r w:rsidR="00565322">
          <w:rPr>
            <w:rFonts w:hint="eastAsia"/>
            <w:lang w:eastAsia="zh-CN"/>
          </w:rPr>
          <w:t xml:space="preserve">neighbor </w:t>
        </w:r>
      </w:ins>
      <w:ins w:id="13" w:author="huawei" w:date="2011-03-15T14:28:00Z">
        <w:r w:rsidR="00565322">
          <w:rPr>
            <w:rFonts w:hint="eastAsia"/>
            <w:lang w:eastAsia="zh-CN"/>
          </w:rPr>
          <w:t>block</w:t>
        </w:r>
      </w:ins>
      <w:r w:rsidR="00037FED">
        <w:rPr>
          <w:rFonts w:hint="eastAsia"/>
          <w:lang w:eastAsia="zh-CN"/>
        </w:rPr>
        <w:t xml:space="preserve">. </w:t>
      </w:r>
      <w:r w:rsidR="00061B06">
        <w:rPr>
          <w:rFonts w:hint="eastAsia"/>
          <w:lang w:eastAsia="zh-CN"/>
        </w:rPr>
        <w:t>Then t</w:t>
      </w:r>
      <w:r w:rsidR="00037FED">
        <w:rPr>
          <w:rFonts w:hint="eastAsia"/>
          <w:lang w:eastAsia="zh-CN"/>
        </w:rPr>
        <w:t xml:space="preserve">he generated </w:t>
      </w:r>
      <w:r w:rsidR="00037FED">
        <w:rPr>
          <w:lang w:eastAsia="zh-CN"/>
        </w:rPr>
        <w:t>reference</w:t>
      </w:r>
      <w:r w:rsidR="00037FED">
        <w:rPr>
          <w:rFonts w:hint="eastAsia"/>
          <w:lang w:eastAsia="zh-CN"/>
        </w:rPr>
        <w:t xml:space="preserve"> pixels are </w:t>
      </w:r>
      <w:r w:rsidR="00F36800">
        <w:rPr>
          <w:rFonts w:hint="eastAsia"/>
          <w:lang w:eastAsia="zh-CN"/>
        </w:rPr>
        <w:t xml:space="preserve">further </w:t>
      </w:r>
      <w:r w:rsidR="00037FED">
        <w:rPr>
          <w:rFonts w:hint="eastAsia"/>
          <w:lang w:eastAsia="zh-CN"/>
        </w:rPr>
        <w:t xml:space="preserve">used for </w:t>
      </w:r>
      <w:r w:rsidR="00EA6CE1">
        <w:rPr>
          <w:rFonts w:hint="eastAsia"/>
          <w:lang w:eastAsia="zh-CN"/>
        </w:rPr>
        <w:t xml:space="preserve">UDI </w:t>
      </w:r>
      <w:r w:rsidR="00037FED">
        <w:rPr>
          <w:rFonts w:hint="eastAsia"/>
          <w:lang w:eastAsia="zh-CN"/>
        </w:rPr>
        <w:t>intra prediction.</w:t>
      </w:r>
    </w:p>
    <w:p w:rsidR="00D87B62" w:rsidRDefault="00D87B62" w:rsidP="00D87B62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he experimental results </w:t>
      </w:r>
      <w:r>
        <w:rPr>
          <w:szCs w:val="22"/>
          <w:lang w:eastAsia="zh-CN"/>
        </w:rPr>
        <w:t>show</w:t>
      </w:r>
      <w:r>
        <w:rPr>
          <w:rFonts w:hint="eastAsia"/>
          <w:szCs w:val="22"/>
          <w:lang w:eastAsia="zh-CN"/>
        </w:rPr>
        <w:t xml:space="preserve"> </w:t>
      </w:r>
      <w:r w:rsidR="00522808">
        <w:rPr>
          <w:rFonts w:hint="eastAsia"/>
          <w:szCs w:val="22"/>
          <w:lang w:eastAsia="zh-CN"/>
        </w:rPr>
        <w:t xml:space="preserve">the proposed </w:t>
      </w:r>
      <w:del w:id="14" w:author="huawei" w:date="2011-03-15T14:32:00Z">
        <w:r w:rsidR="00522808" w:rsidDel="009403E4">
          <w:rPr>
            <w:rFonts w:hint="eastAsia"/>
            <w:szCs w:val="22"/>
            <w:lang w:eastAsia="zh-CN"/>
          </w:rPr>
          <w:delText>padding methods</w:delText>
        </w:r>
      </w:del>
      <w:ins w:id="15" w:author="huawei" w:date="2011-03-15T14:32:00Z">
        <w:r w:rsidR="009403E4">
          <w:rPr>
            <w:rFonts w:hint="eastAsia"/>
            <w:szCs w:val="22"/>
            <w:lang w:eastAsia="zh-CN"/>
          </w:rPr>
          <w:t>two improvements</w:t>
        </w:r>
      </w:ins>
      <w:r w:rsidR="00522808">
        <w:rPr>
          <w:rFonts w:hint="eastAsia"/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achieve </w:t>
      </w:r>
      <w:r w:rsidR="00522808">
        <w:rPr>
          <w:rFonts w:hint="eastAsia"/>
          <w:szCs w:val="22"/>
          <w:lang w:eastAsia="zh-CN"/>
        </w:rPr>
        <w:t xml:space="preserve">an </w:t>
      </w:r>
      <w:r>
        <w:rPr>
          <w:rFonts w:hint="eastAsia"/>
          <w:szCs w:val="22"/>
          <w:lang w:eastAsia="zh-CN"/>
        </w:rPr>
        <w:t>average BD-rate reduction of 0.6% and 0.</w:t>
      </w:r>
      <w:r w:rsidR="00522808">
        <w:rPr>
          <w:rFonts w:hint="eastAsia"/>
          <w:szCs w:val="22"/>
          <w:lang w:eastAsia="zh-CN"/>
        </w:rPr>
        <w:t>7</w:t>
      </w:r>
      <w:r>
        <w:rPr>
          <w:rFonts w:hint="eastAsia"/>
          <w:szCs w:val="22"/>
          <w:lang w:eastAsia="zh-CN"/>
        </w:rPr>
        <w:t xml:space="preserve">% </w:t>
      </w:r>
      <w:r w:rsidRPr="00976EFB">
        <w:rPr>
          <w:szCs w:val="22"/>
          <w:lang w:eastAsia="ja-JP"/>
        </w:rPr>
        <w:t xml:space="preserve">with </w:t>
      </w:r>
      <w:del w:id="16" w:author="huawei" w:date="2011-03-15T14:35:00Z">
        <w:r w:rsidR="00522808" w:rsidDel="00EC58A6">
          <w:rPr>
            <w:rFonts w:hint="eastAsia"/>
            <w:szCs w:val="22"/>
            <w:lang w:eastAsia="zh-CN"/>
          </w:rPr>
          <w:delText xml:space="preserve">almost </w:delText>
        </w:r>
      </w:del>
      <w:ins w:id="17" w:author="huawei" w:date="2011-03-15T14:35:00Z">
        <w:r w:rsidR="00EC58A6">
          <w:rPr>
            <w:rFonts w:hint="eastAsia"/>
            <w:szCs w:val="22"/>
            <w:lang w:eastAsia="zh-CN"/>
          </w:rPr>
          <w:t>approximately</w:t>
        </w:r>
        <w:r w:rsidR="00EC58A6">
          <w:rPr>
            <w:rFonts w:hint="eastAsia"/>
            <w:szCs w:val="22"/>
            <w:lang w:eastAsia="zh-CN"/>
          </w:rPr>
          <w:t xml:space="preserve"> </w:t>
        </w:r>
      </w:ins>
      <w:r w:rsidR="00522808">
        <w:rPr>
          <w:rFonts w:hint="eastAsia"/>
          <w:szCs w:val="22"/>
          <w:lang w:eastAsia="zh-CN"/>
        </w:rPr>
        <w:t>the same encoding and decoding time</w:t>
      </w:r>
      <w:r>
        <w:rPr>
          <w:rFonts w:hint="eastAsia"/>
          <w:szCs w:val="22"/>
          <w:lang w:eastAsia="zh-CN"/>
        </w:rPr>
        <w:t xml:space="preserve"> for </w:t>
      </w:r>
      <w:del w:id="18" w:author="huawei" w:date="2011-03-15T14:30:00Z">
        <w:r w:rsidDel="00565322">
          <w:rPr>
            <w:rFonts w:hint="eastAsia"/>
            <w:szCs w:val="22"/>
            <w:lang w:eastAsia="zh-CN"/>
          </w:rPr>
          <w:delText xml:space="preserve">both </w:delText>
        </w:r>
        <w:r w:rsidR="00844ACF" w:rsidDel="00565322">
          <w:rPr>
            <w:rFonts w:hint="eastAsia"/>
            <w:szCs w:val="22"/>
            <w:lang w:eastAsia="zh-CN"/>
          </w:rPr>
          <w:delText xml:space="preserve">all </w:delText>
        </w:r>
      </w:del>
      <w:r>
        <w:rPr>
          <w:rFonts w:hint="eastAsia"/>
          <w:szCs w:val="22"/>
          <w:lang w:eastAsia="zh-CN"/>
        </w:rPr>
        <w:t xml:space="preserve">Intra </w:t>
      </w:r>
      <w:r w:rsidR="00844ACF">
        <w:rPr>
          <w:rFonts w:hint="eastAsia"/>
          <w:szCs w:val="22"/>
          <w:lang w:eastAsia="zh-CN"/>
        </w:rPr>
        <w:t xml:space="preserve">HE </w:t>
      </w:r>
      <w:r>
        <w:rPr>
          <w:rFonts w:hint="eastAsia"/>
          <w:szCs w:val="22"/>
          <w:lang w:eastAsia="zh-CN"/>
        </w:rPr>
        <w:t xml:space="preserve">and </w:t>
      </w:r>
      <w:r w:rsidR="00844ACF">
        <w:rPr>
          <w:rFonts w:hint="eastAsia"/>
          <w:szCs w:val="22"/>
          <w:lang w:eastAsia="zh-CN"/>
        </w:rPr>
        <w:t>LC</w:t>
      </w:r>
      <w:r>
        <w:rPr>
          <w:rFonts w:hint="eastAsia"/>
          <w:szCs w:val="22"/>
          <w:lang w:eastAsia="zh-CN"/>
        </w:rPr>
        <w:t xml:space="preserve"> configurations</w:t>
      </w:r>
      <w:ins w:id="19" w:author="huawei" w:date="2011-03-15T14:32:00Z">
        <w:r w:rsidR="009403E4">
          <w:rPr>
            <w:rFonts w:hint="eastAsia"/>
            <w:szCs w:val="22"/>
            <w:lang w:eastAsia="zh-CN"/>
          </w:rPr>
          <w:t xml:space="preserve"> in case of 1500bytes slice</w:t>
        </w:r>
      </w:ins>
      <w:r>
        <w:rPr>
          <w:rFonts w:hint="eastAsia"/>
          <w:szCs w:val="22"/>
          <w:lang w:eastAsia="zh-CN"/>
        </w:rPr>
        <w:t>.</w:t>
      </w:r>
      <w:r w:rsidR="00BE6229">
        <w:rPr>
          <w:rFonts w:hint="eastAsia"/>
          <w:szCs w:val="22"/>
          <w:lang w:eastAsia="zh-CN"/>
        </w:rPr>
        <w:t xml:space="preserve"> It also show</w:t>
      </w:r>
      <w:r w:rsidR="007208A4">
        <w:rPr>
          <w:rFonts w:hint="eastAsia"/>
          <w:szCs w:val="22"/>
          <w:lang w:eastAsia="zh-CN"/>
        </w:rPr>
        <w:t>s</w:t>
      </w:r>
      <w:r w:rsidR="00BE6229">
        <w:rPr>
          <w:rFonts w:hint="eastAsia"/>
          <w:szCs w:val="22"/>
          <w:lang w:eastAsia="zh-CN"/>
        </w:rPr>
        <w:t xml:space="preserve"> the improve</w:t>
      </w:r>
      <w:r w:rsidR="007208A4">
        <w:rPr>
          <w:rFonts w:hint="eastAsia"/>
          <w:szCs w:val="22"/>
          <w:lang w:eastAsia="zh-CN"/>
        </w:rPr>
        <w:t>d</w:t>
      </w:r>
      <w:r w:rsidR="00BE6229">
        <w:rPr>
          <w:rFonts w:hint="eastAsia"/>
          <w:szCs w:val="22"/>
          <w:lang w:eastAsia="zh-CN"/>
        </w:rPr>
        <w:t xml:space="preserve"> performance with 0.1%-0.3%</w:t>
      </w:r>
      <w:r w:rsidR="00A94DB5">
        <w:rPr>
          <w:rFonts w:hint="eastAsia"/>
          <w:szCs w:val="22"/>
          <w:lang w:eastAsia="zh-CN"/>
        </w:rPr>
        <w:t xml:space="preserve"> bit-rate reduction </w:t>
      </w:r>
      <w:r w:rsidR="00BE6229">
        <w:rPr>
          <w:rFonts w:hint="eastAsia"/>
          <w:szCs w:val="22"/>
          <w:lang w:eastAsia="zh-CN"/>
        </w:rPr>
        <w:t>for random access and low delay configurations.</w:t>
      </w:r>
    </w:p>
    <w:p w:rsidR="001805D7" w:rsidRPr="00A92FFE" w:rsidRDefault="001805D7" w:rsidP="00233CF6">
      <w:pPr>
        <w:pStyle w:val="1"/>
        <w:tabs>
          <w:tab w:val="clear" w:pos="360"/>
          <w:tab w:val="clear" w:pos="720"/>
          <w:tab w:val="clear" w:pos="1080"/>
          <w:tab w:val="clear" w:pos="1440"/>
        </w:tabs>
        <w:rPr>
          <w:color w:val="0000FF"/>
          <w:lang w:eastAsia="zh-CN"/>
        </w:rPr>
      </w:pPr>
      <w:r>
        <w:t>Introduction</w:t>
      </w:r>
    </w:p>
    <w:p w:rsidR="00C56581" w:rsidRDefault="00D1359B" w:rsidP="00D1359B">
      <w:pPr>
        <w:jc w:val="both"/>
        <w:rPr>
          <w:lang w:eastAsia="zh-CN"/>
        </w:rPr>
      </w:pPr>
      <w:r>
        <w:rPr>
          <w:lang w:eastAsia="zh-CN"/>
        </w:rPr>
        <w:t xml:space="preserve">Multiple slice partition </w:t>
      </w:r>
      <w:r w:rsidR="00946D0C">
        <w:rPr>
          <w:rFonts w:hint="eastAsia"/>
          <w:lang w:eastAsia="zh-CN"/>
        </w:rPr>
        <w:t>has been</w:t>
      </w:r>
      <w:r>
        <w:rPr>
          <w:lang w:eastAsia="zh-CN"/>
        </w:rPr>
        <w:t xml:space="preserve"> supported by HEVC to meet the requirement of video transmi</w:t>
      </w:r>
      <w:r w:rsidR="0061699F">
        <w:rPr>
          <w:lang w:eastAsia="zh-CN"/>
        </w:rPr>
        <w:t xml:space="preserve">ssion over error-prone channel. </w:t>
      </w:r>
      <w:r w:rsidR="00F86AFD">
        <w:rPr>
          <w:lang w:eastAsia="zh-CN"/>
        </w:rPr>
        <w:t>T</w:t>
      </w:r>
      <w:r w:rsidR="00F86AFD">
        <w:rPr>
          <w:rFonts w:hint="eastAsia"/>
          <w:lang w:eastAsia="zh-CN"/>
        </w:rPr>
        <w:t>he future of</w:t>
      </w:r>
      <w:r w:rsidR="00626933">
        <w:rPr>
          <w:rFonts w:hint="eastAsia"/>
          <w:lang w:eastAsia="zh-CN"/>
        </w:rPr>
        <w:t xml:space="preserve"> multiple slice leads to l</w:t>
      </w:r>
      <w:r>
        <w:rPr>
          <w:lang w:eastAsia="zh-CN"/>
        </w:rPr>
        <w:t>arge gain drop</w:t>
      </w:r>
      <w:r w:rsidR="00626933">
        <w:rPr>
          <w:rFonts w:hint="eastAsia"/>
          <w:lang w:eastAsia="zh-CN"/>
        </w:rPr>
        <w:t>,</w:t>
      </w:r>
      <w:r w:rsidR="0061699F">
        <w:rPr>
          <w:rFonts w:hint="eastAsia"/>
          <w:lang w:eastAsia="zh-CN"/>
        </w:rPr>
        <w:t xml:space="preserve"> </w:t>
      </w:r>
      <w:r w:rsidR="00946D0C" w:rsidRPr="00946D0C">
        <w:rPr>
          <w:rFonts w:hint="eastAsia"/>
          <w:i/>
          <w:lang w:eastAsia="zh-CN"/>
        </w:rPr>
        <w:t>e.g.,</w:t>
      </w:r>
      <w:r>
        <w:rPr>
          <w:lang w:eastAsia="zh-CN"/>
        </w:rPr>
        <w:t xml:space="preserve"> </w:t>
      </w:r>
      <w:r w:rsidR="000F699A">
        <w:rPr>
          <w:rFonts w:hint="eastAsia"/>
          <w:lang w:eastAsia="zh-CN"/>
        </w:rPr>
        <w:t xml:space="preserve">about </w:t>
      </w:r>
      <w:r>
        <w:rPr>
          <w:lang w:eastAsia="zh-CN"/>
        </w:rPr>
        <w:t xml:space="preserve">5% bit-rate increase </w:t>
      </w:r>
      <w:r w:rsidR="00D1031E">
        <w:rPr>
          <w:rFonts w:hint="eastAsia"/>
          <w:lang w:eastAsia="zh-CN"/>
        </w:rPr>
        <w:t xml:space="preserve">over HM2.0 </w:t>
      </w:r>
      <w:r>
        <w:rPr>
          <w:lang w:eastAsia="zh-CN"/>
        </w:rPr>
        <w:t xml:space="preserve">for </w:t>
      </w:r>
      <w:r w:rsidR="0031277E">
        <w:rPr>
          <w:rFonts w:hint="eastAsia"/>
          <w:lang w:eastAsia="zh-CN"/>
        </w:rPr>
        <w:t>all</w:t>
      </w:r>
      <w:r>
        <w:rPr>
          <w:lang w:eastAsia="zh-CN"/>
        </w:rPr>
        <w:t xml:space="preserve"> Intra </w:t>
      </w:r>
      <w:r w:rsidR="00946D0C">
        <w:rPr>
          <w:rFonts w:hint="eastAsia"/>
          <w:lang w:eastAsia="zh-CN"/>
        </w:rPr>
        <w:t>coding</w:t>
      </w:r>
      <w:r>
        <w:rPr>
          <w:lang w:eastAsia="zh-CN"/>
        </w:rPr>
        <w:t xml:space="preserve"> in case of 1500bytes per slice</w:t>
      </w:r>
      <w:r w:rsidR="00831ADC">
        <w:rPr>
          <w:rFonts w:hint="eastAsia"/>
          <w:lang w:eastAsia="zh-CN"/>
        </w:rPr>
        <w:t>, as shown in Table 1</w:t>
      </w:r>
      <w:r>
        <w:rPr>
          <w:lang w:eastAsia="zh-CN"/>
        </w:rPr>
        <w:t>. The gain drop is caused by the restriction on the reference relationship between different slices.</w:t>
      </w:r>
    </w:p>
    <w:p w:rsidR="00B566CA" w:rsidRDefault="00D1359B" w:rsidP="00B566CA">
      <w:pPr>
        <w:jc w:val="both"/>
        <w:rPr>
          <w:szCs w:val="21"/>
          <w:lang w:eastAsia="zh-CN"/>
        </w:rPr>
      </w:pPr>
      <w:r>
        <w:rPr>
          <w:lang w:eastAsia="zh-CN"/>
        </w:rPr>
        <w:t xml:space="preserve">This proposal presents </w:t>
      </w:r>
      <w:r w:rsidR="00CC6537">
        <w:rPr>
          <w:lang w:eastAsia="zh-CN"/>
        </w:rPr>
        <w:t>reference</w:t>
      </w:r>
      <w:r w:rsidR="00CC6537">
        <w:rPr>
          <w:rFonts w:hint="eastAsia"/>
          <w:lang w:eastAsia="zh-CN"/>
        </w:rPr>
        <w:t xml:space="preserve"> pixel </w:t>
      </w:r>
      <w:r w:rsidR="00CC6537">
        <w:rPr>
          <w:lang w:eastAsia="zh-CN"/>
        </w:rPr>
        <w:t>process</w:t>
      </w:r>
      <w:r w:rsidR="0049436A">
        <w:rPr>
          <w:rFonts w:hint="eastAsia"/>
          <w:lang w:eastAsia="zh-CN"/>
        </w:rPr>
        <w:t>ing</w:t>
      </w:r>
      <w:r w:rsidR="00CC6537">
        <w:rPr>
          <w:rFonts w:hint="eastAsia"/>
          <w:lang w:eastAsia="zh-CN"/>
        </w:rPr>
        <w:t xml:space="preserve"> </w:t>
      </w:r>
      <w:r w:rsidR="004B464A">
        <w:rPr>
          <w:rFonts w:hint="eastAsia"/>
          <w:lang w:eastAsia="zh-CN"/>
        </w:rPr>
        <w:t xml:space="preserve">for </w:t>
      </w:r>
      <w:r w:rsidR="00E01697">
        <w:rPr>
          <w:rFonts w:hint="eastAsia"/>
          <w:lang w:eastAsia="zh-CN"/>
        </w:rPr>
        <w:t xml:space="preserve">slice </w:t>
      </w:r>
      <w:r w:rsidR="004B464A">
        <w:rPr>
          <w:rFonts w:hint="eastAsia"/>
          <w:lang w:eastAsia="zh-CN"/>
        </w:rPr>
        <w:t xml:space="preserve">boundary block </w:t>
      </w:r>
      <w:r w:rsidR="00CC6537">
        <w:rPr>
          <w:rFonts w:hint="eastAsia"/>
          <w:lang w:eastAsia="zh-CN"/>
        </w:rPr>
        <w:t xml:space="preserve">to improve </w:t>
      </w:r>
      <w:r w:rsidR="004B464A">
        <w:rPr>
          <w:rFonts w:hint="eastAsia"/>
          <w:lang w:eastAsia="zh-CN"/>
        </w:rPr>
        <w:t>intra prediction</w:t>
      </w:r>
      <w:r w:rsidR="00CC6537">
        <w:rPr>
          <w:rFonts w:hint="eastAsia"/>
          <w:lang w:eastAsia="zh-CN"/>
        </w:rPr>
        <w:t xml:space="preserve"> accuracy. </w:t>
      </w:r>
      <w:r w:rsidR="00CC6537">
        <w:rPr>
          <w:rFonts w:eastAsia="宋体" w:hint="eastAsia"/>
          <w:szCs w:val="21"/>
          <w:lang w:eastAsia="zh-CN"/>
        </w:rPr>
        <w:t>For slice boundary block</w:t>
      </w:r>
      <w:r w:rsidR="00627D41">
        <w:rPr>
          <w:rFonts w:hint="eastAsia"/>
          <w:szCs w:val="21"/>
          <w:lang w:eastAsia="zh-CN"/>
        </w:rPr>
        <w:t xml:space="preserve"> where </w:t>
      </w:r>
      <w:r w:rsidR="006449EA">
        <w:rPr>
          <w:rFonts w:hint="eastAsia"/>
          <w:szCs w:val="21"/>
          <w:lang w:eastAsia="zh-CN"/>
        </w:rPr>
        <w:t xml:space="preserve">only one of its neighbor above and left blocks is available, </w:t>
      </w:r>
      <w:r w:rsidR="00CC6537">
        <w:rPr>
          <w:rFonts w:eastAsia="宋体" w:hint="eastAsia"/>
          <w:szCs w:val="21"/>
          <w:lang w:eastAsia="zh-CN"/>
        </w:rPr>
        <w:t xml:space="preserve">the reference pixels located in its unavailable neighbor </w:t>
      </w:r>
      <w:r w:rsidR="00CC6537">
        <w:rPr>
          <w:rFonts w:eastAsia="宋体"/>
          <w:szCs w:val="21"/>
          <w:lang w:eastAsia="zh-CN"/>
        </w:rPr>
        <w:t>reference</w:t>
      </w:r>
      <w:r w:rsidR="00CC6537">
        <w:rPr>
          <w:rFonts w:eastAsia="宋体" w:hint="eastAsia"/>
          <w:szCs w:val="21"/>
          <w:lang w:eastAsia="zh-CN"/>
        </w:rPr>
        <w:t xml:space="preserve"> block are </w:t>
      </w:r>
      <w:r w:rsidR="00B32F74">
        <w:rPr>
          <w:rFonts w:hint="eastAsia"/>
          <w:szCs w:val="21"/>
          <w:lang w:eastAsia="zh-CN"/>
        </w:rPr>
        <w:t>generated</w:t>
      </w:r>
      <w:r w:rsidR="00CC6537">
        <w:rPr>
          <w:rFonts w:eastAsia="宋体" w:hint="eastAsia"/>
          <w:szCs w:val="21"/>
          <w:lang w:eastAsia="zh-CN"/>
        </w:rPr>
        <w:t xml:space="preserve"> with the pixel</w:t>
      </w:r>
      <w:r w:rsidR="00946D0C">
        <w:rPr>
          <w:rFonts w:eastAsia="宋体" w:hint="eastAsia"/>
          <w:szCs w:val="21"/>
          <w:lang w:eastAsia="zh-CN"/>
        </w:rPr>
        <w:t>s</w:t>
      </w:r>
      <w:r w:rsidR="00CC6537">
        <w:rPr>
          <w:rFonts w:eastAsia="宋体" w:hint="eastAsia"/>
          <w:szCs w:val="21"/>
          <w:lang w:eastAsia="zh-CN"/>
        </w:rPr>
        <w:t xml:space="preserve"> from its available neighbor reference block, instead of being padded with a fixed DC value</w:t>
      </w:r>
      <w:r w:rsidR="00E61F01">
        <w:rPr>
          <w:rFonts w:hint="eastAsia"/>
          <w:szCs w:val="21"/>
          <w:lang w:eastAsia="zh-CN"/>
        </w:rPr>
        <w:t xml:space="preserve">. </w:t>
      </w:r>
    </w:p>
    <w:p w:rsidR="00A21EDF" w:rsidRDefault="00A21EDF" w:rsidP="00B566CA">
      <w:pPr>
        <w:jc w:val="both"/>
        <w:rPr>
          <w:szCs w:val="21"/>
          <w:lang w:eastAsia="zh-CN"/>
        </w:rPr>
      </w:pPr>
    </w:p>
    <w:p w:rsidR="00A21EDF" w:rsidRDefault="00A21EDF" w:rsidP="00B566CA">
      <w:pPr>
        <w:jc w:val="both"/>
        <w:rPr>
          <w:szCs w:val="21"/>
          <w:lang w:eastAsia="zh-CN"/>
        </w:rPr>
      </w:pPr>
    </w:p>
    <w:p w:rsidR="0033561E" w:rsidRDefault="0033561E" w:rsidP="0033561E">
      <w:pPr>
        <w:jc w:val="center"/>
        <w:rPr>
          <w:lang w:eastAsia="zh-CN"/>
        </w:rPr>
      </w:pPr>
      <w:proofErr w:type="gramStart"/>
      <w:r w:rsidRPr="00831ADC">
        <w:rPr>
          <w:rFonts w:hint="eastAsia"/>
          <w:lang w:eastAsia="zh-CN"/>
        </w:rPr>
        <w:t>Table 1.</w:t>
      </w:r>
      <w:proofErr w:type="gramEnd"/>
      <w:r w:rsidRPr="00831ADC">
        <w:rPr>
          <w:rFonts w:hint="eastAsia"/>
          <w:lang w:eastAsia="zh-CN"/>
        </w:rPr>
        <w:t xml:space="preserve"> Performance of </w:t>
      </w:r>
      <w:proofErr w:type="spellStart"/>
      <w:r w:rsidRPr="00831ADC">
        <w:rPr>
          <w:rFonts w:hint="eastAsia"/>
          <w:lang w:eastAsia="zh-CN"/>
        </w:rPr>
        <w:t>Huawei</w:t>
      </w:r>
      <w:r w:rsidRPr="00831ADC">
        <w:rPr>
          <w:lang w:eastAsia="zh-CN"/>
        </w:rPr>
        <w:t>’</w:t>
      </w:r>
      <w:r w:rsidRPr="00831ADC">
        <w:rPr>
          <w:rFonts w:hint="eastAsia"/>
          <w:lang w:eastAsia="zh-CN"/>
        </w:rPr>
        <w:t>s</w:t>
      </w:r>
      <w:proofErr w:type="spellEnd"/>
      <w:r w:rsidRPr="00831ADC">
        <w:rPr>
          <w:rFonts w:hint="eastAsia"/>
          <w:lang w:eastAsia="zh-CN"/>
        </w:rPr>
        <w:t xml:space="preserve"> slice </w:t>
      </w:r>
      <w:r w:rsidRPr="00831ADC">
        <w:rPr>
          <w:lang w:eastAsia="zh-CN"/>
        </w:rPr>
        <w:t>imp</w:t>
      </w:r>
      <w:r w:rsidRPr="00831ADC">
        <w:rPr>
          <w:rFonts w:hint="eastAsia"/>
          <w:lang w:eastAsia="zh-CN"/>
        </w:rPr>
        <w:t>lementation based on HM2.0</w:t>
      </w:r>
      <w:r>
        <w:rPr>
          <w:rFonts w:hint="eastAsia"/>
          <w:lang w:eastAsia="zh-CN"/>
        </w:rPr>
        <w:t xml:space="preserve"> (</w:t>
      </w:r>
      <w:r>
        <w:rPr>
          <w:lang w:eastAsia="zh-CN"/>
        </w:rPr>
        <w:t>1500bytes per slice</w:t>
      </w:r>
      <w:r>
        <w:rPr>
          <w:rFonts w:hint="eastAsia"/>
          <w:lang w:eastAsia="zh-CN"/>
        </w:rPr>
        <w:t>)</w:t>
      </w:r>
    </w:p>
    <w:p w:rsidR="0033561E" w:rsidRDefault="0033561E" w:rsidP="0033561E">
      <w:pPr>
        <w:jc w:val="center"/>
        <w:rPr>
          <w:lang w:eastAsia="zh-CN"/>
        </w:rPr>
      </w:pPr>
      <w:r w:rsidRPr="0033561E">
        <w:rPr>
          <w:noProof/>
          <w:lang w:eastAsia="zh-CN"/>
        </w:rPr>
        <w:drawing>
          <wp:inline distT="0" distB="0" distL="0" distR="0">
            <wp:extent cx="4579620" cy="1656715"/>
            <wp:effectExtent l="1905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F01" w:rsidRDefault="00E61F01" w:rsidP="00E61F01">
      <w:pPr>
        <w:pStyle w:val="1"/>
        <w:rPr>
          <w:lang w:eastAsia="zh-CN"/>
        </w:rPr>
      </w:pPr>
      <w:r>
        <w:rPr>
          <w:lang w:eastAsia="zh-CN"/>
        </w:rPr>
        <w:t xml:space="preserve">Reference pixel </w:t>
      </w:r>
      <w:r>
        <w:rPr>
          <w:rFonts w:hint="eastAsia"/>
          <w:lang w:eastAsia="zh-CN"/>
        </w:rPr>
        <w:t>process</w:t>
      </w:r>
      <w:r w:rsidR="0049436A">
        <w:rPr>
          <w:rFonts w:hint="eastAsia"/>
          <w:lang w:eastAsia="zh-CN"/>
        </w:rPr>
        <w:t>ing</w:t>
      </w:r>
      <w:r w:rsidR="002F03D1">
        <w:rPr>
          <w:rFonts w:hint="eastAsia"/>
          <w:lang w:eastAsia="zh-CN"/>
        </w:rPr>
        <w:t xml:space="preserve"> for slice boundary block</w:t>
      </w:r>
    </w:p>
    <w:p w:rsidR="004A58A5" w:rsidRPr="009469CC" w:rsidRDefault="00E2765D" w:rsidP="00E61F01">
      <w:pPr>
        <w:jc w:val="both"/>
        <w:rPr>
          <w:lang w:eastAsia="zh-CN"/>
        </w:rPr>
      </w:pPr>
      <w:r>
        <w:rPr>
          <w:rFonts w:hint="eastAsia"/>
          <w:lang w:eastAsia="zh-CN"/>
        </w:rPr>
        <w:t>Slice b</w:t>
      </w:r>
      <w:r w:rsidR="00E61F01">
        <w:rPr>
          <w:lang w:eastAsia="zh-CN"/>
        </w:rPr>
        <w:t>oundary block</w:t>
      </w:r>
      <w:r w:rsidR="00B566CA">
        <w:rPr>
          <w:rFonts w:hint="eastAsia"/>
          <w:lang w:eastAsia="zh-CN"/>
        </w:rPr>
        <w:t>s</w:t>
      </w:r>
      <w:r w:rsidR="00E61F01">
        <w:rPr>
          <w:lang w:eastAsia="zh-CN"/>
        </w:rPr>
        <w:t xml:space="preserve"> lead to the gain drop due to its unavailable reference pixels. </w:t>
      </w:r>
      <w:r w:rsidR="009469CC">
        <w:rPr>
          <w:rFonts w:hint="eastAsia"/>
          <w:lang w:eastAsia="zh-CN"/>
        </w:rPr>
        <w:t xml:space="preserve">This proposal deals with the issue on how to effectively generate the unavailable reference pixels. </w:t>
      </w:r>
    </w:p>
    <w:p w:rsidR="00E61F01" w:rsidRDefault="00E61F01" w:rsidP="00E61F01">
      <w:pPr>
        <w:jc w:val="both"/>
        <w:rPr>
          <w:lang w:eastAsia="zh-CN"/>
        </w:rPr>
      </w:pPr>
      <w:r>
        <w:rPr>
          <w:lang w:eastAsia="zh-CN"/>
        </w:rPr>
        <w:t>In current implementation of HM</w:t>
      </w:r>
      <w:r w:rsidR="00F47304">
        <w:rPr>
          <w:rFonts w:hint="eastAsia"/>
          <w:lang w:eastAsia="zh-CN"/>
        </w:rPr>
        <w:t>2</w:t>
      </w:r>
      <w:r>
        <w:rPr>
          <w:lang w:eastAsia="zh-CN"/>
        </w:rPr>
        <w:t>.</w:t>
      </w:r>
      <w:r w:rsidR="00F47304">
        <w:rPr>
          <w:rFonts w:hint="eastAsia"/>
          <w:lang w:eastAsia="zh-CN"/>
        </w:rPr>
        <w:t>0</w:t>
      </w:r>
      <w:r>
        <w:rPr>
          <w:lang w:eastAsia="zh-CN"/>
        </w:rPr>
        <w:t xml:space="preserve">, those unavailable reference pixels </w:t>
      </w:r>
      <w:r w:rsidR="00F47304">
        <w:rPr>
          <w:rFonts w:hint="eastAsia"/>
          <w:lang w:eastAsia="zh-CN"/>
        </w:rPr>
        <w:t>of</w:t>
      </w:r>
      <w:r>
        <w:rPr>
          <w:lang w:eastAsia="zh-CN"/>
        </w:rPr>
        <w:t xml:space="preserve"> boundary blocks are padded with DC value, </w:t>
      </w:r>
      <w:r w:rsidRPr="00345AF2">
        <w:rPr>
          <w:i/>
          <w:lang w:eastAsia="zh-CN"/>
        </w:rPr>
        <w:t>e.g.</w:t>
      </w:r>
      <w:r>
        <w:rPr>
          <w:lang w:eastAsia="zh-CN"/>
        </w:rPr>
        <w:t xml:space="preserve">, 128 for LC case. However the fixed value doesn’t adapt to the different content of </w:t>
      </w:r>
      <w:r>
        <w:rPr>
          <w:rFonts w:hint="eastAsia"/>
          <w:lang w:eastAsia="zh-CN"/>
        </w:rPr>
        <w:t xml:space="preserve">the </w:t>
      </w:r>
      <w:r>
        <w:rPr>
          <w:lang w:eastAsia="zh-CN"/>
        </w:rPr>
        <w:t xml:space="preserve">boundary blocks. </w:t>
      </w:r>
      <w:r w:rsidR="004A58A5">
        <w:rPr>
          <w:lang w:eastAsia="zh-CN"/>
        </w:rPr>
        <w:t>G</w:t>
      </w:r>
      <w:r w:rsidR="004A58A5">
        <w:rPr>
          <w:rFonts w:hint="eastAsia"/>
          <w:lang w:eastAsia="zh-CN"/>
        </w:rPr>
        <w:t>enerating th</w:t>
      </w:r>
      <w:r w:rsidR="0021564C">
        <w:rPr>
          <w:rFonts w:hint="eastAsia"/>
          <w:lang w:eastAsia="zh-CN"/>
        </w:rPr>
        <w:t>e</w:t>
      </w:r>
      <w:r w:rsidR="004A58A5">
        <w:rPr>
          <w:rFonts w:hint="eastAsia"/>
          <w:lang w:eastAsia="zh-CN"/>
        </w:rPr>
        <w:t xml:space="preserve">se </w:t>
      </w:r>
      <w:r w:rsidR="004A58A5">
        <w:rPr>
          <w:lang w:eastAsia="zh-CN"/>
        </w:rPr>
        <w:t>unavailable</w:t>
      </w:r>
      <w:r w:rsidR="004A58A5">
        <w:rPr>
          <w:rFonts w:hint="eastAsia"/>
          <w:lang w:eastAsia="zh-CN"/>
        </w:rPr>
        <w:t xml:space="preserve"> </w:t>
      </w:r>
      <w:r w:rsidR="004A58A5">
        <w:rPr>
          <w:lang w:eastAsia="zh-CN"/>
        </w:rPr>
        <w:t>reference</w:t>
      </w:r>
      <w:r w:rsidR="004A58A5">
        <w:rPr>
          <w:rFonts w:hint="eastAsia"/>
          <w:lang w:eastAsia="zh-CN"/>
        </w:rPr>
        <w:t xml:space="preserve"> </w:t>
      </w:r>
      <w:r>
        <w:rPr>
          <w:lang w:eastAsia="zh-CN"/>
        </w:rPr>
        <w:t>pixel</w:t>
      </w:r>
      <w:r w:rsidR="0021564C">
        <w:rPr>
          <w:rFonts w:hint="eastAsia"/>
          <w:lang w:eastAsia="zh-CN"/>
        </w:rPr>
        <w:t>s</w:t>
      </w:r>
      <w:r>
        <w:rPr>
          <w:lang w:eastAsia="zh-CN"/>
        </w:rPr>
        <w:t xml:space="preserve"> from </w:t>
      </w:r>
      <w:r w:rsidR="005A3F0C">
        <w:rPr>
          <w:rFonts w:hint="eastAsia"/>
          <w:lang w:eastAsia="zh-CN"/>
        </w:rPr>
        <w:t xml:space="preserve">its available </w:t>
      </w:r>
      <w:r w:rsidR="005A3F0C">
        <w:rPr>
          <w:lang w:eastAsia="zh-CN"/>
        </w:rPr>
        <w:t>reference</w:t>
      </w:r>
      <w:r w:rsidR="005A3F0C">
        <w:rPr>
          <w:rFonts w:hint="eastAsia"/>
          <w:lang w:eastAsia="zh-CN"/>
        </w:rPr>
        <w:t xml:space="preserve"> block</w:t>
      </w:r>
      <w:r>
        <w:rPr>
          <w:lang w:eastAsia="zh-CN"/>
        </w:rPr>
        <w:t xml:space="preserve"> </w:t>
      </w:r>
      <w:r w:rsidR="005A3F0C">
        <w:rPr>
          <w:rFonts w:hint="eastAsia"/>
          <w:lang w:eastAsia="zh-CN"/>
        </w:rPr>
        <w:t>seems</w:t>
      </w:r>
      <w:r>
        <w:rPr>
          <w:lang w:eastAsia="zh-CN"/>
        </w:rPr>
        <w:t xml:space="preserve"> </w:t>
      </w:r>
      <w:r w:rsidR="001F7273">
        <w:rPr>
          <w:lang w:eastAsia="zh-CN"/>
        </w:rPr>
        <w:t>reasonable</w:t>
      </w:r>
      <w:r w:rsidR="001F7273"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to improve </w:t>
      </w:r>
      <w:r w:rsidR="00CA0DC2">
        <w:rPr>
          <w:rFonts w:hint="eastAsia"/>
          <w:lang w:eastAsia="zh-CN"/>
        </w:rPr>
        <w:t>Intra</w:t>
      </w:r>
      <w:r>
        <w:rPr>
          <w:lang w:eastAsia="zh-CN"/>
        </w:rPr>
        <w:t xml:space="preserve"> prediction accuracy.</w:t>
      </w:r>
    </w:p>
    <w:p w:rsidR="00A15EC3" w:rsidRDefault="00A05058" w:rsidP="00A15EC3">
      <w:pPr>
        <w:pStyle w:val="2"/>
        <w:rPr>
          <w:lang w:eastAsia="zh-CN"/>
        </w:rPr>
      </w:pPr>
      <w:r>
        <w:rPr>
          <w:rFonts w:hint="eastAsia"/>
          <w:lang w:eastAsia="zh-CN"/>
        </w:rPr>
        <w:t>R</w:t>
      </w:r>
      <w:r w:rsidR="00A15EC3">
        <w:rPr>
          <w:lang w:eastAsia="zh-CN"/>
        </w:rPr>
        <w:t>eference</w:t>
      </w:r>
      <w:r w:rsidR="00A15EC3">
        <w:rPr>
          <w:rFonts w:hint="eastAsia"/>
          <w:lang w:eastAsia="zh-CN"/>
        </w:rPr>
        <w:t xml:space="preserve"> pixel padding with the pixel </w:t>
      </w:r>
      <w:r w:rsidR="00A82B0A">
        <w:rPr>
          <w:rFonts w:hint="eastAsia"/>
          <w:lang w:eastAsia="zh-CN"/>
        </w:rPr>
        <w:t xml:space="preserve">closest </w:t>
      </w:r>
      <w:r w:rsidR="00A15EC3">
        <w:rPr>
          <w:rFonts w:hint="eastAsia"/>
          <w:lang w:eastAsia="zh-CN"/>
        </w:rPr>
        <w:t>to upper-left corner</w:t>
      </w:r>
    </w:p>
    <w:p w:rsidR="003A4A8D" w:rsidRDefault="00224C3F" w:rsidP="00F84D8F">
      <w:pPr>
        <w:jc w:val="both"/>
        <w:rPr>
          <w:lang w:eastAsia="zh-CN"/>
        </w:rPr>
      </w:pPr>
      <w:r>
        <w:rPr>
          <w:lang w:eastAsia="zh-CN"/>
        </w:rPr>
        <w:t>T</w:t>
      </w:r>
      <w:r>
        <w:rPr>
          <w:rFonts w:hint="eastAsia"/>
          <w:lang w:eastAsia="zh-CN"/>
        </w:rPr>
        <w:t xml:space="preserve">he first improvement for </w:t>
      </w:r>
      <w:r w:rsidR="003E4743">
        <w:rPr>
          <w:rFonts w:hint="eastAsia"/>
          <w:lang w:eastAsia="zh-CN"/>
        </w:rPr>
        <w:t>reference pixel</w:t>
      </w:r>
      <w:r>
        <w:rPr>
          <w:rFonts w:hint="eastAsia"/>
          <w:lang w:eastAsia="zh-CN"/>
        </w:rPr>
        <w:t xml:space="preserve"> process</w:t>
      </w:r>
      <w:r w:rsidR="003E4743">
        <w:rPr>
          <w:rFonts w:hint="eastAsia"/>
          <w:lang w:eastAsia="zh-CN"/>
        </w:rPr>
        <w:t>ing</w:t>
      </w:r>
      <w:r>
        <w:rPr>
          <w:rFonts w:hint="eastAsia"/>
          <w:lang w:eastAsia="zh-CN"/>
        </w:rPr>
        <w:t xml:space="preserve"> is </w:t>
      </w:r>
      <w:r w:rsidR="003E4743">
        <w:rPr>
          <w:rFonts w:hint="eastAsia"/>
          <w:lang w:eastAsia="zh-CN"/>
        </w:rPr>
        <w:t xml:space="preserve">to </w:t>
      </w:r>
      <w:r>
        <w:rPr>
          <w:rFonts w:hint="eastAsia"/>
          <w:lang w:eastAsia="zh-CN"/>
        </w:rPr>
        <w:t>us</w:t>
      </w:r>
      <w:r w:rsidR="003E4743">
        <w:rPr>
          <w:rFonts w:hint="eastAsia"/>
          <w:lang w:eastAsia="zh-CN"/>
        </w:rPr>
        <w:t>e</w:t>
      </w:r>
      <w:r>
        <w:rPr>
          <w:rFonts w:hint="eastAsia"/>
          <w:lang w:eastAsia="zh-CN"/>
        </w:rPr>
        <w:t xml:space="preserve"> </w:t>
      </w:r>
      <w:r w:rsidR="003E4743">
        <w:rPr>
          <w:rFonts w:hint="eastAsia"/>
          <w:lang w:eastAsia="zh-CN"/>
        </w:rPr>
        <w:t xml:space="preserve">the </w:t>
      </w:r>
      <w:r w:rsidR="003E4743">
        <w:rPr>
          <w:lang w:eastAsia="zh-CN"/>
        </w:rPr>
        <w:t>value</w:t>
      </w:r>
      <w:r w:rsidR="003E4743">
        <w:rPr>
          <w:rFonts w:hint="eastAsia"/>
          <w:lang w:eastAsia="zh-CN"/>
        </w:rPr>
        <w:t xml:space="preserve"> of </w:t>
      </w:r>
      <w:r>
        <w:rPr>
          <w:rFonts w:hint="eastAsia"/>
          <w:lang w:eastAsia="zh-CN"/>
        </w:rPr>
        <w:t xml:space="preserve">the </w:t>
      </w:r>
      <w:r w:rsidR="00FD5821">
        <w:rPr>
          <w:lang w:eastAsia="zh-CN"/>
        </w:rPr>
        <w:t>available</w:t>
      </w:r>
      <w:r w:rsidR="00FD5821">
        <w:rPr>
          <w:rFonts w:hint="eastAsia"/>
          <w:lang w:eastAsia="zh-CN"/>
        </w:rPr>
        <w:t xml:space="preserve"> </w:t>
      </w:r>
      <w:r>
        <w:rPr>
          <w:lang w:eastAsia="zh-CN"/>
        </w:rPr>
        <w:t>reference</w:t>
      </w:r>
      <w:r>
        <w:rPr>
          <w:rFonts w:hint="eastAsia"/>
          <w:lang w:eastAsia="zh-CN"/>
        </w:rPr>
        <w:t xml:space="preserve"> pixel </w:t>
      </w:r>
      <w:r w:rsidR="003E4743">
        <w:rPr>
          <w:rFonts w:hint="eastAsia"/>
          <w:lang w:eastAsia="zh-CN"/>
        </w:rPr>
        <w:t xml:space="preserve">closest </w:t>
      </w:r>
      <w:r w:rsidR="00FB5D01">
        <w:rPr>
          <w:rFonts w:hint="eastAsia"/>
          <w:lang w:eastAsia="zh-CN"/>
        </w:rPr>
        <w:t>to upper-left corner</w:t>
      </w:r>
      <w:r w:rsidR="00766EE9">
        <w:rPr>
          <w:rFonts w:hint="eastAsia"/>
          <w:lang w:eastAsia="zh-CN"/>
        </w:rPr>
        <w:t xml:space="preserve"> of current block</w:t>
      </w:r>
      <w:r w:rsidR="008608CD">
        <w:rPr>
          <w:rFonts w:hint="eastAsia"/>
          <w:lang w:eastAsia="zh-CN"/>
        </w:rPr>
        <w:t>.</w:t>
      </w:r>
      <w:r w:rsidR="00D705A7">
        <w:rPr>
          <w:rFonts w:hint="eastAsia"/>
          <w:lang w:eastAsia="zh-CN"/>
        </w:rPr>
        <w:t xml:space="preserve"> </w:t>
      </w:r>
      <w:r w:rsidR="00D705A7">
        <w:rPr>
          <w:lang w:eastAsia="zh-CN"/>
        </w:rPr>
        <w:t>T</w:t>
      </w:r>
      <w:r w:rsidR="00D705A7">
        <w:rPr>
          <w:rFonts w:hint="eastAsia"/>
          <w:lang w:eastAsia="zh-CN"/>
        </w:rPr>
        <w:t>his approach has been proposed in JCTVC-D302 in last meeting</w:t>
      </w:r>
      <w:r w:rsidR="00575D2C">
        <w:rPr>
          <w:rFonts w:hint="eastAsia"/>
          <w:lang w:eastAsia="zh-CN"/>
        </w:rPr>
        <w:t xml:space="preserve"> [1]</w:t>
      </w:r>
      <w:r w:rsidR="00D705A7">
        <w:rPr>
          <w:rFonts w:hint="eastAsia"/>
          <w:lang w:eastAsia="zh-CN"/>
        </w:rPr>
        <w:t xml:space="preserve">. </w:t>
      </w:r>
    </w:p>
    <w:p w:rsidR="00D70A3B" w:rsidRDefault="00E61F01" w:rsidP="00F84D8F">
      <w:pPr>
        <w:jc w:val="both"/>
        <w:rPr>
          <w:lang w:eastAsia="zh-CN"/>
        </w:rPr>
      </w:pPr>
      <w:r>
        <w:rPr>
          <w:lang w:eastAsia="zh-CN"/>
        </w:rPr>
        <w:t xml:space="preserve">Figure </w:t>
      </w:r>
      <w:r w:rsidR="000C5E88">
        <w:rPr>
          <w:rFonts w:hint="eastAsia"/>
          <w:lang w:eastAsia="zh-CN"/>
        </w:rPr>
        <w:t>1</w:t>
      </w:r>
      <w:r w:rsidR="00224C3F">
        <w:rPr>
          <w:rFonts w:hint="eastAsia"/>
          <w:lang w:eastAsia="zh-CN"/>
        </w:rPr>
        <w:t>a</w:t>
      </w:r>
      <w:r>
        <w:rPr>
          <w:lang w:eastAsia="zh-CN"/>
        </w:rPr>
        <w:t xml:space="preserve"> shows the </w:t>
      </w:r>
      <w:r w:rsidR="00045E07">
        <w:rPr>
          <w:rFonts w:hint="eastAsia"/>
          <w:lang w:eastAsia="zh-CN"/>
        </w:rPr>
        <w:t>proposed</w:t>
      </w:r>
      <w:r>
        <w:rPr>
          <w:lang w:eastAsia="zh-CN"/>
        </w:rPr>
        <w:t xml:space="preserve"> padding process for the block at top boundary of a slice, where </w:t>
      </w:r>
      <w:r w:rsidR="00DB6955">
        <w:rPr>
          <w:rFonts w:hint="eastAsia"/>
          <w:lang w:eastAsia="zh-CN"/>
        </w:rPr>
        <w:t>its</w:t>
      </w:r>
      <w:r>
        <w:rPr>
          <w:lang w:eastAsia="zh-CN"/>
        </w:rPr>
        <w:t xml:space="preserve"> left neighbor block is available </w:t>
      </w:r>
      <w:r w:rsidR="00DB6955">
        <w:rPr>
          <w:rFonts w:hint="eastAsia"/>
          <w:lang w:eastAsia="zh-CN"/>
        </w:rPr>
        <w:t>while its</w:t>
      </w:r>
      <w:r>
        <w:rPr>
          <w:lang w:eastAsia="zh-CN"/>
        </w:rPr>
        <w:t xml:space="preserve"> upper and upper-left neighbor blocks are not available. The </w:t>
      </w:r>
      <w:r w:rsidR="00181A61">
        <w:rPr>
          <w:rFonts w:hint="eastAsia"/>
          <w:lang w:eastAsia="zh-CN"/>
        </w:rPr>
        <w:t xml:space="preserve">value of the </w:t>
      </w:r>
      <w:r w:rsidR="00CC2DD8">
        <w:rPr>
          <w:rFonts w:hint="eastAsia"/>
          <w:lang w:eastAsia="zh-CN"/>
        </w:rPr>
        <w:t xml:space="preserve">reference </w:t>
      </w:r>
      <w:r>
        <w:rPr>
          <w:lang w:eastAsia="zh-CN"/>
        </w:rPr>
        <w:t xml:space="preserve">pixel </w:t>
      </w:r>
      <w:r w:rsidR="00CC2DD8">
        <w:rPr>
          <w:lang w:eastAsia="zh-CN"/>
        </w:rPr>
        <w:t xml:space="preserve">closest </w:t>
      </w:r>
      <w:r w:rsidR="00692814">
        <w:rPr>
          <w:rFonts w:hint="eastAsia"/>
          <w:lang w:eastAsia="zh-CN"/>
        </w:rPr>
        <w:t>to the upper-left corner</w:t>
      </w:r>
      <w:r>
        <w:rPr>
          <w:lang w:eastAsia="zh-CN"/>
        </w:rPr>
        <w:t xml:space="preserve">, </w:t>
      </w:r>
      <w:r w:rsidR="00181A61">
        <w:rPr>
          <w:rFonts w:hint="eastAsia"/>
          <w:lang w:eastAsia="zh-CN"/>
        </w:rPr>
        <w:t>which is located in</w:t>
      </w:r>
      <w:r>
        <w:rPr>
          <w:lang w:eastAsia="zh-CN"/>
        </w:rPr>
        <w:t xml:space="preserve"> the left neighbor block, is copied to </w:t>
      </w:r>
      <w:r w:rsidR="005D3F45">
        <w:rPr>
          <w:rFonts w:hint="eastAsia"/>
          <w:lang w:eastAsia="zh-CN"/>
        </w:rPr>
        <w:t>form</w:t>
      </w:r>
      <w:r>
        <w:rPr>
          <w:lang w:eastAsia="zh-CN"/>
        </w:rPr>
        <w:t xml:space="preserve"> the </w:t>
      </w:r>
      <w:r>
        <w:rPr>
          <w:rFonts w:hint="eastAsia"/>
          <w:lang w:eastAsia="zh-CN"/>
        </w:rPr>
        <w:t>upper</w:t>
      </w:r>
      <w:r>
        <w:rPr>
          <w:lang w:eastAsia="zh-CN"/>
        </w:rPr>
        <w:t xml:space="preserve"> reference pixels for Intra prediction</w:t>
      </w:r>
      <w:r w:rsidR="00045E07">
        <w:rPr>
          <w:rFonts w:hint="eastAsia"/>
          <w:lang w:eastAsia="zh-CN"/>
        </w:rPr>
        <w:t xml:space="preserve"> of current block</w:t>
      </w:r>
      <w:r>
        <w:rPr>
          <w:lang w:eastAsia="zh-CN"/>
        </w:rPr>
        <w:t xml:space="preserve">. It is noticed that the </w:t>
      </w:r>
      <w:r>
        <w:rPr>
          <w:rFonts w:hint="eastAsia"/>
          <w:lang w:eastAsia="zh-CN"/>
        </w:rPr>
        <w:t>upper</w:t>
      </w:r>
      <w:r>
        <w:rPr>
          <w:lang w:eastAsia="zh-CN"/>
        </w:rPr>
        <w:t>-left corner reference pixel is also padded.</w:t>
      </w:r>
      <w:r w:rsidR="00D70A3B">
        <w:rPr>
          <w:rFonts w:hint="eastAsia"/>
          <w:lang w:eastAsia="zh-CN"/>
        </w:rPr>
        <w:t xml:space="preserve"> </w:t>
      </w:r>
      <w:r w:rsidR="00D70A3B">
        <w:rPr>
          <w:lang w:eastAsia="zh-CN"/>
        </w:rPr>
        <w:t xml:space="preserve">As shown in Fig. </w:t>
      </w:r>
      <w:r w:rsidR="000C5E88">
        <w:rPr>
          <w:rFonts w:hint="eastAsia"/>
          <w:lang w:eastAsia="zh-CN"/>
        </w:rPr>
        <w:t>1</w:t>
      </w:r>
      <w:r w:rsidR="00D70A3B">
        <w:rPr>
          <w:lang w:eastAsia="zh-CN"/>
        </w:rPr>
        <w:t xml:space="preserve">b, similar padding process can be applied for the block at left boundary of a slice, where the left and upper-left neighbor blocks are not available while </w:t>
      </w:r>
      <w:r w:rsidR="00E54D2F">
        <w:rPr>
          <w:rFonts w:hint="eastAsia"/>
          <w:lang w:eastAsia="zh-CN"/>
        </w:rPr>
        <w:t>the</w:t>
      </w:r>
      <w:r w:rsidR="00D70A3B">
        <w:rPr>
          <w:lang w:eastAsia="zh-CN"/>
        </w:rPr>
        <w:t xml:space="preserve"> upper neighbor block is available.</w:t>
      </w:r>
    </w:p>
    <w:p w:rsidR="00E61F01" w:rsidRDefault="00E61F01" w:rsidP="00E61F01">
      <w:pPr>
        <w:jc w:val="center"/>
        <w:rPr>
          <w:noProof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2620645" cy="2220595"/>
            <wp:effectExtent l="19050" t="0" r="825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2720">
        <w:rPr>
          <w:noProof/>
          <w:lang w:eastAsia="zh-CN"/>
        </w:rPr>
        <w:drawing>
          <wp:inline distT="0" distB="0" distL="0" distR="0">
            <wp:extent cx="2522765" cy="2528766"/>
            <wp:effectExtent l="0" t="0" r="0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896" cy="2530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F01" w:rsidRDefault="00624A33" w:rsidP="00E61F01">
      <w:pPr>
        <w:pStyle w:val="ab"/>
        <w:numPr>
          <w:ilvl w:val="0"/>
          <w:numId w:val="19"/>
        </w:numPr>
        <w:ind w:firstLineChars="0"/>
        <w:jc w:val="center"/>
        <w:rPr>
          <w:lang w:eastAsia="zh-CN"/>
        </w:rPr>
      </w:pPr>
      <w:r>
        <w:rPr>
          <w:lang w:eastAsia="zh-CN"/>
        </w:rPr>
        <w:t>P</w:t>
      </w:r>
      <w:r>
        <w:rPr>
          <w:rFonts w:hint="eastAsia"/>
          <w:lang w:eastAsia="zh-CN"/>
        </w:rPr>
        <w:t>adding process for t</w:t>
      </w:r>
      <w:r w:rsidR="00E61F01">
        <w:rPr>
          <w:lang w:eastAsia="zh-CN"/>
        </w:rPr>
        <w:t xml:space="preserve">op boundary block </w:t>
      </w:r>
      <w:r w:rsidR="00E61F01">
        <w:rPr>
          <w:lang w:eastAsia="zh-CN"/>
        </w:rPr>
        <w:tab/>
        <w:t xml:space="preserve">    b) </w:t>
      </w:r>
      <w:r w:rsidR="00F3386B">
        <w:rPr>
          <w:lang w:eastAsia="zh-CN"/>
        </w:rPr>
        <w:t>P</w:t>
      </w:r>
      <w:r w:rsidR="00F3386B">
        <w:rPr>
          <w:rFonts w:hint="eastAsia"/>
          <w:lang w:eastAsia="zh-CN"/>
        </w:rPr>
        <w:t>adding process</w:t>
      </w:r>
      <w:r w:rsidR="00F3386B">
        <w:rPr>
          <w:lang w:eastAsia="zh-CN"/>
        </w:rPr>
        <w:t xml:space="preserve"> </w:t>
      </w:r>
      <w:r w:rsidR="00F3386B">
        <w:rPr>
          <w:rFonts w:hint="eastAsia"/>
          <w:lang w:eastAsia="zh-CN"/>
        </w:rPr>
        <w:t>for l</w:t>
      </w:r>
      <w:r w:rsidR="00E61F01">
        <w:rPr>
          <w:lang w:eastAsia="zh-CN"/>
        </w:rPr>
        <w:t>eft boundary block</w:t>
      </w:r>
    </w:p>
    <w:p w:rsidR="00E61F01" w:rsidRDefault="00E61F01" w:rsidP="00E61F01">
      <w:pPr>
        <w:jc w:val="center"/>
        <w:rPr>
          <w:lang w:eastAsia="zh-CN"/>
        </w:rPr>
      </w:pPr>
      <w:proofErr w:type="gramStart"/>
      <w:r>
        <w:rPr>
          <w:lang w:eastAsia="zh-CN"/>
        </w:rPr>
        <w:t xml:space="preserve">Fig. </w:t>
      </w:r>
      <w:r w:rsidR="00B51F95">
        <w:rPr>
          <w:rFonts w:hint="eastAsia"/>
          <w:lang w:eastAsia="zh-CN"/>
        </w:rPr>
        <w:t>1</w:t>
      </w:r>
      <w:r w:rsidR="004C3314">
        <w:rPr>
          <w:rFonts w:hint="eastAsia"/>
          <w:lang w:eastAsia="zh-CN"/>
        </w:rPr>
        <w:t>.</w:t>
      </w:r>
      <w:proofErr w:type="gramEnd"/>
      <w:r>
        <w:rPr>
          <w:lang w:eastAsia="zh-CN"/>
        </w:rPr>
        <w:t xml:space="preserve"> </w:t>
      </w:r>
      <w:r w:rsidR="004C3314">
        <w:rPr>
          <w:rFonts w:hint="eastAsia"/>
          <w:lang w:eastAsia="zh-CN"/>
        </w:rPr>
        <w:t>Reference pixel p</w:t>
      </w:r>
      <w:r>
        <w:rPr>
          <w:lang w:eastAsia="zh-CN"/>
        </w:rPr>
        <w:t xml:space="preserve">adding for </w:t>
      </w:r>
      <w:r w:rsidR="00624A33">
        <w:rPr>
          <w:rFonts w:hint="eastAsia"/>
          <w:lang w:eastAsia="zh-CN"/>
        </w:rPr>
        <w:t xml:space="preserve">slice </w:t>
      </w:r>
      <w:r>
        <w:rPr>
          <w:lang w:eastAsia="zh-CN"/>
        </w:rPr>
        <w:t>boundary block</w:t>
      </w:r>
      <w:r w:rsidR="008832D5">
        <w:rPr>
          <w:rFonts w:hint="eastAsia"/>
          <w:lang w:eastAsia="zh-CN"/>
        </w:rPr>
        <w:t>s</w:t>
      </w:r>
    </w:p>
    <w:p w:rsidR="00C31716" w:rsidRDefault="00C31716" w:rsidP="00C31716">
      <w:pPr>
        <w:jc w:val="both"/>
        <w:rPr>
          <w:lang w:eastAsia="zh-CN"/>
        </w:rPr>
      </w:pPr>
    </w:p>
    <w:p w:rsidR="00C31716" w:rsidRDefault="00AE0348" w:rsidP="00C31716">
      <w:pPr>
        <w:jc w:val="both"/>
        <w:rPr>
          <w:lang w:eastAsia="zh-CN"/>
        </w:rPr>
      </w:pPr>
      <w:r>
        <w:rPr>
          <w:lang w:eastAsia="zh-CN"/>
        </w:rPr>
        <w:t>F</w:t>
      </w:r>
      <w:r>
        <w:rPr>
          <w:rFonts w:hint="eastAsia"/>
          <w:lang w:eastAsia="zh-CN"/>
        </w:rPr>
        <w:t xml:space="preserve">or </w:t>
      </w:r>
      <w:r w:rsidR="0095571F">
        <w:rPr>
          <w:rFonts w:hint="eastAsia"/>
          <w:lang w:eastAsia="zh-CN"/>
        </w:rPr>
        <w:t>better u</w:t>
      </w:r>
      <w:r>
        <w:rPr>
          <w:rFonts w:hint="eastAsia"/>
          <w:lang w:eastAsia="zh-CN"/>
        </w:rPr>
        <w:t>nderstand</w:t>
      </w:r>
      <w:r w:rsidR="0095571F">
        <w:rPr>
          <w:rFonts w:hint="eastAsia"/>
          <w:lang w:eastAsia="zh-CN"/>
        </w:rPr>
        <w:t>ing</w:t>
      </w:r>
      <w:r>
        <w:rPr>
          <w:rFonts w:hint="eastAsia"/>
          <w:lang w:eastAsia="zh-CN"/>
        </w:rPr>
        <w:t xml:space="preserve"> the </w:t>
      </w:r>
      <w:r w:rsidR="00037C74">
        <w:rPr>
          <w:rFonts w:hint="eastAsia"/>
          <w:lang w:eastAsia="zh-CN"/>
        </w:rPr>
        <w:t>padding process</w:t>
      </w:r>
      <w:r>
        <w:rPr>
          <w:rFonts w:hint="eastAsia"/>
          <w:lang w:eastAsia="zh-CN"/>
        </w:rPr>
        <w:t xml:space="preserve">, </w:t>
      </w:r>
      <w:r w:rsidR="0095571F">
        <w:rPr>
          <w:rFonts w:hint="eastAsia"/>
          <w:lang w:eastAsia="zh-CN"/>
        </w:rPr>
        <w:t xml:space="preserve">the </w:t>
      </w:r>
      <w:r>
        <w:rPr>
          <w:rFonts w:hint="eastAsia"/>
          <w:lang w:eastAsia="zh-CN"/>
        </w:rPr>
        <w:t>following paragraph</w:t>
      </w:r>
      <w:r w:rsidR="00596448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</w:t>
      </w:r>
      <w:r w:rsidR="0095571F">
        <w:rPr>
          <w:rFonts w:hint="eastAsia"/>
          <w:lang w:eastAsia="zh-CN"/>
        </w:rPr>
        <w:t xml:space="preserve">further </w:t>
      </w:r>
      <w:r w:rsidR="002510C4">
        <w:rPr>
          <w:rFonts w:hint="eastAsia"/>
          <w:lang w:eastAsia="zh-CN"/>
        </w:rPr>
        <w:t>summar</w:t>
      </w:r>
      <w:r w:rsidR="00596448">
        <w:rPr>
          <w:rFonts w:hint="eastAsia"/>
          <w:lang w:eastAsia="zh-CN"/>
        </w:rPr>
        <w:t>y</w:t>
      </w:r>
      <w:r>
        <w:rPr>
          <w:rFonts w:hint="eastAsia"/>
          <w:lang w:eastAsia="zh-CN"/>
        </w:rPr>
        <w:t xml:space="preserve"> </w:t>
      </w:r>
      <w:r w:rsidR="002510C4">
        <w:rPr>
          <w:rFonts w:hint="eastAsia"/>
          <w:lang w:eastAsia="zh-CN"/>
        </w:rPr>
        <w:t xml:space="preserve">the details of </w:t>
      </w:r>
      <w:r w:rsidR="00840B5E">
        <w:rPr>
          <w:lang w:eastAsia="zh-CN"/>
        </w:rPr>
        <w:t>reference</w:t>
      </w:r>
      <w:r w:rsidR="00840B5E">
        <w:rPr>
          <w:rFonts w:hint="eastAsia"/>
          <w:lang w:eastAsia="zh-CN"/>
        </w:rPr>
        <w:t xml:space="preserve"> pixel </w:t>
      </w:r>
      <w:r>
        <w:rPr>
          <w:rFonts w:hint="eastAsia"/>
          <w:lang w:eastAsia="zh-CN"/>
        </w:rPr>
        <w:t xml:space="preserve">padding </w:t>
      </w:r>
      <w:r w:rsidR="00840B5E">
        <w:rPr>
          <w:rFonts w:hint="eastAsia"/>
          <w:lang w:eastAsia="zh-CN"/>
        </w:rPr>
        <w:t>for differen</w:t>
      </w:r>
      <w:r w:rsidR="002510C4">
        <w:rPr>
          <w:rFonts w:hint="eastAsia"/>
          <w:lang w:eastAsia="zh-CN"/>
        </w:rPr>
        <w:t>t</w:t>
      </w:r>
      <w:r w:rsidR="00840B5E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cases.</w:t>
      </w:r>
    </w:p>
    <w:p w:rsidR="00596448" w:rsidRDefault="002510C4" w:rsidP="00C31716">
      <w:pPr>
        <w:jc w:val="both"/>
        <w:rPr>
          <w:i/>
          <w:lang w:eastAsia="zh-CN"/>
        </w:rPr>
      </w:pPr>
      <w:r w:rsidRPr="001D1674">
        <w:rPr>
          <w:i/>
          <w:lang w:eastAsia="zh-CN"/>
        </w:rPr>
        <w:t>I</w:t>
      </w:r>
      <w:r w:rsidRPr="001D1674">
        <w:rPr>
          <w:rFonts w:hint="eastAsia"/>
          <w:i/>
          <w:lang w:eastAsia="zh-CN"/>
        </w:rPr>
        <w:t xml:space="preserve">f both left </w:t>
      </w:r>
      <w:r w:rsidR="00D36070" w:rsidRPr="001D1674">
        <w:rPr>
          <w:rFonts w:hint="eastAsia"/>
          <w:i/>
          <w:lang w:eastAsia="zh-CN"/>
        </w:rPr>
        <w:t xml:space="preserve">and upper </w:t>
      </w:r>
      <w:r w:rsidRPr="001D1674">
        <w:rPr>
          <w:rFonts w:hint="eastAsia"/>
          <w:i/>
          <w:lang w:eastAsia="zh-CN"/>
        </w:rPr>
        <w:t>neighbor block</w:t>
      </w:r>
      <w:r w:rsidR="00D36070" w:rsidRPr="001D1674">
        <w:rPr>
          <w:rFonts w:hint="eastAsia"/>
          <w:i/>
          <w:lang w:eastAsia="zh-CN"/>
        </w:rPr>
        <w:t>s</w:t>
      </w:r>
      <w:r w:rsidRPr="001D1674">
        <w:rPr>
          <w:rFonts w:hint="eastAsia"/>
          <w:i/>
          <w:lang w:eastAsia="zh-CN"/>
        </w:rPr>
        <w:t xml:space="preserve"> are not available, both left and upper </w:t>
      </w:r>
      <w:r w:rsidRPr="001D1674">
        <w:rPr>
          <w:i/>
          <w:lang w:eastAsia="zh-CN"/>
        </w:rPr>
        <w:t>reference</w:t>
      </w:r>
      <w:r w:rsidRPr="001D1674">
        <w:rPr>
          <w:rFonts w:hint="eastAsia"/>
          <w:i/>
          <w:lang w:eastAsia="zh-CN"/>
        </w:rPr>
        <w:t xml:space="preserve"> pixels of current block are padded with DC value.</w:t>
      </w:r>
      <w:r w:rsidR="00596448">
        <w:rPr>
          <w:rFonts w:hint="eastAsia"/>
          <w:i/>
          <w:lang w:eastAsia="zh-CN"/>
        </w:rPr>
        <w:t xml:space="preserve"> </w:t>
      </w:r>
    </w:p>
    <w:p w:rsidR="002510C4" w:rsidRPr="001D1674" w:rsidRDefault="002510C4" w:rsidP="00C31716">
      <w:pPr>
        <w:jc w:val="both"/>
        <w:rPr>
          <w:i/>
          <w:lang w:eastAsia="zh-CN"/>
        </w:rPr>
      </w:pPr>
      <w:r w:rsidRPr="001D1674">
        <w:rPr>
          <w:i/>
          <w:lang w:eastAsia="zh-CN"/>
        </w:rPr>
        <w:t>I</w:t>
      </w:r>
      <w:r w:rsidRPr="001D1674">
        <w:rPr>
          <w:rFonts w:hint="eastAsia"/>
          <w:i/>
          <w:lang w:eastAsia="zh-CN"/>
        </w:rPr>
        <w:t xml:space="preserve">f left </w:t>
      </w:r>
      <w:r w:rsidR="001C75DB" w:rsidRPr="001D1674">
        <w:rPr>
          <w:rFonts w:hint="eastAsia"/>
          <w:i/>
          <w:lang w:eastAsia="zh-CN"/>
        </w:rPr>
        <w:t xml:space="preserve">neighbor </w:t>
      </w:r>
      <w:r w:rsidRPr="001D1674">
        <w:rPr>
          <w:rFonts w:hint="eastAsia"/>
          <w:i/>
          <w:lang w:eastAsia="zh-CN"/>
        </w:rPr>
        <w:t>block</w:t>
      </w:r>
      <w:r w:rsidR="001C75DB" w:rsidRPr="001D1674">
        <w:rPr>
          <w:rFonts w:hint="eastAsia"/>
          <w:i/>
          <w:lang w:eastAsia="zh-CN"/>
        </w:rPr>
        <w:t xml:space="preserve"> is not </w:t>
      </w:r>
      <w:r w:rsidR="001C75DB" w:rsidRPr="001D1674">
        <w:rPr>
          <w:i/>
          <w:lang w:eastAsia="zh-CN"/>
        </w:rPr>
        <w:t>available</w:t>
      </w:r>
      <w:r w:rsidR="001C75DB" w:rsidRPr="001D1674">
        <w:rPr>
          <w:rFonts w:hint="eastAsia"/>
          <w:i/>
          <w:lang w:eastAsia="zh-CN"/>
        </w:rPr>
        <w:t xml:space="preserve"> while upper neighbor block is available, the left reference pixels of current block are padded with the pixel closest to upper-left corner from the upper block.</w:t>
      </w:r>
    </w:p>
    <w:p w:rsidR="000705EE" w:rsidRPr="001D1674" w:rsidRDefault="000705EE" w:rsidP="000705EE">
      <w:pPr>
        <w:jc w:val="both"/>
        <w:rPr>
          <w:i/>
          <w:lang w:eastAsia="zh-CN"/>
        </w:rPr>
      </w:pPr>
      <w:r w:rsidRPr="001D1674">
        <w:rPr>
          <w:i/>
          <w:lang w:eastAsia="zh-CN"/>
        </w:rPr>
        <w:t>I</w:t>
      </w:r>
      <w:r w:rsidRPr="001D1674">
        <w:rPr>
          <w:rFonts w:hint="eastAsia"/>
          <w:i/>
          <w:lang w:eastAsia="zh-CN"/>
        </w:rPr>
        <w:t xml:space="preserve">f left neighbor block is </w:t>
      </w:r>
      <w:r w:rsidRPr="001D1674">
        <w:rPr>
          <w:i/>
          <w:lang w:eastAsia="zh-CN"/>
        </w:rPr>
        <w:t>available</w:t>
      </w:r>
      <w:r w:rsidRPr="001D1674">
        <w:rPr>
          <w:rFonts w:hint="eastAsia"/>
          <w:i/>
          <w:lang w:eastAsia="zh-CN"/>
        </w:rPr>
        <w:t xml:space="preserve"> while upper neighbor block is not available, the upper reference pixels of current block are padded with the pixel closest to upper-left corner from the left block.</w:t>
      </w:r>
    </w:p>
    <w:p w:rsidR="000705EE" w:rsidRPr="001D1674" w:rsidRDefault="000705EE" w:rsidP="000705EE">
      <w:pPr>
        <w:jc w:val="both"/>
        <w:rPr>
          <w:i/>
          <w:lang w:eastAsia="zh-CN"/>
        </w:rPr>
      </w:pPr>
      <w:r w:rsidRPr="001D1674">
        <w:rPr>
          <w:i/>
          <w:lang w:eastAsia="zh-CN"/>
        </w:rPr>
        <w:t>I</w:t>
      </w:r>
      <w:r w:rsidRPr="001D1674">
        <w:rPr>
          <w:rFonts w:hint="eastAsia"/>
          <w:i/>
          <w:lang w:eastAsia="zh-CN"/>
        </w:rPr>
        <w:t>f both left</w:t>
      </w:r>
      <w:r w:rsidR="00152D37" w:rsidRPr="001D1674">
        <w:rPr>
          <w:rFonts w:hint="eastAsia"/>
          <w:i/>
          <w:lang w:eastAsia="zh-CN"/>
        </w:rPr>
        <w:t xml:space="preserve"> and upper</w:t>
      </w:r>
      <w:r w:rsidRPr="001D1674">
        <w:rPr>
          <w:rFonts w:hint="eastAsia"/>
          <w:i/>
          <w:lang w:eastAsia="zh-CN"/>
        </w:rPr>
        <w:t xml:space="preserve"> neighbor block</w:t>
      </w:r>
      <w:r w:rsidR="00152D37" w:rsidRPr="001D1674">
        <w:rPr>
          <w:rFonts w:hint="eastAsia"/>
          <w:i/>
          <w:lang w:eastAsia="zh-CN"/>
        </w:rPr>
        <w:t>s</w:t>
      </w:r>
      <w:r w:rsidRPr="001D1674">
        <w:rPr>
          <w:rFonts w:hint="eastAsia"/>
          <w:i/>
          <w:lang w:eastAsia="zh-CN"/>
        </w:rPr>
        <w:t xml:space="preserve"> are available, no padding process is required.</w:t>
      </w:r>
    </w:p>
    <w:p w:rsidR="001D1674" w:rsidRDefault="001D1674" w:rsidP="000705EE">
      <w:pPr>
        <w:jc w:val="both"/>
        <w:rPr>
          <w:lang w:eastAsia="zh-CN"/>
        </w:rPr>
      </w:pPr>
    </w:p>
    <w:p w:rsidR="00F10FBC" w:rsidRDefault="00C21D33" w:rsidP="003D1C0E">
      <w:pPr>
        <w:pStyle w:val="2"/>
        <w:rPr>
          <w:lang w:eastAsia="zh-CN"/>
        </w:rPr>
      </w:pPr>
      <w:r>
        <w:rPr>
          <w:rFonts w:hint="eastAsia"/>
          <w:lang w:eastAsia="zh-CN"/>
        </w:rPr>
        <w:t>R</w:t>
      </w:r>
      <w:r w:rsidR="00F10FBC">
        <w:rPr>
          <w:lang w:eastAsia="zh-CN"/>
        </w:rPr>
        <w:t>eference</w:t>
      </w:r>
      <w:r w:rsidR="00F10FBC">
        <w:rPr>
          <w:rFonts w:hint="eastAsia"/>
          <w:lang w:eastAsia="zh-CN"/>
        </w:rPr>
        <w:t xml:space="preserve"> pixel </w:t>
      </w:r>
      <w:r w:rsidR="00EC4FE1">
        <w:rPr>
          <w:rFonts w:hint="eastAsia"/>
          <w:lang w:eastAsia="zh-CN"/>
        </w:rPr>
        <w:t>generation</w:t>
      </w:r>
      <w:r w:rsidR="00F10FBC">
        <w:rPr>
          <w:rFonts w:hint="eastAsia"/>
          <w:lang w:eastAsia="zh-CN"/>
        </w:rPr>
        <w:t xml:space="preserve"> </w:t>
      </w:r>
      <w:r w:rsidR="00EC4FE1">
        <w:rPr>
          <w:rFonts w:hint="eastAsia"/>
          <w:lang w:eastAsia="zh-CN"/>
        </w:rPr>
        <w:t xml:space="preserve">by projecting available </w:t>
      </w:r>
      <w:r w:rsidR="00EC4FE1">
        <w:rPr>
          <w:lang w:eastAsia="zh-CN"/>
        </w:rPr>
        <w:t>reference</w:t>
      </w:r>
      <w:r w:rsidR="00EC4FE1">
        <w:rPr>
          <w:rFonts w:hint="eastAsia"/>
          <w:lang w:eastAsia="zh-CN"/>
        </w:rPr>
        <w:t xml:space="preserve"> side</w:t>
      </w:r>
    </w:p>
    <w:p w:rsidR="00DE296D" w:rsidRDefault="00AC2941" w:rsidP="006829CA">
      <w:pPr>
        <w:jc w:val="both"/>
        <w:rPr>
          <w:lang w:eastAsia="zh-CN"/>
        </w:rPr>
      </w:pPr>
      <w:r>
        <w:rPr>
          <w:lang w:eastAsia="zh-CN"/>
        </w:rPr>
        <w:t>T</w:t>
      </w:r>
      <w:r>
        <w:rPr>
          <w:rFonts w:hint="eastAsia"/>
          <w:lang w:eastAsia="zh-CN"/>
        </w:rPr>
        <w:t xml:space="preserve">he second improvement for </w:t>
      </w:r>
      <w:r w:rsidR="00E21616">
        <w:rPr>
          <w:lang w:eastAsia="zh-CN"/>
        </w:rPr>
        <w:t>reference</w:t>
      </w:r>
      <w:r w:rsidR="00E21616">
        <w:rPr>
          <w:rFonts w:hint="eastAsia"/>
          <w:lang w:eastAsia="zh-CN"/>
        </w:rPr>
        <w:t xml:space="preserve"> pixel </w:t>
      </w:r>
      <w:r>
        <w:rPr>
          <w:rFonts w:hint="eastAsia"/>
          <w:lang w:eastAsia="zh-CN"/>
        </w:rPr>
        <w:t>process</w:t>
      </w:r>
      <w:r w:rsidR="00E21616">
        <w:rPr>
          <w:rFonts w:hint="eastAsia"/>
          <w:lang w:eastAsia="zh-CN"/>
        </w:rPr>
        <w:t>ing</w:t>
      </w:r>
      <w:r>
        <w:rPr>
          <w:rFonts w:hint="eastAsia"/>
          <w:lang w:eastAsia="zh-CN"/>
        </w:rPr>
        <w:t xml:space="preserve"> is </w:t>
      </w:r>
      <w:r w:rsidR="00EA12AB">
        <w:rPr>
          <w:rFonts w:hint="eastAsia"/>
          <w:lang w:eastAsia="zh-CN"/>
        </w:rPr>
        <w:t xml:space="preserve">to </w:t>
      </w:r>
      <w:r>
        <w:rPr>
          <w:rFonts w:hint="eastAsia"/>
          <w:lang w:eastAsia="zh-CN"/>
        </w:rPr>
        <w:t>us</w:t>
      </w:r>
      <w:r w:rsidR="00EA12AB">
        <w:rPr>
          <w:rFonts w:hint="eastAsia"/>
          <w:lang w:eastAsia="zh-CN"/>
        </w:rPr>
        <w:t>e</w:t>
      </w:r>
      <w:r>
        <w:rPr>
          <w:rFonts w:hint="eastAsia"/>
          <w:lang w:eastAsia="zh-CN"/>
        </w:rPr>
        <w:t xml:space="preserve"> the </w:t>
      </w:r>
      <w:r>
        <w:rPr>
          <w:lang w:eastAsia="zh-CN"/>
        </w:rPr>
        <w:t>reference</w:t>
      </w:r>
      <w:r>
        <w:rPr>
          <w:rFonts w:hint="eastAsia"/>
          <w:lang w:eastAsia="zh-CN"/>
        </w:rPr>
        <w:t xml:space="preserve"> pixel</w:t>
      </w:r>
      <w:r w:rsidR="00E21616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</w:t>
      </w:r>
      <w:r w:rsidR="00E21616">
        <w:rPr>
          <w:rFonts w:hint="eastAsia"/>
          <w:lang w:eastAsia="zh-CN"/>
        </w:rPr>
        <w:t xml:space="preserve">generated by projecting the </w:t>
      </w:r>
      <w:r w:rsidR="00DE296D">
        <w:rPr>
          <w:rFonts w:hint="eastAsia"/>
          <w:lang w:eastAsia="zh-CN"/>
        </w:rPr>
        <w:t xml:space="preserve">available </w:t>
      </w:r>
      <w:r w:rsidR="00E21616">
        <w:rPr>
          <w:lang w:eastAsia="zh-CN"/>
        </w:rPr>
        <w:t>reference</w:t>
      </w:r>
      <w:r w:rsidR="00E21616">
        <w:rPr>
          <w:rFonts w:hint="eastAsia"/>
          <w:lang w:eastAsia="zh-CN"/>
        </w:rPr>
        <w:t xml:space="preserve"> </w:t>
      </w:r>
      <w:r w:rsidR="00C21D33">
        <w:rPr>
          <w:rFonts w:hint="eastAsia"/>
          <w:lang w:eastAsia="zh-CN"/>
        </w:rPr>
        <w:t>side</w:t>
      </w:r>
      <w:r>
        <w:rPr>
          <w:rFonts w:hint="eastAsia"/>
          <w:lang w:eastAsia="zh-CN"/>
        </w:rPr>
        <w:t xml:space="preserve"> in case of </w:t>
      </w:r>
      <w:r w:rsidR="00BA0F5C">
        <w:rPr>
          <w:rFonts w:hint="eastAsia"/>
          <w:lang w:eastAsia="zh-CN"/>
        </w:rPr>
        <w:t xml:space="preserve">Intra prediction with </w:t>
      </w:r>
      <w:r>
        <w:rPr>
          <w:rFonts w:hint="eastAsia"/>
          <w:lang w:eastAsia="zh-CN"/>
        </w:rPr>
        <w:t>positive directions.</w:t>
      </w:r>
      <w:r w:rsidR="00EA12AB">
        <w:rPr>
          <w:rFonts w:hint="eastAsia"/>
          <w:lang w:eastAsia="zh-CN"/>
        </w:rPr>
        <w:t xml:space="preserve"> </w:t>
      </w:r>
    </w:p>
    <w:p w:rsidR="006829CA" w:rsidRPr="00AC2941" w:rsidRDefault="006829CA" w:rsidP="006829CA">
      <w:pPr>
        <w:jc w:val="both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 xml:space="preserve">s </w:t>
      </w:r>
      <w:r>
        <w:rPr>
          <w:lang w:eastAsia="zh-CN"/>
        </w:rPr>
        <w:t>shown</w:t>
      </w:r>
      <w:r>
        <w:rPr>
          <w:rFonts w:hint="eastAsia"/>
          <w:lang w:eastAsia="zh-CN"/>
        </w:rPr>
        <w:t xml:space="preserve"> in Figure </w:t>
      </w:r>
      <w:r w:rsidR="00994A4A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, </w:t>
      </w:r>
      <w:r w:rsidR="00994A4A">
        <w:rPr>
          <w:rFonts w:hint="eastAsia"/>
          <w:lang w:eastAsia="zh-CN"/>
        </w:rPr>
        <w:t xml:space="preserve">Intra </w:t>
      </w:r>
      <w:r w:rsidR="00686BD5">
        <w:rPr>
          <w:rFonts w:hint="eastAsia"/>
          <w:lang w:eastAsia="zh-CN"/>
        </w:rPr>
        <w:t xml:space="preserve">prediction direction for </w:t>
      </w:r>
      <w:r w:rsidR="00686BD5">
        <w:rPr>
          <w:lang w:eastAsia="zh-CN"/>
        </w:rPr>
        <w:t>current</w:t>
      </w:r>
      <w:r w:rsidR="00686BD5">
        <w:rPr>
          <w:rFonts w:hint="eastAsia"/>
          <w:lang w:eastAsia="zh-CN"/>
        </w:rPr>
        <w:t xml:space="preserve"> block is positive direction from upper-right to below-left, and </w:t>
      </w:r>
      <w:r w:rsidR="00994A4A">
        <w:rPr>
          <w:rFonts w:hint="eastAsia"/>
          <w:lang w:eastAsia="zh-CN"/>
        </w:rPr>
        <w:t xml:space="preserve">its upper neighbor block is unavailable while </w:t>
      </w:r>
      <w:r w:rsidR="00686BD5">
        <w:rPr>
          <w:rFonts w:hint="eastAsia"/>
          <w:lang w:eastAsia="zh-CN"/>
        </w:rPr>
        <w:t>its</w:t>
      </w:r>
      <w:r w:rsidR="00FB426D">
        <w:rPr>
          <w:rFonts w:hint="eastAsia"/>
          <w:lang w:eastAsia="zh-CN"/>
        </w:rPr>
        <w:t xml:space="preserve"> left </w:t>
      </w:r>
      <w:r w:rsidR="00994A4A">
        <w:rPr>
          <w:rFonts w:hint="eastAsia"/>
          <w:lang w:eastAsia="zh-CN"/>
        </w:rPr>
        <w:t>reference side</w:t>
      </w:r>
      <w:r w:rsidR="00FB426D">
        <w:rPr>
          <w:rFonts w:hint="eastAsia"/>
          <w:lang w:eastAsia="zh-CN"/>
        </w:rPr>
        <w:t xml:space="preserve"> is </w:t>
      </w:r>
      <w:r w:rsidR="00FB426D">
        <w:rPr>
          <w:lang w:eastAsia="zh-CN"/>
        </w:rPr>
        <w:t>available</w:t>
      </w:r>
      <w:r w:rsidR="00686BD5">
        <w:rPr>
          <w:rFonts w:hint="eastAsia"/>
          <w:lang w:eastAsia="zh-CN"/>
        </w:rPr>
        <w:t>.</w:t>
      </w:r>
      <w:r w:rsidR="00890A53">
        <w:rPr>
          <w:rFonts w:hint="eastAsia"/>
          <w:lang w:eastAsia="zh-CN"/>
        </w:rPr>
        <w:t xml:space="preserve"> </w:t>
      </w:r>
      <w:r w:rsidR="00890A53">
        <w:rPr>
          <w:lang w:eastAsia="zh-CN"/>
        </w:rPr>
        <w:t>I</w:t>
      </w:r>
      <w:r w:rsidR="00890A53">
        <w:rPr>
          <w:rFonts w:hint="eastAsia"/>
          <w:lang w:eastAsia="zh-CN"/>
        </w:rPr>
        <w:t xml:space="preserve">n this case, </w:t>
      </w:r>
      <w:r w:rsidR="00EA12AB">
        <w:rPr>
          <w:rFonts w:hint="eastAsia"/>
          <w:lang w:eastAsia="zh-CN"/>
        </w:rPr>
        <w:t xml:space="preserve">the left </w:t>
      </w:r>
      <w:r w:rsidR="00994A4A">
        <w:rPr>
          <w:lang w:eastAsia="zh-CN"/>
        </w:rPr>
        <w:t>reference</w:t>
      </w:r>
      <w:r w:rsidR="00994A4A">
        <w:rPr>
          <w:rFonts w:hint="eastAsia"/>
          <w:lang w:eastAsia="zh-CN"/>
        </w:rPr>
        <w:t xml:space="preserve"> </w:t>
      </w:r>
      <w:r w:rsidR="00EA12AB">
        <w:rPr>
          <w:rFonts w:hint="eastAsia"/>
          <w:lang w:eastAsia="zh-CN"/>
        </w:rPr>
        <w:t>side</w:t>
      </w:r>
      <w:r w:rsidR="00890A53">
        <w:rPr>
          <w:rFonts w:hint="eastAsia"/>
          <w:lang w:eastAsia="zh-CN"/>
        </w:rPr>
        <w:t xml:space="preserve"> </w:t>
      </w:r>
      <w:r w:rsidR="00EA12AB">
        <w:rPr>
          <w:rFonts w:hint="eastAsia"/>
          <w:lang w:eastAsia="zh-CN"/>
        </w:rPr>
        <w:t xml:space="preserve">can be </w:t>
      </w:r>
      <w:r w:rsidR="00890A53">
        <w:rPr>
          <w:rFonts w:hint="eastAsia"/>
          <w:lang w:eastAsia="zh-CN"/>
        </w:rPr>
        <w:t xml:space="preserve">projected to generate </w:t>
      </w:r>
      <w:r w:rsidR="00994A4A">
        <w:rPr>
          <w:rFonts w:hint="eastAsia"/>
          <w:lang w:eastAsia="zh-CN"/>
        </w:rPr>
        <w:t xml:space="preserve">the </w:t>
      </w:r>
      <w:r w:rsidR="00890A53">
        <w:rPr>
          <w:rFonts w:hint="eastAsia"/>
          <w:lang w:eastAsia="zh-CN"/>
        </w:rPr>
        <w:t xml:space="preserve">upper </w:t>
      </w:r>
      <w:r w:rsidR="00890A53">
        <w:rPr>
          <w:lang w:eastAsia="zh-CN"/>
        </w:rPr>
        <w:t>reference</w:t>
      </w:r>
      <w:r w:rsidR="00890A53">
        <w:rPr>
          <w:rFonts w:hint="eastAsia"/>
          <w:lang w:eastAsia="zh-CN"/>
        </w:rPr>
        <w:t xml:space="preserve"> pixel</w:t>
      </w:r>
      <w:r w:rsidR="00EA12AB">
        <w:rPr>
          <w:rFonts w:hint="eastAsia"/>
          <w:lang w:eastAsia="zh-CN"/>
        </w:rPr>
        <w:t>s</w:t>
      </w:r>
      <w:r w:rsidR="00890A53">
        <w:rPr>
          <w:rFonts w:hint="eastAsia"/>
          <w:lang w:eastAsia="zh-CN"/>
        </w:rPr>
        <w:t xml:space="preserve"> according to the </w:t>
      </w:r>
      <w:r w:rsidR="00550E27" w:rsidRPr="00550E27">
        <w:rPr>
          <w:lang w:eastAsia="zh-CN"/>
        </w:rPr>
        <w:t>inversed</w:t>
      </w:r>
      <w:r w:rsidR="00550E27" w:rsidRPr="00550E27">
        <w:rPr>
          <w:rFonts w:hint="eastAsia"/>
          <w:lang w:eastAsia="zh-CN"/>
        </w:rPr>
        <w:t xml:space="preserve"> </w:t>
      </w:r>
      <w:r w:rsidR="00994A4A">
        <w:rPr>
          <w:rFonts w:hint="eastAsia"/>
          <w:lang w:eastAsia="zh-CN"/>
        </w:rPr>
        <w:t>Intra</w:t>
      </w:r>
      <w:r w:rsidR="00550E27">
        <w:rPr>
          <w:rFonts w:hint="eastAsia"/>
          <w:lang w:eastAsia="zh-CN"/>
        </w:rPr>
        <w:t xml:space="preserve"> </w:t>
      </w:r>
      <w:r w:rsidR="00890A53">
        <w:rPr>
          <w:rFonts w:hint="eastAsia"/>
          <w:lang w:eastAsia="zh-CN"/>
        </w:rPr>
        <w:t>prediction direction</w:t>
      </w:r>
      <w:r w:rsidR="00B3045F">
        <w:rPr>
          <w:rFonts w:hint="eastAsia"/>
          <w:lang w:eastAsia="zh-CN"/>
        </w:rPr>
        <w:t xml:space="preserve">. </w:t>
      </w:r>
      <w:r w:rsidR="00DF24B1">
        <w:rPr>
          <w:rFonts w:hint="eastAsia"/>
          <w:lang w:eastAsia="zh-CN"/>
        </w:rPr>
        <w:t xml:space="preserve">If applicable, the last projected pixel can be extended to generate remain </w:t>
      </w:r>
      <w:r w:rsidR="00DF24B1">
        <w:rPr>
          <w:lang w:eastAsia="zh-CN"/>
        </w:rPr>
        <w:t>reference</w:t>
      </w:r>
      <w:r w:rsidR="00DF24B1">
        <w:rPr>
          <w:rFonts w:hint="eastAsia"/>
          <w:lang w:eastAsia="zh-CN"/>
        </w:rPr>
        <w:t xml:space="preserve"> pixel</w:t>
      </w:r>
      <w:r w:rsidR="00994A4A">
        <w:rPr>
          <w:rFonts w:hint="eastAsia"/>
          <w:lang w:eastAsia="zh-CN"/>
        </w:rPr>
        <w:t>s</w:t>
      </w:r>
      <w:r w:rsidR="00DF24B1">
        <w:rPr>
          <w:rFonts w:hint="eastAsia"/>
          <w:lang w:eastAsia="zh-CN"/>
        </w:rPr>
        <w:t xml:space="preserve"> required for Intra predict</w:t>
      </w:r>
      <w:r w:rsidR="008B4689">
        <w:rPr>
          <w:rFonts w:hint="eastAsia"/>
          <w:lang w:eastAsia="zh-CN"/>
        </w:rPr>
        <w:t>i</w:t>
      </w:r>
      <w:r w:rsidR="00DF24B1">
        <w:rPr>
          <w:rFonts w:hint="eastAsia"/>
          <w:lang w:eastAsia="zh-CN"/>
        </w:rPr>
        <w:t>on.</w:t>
      </w:r>
      <w:r w:rsidR="008B4689">
        <w:rPr>
          <w:rFonts w:hint="eastAsia"/>
          <w:lang w:eastAsia="zh-CN"/>
        </w:rPr>
        <w:t xml:space="preserve"> </w:t>
      </w:r>
      <w:r w:rsidR="00047A6D">
        <w:rPr>
          <w:lang w:eastAsia="zh-CN"/>
        </w:rPr>
        <w:t>F</w:t>
      </w:r>
      <w:r w:rsidR="00047A6D">
        <w:rPr>
          <w:rFonts w:hint="eastAsia"/>
          <w:lang w:eastAsia="zh-CN"/>
        </w:rPr>
        <w:t xml:space="preserve">inally, </w:t>
      </w:r>
      <w:r w:rsidR="00994A4A">
        <w:rPr>
          <w:rFonts w:hint="eastAsia"/>
          <w:lang w:eastAsia="zh-CN"/>
        </w:rPr>
        <w:t xml:space="preserve">all </w:t>
      </w:r>
      <w:r w:rsidR="00047A6D">
        <w:rPr>
          <w:rFonts w:hint="eastAsia"/>
          <w:lang w:eastAsia="zh-CN"/>
        </w:rPr>
        <w:t xml:space="preserve">the generated upper </w:t>
      </w:r>
      <w:r w:rsidR="00047A6D">
        <w:rPr>
          <w:lang w:eastAsia="zh-CN"/>
        </w:rPr>
        <w:t>reference</w:t>
      </w:r>
      <w:r w:rsidR="00047A6D">
        <w:rPr>
          <w:rFonts w:hint="eastAsia"/>
          <w:lang w:eastAsia="zh-CN"/>
        </w:rPr>
        <w:t xml:space="preserve"> pixels </w:t>
      </w:r>
      <w:r w:rsidR="00DE35CE">
        <w:rPr>
          <w:rFonts w:hint="eastAsia"/>
          <w:lang w:eastAsia="zh-CN"/>
        </w:rPr>
        <w:t>are</w:t>
      </w:r>
      <w:r w:rsidR="00047A6D">
        <w:rPr>
          <w:rFonts w:hint="eastAsia"/>
          <w:lang w:eastAsia="zh-CN"/>
        </w:rPr>
        <w:t xml:space="preserve"> used for </w:t>
      </w:r>
      <w:r w:rsidR="00EA12AB">
        <w:rPr>
          <w:rFonts w:hint="eastAsia"/>
          <w:lang w:eastAsia="zh-CN"/>
        </w:rPr>
        <w:t xml:space="preserve">UDI </w:t>
      </w:r>
      <w:r w:rsidR="00047A6D">
        <w:rPr>
          <w:rFonts w:hint="eastAsia"/>
          <w:lang w:eastAsia="zh-CN"/>
        </w:rPr>
        <w:t xml:space="preserve">Intra </w:t>
      </w:r>
      <w:r w:rsidR="00047A6D">
        <w:rPr>
          <w:lang w:eastAsia="zh-CN"/>
        </w:rPr>
        <w:t>prediction</w:t>
      </w:r>
      <w:r w:rsidR="00047A6D">
        <w:rPr>
          <w:rFonts w:hint="eastAsia"/>
          <w:lang w:eastAsia="zh-CN"/>
        </w:rPr>
        <w:t xml:space="preserve"> with the specified </w:t>
      </w:r>
      <w:r w:rsidR="00994A4A">
        <w:rPr>
          <w:rFonts w:hint="eastAsia"/>
          <w:lang w:eastAsia="zh-CN"/>
        </w:rPr>
        <w:t>Intra</w:t>
      </w:r>
      <w:r w:rsidR="00EA3E89">
        <w:rPr>
          <w:rFonts w:hint="eastAsia"/>
          <w:lang w:eastAsia="zh-CN"/>
        </w:rPr>
        <w:t xml:space="preserve"> </w:t>
      </w:r>
      <w:r w:rsidR="002861CD">
        <w:rPr>
          <w:rFonts w:hint="eastAsia"/>
          <w:lang w:eastAsia="zh-CN"/>
        </w:rPr>
        <w:t>prediction</w:t>
      </w:r>
      <w:r w:rsidR="00047A6D">
        <w:rPr>
          <w:rFonts w:hint="eastAsia"/>
          <w:lang w:eastAsia="zh-CN"/>
        </w:rPr>
        <w:t xml:space="preserve"> direction.</w:t>
      </w:r>
    </w:p>
    <w:p w:rsidR="00CE52F2" w:rsidRDefault="00CE52F2" w:rsidP="00075B3E">
      <w:pPr>
        <w:pStyle w:val="20"/>
        <w:numPr>
          <w:ilvl w:val="12"/>
          <w:numId w:val="0"/>
        </w:numPr>
        <w:ind w:firstLine="425"/>
        <w:jc w:val="center"/>
      </w:pPr>
      <w:r>
        <w:object w:dxaOrig="6210" w:dyaOrig="3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15pt;height:194.75pt" o:ole="">
            <v:imagedata r:id="rId12" o:title=""/>
          </v:shape>
          <o:OLEObject Type="Embed" ProgID="Visio.Drawing.11" ShapeID="_x0000_i1025" DrawAspect="Content" ObjectID="_1361704875" r:id="rId13"/>
        </w:object>
      </w:r>
    </w:p>
    <w:p w:rsidR="00075B3E" w:rsidRPr="00075B3E" w:rsidRDefault="00075B3E" w:rsidP="00075B3E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 xml:space="preserve">Fig. </w:t>
      </w:r>
      <w:r w:rsidR="004411FD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.</w:t>
      </w:r>
      <w:proofErr w:type="gramEnd"/>
      <w:r>
        <w:rPr>
          <w:rFonts w:hint="eastAsia"/>
          <w:lang w:eastAsia="zh-CN"/>
        </w:rPr>
        <w:t xml:space="preserve"> </w:t>
      </w:r>
      <w:r w:rsidR="00F64645">
        <w:rPr>
          <w:rFonts w:hint="eastAsia"/>
          <w:lang w:eastAsia="zh-CN"/>
        </w:rPr>
        <w:t>R</w:t>
      </w:r>
      <w:r>
        <w:rPr>
          <w:rFonts w:hint="eastAsia"/>
          <w:lang w:eastAsia="zh-CN"/>
        </w:rPr>
        <w:t xml:space="preserve">eference pixel generation by projecting </w:t>
      </w:r>
      <w:r w:rsidR="00611ADE">
        <w:rPr>
          <w:rFonts w:hint="eastAsia"/>
          <w:lang w:eastAsia="zh-CN"/>
        </w:rPr>
        <w:t xml:space="preserve">left </w:t>
      </w:r>
      <w:r w:rsidR="005D1D8A">
        <w:rPr>
          <w:rFonts w:hint="eastAsia"/>
          <w:lang w:eastAsia="zh-CN"/>
        </w:rPr>
        <w:t xml:space="preserve">reference </w:t>
      </w:r>
      <w:r w:rsidR="00611ADE">
        <w:rPr>
          <w:rFonts w:hint="eastAsia"/>
          <w:lang w:eastAsia="zh-CN"/>
        </w:rPr>
        <w:t>side</w:t>
      </w:r>
      <w:r w:rsidR="00F64645">
        <w:rPr>
          <w:rFonts w:hint="eastAsia"/>
          <w:lang w:eastAsia="zh-CN"/>
        </w:rPr>
        <w:t xml:space="preserve"> to upper side</w:t>
      </w:r>
    </w:p>
    <w:p w:rsidR="001805D7" w:rsidRDefault="00FB60A8" w:rsidP="009234A5">
      <w:pPr>
        <w:pStyle w:val="1"/>
        <w:jc w:val="both"/>
      </w:pPr>
      <w:r>
        <w:rPr>
          <w:rFonts w:hint="eastAsia"/>
          <w:lang w:eastAsia="zh-CN"/>
        </w:rPr>
        <w:t>Experimental</w:t>
      </w:r>
      <w:r w:rsidR="001805D7">
        <w:rPr>
          <w:lang w:eastAsia="zh-CN"/>
        </w:rPr>
        <w:t xml:space="preserve"> </w:t>
      </w:r>
      <w:r>
        <w:rPr>
          <w:rFonts w:hint="eastAsia"/>
          <w:lang w:eastAsia="zh-CN"/>
        </w:rPr>
        <w:t>r</w:t>
      </w:r>
      <w:r w:rsidR="001805D7">
        <w:rPr>
          <w:lang w:eastAsia="zh-CN"/>
        </w:rPr>
        <w:t>esults</w:t>
      </w:r>
    </w:p>
    <w:p w:rsidR="00C1794D" w:rsidRPr="001A45CA" w:rsidRDefault="00C1794D" w:rsidP="001A45CA">
      <w:pPr>
        <w:jc w:val="both"/>
        <w:rPr>
          <w:lang w:eastAsia="zh-CN"/>
        </w:rPr>
      </w:pPr>
      <w:r>
        <w:t xml:space="preserve">The following </w:t>
      </w:r>
      <w:r>
        <w:rPr>
          <w:rFonts w:hint="eastAsia"/>
          <w:lang w:eastAsia="zh-CN"/>
        </w:rPr>
        <w:t xml:space="preserve">running environment </w:t>
      </w:r>
      <w:r>
        <w:t>and compiler have been used</w:t>
      </w:r>
      <w:r w:rsidR="00166A7F">
        <w:rPr>
          <w:rFonts w:hint="eastAsia"/>
          <w:lang w:eastAsia="zh-CN"/>
        </w:rPr>
        <w:t xml:space="preserve"> in our</w:t>
      </w:r>
      <w:r>
        <w:rPr>
          <w:rFonts w:hint="eastAsia"/>
          <w:lang w:eastAsia="zh-CN"/>
        </w:rPr>
        <w:t xml:space="preserve"> simulation</w:t>
      </w:r>
      <w:r>
        <w:rPr>
          <w:lang w:eastAsia="zh-CN"/>
        </w:rPr>
        <w:t>.</w:t>
      </w:r>
      <w:r w:rsidR="001A45CA">
        <w:rPr>
          <w:rFonts w:hint="eastAsia"/>
          <w:lang w:eastAsia="zh-CN"/>
        </w:rPr>
        <w:t xml:space="preserve"> </w:t>
      </w:r>
    </w:p>
    <w:tbl>
      <w:tblPr>
        <w:tblW w:w="0" w:type="auto"/>
        <w:jc w:val="center"/>
        <w:tblInd w:w="-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90"/>
        <w:gridCol w:w="1258"/>
      </w:tblGrid>
      <w:tr w:rsidR="00C1794D" w:rsidRPr="00EC2E44" w:rsidTr="00EA2673">
        <w:trPr>
          <w:jc w:val="center"/>
        </w:trPr>
        <w:tc>
          <w:tcPr>
            <w:tcW w:w="4090" w:type="dxa"/>
          </w:tcPr>
          <w:p w:rsidR="00C1794D" w:rsidRPr="00EC2E44" w:rsidRDefault="00C1794D" w:rsidP="00EA2673">
            <w:pPr>
              <w:spacing w:before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R</w:t>
            </w:r>
            <w:r>
              <w:rPr>
                <w:rFonts w:hint="eastAsia"/>
                <w:b/>
                <w:lang w:eastAsia="zh-CN"/>
              </w:rPr>
              <w:t>unning environment</w:t>
            </w:r>
          </w:p>
        </w:tc>
        <w:tc>
          <w:tcPr>
            <w:tcW w:w="1258" w:type="dxa"/>
          </w:tcPr>
          <w:p w:rsidR="00C1794D" w:rsidRPr="00EC2E44" w:rsidRDefault="00C1794D" w:rsidP="00EA2673">
            <w:pPr>
              <w:spacing w:before="0"/>
              <w:jc w:val="center"/>
              <w:rPr>
                <w:b/>
              </w:rPr>
            </w:pPr>
            <w:r w:rsidRPr="00EC2E44">
              <w:rPr>
                <w:b/>
              </w:rPr>
              <w:t>Compiler</w:t>
            </w:r>
          </w:p>
        </w:tc>
      </w:tr>
      <w:tr w:rsidR="00C1794D" w:rsidTr="00EA2673">
        <w:trPr>
          <w:jc w:val="center"/>
        </w:trPr>
        <w:tc>
          <w:tcPr>
            <w:tcW w:w="4090" w:type="dxa"/>
          </w:tcPr>
          <w:p w:rsidR="00C1794D" w:rsidRDefault="00C1794D" w:rsidP="00EA2673">
            <w:pPr>
              <w:spacing w:before="0"/>
              <w:jc w:val="center"/>
              <w:rPr>
                <w:lang w:eastAsia="zh-CN"/>
              </w:rPr>
            </w:pPr>
            <w:r w:rsidRPr="006E288E">
              <w:t>Intel Xeon X7560 @2.27GHz</w:t>
            </w:r>
            <w:r>
              <w:rPr>
                <w:rFonts w:hint="eastAsia"/>
                <w:lang w:eastAsia="zh-CN"/>
              </w:rPr>
              <w:t>, 256G RAM</w:t>
            </w:r>
          </w:p>
          <w:p w:rsidR="00C1794D" w:rsidRPr="002151AC" w:rsidRDefault="00C1794D" w:rsidP="00EA2673">
            <w:pPr>
              <w:spacing w:before="0"/>
              <w:jc w:val="center"/>
              <w:rPr>
                <w:lang w:eastAsia="zh-CN"/>
              </w:rPr>
            </w:pPr>
            <w:r>
              <w:t>Windows Server 2003</w:t>
            </w:r>
            <w:r>
              <w:rPr>
                <w:rFonts w:hint="eastAsia"/>
                <w:lang w:eastAsia="zh-CN"/>
              </w:rPr>
              <w:t>,</w:t>
            </w:r>
            <w:r>
              <w:t xml:space="preserve"> 64 bits</w:t>
            </w:r>
          </w:p>
        </w:tc>
        <w:tc>
          <w:tcPr>
            <w:tcW w:w="1258" w:type="dxa"/>
          </w:tcPr>
          <w:p w:rsidR="00C1794D" w:rsidRDefault="00C1794D" w:rsidP="00EA2673">
            <w:pPr>
              <w:spacing w:before="0"/>
              <w:jc w:val="center"/>
              <w:rPr>
                <w:lang w:eastAsia="zh-CN"/>
              </w:rPr>
            </w:pPr>
            <w:r>
              <w:t>VS200</w:t>
            </w:r>
            <w:r>
              <w:rPr>
                <w:lang w:eastAsia="zh-CN"/>
              </w:rPr>
              <w:t>5</w:t>
            </w:r>
          </w:p>
        </w:tc>
      </w:tr>
    </w:tbl>
    <w:p w:rsidR="003759F0" w:rsidRDefault="00D442E0" w:rsidP="00A51617">
      <w:pPr>
        <w:jc w:val="both"/>
        <w:rPr>
          <w:lang w:eastAsia="zh-CN"/>
        </w:rPr>
      </w:pPr>
      <w:r>
        <w:rPr>
          <w:lang w:eastAsia="zh-CN"/>
        </w:rPr>
        <w:t>The propos</w:t>
      </w:r>
      <w:r>
        <w:rPr>
          <w:rFonts w:hint="eastAsia"/>
          <w:lang w:eastAsia="zh-CN"/>
        </w:rPr>
        <w:t xml:space="preserve">ed </w:t>
      </w:r>
      <w:r w:rsidR="008C7269">
        <w:rPr>
          <w:rFonts w:hint="eastAsia"/>
          <w:lang w:eastAsia="zh-CN"/>
        </w:rPr>
        <w:t>two</w:t>
      </w:r>
      <w:r w:rsidR="00846D5D">
        <w:rPr>
          <w:rFonts w:hint="eastAsia"/>
          <w:lang w:eastAsia="zh-CN"/>
        </w:rPr>
        <w:t xml:space="preserve"> improvements</w:t>
      </w:r>
      <w:r>
        <w:rPr>
          <w:lang w:eastAsia="zh-CN"/>
        </w:rPr>
        <w:t xml:space="preserve"> ha</w:t>
      </w:r>
      <w:r w:rsidR="00665E6F">
        <w:rPr>
          <w:rFonts w:hint="eastAsia"/>
          <w:lang w:eastAsia="zh-CN"/>
        </w:rPr>
        <w:t>ve</w:t>
      </w:r>
      <w:r>
        <w:rPr>
          <w:lang w:eastAsia="zh-CN"/>
        </w:rPr>
        <w:t xml:space="preserve"> been integrated into </w:t>
      </w:r>
      <w:proofErr w:type="spellStart"/>
      <w:r w:rsidR="00004E6F">
        <w:rPr>
          <w:rFonts w:hint="eastAsia"/>
          <w:lang w:eastAsia="zh-CN"/>
        </w:rPr>
        <w:t>Huawei</w:t>
      </w:r>
      <w:r w:rsidR="00004E6F">
        <w:rPr>
          <w:lang w:eastAsia="zh-CN"/>
        </w:rPr>
        <w:t>’</w:t>
      </w:r>
      <w:r w:rsidR="00004E6F">
        <w:rPr>
          <w:rFonts w:hint="eastAsia"/>
          <w:lang w:eastAsia="zh-CN"/>
        </w:rPr>
        <w:t>s</w:t>
      </w:r>
      <w:proofErr w:type="spellEnd"/>
      <w:r w:rsidR="00004E6F">
        <w:rPr>
          <w:rFonts w:hint="eastAsia"/>
          <w:lang w:eastAsia="zh-CN"/>
        </w:rPr>
        <w:t xml:space="preserve"> </w:t>
      </w:r>
      <w:r w:rsidR="00004E6F" w:rsidRPr="007116E8">
        <w:rPr>
          <w:rFonts w:eastAsia="PMingLiU" w:hint="eastAsia"/>
          <w:lang w:eastAsia="zh-TW"/>
        </w:rPr>
        <w:t>slice implementation</w:t>
      </w:r>
      <w:r w:rsidR="00004E6F">
        <w:rPr>
          <w:rFonts w:hint="eastAsia"/>
          <w:lang w:eastAsia="zh-CN"/>
        </w:rPr>
        <w:t xml:space="preserve"> </w:t>
      </w:r>
      <w:r w:rsidR="00D55439">
        <w:rPr>
          <w:rFonts w:hint="eastAsia"/>
          <w:lang w:eastAsia="zh-CN"/>
        </w:rPr>
        <w:t xml:space="preserve">which </w:t>
      </w:r>
      <w:r w:rsidR="00AB468A">
        <w:rPr>
          <w:rFonts w:hint="eastAsia"/>
          <w:lang w:eastAsia="zh-CN"/>
        </w:rPr>
        <w:t xml:space="preserve">has </w:t>
      </w:r>
      <w:r w:rsidR="00D55439">
        <w:rPr>
          <w:rFonts w:hint="eastAsia"/>
          <w:lang w:eastAsia="zh-CN"/>
        </w:rPr>
        <w:t xml:space="preserve">very similar </w:t>
      </w:r>
      <w:r w:rsidR="00AB468A">
        <w:rPr>
          <w:rFonts w:hint="eastAsia"/>
          <w:lang w:eastAsia="zh-CN"/>
        </w:rPr>
        <w:t xml:space="preserve">performance </w:t>
      </w:r>
      <w:r w:rsidR="00D55439">
        <w:rPr>
          <w:rFonts w:hint="eastAsia"/>
          <w:lang w:eastAsia="zh-CN"/>
        </w:rPr>
        <w:t xml:space="preserve">to HM2.0-dev-slice. </w:t>
      </w:r>
      <w:r w:rsidR="0029723E">
        <w:rPr>
          <w:lang w:eastAsia="zh-CN"/>
        </w:rPr>
        <w:t>T</w:t>
      </w:r>
      <w:r w:rsidR="0029723E">
        <w:rPr>
          <w:rFonts w:hint="eastAsia"/>
          <w:lang w:eastAsia="zh-CN"/>
        </w:rPr>
        <w:t xml:space="preserve">he </w:t>
      </w:r>
      <w:r w:rsidR="008C7269">
        <w:rPr>
          <w:rFonts w:hint="eastAsia"/>
          <w:lang w:eastAsia="zh-CN"/>
        </w:rPr>
        <w:t>two</w:t>
      </w:r>
      <w:r w:rsidR="0029723E">
        <w:rPr>
          <w:rFonts w:hint="eastAsia"/>
          <w:lang w:eastAsia="zh-CN"/>
        </w:rPr>
        <w:t xml:space="preserve"> improvement</w:t>
      </w:r>
      <w:r w:rsidR="00076135">
        <w:rPr>
          <w:rFonts w:hint="eastAsia"/>
          <w:lang w:eastAsia="zh-CN"/>
        </w:rPr>
        <w:t>s</w:t>
      </w:r>
      <w:r w:rsidR="0029723E">
        <w:rPr>
          <w:rFonts w:hint="eastAsia"/>
          <w:lang w:eastAsia="zh-CN"/>
        </w:rPr>
        <w:t xml:space="preserve"> and their combination have been tested</w:t>
      </w:r>
      <w:r w:rsidR="00076135">
        <w:rPr>
          <w:rFonts w:hint="eastAsia"/>
          <w:lang w:eastAsia="zh-CN"/>
        </w:rPr>
        <w:t xml:space="preserve"> under the conditions</w:t>
      </w:r>
      <w:r w:rsidR="009F118F">
        <w:rPr>
          <w:rFonts w:hint="eastAsia"/>
          <w:lang w:eastAsia="zh-CN"/>
        </w:rPr>
        <w:t xml:space="preserve"> defined by CE4, </w:t>
      </w:r>
      <w:r w:rsidR="009F118F" w:rsidRPr="00D36F86">
        <w:rPr>
          <w:rFonts w:hint="eastAsia"/>
          <w:i/>
          <w:lang w:eastAsia="zh-CN"/>
        </w:rPr>
        <w:t>i.e.</w:t>
      </w:r>
      <w:r w:rsidR="009F118F">
        <w:rPr>
          <w:rFonts w:hint="eastAsia"/>
          <w:lang w:eastAsia="zh-CN"/>
        </w:rPr>
        <w:t xml:space="preserve">, </w:t>
      </w:r>
      <w:r w:rsidR="009F118F">
        <w:rPr>
          <w:rFonts w:eastAsia="PMingLiU" w:hint="eastAsia"/>
          <w:szCs w:val="22"/>
          <w:lang w:val="sv-SE" w:eastAsia="zh-TW"/>
        </w:rPr>
        <w:t>LCU=64x64, LCU-aligned, 1500 bytes per slice</w:t>
      </w:r>
      <w:r w:rsidR="00980DF4">
        <w:rPr>
          <w:rFonts w:hint="eastAsia"/>
          <w:szCs w:val="22"/>
          <w:lang w:val="sv-SE" w:eastAsia="zh-CN"/>
        </w:rPr>
        <w:t xml:space="preserve"> </w:t>
      </w:r>
      <w:r w:rsidR="008D7149">
        <w:rPr>
          <w:rFonts w:hint="eastAsia"/>
          <w:lang w:eastAsia="zh-CN"/>
        </w:rPr>
        <w:t>[</w:t>
      </w:r>
      <w:r w:rsidR="00D12D20">
        <w:rPr>
          <w:rFonts w:hint="eastAsia"/>
          <w:lang w:eastAsia="zh-CN"/>
        </w:rPr>
        <w:t>2</w:t>
      </w:r>
      <w:proofErr w:type="gramStart"/>
      <w:r w:rsidR="008D7149">
        <w:rPr>
          <w:rFonts w:hint="eastAsia"/>
          <w:lang w:eastAsia="zh-CN"/>
        </w:rPr>
        <w:t>]</w:t>
      </w:r>
      <w:r w:rsidR="00FB52E4">
        <w:rPr>
          <w:rFonts w:hint="eastAsia"/>
          <w:lang w:eastAsia="zh-CN"/>
        </w:rPr>
        <w:t>[</w:t>
      </w:r>
      <w:proofErr w:type="gramEnd"/>
      <w:r w:rsidR="00FB52E4">
        <w:rPr>
          <w:rFonts w:hint="eastAsia"/>
          <w:lang w:eastAsia="zh-CN"/>
        </w:rPr>
        <w:t>3]</w:t>
      </w:r>
      <w:r w:rsidR="008D7149">
        <w:t>.</w:t>
      </w:r>
      <w:r w:rsidR="00A51617">
        <w:rPr>
          <w:rFonts w:hint="eastAsia"/>
          <w:lang w:eastAsia="zh-CN"/>
        </w:rPr>
        <w:t xml:space="preserve"> </w:t>
      </w:r>
      <w:r w:rsidR="00A51617">
        <w:rPr>
          <w:lang w:eastAsia="zh-CN"/>
        </w:rPr>
        <w:t>T</w:t>
      </w:r>
      <w:r w:rsidR="00A51617">
        <w:rPr>
          <w:rFonts w:hint="eastAsia"/>
          <w:lang w:eastAsia="zh-CN"/>
        </w:rPr>
        <w:t>he test results are summarized in the following table</w:t>
      </w:r>
      <w:r w:rsidR="009D5E9D">
        <w:rPr>
          <w:rFonts w:hint="eastAsia"/>
          <w:lang w:eastAsia="zh-CN"/>
        </w:rPr>
        <w:t>s</w:t>
      </w:r>
      <w:r w:rsidR="00A51617">
        <w:rPr>
          <w:rFonts w:hint="eastAsia"/>
          <w:lang w:eastAsia="zh-CN"/>
        </w:rPr>
        <w:t xml:space="preserve">. </w:t>
      </w:r>
      <w:r w:rsidR="003759F0">
        <w:rPr>
          <w:rFonts w:hint="eastAsia"/>
          <w:lang w:eastAsia="zh-CN"/>
        </w:rPr>
        <w:t>See the attached documents for detail</w:t>
      </w:r>
      <w:r w:rsidR="00CD03E9">
        <w:rPr>
          <w:rFonts w:hint="eastAsia"/>
          <w:lang w:eastAsia="zh-CN"/>
        </w:rPr>
        <w:t>s</w:t>
      </w:r>
      <w:r w:rsidR="003759F0">
        <w:rPr>
          <w:rFonts w:hint="eastAsia"/>
          <w:lang w:eastAsia="zh-CN"/>
        </w:rPr>
        <w:t>.</w:t>
      </w:r>
    </w:p>
    <w:p w:rsidR="00A21EDF" w:rsidRDefault="00A21EDF" w:rsidP="00A21EDF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Table 2 and Table 3 show the coding performances of the proposed improvement 1 and improvement 2, respectively. </w:t>
      </w:r>
      <w:r>
        <w:rPr>
          <w:lang w:eastAsia="zh-CN"/>
        </w:rPr>
        <w:t>T</w:t>
      </w:r>
      <w:r>
        <w:rPr>
          <w:rFonts w:hint="eastAsia"/>
          <w:lang w:eastAsia="zh-CN"/>
        </w:rPr>
        <w:t xml:space="preserve">he two improvements have reached 0.4% and 0.5% bit-rate reduction for all intra HE and LC cases with </w:t>
      </w:r>
      <w:r>
        <w:rPr>
          <w:lang w:eastAsia="zh-CN"/>
        </w:rPr>
        <w:t>negligible</w:t>
      </w:r>
      <w:r>
        <w:rPr>
          <w:rFonts w:hint="eastAsia"/>
          <w:lang w:eastAsia="zh-CN"/>
        </w:rPr>
        <w:t xml:space="preserve"> increased encoding time.</w:t>
      </w:r>
    </w:p>
    <w:p w:rsidR="00A21EDF" w:rsidRDefault="00A21EDF" w:rsidP="00A21EDF">
      <w:pPr>
        <w:jc w:val="both"/>
        <w:rPr>
          <w:szCs w:val="22"/>
          <w:lang w:eastAsia="zh-CN"/>
        </w:rPr>
      </w:pPr>
      <w:r>
        <w:rPr>
          <w:rFonts w:hint="eastAsia"/>
          <w:lang w:eastAsia="zh-CN"/>
        </w:rPr>
        <w:t xml:space="preserve">Table 4 shows the performance for the combination of the proposed two improvements. </w:t>
      </w: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he experimental results </w:t>
      </w:r>
      <w:r>
        <w:rPr>
          <w:szCs w:val="22"/>
          <w:lang w:eastAsia="zh-CN"/>
        </w:rPr>
        <w:t>show</w:t>
      </w:r>
      <w:r>
        <w:rPr>
          <w:rFonts w:hint="eastAsia"/>
          <w:szCs w:val="22"/>
          <w:lang w:eastAsia="zh-CN"/>
        </w:rPr>
        <w:t xml:space="preserve"> the two proposed methods achieve an average BD-rate reduction of 0.6% and 0.7% for both all Intra HE and LC configurations. It also shows the improved performance of 0.1%-0.3% bit-rate reduction for random access and low delay configurations with almost the same encoding and decoding time.</w:t>
      </w:r>
    </w:p>
    <w:p w:rsidR="00C1794D" w:rsidRDefault="00C1794D" w:rsidP="00C1794D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 xml:space="preserve">Table </w:t>
      </w:r>
      <w:r w:rsidR="000C76C3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.</w:t>
      </w:r>
      <w:proofErr w:type="gramEnd"/>
      <w:r>
        <w:rPr>
          <w:rFonts w:hint="eastAsia"/>
          <w:lang w:eastAsia="zh-CN"/>
        </w:rPr>
        <w:t xml:space="preserve"> </w:t>
      </w:r>
      <w:r w:rsidR="00A81FD1">
        <w:rPr>
          <w:rFonts w:hint="eastAsia"/>
          <w:lang w:eastAsia="zh-CN"/>
        </w:rPr>
        <w:t xml:space="preserve">Performance of </w:t>
      </w:r>
      <w:r w:rsidR="0051198D">
        <w:rPr>
          <w:lang w:eastAsia="zh-CN"/>
        </w:rPr>
        <w:t>improvement</w:t>
      </w:r>
      <w:r w:rsidR="0051198D">
        <w:rPr>
          <w:rFonts w:hint="eastAsia"/>
          <w:lang w:eastAsia="zh-CN"/>
        </w:rPr>
        <w:t xml:space="preserve"> </w:t>
      </w:r>
      <w:r w:rsidR="003928C0">
        <w:rPr>
          <w:rFonts w:hint="eastAsia"/>
          <w:lang w:eastAsia="zh-CN"/>
        </w:rPr>
        <w:t>1</w:t>
      </w:r>
      <w:r w:rsidR="00A81FD1">
        <w:rPr>
          <w:rFonts w:hint="eastAsia"/>
          <w:lang w:eastAsia="zh-CN"/>
        </w:rPr>
        <w:t xml:space="preserve"> (</w:t>
      </w:r>
      <w:r w:rsidR="00583EB4">
        <w:rPr>
          <w:lang w:eastAsia="zh-CN"/>
        </w:rPr>
        <w:t>reference</w:t>
      </w:r>
      <w:r w:rsidR="00583EB4">
        <w:rPr>
          <w:rFonts w:hint="eastAsia"/>
          <w:lang w:eastAsia="zh-CN"/>
        </w:rPr>
        <w:t xml:space="preserve"> pixel </w:t>
      </w:r>
      <w:r w:rsidR="005441AF">
        <w:rPr>
          <w:rFonts w:hint="eastAsia"/>
          <w:lang w:eastAsia="zh-CN"/>
        </w:rPr>
        <w:t xml:space="preserve">padding with the closest </w:t>
      </w:r>
      <w:r w:rsidR="002E4148">
        <w:rPr>
          <w:rFonts w:hint="eastAsia"/>
          <w:lang w:eastAsia="zh-CN"/>
        </w:rPr>
        <w:t>pixel</w:t>
      </w:r>
      <w:r w:rsidR="00A81FD1">
        <w:rPr>
          <w:rFonts w:hint="eastAsia"/>
          <w:lang w:eastAsia="zh-CN"/>
        </w:rPr>
        <w:t>)</w:t>
      </w:r>
    </w:p>
    <w:p w:rsidR="00EC1838" w:rsidRDefault="00EC1838" w:rsidP="00C1794D">
      <w:pPr>
        <w:jc w:val="center"/>
        <w:rPr>
          <w:lang w:eastAsia="zh-CN"/>
        </w:rPr>
      </w:pPr>
      <w:r w:rsidRPr="00EC1838">
        <w:rPr>
          <w:noProof/>
          <w:lang w:eastAsia="zh-CN"/>
        </w:rPr>
        <w:drawing>
          <wp:inline distT="0" distB="0" distL="0" distR="0">
            <wp:extent cx="4579620" cy="165671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C59" w:rsidRDefault="00272C59" w:rsidP="00272C59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lastRenderedPageBreak/>
        <w:t xml:space="preserve">Table </w:t>
      </w:r>
      <w:r w:rsidR="000C76C3"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.</w:t>
      </w:r>
      <w:proofErr w:type="gramEnd"/>
      <w:r>
        <w:rPr>
          <w:rFonts w:hint="eastAsia"/>
          <w:lang w:eastAsia="zh-CN"/>
        </w:rPr>
        <w:t xml:space="preserve"> </w:t>
      </w:r>
      <w:r w:rsidR="00A81FD1">
        <w:rPr>
          <w:rFonts w:hint="eastAsia"/>
          <w:lang w:eastAsia="zh-CN"/>
        </w:rPr>
        <w:t xml:space="preserve">Performance of </w:t>
      </w:r>
      <w:r w:rsidR="0051198D">
        <w:rPr>
          <w:lang w:eastAsia="zh-CN"/>
        </w:rPr>
        <w:t>improvement</w:t>
      </w:r>
      <w:r w:rsidR="0051198D">
        <w:rPr>
          <w:rFonts w:hint="eastAsia"/>
          <w:lang w:eastAsia="zh-CN"/>
        </w:rPr>
        <w:t xml:space="preserve"> </w:t>
      </w:r>
      <w:r w:rsidR="003928C0">
        <w:rPr>
          <w:rFonts w:hint="eastAsia"/>
          <w:lang w:eastAsia="zh-CN"/>
        </w:rPr>
        <w:t xml:space="preserve">2 </w:t>
      </w:r>
      <w:r w:rsidR="00A81FD1">
        <w:rPr>
          <w:rFonts w:hint="eastAsia"/>
          <w:lang w:eastAsia="zh-CN"/>
        </w:rPr>
        <w:t>(</w:t>
      </w:r>
      <w:r w:rsidR="00837B82">
        <w:rPr>
          <w:lang w:eastAsia="zh-CN"/>
        </w:rPr>
        <w:t>reference</w:t>
      </w:r>
      <w:r w:rsidR="00837B82">
        <w:rPr>
          <w:rFonts w:hint="eastAsia"/>
          <w:lang w:eastAsia="zh-CN"/>
        </w:rPr>
        <w:t xml:space="preserve"> pixel generation based on</w:t>
      </w:r>
      <w:r>
        <w:rPr>
          <w:rFonts w:hint="eastAsia"/>
          <w:lang w:eastAsia="zh-CN"/>
        </w:rPr>
        <w:t xml:space="preserve"> project</w:t>
      </w:r>
      <w:r w:rsidR="00837B82">
        <w:rPr>
          <w:rFonts w:hint="eastAsia"/>
          <w:lang w:eastAsia="zh-CN"/>
        </w:rPr>
        <w:t>ing</w:t>
      </w:r>
      <w:r w:rsidR="00A81FD1">
        <w:rPr>
          <w:rFonts w:hint="eastAsia"/>
          <w:lang w:eastAsia="zh-CN"/>
        </w:rPr>
        <w:t>)</w:t>
      </w:r>
    </w:p>
    <w:p w:rsidR="00310E52" w:rsidRDefault="00EC1838" w:rsidP="00310E52">
      <w:pPr>
        <w:jc w:val="center"/>
        <w:rPr>
          <w:lang w:eastAsia="zh-CN"/>
        </w:rPr>
      </w:pPr>
      <w:r w:rsidRPr="00EC1838">
        <w:rPr>
          <w:noProof/>
          <w:lang w:eastAsia="zh-CN"/>
        </w:rPr>
        <w:drawing>
          <wp:inline distT="0" distB="0" distL="0" distR="0">
            <wp:extent cx="4579620" cy="165671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976" w:rsidRDefault="00316976" w:rsidP="00316976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 xml:space="preserve">Table </w:t>
      </w:r>
      <w:r w:rsidR="000C76C3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.</w:t>
      </w:r>
      <w:proofErr w:type="gramEnd"/>
      <w:r>
        <w:rPr>
          <w:rFonts w:hint="eastAsia"/>
          <w:lang w:eastAsia="zh-CN"/>
        </w:rPr>
        <w:t xml:space="preserve"> </w:t>
      </w:r>
      <w:r w:rsidR="00DE25C3">
        <w:rPr>
          <w:rFonts w:hint="eastAsia"/>
          <w:lang w:eastAsia="zh-CN"/>
        </w:rPr>
        <w:t>P</w:t>
      </w:r>
      <w:r w:rsidR="0072525F">
        <w:rPr>
          <w:rFonts w:hint="eastAsia"/>
          <w:lang w:eastAsia="zh-CN"/>
        </w:rPr>
        <w:t xml:space="preserve">erformance for </w:t>
      </w:r>
      <w:r w:rsidR="00924FC4">
        <w:rPr>
          <w:rFonts w:hint="eastAsia"/>
          <w:lang w:eastAsia="zh-CN"/>
        </w:rPr>
        <w:t xml:space="preserve">combination of </w:t>
      </w:r>
      <w:r w:rsidR="00D05BE5">
        <w:rPr>
          <w:lang w:eastAsia="zh-CN"/>
        </w:rPr>
        <w:t>improvement</w:t>
      </w:r>
      <w:r w:rsidR="00D05BE5">
        <w:rPr>
          <w:rFonts w:hint="eastAsia"/>
          <w:lang w:eastAsia="zh-CN"/>
        </w:rPr>
        <w:t xml:space="preserve"> </w:t>
      </w:r>
      <w:r w:rsidR="00924FC4">
        <w:rPr>
          <w:rFonts w:hint="eastAsia"/>
          <w:lang w:eastAsia="zh-CN"/>
        </w:rPr>
        <w:t>1 and improvement</w:t>
      </w:r>
      <w:r w:rsidR="00D05BE5">
        <w:rPr>
          <w:rFonts w:hint="eastAsia"/>
          <w:lang w:eastAsia="zh-CN"/>
        </w:rPr>
        <w:t xml:space="preserve"> </w:t>
      </w:r>
      <w:r w:rsidR="00924FC4">
        <w:rPr>
          <w:rFonts w:hint="eastAsia"/>
          <w:lang w:eastAsia="zh-CN"/>
        </w:rPr>
        <w:t>2</w:t>
      </w:r>
    </w:p>
    <w:p w:rsidR="00547609" w:rsidRDefault="00EC1838" w:rsidP="00547609">
      <w:pPr>
        <w:jc w:val="center"/>
        <w:rPr>
          <w:lang w:eastAsia="zh-CN"/>
        </w:rPr>
      </w:pPr>
      <w:r w:rsidRPr="00EC1838">
        <w:rPr>
          <w:noProof/>
          <w:lang w:eastAsia="zh-CN"/>
        </w:rPr>
        <w:drawing>
          <wp:inline distT="0" distB="0" distL="0" distR="0">
            <wp:extent cx="4579620" cy="5314315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531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5D7" w:rsidRDefault="001805D7" w:rsidP="00AB1FCD">
      <w:pPr>
        <w:pStyle w:val="1"/>
        <w:jc w:val="both"/>
      </w:pPr>
      <w:r>
        <w:rPr>
          <w:lang w:eastAsia="zh-CN"/>
        </w:rPr>
        <w:t>Conclusion</w:t>
      </w:r>
    </w:p>
    <w:p w:rsidR="00124CFD" w:rsidRPr="00662411" w:rsidRDefault="0056202A" w:rsidP="00F75BF0">
      <w:pPr>
        <w:jc w:val="both"/>
        <w:rPr>
          <w:lang w:eastAsia="zh-CN"/>
        </w:rPr>
      </w:pPr>
      <w:r>
        <w:rPr>
          <w:lang w:eastAsia="zh-CN"/>
        </w:rPr>
        <w:t>T</w:t>
      </w:r>
      <w:r>
        <w:rPr>
          <w:rFonts w:hint="eastAsia"/>
          <w:lang w:eastAsia="zh-CN"/>
        </w:rPr>
        <w:t>he document rep</w:t>
      </w:r>
      <w:r w:rsidR="00D75E73">
        <w:rPr>
          <w:rFonts w:hint="eastAsia"/>
          <w:lang w:eastAsia="zh-CN"/>
        </w:rPr>
        <w:t>ort</w:t>
      </w:r>
      <w:r w:rsidR="00CB0A05">
        <w:rPr>
          <w:rFonts w:hint="eastAsia"/>
          <w:lang w:eastAsia="zh-CN"/>
        </w:rPr>
        <w:t>s</w:t>
      </w:r>
      <w:r w:rsidR="00D75E73">
        <w:rPr>
          <w:rFonts w:hint="eastAsia"/>
          <w:lang w:eastAsia="zh-CN"/>
        </w:rPr>
        <w:t xml:space="preserve"> </w:t>
      </w:r>
      <w:r w:rsidR="00C12405">
        <w:rPr>
          <w:rFonts w:hint="eastAsia"/>
          <w:lang w:eastAsia="zh-CN"/>
        </w:rPr>
        <w:t xml:space="preserve">the </w:t>
      </w:r>
      <w:r w:rsidR="00C12405">
        <w:rPr>
          <w:lang w:eastAsia="zh-CN"/>
        </w:rPr>
        <w:t>performance</w:t>
      </w:r>
      <w:r w:rsidR="00C12405">
        <w:rPr>
          <w:rFonts w:hint="eastAsia"/>
          <w:lang w:eastAsia="zh-CN"/>
        </w:rPr>
        <w:t xml:space="preserve"> of two improvements on reference pixel </w:t>
      </w:r>
      <w:r w:rsidR="001F4AF4">
        <w:rPr>
          <w:rFonts w:hint="eastAsia"/>
          <w:lang w:eastAsia="zh-CN"/>
        </w:rPr>
        <w:t>processing</w:t>
      </w:r>
      <w:r w:rsidR="0076655A">
        <w:rPr>
          <w:rFonts w:hint="eastAsia"/>
          <w:lang w:eastAsia="zh-CN"/>
        </w:rPr>
        <w:t xml:space="preserve"> for </w:t>
      </w:r>
      <w:r w:rsidR="0076655A">
        <w:rPr>
          <w:lang w:eastAsia="zh-CN"/>
        </w:rPr>
        <w:t>slice</w:t>
      </w:r>
      <w:r w:rsidR="0076655A">
        <w:rPr>
          <w:rFonts w:hint="eastAsia"/>
          <w:lang w:eastAsia="zh-CN"/>
        </w:rPr>
        <w:t xml:space="preserve"> boundary block</w:t>
      </w:r>
      <w:r w:rsidR="00C12405">
        <w:rPr>
          <w:rFonts w:hint="eastAsia"/>
          <w:lang w:eastAsia="zh-CN"/>
        </w:rPr>
        <w:t>.</w:t>
      </w:r>
      <w:r w:rsidR="00D75E73">
        <w:rPr>
          <w:rFonts w:hint="eastAsia"/>
          <w:lang w:eastAsia="zh-CN"/>
        </w:rPr>
        <w:t xml:space="preserve"> </w:t>
      </w:r>
      <w:r w:rsidR="00542DA7">
        <w:rPr>
          <w:lang w:eastAsia="zh-CN"/>
        </w:rPr>
        <w:t>T</w:t>
      </w:r>
      <w:r w:rsidR="00542DA7">
        <w:rPr>
          <w:rFonts w:hint="eastAsia"/>
          <w:lang w:eastAsia="zh-CN"/>
        </w:rPr>
        <w:t>he test results show that t</w:t>
      </w:r>
      <w:r w:rsidR="00682039">
        <w:rPr>
          <w:rFonts w:hint="eastAsia"/>
          <w:lang w:eastAsia="zh-CN"/>
        </w:rPr>
        <w:t xml:space="preserve">he proposed methods improve coding </w:t>
      </w:r>
      <w:r w:rsidR="00682039">
        <w:rPr>
          <w:lang w:eastAsia="zh-CN"/>
        </w:rPr>
        <w:t>performance</w:t>
      </w:r>
      <w:r w:rsidR="00682039">
        <w:rPr>
          <w:rFonts w:hint="eastAsia"/>
          <w:lang w:eastAsia="zh-CN"/>
        </w:rPr>
        <w:t xml:space="preserve"> </w:t>
      </w:r>
      <w:r w:rsidR="008C7EA5">
        <w:rPr>
          <w:rFonts w:hint="eastAsia"/>
          <w:lang w:eastAsia="zh-CN"/>
        </w:rPr>
        <w:t>by</w:t>
      </w:r>
      <w:r w:rsidR="00682039">
        <w:rPr>
          <w:rFonts w:hint="eastAsia"/>
          <w:lang w:eastAsia="zh-CN"/>
        </w:rPr>
        <w:t xml:space="preserve"> 0.6% </w:t>
      </w:r>
      <w:r w:rsidR="00682039">
        <w:rPr>
          <w:rFonts w:hint="eastAsia"/>
          <w:lang w:eastAsia="zh-CN"/>
        </w:rPr>
        <w:lastRenderedPageBreak/>
        <w:t xml:space="preserve">and 0.7% bit-rate reduction for </w:t>
      </w:r>
      <w:del w:id="20" w:author="huawei" w:date="2011-03-15T14:34:00Z">
        <w:r w:rsidR="00682039" w:rsidDel="00EC58A6">
          <w:rPr>
            <w:rFonts w:hint="eastAsia"/>
            <w:lang w:eastAsia="zh-CN"/>
          </w:rPr>
          <w:delText xml:space="preserve">both all </w:delText>
        </w:r>
      </w:del>
      <w:r w:rsidR="00682039">
        <w:rPr>
          <w:rFonts w:hint="eastAsia"/>
          <w:lang w:eastAsia="zh-CN"/>
        </w:rPr>
        <w:t>Intra HE and LC cases</w:t>
      </w:r>
      <w:r w:rsidR="001B734D">
        <w:rPr>
          <w:rFonts w:hint="eastAsia"/>
          <w:lang w:eastAsia="zh-CN"/>
        </w:rPr>
        <w:t xml:space="preserve"> with </w:t>
      </w:r>
      <w:r w:rsidR="00E11C22">
        <w:rPr>
          <w:rFonts w:hint="eastAsia"/>
          <w:lang w:eastAsia="zh-CN"/>
        </w:rPr>
        <w:t>negligible increased</w:t>
      </w:r>
      <w:r w:rsidR="001B734D">
        <w:rPr>
          <w:rFonts w:hint="eastAsia"/>
          <w:lang w:eastAsia="zh-CN"/>
        </w:rPr>
        <w:t xml:space="preserve"> encoding and decoding time</w:t>
      </w:r>
      <w:r w:rsidR="00682039">
        <w:rPr>
          <w:rFonts w:hint="eastAsia"/>
          <w:lang w:eastAsia="zh-CN"/>
        </w:rPr>
        <w:t xml:space="preserve">. </w:t>
      </w:r>
      <w:r w:rsidR="00542DA7">
        <w:rPr>
          <w:rFonts w:hint="eastAsia"/>
          <w:lang w:eastAsia="zh-CN"/>
        </w:rPr>
        <w:t>I</w:t>
      </w:r>
      <w:r w:rsidR="00662411">
        <w:rPr>
          <w:rFonts w:hint="eastAsia"/>
          <w:szCs w:val="22"/>
          <w:lang w:eastAsia="ja-JP"/>
        </w:rPr>
        <w:t>t</w:t>
      </w:r>
      <w:r w:rsidR="00662411">
        <w:rPr>
          <w:szCs w:val="22"/>
          <w:lang w:eastAsia="ja-JP"/>
        </w:rPr>
        <w:t>’</w:t>
      </w:r>
      <w:r w:rsidR="00662411">
        <w:rPr>
          <w:rFonts w:hint="eastAsia"/>
          <w:szCs w:val="22"/>
          <w:lang w:eastAsia="ja-JP"/>
        </w:rPr>
        <w:t xml:space="preserve">s suggested that the </w:t>
      </w:r>
      <w:r w:rsidR="001F4AF4">
        <w:rPr>
          <w:rFonts w:hint="eastAsia"/>
          <w:szCs w:val="22"/>
          <w:lang w:eastAsia="zh-CN"/>
        </w:rPr>
        <w:t>two</w:t>
      </w:r>
      <w:r w:rsidR="00542DA7">
        <w:rPr>
          <w:rFonts w:hint="eastAsia"/>
          <w:szCs w:val="22"/>
          <w:lang w:eastAsia="zh-CN"/>
        </w:rPr>
        <w:t xml:space="preserve"> </w:t>
      </w:r>
      <w:r w:rsidR="001F4AF4">
        <w:rPr>
          <w:rFonts w:hint="eastAsia"/>
          <w:szCs w:val="22"/>
          <w:lang w:eastAsia="zh-CN"/>
        </w:rPr>
        <w:t>improvements</w:t>
      </w:r>
      <w:r w:rsidR="00542DA7">
        <w:rPr>
          <w:rFonts w:hint="eastAsia"/>
          <w:szCs w:val="22"/>
          <w:lang w:eastAsia="zh-CN"/>
        </w:rPr>
        <w:t xml:space="preserve"> be</w:t>
      </w:r>
      <w:r w:rsidR="00662411">
        <w:rPr>
          <w:rFonts w:hint="eastAsia"/>
          <w:szCs w:val="22"/>
          <w:lang w:eastAsia="ja-JP"/>
        </w:rPr>
        <w:t xml:space="preserve"> introduced in the HEVC test model (HM)</w:t>
      </w:r>
      <w:r w:rsidR="00B8037F">
        <w:rPr>
          <w:rFonts w:hint="eastAsia"/>
          <w:szCs w:val="22"/>
          <w:lang w:eastAsia="zh-CN"/>
        </w:rPr>
        <w:t>.</w:t>
      </w:r>
    </w:p>
    <w:p w:rsidR="001805D7" w:rsidRDefault="001805D7" w:rsidP="00A33BD2">
      <w:pPr>
        <w:pStyle w:val="1"/>
        <w:tabs>
          <w:tab w:val="clear" w:pos="360"/>
          <w:tab w:val="clear" w:pos="720"/>
          <w:tab w:val="clear" w:pos="1080"/>
          <w:tab w:val="clear" w:pos="1440"/>
        </w:tabs>
        <w:jc w:val="both"/>
      </w:pPr>
      <w:r>
        <w:t>References</w:t>
      </w:r>
    </w:p>
    <w:p w:rsidR="00D6632F" w:rsidRDefault="00D6632F" w:rsidP="00D6632F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bookmarkStart w:id="21" w:name="_Ref132360163"/>
      <w:r w:rsidRPr="005D4FD6">
        <w:t xml:space="preserve">Yongbing Lin, </w:t>
      </w:r>
      <w:proofErr w:type="spellStart"/>
      <w:r w:rsidRPr="005D4FD6">
        <w:t>Changcai</w:t>
      </w:r>
      <w:proofErr w:type="spellEnd"/>
      <w:r w:rsidRPr="005D4FD6">
        <w:t xml:space="preserve"> Lai, </w:t>
      </w:r>
      <w:proofErr w:type="spellStart"/>
      <w:r w:rsidRPr="005D4FD6">
        <w:t>Jianhua</w:t>
      </w:r>
      <w:proofErr w:type="spellEnd"/>
      <w:r w:rsidRPr="005D4FD6">
        <w:t xml:space="preserve"> </w:t>
      </w:r>
      <w:proofErr w:type="spellStart"/>
      <w:r w:rsidRPr="005D4FD6">
        <w:t>Zheng</w:t>
      </w:r>
      <w:proofErr w:type="spellEnd"/>
      <w:r w:rsidRPr="005D4FD6">
        <w:t>, etc. "</w:t>
      </w:r>
      <w:r w:rsidR="003F1C68" w:rsidRPr="003F1C68">
        <w:t>Intra coding improvements for slice boundary blocks</w:t>
      </w:r>
      <w:r w:rsidRPr="005D4FD6">
        <w:t>"</w:t>
      </w:r>
      <w:r>
        <w:rPr>
          <w:rFonts w:hint="eastAsia"/>
          <w:lang w:eastAsia="zh-CN"/>
        </w:rPr>
        <w:t xml:space="preserve">, </w:t>
      </w:r>
      <w:r>
        <w:t>Joint Collaborative Team on Video Coding (JCT-VC) of ITU-T SG16 WP3 and ISO/IEC JTC1/SC29/WG11, JCTVC-</w:t>
      </w:r>
      <w:r>
        <w:rPr>
          <w:rFonts w:hint="eastAsia"/>
          <w:lang w:eastAsia="zh-CN"/>
        </w:rPr>
        <w:t>D3</w:t>
      </w:r>
      <w:r>
        <w:t>0</w:t>
      </w:r>
      <w:r w:rsidR="00C75B96">
        <w:rPr>
          <w:rFonts w:hint="eastAsia"/>
          <w:lang w:eastAsia="zh-CN"/>
        </w:rPr>
        <w:t>2</w:t>
      </w:r>
      <w:r>
        <w:t xml:space="preserve">, </w:t>
      </w:r>
      <w:r w:rsidRPr="003D576A">
        <w:rPr>
          <w:szCs w:val="22"/>
        </w:rPr>
        <w:t>4th Meeting</w:t>
      </w:r>
      <w:r>
        <w:rPr>
          <w:rFonts w:hint="eastAsia"/>
          <w:szCs w:val="22"/>
          <w:lang w:eastAsia="zh-CN"/>
        </w:rPr>
        <w:t>,</w:t>
      </w:r>
      <w:r w:rsidRPr="003D576A">
        <w:rPr>
          <w:szCs w:val="22"/>
        </w:rPr>
        <w:t xml:space="preserve"> </w:t>
      </w:r>
      <w:proofErr w:type="spellStart"/>
      <w:r w:rsidRPr="003D576A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p w:rsidR="00763590" w:rsidRDefault="00763590" w:rsidP="00763590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rPr>
          <w:rFonts w:hint="eastAsia"/>
          <w:szCs w:val="22"/>
          <w:lang w:eastAsia="ja-JP"/>
        </w:rPr>
        <w:t>Yu-Wen Huang</w:t>
      </w:r>
      <w:r>
        <w:rPr>
          <w:rFonts w:hint="eastAsia"/>
          <w:szCs w:val="22"/>
          <w:lang w:eastAsia="zh-CN"/>
        </w:rPr>
        <w:t xml:space="preserve">, </w:t>
      </w:r>
      <w:r>
        <w:rPr>
          <w:rFonts w:eastAsia="PMingLiU" w:hint="eastAsia"/>
          <w:szCs w:val="22"/>
          <w:lang w:eastAsia="zh-TW"/>
        </w:rPr>
        <w:t>Il-Koo Kim</w:t>
      </w:r>
      <w:r>
        <w:rPr>
          <w:rFonts w:hint="eastAsia"/>
          <w:lang w:eastAsia="zh-CN"/>
        </w:rPr>
        <w:t xml:space="preserve">, </w:t>
      </w:r>
      <w:r>
        <w:rPr>
          <w:lang w:eastAsia="zh-CN"/>
        </w:rPr>
        <w:t>“</w:t>
      </w:r>
      <w:r w:rsidRPr="00CA7AED">
        <w:rPr>
          <w:rFonts w:hint="eastAsia"/>
        </w:rPr>
        <w:t xml:space="preserve">Description of </w:t>
      </w:r>
      <w:r w:rsidRPr="00CA7AED">
        <w:t xml:space="preserve">Core Experiment </w:t>
      </w:r>
      <w:r w:rsidRPr="00CA7AED">
        <w:rPr>
          <w:rFonts w:hint="eastAsia"/>
        </w:rPr>
        <w:t>4</w:t>
      </w:r>
      <w:r w:rsidRPr="00CA7AED">
        <w:t xml:space="preserve">: </w:t>
      </w:r>
      <w:r w:rsidRPr="00CA7AED">
        <w:rPr>
          <w:rFonts w:hint="eastAsia"/>
        </w:rPr>
        <w:t>Slice Boundary Processing and Fine Granularity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, </w:t>
      </w:r>
      <w:r>
        <w:t>Joint Collaborative Team on Video Coding (JCT-VC) of ITU-T SG16 WP3 and ISO/IEC JTC1/SC29/WG11, JCTVC-</w:t>
      </w:r>
      <w:r>
        <w:rPr>
          <w:rFonts w:hint="eastAsia"/>
          <w:lang w:eastAsia="zh-CN"/>
        </w:rPr>
        <w:t>D6</w:t>
      </w:r>
      <w:r>
        <w:t>0</w:t>
      </w:r>
      <w:r>
        <w:rPr>
          <w:rFonts w:hint="eastAsia"/>
          <w:lang w:eastAsia="zh-CN"/>
        </w:rPr>
        <w:t>4</w:t>
      </w:r>
      <w:r>
        <w:t xml:space="preserve">, </w:t>
      </w:r>
      <w:r w:rsidRPr="003D576A">
        <w:rPr>
          <w:szCs w:val="22"/>
        </w:rPr>
        <w:t>4th Meeting</w:t>
      </w:r>
      <w:r>
        <w:rPr>
          <w:rFonts w:hint="eastAsia"/>
          <w:szCs w:val="22"/>
          <w:lang w:eastAsia="zh-CN"/>
        </w:rPr>
        <w:t>,</w:t>
      </w:r>
      <w:r w:rsidRPr="003D576A">
        <w:rPr>
          <w:szCs w:val="22"/>
        </w:rPr>
        <w:t xml:space="preserve"> </w:t>
      </w:r>
      <w:proofErr w:type="spellStart"/>
      <w:r w:rsidRPr="003D576A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p w:rsidR="00763590" w:rsidRDefault="00763590" w:rsidP="00763590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t xml:space="preserve">F. </w:t>
      </w:r>
      <w:proofErr w:type="spellStart"/>
      <w:r>
        <w:t>Bossen</w:t>
      </w:r>
      <w:proofErr w:type="spellEnd"/>
      <w:r>
        <w:t>., “</w:t>
      </w:r>
      <w:r w:rsidRPr="009F424E">
        <w:t>Common conditions and software reference configurations</w:t>
      </w:r>
      <w:r>
        <w:t>”, Joint Collaborative Team on Video Coding (JCT-VC) of ITU-T SG16 WP3 and ISO/IEC JTC1/SC29/WG11, JCTVC-</w:t>
      </w:r>
      <w:r>
        <w:rPr>
          <w:rFonts w:hint="eastAsia"/>
          <w:lang w:eastAsia="zh-CN"/>
        </w:rPr>
        <w:t>D6</w:t>
      </w:r>
      <w:r>
        <w:t xml:space="preserve">00, </w:t>
      </w:r>
      <w:r w:rsidRPr="003D576A">
        <w:rPr>
          <w:szCs w:val="22"/>
        </w:rPr>
        <w:t>4th Meeting</w:t>
      </w:r>
      <w:r>
        <w:rPr>
          <w:rFonts w:hint="eastAsia"/>
          <w:szCs w:val="22"/>
          <w:lang w:eastAsia="zh-CN"/>
        </w:rPr>
        <w:t>,</w:t>
      </w:r>
      <w:r w:rsidRPr="003D576A">
        <w:rPr>
          <w:szCs w:val="22"/>
        </w:rPr>
        <w:t xml:space="preserve"> </w:t>
      </w:r>
      <w:proofErr w:type="spellStart"/>
      <w:r w:rsidRPr="003D576A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bookmarkEnd w:id="21"/>
    <w:p w:rsidR="001805D7" w:rsidRPr="002B191D" w:rsidRDefault="001805D7" w:rsidP="005B5D99">
      <w:pPr>
        <w:pStyle w:val="1"/>
        <w:tabs>
          <w:tab w:val="clear" w:pos="360"/>
          <w:tab w:val="clear" w:pos="720"/>
          <w:tab w:val="clear" w:pos="1080"/>
          <w:tab w:val="clear" w:pos="1440"/>
        </w:tabs>
        <w:jc w:val="both"/>
      </w:pPr>
      <w:r w:rsidRPr="002B191D">
        <w:t>Patent rights declaration(s)</w:t>
      </w:r>
    </w:p>
    <w:p w:rsidR="001805D7" w:rsidRPr="005B5D99" w:rsidRDefault="001805D7" w:rsidP="005B5D99">
      <w:pPr>
        <w:jc w:val="both"/>
        <w:rPr>
          <w:szCs w:val="22"/>
          <w:lang w:eastAsia="zh-CN"/>
        </w:rPr>
      </w:pPr>
      <w:r w:rsidRPr="00573B21">
        <w:rPr>
          <w:b/>
          <w:szCs w:val="22"/>
        </w:rPr>
        <w:t>Huawei Technologies Co., Ltd</w:t>
      </w:r>
      <w:r>
        <w:rPr>
          <w:b/>
          <w:szCs w:val="22"/>
          <w:lang w:eastAsia="zh-CN"/>
        </w:rPr>
        <w:t xml:space="preserve"> and </w:t>
      </w:r>
      <w:proofErr w:type="spellStart"/>
      <w:r>
        <w:rPr>
          <w:b/>
          <w:szCs w:val="22"/>
          <w:lang w:eastAsia="zh-CN"/>
        </w:rPr>
        <w:t>HiSilicon</w:t>
      </w:r>
      <w:proofErr w:type="spellEnd"/>
      <w:r w:rsidRPr="00573B21">
        <w:rPr>
          <w:b/>
          <w:szCs w:val="22"/>
        </w:rPr>
        <w:t xml:space="preserve"> Technologies Co., Ltd.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1805D7" w:rsidRPr="005B5D99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356" w:rsidRDefault="00823356">
      <w:r>
        <w:separator/>
      </w:r>
    </w:p>
  </w:endnote>
  <w:endnote w:type="continuationSeparator" w:id="0">
    <w:p w:rsidR="00823356" w:rsidRDefault="0082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AF" w:rsidRDefault="003317A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E721E">
      <w:rPr>
        <w:rStyle w:val="a5"/>
      </w:rPr>
      <w:fldChar w:fldCharType="begin"/>
    </w:r>
    <w:r>
      <w:rPr>
        <w:rStyle w:val="a5"/>
      </w:rPr>
      <w:instrText xml:space="preserve"> PAGE </w:instrText>
    </w:r>
    <w:r w:rsidR="00BE721E">
      <w:rPr>
        <w:rStyle w:val="a5"/>
      </w:rPr>
      <w:fldChar w:fldCharType="separate"/>
    </w:r>
    <w:r w:rsidR="00EC58A6">
      <w:rPr>
        <w:rStyle w:val="a5"/>
        <w:noProof/>
      </w:rPr>
      <w:t>1</w:t>
    </w:r>
    <w:r w:rsidR="00BE721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E721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E721E">
      <w:rPr>
        <w:rStyle w:val="a5"/>
      </w:rPr>
      <w:fldChar w:fldCharType="separate"/>
    </w:r>
    <w:r w:rsidR="00867EAB">
      <w:rPr>
        <w:rStyle w:val="a5"/>
        <w:noProof/>
      </w:rPr>
      <w:t>2011-03-11</w:t>
    </w:r>
    <w:r w:rsidR="00BE721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356" w:rsidRDefault="00823356">
      <w:r>
        <w:separator/>
      </w:r>
    </w:p>
  </w:footnote>
  <w:footnote w:type="continuationSeparator" w:id="0">
    <w:p w:rsidR="00823356" w:rsidRDefault="0082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31444"/>
    <w:multiLevelType w:val="hybridMultilevel"/>
    <w:tmpl w:val="72D6F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2DA450B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  <w:color w:val="auto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00F0407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00F0407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C4A417C"/>
    <w:multiLevelType w:val="hybridMultilevel"/>
    <w:tmpl w:val="EB969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455F71"/>
    <w:multiLevelType w:val="hybridMultilevel"/>
    <w:tmpl w:val="70362A46"/>
    <w:lvl w:ilvl="0" w:tplc="AB6491E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0"/>
  </w:num>
  <w:num w:numId="16">
    <w:abstractNumId w:val="4"/>
  </w:num>
  <w:num w:numId="17">
    <w:abstractNumId w:val="4"/>
  </w:num>
  <w:num w:numId="18">
    <w:abstractNumId w:val="4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4E6F"/>
    <w:rsid w:val="0000709C"/>
    <w:rsid w:val="00014AB9"/>
    <w:rsid w:val="00015596"/>
    <w:rsid w:val="00016AC0"/>
    <w:rsid w:val="00016CE6"/>
    <w:rsid w:val="00016F65"/>
    <w:rsid w:val="00020F0A"/>
    <w:rsid w:val="0002304B"/>
    <w:rsid w:val="0002639D"/>
    <w:rsid w:val="00037C74"/>
    <w:rsid w:val="00037FED"/>
    <w:rsid w:val="00043CBF"/>
    <w:rsid w:val="00044BB3"/>
    <w:rsid w:val="00044D7A"/>
    <w:rsid w:val="000452B5"/>
    <w:rsid w:val="00045C41"/>
    <w:rsid w:val="00045E07"/>
    <w:rsid w:val="00046C03"/>
    <w:rsid w:val="00047A6D"/>
    <w:rsid w:val="00050C29"/>
    <w:rsid w:val="000530A0"/>
    <w:rsid w:val="000544F7"/>
    <w:rsid w:val="0005517F"/>
    <w:rsid w:val="000564E6"/>
    <w:rsid w:val="00061B06"/>
    <w:rsid w:val="00061F2C"/>
    <w:rsid w:val="000639FF"/>
    <w:rsid w:val="000653CB"/>
    <w:rsid w:val="000665EB"/>
    <w:rsid w:val="000705EE"/>
    <w:rsid w:val="0007218F"/>
    <w:rsid w:val="000731AD"/>
    <w:rsid w:val="00075B3E"/>
    <w:rsid w:val="00075CE1"/>
    <w:rsid w:val="00076135"/>
    <w:rsid w:val="0007614F"/>
    <w:rsid w:val="0008293E"/>
    <w:rsid w:val="0008319D"/>
    <w:rsid w:val="000840A6"/>
    <w:rsid w:val="00091D82"/>
    <w:rsid w:val="00093A6D"/>
    <w:rsid w:val="00094C9F"/>
    <w:rsid w:val="00096978"/>
    <w:rsid w:val="00096D66"/>
    <w:rsid w:val="000A2C08"/>
    <w:rsid w:val="000A4AB5"/>
    <w:rsid w:val="000A579F"/>
    <w:rsid w:val="000A6D77"/>
    <w:rsid w:val="000B1468"/>
    <w:rsid w:val="000B3AE0"/>
    <w:rsid w:val="000B3CC7"/>
    <w:rsid w:val="000B5A97"/>
    <w:rsid w:val="000B5D86"/>
    <w:rsid w:val="000C09AC"/>
    <w:rsid w:val="000C1BF6"/>
    <w:rsid w:val="000C22F4"/>
    <w:rsid w:val="000C2589"/>
    <w:rsid w:val="000C2EFC"/>
    <w:rsid w:val="000C38BB"/>
    <w:rsid w:val="000C3A78"/>
    <w:rsid w:val="000C3FBF"/>
    <w:rsid w:val="000C4A7A"/>
    <w:rsid w:val="000C572B"/>
    <w:rsid w:val="000C5E18"/>
    <w:rsid w:val="000C5E88"/>
    <w:rsid w:val="000C76C3"/>
    <w:rsid w:val="000D347E"/>
    <w:rsid w:val="000D3E02"/>
    <w:rsid w:val="000D6854"/>
    <w:rsid w:val="000D71F5"/>
    <w:rsid w:val="000E720A"/>
    <w:rsid w:val="000F0F23"/>
    <w:rsid w:val="000F158C"/>
    <w:rsid w:val="000F18B8"/>
    <w:rsid w:val="000F2259"/>
    <w:rsid w:val="000F674F"/>
    <w:rsid w:val="000F699A"/>
    <w:rsid w:val="000F6EEA"/>
    <w:rsid w:val="00101085"/>
    <w:rsid w:val="00102923"/>
    <w:rsid w:val="001045F4"/>
    <w:rsid w:val="00104BB0"/>
    <w:rsid w:val="001076BA"/>
    <w:rsid w:val="00112080"/>
    <w:rsid w:val="001121B4"/>
    <w:rsid w:val="001122C8"/>
    <w:rsid w:val="00114A27"/>
    <w:rsid w:val="0011759E"/>
    <w:rsid w:val="0012050A"/>
    <w:rsid w:val="00124CFD"/>
    <w:rsid w:val="00124E38"/>
    <w:rsid w:val="0012580B"/>
    <w:rsid w:val="001308CF"/>
    <w:rsid w:val="001332CB"/>
    <w:rsid w:val="0013526E"/>
    <w:rsid w:val="001352AD"/>
    <w:rsid w:val="00142EB5"/>
    <w:rsid w:val="0014379C"/>
    <w:rsid w:val="00143A18"/>
    <w:rsid w:val="00146EDE"/>
    <w:rsid w:val="00146FE0"/>
    <w:rsid w:val="00150368"/>
    <w:rsid w:val="00151F43"/>
    <w:rsid w:val="00152AC7"/>
    <w:rsid w:val="00152D37"/>
    <w:rsid w:val="00153211"/>
    <w:rsid w:val="00153E6A"/>
    <w:rsid w:val="00154511"/>
    <w:rsid w:val="00157708"/>
    <w:rsid w:val="001610DF"/>
    <w:rsid w:val="001611DC"/>
    <w:rsid w:val="00164C27"/>
    <w:rsid w:val="00165B0F"/>
    <w:rsid w:val="001667AA"/>
    <w:rsid w:val="00166A7F"/>
    <w:rsid w:val="00166FA0"/>
    <w:rsid w:val="00167192"/>
    <w:rsid w:val="00170593"/>
    <w:rsid w:val="00171371"/>
    <w:rsid w:val="001729CE"/>
    <w:rsid w:val="00172DCD"/>
    <w:rsid w:val="001749DB"/>
    <w:rsid w:val="00174AFC"/>
    <w:rsid w:val="00175A24"/>
    <w:rsid w:val="001805D7"/>
    <w:rsid w:val="00181A61"/>
    <w:rsid w:val="00183411"/>
    <w:rsid w:val="001858EF"/>
    <w:rsid w:val="00187C3D"/>
    <w:rsid w:val="00187E58"/>
    <w:rsid w:val="00190B8A"/>
    <w:rsid w:val="0019307C"/>
    <w:rsid w:val="0019412C"/>
    <w:rsid w:val="001945FB"/>
    <w:rsid w:val="00194DA6"/>
    <w:rsid w:val="00196B3A"/>
    <w:rsid w:val="00197B69"/>
    <w:rsid w:val="001A1930"/>
    <w:rsid w:val="001A1A90"/>
    <w:rsid w:val="001A297E"/>
    <w:rsid w:val="001A368E"/>
    <w:rsid w:val="001A45CA"/>
    <w:rsid w:val="001A69BA"/>
    <w:rsid w:val="001A7329"/>
    <w:rsid w:val="001B49CC"/>
    <w:rsid w:val="001B4E28"/>
    <w:rsid w:val="001B639E"/>
    <w:rsid w:val="001B734D"/>
    <w:rsid w:val="001C0554"/>
    <w:rsid w:val="001C0C34"/>
    <w:rsid w:val="001C0FD9"/>
    <w:rsid w:val="001C1FFB"/>
    <w:rsid w:val="001C2D93"/>
    <w:rsid w:val="001C3525"/>
    <w:rsid w:val="001C6054"/>
    <w:rsid w:val="001C6A11"/>
    <w:rsid w:val="001C75DB"/>
    <w:rsid w:val="001D1674"/>
    <w:rsid w:val="001D1BD2"/>
    <w:rsid w:val="001D3ACA"/>
    <w:rsid w:val="001D559D"/>
    <w:rsid w:val="001D58FF"/>
    <w:rsid w:val="001D7ACD"/>
    <w:rsid w:val="001E02BE"/>
    <w:rsid w:val="001E3B37"/>
    <w:rsid w:val="001E6FB3"/>
    <w:rsid w:val="001F2594"/>
    <w:rsid w:val="001F393D"/>
    <w:rsid w:val="001F40F5"/>
    <w:rsid w:val="001F4AF4"/>
    <w:rsid w:val="001F5D27"/>
    <w:rsid w:val="001F6D7F"/>
    <w:rsid w:val="001F6ED6"/>
    <w:rsid w:val="001F7273"/>
    <w:rsid w:val="00202E42"/>
    <w:rsid w:val="002044CB"/>
    <w:rsid w:val="00206460"/>
    <w:rsid w:val="002069B4"/>
    <w:rsid w:val="00207302"/>
    <w:rsid w:val="002110AF"/>
    <w:rsid w:val="0021138B"/>
    <w:rsid w:val="00213B51"/>
    <w:rsid w:val="0021564C"/>
    <w:rsid w:val="00215DFC"/>
    <w:rsid w:val="0022013B"/>
    <w:rsid w:val="002205EA"/>
    <w:rsid w:val="0022129E"/>
    <w:rsid w:val="002212DF"/>
    <w:rsid w:val="0022358B"/>
    <w:rsid w:val="00224156"/>
    <w:rsid w:val="00224C3F"/>
    <w:rsid w:val="00225F44"/>
    <w:rsid w:val="002274D3"/>
    <w:rsid w:val="00227BA7"/>
    <w:rsid w:val="00233CF6"/>
    <w:rsid w:val="0023478C"/>
    <w:rsid w:val="00237337"/>
    <w:rsid w:val="00250252"/>
    <w:rsid w:val="002504AA"/>
    <w:rsid w:val="002510C4"/>
    <w:rsid w:val="00252043"/>
    <w:rsid w:val="00252060"/>
    <w:rsid w:val="002540E5"/>
    <w:rsid w:val="002541A6"/>
    <w:rsid w:val="0025485A"/>
    <w:rsid w:val="00254FF1"/>
    <w:rsid w:val="002557EC"/>
    <w:rsid w:val="00260596"/>
    <w:rsid w:val="00260B60"/>
    <w:rsid w:val="00262FD5"/>
    <w:rsid w:val="00265B3D"/>
    <w:rsid w:val="0027083A"/>
    <w:rsid w:val="00272C59"/>
    <w:rsid w:val="00273E24"/>
    <w:rsid w:val="00274DB0"/>
    <w:rsid w:val="00275ABF"/>
    <w:rsid w:val="00275BCF"/>
    <w:rsid w:val="00283B2F"/>
    <w:rsid w:val="002861CD"/>
    <w:rsid w:val="002869D1"/>
    <w:rsid w:val="00287690"/>
    <w:rsid w:val="0028773E"/>
    <w:rsid w:val="002879ED"/>
    <w:rsid w:val="00287A32"/>
    <w:rsid w:val="00292257"/>
    <w:rsid w:val="002959DA"/>
    <w:rsid w:val="0029723E"/>
    <w:rsid w:val="00297CEB"/>
    <w:rsid w:val="002A16EE"/>
    <w:rsid w:val="002A236A"/>
    <w:rsid w:val="002A3FCE"/>
    <w:rsid w:val="002A54E0"/>
    <w:rsid w:val="002B191D"/>
    <w:rsid w:val="002B5EB4"/>
    <w:rsid w:val="002B651C"/>
    <w:rsid w:val="002C0D2E"/>
    <w:rsid w:val="002C2194"/>
    <w:rsid w:val="002C28F5"/>
    <w:rsid w:val="002C5DBD"/>
    <w:rsid w:val="002C6061"/>
    <w:rsid w:val="002C60CF"/>
    <w:rsid w:val="002C75F0"/>
    <w:rsid w:val="002C767F"/>
    <w:rsid w:val="002C7AE9"/>
    <w:rsid w:val="002D0AF6"/>
    <w:rsid w:val="002D0C10"/>
    <w:rsid w:val="002D21EA"/>
    <w:rsid w:val="002D2677"/>
    <w:rsid w:val="002D51AE"/>
    <w:rsid w:val="002D65A4"/>
    <w:rsid w:val="002D7FE6"/>
    <w:rsid w:val="002E1B8F"/>
    <w:rsid w:val="002E2F21"/>
    <w:rsid w:val="002E383E"/>
    <w:rsid w:val="002E4148"/>
    <w:rsid w:val="002E5113"/>
    <w:rsid w:val="002E5F17"/>
    <w:rsid w:val="002E6A7A"/>
    <w:rsid w:val="002F03D1"/>
    <w:rsid w:val="002F164D"/>
    <w:rsid w:val="002F2B36"/>
    <w:rsid w:val="002F3E44"/>
    <w:rsid w:val="0030024B"/>
    <w:rsid w:val="00300C73"/>
    <w:rsid w:val="00301508"/>
    <w:rsid w:val="00305D19"/>
    <w:rsid w:val="00306206"/>
    <w:rsid w:val="00307D5F"/>
    <w:rsid w:val="00310E52"/>
    <w:rsid w:val="003120F4"/>
    <w:rsid w:val="0031277E"/>
    <w:rsid w:val="003143EC"/>
    <w:rsid w:val="00314E9B"/>
    <w:rsid w:val="00316976"/>
    <w:rsid w:val="003169BE"/>
    <w:rsid w:val="00317492"/>
    <w:rsid w:val="003204D7"/>
    <w:rsid w:val="003222B0"/>
    <w:rsid w:val="0032270D"/>
    <w:rsid w:val="0032289A"/>
    <w:rsid w:val="00322F66"/>
    <w:rsid w:val="003239F4"/>
    <w:rsid w:val="00323B76"/>
    <w:rsid w:val="0032500E"/>
    <w:rsid w:val="0032644D"/>
    <w:rsid w:val="003265B5"/>
    <w:rsid w:val="003266AE"/>
    <w:rsid w:val="00327C56"/>
    <w:rsid w:val="0033086A"/>
    <w:rsid w:val="003315A1"/>
    <w:rsid w:val="003317AF"/>
    <w:rsid w:val="0033561E"/>
    <w:rsid w:val="003359B4"/>
    <w:rsid w:val="003373EC"/>
    <w:rsid w:val="003403F3"/>
    <w:rsid w:val="00340BCA"/>
    <w:rsid w:val="003416F1"/>
    <w:rsid w:val="0034455F"/>
    <w:rsid w:val="003457F5"/>
    <w:rsid w:val="00345AF2"/>
    <w:rsid w:val="00345ECE"/>
    <w:rsid w:val="00346408"/>
    <w:rsid w:val="0034781C"/>
    <w:rsid w:val="00351EBA"/>
    <w:rsid w:val="00351EED"/>
    <w:rsid w:val="00353131"/>
    <w:rsid w:val="00353351"/>
    <w:rsid w:val="003555E3"/>
    <w:rsid w:val="003567F8"/>
    <w:rsid w:val="00356BD8"/>
    <w:rsid w:val="00357592"/>
    <w:rsid w:val="003579CF"/>
    <w:rsid w:val="00357B9E"/>
    <w:rsid w:val="00357BBF"/>
    <w:rsid w:val="00357EEC"/>
    <w:rsid w:val="0036386A"/>
    <w:rsid w:val="00363F12"/>
    <w:rsid w:val="00366767"/>
    <w:rsid w:val="003706CC"/>
    <w:rsid w:val="003716F7"/>
    <w:rsid w:val="00372576"/>
    <w:rsid w:val="00372D27"/>
    <w:rsid w:val="0037374B"/>
    <w:rsid w:val="00373933"/>
    <w:rsid w:val="003759F0"/>
    <w:rsid w:val="0037654C"/>
    <w:rsid w:val="003818F7"/>
    <w:rsid w:val="003838CA"/>
    <w:rsid w:val="00384745"/>
    <w:rsid w:val="003867AB"/>
    <w:rsid w:val="00386B46"/>
    <w:rsid w:val="00392284"/>
    <w:rsid w:val="003928C0"/>
    <w:rsid w:val="003932D0"/>
    <w:rsid w:val="00394410"/>
    <w:rsid w:val="00394AF8"/>
    <w:rsid w:val="0039540A"/>
    <w:rsid w:val="003A025D"/>
    <w:rsid w:val="003A2023"/>
    <w:rsid w:val="003A2D8E"/>
    <w:rsid w:val="003A4A8D"/>
    <w:rsid w:val="003B0FF3"/>
    <w:rsid w:val="003B4B6C"/>
    <w:rsid w:val="003B621D"/>
    <w:rsid w:val="003B6762"/>
    <w:rsid w:val="003C20E4"/>
    <w:rsid w:val="003C3869"/>
    <w:rsid w:val="003C76C1"/>
    <w:rsid w:val="003D1C0E"/>
    <w:rsid w:val="003D4190"/>
    <w:rsid w:val="003D56C9"/>
    <w:rsid w:val="003D576A"/>
    <w:rsid w:val="003D60E4"/>
    <w:rsid w:val="003E159C"/>
    <w:rsid w:val="003E2AE0"/>
    <w:rsid w:val="003E341C"/>
    <w:rsid w:val="003E3F8A"/>
    <w:rsid w:val="003E4743"/>
    <w:rsid w:val="003E52B0"/>
    <w:rsid w:val="003E5343"/>
    <w:rsid w:val="003E6F0D"/>
    <w:rsid w:val="003F1C68"/>
    <w:rsid w:val="003F1F5D"/>
    <w:rsid w:val="003F5363"/>
    <w:rsid w:val="003F5D0F"/>
    <w:rsid w:val="003F77A9"/>
    <w:rsid w:val="003F7D9C"/>
    <w:rsid w:val="004000BC"/>
    <w:rsid w:val="004001E7"/>
    <w:rsid w:val="00400C7C"/>
    <w:rsid w:val="004024DF"/>
    <w:rsid w:val="00406C6C"/>
    <w:rsid w:val="00414101"/>
    <w:rsid w:val="00414724"/>
    <w:rsid w:val="00414A52"/>
    <w:rsid w:val="004238E1"/>
    <w:rsid w:val="0042545A"/>
    <w:rsid w:val="00432B3E"/>
    <w:rsid w:val="0043309A"/>
    <w:rsid w:val="004331B5"/>
    <w:rsid w:val="00433DDB"/>
    <w:rsid w:val="00435D53"/>
    <w:rsid w:val="00437619"/>
    <w:rsid w:val="004411FD"/>
    <w:rsid w:val="004450F8"/>
    <w:rsid w:val="00445252"/>
    <w:rsid w:val="00451918"/>
    <w:rsid w:val="00456F6C"/>
    <w:rsid w:val="004572B1"/>
    <w:rsid w:val="00465089"/>
    <w:rsid w:val="00466240"/>
    <w:rsid w:val="0046663E"/>
    <w:rsid w:val="00467250"/>
    <w:rsid w:val="00467BF8"/>
    <w:rsid w:val="00467D9F"/>
    <w:rsid w:val="0047151C"/>
    <w:rsid w:val="00471A1E"/>
    <w:rsid w:val="00477627"/>
    <w:rsid w:val="00484158"/>
    <w:rsid w:val="004878ED"/>
    <w:rsid w:val="00490AFB"/>
    <w:rsid w:val="004911EB"/>
    <w:rsid w:val="0049436A"/>
    <w:rsid w:val="004A0460"/>
    <w:rsid w:val="004A11EB"/>
    <w:rsid w:val="004A1337"/>
    <w:rsid w:val="004A1C57"/>
    <w:rsid w:val="004A58A5"/>
    <w:rsid w:val="004B0817"/>
    <w:rsid w:val="004B165C"/>
    <w:rsid w:val="004B210C"/>
    <w:rsid w:val="004B2A52"/>
    <w:rsid w:val="004B464A"/>
    <w:rsid w:val="004B64AC"/>
    <w:rsid w:val="004B73ED"/>
    <w:rsid w:val="004B7712"/>
    <w:rsid w:val="004C147C"/>
    <w:rsid w:val="004C3314"/>
    <w:rsid w:val="004C5C86"/>
    <w:rsid w:val="004D2408"/>
    <w:rsid w:val="004D405F"/>
    <w:rsid w:val="004D6567"/>
    <w:rsid w:val="004D73C4"/>
    <w:rsid w:val="004D768A"/>
    <w:rsid w:val="004D787E"/>
    <w:rsid w:val="004E28BB"/>
    <w:rsid w:val="004E4A7A"/>
    <w:rsid w:val="004E5A9D"/>
    <w:rsid w:val="004F0194"/>
    <w:rsid w:val="004F097F"/>
    <w:rsid w:val="004F0EAF"/>
    <w:rsid w:val="004F1C69"/>
    <w:rsid w:val="004F4924"/>
    <w:rsid w:val="004F61E3"/>
    <w:rsid w:val="004F768F"/>
    <w:rsid w:val="005001EC"/>
    <w:rsid w:val="00502070"/>
    <w:rsid w:val="00502D50"/>
    <w:rsid w:val="00504F68"/>
    <w:rsid w:val="00505575"/>
    <w:rsid w:val="005065B3"/>
    <w:rsid w:val="00507187"/>
    <w:rsid w:val="0051015C"/>
    <w:rsid w:val="0051198D"/>
    <w:rsid w:val="00512D3E"/>
    <w:rsid w:val="0051369F"/>
    <w:rsid w:val="0051458A"/>
    <w:rsid w:val="00517E05"/>
    <w:rsid w:val="005208CF"/>
    <w:rsid w:val="005221E0"/>
    <w:rsid w:val="00522808"/>
    <w:rsid w:val="00522D07"/>
    <w:rsid w:val="00523671"/>
    <w:rsid w:val="0052524E"/>
    <w:rsid w:val="00530762"/>
    <w:rsid w:val="00531AE9"/>
    <w:rsid w:val="00535335"/>
    <w:rsid w:val="00542DA7"/>
    <w:rsid w:val="005441AF"/>
    <w:rsid w:val="00547609"/>
    <w:rsid w:val="00547669"/>
    <w:rsid w:val="00550E27"/>
    <w:rsid w:val="0055185E"/>
    <w:rsid w:val="005521F5"/>
    <w:rsid w:val="005528C9"/>
    <w:rsid w:val="0055434C"/>
    <w:rsid w:val="00555B35"/>
    <w:rsid w:val="0055608A"/>
    <w:rsid w:val="0056202A"/>
    <w:rsid w:val="00564C10"/>
    <w:rsid w:val="00565322"/>
    <w:rsid w:val="00566DF4"/>
    <w:rsid w:val="00567EC7"/>
    <w:rsid w:val="00570013"/>
    <w:rsid w:val="00570E33"/>
    <w:rsid w:val="00571E70"/>
    <w:rsid w:val="005724C6"/>
    <w:rsid w:val="0057257C"/>
    <w:rsid w:val="00572909"/>
    <w:rsid w:val="00573B21"/>
    <w:rsid w:val="005741DC"/>
    <w:rsid w:val="00575D27"/>
    <w:rsid w:val="00575D2C"/>
    <w:rsid w:val="00577474"/>
    <w:rsid w:val="00583EB4"/>
    <w:rsid w:val="0058415A"/>
    <w:rsid w:val="00585170"/>
    <w:rsid w:val="00586206"/>
    <w:rsid w:val="00590220"/>
    <w:rsid w:val="00591E91"/>
    <w:rsid w:val="00592D4A"/>
    <w:rsid w:val="00592E17"/>
    <w:rsid w:val="00593023"/>
    <w:rsid w:val="0059366F"/>
    <w:rsid w:val="00594838"/>
    <w:rsid w:val="00596448"/>
    <w:rsid w:val="00597DC6"/>
    <w:rsid w:val="005A035F"/>
    <w:rsid w:val="005A1258"/>
    <w:rsid w:val="005A23D8"/>
    <w:rsid w:val="005A33A1"/>
    <w:rsid w:val="005A3D8B"/>
    <w:rsid w:val="005A3F0C"/>
    <w:rsid w:val="005A6E64"/>
    <w:rsid w:val="005A79AD"/>
    <w:rsid w:val="005B0699"/>
    <w:rsid w:val="005B06E5"/>
    <w:rsid w:val="005B5D99"/>
    <w:rsid w:val="005C17D6"/>
    <w:rsid w:val="005C385F"/>
    <w:rsid w:val="005C437E"/>
    <w:rsid w:val="005C586C"/>
    <w:rsid w:val="005C7F1A"/>
    <w:rsid w:val="005D137C"/>
    <w:rsid w:val="005D1D8A"/>
    <w:rsid w:val="005D2A3D"/>
    <w:rsid w:val="005D2D30"/>
    <w:rsid w:val="005D3F45"/>
    <w:rsid w:val="005D4B95"/>
    <w:rsid w:val="005D507B"/>
    <w:rsid w:val="005E7BF9"/>
    <w:rsid w:val="005F2295"/>
    <w:rsid w:val="005F4C7E"/>
    <w:rsid w:val="005F5BE7"/>
    <w:rsid w:val="005F6F1B"/>
    <w:rsid w:val="005F7F40"/>
    <w:rsid w:val="00600472"/>
    <w:rsid w:val="00600C77"/>
    <w:rsid w:val="006030BA"/>
    <w:rsid w:val="0060328C"/>
    <w:rsid w:val="006074C9"/>
    <w:rsid w:val="00610A8D"/>
    <w:rsid w:val="00610AD6"/>
    <w:rsid w:val="00611ADE"/>
    <w:rsid w:val="0061259D"/>
    <w:rsid w:val="00613100"/>
    <w:rsid w:val="00613EE7"/>
    <w:rsid w:val="00615937"/>
    <w:rsid w:val="0061699F"/>
    <w:rsid w:val="00617D84"/>
    <w:rsid w:val="00621691"/>
    <w:rsid w:val="00622241"/>
    <w:rsid w:val="00622DCA"/>
    <w:rsid w:val="006236DD"/>
    <w:rsid w:val="00624830"/>
    <w:rsid w:val="00624A33"/>
    <w:rsid w:val="00624B33"/>
    <w:rsid w:val="00624D1F"/>
    <w:rsid w:val="00626933"/>
    <w:rsid w:val="00627D41"/>
    <w:rsid w:val="006300DF"/>
    <w:rsid w:val="006317E8"/>
    <w:rsid w:val="00631B9F"/>
    <w:rsid w:val="006334F5"/>
    <w:rsid w:val="00642A9A"/>
    <w:rsid w:val="00642C9B"/>
    <w:rsid w:val="00642DD3"/>
    <w:rsid w:val="00643B8F"/>
    <w:rsid w:val="006449EA"/>
    <w:rsid w:val="00644E4C"/>
    <w:rsid w:val="00645419"/>
    <w:rsid w:val="00646707"/>
    <w:rsid w:val="006470CB"/>
    <w:rsid w:val="0065008E"/>
    <w:rsid w:val="00650A99"/>
    <w:rsid w:val="00653EC6"/>
    <w:rsid w:val="006565F0"/>
    <w:rsid w:val="00656A0E"/>
    <w:rsid w:val="00661517"/>
    <w:rsid w:val="00662411"/>
    <w:rsid w:val="00664DCF"/>
    <w:rsid w:val="00664F66"/>
    <w:rsid w:val="00665E6F"/>
    <w:rsid w:val="006711AA"/>
    <w:rsid w:val="00672355"/>
    <w:rsid w:val="0067333F"/>
    <w:rsid w:val="0067369F"/>
    <w:rsid w:val="006751C5"/>
    <w:rsid w:val="0067566C"/>
    <w:rsid w:val="00677A23"/>
    <w:rsid w:val="0068010F"/>
    <w:rsid w:val="00682039"/>
    <w:rsid w:val="006829CA"/>
    <w:rsid w:val="00682A21"/>
    <w:rsid w:val="00683FC2"/>
    <w:rsid w:val="0068552B"/>
    <w:rsid w:val="0068567E"/>
    <w:rsid w:val="00686BD5"/>
    <w:rsid w:val="0069129C"/>
    <w:rsid w:val="006925BC"/>
    <w:rsid w:val="00692814"/>
    <w:rsid w:val="00694E54"/>
    <w:rsid w:val="00696DB8"/>
    <w:rsid w:val="00697B3C"/>
    <w:rsid w:val="006A152F"/>
    <w:rsid w:val="006A2440"/>
    <w:rsid w:val="006A418D"/>
    <w:rsid w:val="006A51BB"/>
    <w:rsid w:val="006A5286"/>
    <w:rsid w:val="006A776C"/>
    <w:rsid w:val="006B009F"/>
    <w:rsid w:val="006B0667"/>
    <w:rsid w:val="006B2D5A"/>
    <w:rsid w:val="006B2E83"/>
    <w:rsid w:val="006B3217"/>
    <w:rsid w:val="006B5E97"/>
    <w:rsid w:val="006B6207"/>
    <w:rsid w:val="006C0437"/>
    <w:rsid w:val="006C0E42"/>
    <w:rsid w:val="006C1C07"/>
    <w:rsid w:val="006C50B0"/>
    <w:rsid w:val="006C5D39"/>
    <w:rsid w:val="006D0391"/>
    <w:rsid w:val="006D0614"/>
    <w:rsid w:val="006D42A4"/>
    <w:rsid w:val="006E0458"/>
    <w:rsid w:val="006E2810"/>
    <w:rsid w:val="006E288E"/>
    <w:rsid w:val="006E30EA"/>
    <w:rsid w:val="006E3389"/>
    <w:rsid w:val="006E473A"/>
    <w:rsid w:val="006E5186"/>
    <w:rsid w:val="006E5417"/>
    <w:rsid w:val="006E65A1"/>
    <w:rsid w:val="006F17AE"/>
    <w:rsid w:val="006F2A72"/>
    <w:rsid w:val="006F3AD0"/>
    <w:rsid w:val="006F3FB5"/>
    <w:rsid w:val="006F5306"/>
    <w:rsid w:val="006F6EE6"/>
    <w:rsid w:val="00702A26"/>
    <w:rsid w:val="00703371"/>
    <w:rsid w:val="00711506"/>
    <w:rsid w:val="00711DDA"/>
    <w:rsid w:val="00712F60"/>
    <w:rsid w:val="007159E3"/>
    <w:rsid w:val="00716481"/>
    <w:rsid w:val="00720632"/>
    <w:rsid w:val="007208A4"/>
    <w:rsid w:val="00720E3B"/>
    <w:rsid w:val="00720F16"/>
    <w:rsid w:val="007217FF"/>
    <w:rsid w:val="00721A1D"/>
    <w:rsid w:val="00724921"/>
    <w:rsid w:val="0072525F"/>
    <w:rsid w:val="00725F3E"/>
    <w:rsid w:val="007273FC"/>
    <w:rsid w:val="00727B8C"/>
    <w:rsid w:val="00734F6D"/>
    <w:rsid w:val="00736500"/>
    <w:rsid w:val="00737AA9"/>
    <w:rsid w:val="00737DFC"/>
    <w:rsid w:val="00737E33"/>
    <w:rsid w:val="007430BB"/>
    <w:rsid w:val="00744908"/>
    <w:rsid w:val="00744AE6"/>
    <w:rsid w:val="00745F6B"/>
    <w:rsid w:val="007511A2"/>
    <w:rsid w:val="007528CE"/>
    <w:rsid w:val="007550C8"/>
    <w:rsid w:val="0075585E"/>
    <w:rsid w:val="00762CA0"/>
    <w:rsid w:val="00763590"/>
    <w:rsid w:val="00763E42"/>
    <w:rsid w:val="00764D40"/>
    <w:rsid w:val="0076655A"/>
    <w:rsid w:val="00766EE9"/>
    <w:rsid w:val="007711BE"/>
    <w:rsid w:val="00771692"/>
    <w:rsid w:val="00773644"/>
    <w:rsid w:val="007740AE"/>
    <w:rsid w:val="00774FC4"/>
    <w:rsid w:val="007768FF"/>
    <w:rsid w:val="007824D3"/>
    <w:rsid w:val="00783E5F"/>
    <w:rsid w:val="00793CB2"/>
    <w:rsid w:val="0079442B"/>
    <w:rsid w:val="00796EE3"/>
    <w:rsid w:val="00796F66"/>
    <w:rsid w:val="007A1204"/>
    <w:rsid w:val="007A2B48"/>
    <w:rsid w:val="007A3877"/>
    <w:rsid w:val="007A735D"/>
    <w:rsid w:val="007A7D29"/>
    <w:rsid w:val="007B14D3"/>
    <w:rsid w:val="007B6A0E"/>
    <w:rsid w:val="007B7339"/>
    <w:rsid w:val="007C1F98"/>
    <w:rsid w:val="007C37E3"/>
    <w:rsid w:val="007C3E30"/>
    <w:rsid w:val="007C4E63"/>
    <w:rsid w:val="007C7959"/>
    <w:rsid w:val="007D5CB1"/>
    <w:rsid w:val="007E06D9"/>
    <w:rsid w:val="007E1741"/>
    <w:rsid w:val="007E21F8"/>
    <w:rsid w:val="007E2AB3"/>
    <w:rsid w:val="007F037D"/>
    <w:rsid w:val="007F0C1F"/>
    <w:rsid w:val="007F1F8B"/>
    <w:rsid w:val="007F6ECF"/>
    <w:rsid w:val="00804450"/>
    <w:rsid w:val="00804ED1"/>
    <w:rsid w:val="00805402"/>
    <w:rsid w:val="00807261"/>
    <w:rsid w:val="00810248"/>
    <w:rsid w:val="00810D8B"/>
    <w:rsid w:val="00811435"/>
    <w:rsid w:val="008158C3"/>
    <w:rsid w:val="0081629D"/>
    <w:rsid w:val="008167B5"/>
    <w:rsid w:val="00816A4C"/>
    <w:rsid w:val="008206C8"/>
    <w:rsid w:val="00823356"/>
    <w:rsid w:val="00824481"/>
    <w:rsid w:val="00826D5D"/>
    <w:rsid w:val="00830071"/>
    <w:rsid w:val="008306E0"/>
    <w:rsid w:val="00831ADC"/>
    <w:rsid w:val="00832E43"/>
    <w:rsid w:val="00833B19"/>
    <w:rsid w:val="00837B82"/>
    <w:rsid w:val="00840B5E"/>
    <w:rsid w:val="00841D4B"/>
    <w:rsid w:val="00842AE6"/>
    <w:rsid w:val="0084421C"/>
    <w:rsid w:val="00844ACF"/>
    <w:rsid w:val="00846D5D"/>
    <w:rsid w:val="00847D54"/>
    <w:rsid w:val="00850A4B"/>
    <w:rsid w:val="008510FA"/>
    <w:rsid w:val="00851863"/>
    <w:rsid w:val="00851E54"/>
    <w:rsid w:val="008523B2"/>
    <w:rsid w:val="00852A66"/>
    <w:rsid w:val="008540A4"/>
    <w:rsid w:val="0085657C"/>
    <w:rsid w:val="008573C3"/>
    <w:rsid w:val="008608CD"/>
    <w:rsid w:val="0086171F"/>
    <w:rsid w:val="0086267A"/>
    <w:rsid w:val="008628F7"/>
    <w:rsid w:val="008649AB"/>
    <w:rsid w:val="008649DF"/>
    <w:rsid w:val="008675ED"/>
    <w:rsid w:val="00867EAB"/>
    <w:rsid w:val="00872F47"/>
    <w:rsid w:val="008730DD"/>
    <w:rsid w:val="00874216"/>
    <w:rsid w:val="00874A6C"/>
    <w:rsid w:val="00874D4C"/>
    <w:rsid w:val="00875701"/>
    <w:rsid w:val="00876C65"/>
    <w:rsid w:val="0088010E"/>
    <w:rsid w:val="00880245"/>
    <w:rsid w:val="00882829"/>
    <w:rsid w:val="008832D5"/>
    <w:rsid w:val="008848B8"/>
    <w:rsid w:val="00886810"/>
    <w:rsid w:val="00890230"/>
    <w:rsid w:val="00890A53"/>
    <w:rsid w:val="00893899"/>
    <w:rsid w:val="008951D7"/>
    <w:rsid w:val="008A2348"/>
    <w:rsid w:val="008A2925"/>
    <w:rsid w:val="008A3436"/>
    <w:rsid w:val="008A36AC"/>
    <w:rsid w:val="008B4689"/>
    <w:rsid w:val="008C079A"/>
    <w:rsid w:val="008C2164"/>
    <w:rsid w:val="008C239F"/>
    <w:rsid w:val="008C45F0"/>
    <w:rsid w:val="008C47E9"/>
    <w:rsid w:val="008C566F"/>
    <w:rsid w:val="008C6FC9"/>
    <w:rsid w:val="008C7269"/>
    <w:rsid w:val="008C7C54"/>
    <w:rsid w:val="008C7EA5"/>
    <w:rsid w:val="008D150B"/>
    <w:rsid w:val="008D1B6F"/>
    <w:rsid w:val="008D7149"/>
    <w:rsid w:val="008D7BF6"/>
    <w:rsid w:val="008E0091"/>
    <w:rsid w:val="008E0297"/>
    <w:rsid w:val="008E1945"/>
    <w:rsid w:val="008E2395"/>
    <w:rsid w:val="008E294D"/>
    <w:rsid w:val="008E362C"/>
    <w:rsid w:val="008E4F9D"/>
    <w:rsid w:val="008E5296"/>
    <w:rsid w:val="008F0564"/>
    <w:rsid w:val="008F0E1B"/>
    <w:rsid w:val="008F1FA1"/>
    <w:rsid w:val="008F2873"/>
    <w:rsid w:val="009005F4"/>
    <w:rsid w:val="00907757"/>
    <w:rsid w:val="00910D2F"/>
    <w:rsid w:val="0091229D"/>
    <w:rsid w:val="00913FE0"/>
    <w:rsid w:val="00917F01"/>
    <w:rsid w:val="0092046E"/>
    <w:rsid w:val="009212B0"/>
    <w:rsid w:val="009216E8"/>
    <w:rsid w:val="009234A5"/>
    <w:rsid w:val="00924FC4"/>
    <w:rsid w:val="00926C21"/>
    <w:rsid w:val="0092749C"/>
    <w:rsid w:val="0093091F"/>
    <w:rsid w:val="0093154B"/>
    <w:rsid w:val="009336F7"/>
    <w:rsid w:val="00933B55"/>
    <w:rsid w:val="00933E3F"/>
    <w:rsid w:val="00937002"/>
    <w:rsid w:val="009374A7"/>
    <w:rsid w:val="009403E4"/>
    <w:rsid w:val="00941D9D"/>
    <w:rsid w:val="00942786"/>
    <w:rsid w:val="009469CC"/>
    <w:rsid w:val="00946BDA"/>
    <w:rsid w:val="00946D0C"/>
    <w:rsid w:val="009527D2"/>
    <w:rsid w:val="0095571F"/>
    <w:rsid w:val="00956449"/>
    <w:rsid w:val="00960254"/>
    <w:rsid w:val="009637FC"/>
    <w:rsid w:val="00963BC7"/>
    <w:rsid w:val="00964663"/>
    <w:rsid w:val="00964FF5"/>
    <w:rsid w:val="00971B1C"/>
    <w:rsid w:val="00972319"/>
    <w:rsid w:val="00973C56"/>
    <w:rsid w:val="00975ACA"/>
    <w:rsid w:val="009778A6"/>
    <w:rsid w:val="00977ECD"/>
    <w:rsid w:val="00980733"/>
    <w:rsid w:val="00980DF4"/>
    <w:rsid w:val="0098200B"/>
    <w:rsid w:val="00983E89"/>
    <w:rsid w:val="00984AD4"/>
    <w:rsid w:val="009851FD"/>
    <w:rsid w:val="009906FC"/>
    <w:rsid w:val="00990F30"/>
    <w:rsid w:val="00994A4A"/>
    <w:rsid w:val="00995187"/>
    <w:rsid w:val="0099518F"/>
    <w:rsid w:val="00995808"/>
    <w:rsid w:val="00997C82"/>
    <w:rsid w:val="00997D6E"/>
    <w:rsid w:val="009A15FB"/>
    <w:rsid w:val="009A28BB"/>
    <w:rsid w:val="009A3295"/>
    <w:rsid w:val="009A523D"/>
    <w:rsid w:val="009A66F3"/>
    <w:rsid w:val="009B502D"/>
    <w:rsid w:val="009B5C52"/>
    <w:rsid w:val="009C42D4"/>
    <w:rsid w:val="009C4AA3"/>
    <w:rsid w:val="009C4E9B"/>
    <w:rsid w:val="009C65E6"/>
    <w:rsid w:val="009C7C84"/>
    <w:rsid w:val="009D18EA"/>
    <w:rsid w:val="009D2502"/>
    <w:rsid w:val="009D4DC2"/>
    <w:rsid w:val="009D4E5A"/>
    <w:rsid w:val="009D5E9D"/>
    <w:rsid w:val="009D7E22"/>
    <w:rsid w:val="009E0059"/>
    <w:rsid w:val="009E088A"/>
    <w:rsid w:val="009E1F45"/>
    <w:rsid w:val="009E24EF"/>
    <w:rsid w:val="009E3CAB"/>
    <w:rsid w:val="009E45FC"/>
    <w:rsid w:val="009E4931"/>
    <w:rsid w:val="009E5BF5"/>
    <w:rsid w:val="009E6C5C"/>
    <w:rsid w:val="009F118F"/>
    <w:rsid w:val="009F1E54"/>
    <w:rsid w:val="009F1F11"/>
    <w:rsid w:val="009F3285"/>
    <w:rsid w:val="009F424E"/>
    <w:rsid w:val="009F5CCE"/>
    <w:rsid w:val="009F5F50"/>
    <w:rsid w:val="009F7F84"/>
    <w:rsid w:val="00A01439"/>
    <w:rsid w:val="00A023C3"/>
    <w:rsid w:val="00A02E61"/>
    <w:rsid w:val="00A05058"/>
    <w:rsid w:val="00A05CFF"/>
    <w:rsid w:val="00A0671F"/>
    <w:rsid w:val="00A115B6"/>
    <w:rsid w:val="00A1188E"/>
    <w:rsid w:val="00A15AD3"/>
    <w:rsid w:val="00A15EC3"/>
    <w:rsid w:val="00A20B01"/>
    <w:rsid w:val="00A20B30"/>
    <w:rsid w:val="00A2162E"/>
    <w:rsid w:val="00A21DE0"/>
    <w:rsid w:val="00A21EDF"/>
    <w:rsid w:val="00A235AF"/>
    <w:rsid w:val="00A2617E"/>
    <w:rsid w:val="00A278CB"/>
    <w:rsid w:val="00A305E6"/>
    <w:rsid w:val="00A33BD2"/>
    <w:rsid w:val="00A33ED3"/>
    <w:rsid w:val="00A34F29"/>
    <w:rsid w:val="00A4070E"/>
    <w:rsid w:val="00A40A43"/>
    <w:rsid w:val="00A42C3B"/>
    <w:rsid w:val="00A457AF"/>
    <w:rsid w:val="00A45D0D"/>
    <w:rsid w:val="00A5047B"/>
    <w:rsid w:val="00A5101C"/>
    <w:rsid w:val="00A51617"/>
    <w:rsid w:val="00A53B8E"/>
    <w:rsid w:val="00A543EB"/>
    <w:rsid w:val="00A54658"/>
    <w:rsid w:val="00A55F8B"/>
    <w:rsid w:val="00A56B97"/>
    <w:rsid w:val="00A6026B"/>
    <w:rsid w:val="00A6093D"/>
    <w:rsid w:val="00A611B4"/>
    <w:rsid w:val="00A67EB1"/>
    <w:rsid w:val="00A7110B"/>
    <w:rsid w:val="00A75F3E"/>
    <w:rsid w:val="00A76A6D"/>
    <w:rsid w:val="00A77C16"/>
    <w:rsid w:val="00A804BD"/>
    <w:rsid w:val="00A80CCC"/>
    <w:rsid w:val="00A81FA6"/>
    <w:rsid w:val="00A81FD1"/>
    <w:rsid w:val="00A82B0A"/>
    <w:rsid w:val="00A83253"/>
    <w:rsid w:val="00A84EDB"/>
    <w:rsid w:val="00A92747"/>
    <w:rsid w:val="00A929F3"/>
    <w:rsid w:val="00A92FFE"/>
    <w:rsid w:val="00A94DB5"/>
    <w:rsid w:val="00AA0FB1"/>
    <w:rsid w:val="00AA1F62"/>
    <w:rsid w:val="00AA52C2"/>
    <w:rsid w:val="00AA6E84"/>
    <w:rsid w:val="00AA6FFD"/>
    <w:rsid w:val="00AB1FCD"/>
    <w:rsid w:val="00AB2C55"/>
    <w:rsid w:val="00AB454B"/>
    <w:rsid w:val="00AB468A"/>
    <w:rsid w:val="00AB5671"/>
    <w:rsid w:val="00AB768C"/>
    <w:rsid w:val="00AB7F27"/>
    <w:rsid w:val="00AC0602"/>
    <w:rsid w:val="00AC2941"/>
    <w:rsid w:val="00AC3E5E"/>
    <w:rsid w:val="00AC5ADB"/>
    <w:rsid w:val="00AC5E22"/>
    <w:rsid w:val="00AC6041"/>
    <w:rsid w:val="00AD3253"/>
    <w:rsid w:val="00AD43AF"/>
    <w:rsid w:val="00AD57B9"/>
    <w:rsid w:val="00AE0348"/>
    <w:rsid w:val="00AE1616"/>
    <w:rsid w:val="00AE2F4F"/>
    <w:rsid w:val="00AE341B"/>
    <w:rsid w:val="00AE53A6"/>
    <w:rsid w:val="00AF24D7"/>
    <w:rsid w:val="00AF5DA5"/>
    <w:rsid w:val="00AF682F"/>
    <w:rsid w:val="00AF6C93"/>
    <w:rsid w:val="00AF7ECA"/>
    <w:rsid w:val="00B004BC"/>
    <w:rsid w:val="00B0066F"/>
    <w:rsid w:val="00B0146C"/>
    <w:rsid w:val="00B01B80"/>
    <w:rsid w:val="00B03074"/>
    <w:rsid w:val="00B077F6"/>
    <w:rsid w:val="00B07C8B"/>
    <w:rsid w:val="00B07CA7"/>
    <w:rsid w:val="00B11055"/>
    <w:rsid w:val="00B1279A"/>
    <w:rsid w:val="00B13F4A"/>
    <w:rsid w:val="00B14987"/>
    <w:rsid w:val="00B14AB1"/>
    <w:rsid w:val="00B14FDB"/>
    <w:rsid w:val="00B22620"/>
    <w:rsid w:val="00B3021D"/>
    <w:rsid w:val="00B3045F"/>
    <w:rsid w:val="00B3061D"/>
    <w:rsid w:val="00B30784"/>
    <w:rsid w:val="00B32F74"/>
    <w:rsid w:val="00B33BEE"/>
    <w:rsid w:val="00B36F86"/>
    <w:rsid w:val="00B3709F"/>
    <w:rsid w:val="00B375B7"/>
    <w:rsid w:val="00B40A3B"/>
    <w:rsid w:val="00B43152"/>
    <w:rsid w:val="00B51F95"/>
    <w:rsid w:val="00B5222E"/>
    <w:rsid w:val="00B53532"/>
    <w:rsid w:val="00B54855"/>
    <w:rsid w:val="00B555F6"/>
    <w:rsid w:val="00B566CA"/>
    <w:rsid w:val="00B5716B"/>
    <w:rsid w:val="00B60E41"/>
    <w:rsid w:val="00B61C96"/>
    <w:rsid w:val="00B62596"/>
    <w:rsid w:val="00B65656"/>
    <w:rsid w:val="00B6617B"/>
    <w:rsid w:val="00B66B6C"/>
    <w:rsid w:val="00B66F89"/>
    <w:rsid w:val="00B67077"/>
    <w:rsid w:val="00B676BD"/>
    <w:rsid w:val="00B707E5"/>
    <w:rsid w:val="00B72E40"/>
    <w:rsid w:val="00B73FD1"/>
    <w:rsid w:val="00B749AD"/>
    <w:rsid w:val="00B7541F"/>
    <w:rsid w:val="00B75881"/>
    <w:rsid w:val="00B76FB6"/>
    <w:rsid w:val="00B770D2"/>
    <w:rsid w:val="00B8037F"/>
    <w:rsid w:val="00B829F2"/>
    <w:rsid w:val="00B841A2"/>
    <w:rsid w:val="00B84779"/>
    <w:rsid w:val="00B869A6"/>
    <w:rsid w:val="00B876B5"/>
    <w:rsid w:val="00B90B5D"/>
    <w:rsid w:val="00B9339E"/>
    <w:rsid w:val="00B93413"/>
    <w:rsid w:val="00B94B06"/>
    <w:rsid w:val="00B94C28"/>
    <w:rsid w:val="00B968A6"/>
    <w:rsid w:val="00B96E54"/>
    <w:rsid w:val="00BA0F5C"/>
    <w:rsid w:val="00BA1D40"/>
    <w:rsid w:val="00BA2815"/>
    <w:rsid w:val="00BA4F7D"/>
    <w:rsid w:val="00BA5654"/>
    <w:rsid w:val="00BA7318"/>
    <w:rsid w:val="00BA7DC9"/>
    <w:rsid w:val="00BB02BF"/>
    <w:rsid w:val="00BB06B2"/>
    <w:rsid w:val="00BB19E8"/>
    <w:rsid w:val="00BB568C"/>
    <w:rsid w:val="00BC0D5A"/>
    <w:rsid w:val="00BC10BA"/>
    <w:rsid w:val="00BC1107"/>
    <w:rsid w:val="00BC20CC"/>
    <w:rsid w:val="00BC3A2C"/>
    <w:rsid w:val="00BC3AB7"/>
    <w:rsid w:val="00BC3B66"/>
    <w:rsid w:val="00BC5AFD"/>
    <w:rsid w:val="00BC7FA0"/>
    <w:rsid w:val="00BD1873"/>
    <w:rsid w:val="00BD2FA8"/>
    <w:rsid w:val="00BD6A34"/>
    <w:rsid w:val="00BD6FF3"/>
    <w:rsid w:val="00BE0102"/>
    <w:rsid w:val="00BE0810"/>
    <w:rsid w:val="00BE1A08"/>
    <w:rsid w:val="00BE28A5"/>
    <w:rsid w:val="00BE336C"/>
    <w:rsid w:val="00BE6229"/>
    <w:rsid w:val="00BE65D8"/>
    <w:rsid w:val="00BE721E"/>
    <w:rsid w:val="00BE726B"/>
    <w:rsid w:val="00BF1709"/>
    <w:rsid w:val="00BF32C9"/>
    <w:rsid w:val="00BF3DD8"/>
    <w:rsid w:val="00BF45BF"/>
    <w:rsid w:val="00BF6B74"/>
    <w:rsid w:val="00BF6C85"/>
    <w:rsid w:val="00BF75C4"/>
    <w:rsid w:val="00C00A33"/>
    <w:rsid w:val="00C00C52"/>
    <w:rsid w:val="00C00F40"/>
    <w:rsid w:val="00C03089"/>
    <w:rsid w:val="00C030EC"/>
    <w:rsid w:val="00C05A44"/>
    <w:rsid w:val="00C05BC9"/>
    <w:rsid w:val="00C05FFD"/>
    <w:rsid w:val="00C06418"/>
    <w:rsid w:val="00C06EC7"/>
    <w:rsid w:val="00C104D2"/>
    <w:rsid w:val="00C11B56"/>
    <w:rsid w:val="00C11CDC"/>
    <w:rsid w:val="00C12405"/>
    <w:rsid w:val="00C14ADF"/>
    <w:rsid w:val="00C1794D"/>
    <w:rsid w:val="00C20959"/>
    <w:rsid w:val="00C21D33"/>
    <w:rsid w:val="00C234AD"/>
    <w:rsid w:val="00C30249"/>
    <w:rsid w:val="00C3139F"/>
    <w:rsid w:val="00C31716"/>
    <w:rsid w:val="00C33A93"/>
    <w:rsid w:val="00C346EE"/>
    <w:rsid w:val="00C373E7"/>
    <w:rsid w:val="00C37F4C"/>
    <w:rsid w:val="00C403FD"/>
    <w:rsid w:val="00C421D4"/>
    <w:rsid w:val="00C442AB"/>
    <w:rsid w:val="00C44310"/>
    <w:rsid w:val="00C453D2"/>
    <w:rsid w:val="00C45B05"/>
    <w:rsid w:val="00C45B34"/>
    <w:rsid w:val="00C50CCE"/>
    <w:rsid w:val="00C56581"/>
    <w:rsid w:val="00C600DC"/>
    <w:rsid w:val="00C606C9"/>
    <w:rsid w:val="00C6086D"/>
    <w:rsid w:val="00C611A5"/>
    <w:rsid w:val="00C61235"/>
    <w:rsid w:val="00C63AFC"/>
    <w:rsid w:val="00C63D5A"/>
    <w:rsid w:val="00C6596A"/>
    <w:rsid w:val="00C71091"/>
    <w:rsid w:val="00C74A82"/>
    <w:rsid w:val="00C75B96"/>
    <w:rsid w:val="00C775DF"/>
    <w:rsid w:val="00C816FC"/>
    <w:rsid w:val="00C9053A"/>
    <w:rsid w:val="00C91CDC"/>
    <w:rsid w:val="00C93023"/>
    <w:rsid w:val="00C94C39"/>
    <w:rsid w:val="00C95138"/>
    <w:rsid w:val="00C95A89"/>
    <w:rsid w:val="00C96219"/>
    <w:rsid w:val="00C96345"/>
    <w:rsid w:val="00C97D78"/>
    <w:rsid w:val="00C97F12"/>
    <w:rsid w:val="00CA0DC2"/>
    <w:rsid w:val="00CA1186"/>
    <w:rsid w:val="00CA16B9"/>
    <w:rsid w:val="00CA65C3"/>
    <w:rsid w:val="00CA6806"/>
    <w:rsid w:val="00CA7AED"/>
    <w:rsid w:val="00CB0A05"/>
    <w:rsid w:val="00CB4286"/>
    <w:rsid w:val="00CB5D3A"/>
    <w:rsid w:val="00CC12C4"/>
    <w:rsid w:val="00CC2DA1"/>
    <w:rsid w:val="00CC2DD8"/>
    <w:rsid w:val="00CC399E"/>
    <w:rsid w:val="00CC4F53"/>
    <w:rsid w:val="00CC5D9D"/>
    <w:rsid w:val="00CC61FF"/>
    <w:rsid w:val="00CC6537"/>
    <w:rsid w:val="00CC7AA6"/>
    <w:rsid w:val="00CD03E9"/>
    <w:rsid w:val="00CD0EAB"/>
    <w:rsid w:val="00CD0EF5"/>
    <w:rsid w:val="00CD1A38"/>
    <w:rsid w:val="00CD1A3B"/>
    <w:rsid w:val="00CD2F60"/>
    <w:rsid w:val="00CD6598"/>
    <w:rsid w:val="00CD6CCA"/>
    <w:rsid w:val="00CE03FD"/>
    <w:rsid w:val="00CE0CF4"/>
    <w:rsid w:val="00CE1D34"/>
    <w:rsid w:val="00CE2BA4"/>
    <w:rsid w:val="00CE3D8E"/>
    <w:rsid w:val="00CE3D98"/>
    <w:rsid w:val="00CE4986"/>
    <w:rsid w:val="00CE4CFC"/>
    <w:rsid w:val="00CE52F2"/>
    <w:rsid w:val="00CE539D"/>
    <w:rsid w:val="00CE7493"/>
    <w:rsid w:val="00CF2D69"/>
    <w:rsid w:val="00CF34DB"/>
    <w:rsid w:val="00CF4CC7"/>
    <w:rsid w:val="00CF558F"/>
    <w:rsid w:val="00CF59BE"/>
    <w:rsid w:val="00CF76A2"/>
    <w:rsid w:val="00D03A09"/>
    <w:rsid w:val="00D04FDC"/>
    <w:rsid w:val="00D05486"/>
    <w:rsid w:val="00D05BE5"/>
    <w:rsid w:val="00D073E2"/>
    <w:rsid w:val="00D079D2"/>
    <w:rsid w:val="00D1019A"/>
    <w:rsid w:val="00D1031E"/>
    <w:rsid w:val="00D12D20"/>
    <w:rsid w:val="00D1359B"/>
    <w:rsid w:val="00D21A58"/>
    <w:rsid w:val="00D220FF"/>
    <w:rsid w:val="00D24E3B"/>
    <w:rsid w:val="00D27B76"/>
    <w:rsid w:val="00D30A16"/>
    <w:rsid w:val="00D30BDA"/>
    <w:rsid w:val="00D31362"/>
    <w:rsid w:val="00D32302"/>
    <w:rsid w:val="00D32626"/>
    <w:rsid w:val="00D35701"/>
    <w:rsid w:val="00D36070"/>
    <w:rsid w:val="00D36094"/>
    <w:rsid w:val="00D360CB"/>
    <w:rsid w:val="00D36F86"/>
    <w:rsid w:val="00D37578"/>
    <w:rsid w:val="00D401E0"/>
    <w:rsid w:val="00D4020F"/>
    <w:rsid w:val="00D417D2"/>
    <w:rsid w:val="00D437E3"/>
    <w:rsid w:val="00D4425B"/>
    <w:rsid w:val="00D442E0"/>
    <w:rsid w:val="00D446EC"/>
    <w:rsid w:val="00D4570A"/>
    <w:rsid w:val="00D47659"/>
    <w:rsid w:val="00D51BF0"/>
    <w:rsid w:val="00D55439"/>
    <w:rsid w:val="00D55942"/>
    <w:rsid w:val="00D610C2"/>
    <w:rsid w:val="00D62AC8"/>
    <w:rsid w:val="00D6632F"/>
    <w:rsid w:val="00D674AF"/>
    <w:rsid w:val="00D705A7"/>
    <w:rsid w:val="00D70A3B"/>
    <w:rsid w:val="00D71FD5"/>
    <w:rsid w:val="00D735C9"/>
    <w:rsid w:val="00D75046"/>
    <w:rsid w:val="00D75904"/>
    <w:rsid w:val="00D75E73"/>
    <w:rsid w:val="00D77319"/>
    <w:rsid w:val="00D77DC3"/>
    <w:rsid w:val="00D807BF"/>
    <w:rsid w:val="00D80CE3"/>
    <w:rsid w:val="00D82B66"/>
    <w:rsid w:val="00D837B9"/>
    <w:rsid w:val="00D8677B"/>
    <w:rsid w:val="00D87B62"/>
    <w:rsid w:val="00D91DB9"/>
    <w:rsid w:val="00D92868"/>
    <w:rsid w:val="00D92F08"/>
    <w:rsid w:val="00D97366"/>
    <w:rsid w:val="00D97B21"/>
    <w:rsid w:val="00DA0798"/>
    <w:rsid w:val="00DA0BED"/>
    <w:rsid w:val="00DA0CA1"/>
    <w:rsid w:val="00DA21DF"/>
    <w:rsid w:val="00DA26FE"/>
    <w:rsid w:val="00DA46D3"/>
    <w:rsid w:val="00DA47E7"/>
    <w:rsid w:val="00DA6E45"/>
    <w:rsid w:val="00DA6EB0"/>
    <w:rsid w:val="00DB08AD"/>
    <w:rsid w:val="00DB132D"/>
    <w:rsid w:val="00DB29CF"/>
    <w:rsid w:val="00DB6955"/>
    <w:rsid w:val="00DB6DFF"/>
    <w:rsid w:val="00DC023D"/>
    <w:rsid w:val="00DC1420"/>
    <w:rsid w:val="00DC5026"/>
    <w:rsid w:val="00DC5B10"/>
    <w:rsid w:val="00DC5DC7"/>
    <w:rsid w:val="00DC6491"/>
    <w:rsid w:val="00DD11D0"/>
    <w:rsid w:val="00DD3284"/>
    <w:rsid w:val="00DD3587"/>
    <w:rsid w:val="00DD3EBD"/>
    <w:rsid w:val="00DD4DE8"/>
    <w:rsid w:val="00DE25C3"/>
    <w:rsid w:val="00DE296D"/>
    <w:rsid w:val="00DE35CE"/>
    <w:rsid w:val="00DE5F46"/>
    <w:rsid w:val="00DE6B43"/>
    <w:rsid w:val="00DE6EA9"/>
    <w:rsid w:val="00DE75DF"/>
    <w:rsid w:val="00DE793B"/>
    <w:rsid w:val="00DE7F2C"/>
    <w:rsid w:val="00DF24B1"/>
    <w:rsid w:val="00DF4628"/>
    <w:rsid w:val="00DF5996"/>
    <w:rsid w:val="00E0071C"/>
    <w:rsid w:val="00E00FF0"/>
    <w:rsid w:val="00E01697"/>
    <w:rsid w:val="00E0314F"/>
    <w:rsid w:val="00E056F9"/>
    <w:rsid w:val="00E07B82"/>
    <w:rsid w:val="00E07C72"/>
    <w:rsid w:val="00E10067"/>
    <w:rsid w:val="00E10691"/>
    <w:rsid w:val="00E11C22"/>
    <w:rsid w:val="00E21616"/>
    <w:rsid w:val="00E22E94"/>
    <w:rsid w:val="00E24C9F"/>
    <w:rsid w:val="00E262D4"/>
    <w:rsid w:val="00E26C76"/>
    <w:rsid w:val="00E2765D"/>
    <w:rsid w:val="00E27E5A"/>
    <w:rsid w:val="00E31446"/>
    <w:rsid w:val="00E348CE"/>
    <w:rsid w:val="00E36250"/>
    <w:rsid w:val="00E409D6"/>
    <w:rsid w:val="00E414EC"/>
    <w:rsid w:val="00E41D7C"/>
    <w:rsid w:val="00E465AE"/>
    <w:rsid w:val="00E511F2"/>
    <w:rsid w:val="00E5375B"/>
    <w:rsid w:val="00E54511"/>
    <w:rsid w:val="00E54D2F"/>
    <w:rsid w:val="00E5577C"/>
    <w:rsid w:val="00E5674A"/>
    <w:rsid w:val="00E60EF5"/>
    <w:rsid w:val="00E61DAC"/>
    <w:rsid w:val="00E61F01"/>
    <w:rsid w:val="00E63A9B"/>
    <w:rsid w:val="00E641DF"/>
    <w:rsid w:val="00E646DA"/>
    <w:rsid w:val="00E64737"/>
    <w:rsid w:val="00E650DB"/>
    <w:rsid w:val="00E75997"/>
    <w:rsid w:val="00E75FE3"/>
    <w:rsid w:val="00E7687B"/>
    <w:rsid w:val="00E76E1C"/>
    <w:rsid w:val="00E8158E"/>
    <w:rsid w:val="00E819D2"/>
    <w:rsid w:val="00E829E7"/>
    <w:rsid w:val="00E86931"/>
    <w:rsid w:val="00E874B1"/>
    <w:rsid w:val="00E91858"/>
    <w:rsid w:val="00E934CB"/>
    <w:rsid w:val="00EA113B"/>
    <w:rsid w:val="00EA12AB"/>
    <w:rsid w:val="00EA1983"/>
    <w:rsid w:val="00EA2C5F"/>
    <w:rsid w:val="00EA3A6B"/>
    <w:rsid w:val="00EA3E89"/>
    <w:rsid w:val="00EA5781"/>
    <w:rsid w:val="00EA6C45"/>
    <w:rsid w:val="00EA6CE1"/>
    <w:rsid w:val="00EA7E08"/>
    <w:rsid w:val="00EB16F6"/>
    <w:rsid w:val="00EB2942"/>
    <w:rsid w:val="00EB3052"/>
    <w:rsid w:val="00EB5BA8"/>
    <w:rsid w:val="00EB6317"/>
    <w:rsid w:val="00EB71B1"/>
    <w:rsid w:val="00EB7AB1"/>
    <w:rsid w:val="00EB7FB5"/>
    <w:rsid w:val="00EC1838"/>
    <w:rsid w:val="00EC2E44"/>
    <w:rsid w:val="00EC4FE1"/>
    <w:rsid w:val="00EC58A6"/>
    <w:rsid w:val="00ED04DB"/>
    <w:rsid w:val="00ED0729"/>
    <w:rsid w:val="00ED0968"/>
    <w:rsid w:val="00ED09A7"/>
    <w:rsid w:val="00ED298E"/>
    <w:rsid w:val="00ED2D29"/>
    <w:rsid w:val="00ED5125"/>
    <w:rsid w:val="00ED7A1F"/>
    <w:rsid w:val="00EE24B1"/>
    <w:rsid w:val="00EE24BE"/>
    <w:rsid w:val="00EE5508"/>
    <w:rsid w:val="00EE5D3A"/>
    <w:rsid w:val="00EE7719"/>
    <w:rsid w:val="00EF3592"/>
    <w:rsid w:val="00EF3B68"/>
    <w:rsid w:val="00EF48CC"/>
    <w:rsid w:val="00EF76BF"/>
    <w:rsid w:val="00F00A25"/>
    <w:rsid w:val="00F01045"/>
    <w:rsid w:val="00F05EBD"/>
    <w:rsid w:val="00F0656D"/>
    <w:rsid w:val="00F077C3"/>
    <w:rsid w:val="00F10FBC"/>
    <w:rsid w:val="00F1210B"/>
    <w:rsid w:val="00F138A1"/>
    <w:rsid w:val="00F146D6"/>
    <w:rsid w:val="00F17FEF"/>
    <w:rsid w:val="00F2085C"/>
    <w:rsid w:val="00F20C8A"/>
    <w:rsid w:val="00F25A6F"/>
    <w:rsid w:val="00F2740D"/>
    <w:rsid w:val="00F307C0"/>
    <w:rsid w:val="00F31D01"/>
    <w:rsid w:val="00F31E39"/>
    <w:rsid w:val="00F32462"/>
    <w:rsid w:val="00F3386B"/>
    <w:rsid w:val="00F33B53"/>
    <w:rsid w:val="00F36800"/>
    <w:rsid w:val="00F369FB"/>
    <w:rsid w:val="00F40197"/>
    <w:rsid w:val="00F40A20"/>
    <w:rsid w:val="00F40C09"/>
    <w:rsid w:val="00F43442"/>
    <w:rsid w:val="00F43586"/>
    <w:rsid w:val="00F4487B"/>
    <w:rsid w:val="00F44DE3"/>
    <w:rsid w:val="00F45E8B"/>
    <w:rsid w:val="00F47304"/>
    <w:rsid w:val="00F5134E"/>
    <w:rsid w:val="00F51809"/>
    <w:rsid w:val="00F51D2B"/>
    <w:rsid w:val="00F527DC"/>
    <w:rsid w:val="00F53B9E"/>
    <w:rsid w:val="00F54409"/>
    <w:rsid w:val="00F5586B"/>
    <w:rsid w:val="00F56BAD"/>
    <w:rsid w:val="00F56EA3"/>
    <w:rsid w:val="00F5748C"/>
    <w:rsid w:val="00F6019D"/>
    <w:rsid w:val="00F60394"/>
    <w:rsid w:val="00F620D9"/>
    <w:rsid w:val="00F62BFC"/>
    <w:rsid w:val="00F63638"/>
    <w:rsid w:val="00F639ED"/>
    <w:rsid w:val="00F64645"/>
    <w:rsid w:val="00F65078"/>
    <w:rsid w:val="00F67B0F"/>
    <w:rsid w:val="00F717D8"/>
    <w:rsid w:val="00F73032"/>
    <w:rsid w:val="00F73837"/>
    <w:rsid w:val="00F7478E"/>
    <w:rsid w:val="00F75BF0"/>
    <w:rsid w:val="00F83053"/>
    <w:rsid w:val="00F848FC"/>
    <w:rsid w:val="00F84D8F"/>
    <w:rsid w:val="00F86AFD"/>
    <w:rsid w:val="00F8748D"/>
    <w:rsid w:val="00F874F5"/>
    <w:rsid w:val="00F91616"/>
    <w:rsid w:val="00F91A59"/>
    <w:rsid w:val="00F92D7A"/>
    <w:rsid w:val="00F9320F"/>
    <w:rsid w:val="00F94082"/>
    <w:rsid w:val="00F96BAD"/>
    <w:rsid w:val="00F97A2B"/>
    <w:rsid w:val="00F97AC2"/>
    <w:rsid w:val="00FA2757"/>
    <w:rsid w:val="00FB09C3"/>
    <w:rsid w:val="00FB0E84"/>
    <w:rsid w:val="00FB1A15"/>
    <w:rsid w:val="00FB426D"/>
    <w:rsid w:val="00FB4E20"/>
    <w:rsid w:val="00FB52E4"/>
    <w:rsid w:val="00FB5D01"/>
    <w:rsid w:val="00FB60A8"/>
    <w:rsid w:val="00FB6746"/>
    <w:rsid w:val="00FB69E7"/>
    <w:rsid w:val="00FB723B"/>
    <w:rsid w:val="00FC0202"/>
    <w:rsid w:val="00FC2420"/>
    <w:rsid w:val="00FC6BE0"/>
    <w:rsid w:val="00FD01C2"/>
    <w:rsid w:val="00FD1FE6"/>
    <w:rsid w:val="00FD5821"/>
    <w:rsid w:val="00FD6AC0"/>
    <w:rsid w:val="00FD70AE"/>
    <w:rsid w:val="00FE1574"/>
    <w:rsid w:val="00FE164D"/>
    <w:rsid w:val="00FE1B39"/>
    <w:rsid w:val="00FE23A7"/>
    <w:rsid w:val="00FE54F6"/>
    <w:rsid w:val="00FE57DA"/>
    <w:rsid w:val="00FE7C01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Cs w:val="20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47C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uiPriority w:val="99"/>
    <w:semiHidden/>
    <w:locked/>
    <w:rsid w:val="00923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9234A5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9234A5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9234A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9234A5"/>
    <w:rPr>
      <w:rFonts w:ascii="Calibri" w:hAnsi="Calibri" w:cs="Times New Roman"/>
      <w:b/>
      <w:bCs/>
      <w:sz w:val="22"/>
      <w:szCs w:val="22"/>
    </w:rPr>
  </w:style>
  <w:style w:type="character" w:customStyle="1" w:styleId="7Char">
    <w:name w:val="标题 7 Char"/>
    <w:basedOn w:val="a0"/>
    <w:link w:val="7"/>
    <w:uiPriority w:val="99"/>
    <w:semiHidden/>
    <w:locked/>
    <w:rsid w:val="009234A5"/>
    <w:rPr>
      <w:rFonts w:ascii="Calibri" w:hAnsi="Calibri"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9234A5"/>
    <w:rPr>
      <w:rFonts w:ascii="Calibri" w:hAnsi="Calibri"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locked/>
    <w:rsid w:val="00B61C96"/>
    <w:rPr>
      <w:rFonts w:cs="Times New Roman"/>
      <w:b/>
      <w:sz w:val="22"/>
      <w:szCs w:val="22"/>
      <w:lang w:eastAsia="en-US"/>
    </w:rPr>
  </w:style>
  <w:style w:type="paragraph" w:styleId="a3">
    <w:name w:val="header"/>
    <w:basedOn w:val="a"/>
    <w:link w:val="Char"/>
    <w:uiPriority w:val="99"/>
    <w:rsid w:val="00A92747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8C47CC"/>
    <w:rPr>
      <w:szCs w:val="20"/>
      <w:lang w:eastAsia="en-US"/>
    </w:rPr>
  </w:style>
  <w:style w:type="paragraph" w:styleId="a4">
    <w:name w:val="footer"/>
    <w:basedOn w:val="a"/>
    <w:link w:val="Char0"/>
    <w:uiPriority w:val="99"/>
    <w:rsid w:val="00A92747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8C47CC"/>
    <w:rPr>
      <w:szCs w:val="20"/>
      <w:lang w:eastAsia="en-US"/>
    </w:rPr>
  </w:style>
  <w:style w:type="character" w:styleId="a5">
    <w:name w:val="page number"/>
    <w:basedOn w:val="a0"/>
    <w:uiPriority w:val="99"/>
    <w:rsid w:val="00A92747"/>
    <w:rPr>
      <w:rFonts w:cs="Times New Roman"/>
    </w:rPr>
  </w:style>
  <w:style w:type="character" w:styleId="a6">
    <w:name w:val="Hyperlink"/>
    <w:basedOn w:val="a0"/>
    <w:uiPriority w:val="99"/>
    <w:rsid w:val="0012580B"/>
    <w:rPr>
      <w:rFonts w:cs="Times New Roman"/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8C47CC"/>
    <w:rPr>
      <w:sz w:val="0"/>
      <w:szCs w:val="0"/>
      <w:lang w:eastAsia="en-US"/>
    </w:rPr>
  </w:style>
  <w:style w:type="character" w:styleId="a8">
    <w:name w:val="FollowedHyperlink"/>
    <w:basedOn w:val="a0"/>
    <w:uiPriority w:val="99"/>
    <w:rsid w:val="003373EC"/>
    <w:rPr>
      <w:rFonts w:cs="Times New Roman"/>
      <w:color w:val="800080"/>
      <w:u w:val="single"/>
    </w:rPr>
  </w:style>
  <w:style w:type="paragraph" w:styleId="a9">
    <w:name w:val="Document Map"/>
    <w:basedOn w:val="a"/>
    <w:link w:val="Char2"/>
    <w:uiPriority w:val="99"/>
    <w:semiHidden/>
    <w:rsid w:val="00305D19"/>
    <w:pPr>
      <w:shd w:val="clear" w:color="auto" w:fill="000080"/>
    </w:pPr>
    <w:rPr>
      <w:rFonts w:ascii="Tahoma" w:hAnsi="Tahoma" w:cs="Tahoma"/>
      <w:sz w:val="20"/>
    </w:rPr>
  </w:style>
  <w:style w:type="character" w:customStyle="1" w:styleId="Char2">
    <w:name w:val="文档结构图 Char"/>
    <w:basedOn w:val="a0"/>
    <w:link w:val="a9"/>
    <w:uiPriority w:val="99"/>
    <w:semiHidden/>
    <w:rsid w:val="008C47CC"/>
    <w:rPr>
      <w:sz w:val="0"/>
      <w:szCs w:val="0"/>
      <w:lang w:eastAsia="en-US"/>
    </w:rPr>
  </w:style>
  <w:style w:type="table" w:styleId="aa">
    <w:name w:val="Table Grid"/>
    <w:basedOn w:val="a1"/>
    <w:uiPriority w:val="99"/>
    <w:rsid w:val="00990F3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99"/>
    <w:rsid w:val="002274D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hAnsi="Calibri"/>
      <w:szCs w:val="22"/>
      <w:lang w:val="fr-FR" w:eastAsia="fr-FR"/>
    </w:rPr>
  </w:style>
  <w:style w:type="numbering" w:customStyle="1" w:styleId="List1">
    <w:name w:val="List 1"/>
    <w:rsid w:val="00711506"/>
  </w:style>
  <w:style w:type="paragraph" w:styleId="ab">
    <w:name w:val="List Paragraph"/>
    <w:basedOn w:val="a"/>
    <w:uiPriority w:val="99"/>
    <w:qFormat/>
    <w:rsid w:val="00E61F01"/>
    <w:pPr>
      <w:ind w:firstLineChars="200" w:firstLine="420"/>
    </w:pPr>
  </w:style>
  <w:style w:type="paragraph" w:customStyle="1" w:styleId="20">
    <w:name w:val="标题2"/>
    <w:basedOn w:val="a"/>
    <w:rsid w:val="00224C3F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spacing w:before="0" w:line="360" w:lineRule="auto"/>
      <w:textAlignment w:val="auto"/>
    </w:pPr>
    <w:rPr>
      <w:rFonts w:ascii="宋体" w:eastAsia="宋体"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2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25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25503">
                                          <w:marLeft w:val="0"/>
                                          <w:marRight w:val="0"/>
                                          <w:marTop w:val="0"/>
                                          <w:marBottom w:val="2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1376</Words>
  <Characters>7845</Characters>
  <Application>Microsoft Office Word</Application>
  <DocSecurity>0</DocSecurity>
  <Lines>65</Lines>
  <Paragraphs>18</Paragraphs>
  <ScaleCrop>false</ScaleCrop>
  <Company>JCT-VC</Company>
  <LinksUpToDate>false</LinksUpToDate>
  <CharactersWithSpaces>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huawei</cp:lastModifiedBy>
  <cp:revision>10</cp:revision>
  <cp:lastPrinted>2011-01-10T02:03:00Z</cp:lastPrinted>
  <dcterms:created xsi:type="dcterms:W3CDTF">2011-03-15T06:26:00Z</dcterms:created>
  <dcterms:modified xsi:type="dcterms:W3CDTF">2011-03-15T06:35:00Z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1300169641</vt:lpwstr>
  </property>
</Properties>
</file>