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FD66BA"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27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727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proofErr w:type="spellStart"/>
            <w:r>
              <w:rPr>
                <w:szCs w:val="22"/>
              </w:rPr>
              <w:t>Daegu</w:t>
            </w:r>
            <w:proofErr w:type="spellEnd"/>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t>D</w:t>
            </w:r>
            <w:r w:rsidR="008109D9">
              <w:rPr>
                <w:u w:val="single"/>
              </w:rPr>
              <w:t>389</w:t>
            </w:r>
          </w:p>
        </w:tc>
      </w:tr>
    </w:tbl>
    <w:p w:rsidR="00E61DAC" w:rsidRPr="00AE341B" w:rsidRDefault="00E61DAC" w:rsidP="00531AE9">
      <w:pPr>
        <w:spacing w:before="0"/>
      </w:pPr>
    </w:p>
    <w:tbl>
      <w:tblPr>
        <w:tblW w:w="9606" w:type="dxa"/>
        <w:tblLayout w:type="fixed"/>
        <w:tblLook w:val="0000"/>
      </w:tblPr>
      <w:tblGrid>
        <w:gridCol w:w="1458"/>
        <w:gridCol w:w="4050"/>
        <w:gridCol w:w="3814"/>
        <w:gridCol w:w="284"/>
      </w:tblGrid>
      <w:tr w:rsidR="00A528EF" w:rsidRPr="00AE341B" w:rsidTr="00AE6140">
        <w:tc>
          <w:tcPr>
            <w:tcW w:w="1458" w:type="dxa"/>
          </w:tcPr>
          <w:p w:rsidR="00A528EF" w:rsidRPr="00AE341B" w:rsidRDefault="00A528EF">
            <w:pPr>
              <w:spacing w:before="60" w:after="60"/>
              <w:rPr>
                <w:i/>
                <w:szCs w:val="22"/>
              </w:rPr>
            </w:pPr>
            <w:r w:rsidRPr="00AE341B">
              <w:rPr>
                <w:i/>
                <w:szCs w:val="22"/>
              </w:rPr>
              <w:t>Title:</w:t>
            </w:r>
          </w:p>
        </w:tc>
        <w:tc>
          <w:tcPr>
            <w:tcW w:w="8148" w:type="dxa"/>
            <w:gridSpan w:val="3"/>
          </w:tcPr>
          <w:p w:rsidR="00A528EF" w:rsidRPr="00AE341B" w:rsidRDefault="00A528EF" w:rsidP="00A528EF">
            <w:pPr>
              <w:spacing w:before="60" w:after="60"/>
              <w:rPr>
                <w:b/>
                <w:szCs w:val="22"/>
              </w:rPr>
            </w:pPr>
            <w:r>
              <w:rPr>
                <w:b/>
                <w:szCs w:val="22"/>
              </w:rPr>
              <w:t>CE6.b: Experimental results of DCIM</w:t>
            </w:r>
          </w:p>
        </w:tc>
      </w:tr>
      <w:tr w:rsidR="00A528EF" w:rsidRPr="00AE341B" w:rsidTr="00AE6140">
        <w:tc>
          <w:tcPr>
            <w:tcW w:w="1458" w:type="dxa"/>
          </w:tcPr>
          <w:p w:rsidR="00A528EF" w:rsidRPr="00AE341B" w:rsidRDefault="00A528EF">
            <w:pPr>
              <w:spacing w:before="60" w:after="60"/>
              <w:rPr>
                <w:i/>
                <w:szCs w:val="22"/>
              </w:rPr>
            </w:pPr>
            <w:r w:rsidRPr="00AE341B">
              <w:rPr>
                <w:i/>
                <w:szCs w:val="22"/>
              </w:rPr>
              <w:t>Status:</w:t>
            </w:r>
          </w:p>
        </w:tc>
        <w:tc>
          <w:tcPr>
            <w:tcW w:w="814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rsidTr="00AE6140">
        <w:tc>
          <w:tcPr>
            <w:tcW w:w="1458" w:type="dxa"/>
          </w:tcPr>
          <w:p w:rsidR="00A528EF" w:rsidRPr="00AE341B" w:rsidRDefault="00A528EF">
            <w:pPr>
              <w:spacing w:before="60" w:after="60"/>
              <w:rPr>
                <w:i/>
                <w:szCs w:val="22"/>
              </w:rPr>
            </w:pPr>
            <w:r w:rsidRPr="00AE341B">
              <w:rPr>
                <w:i/>
                <w:szCs w:val="22"/>
              </w:rPr>
              <w:t>Purpose:</w:t>
            </w:r>
          </w:p>
        </w:tc>
        <w:tc>
          <w:tcPr>
            <w:tcW w:w="8148" w:type="dxa"/>
            <w:gridSpan w:val="3"/>
          </w:tcPr>
          <w:p w:rsidR="00A528EF" w:rsidRPr="00AE341B" w:rsidRDefault="00A528EF">
            <w:pPr>
              <w:spacing w:before="60" w:after="60"/>
              <w:rPr>
                <w:szCs w:val="22"/>
              </w:rPr>
            </w:pPr>
            <w:r>
              <w:rPr>
                <w:szCs w:val="22"/>
              </w:rPr>
              <w:t>Report</w:t>
            </w:r>
          </w:p>
        </w:tc>
      </w:tr>
      <w:tr w:rsidR="00A528EF" w:rsidRPr="00AE341B" w:rsidTr="00AE6140">
        <w:tc>
          <w:tcPr>
            <w:tcW w:w="1458" w:type="dxa"/>
          </w:tcPr>
          <w:p w:rsidR="00A528EF" w:rsidRPr="00AE341B" w:rsidRDefault="00A528EF" w:rsidP="00A86824">
            <w:pPr>
              <w:spacing w:before="60" w:after="60"/>
              <w:rPr>
                <w:i/>
                <w:szCs w:val="22"/>
              </w:rPr>
            </w:pPr>
            <w:r w:rsidRPr="00AE341B">
              <w:rPr>
                <w:i/>
                <w:szCs w:val="22"/>
              </w:rPr>
              <w:t>Author(s) or</w:t>
            </w:r>
            <w:r w:rsidRPr="00AE341B">
              <w:rPr>
                <w:i/>
                <w:szCs w:val="22"/>
              </w:rPr>
              <w:br/>
              <w:t>Contact(s):</w:t>
            </w:r>
          </w:p>
        </w:tc>
        <w:tc>
          <w:tcPr>
            <w:tcW w:w="4050" w:type="dxa"/>
          </w:tcPr>
          <w:p w:rsidR="0058631B" w:rsidRPr="009A6965" w:rsidRDefault="00A528EF" w:rsidP="0058631B">
            <w:pPr>
              <w:rPr>
                <w:lang w:eastAsia="ja-JP"/>
              </w:rPr>
            </w:pPr>
            <w:r>
              <w:rPr>
                <w:szCs w:val="22"/>
              </w:rPr>
              <w:t>E. Maani</w:t>
            </w:r>
            <w:r w:rsidRPr="00AE341B">
              <w:rPr>
                <w:szCs w:val="22"/>
              </w:rPr>
              <w:t xml:space="preserve"> </w:t>
            </w:r>
            <w:r w:rsidR="001F389C">
              <w:rPr>
                <w:szCs w:val="22"/>
              </w:rPr>
              <w:t>and A. Tabatabai</w:t>
            </w:r>
            <w:r w:rsidRPr="00AE341B">
              <w:rPr>
                <w:szCs w:val="22"/>
              </w:rPr>
              <w:br/>
            </w:r>
            <w:r>
              <w:rPr>
                <w:szCs w:val="22"/>
              </w:rPr>
              <w:t>1730 N 1st Street</w:t>
            </w:r>
            <w:r w:rsidRPr="00AE341B">
              <w:rPr>
                <w:szCs w:val="22"/>
              </w:rPr>
              <w:br/>
            </w:r>
            <w:r>
              <w:rPr>
                <w:szCs w:val="22"/>
              </w:rPr>
              <w:t>San Jose, CA 95112</w:t>
            </w:r>
          </w:p>
          <w:p w:rsidR="00A528EF" w:rsidRPr="009A6965" w:rsidRDefault="00A528EF" w:rsidP="009A6965">
            <w:pPr>
              <w:spacing w:before="60" w:after="60"/>
              <w:rPr>
                <w:lang w:eastAsia="ja-JP"/>
              </w:rPr>
            </w:pPr>
          </w:p>
        </w:tc>
        <w:tc>
          <w:tcPr>
            <w:tcW w:w="3814" w:type="dxa"/>
          </w:tcPr>
          <w:p w:rsidR="009A212B" w:rsidRDefault="00A528EF" w:rsidP="0058631B">
            <w:pPr>
              <w:spacing w:before="60" w:after="60"/>
              <w:rPr>
                <w:szCs w:val="22"/>
                <w:lang w:eastAsia="ja-JP"/>
              </w:rPr>
            </w:pPr>
            <w:r w:rsidRPr="00AE341B">
              <w:rPr>
                <w:szCs w:val="22"/>
              </w:rPr>
              <w:br/>
              <w:t>Tel:</w:t>
            </w:r>
            <w:r>
              <w:rPr>
                <w:szCs w:val="22"/>
              </w:rPr>
              <w:t>(408) 352-4710</w:t>
            </w:r>
            <w:r w:rsidRPr="00AE341B">
              <w:rPr>
                <w:szCs w:val="22"/>
              </w:rPr>
              <w:br/>
              <w:t>Email:</w:t>
            </w:r>
            <w:r>
              <w:rPr>
                <w:szCs w:val="22"/>
              </w:rPr>
              <w:t>ehsan.maani@am.sony.com</w:t>
            </w:r>
          </w:p>
        </w:tc>
        <w:tc>
          <w:tcPr>
            <w:tcW w:w="284" w:type="dxa"/>
          </w:tcPr>
          <w:p w:rsidR="00A528EF" w:rsidRPr="00AE341B" w:rsidRDefault="00A528EF" w:rsidP="00A86824">
            <w:pPr>
              <w:spacing w:before="60" w:after="60"/>
              <w:rPr>
                <w:szCs w:val="22"/>
              </w:rPr>
            </w:pPr>
            <w:r w:rsidRPr="00AE341B">
              <w:rPr>
                <w:szCs w:val="22"/>
              </w:rPr>
              <w:br/>
            </w:r>
            <w:r w:rsidRPr="00AE341B">
              <w:rPr>
                <w:szCs w:val="22"/>
              </w:rPr>
              <w:br/>
            </w:r>
          </w:p>
        </w:tc>
      </w:tr>
      <w:tr w:rsidR="00A528EF" w:rsidRPr="00AE341B" w:rsidTr="00AE6140">
        <w:tc>
          <w:tcPr>
            <w:tcW w:w="1458" w:type="dxa"/>
          </w:tcPr>
          <w:p w:rsidR="00A528EF" w:rsidRPr="00AE341B" w:rsidRDefault="00A528EF">
            <w:pPr>
              <w:spacing w:before="60" w:after="60"/>
              <w:rPr>
                <w:i/>
                <w:szCs w:val="22"/>
              </w:rPr>
            </w:pPr>
            <w:r w:rsidRPr="00AE341B">
              <w:rPr>
                <w:i/>
                <w:szCs w:val="22"/>
              </w:rPr>
              <w:t>Source:</w:t>
            </w:r>
          </w:p>
        </w:tc>
        <w:tc>
          <w:tcPr>
            <w:tcW w:w="8148" w:type="dxa"/>
            <w:gridSpan w:val="3"/>
          </w:tcPr>
          <w:p w:rsidR="00A528EF" w:rsidRPr="00AE341B" w:rsidRDefault="001F389C" w:rsidP="0058631B">
            <w:pPr>
              <w:spacing w:before="60" w:after="60"/>
              <w:rPr>
                <w:szCs w:val="22"/>
                <w:lang w:eastAsia="ja-JP"/>
              </w:rPr>
            </w:pPr>
            <w:r>
              <w:rPr>
                <w:szCs w:val="22"/>
              </w:rPr>
              <w:t>Sony Electronics Inc.</w:t>
            </w:r>
            <w:r w:rsidR="009A6965">
              <w:rPr>
                <w:rFonts w:hint="eastAsia"/>
                <w:szCs w:val="22"/>
                <w:lang w:eastAsia="ja-JP"/>
              </w:rPr>
              <w:t xml:space="preserve"> </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890C75" w:rsidRDefault="00E7689D" w:rsidP="00380634">
      <w:pPr>
        <w:jc w:val="both"/>
      </w:pPr>
      <w:r>
        <w:t xml:space="preserve">Differential Coding of Intra Modes (DCIM) was presented as an effective Intra </w:t>
      </w:r>
      <w:r w:rsidR="00E00F9C">
        <w:t>p</w:t>
      </w:r>
      <w:r>
        <w:t>rediction tool in [</w:t>
      </w:r>
      <w:r w:rsidR="00FD66BA">
        <w:fldChar w:fldCharType="begin"/>
      </w:r>
      <w:r>
        <w:instrText xml:space="preserve"> PAGEREF _Ref273695092 \h </w:instrText>
      </w:r>
      <w:r w:rsidR="00FD66BA">
        <w:fldChar w:fldCharType="separate"/>
      </w:r>
      <w:r>
        <w:rPr>
          <w:noProof/>
        </w:rPr>
        <w:t>1</w:t>
      </w:r>
      <w:r w:rsidR="00FD66BA">
        <w:fldChar w:fldCharType="end"/>
      </w:r>
      <w:r>
        <w:t>]</w:t>
      </w:r>
      <w:r w:rsidR="00E00F9C">
        <w:t>,</w:t>
      </w:r>
      <w:r>
        <w:t xml:space="preserve"> </w:t>
      </w:r>
      <w:r w:rsidR="00E00F9C">
        <w:t>particularly,</w:t>
      </w:r>
      <w:r>
        <w:t xml:space="preserve"> for sequences with a lot of sharp s</w:t>
      </w:r>
      <w:r w:rsidR="008109D9">
        <w:t xml:space="preserve">trong edges. In this document </w:t>
      </w:r>
      <w:r w:rsidR="00E00F9C">
        <w:t>a brief summary of DCIM and its development since the original p</w:t>
      </w:r>
      <w:r w:rsidR="0074679E">
        <w:t xml:space="preserve">roposal as well as its experimental results under the test conditions defined for Core Experiment 6 </w:t>
      </w:r>
      <w:fldSimple w:instr=" REF _Ref273695169 \r \h  \* MERGEFORMAT ">
        <w:r w:rsidR="0074679E">
          <w:t>[2]</w:t>
        </w:r>
      </w:fldSimple>
      <w:r w:rsidR="0074679E">
        <w:t>.  On average, DCIM achieved 2.</w:t>
      </w:r>
      <w:r w:rsidR="0058631B">
        <w:t>1</w:t>
      </w:r>
      <w:r w:rsidR="0074679E">
        <w:t>% and 2.</w:t>
      </w:r>
      <w:r w:rsidR="0058631B">
        <w:t>3</w:t>
      </w:r>
      <w:r w:rsidR="0074679E">
        <w:t>% gain compared to HM anchors for High Efficiency (HE) and Low Complexity (LoCo) settings, respectively</w:t>
      </w:r>
    </w:p>
    <w:p w:rsidR="00745F6B" w:rsidRPr="00AE341B" w:rsidRDefault="00CF3F3F" w:rsidP="00380634">
      <w:pPr>
        <w:pStyle w:val="Heading1"/>
        <w:jc w:val="both"/>
      </w:pPr>
      <w:r>
        <w:t>Algorithm description</w:t>
      </w:r>
    </w:p>
    <w:p w:rsidR="0074679E" w:rsidRDefault="0074679E" w:rsidP="00380634">
      <w:pPr>
        <w:jc w:val="both"/>
      </w:pPr>
      <w:r>
        <w:t xml:space="preserve">DCIM uses neighborhood edge estimation to predict Intra prediction direction and differentially encodes the selected direction with respect to the predicted direction. This enables a higher </w:t>
      </w:r>
      <w:r w:rsidR="0058631B">
        <w:t>accuracy</w:t>
      </w:r>
      <w:r>
        <w:t xml:space="preserve"> in the Intra prediction directions </w:t>
      </w:r>
      <w:r w:rsidR="0058631B">
        <w:t xml:space="preserve">(modes) </w:t>
      </w:r>
      <w:r>
        <w:t xml:space="preserve">without substantially increasing the mode signaling overhead. An additional </w:t>
      </w:r>
      <w:r w:rsidR="00233902">
        <w:t>flag b</w:t>
      </w:r>
      <w:r>
        <w:t>it is transmitted per Prediction Unit (PU) to signal to the decoder whether DCIM is used.</w:t>
      </w:r>
      <w:r w:rsidR="00233902">
        <w:t xml:space="preserve"> The decoder needs to perform edge detection only for the PUs for which the DCIM flag is on.</w:t>
      </w:r>
    </w:p>
    <w:p w:rsidR="00265955" w:rsidRDefault="00CF3F3F" w:rsidP="00380634">
      <w:pPr>
        <w:jc w:val="both"/>
        <w:rPr>
          <w:szCs w:val="22"/>
        </w:rPr>
      </w:pPr>
      <w:r>
        <w:rPr>
          <w:szCs w:val="22"/>
        </w:rPr>
        <w:t xml:space="preserve">Although edge detection typically provides a fairly accurate </w:t>
      </w:r>
      <w:r w:rsidR="00292BD3">
        <w:rPr>
          <w:szCs w:val="22"/>
        </w:rPr>
        <w:t xml:space="preserve">edge </w:t>
      </w:r>
      <w:r>
        <w:rPr>
          <w:szCs w:val="22"/>
        </w:rPr>
        <w:t xml:space="preserve">direction </w:t>
      </w:r>
      <w:r w:rsidR="0058631B">
        <w:rPr>
          <w:szCs w:val="22"/>
        </w:rPr>
        <w:t xml:space="preserve">especially </w:t>
      </w:r>
      <w:r>
        <w:rPr>
          <w:szCs w:val="22"/>
        </w:rPr>
        <w:t>under low noise conditions, we limit the number of possible directions to a set of 128</w:t>
      </w:r>
      <w:r w:rsidR="006B33F3">
        <w:rPr>
          <w:szCs w:val="22"/>
        </w:rPr>
        <w:t xml:space="preserve"> </w:t>
      </w:r>
      <w:r>
        <w:rPr>
          <w:szCs w:val="22"/>
        </w:rPr>
        <w:t>directions</w:t>
      </w:r>
      <w:r w:rsidR="00292BD3">
        <w:rPr>
          <w:szCs w:val="22"/>
        </w:rPr>
        <w:t xml:space="preserve"> (nearly 1.4 degrees apart)</w:t>
      </w:r>
      <w:r>
        <w:rPr>
          <w:szCs w:val="22"/>
        </w:rPr>
        <w:t xml:space="preserve">. This ensures that a 5-bit precision is sufficient </w:t>
      </w:r>
      <w:r w:rsidR="0058631B">
        <w:rPr>
          <w:szCs w:val="22"/>
        </w:rPr>
        <w:t>to</w:t>
      </w:r>
      <w:r>
        <w:rPr>
          <w:szCs w:val="22"/>
        </w:rPr>
        <w:t xml:space="preserve"> conduct the </w:t>
      </w:r>
      <w:r w:rsidR="006B33F3">
        <w:rPr>
          <w:szCs w:val="22"/>
        </w:rPr>
        <w:t xml:space="preserve">pixel </w:t>
      </w:r>
      <w:r>
        <w:rPr>
          <w:szCs w:val="22"/>
        </w:rPr>
        <w:t xml:space="preserve">interpolation necessary for </w:t>
      </w:r>
      <w:r w:rsidR="0058631B">
        <w:rPr>
          <w:szCs w:val="22"/>
        </w:rPr>
        <w:t xml:space="preserve">the </w:t>
      </w:r>
      <w:r>
        <w:rPr>
          <w:szCs w:val="22"/>
        </w:rPr>
        <w:t>construction of the prediction</w:t>
      </w:r>
      <w:r w:rsidR="006B33F3">
        <w:rPr>
          <w:szCs w:val="22"/>
        </w:rPr>
        <w:t xml:space="preserve"> signal</w:t>
      </w:r>
      <w:r>
        <w:rPr>
          <w:szCs w:val="22"/>
        </w:rPr>
        <w:t xml:space="preserve">. </w:t>
      </w:r>
      <w:r w:rsidR="0058631B">
        <w:rPr>
          <w:szCs w:val="22"/>
        </w:rPr>
        <w:t xml:space="preserve">Therefore, the process of </w:t>
      </w:r>
      <w:r w:rsidR="00055BEC">
        <w:rPr>
          <w:szCs w:val="22"/>
        </w:rPr>
        <w:t xml:space="preserve">obtaining the Intra prediction signal for </w:t>
      </w:r>
      <w:r w:rsidR="005B19FD">
        <w:rPr>
          <w:szCs w:val="22"/>
        </w:rPr>
        <w:t>DCIM</w:t>
      </w:r>
      <w:r w:rsidR="00055BEC">
        <w:rPr>
          <w:szCs w:val="22"/>
        </w:rPr>
        <w:t xml:space="preserve"> is very similar to that of Unified Intra </w:t>
      </w:r>
      <w:r w:rsidR="00265955">
        <w:rPr>
          <w:szCs w:val="22"/>
        </w:rPr>
        <w:t>(UI)</w:t>
      </w:r>
      <w:r w:rsidR="005B19FD">
        <w:rPr>
          <w:szCs w:val="22"/>
        </w:rPr>
        <w:t>,</w:t>
      </w:r>
      <w:r w:rsidR="00265955">
        <w:rPr>
          <w:szCs w:val="22"/>
        </w:rPr>
        <w:t xml:space="preserve"> </w:t>
      </w:r>
      <w:r w:rsidR="00055BEC">
        <w:rPr>
          <w:szCs w:val="22"/>
        </w:rPr>
        <w:t>except that DCIM offers more feasible directions based on the edge information.</w:t>
      </w:r>
      <w:r w:rsidR="0058631B">
        <w:rPr>
          <w:szCs w:val="22"/>
        </w:rPr>
        <w:t xml:space="preserve"> </w:t>
      </w:r>
      <w:r w:rsidR="005B19FD">
        <w:rPr>
          <w:szCs w:val="22"/>
        </w:rPr>
        <w:t xml:space="preserve">Furthermore, for the luma component, in addition to the </w:t>
      </w:r>
      <w:r w:rsidR="006B33F3">
        <w:rPr>
          <w:szCs w:val="22"/>
        </w:rPr>
        <w:t xml:space="preserve">direction which is directly </w:t>
      </w:r>
      <w:r w:rsidR="00055BEC">
        <w:rPr>
          <w:szCs w:val="22"/>
        </w:rPr>
        <w:t>provided</w:t>
      </w:r>
      <w:r w:rsidR="006B33F3">
        <w:rPr>
          <w:szCs w:val="22"/>
        </w:rPr>
        <w:t xml:space="preserve"> by edge </w:t>
      </w:r>
      <w:r w:rsidR="00055BEC">
        <w:rPr>
          <w:szCs w:val="22"/>
        </w:rPr>
        <w:t>detection</w:t>
      </w:r>
      <w:r w:rsidR="006B33F3">
        <w:rPr>
          <w:szCs w:val="22"/>
        </w:rPr>
        <w:t>,</w:t>
      </w:r>
      <w:r w:rsidR="00055BEC">
        <w:rPr>
          <w:szCs w:val="22"/>
        </w:rPr>
        <w:t xml:space="preserve"> </w:t>
      </w:r>
      <w:r w:rsidR="006B33F3">
        <w:rPr>
          <w:szCs w:val="22"/>
        </w:rPr>
        <w:t>a number of additional directions are also considered around the estimated edge direction</w:t>
      </w:r>
      <w:r w:rsidR="006F26F3">
        <w:rPr>
          <w:szCs w:val="22"/>
        </w:rPr>
        <w:t xml:space="preserve"> as shown in </w:t>
      </w:r>
      <w:r w:rsidR="00FD66BA">
        <w:rPr>
          <w:szCs w:val="22"/>
        </w:rPr>
        <w:fldChar w:fldCharType="begin"/>
      </w:r>
      <w:r w:rsidR="006F26F3">
        <w:rPr>
          <w:szCs w:val="22"/>
        </w:rPr>
        <w:instrText xml:space="preserve"> REF _Ref282608396 \h </w:instrText>
      </w:r>
      <w:r w:rsidR="00FD66BA">
        <w:rPr>
          <w:szCs w:val="22"/>
        </w:rPr>
      </w:r>
      <w:r w:rsidR="00FD66BA">
        <w:rPr>
          <w:szCs w:val="22"/>
        </w:rPr>
        <w:fldChar w:fldCharType="separate"/>
      </w:r>
      <w:r w:rsidR="006F26F3" w:rsidRPr="006F26F3">
        <w:rPr>
          <w:color w:val="365F91" w:themeColor="accent1" w:themeShade="BF"/>
        </w:rPr>
        <w:t>Figure 1</w:t>
      </w:r>
      <w:r w:rsidR="00FD66BA">
        <w:rPr>
          <w:szCs w:val="22"/>
        </w:rPr>
        <w:fldChar w:fldCharType="end"/>
      </w:r>
      <w:r w:rsidR="006B33F3">
        <w:rPr>
          <w:szCs w:val="22"/>
        </w:rPr>
        <w:t xml:space="preserve">. These additional directions are always chosen from the Unified Intra (UI) directions which are closest to the estimated edge direction. </w:t>
      </w:r>
      <w:r w:rsidR="00265955">
        <w:rPr>
          <w:szCs w:val="22"/>
        </w:rPr>
        <w:t xml:space="preserve">The average angle between these directions is therefore approximately 5.6 degrees. </w:t>
      </w:r>
    </w:p>
    <w:p w:rsidR="00E61DAC" w:rsidRDefault="00265955" w:rsidP="00380634">
      <w:pPr>
        <w:jc w:val="both"/>
        <w:rPr>
          <w:szCs w:val="22"/>
        </w:rPr>
      </w:pPr>
      <w:r>
        <w:rPr>
          <w:szCs w:val="22"/>
        </w:rPr>
        <w:t>The process of mode decision at the encoder</w:t>
      </w:r>
      <w:r w:rsidR="005728DE">
        <w:rPr>
          <w:szCs w:val="22"/>
        </w:rPr>
        <w:t>,</w:t>
      </w:r>
      <w:r>
        <w:rPr>
          <w:szCs w:val="22"/>
        </w:rPr>
        <w:t xml:space="preserve"> then</w:t>
      </w:r>
      <w:r w:rsidR="005728DE">
        <w:rPr>
          <w:szCs w:val="22"/>
        </w:rPr>
        <w:t>,</w:t>
      </w:r>
      <w:r>
        <w:rPr>
          <w:szCs w:val="22"/>
        </w:rPr>
        <w:t xml:space="preserve"> chooses the best direction (mode) among all possible DCIM and UI directions (modes). If the selected mode is one of the DCIM </w:t>
      </w:r>
      <w:r w:rsidR="005728DE">
        <w:rPr>
          <w:szCs w:val="22"/>
        </w:rPr>
        <w:t>modes,</w:t>
      </w:r>
      <w:r>
        <w:rPr>
          <w:szCs w:val="22"/>
        </w:rPr>
        <w:t xml:space="preserve"> </w:t>
      </w:r>
      <w:r w:rsidR="005728DE">
        <w:rPr>
          <w:szCs w:val="22"/>
        </w:rPr>
        <w:t xml:space="preserve">a 1-bit flag </w:t>
      </w:r>
      <w:r>
        <w:rPr>
          <w:szCs w:val="22"/>
        </w:rPr>
        <w:t>is first transmitted to the decoder to signal a DCIM mode. Then, t</w:t>
      </w:r>
      <w:r w:rsidR="006B33F3">
        <w:rPr>
          <w:szCs w:val="22"/>
        </w:rPr>
        <w:t xml:space="preserve">he selected direction </w:t>
      </w:r>
      <w:r>
        <w:rPr>
          <w:szCs w:val="22"/>
        </w:rPr>
        <w:t xml:space="preserve">for luma component </w:t>
      </w:r>
      <w:r w:rsidR="006B33F3">
        <w:rPr>
          <w:szCs w:val="22"/>
        </w:rPr>
        <w:t xml:space="preserve">is signaled differentially with respect to the estimated edge using a signed truncated unary code. </w:t>
      </w:r>
      <w:r w:rsidR="00233902">
        <w:rPr>
          <w:szCs w:val="22"/>
        </w:rPr>
        <w:t xml:space="preserve">The two </w:t>
      </w:r>
      <w:proofErr w:type="spellStart"/>
      <w:r>
        <w:rPr>
          <w:szCs w:val="22"/>
        </w:rPr>
        <w:t>c</w:t>
      </w:r>
      <w:r w:rsidR="00233902">
        <w:rPr>
          <w:szCs w:val="22"/>
        </w:rPr>
        <w:t>hroma</w:t>
      </w:r>
      <w:proofErr w:type="spellEnd"/>
      <w:r w:rsidR="00233902">
        <w:rPr>
          <w:szCs w:val="22"/>
        </w:rPr>
        <w:t xml:space="preserve"> channels only have one DCIM mode which is </w:t>
      </w:r>
      <w:r w:rsidR="0075173B">
        <w:rPr>
          <w:szCs w:val="22"/>
        </w:rPr>
        <w:t>obtained</w:t>
      </w:r>
      <w:r w:rsidR="005728DE">
        <w:rPr>
          <w:szCs w:val="22"/>
        </w:rPr>
        <w:t>,</w:t>
      </w:r>
      <w:r w:rsidR="0075173B">
        <w:rPr>
          <w:szCs w:val="22"/>
        </w:rPr>
        <w:t xml:space="preserve"> for each channel independently</w:t>
      </w:r>
      <w:r w:rsidR="005728DE">
        <w:rPr>
          <w:szCs w:val="22"/>
        </w:rPr>
        <w:t>,</w:t>
      </w:r>
      <w:r w:rsidR="0075173B">
        <w:rPr>
          <w:szCs w:val="22"/>
        </w:rPr>
        <w:t xml:space="preserve"> by the edge detection process.</w:t>
      </w:r>
      <w:r w:rsidR="00233902">
        <w:rPr>
          <w:szCs w:val="22"/>
        </w:rPr>
        <w:t xml:space="preserve"> </w:t>
      </w:r>
      <w:r w:rsidR="0075173B">
        <w:rPr>
          <w:szCs w:val="22"/>
        </w:rPr>
        <w:t>As a result</w:t>
      </w:r>
      <w:r>
        <w:rPr>
          <w:szCs w:val="22"/>
        </w:rPr>
        <w:t xml:space="preserve">, </w:t>
      </w:r>
      <w:r w:rsidR="0075173B">
        <w:rPr>
          <w:szCs w:val="22"/>
        </w:rPr>
        <w:t xml:space="preserve">for </w:t>
      </w:r>
      <w:proofErr w:type="spellStart"/>
      <w:r w:rsidR="0075173B">
        <w:rPr>
          <w:szCs w:val="22"/>
        </w:rPr>
        <w:t>chroma</w:t>
      </w:r>
      <w:proofErr w:type="spellEnd"/>
      <w:r w:rsidR="0075173B">
        <w:rPr>
          <w:szCs w:val="22"/>
        </w:rPr>
        <w:t xml:space="preserve"> components, </w:t>
      </w:r>
      <w:r>
        <w:rPr>
          <w:szCs w:val="22"/>
        </w:rPr>
        <w:t>no extra bi</w:t>
      </w:r>
      <w:r w:rsidR="005728DE">
        <w:rPr>
          <w:szCs w:val="22"/>
        </w:rPr>
        <w:t xml:space="preserve">t is transmitted after the DCIM </w:t>
      </w:r>
      <w:r>
        <w:rPr>
          <w:szCs w:val="22"/>
        </w:rPr>
        <w:t xml:space="preserve">flag. </w:t>
      </w:r>
    </w:p>
    <w:p w:rsidR="006F26F3" w:rsidRDefault="006F26F3" w:rsidP="006F26F3">
      <w:pPr>
        <w:jc w:val="center"/>
      </w:pPr>
      <w:r>
        <w:object w:dxaOrig="6261" w:dyaOrig="5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65pt;height:238.55pt" o:ole="">
            <v:imagedata r:id="rId9" o:title=""/>
          </v:shape>
          <o:OLEObject Type="Embed" ProgID="Visio.Drawing.11" ShapeID="_x0000_i1025" DrawAspect="Content" ObjectID="_1356614486" r:id="rId10"/>
        </w:object>
      </w:r>
    </w:p>
    <w:p w:rsidR="006F26F3" w:rsidRPr="006F26F3" w:rsidRDefault="006F26F3" w:rsidP="006F26F3">
      <w:pPr>
        <w:pStyle w:val="Caption"/>
        <w:jc w:val="center"/>
        <w:rPr>
          <w:color w:val="365F91" w:themeColor="accent1" w:themeShade="BF"/>
        </w:rPr>
      </w:pPr>
      <w:bookmarkStart w:id="0" w:name="_Ref282608396"/>
      <w:proofErr w:type="gramStart"/>
      <w:r w:rsidRPr="006F26F3">
        <w:rPr>
          <w:color w:val="365F91" w:themeColor="accent1" w:themeShade="BF"/>
        </w:rPr>
        <w:t xml:space="preserve">Figure </w:t>
      </w:r>
      <w:r w:rsidR="00FD66BA" w:rsidRPr="006F26F3">
        <w:rPr>
          <w:color w:val="365F91" w:themeColor="accent1" w:themeShade="BF"/>
        </w:rPr>
        <w:fldChar w:fldCharType="begin"/>
      </w:r>
      <w:r w:rsidRPr="006F26F3">
        <w:rPr>
          <w:color w:val="365F91" w:themeColor="accent1" w:themeShade="BF"/>
        </w:rPr>
        <w:instrText xml:space="preserve"> SEQ Figure \* ARABIC </w:instrText>
      </w:r>
      <w:r w:rsidR="00FD66BA" w:rsidRPr="006F26F3">
        <w:rPr>
          <w:color w:val="365F91" w:themeColor="accent1" w:themeShade="BF"/>
        </w:rPr>
        <w:fldChar w:fldCharType="separate"/>
      </w:r>
      <w:r w:rsidRPr="006F26F3">
        <w:rPr>
          <w:color w:val="365F91" w:themeColor="accent1" w:themeShade="BF"/>
        </w:rPr>
        <w:t>1</w:t>
      </w:r>
      <w:r w:rsidR="00FD66BA" w:rsidRPr="006F26F3">
        <w:rPr>
          <w:color w:val="365F91" w:themeColor="accent1" w:themeShade="BF"/>
        </w:rPr>
        <w:fldChar w:fldCharType="end"/>
      </w:r>
      <w:bookmarkEnd w:id="0"/>
      <w:r w:rsidRPr="006F26F3">
        <w:rPr>
          <w:color w:val="365F91" w:themeColor="accent1" w:themeShade="BF"/>
        </w:rPr>
        <w:t>.</w:t>
      </w:r>
      <w:proofErr w:type="gramEnd"/>
      <w:r w:rsidRPr="006F26F3">
        <w:rPr>
          <w:color w:val="365F91" w:themeColor="accent1" w:themeShade="BF"/>
        </w:rPr>
        <w:t xml:space="preserve"> </w:t>
      </w:r>
      <w:proofErr w:type="gramStart"/>
      <w:r w:rsidRPr="006F26F3">
        <w:rPr>
          <w:color w:val="365F91" w:themeColor="accent1" w:themeShade="BF"/>
        </w:rPr>
        <w:t>An example of the DCIM directions around a detected edge.</w:t>
      </w:r>
      <w:proofErr w:type="gramEnd"/>
    </w:p>
    <w:p w:rsidR="006F26F3" w:rsidRDefault="006F26F3" w:rsidP="00380634">
      <w:pPr>
        <w:jc w:val="both"/>
        <w:rPr>
          <w:ins w:id="1" w:author=" " w:date="2011-01-12T17:40:00Z"/>
          <w:szCs w:val="22"/>
          <w:lang w:eastAsia="ja-JP"/>
        </w:rPr>
      </w:pPr>
    </w:p>
    <w:p w:rsidR="00233902" w:rsidRDefault="00233902" w:rsidP="00380634">
      <w:pPr>
        <w:pStyle w:val="Heading1"/>
        <w:jc w:val="both"/>
      </w:pPr>
      <w:r>
        <w:t>Results</w:t>
      </w:r>
    </w:p>
    <w:p w:rsidR="00811655" w:rsidRDefault="00233902" w:rsidP="00380634">
      <w:pPr>
        <w:jc w:val="both"/>
      </w:pPr>
      <w:r>
        <w:t xml:space="preserve">The proposed algorithm was implemented into the TMuC software 0.9. Test conditions are as defined in Core Experiment 6 </w:t>
      </w:r>
      <w:fldSimple w:instr=" REF _Ref273695169 \r \h  \* MERGEFORMAT ">
        <w:r>
          <w:t>[2]</w:t>
        </w:r>
      </w:fldSimple>
      <w:r>
        <w:t xml:space="preserve"> and the results are compared with </w:t>
      </w:r>
      <w:r w:rsidR="00811655">
        <w:t xml:space="preserve">the original TMuC software 0.9. </w:t>
      </w:r>
      <w:r w:rsidR="00FD66BA">
        <w:fldChar w:fldCharType="begin"/>
      </w:r>
      <w:r w:rsidR="006F26F3">
        <w:instrText xml:space="preserve"> REF _Ref282608431 \h </w:instrText>
      </w:r>
      <w:r w:rsidR="00FD66BA">
        <w:fldChar w:fldCharType="separate"/>
      </w:r>
      <w:r w:rsidR="006F26F3" w:rsidRPr="006F26F3">
        <w:rPr>
          <w:color w:val="365F91" w:themeColor="accent1" w:themeShade="BF"/>
        </w:rPr>
        <w:t>Table 1</w:t>
      </w:r>
      <w:r w:rsidR="00FD66BA">
        <w:fldChar w:fldCharType="end"/>
      </w:r>
      <w:r w:rsidR="002F412F">
        <w:t xml:space="preserve"> </w:t>
      </w:r>
      <w:r w:rsidR="00811655">
        <w:t>shows</w:t>
      </w:r>
      <w:r w:rsidR="002F412F">
        <w:t xml:space="preserve"> </w:t>
      </w:r>
      <w:r w:rsidR="00811655">
        <w:t xml:space="preserve">the average of BD-rates for each class for both high efficiency and low complexity settings. The encoding and decoding times (compared to that of the original software) is also shown in the table for both cases. The maximum gain due to DCIM is observed for the “Basketball Drill” sequence which is </w:t>
      </w:r>
      <w:r w:rsidR="005728DE">
        <w:t>4</w:t>
      </w:r>
      <w:r w:rsidR="00811655">
        <w:t>.</w:t>
      </w:r>
      <w:r w:rsidR="005728DE">
        <w:t>9</w:t>
      </w:r>
      <w:r w:rsidR="00811655">
        <w:t>% and 6.6% for high efficiency and low complexity settings, respectively. This shows the effectiveness of DCIM in dealing with video sequences with many strong edges</w:t>
      </w:r>
      <w:r w:rsidR="00BC6C88">
        <w:rPr>
          <w:rFonts w:hint="eastAsia"/>
          <w:lang w:eastAsia="ja-JP"/>
        </w:rPr>
        <w:t>.</w:t>
      </w:r>
      <w:r w:rsidR="00890C75">
        <w:t xml:space="preserve"> </w:t>
      </w:r>
    </w:p>
    <w:p w:rsidR="005728DE" w:rsidRDefault="005728DE" w:rsidP="001D34B1">
      <w:pPr>
        <w:pStyle w:val="Caption"/>
        <w:keepNext/>
      </w:pPr>
    </w:p>
    <w:p w:rsidR="005728DE" w:rsidRDefault="005728DE" w:rsidP="001D34B1">
      <w:pPr>
        <w:pStyle w:val="Caption"/>
        <w:keepNext/>
      </w:pPr>
    </w:p>
    <w:p w:rsidR="001D34B1" w:rsidRPr="006F26F3" w:rsidRDefault="001D34B1" w:rsidP="006F26F3">
      <w:pPr>
        <w:pStyle w:val="Caption"/>
        <w:jc w:val="center"/>
        <w:rPr>
          <w:color w:val="365F91" w:themeColor="accent1" w:themeShade="BF"/>
        </w:rPr>
      </w:pPr>
      <w:bookmarkStart w:id="2" w:name="_Ref282608431"/>
      <w:proofErr w:type="gramStart"/>
      <w:r w:rsidRPr="006F26F3">
        <w:rPr>
          <w:color w:val="365F91" w:themeColor="accent1" w:themeShade="BF"/>
        </w:rPr>
        <w:t xml:space="preserve">Table </w:t>
      </w:r>
      <w:r w:rsidR="00FD66BA" w:rsidRPr="006F26F3">
        <w:rPr>
          <w:color w:val="365F91" w:themeColor="accent1" w:themeShade="BF"/>
        </w:rPr>
        <w:fldChar w:fldCharType="begin"/>
      </w:r>
      <w:r w:rsidR="00C26676" w:rsidRPr="006F26F3">
        <w:rPr>
          <w:color w:val="365F91" w:themeColor="accent1" w:themeShade="BF"/>
        </w:rPr>
        <w:instrText xml:space="preserve"> SEQ Table \* ARABIC </w:instrText>
      </w:r>
      <w:r w:rsidR="00FD66BA" w:rsidRPr="006F26F3">
        <w:rPr>
          <w:color w:val="365F91" w:themeColor="accent1" w:themeShade="BF"/>
        </w:rPr>
        <w:fldChar w:fldCharType="separate"/>
      </w:r>
      <w:r w:rsidRPr="006F26F3">
        <w:rPr>
          <w:color w:val="365F91" w:themeColor="accent1" w:themeShade="BF"/>
        </w:rPr>
        <w:t>1</w:t>
      </w:r>
      <w:r w:rsidR="00FD66BA" w:rsidRPr="006F26F3">
        <w:rPr>
          <w:color w:val="365F91" w:themeColor="accent1" w:themeShade="BF"/>
        </w:rPr>
        <w:fldChar w:fldCharType="end"/>
      </w:r>
      <w:bookmarkEnd w:id="2"/>
      <w:r w:rsidRPr="006F26F3">
        <w:rPr>
          <w:color w:val="365F91" w:themeColor="accent1" w:themeShade="BF"/>
        </w:rPr>
        <w:t>.</w:t>
      </w:r>
      <w:proofErr w:type="gramEnd"/>
      <w:r w:rsidRPr="006F26F3">
        <w:rPr>
          <w:color w:val="365F91" w:themeColor="accent1" w:themeShade="BF"/>
        </w:rPr>
        <w:t xml:space="preserve"> Summary of DCIM results compared to HM Anchors.</w:t>
      </w:r>
    </w:p>
    <w:tbl>
      <w:tblPr>
        <w:tblStyle w:val="TableGrid"/>
        <w:tblW w:w="0" w:type="auto"/>
        <w:jc w:val="center"/>
        <w:tblLayout w:type="fixed"/>
        <w:tblLook w:val="04A0"/>
      </w:tblPr>
      <w:tblGrid>
        <w:gridCol w:w="1360"/>
        <w:gridCol w:w="1224"/>
        <w:gridCol w:w="1224"/>
        <w:gridCol w:w="1224"/>
        <w:gridCol w:w="1224"/>
        <w:gridCol w:w="1224"/>
        <w:gridCol w:w="1224"/>
      </w:tblGrid>
      <w:tr w:rsidR="005728DE" w:rsidRPr="005728DE" w:rsidTr="005728DE">
        <w:trPr>
          <w:trHeight w:val="270"/>
          <w:jc w:val="center"/>
        </w:trPr>
        <w:tc>
          <w:tcPr>
            <w:tcW w:w="1360" w:type="dxa"/>
            <w:vMerge w:val="restart"/>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 </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Intra</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Intra LoCo</w:t>
            </w:r>
          </w:p>
        </w:tc>
      </w:tr>
      <w:tr w:rsidR="005728DE" w:rsidRPr="005728DE" w:rsidTr="005728DE">
        <w:trPr>
          <w:trHeight w:val="270"/>
          <w:jc w:val="center"/>
        </w:trPr>
        <w:tc>
          <w:tcPr>
            <w:tcW w:w="1360" w:type="dxa"/>
            <w:vMerge/>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Y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U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V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Y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U BD-rate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V BD-rate</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A</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-1.7</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-0.6</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-0.4</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B</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C</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-2.0</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D</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-0.8</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Class E</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-3.1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-2.2</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-1.9</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-3.1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-1.7</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All</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-2.3</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-1.4</w:t>
            </w:r>
          </w:p>
        </w:tc>
        <w:tc>
          <w:tcPr>
            <w:tcW w:w="1224"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-1.5</w:t>
            </w:r>
          </w:p>
        </w:tc>
      </w:tr>
      <w:tr w:rsidR="005728DE" w:rsidRPr="005728DE" w:rsidTr="005728DE">
        <w:trPr>
          <w:trHeight w:val="255"/>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Enc Time[%]</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108%</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115%</w:t>
            </w:r>
          </w:p>
        </w:tc>
      </w:tr>
      <w:tr w:rsidR="005728DE" w:rsidRPr="005728DE" w:rsidTr="005728DE">
        <w:trPr>
          <w:trHeight w:val="270"/>
          <w:jc w:val="center"/>
        </w:trPr>
        <w:tc>
          <w:tcPr>
            <w:tcW w:w="1360" w:type="dxa"/>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right"/>
              <w:textAlignment w:val="auto"/>
              <w:rPr>
                <w:rFonts w:asciiTheme="minorHAnsi" w:hAnsiTheme="minorHAnsi" w:cstheme="minorHAnsi"/>
                <w:szCs w:val="22"/>
              </w:rPr>
            </w:pPr>
            <w:r w:rsidRPr="005728DE">
              <w:rPr>
                <w:rFonts w:asciiTheme="minorHAnsi" w:hAnsiTheme="minorHAnsi" w:cstheme="minorHAnsi"/>
                <w:szCs w:val="22"/>
              </w:rPr>
              <w:t>Dec Time[%]</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105%</w:t>
            </w:r>
          </w:p>
        </w:tc>
        <w:tc>
          <w:tcPr>
            <w:tcW w:w="3672" w:type="dxa"/>
            <w:gridSpan w:val="3"/>
            <w:noWrap/>
            <w:hideMark/>
          </w:tcPr>
          <w:p w:rsidR="005728DE" w:rsidRPr="005728DE" w:rsidRDefault="005728DE" w:rsidP="005728DE">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116%</w:t>
            </w:r>
          </w:p>
        </w:tc>
      </w:tr>
    </w:tbl>
    <w:p w:rsidR="00811655" w:rsidRDefault="00811655"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Pr="00380634"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7689D" w:rsidRDefault="00E7689D" w:rsidP="00E7689D">
      <w:pPr>
        <w:pStyle w:val="Heading1"/>
        <w:rPr>
          <w:szCs w:val="22"/>
        </w:rPr>
      </w:pPr>
      <w:r>
        <w:rPr>
          <w:szCs w:val="22"/>
        </w:rPr>
        <w:lastRenderedPageBreak/>
        <w:t>References</w:t>
      </w:r>
    </w:p>
    <w:p w:rsidR="00E7689D" w:rsidRDefault="00E7689D" w:rsidP="00E7689D">
      <w:pPr>
        <w:numPr>
          <w:ilvl w:val="0"/>
          <w:numId w:val="11"/>
        </w:numPr>
      </w:pPr>
      <w:bookmarkStart w:id="3" w:name="_Ref273695092"/>
      <w:bookmarkStart w:id="4" w:name="_Ref273620324"/>
      <w:r>
        <w:t>E. Maani, W. Liu, “</w:t>
      </w:r>
      <w:r w:rsidRPr="00B850D5">
        <w:t>Differential Coding of Intra Modes (DCIM)</w:t>
      </w:r>
      <w:r>
        <w:t>”, Doc. JCTVC-B109</w:t>
      </w:r>
      <w:r w:rsidRPr="006F26F2">
        <w:rPr>
          <w:szCs w:val="22"/>
        </w:rPr>
        <w:t>, Geneva, Switzerland, Jul 2010</w:t>
      </w:r>
      <w:bookmarkEnd w:id="3"/>
    </w:p>
    <w:p w:rsidR="00E7689D" w:rsidRPr="005728DE" w:rsidRDefault="00E7689D" w:rsidP="00E7689D">
      <w:pPr>
        <w:numPr>
          <w:ilvl w:val="0"/>
          <w:numId w:val="11"/>
        </w:numPr>
        <w:tabs>
          <w:tab w:val="clear" w:pos="360"/>
          <w:tab w:val="clear" w:pos="720"/>
          <w:tab w:val="clear" w:pos="1080"/>
          <w:tab w:val="clear" w:pos="1440"/>
        </w:tabs>
        <w:spacing w:before="0"/>
        <w:jc w:val="both"/>
        <w:rPr>
          <w:highlight w:val="yellow"/>
        </w:rPr>
      </w:pPr>
      <w:bookmarkStart w:id="5" w:name="_Ref132360163"/>
      <w:bookmarkEnd w:id="4"/>
      <w:r w:rsidRPr="005728DE">
        <w:rPr>
          <w:highlight w:val="yellow"/>
          <w:lang w:val="fr-FR"/>
        </w:rPr>
        <w:t>Ali Tabatabai, “</w:t>
      </w:r>
      <w:proofErr w:type="spellStart"/>
      <w:r w:rsidR="005728DE" w:rsidRPr="005728DE">
        <w:rPr>
          <w:highlight w:val="yellow"/>
          <w:lang w:val="fr-FR"/>
        </w:rPr>
        <w:t>Core</w:t>
      </w:r>
      <w:proofErr w:type="spellEnd"/>
      <w:r w:rsidRPr="005728DE">
        <w:rPr>
          <w:highlight w:val="yellow"/>
          <w:lang w:val="fr-FR"/>
        </w:rPr>
        <w:t xml:space="preserve"> </w:t>
      </w:r>
      <w:proofErr w:type="spellStart"/>
      <w:r w:rsidRPr="005728DE">
        <w:rPr>
          <w:highlight w:val="yellow"/>
          <w:lang w:val="fr-FR"/>
        </w:rPr>
        <w:t>Experiment</w:t>
      </w:r>
      <w:proofErr w:type="spellEnd"/>
      <w:r w:rsidRPr="005728DE">
        <w:rPr>
          <w:highlight w:val="yellow"/>
          <w:lang w:val="fr-FR"/>
        </w:rPr>
        <w:t xml:space="preserve"> 6: Intra </w:t>
      </w:r>
      <w:proofErr w:type="spellStart"/>
      <w:r w:rsidRPr="005728DE">
        <w:rPr>
          <w:highlight w:val="yellow"/>
          <w:lang w:val="fr-FR"/>
        </w:rPr>
        <w:t>Prediction</w:t>
      </w:r>
      <w:proofErr w:type="spellEnd"/>
      <w:r w:rsidRPr="005728DE">
        <w:rPr>
          <w:highlight w:val="yellow"/>
          <w:lang w:val="fr-FR"/>
        </w:rPr>
        <w:t xml:space="preserve"> </w:t>
      </w:r>
      <w:proofErr w:type="spellStart"/>
      <w:r w:rsidRPr="005728DE">
        <w:rPr>
          <w:highlight w:val="yellow"/>
          <w:lang w:val="fr-FR"/>
        </w:rPr>
        <w:t>Improvement</w:t>
      </w:r>
      <w:proofErr w:type="spellEnd"/>
      <w:r w:rsidRPr="005728DE">
        <w:rPr>
          <w:highlight w:val="yellow"/>
          <w:lang w:val="fr-FR"/>
        </w:rPr>
        <w:t xml:space="preserve">”, Doc. </w:t>
      </w:r>
      <w:r w:rsidR="001F389C">
        <w:rPr>
          <w:highlight w:val="yellow"/>
        </w:rPr>
        <w:t>JCTVC-C5</w:t>
      </w:r>
      <w:r w:rsidRPr="005728DE">
        <w:rPr>
          <w:highlight w:val="yellow"/>
        </w:rPr>
        <w:t>06_r3, Joint Collaborative Team on Video Coding (JCT-VC) of ITU-T SG16 WP3 and ISO/IEC JTC</w:t>
      </w:r>
      <w:r w:rsidR="001F389C">
        <w:rPr>
          <w:highlight w:val="yellow"/>
        </w:rPr>
        <w:t>1/SC29/WG11, Guangzhou</w:t>
      </w:r>
      <w:r w:rsidRPr="005728DE">
        <w:rPr>
          <w:highlight w:val="yellow"/>
        </w:rPr>
        <w:t>, July 2010.</w:t>
      </w:r>
      <w:bookmarkEnd w:id="5"/>
    </w:p>
    <w:p w:rsidR="001F2594" w:rsidRDefault="001F2594" w:rsidP="009234A5">
      <w:pPr>
        <w:jc w:val="both"/>
        <w:rPr>
          <w:szCs w:val="22"/>
        </w:rPr>
      </w:pPr>
    </w:p>
    <w:p w:rsidR="001F2594" w:rsidRPr="002B191D" w:rsidRDefault="001F2594" w:rsidP="00E11923">
      <w:pPr>
        <w:pStyle w:val="Heading1"/>
      </w:pPr>
      <w:r w:rsidRPr="00E11923">
        <w:t>Patent</w:t>
      </w:r>
      <w:r w:rsidRPr="002B191D">
        <w:t xml:space="preserve"> rights declaration</w:t>
      </w:r>
      <w:r w:rsidR="00B94B06" w:rsidRPr="002B191D">
        <w:t>(s)</w:t>
      </w:r>
    </w:p>
    <w:p w:rsidR="00712F60" w:rsidRPr="0007614F" w:rsidRDefault="00712F60" w:rsidP="00380634">
      <w:pPr>
        <w:jc w:val="both"/>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11" w:history="1">
        <w:r w:rsidRPr="0007614F">
          <w:rPr>
            <w:rStyle w:val="Hyperlink"/>
            <w:szCs w:val="22"/>
          </w:rPr>
          <w:t>http://www.itu.int/ITU-T/dbase/patent/patent-policy.html</w:t>
        </w:r>
      </w:hyperlink>
      <w:r w:rsidRPr="0007614F">
        <w:rPr>
          <w:szCs w:val="22"/>
        </w:rPr>
        <w:t xml:space="preserve">, with further information available at </w:t>
      </w:r>
      <w:hyperlink r:id="rId12" w:history="1">
        <w:r w:rsidR="0007614F" w:rsidRPr="00A92858">
          <w:rPr>
            <w:rStyle w:val="Hyperlink"/>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13" w:history="1">
        <w:r w:rsidR="006E2810" w:rsidRPr="0007614F">
          <w:rPr>
            <w:rStyle w:val="Hyperlink"/>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14" w:history="1">
        <w:r w:rsidRPr="0007614F">
          <w:rPr>
            <w:rStyle w:val="Hyperlink"/>
            <w:szCs w:val="22"/>
          </w:rPr>
          <w:t>http://www.itu.int/ITU-T/ipr/index.html</w:t>
        </w:r>
      </w:hyperlink>
      <w:r w:rsidRPr="0007614F">
        <w:rPr>
          <w:szCs w:val="22"/>
        </w:rPr>
        <w:t>.</w:t>
      </w:r>
      <w:r w:rsidR="00D807BF">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Pr="0007614F">
        <w:rPr>
          <w:szCs w:val="22"/>
        </w:rPr>
        <w:t xml:space="preserve"> final </w:t>
      </w:r>
      <w:r w:rsidR="00A83253" w:rsidRPr="0007614F">
        <w:rPr>
          <w:szCs w:val="22"/>
        </w:rPr>
        <w:t xml:space="preserve">or draft </w:t>
      </w:r>
      <w:r w:rsidRPr="0007614F">
        <w:rPr>
          <w:szCs w:val="22"/>
        </w:rPr>
        <w:t>standard to submit formal IPR declarations to ITU-T/ITU-R/ISO/IEC. An example of an informal IPR notification statement for a contribution is provided below.)</w:t>
      </w:r>
    </w:p>
    <w:p w:rsidR="00712F60" w:rsidRPr="000E00F3" w:rsidRDefault="00712F60" w:rsidP="00380634">
      <w:pPr>
        <w:jc w:val="both"/>
        <w:rPr>
          <w:szCs w:val="22"/>
        </w:rPr>
      </w:pPr>
    </w:p>
    <w:p w:rsidR="001F2594" w:rsidRDefault="001F389C" w:rsidP="00380634">
      <w:pPr>
        <w:jc w:val="both"/>
        <w:rPr>
          <w:szCs w:val="22"/>
        </w:rPr>
      </w:pPr>
      <w:r>
        <w:rPr>
          <w:b/>
          <w:szCs w:val="22"/>
        </w:rPr>
        <w:t xml:space="preserve">Sony Corporation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EFE" w:rsidRDefault="007E6EFE">
      <w:r>
        <w:separator/>
      </w:r>
    </w:p>
  </w:endnote>
  <w:endnote w:type="continuationSeparator" w:id="0">
    <w:p w:rsidR="007E6EFE" w:rsidRDefault="007E6E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D66BA">
      <w:rPr>
        <w:rStyle w:val="PageNumber"/>
      </w:rPr>
      <w:fldChar w:fldCharType="begin"/>
    </w:r>
    <w:r>
      <w:rPr>
        <w:rStyle w:val="PageNumber"/>
      </w:rPr>
      <w:instrText xml:space="preserve"> PAGE </w:instrText>
    </w:r>
    <w:r w:rsidR="00FD66BA">
      <w:rPr>
        <w:rStyle w:val="PageNumber"/>
      </w:rPr>
      <w:fldChar w:fldCharType="separate"/>
    </w:r>
    <w:r w:rsidR="008E2A68">
      <w:rPr>
        <w:rStyle w:val="PageNumber"/>
        <w:noProof/>
      </w:rPr>
      <w:t>1</w:t>
    </w:r>
    <w:r w:rsidR="00FD66BA">
      <w:rPr>
        <w:rStyle w:val="PageNumber"/>
      </w:rPr>
      <w:fldChar w:fldCharType="end"/>
    </w:r>
    <w:r>
      <w:rPr>
        <w:rStyle w:val="PageNumber"/>
      </w:rPr>
      <w:tab/>
      <w:t xml:space="preserve">Date Saved: </w:t>
    </w:r>
    <w:r w:rsidR="00FD66BA">
      <w:rPr>
        <w:rStyle w:val="PageNumber"/>
      </w:rPr>
      <w:fldChar w:fldCharType="begin"/>
    </w:r>
    <w:r>
      <w:rPr>
        <w:rStyle w:val="PageNumber"/>
      </w:rPr>
      <w:instrText xml:space="preserve"> SAVEDATE  \@ "yyyy-MM-dd"  \* MERGEFORMAT </w:instrText>
    </w:r>
    <w:r w:rsidR="00FD66BA">
      <w:rPr>
        <w:rStyle w:val="PageNumber"/>
      </w:rPr>
      <w:fldChar w:fldCharType="separate"/>
    </w:r>
    <w:r w:rsidR="001F389C">
      <w:rPr>
        <w:rStyle w:val="PageNumber"/>
        <w:noProof/>
      </w:rPr>
      <w:t>2011-01-12</w:t>
    </w:r>
    <w:r w:rsidR="00FD66B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EFE" w:rsidRDefault="007E6EFE">
      <w:r>
        <w:separator/>
      </w:r>
    </w:p>
  </w:footnote>
  <w:footnote w:type="continuationSeparator" w:id="0">
    <w:p w:rsidR="007E6EFE" w:rsidRDefault="007E6E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0693"/>
    <w:rsid w:val="000458BC"/>
    <w:rsid w:val="00045C41"/>
    <w:rsid w:val="00046C03"/>
    <w:rsid w:val="00055BEC"/>
    <w:rsid w:val="0007614F"/>
    <w:rsid w:val="0008161D"/>
    <w:rsid w:val="000B1C6B"/>
    <w:rsid w:val="000C09AC"/>
    <w:rsid w:val="000E00F3"/>
    <w:rsid w:val="000F158C"/>
    <w:rsid w:val="00124E38"/>
    <w:rsid w:val="0012580B"/>
    <w:rsid w:val="0013316A"/>
    <w:rsid w:val="0013526E"/>
    <w:rsid w:val="00137A2F"/>
    <w:rsid w:val="00155D32"/>
    <w:rsid w:val="00171371"/>
    <w:rsid w:val="00175A24"/>
    <w:rsid w:val="00187E58"/>
    <w:rsid w:val="001A297E"/>
    <w:rsid w:val="001A368E"/>
    <w:rsid w:val="001A7329"/>
    <w:rsid w:val="001B4E28"/>
    <w:rsid w:val="001C3525"/>
    <w:rsid w:val="001D1BD2"/>
    <w:rsid w:val="001D34B1"/>
    <w:rsid w:val="001E02BE"/>
    <w:rsid w:val="001E1FD1"/>
    <w:rsid w:val="001E3B37"/>
    <w:rsid w:val="001F2594"/>
    <w:rsid w:val="001F389C"/>
    <w:rsid w:val="00204D84"/>
    <w:rsid w:val="00206460"/>
    <w:rsid w:val="002069B4"/>
    <w:rsid w:val="00215DFC"/>
    <w:rsid w:val="002212DF"/>
    <w:rsid w:val="002226E4"/>
    <w:rsid w:val="00227BA7"/>
    <w:rsid w:val="00233902"/>
    <w:rsid w:val="00265955"/>
    <w:rsid w:val="00275BCF"/>
    <w:rsid w:val="00292257"/>
    <w:rsid w:val="00292BD3"/>
    <w:rsid w:val="002A54E0"/>
    <w:rsid w:val="002B1595"/>
    <w:rsid w:val="002B191D"/>
    <w:rsid w:val="002D0AF6"/>
    <w:rsid w:val="002F164D"/>
    <w:rsid w:val="002F412F"/>
    <w:rsid w:val="00306206"/>
    <w:rsid w:val="00327C56"/>
    <w:rsid w:val="003315A1"/>
    <w:rsid w:val="003373EC"/>
    <w:rsid w:val="003706CC"/>
    <w:rsid w:val="00380634"/>
    <w:rsid w:val="003A2D8E"/>
    <w:rsid w:val="003C20E4"/>
    <w:rsid w:val="003E6F90"/>
    <w:rsid w:val="003F5D0F"/>
    <w:rsid w:val="00414101"/>
    <w:rsid w:val="00433DDB"/>
    <w:rsid w:val="00437619"/>
    <w:rsid w:val="004806AD"/>
    <w:rsid w:val="004B0F97"/>
    <w:rsid w:val="004B210C"/>
    <w:rsid w:val="004C7DA3"/>
    <w:rsid w:val="004D405F"/>
    <w:rsid w:val="004F61E3"/>
    <w:rsid w:val="0051015C"/>
    <w:rsid w:val="00530805"/>
    <w:rsid w:val="00531AE9"/>
    <w:rsid w:val="00567EC7"/>
    <w:rsid w:val="00570013"/>
    <w:rsid w:val="00571B6C"/>
    <w:rsid w:val="005728DE"/>
    <w:rsid w:val="0058631B"/>
    <w:rsid w:val="00586F8B"/>
    <w:rsid w:val="005A33A1"/>
    <w:rsid w:val="005B19FD"/>
    <w:rsid w:val="005C385F"/>
    <w:rsid w:val="005F6F1B"/>
    <w:rsid w:val="00624B33"/>
    <w:rsid w:val="00630AA2"/>
    <w:rsid w:val="00646707"/>
    <w:rsid w:val="00664DCF"/>
    <w:rsid w:val="00686FFC"/>
    <w:rsid w:val="006B33F3"/>
    <w:rsid w:val="006C5D39"/>
    <w:rsid w:val="006E2810"/>
    <w:rsid w:val="006E5417"/>
    <w:rsid w:val="006F26F3"/>
    <w:rsid w:val="007001B0"/>
    <w:rsid w:val="007002DA"/>
    <w:rsid w:val="00712F60"/>
    <w:rsid w:val="00720E3B"/>
    <w:rsid w:val="0072591E"/>
    <w:rsid w:val="00736F7F"/>
    <w:rsid w:val="00745F6B"/>
    <w:rsid w:val="0074679E"/>
    <w:rsid w:val="00746E09"/>
    <w:rsid w:val="0075173B"/>
    <w:rsid w:val="0075585E"/>
    <w:rsid w:val="007768FF"/>
    <w:rsid w:val="007824D3"/>
    <w:rsid w:val="00796EE3"/>
    <w:rsid w:val="007A7D29"/>
    <w:rsid w:val="007A7E29"/>
    <w:rsid w:val="007C727F"/>
    <w:rsid w:val="007E6EFE"/>
    <w:rsid w:val="007F1F8B"/>
    <w:rsid w:val="008109D9"/>
    <w:rsid w:val="00811655"/>
    <w:rsid w:val="008206C8"/>
    <w:rsid w:val="00874A6C"/>
    <w:rsid w:val="00876C65"/>
    <w:rsid w:val="00890C75"/>
    <w:rsid w:val="008A4B4C"/>
    <w:rsid w:val="008C239F"/>
    <w:rsid w:val="008E2A68"/>
    <w:rsid w:val="00907757"/>
    <w:rsid w:val="009212B0"/>
    <w:rsid w:val="009234A5"/>
    <w:rsid w:val="009336F7"/>
    <w:rsid w:val="009374A7"/>
    <w:rsid w:val="0099518F"/>
    <w:rsid w:val="009A212B"/>
    <w:rsid w:val="009A523D"/>
    <w:rsid w:val="009A6965"/>
    <w:rsid w:val="009F496B"/>
    <w:rsid w:val="00A01439"/>
    <w:rsid w:val="00A02E61"/>
    <w:rsid w:val="00A05CFF"/>
    <w:rsid w:val="00A528EF"/>
    <w:rsid w:val="00A53787"/>
    <w:rsid w:val="00A56B97"/>
    <w:rsid w:val="00A6093D"/>
    <w:rsid w:val="00A76A6D"/>
    <w:rsid w:val="00A83253"/>
    <w:rsid w:val="00AA6E84"/>
    <w:rsid w:val="00AE341B"/>
    <w:rsid w:val="00AE6140"/>
    <w:rsid w:val="00AE67D4"/>
    <w:rsid w:val="00B07CA7"/>
    <w:rsid w:val="00B1279A"/>
    <w:rsid w:val="00B5222E"/>
    <w:rsid w:val="00B61C96"/>
    <w:rsid w:val="00B73A2A"/>
    <w:rsid w:val="00B94B06"/>
    <w:rsid w:val="00B94C28"/>
    <w:rsid w:val="00BC10BA"/>
    <w:rsid w:val="00BC5AFD"/>
    <w:rsid w:val="00BC6C88"/>
    <w:rsid w:val="00C0609D"/>
    <w:rsid w:val="00C115AB"/>
    <w:rsid w:val="00C2656D"/>
    <w:rsid w:val="00C26676"/>
    <w:rsid w:val="00C30249"/>
    <w:rsid w:val="00C606C9"/>
    <w:rsid w:val="00C7760E"/>
    <w:rsid w:val="00C90650"/>
    <w:rsid w:val="00C97D78"/>
    <w:rsid w:val="00CC5A42"/>
    <w:rsid w:val="00CD0EAB"/>
    <w:rsid w:val="00CF2F04"/>
    <w:rsid w:val="00CF34DB"/>
    <w:rsid w:val="00CF3F3F"/>
    <w:rsid w:val="00CF558F"/>
    <w:rsid w:val="00D073E2"/>
    <w:rsid w:val="00D446EC"/>
    <w:rsid w:val="00D51BF0"/>
    <w:rsid w:val="00D55942"/>
    <w:rsid w:val="00D720E5"/>
    <w:rsid w:val="00D807BF"/>
    <w:rsid w:val="00DA7887"/>
    <w:rsid w:val="00DB2C26"/>
    <w:rsid w:val="00DE6B43"/>
    <w:rsid w:val="00E00F9C"/>
    <w:rsid w:val="00E11923"/>
    <w:rsid w:val="00E262D4"/>
    <w:rsid w:val="00E36250"/>
    <w:rsid w:val="00E54511"/>
    <w:rsid w:val="00E569D7"/>
    <w:rsid w:val="00E61DAC"/>
    <w:rsid w:val="00E73D86"/>
    <w:rsid w:val="00E749CC"/>
    <w:rsid w:val="00E75FE3"/>
    <w:rsid w:val="00E7689D"/>
    <w:rsid w:val="00EB7AB1"/>
    <w:rsid w:val="00EF48CC"/>
    <w:rsid w:val="00F37562"/>
    <w:rsid w:val="00F635CF"/>
    <w:rsid w:val="00F706FD"/>
    <w:rsid w:val="00F73032"/>
    <w:rsid w:val="00F848FC"/>
    <w:rsid w:val="00F9282A"/>
    <w:rsid w:val="00F96BAD"/>
    <w:rsid w:val="00FB0E84"/>
    <w:rsid w:val="00FD01C2"/>
    <w:rsid w:val="00FD04EC"/>
    <w:rsid w:val="00FD66BA"/>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04EC"/>
    <w:pPr>
      <w:tabs>
        <w:tab w:val="center" w:pos="4320"/>
        <w:tab w:val="right" w:pos="8640"/>
      </w:tabs>
    </w:pPr>
  </w:style>
  <w:style w:type="paragraph" w:styleId="Footer">
    <w:name w:val="footer"/>
    <w:basedOn w:val="Normal"/>
    <w:rsid w:val="00FD04EC"/>
    <w:pPr>
      <w:tabs>
        <w:tab w:val="center" w:pos="4320"/>
        <w:tab w:val="right" w:pos="8640"/>
      </w:tabs>
    </w:pPr>
  </w:style>
  <w:style w:type="character" w:styleId="PageNumber">
    <w:name w:val="page number"/>
    <w:basedOn w:val="DefaultParagraphFont"/>
    <w:rsid w:val="00FD04EC"/>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nhideWhenUsed/>
    <w:qFormat/>
    <w:rsid w:val="001D34B1"/>
    <w:rPr>
      <w:b/>
      <w:bCs/>
      <w:sz w:val="20"/>
    </w:rPr>
  </w:style>
</w:styles>
</file>

<file path=word/webSettings.xml><?xml version="1.0" encoding="utf-8"?>
<w:webSettings xmlns:r="http://schemas.openxmlformats.org/officeDocument/2006/relationships" xmlns:w="http://schemas.openxmlformats.org/wordprocessingml/2006/main">
  <w:divs>
    <w:div w:id="128206427">
      <w:bodyDiv w:val="1"/>
      <w:marLeft w:val="0"/>
      <w:marRight w:val="0"/>
      <w:marTop w:val="0"/>
      <w:marBottom w:val="0"/>
      <w:divBdr>
        <w:top w:val="none" w:sz="0" w:space="0" w:color="auto"/>
        <w:left w:val="none" w:sz="0" w:space="0" w:color="auto"/>
        <w:bottom w:val="none" w:sz="0" w:space="0" w:color="auto"/>
        <w:right w:val="none" w:sz="0" w:space="0" w:color="auto"/>
      </w:divBdr>
    </w:div>
    <w:div w:id="271783164">
      <w:bodyDiv w:val="1"/>
      <w:marLeft w:val="0"/>
      <w:marRight w:val="0"/>
      <w:marTop w:val="0"/>
      <w:marBottom w:val="0"/>
      <w:divBdr>
        <w:top w:val="none" w:sz="0" w:space="0" w:color="auto"/>
        <w:left w:val="none" w:sz="0" w:space="0" w:color="auto"/>
        <w:bottom w:val="none" w:sz="0" w:space="0" w:color="auto"/>
        <w:right w:val="none" w:sz="0" w:space="0" w:color="auto"/>
      </w:divBdr>
    </w:div>
    <w:div w:id="1060251500">
      <w:bodyDiv w:val="1"/>
      <w:marLeft w:val="0"/>
      <w:marRight w:val="0"/>
      <w:marTop w:val="0"/>
      <w:marBottom w:val="0"/>
      <w:divBdr>
        <w:top w:val="none" w:sz="0" w:space="0" w:color="auto"/>
        <w:left w:val="none" w:sz="0" w:space="0" w:color="auto"/>
        <w:bottom w:val="none" w:sz="0" w:space="0" w:color="auto"/>
        <w:right w:val="none" w:sz="0" w:space="0" w:color="auto"/>
      </w:divBdr>
    </w:div>
    <w:div w:id="1144274023">
      <w:bodyDiv w:val="1"/>
      <w:marLeft w:val="0"/>
      <w:marRight w:val="0"/>
      <w:marTop w:val="0"/>
      <w:marBottom w:val="0"/>
      <w:divBdr>
        <w:top w:val="none" w:sz="0" w:space="0" w:color="auto"/>
        <w:left w:val="none" w:sz="0" w:space="0" w:color="auto"/>
        <w:bottom w:val="none" w:sz="0" w:space="0" w:color="auto"/>
        <w:right w:val="none" w:sz="0" w:space="0" w:color="auto"/>
      </w:divBdr>
    </w:div>
    <w:div w:id="1299992212">
      <w:bodyDiv w:val="1"/>
      <w:marLeft w:val="0"/>
      <w:marRight w:val="0"/>
      <w:marTop w:val="0"/>
      <w:marBottom w:val="0"/>
      <w:divBdr>
        <w:top w:val="none" w:sz="0" w:space="0" w:color="auto"/>
        <w:left w:val="none" w:sz="0" w:space="0" w:color="auto"/>
        <w:bottom w:val="none" w:sz="0" w:space="0" w:color="auto"/>
        <w:right w:val="none" w:sz="0" w:space="0" w:color="auto"/>
      </w:divBdr>
    </w:div>
    <w:div w:id="137161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isotc.iso.org/livelink/livelink?func=ll&amp;objId=4230455&amp;objAction=browse&amp;sort=subtyp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tu.int/ITU-T/ipr/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ITU-T/dbase/patent/patent-polic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www.itu.int/ITU-T/ip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945</Words>
  <Characters>5829</Characters>
  <Application>Microsoft Office Word</Application>
  <DocSecurity>0</DocSecurity>
  <Lines>48</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8</cp:revision>
  <cp:lastPrinted>2011-01-12T00:45:00Z</cp:lastPrinted>
  <dcterms:created xsi:type="dcterms:W3CDTF">2011-01-12T21:23:00Z</dcterms:created>
  <dcterms:modified xsi:type="dcterms:W3CDTF">2011-01-16T00:35:00Z</dcterms:modified>
</cp:coreProperties>
</file>