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567C00D2" w:rsidR="00E61DAC" w:rsidRPr="009F176F" w:rsidRDefault="00AC7BD6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lang w:val="en-CA"/>
              </w:rPr>
              <w:t>40</w:t>
            </w:r>
            <w:r w:rsidR="00042645" w:rsidRPr="00042645">
              <w:rPr>
                <w:lang w:val="en-CA"/>
              </w:rPr>
              <w:t xml:space="preserve">th Meeting: </w:t>
            </w:r>
            <w:r w:rsidR="001C5F9F">
              <w:rPr>
                <w:lang w:val="en-CA"/>
              </w:rPr>
              <w:t>by teleconference</w:t>
            </w:r>
            <w:r w:rsidR="00042645" w:rsidRPr="00042645">
              <w:rPr>
                <w:lang w:val="en-CA"/>
              </w:rPr>
              <w:t xml:space="preserve">, </w:t>
            </w:r>
            <w:r w:rsidRPr="00AC7BD6">
              <w:rPr>
                <w:lang w:val="en-CA"/>
              </w:rPr>
              <w:t xml:space="preserve">24 June – 1 July </w:t>
            </w:r>
            <w:r w:rsidR="00042645" w:rsidRPr="00042645">
              <w:rPr>
                <w:lang w:val="en-CA"/>
              </w:rPr>
              <w:t>2020</w:t>
            </w:r>
          </w:p>
        </w:tc>
        <w:tc>
          <w:tcPr>
            <w:tcW w:w="3240" w:type="dxa"/>
          </w:tcPr>
          <w:p w14:paraId="353C5F48" w14:textId="61F36FDD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7377FE">
              <w:rPr>
                <w:lang w:val="en-CA"/>
              </w:rPr>
              <w:t>N</w:t>
            </w:r>
            <w:r w:rsidR="00264B4E">
              <w:rPr>
                <w:lang w:val="en-CA"/>
              </w:rPr>
              <w:t>1008-v1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4BBC5ABC" w:rsidR="00E61DAC" w:rsidRPr="009F176F" w:rsidRDefault="00264B4E">
            <w:pPr>
              <w:spacing w:before="60" w:after="60"/>
              <w:rPr>
                <w:b/>
                <w:szCs w:val="22"/>
                <w:lang w:val="en-CA"/>
              </w:rPr>
            </w:pPr>
            <w:r w:rsidRPr="00264B4E">
              <w:rPr>
                <w:b/>
                <w:szCs w:val="22"/>
                <w:lang w:val="en-CA"/>
              </w:rPr>
              <w:t>Usage of video signal type code points (Draft 1 for version 3)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3B31E863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Output document a</w:t>
            </w:r>
            <w:r w:rsidR="00E61DAC" w:rsidRPr="009F176F">
              <w:rPr>
                <w:szCs w:val="22"/>
                <w:lang w:val="en-CA"/>
              </w:rPr>
              <w:t xml:space="preserve">pproved by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7A9A2C48" w:rsidR="00E61DAC" w:rsidRPr="009F176F" w:rsidRDefault="005E1AC6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Draft</w:t>
            </w:r>
            <w:r w:rsidR="003B0479" w:rsidRPr="009F176F">
              <w:rPr>
                <w:szCs w:val="22"/>
                <w:lang w:val="en-CA"/>
              </w:rPr>
              <w:t xml:space="preserve"> text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161A8AD6" w14:textId="77777777" w:rsidR="00264B4E" w:rsidRDefault="00264B4E">
            <w:pPr>
              <w:spacing w:before="60" w:after="60"/>
              <w:rPr>
                <w:szCs w:val="22"/>
                <w:lang w:val="en-CA"/>
              </w:rPr>
            </w:pPr>
            <w:r w:rsidRPr="00264B4E">
              <w:rPr>
                <w:szCs w:val="22"/>
                <w:lang w:val="en-CA"/>
              </w:rPr>
              <w:t xml:space="preserve">W. </w:t>
            </w:r>
            <w:proofErr w:type="spellStart"/>
            <w:r w:rsidRPr="00264B4E">
              <w:rPr>
                <w:szCs w:val="22"/>
                <w:lang w:val="en-CA"/>
              </w:rPr>
              <w:t>Husak</w:t>
            </w:r>
            <w:proofErr w:type="spellEnd"/>
          </w:p>
          <w:p w14:paraId="2862E919" w14:textId="77777777" w:rsidR="00264B4E" w:rsidRDefault="00264B4E">
            <w:pPr>
              <w:spacing w:before="60" w:after="60"/>
              <w:rPr>
                <w:szCs w:val="22"/>
                <w:lang w:val="en-CA"/>
              </w:rPr>
            </w:pPr>
            <w:r w:rsidRPr="00264B4E">
              <w:rPr>
                <w:szCs w:val="22"/>
                <w:lang w:val="en-CA"/>
              </w:rPr>
              <w:t>G. J. Sullivan</w:t>
            </w:r>
          </w:p>
          <w:p w14:paraId="62C3F33C" w14:textId="77777777" w:rsidR="00264B4E" w:rsidRDefault="00264B4E">
            <w:pPr>
              <w:spacing w:before="60" w:after="60"/>
              <w:rPr>
                <w:szCs w:val="22"/>
                <w:lang w:val="en-CA"/>
              </w:rPr>
            </w:pPr>
            <w:r w:rsidRPr="00264B4E">
              <w:rPr>
                <w:szCs w:val="22"/>
                <w:lang w:val="en-CA"/>
              </w:rPr>
              <w:t>Y. Syed</w:t>
            </w:r>
          </w:p>
          <w:p w14:paraId="52B5957D" w14:textId="55A2D4A0" w:rsidR="00E61DAC" w:rsidRPr="009F176F" w:rsidRDefault="00264B4E">
            <w:pPr>
              <w:spacing w:before="60" w:after="60"/>
              <w:rPr>
                <w:szCs w:val="22"/>
                <w:lang w:val="en-CA"/>
              </w:rPr>
            </w:pPr>
            <w:r w:rsidRPr="00264B4E">
              <w:rPr>
                <w:szCs w:val="22"/>
                <w:lang w:val="en-CA"/>
              </w:rPr>
              <w:t>A. Tourapis (editors)]</w:t>
            </w:r>
          </w:p>
        </w:tc>
        <w:tc>
          <w:tcPr>
            <w:tcW w:w="900" w:type="dxa"/>
          </w:tcPr>
          <w:p w14:paraId="1B34B461" w14:textId="6C5D2D54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29A26D53" w:rsidR="00E61DAC" w:rsidRPr="009F176F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</w:r>
            <w:r w:rsidR="00264B4E">
              <w:rPr>
                <w:szCs w:val="22"/>
                <w:lang w:val="en-CA"/>
              </w:rPr>
              <w:t>garysull@microsoft.com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6B63BD2C" w:rsidR="00E61DAC" w:rsidRPr="009F176F" w:rsidRDefault="00264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Editors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C6252B9" w14:textId="7E0F9AFD" w:rsidR="00263398" w:rsidRPr="009F176F" w:rsidRDefault="00264B4E" w:rsidP="009234A5">
      <w:pPr>
        <w:rPr>
          <w:szCs w:val="22"/>
          <w:lang w:val="en-CA"/>
        </w:rPr>
      </w:pPr>
      <w:r>
        <w:rPr>
          <w:lang w:val="en-CA"/>
        </w:rPr>
        <w:t>This document contains draft revisions for a future third edition of ITU-T H.Sup19 | ISO/IEC 23091-4, in the form of a list of changes to the text of ISO/IEC 23091-4.</w:t>
      </w:r>
    </w:p>
    <w:p w14:paraId="430C72DA" w14:textId="04E6B0F9" w:rsidR="00745F6B" w:rsidRPr="009F176F" w:rsidRDefault="00264B4E" w:rsidP="00264B4E">
      <w:pPr>
        <w:pStyle w:val="Heading1"/>
        <w:numPr>
          <w:ilvl w:val="0"/>
          <w:numId w:val="0"/>
        </w:numPr>
        <w:rPr>
          <w:lang w:val="en-CA"/>
        </w:rPr>
      </w:pPr>
      <w:r>
        <w:rPr>
          <w:lang w:val="en-CA"/>
        </w:rPr>
        <w:t>Changes to the text</w:t>
      </w:r>
    </w:p>
    <w:p w14:paraId="4EBF97D7" w14:textId="2FDC35C3" w:rsidR="001F2594" w:rsidRPr="009F176F" w:rsidRDefault="00264B4E" w:rsidP="00E11923">
      <w:pPr>
        <w:pStyle w:val="Heading1"/>
        <w:rPr>
          <w:lang w:val="en-CA"/>
        </w:rPr>
      </w:pPr>
      <w:r>
        <w:rPr>
          <w:lang w:val="en-CA"/>
        </w:rPr>
        <w:t>Foreword</w:t>
      </w:r>
    </w:p>
    <w:p w14:paraId="6F7C1403" w14:textId="1D4A7E2A" w:rsidR="00342FF4" w:rsidRPr="009E15A9" w:rsidRDefault="00264B4E" w:rsidP="009E15A9">
      <w:pPr>
        <w:rPr>
          <w:szCs w:val="22"/>
          <w:lang w:val="en-CA"/>
        </w:rPr>
      </w:pPr>
      <w:r w:rsidRPr="009E15A9">
        <w:rPr>
          <w:szCs w:val="22"/>
          <w:lang w:val="en-CA"/>
        </w:rPr>
        <w:t>Replace the description of the current edition with the following:</w:t>
      </w:r>
    </w:p>
    <w:p w14:paraId="1E2225AB" w14:textId="77777777" w:rsidR="00264B4E" w:rsidRPr="009E15A9" w:rsidRDefault="00264B4E" w:rsidP="009E15A9">
      <w:pPr>
        <w:pStyle w:val="ForewordText"/>
        <w:spacing w:before="136" w:after="0"/>
        <w:rPr>
          <w:rFonts w:ascii="Times New Roman" w:hAnsi="Times New Roman"/>
          <w:lang w:val="en-US"/>
        </w:rPr>
      </w:pPr>
      <w:r w:rsidRPr="009E15A9">
        <w:rPr>
          <w:rFonts w:ascii="Times New Roman" w:eastAsiaTheme="minorEastAsia" w:hAnsi="Times New Roman"/>
          <w:szCs w:val="24"/>
        </w:rPr>
        <w:t xml:space="preserve">This document was prepared by </w:t>
      </w:r>
      <w:r w:rsidRPr="009E15A9">
        <w:rPr>
          <w:rFonts w:ascii="Times New Roman" w:hAnsi="Times New Roman"/>
        </w:rPr>
        <w:t>ISO/IEC JTC 1</w:t>
      </w:r>
      <w:r w:rsidRPr="009E15A9">
        <w:rPr>
          <w:rFonts w:ascii="Times New Roman" w:eastAsiaTheme="minorEastAsia" w:hAnsi="Times New Roman"/>
          <w:szCs w:val="24"/>
        </w:rPr>
        <w:t xml:space="preserve">, </w:t>
      </w:r>
      <w:r w:rsidRPr="009E15A9">
        <w:rPr>
          <w:rFonts w:ascii="Times New Roman" w:eastAsiaTheme="minorEastAsia" w:hAnsi="Times New Roman"/>
          <w:i/>
          <w:szCs w:val="24"/>
        </w:rPr>
        <w:t>Information technology</w:t>
      </w:r>
      <w:r w:rsidRPr="009E15A9">
        <w:rPr>
          <w:rFonts w:ascii="Times New Roman" w:eastAsiaTheme="minorEastAsia" w:hAnsi="Times New Roman"/>
          <w:szCs w:val="24"/>
        </w:rPr>
        <w:t xml:space="preserve">, Subcommittee SC 29, </w:t>
      </w:r>
      <w:r w:rsidRPr="009E15A9">
        <w:rPr>
          <w:rFonts w:ascii="Times New Roman" w:eastAsiaTheme="minorEastAsia" w:hAnsi="Times New Roman"/>
          <w:i/>
          <w:szCs w:val="24"/>
        </w:rPr>
        <w:t xml:space="preserve">Coding of audio, picture, </w:t>
      </w:r>
      <w:proofErr w:type="gramStart"/>
      <w:r w:rsidRPr="009E15A9">
        <w:rPr>
          <w:rFonts w:ascii="Times New Roman" w:eastAsiaTheme="minorEastAsia" w:hAnsi="Times New Roman"/>
          <w:i/>
          <w:szCs w:val="24"/>
        </w:rPr>
        <w:t>multimedia</w:t>
      </w:r>
      <w:proofErr w:type="gramEnd"/>
      <w:r w:rsidRPr="009E15A9">
        <w:rPr>
          <w:rFonts w:ascii="Times New Roman" w:eastAsiaTheme="minorEastAsia" w:hAnsi="Times New Roman"/>
          <w:i/>
          <w:szCs w:val="24"/>
        </w:rPr>
        <w:t xml:space="preserve"> and hypermedia information</w:t>
      </w:r>
      <w:r w:rsidRPr="009E15A9">
        <w:rPr>
          <w:rFonts w:ascii="Times New Roman" w:eastAsiaTheme="minorEastAsia" w:hAnsi="Times New Roman"/>
          <w:szCs w:val="24"/>
        </w:rPr>
        <w:t xml:space="preserve"> in collaboration with ITU-T. The technically identical text is published as ITU-T Series H Supplement 19 (</w:t>
      </w:r>
      <w:del w:id="0" w:author="Gary Sullivan" w:date="2020-08-07T14:09:00Z">
        <w:r w:rsidRPr="009E15A9" w:rsidDel="00E504C8">
          <w:rPr>
            <w:rFonts w:ascii="Times New Roman" w:eastAsiaTheme="minorEastAsia" w:hAnsi="Times New Roman"/>
            <w:szCs w:val="24"/>
            <w:highlight w:val="yellow"/>
            <w:rPrChange w:id="1" w:author="Gary Sullivan" w:date="2020-08-07T15:45:00Z">
              <w:rPr>
                <w:rFonts w:eastAsiaTheme="minorEastAsia"/>
                <w:szCs w:val="24"/>
              </w:rPr>
            </w:rPrChange>
          </w:rPr>
          <w:delText>10</w:delText>
        </w:r>
      </w:del>
      <w:ins w:id="2" w:author="Gary Sullivan" w:date="2020-08-07T14:09:00Z">
        <w:r w:rsidRPr="009E15A9">
          <w:rPr>
            <w:rFonts w:ascii="Times New Roman" w:eastAsiaTheme="minorEastAsia" w:hAnsi="Times New Roman"/>
            <w:szCs w:val="24"/>
            <w:highlight w:val="yellow"/>
            <w:rPrChange w:id="3" w:author="Gary Sullivan" w:date="2020-08-07T15:45:00Z">
              <w:rPr>
                <w:rFonts w:eastAsiaTheme="minorEastAsia"/>
                <w:szCs w:val="24"/>
              </w:rPr>
            </w:rPrChange>
          </w:rPr>
          <w:t>xx</w:t>
        </w:r>
      </w:ins>
      <w:r w:rsidRPr="009E15A9">
        <w:rPr>
          <w:rFonts w:ascii="Times New Roman" w:eastAsiaTheme="minorEastAsia" w:hAnsi="Times New Roman"/>
          <w:szCs w:val="24"/>
        </w:rPr>
        <w:t>/20</w:t>
      </w:r>
      <w:ins w:id="4" w:author="Gary Sullivan" w:date="2020-08-07T14:09:00Z">
        <w:r w:rsidRPr="009E15A9">
          <w:rPr>
            <w:rFonts w:ascii="Times New Roman" w:eastAsiaTheme="minorEastAsia" w:hAnsi="Times New Roman"/>
            <w:szCs w:val="24"/>
          </w:rPr>
          <w:t>2</w:t>
        </w:r>
        <w:r w:rsidRPr="009E15A9">
          <w:rPr>
            <w:rFonts w:ascii="Times New Roman" w:eastAsiaTheme="minorEastAsia" w:hAnsi="Times New Roman"/>
            <w:szCs w:val="24"/>
            <w:highlight w:val="yellow"/>
            <w:rPrChange w:id="5" w:author="Gary Sullivan" w:date="2020-08-07T15:46:00Z">
              <w:rPr>
                <w:rFonts w:eastAsiaTheme="minorEastAsia"/>
                <w:szCs w:val="24"/>
              </w:rPr>
            </w:rPrChange>
          </w:rPr>
          <w:t>x</w:t>
        </w:r>
      </w:ins>
      <w:del w:id="6" w:author="Gary Sullivan" w:date="2020-08-07T14:09:00Z">
        <w:r w:rsidRPr="009E15A9" w:rsidDel="00E504C8">
          <w:rPr>
            <w:rFonts w:ascii="Times New Roman" w:eastAsiaTheme="minorEastAsia" w:hAnsi="Times New Roman"/>
            <w:szCs w:val="24"/>
          </w:rPr>
          <w:delText>19</w:delText>
        </w:r>
      </w:del>
      <w:r w:rsidRPr="009E15A9">
        <w:rPr>
          <w:rFonts w:ascii="Times New Roman" w:eastAsiaTheme="minorEastAsia" w:hAnsi="Times New Roman"/>
          <w:szCs w:val="24"/>
        </w:rPr>
        <w:t>).</w:t>
      </w:r>
    </w:p>
    <w:p w14:paraId="0EAA2DB5" w14:textId="7ABF4EAC" w:rsidR="00264B4E" w:rsidRPr="009E15A9" w:rsidRDefault="00264B4E" w:rsidP="009E15A9">
      <w:pPr>
        <w:pStyle w:val="ForewordText"/>
        <w:spacing w:before="136" w:after="0"/>
        <w:rPr>
          <w:rFonts w:ascii="Times New Roman" w:hAnsi="Times New Roman"/>
          <w:lang w:val="en-CA"/>
        </w:rPr>
      </w:pPr>
      <w:r w:rsidRPr="009E15A9">
        <w:rPr>
          <w:rFonts w:ascii="Times New Roman" w:hAnsi="Times New Roman"/>
          <w:lang w:val="en-US"/>
        </w:rPr>
        <w:t xml:space="preserve">This </w:t>
      </w:r>
      <w:del w:id="7" w:author="Gary Sullivan" w:date="2020-08-07T13:53:00Z">
        <w:r w:rsidRPr="009E15A9" w:rsidDel="00CC2118">
          <w:rPr>
            <w:rFonts w:ascii="Times New Roman" w:hAnsi="Times New Roman"/>
            <w:lang w:val="en-US"/>
          </w:rPr>
          <w:delText xml:space="preserve">second </w:delText>
        </w:r>
      </w:del>
      <w:ins w:id="8" w:author="Gary Sullivan" w:date="2020-08-07T13:53:00Z">
        <w:r w:rsidRPr="009E15A9">
          <w:rPr>
            <w:rFonts w:ascii="Times New Roman" w:hAnsi="Times New Roman"/>
            <w:lang w:val="en-US"/>
          </w:rPr>
          <w:t xml:space="preserve">third </w:t>
        </w:r>
      </w:ins>
      <w:r w:rsidRPr="009E15A9">
        <w:rPr>
          <w:rFonts w:ascii="Times New Roman" w:hAnsi="Times New Roman"/>
          <w:lang w:val="en-US"/>
        </w:rPr>
        <w:t xml:space="preserve">edition cancels and replaces the </w:t>
      </w:r>
      <w:del w:id="9" w:author="Gary Sullivan" w:date="2020-08-07T13:53:00Z">
        <w:r w:rsidRPr="009E15A9" w:rsidDel="00CC2118">
          <w:rPr>
            <w:rFonts w:ascii="Times New Roman" w:hAnsi="Times New Roman"/>
            <w:lang w:val="en-US"/>
          </w:rPr>
          <w:delText xml:space="preserve">first </w:delText>
        </w:r>
      </w:del>
      <w:ins w:id="10" w:author="Gary Sullivan" w:date="2020-08-07T13:53:00Z">
        <w:r w:rsidRPr="009E15A9">
          <w:rPr>
            <w:rFonts w:ascii="Times New Roman" w:hAnsi="Times New Roman"/>
            <w:lang w:val="en-US"/>
          </w:rPr>
          <w:t xml:space="preserve">second </w:t>
        </w:r>
      </w:ins>
      <w:r w:rsidRPr="009E15A9">
        <w:rPr>
          <w:rFonts w:ascii="Times New Roman" w:hAnsi="Times New Roman"/>
          <w:lang w:val="en-US"/>
        </w:rPr>
        <w:t>edition (ISO/IEC TR 23091-4:20</w:t>
      </w:r>
      <w:ins w:id="11" w:author="Gary Sullivan" w:date="2020-08-07T13:53:00Z">
        <w:r w:rsidRPr="009E15A9">
          <w:rPr>
            <w:rFonts w:ascii="Times New Roman" w:hAnsi="Times New Roman"/>
            <w:lang w:val="en-US"/>
          </w:rPr>
          <w:t>20</w:t>
        </w:r>
      </w:ins>
      <w:del w:id="12" w:author="Gary Sullivan" w:date="2020-08-07T13:53:00Z">
        <w:r w:rsidRPr="009E15A9" w:rsidDel="00CC2118">
          <w:rPr>
            <w:rFonts w:ascii="Times New Roman" w:hAnsi="Times New Roman"/>
            <w:lang w:val="en-US"/>
          </w:rPr>
          <w:delText>19</w:delText>
        </w:r>
      </w:del>
      <w:r w:rsidRPr="009E15A9">
        <w:rPr>
          <w:rFonts w:ascii="Times New Roman" w:hAnsi="Times New Roman"/>
          <w:lang w:val="en-US"/>
        </w:rPr>
        <w:t xml:space="preserve">), which has been </w:t>
      </w:r>
      <w:del w:id="13" w:author="Gary Sullivan" w:date="2020-08-07T15:36:00Z">
        <w:r w:rsidRPr="009E15A9" w:rsidDel="008D54F0">
          <w:rPr>
            <w:rFonts w:ascii="Times New Roman" w:hAnsi="Times New Roman"/>
            <w:lang w:val="en-US"/>
          </w:rPr>
          <w:delText xml:space="preserve">technically </w:delText>
        </w:r>
      </w:del>
      <w:r w:rsidRPr="009E15A9">
        <w:rPr>
          <w:rFonts w:ascii="Times New Roman" w:hAnsi="Times New Roman"/>
          <w:lang w:val="en-US"/>
        </w:rPr>
        <w:t>revised</w:t>
      </w:r>
      <w:ins w:id="14" w:author="Gary Sullivan" w:date="2020-08-07T15:36:00Z">
        <w:r w:rsidRPr="009E15A9">
          <w:rPr>
            <w:rFonts w:ascii="Times New Roman" w:hAnsi="Times New Roman"/>
            <w:lang w:val="en-US"/>
          </w:rPr>
          <w:t xml:space="preserve"> to </w:t>
        </w:r>
      </w:ins>
      <w:ins w:id="15" w:author="Gary Sullivan" w:date="2020-08-07T15:37:00Z">
        <w:r w:rsidRPr="009E15A9">
          <w:rPr>
            <w:rFonts w:ascii="Times New Roman" w:hAnsi="Times New Roman"/>
            <w:lang w:val="en-US"/>
          </w:rPr>
          <w:t xml:space="preserve">improve clarity and terminology and </w:t>
        </w:r>
      </w:ins>
      <w:ins w:id="16" w:author="Gary Sullivan" w:date="2020-08-07T16:32:00Z">
        <w:r w:rsidRPr="009E15A9">
          <w:rPr>
            <w:rFonts w:ascii="Times New Roman" w:hAnsi="Times New Roman"/>
            <w:lang w:val="en-US"/>
          </w:rPr>
          <w:t xml:space="preserve">to </w:t>
        </w:r>
      </w:ins>
      <w:ins w:id="17" w:author="Gary Sullivan" w:date="2020-08-07T15:37:00Z">
        <w:r w:rsidRPr="009E15A9">
          <w:rPr>
            <w:rFonts w:ascii="Times New Roman" w:hAnsi="Times New Roman"/>
            <w:lang w:val="en-US"/>
          </w:rPr>
          <w:t xml:space="preserve">correct </w:t>
        </w:r>
      </w:ins>
      <w:ins w:id="18" w:author="Gary Sullivan" w:date="2020-08-07T15:50:00Z">
        <w:r w:rsidRPr="009E15A9">
          <w:rPr>
            <w:rFonts w:ascii="Times New Roman" w:hAnsi="Times New Roman"/>
            <w:lang w:val="en-US"/>
          </w:rPr>
          <w:t xml:space="preserve">an error in </w:t>
        </w:r>
      </w:ins>
      <w:ins w:id="19" w:author="Gary Sullivan" w:date="2020-08-07T15:51:00Z">
        <w:r w:rsidRPr="009E15A9">
          <w:rPr>
            <w:rFonts w:ascii="Times New Roman" w:hAnsi="Times New Roman"/>
            <w:lang w:val="en-US"/>
          </w:rPr>
          <w:t xml:space="preserve">the value of </w:t>
        </w:r>
      </w:ins>
      <w:ins w:id="20" w:author="Gary Sullivan" w:date="2020-08-07T15:53:00Z">
        <w:r w:rsidRPr="009E15A9">
          <w:rPr>
            <w:rFonts w:ascii="Times New Roman" w:hAnsi="Times New Roman"/>
            <w:lang w:val="en-US"/>
          </w:rPr>
          <w:t>the</w:t>
        </w:r>
      </w:ins>
      <w:ins w:id="21" w:author="Gary Sullivan" w:date="2020-08-07T15:51:00Z">
        <w:r w:rsidRPr="009E15A9">
          <w:rPr>
            <w:rFonts w:ascii="Times New Roman" w:hAnsi="Times New Roman"/>
            <w:lang w:val="en-US"/>
          </w:rPr>
          <w:t xml:space="preserve"> registration identifier for </w:t>
        </w:r>
      </w:ins>
      <w:ins w:id="22" w:author="Gary Sullivan" w:date="2020-08-07T15:52:00Z">
        <w:r w:rsidRPr="009E15A9">
          <w:rPr>
            <w:rFonts w:ascii="Times New Roman" w:hAnsi="Times New Roman"/>
            <w:lang w:val="en-US"/>
          </w:rPr>
          <w:t xml:space="preserve">the </w:t>
        </w:r>
        <w:proofErr w:type="spellStart"/>
        <w:r w:rsidRPr="009E15A9">
          <w:rPr>
            <w:rFonts w:ascii="Times New Roman" w:eastAsiaTheme="minorEastAsia" w:hAnsi="Times New Roman"/>
            <w:szCs w:val="24"/>
          </w:rPr>
          <w:t>MasteringDisplay</w:t>
        </w:r>
        <w:proofErr w:type="spellEnd"/>
        <w:r w:rsidRPr="009E15A9">
          <w:rPr>
            <w:rFonts w:ascii="Times New Roman" w:eastAsiaTheme="minorEastAsia" w:hAnsi="Times New Roman"/>
            <w:szCs w:val="24"/>
          </w:rPr>
          <w:t xml:space="preserve">​Minimum​Luminance parameter </w:t>
        </w:r>
      </w:ins>
      <w:ins w:id="23" w:author="Gary Sullivan" w:date="2020-08-07T15:53:00Z">
        <w:r w:rsidRPr="009E15A9">
          <w:rPr>
            <w:rFonts w:ascii="Times New Roman" w:eastAsiaTheme="minorEastAsia" w:hAnsi="Times New Roman"/>
            <w:szCs w:val="24"/>
          </w:rPr>
          <w:t xml:space="preserve">of SMPTE ST 2067-21 </w:t>
        </w:r>
      </w:ins>
      <w:ins w:id="24" w:author="Gary Sullivan" w:date="2020-08-07T15:52:00Z">
        <w:r w:rsidRPr="009E15A9">
          <w:rPr>
            <w:rFonts w:ascii="Times New Roman" w:eastAsiaTheme="minorEastAsia" w:hAnsi="Times New Roman"/>
            <w:szCs w:val="24"/>
          </w:rPr>
          <w:t>for the BT709x100n05</w:t>
        </w:r>
      </w:ins>
      <w:ins w:id="25" w:author="Gary Sullivan" w:date="2020-08-07T15:53:00Z">
        <w:r w:rsidRPr="009E15A9">
          <w:rPr>
            <w:rFonts w:ascii="Times New Roman" w:eastAsiaTheme="minorEastAsia" w:hAnsi="Times New Roman"/>
            <w:szCs w:val="24"/>
          </w:rPr>
          <w:t xml:space="preserve"> tag combination</w:t>
        </w:r>
      </w:ins>
      <w:r w:rsidRPr="009E15A9">
        <w:rPr>
          <w:rFonts w:ascii="Times New Roman" w:hAnsi="Times New Roman"/>
          <w:lang w:val="en-US"/>
        </w:rPr>
        <w:t>.</w:t>
      </w:r>
    </w:p>
    <w:p w14:paraId="47B25BB2" w14:textId="3F80128D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>Subclause 3.10</w:t>
      </w:r>
    </w:p>
    <w:p w14:paraId="0618A025" w14:textId="7145531A" w:rsidR="007F1F8B" w:rsidRDefault="00264B4E" w:rsidP="00264B4E">
      <w:pPr>
        <w:keepNext/>
        <w:rPr>
          <w:szCs w:val="22"/>
          <w:lang w:val="en-CA"/>
        </w:rPr>
      </w:pPr>
      <w:r>
        <w:rPr>
          <w:szCs w:val="22"/>
          <w:lang w:val="en-CA"/>
        </w:rPr>
        <w:t>Replace 3.10 with the following:</w:t>
      </w:r>
    </w:p>
    <w:p w14:paraId="04692677" w14:textId="77777777" w:rsidR="00264B4E" w:rsidRPr="00264B4E" w:rsidRDefault="00264B4E" w:rsidP="00264B4E">
      <w:pPr>
        <w:keepNext/>
        <w:rPr>
          <w:rFonts w:eastAsiaTheme="minorEastAsia"/>
          <w:b/>
          <w:bCs/>
          <w:szCs w:val="24"/>
        </w:rPr>
      </w:pPr>
      <w:r w:rsidRPr="00264B4E">
        <w:rPr>
          <w:rFonts w:eastAsiaTheme="minorEastAsia"/>
          <w:b/>
          <w:bCs/>
          <w:szCs w:val="24"/>
        </w:rPr>
        <w:t>3.10</w:t>
      </w:r>
    </w:p>
    <w:p w14:paraId="50F55090" w14:textId="77777777" w:rsidR="00264B4E" w:rsidRPr="00264B4E" w:rsidRDefault="00264B4E" w:rsidP="00264B4E">
      <w:pPr>
        <w:keepNext/>
        <w:rPr>
          <w:rFonts w:eastAsiaTheme="minorEastAsia"/>
          <w:b/>
          <w:bCs/>
          <w:szCs w:val="24"/>
        </w:rPr>
      </w:pPr>
      <w:r w:rsidRPr="00264B4E">
        <w:rPr>
          <w:rFonts w:eastAsiaTheme="minorEastAsia"/>
          <w:b/>
          <w:bCs/>
          <w:szCs w:val="24"/>
        </w:rPr>
        <w:t>full range</w:t>
      </w:r>
    </w:p>
    <w:p w14:paraId="6E207A07" w14:textId="77777777" w:rsidR="00264B4E" w:rsidRPr="00662969" w:rsidRDefault="00264B4E" w:rsidP="00264B4E">
      <w:pPr>
        <w:rPr>
          <w:rFonts w:eastAsiaTheme="minorEastAsia"/>
          <w:szCs w:val="24"/>
        </w:rPr>
      </w:pPr>
      <w:r w:rsidRPr="00662969">
        <w:rPr>
          <w:rFonts w:eastAsiaTheme="minorEastAsia"/>
          <w:szCs w:val="24"/>
        </w:rPr>
        <w:t xml:space="preserve">range in a fixed-point (integer) representation </w:t>
      </w:r>
      <w:ins w:id="26" w:author="Gary Sullivan" w:date="2020-08-07T15:31:00Z">
        <w:r>
          <w:rPr>
            <w:rFonts w:eastAsiaTheme="minorEastAsia"/>
            <w:szCs w:val="24"/>
          </w:rPr>
          <w:t xml:space="preserve">such </w:t>
        </w:r>
      </w:ins>
      <w:r w:rsidRPr="00662969">
        <w:rPr>
          <w:rFonts w:eastAsiaTheme="minorEastAsia"/>
          <w:szCs w:val="24"/>
        </w:rPr>
        <w:t xml:space="preserve">that </w:t>
      </w:r>
      <w:ins w:id="27" w:author="Gary Sullivan" w:date="2020-08-07T15:39:00Z">
        <w:r>
          <w:rPr>
            <w:rFonts w:eastAsiaTheme="minorEastAsia"/>
            <w:szCs w:val="24"/>
          </w:rPr>
          <w:t xml:space="preserve">the </w:t>
        </w:r>
      </w:ins>
      <w:ins w:id="28" w:author="Gary Sullivan" w:date="2020-08-07T15:31:00Z">
        <w:r>
          <w:rPr>
            <w:rFonts w:eastAsiaTheme="minorEastAsia"/>
            <w:szCs w:val="24"/>
          </w:rPr>
          <w:t>active video</w:t>
        </w:r>
      </w:ins>
      <w:ins w:id="29" w:author="Gary Sullivan" w:date="2020-08-07T15:39:00Z">
        <w:r>
          <w:rPr>
            <w:rFonts w:eastAsiaTheme="minorEastAsia"/>
            <w:szCs w:val="24"/>
          </w:rPr>
          <w:t xml:space="preserve"> range</w:t>
        </w:r>
      </w:ins>
      <w:ins w:id="30" w:author="Gary Sullivan" w:date="2020-08-07T15:31:00Z">
        <w:r>
          <w:rPr>
            <w:rFonts w:eastAsiaTheme="minorEastAsia"/>
            <w:szCs w:val="24"/>
          </w:rPr>
          <w:t xml:space="preserve"> </w:t>
        </w:r>
      </w:ins>
      <w:r w:rsidRPr="00662969">
        <w:rPr>
          <w:rFonts w:eastAsiaTheme="minorEastAsia"/>
          <w:szCs w:val="24"/>
        </w:rPr>
        <w:t xml:space="preserve">spans the full range of values that could be expressed with that bit </w:t>
      </w:r>
      <w:proofErr w:type="gramStart"/>
      <w:r w:rsidRPr="00662969">
        <w:rPr>
          <w:rFonts w:eastAsiaTheme="minorEastAsia"/>
          <w:szCs w:val="24"/>
        </w:rPr>
        <w:t>depth</w:t>
      </w:r>
      <w:proofErr w:type="gramEnd"/>
    </w:p>
    <w:p w14:paraId="37E73555" w14:textId="671587E5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lastRenderedPageBreak/>
        <w:t>Subclause 3.1</w:t>
      </w:r>
      <w:r>
        <w:rPr>
          <w:lang w:val="en-CA"/>
        </w:rPr>
        <w:t>4</w:t>
      </w:r>
    </w:p>
    <w:p w14:paraId="3BF5C4D6" w14:textId="0A8072EF" w:rsidR="00264B4E" w:rsidRPr="00EF2E61" w:rsidRDefault="00264B4E" w:rsidP="00264B4E">
      <w:pPr>
        <w:keepNext/>
        <w:rPr>
          <w:szCs w:val="22"/>
          <w:lang w:val="en-CA"/>
        </w:rPr>
      </w:pPr>
      <w:r w:rsidRPr="00EF2E61">
        <w:rPr>
          <w:szCs w:val="22"/>
          <w:lang w:val="en-CA"/>
        </w:rPr>
        <w:t>Replace 3.1</w:t>
      </w:r>
      <w:r w:rsidRPr="00EF2E61">
        <w:rPr>
          <w:szCs w:val="22"/>
          <w:lang w:val="en-CA"/>
        </w:rPr>
        <w:t>4</w:t>
      </w:r>
      <w:r w:rsidRPr="00EF2E61">
        <w:rPr>
          <w:szCs w:val="22"/>
          <w:lang w:val="en-CA"/>
        </w:rPr>
        <w:t xml:space="preserve"> with the following:</w:t>
      </w:r>
    </w:p>
    <w:p w14:paraId="27396F49" w14:textId="77777777" w:rsidR="00264B4E" w:rsidRPr="00EF2E61" w:rsidRDefault="00264B4E" w:rsidP="00264B4E">
      <w:pPr>
        <w:pStyle w:val="TermNum"/>
        <w:keepNext/>
        <w:autoSpaceDE w:val="0"/>
        <w:autoSpaceDN w:val="0"/>
        <w:adjustRightInd w:val="0"/>
        <w:spacing w:before="136"/>
        <w:rPr>
          <w:rFonts w:ascii="Times New Roman" w:eastAsiaTheme="minorEastAsia" w:hAnsi="Times New Roman"/>
          <w:szCs w:val="24"/>
        </w:rPr>
      </w:pPr>
      <w:r w:rsidRPr="00EF2E61">
        <w:rPr>
          <w:rFonts w:ascii="Times New Roman" w:eastAsiaTheme="minorEastAsia" w:hAnsi="Times New Roman"/>
          <w:szCs w:val="24"/>
        </w:rPr>
        <w:t>3.14</w:t>
      </w:r>
    </w:p>
    <w:p w14:paraId="616EFFD6" w14:textId="77777777" w:rsidR="00264B4E" w:rsidRPr="00EF2E61" w:rsidRDefault="00264B4E" w:rsidP="00264B4E">
      <w:pPr>
        <w:pStyle w:val="Terms"/>
        <w:keepNext/>
        <w:autoSpaceDE w:val="0"/>
        <w:autoSpaceDN w:val="0"/>
        <w:adjustRightInd w:val="0"/>
        <w:spacing w:before="136"/>
        <w:rPr>
          <w:rFonts w:ascii="Times New Roman" w:eastAsiaTheme="minorEastAsia" w:hAnsi="Times New Roman"/>
          <w:szCs w:val="24"/>
        </w:rPr>
      </w:pPr>
      <w:r w:rsidRPr="00EF2E61">
        <w:rPr>
          <w:rFonts w:ascii="Times New Roman" w:eastAsiaTheme="minorEastAsia" w:hAnsi="Times New Roman"/>
          <w:szCs w:val="24"/>
        </w:rPr>
        <w:t>narrow range</w:t>
      </w:r>
    </w:p>
    <w:p w14:paraId="7A59970B" w14:textId="77777777" w:rsidR="00264B4E" w:rsidRPr="00EF2E61" w:rsidRDefault="00264B4E" w:rsidP="00264B4E">
      <w:pPr>
        <w:pStyle w:val="Definition"/>
        <w:autoSpaceDE w:val="0"/>
        <w:autoSpaceDN w:val="0"/>
        <w:adjustRightInd w:val="0"/>
        <w:spacing w:before="136"/>
        <w:rPr>
          <w:rFonts w:ascii="Times New Roman" w:eastAsiaTheme="minorEastAsia" w:hAnsi="Times New Roman"/>
          <w:szCs w:val="24"/>
        </w:rPr>
      </w:pPr>
      <w:r w:rsidRPr="00EF2E61">
        <w:rPr>
          <w:rFonts w:ascii="Times New Roman" w:eastAsiaTheme="minorEastAsia" w:hAnsi="Times New Roman"/>
          <w:szCs w:val="24"/>
        </w:rPr>
        <w:t xml:space="preserve">range in a fixed-point (integer) representation </w:t>
      </w:r>
      <w:del w:id="31" w:author="Gary Sullivan" w:date="2020-08-07T15:26:00Z">
        <w:r w:rsidRPr="00EF2E61" w:rsidDel="00BF1ECF">
          <w:rPr>
            <w:rFonts w:ascii="Times New Roman" w:eastAsiaTheme="minorEastAsia" w:hAnsi="Times New Roman"/>
            <w:szCs w:val="24"/>
          </w:rPr>
          <w:delText xml:space="preserve">that </w:delText>
        </w:r>
      </w:del>
      <w:ins w:id="32" w:author="Gary Sullivan" w:date="2020-08-07T15:29:00Z">
        <w:r w:rsidRPr="00EF2E61">
          <w:rPr>
            <w:rFonts w:ascii="Times New Roman" w:eastAsiaTheme="minorEastAsia" w:hAnsi="Times New Roman"/>
            <w:szCs w:val="24"/>
          </w:rPr>
          <w:t>such that</w:t>
        </w:r>
      </w:ins>
      <w:ins w:id="33" w:author="Gary Sullivan" w:date="2020-08-07T15:26:00Z">
        <w:r w:rsidRPr="00EF2E61">
          <w:rPr>
            <w:rFonts w:ascii="Times New Roman" w:eastAsiaTheme="minorEastAsia" w:hAnsi="Times New Roman"/>
            <w:szCs w:val="24"/>
          </w:rPr>
          <w:t xml:space="preserve"> </w:t>
        </w:r>
      </w:ins>
      <w:ins w:id="34" w:author="Gary Sullivan" w:date="2020-08-07T15:39:00Z">
        <w:r w:rsidRPr="00EF2E61">
          <w:rPr>
            <w:rFonts w:ascii="Times New Roman" w:eastAsiaTheme="minorEastAsia" w:hAnsi="Times New Roman"/>
            <w:szCs w:val="24"/>
          </w:rPr>
          <w:t xml:space="preserve">the </w:t>
        </w:r>
      </w:ins>
      <w:ins w:id="35" w:author="Gary Sullivan" w:date="2020-08-07T15:26:00Z">
        <w:r w:rsidRPr="00EF2E61">
          <w:rPr>
            <w:rFonts w:ascii="Times New Roman" w:eastAsiaTheme="minorEastAsia" w:hAnsi="Times New Roman"/>
            <w:szCs w:val="24"/>
          </w:rPr>
          <w:t>active video</w:t>
        </w:r>
      </w:ins>
      <w:ins w:id="36" w:author="Gary Sullivan" w:date="2020-08-07T15:39:00Z">
        <w:r w:rsidRPr="00EF2E61">
          <w:rPr>
            <w:rFonts w:ascii="Times New Roman" w:eastAsiaTheme="minorEastAsia" w:hAnsi="Times New Roman"/>
            <w:szCs w:val="24"/>
          </w:rPr>
          <w:t xml:space="preserve"> range</w:t>
        </w:r>
      </w:ins>
      <w:ins w:id="37" w:author="Gary Sullivan" w:date="2020-08-07T15:26:00Z">
        <w:r w:rsidRPr="00EF2E61">
          <w:rPr>
            <w:rFonts w:ascii="Times New Roman" w:eastAsiaTheme="minorEastAsia" w:hAnsi="Times New Roman"/>
            <w:szCs w:val="24"/>
          </w:rPr>
          <w:t xml:space="preserve"> </w:t>
        </w:r>
      </w:ins>
      <w:r w:rsidRPr="00EF2E61">
        <w:rPr>
          <w:rFonts w:ascii="Times New Roman" w:eastAsiaTheme="minorEastAsia" w:hAnsi="Times New Roman"/>
          <w:szCs w:val="24"/>
        </w:rPr>
        <w:t>does not span the full range of values that could be expressed with that bit depth</w:t>
      </w:r>
      <w:ins w:id="38" w:author="Gary Sullivan" w:date="2020-08-07T15:30:00Z">
        <w:r w:rsidRPr="00EF2E61">
          <w:rPr>
            <w:rFonts w:ascii="Times New Roman" w:eastAsiaTheme="minorEastAsia" w:hAnsi="Times New Roman"/>
            <w:szCs w:val="24"/>
          </w:rPr>
          <w:t xml:space="preserve">, </w:t>
        </w:r>
      </w:ins>
      <w:ins w:id="39" w:author="Gary Sullivan" w:date="2020-08-07T15:28:00Z">
        <w:r w:rsidRPr="00EF2E61">
          <w:rPr>
            <w:rFonts w:ascii="Times New Roman" w:eastAsiaTheme="minorEastAsia" w:hAnsi="Times New Roman"/>
            <w:szCs w:val="24"/>
          </w:rPr>
          <w:t>although the remaining range could potentially be used for undershoot or overshoot processing artefacts and sync</w:t>
        </w:r>
      </w:ins>
    </w:p>
    <w:p w14:paraId="5A048D30" w14:textId="77777777" w:rsidR="00264B4E" w:rsidRPr="00662969" w:rsidRDefault="00264B4E" w:rsidP="00264B4E">
      <w:pPr>
        <w:pStyle w:val="Note"/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rPr>
          <w:rFonts w:eastAsiaTheme="minorEastAsia"/>
          <w:szCs w:val="24"/>
        </w:rPr>
      </w:pPr>
      <w:r w:rsidRPr="00662969">
        <w:rPr>
          <w:rFonts w:eastAsiaTheme="minorEastAsia"/>
          <w:szCs w:val="24"/>
        </w:rPr>
        <w:t>Note 1 to entry: Narrow range is, in some applications, referred to by synonyms such as: “limited range”, “video range”, “legal range”, “SMPTE range” or “standard range”.</w:t>
      </w:r>
    </w:p>
    <w:p w14:paraId="517ED815" w14:textId="5AB66C03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 xml:space="preserve">Subclause </w:t>
      </w:r>
      <w:r>
        <w:rPr>
          <w:lang w:val="en-CA"/>
        </w:rPr>
        <w:t>7.2.1</w:t>
      </w:r>
    </w:p>
    <w:p w14:paraId="0A34741A" w14:textId="3D151762" w:rsidR="00264B4E" w:rsidRDefault="00264B4E" w:rsidP="00264B4E">
      <w:pPr>
        <w:keepNext/>
        <w:rPr>
          <w:szCs w:val="22"/>
          <w:lang w:val="en-CA"/>
        </w:rPr>
      </w:pPr>
      <w:r>
        <w:rPr>
          <w:szCs w:val="22"/>
          <w:lang w:val="en-CA"/>
        </w:rPr>
        <w:t>In 7.2.1, replace “</w:t>
      </w:r>
      <w:r w:rsidRPr="00662969">
        <w:rPr>
          <w:szCs w:val="24"/>
        </w:rPr>
        <w:t>SMPTE</w:t>
      </w:r>
      <w:r w:rsidRPr="00662969">
        <w:rPr>
          <w:rFonts w:eastAsiaTheme="minorEastAsia"/>
          <w:szCs w:val="24"/>
        </w:rPr>
        <w:t> </w:t>
      </w:r>
      <w:r w:rsidRPr="00662969">
        <w:rPr>
          <w:rFonts w:eastAsiaTheme="minorEastAsia"/>
          <w:szCs w:val="24"/>
        </w:rPr>
        <w:t>ST </w:t>
      </w:r>
      <w:r w:rsidRPr="00662969">
        <w:rPr>
          <w:rFonts w:eastAsiaTheme="minorEastAsia"/>
          <w:szCs w:val="24"/>
        </w:rPr>
        <w:t>2067</w:t>
      </w:r>
      <w:r w:rsidRPr="00662969">
        <w:rPr>
          <w:rFonts w:eastAsiaTheme="minorEastAsia"/>
          <w:szCs w:val="24"/>
        </w:rPr>
        <w:t>-</w:t>
      </w:r>
      <w:r w:rsidRPr="00662969">
        <w:rPr>
          <w:rFonts w:eastAsiaTheme="minorEastAsia"/>
          <w:szCs w:val="24"/>
        </w:rPr>
        <w:t>21</w:t>
      </w:r>
      <w:r>
        <w:rPr>
          <w:rFonts w:eastAsiaTheme="minorEastAsia"/>
          <w:szCs w:val="24"/>
        </w:rPr>
        <w:t>:2016, Annex C” with “</w:t>
      </w:r>
      <w:r w:rsidRPr="00264B4E">
        <w:rPr>
          <w:rFonts w:eastAsiaTheme="minorEastAsia"/>
          <w:szCs w:val="24"/>
          <w:lang w:val="en-GB"/>
        </w:rPr>
        <w:t>SMPTE ST 2067-21</w:t>
      </w:r>
      <w:del w:id="40" w:author="Gary Sullivan" w:date="2020-10-06T21:49:00Z">
        <w:r w:rsidDel="00264B4E">
          <w:rPr>
            <w:rFonts w:eastAsiaTheme="minorEastAsia"/>
            <w:szCs w:val="24"/>
          </w:rPr>
          <w:delText>:2016, Annex C</w:delText>
        </w:r>
      </w:del>
      <w:r>
        <w:rPr>
          <w:rFonts w:eastAsiaTheme="minorEastAsia"/>
          <w:szCs w:val="24"/>
          <w:lang w:val="en-GB"/>
        </w:rPr>
        <w:t>”.</w:t>
      </w:r>
    </w:p>
    <w:p w14:paraId="6D6A35A6" w14:textId="34ED08B1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>Subclause 7.2.</w:t>
      </w:r>
      <w:r>
        <w:rPr>
          <w:lang w:val="en-CA"/>
        </w:rPr>
        <w:t>2, Table 3</w:t>
      </w:r>
    </w:p>
    <w:p w14:paraId="26D99EC0" w14:textId="01182388" w:rsidR="00264B4E" w:rsidRDefault="00264B4E" w:rsidP="009234A5">
      <w:pPr>
        <w:rPr>
          <w:szCs w:val="22"/>
          <w:lang w:val="en-CA"/>
        </w:rPr>
      </w:pPr>
      <w:r>
        <w:rPr>
          <w:szCs w:val="22"/>
          <w:lang w:val="en-CA"/>
        </w:rPr>
        <w:t>In Table 3, replace “</w:t>
      </w:r>
      <w:r w:rsidRPr="00264B4E">
        <w:rPr>
          <w:szCs w:val="22"/>
          <w:lang w:val="en-GB"/>
        </w:rPr>
        <w:t>4:2:0 subsampled chroma location type</w:t>
      </w:r>
      <w:r>
        <w:rPr>
          <w:szCs w:val="22"/>
          <w:lang w:val="en-GB"/>
        </w:rPr>
        <w:t>” with “</w:t>
      </w:r>
      <w:r w:rsidRPr="00264B4E">
        <w:rPr>
          <w:szCs w:val="22"/>
          <w:lang w:val="en-GB"/>
        </w:rPr>
        <w:t xml:space="preserve">4:2:0 </w:t>
      </w:r>
      <w:del w:id="41" w:author="Gary Sullivan" w:date="2020-08-07T15:22:00Z">
        <w:r w:rsidRPr="00264B4E" w:rsidDel="00BF1ECF">
          <w:rPr>
            <w:szCs w:val="22"/>
            <w:lang w:val="en-GB"/>
          </w:rPr>
          <w:delText xml:space="preserve">subsampled </w:delText>
        </w:r>
      </w:del>
      <w:r w:rsidRPr="00264B4E">
        <w:rPr>
          <w:szCs w:val="22"/>
          <w:lang w:val="en-GB"/>
        </w:rPr>
        <w:t>chroma location type</w:t>
      </w:r>
      <w:r>
        <w:rPr>
          <w:szCs w:val="22"/>
          <w:lang w:val="en-GB"/>
        </w:rPr>
        <w:t>”.</w:t>
      </w:r>
    </w:p>
    <w:p w14:paraId="063B0C38" w14:textId="02C5D8FC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 xml:space="preserve">Subclause 7.2.2, Table </w:t>
      </w:r>
      <w:r>
        <w:rPr>
          <w:lang w:val="en-CA"/>
        </w:rPr>
        <w:t>4</w:t>
      </w:r>
    </w:p>
    <w:p w14:paraId="1E265EB9" w14:textId="4204F10E" w:rsidR="00264B4E" w:rsidRDefault="00264B4E" w:rsidP="009234A5">
      <w:pPr>
        <w:rPr>
          <w:szCs w:val="22"/>
          <w:lang w:val="en-CA"/>
        </w:rPr>
      </w:pPr>
      <w:r>
        <w:rPr>
          <w:szCs w:val="22"/>
          <w:lang w:val="en-CA"/>
        </w:rPr>
        <w:t>In Table 4, replace “</w:t>
      </w:r>
      <w:r w:rsidRPr="00264B4E">
        <w:rPr>
          <w:szCs w:val="22"/>
          <w:lang w:val="en-GB"/>
        </w:rPr>
        <w:t>(share the same code point since their values are identical)</w:t>
      </w:r>
      <w:r>
        <w:rPr>
          <w:szCs w:val="22"/>
          <w:lang w:val="en-GB"/>
        </w:rPr>
        <w:t>” with “</w:t>
      </w:r>
      <w:r w:rsidRPr="00662969">
        <w:rPr>
          <w:rFonts w:eastAsiaTheme="minorEastAsia"/>
          <w:szCs w:val="24"/>
        </w:rPr>
        <w:t xml:space="preserve">(share the same code point since their </w:t>
      </w:r>
      <w:del w:id="42" w:author="Gary Sullivan" w:date="2020-08-07T15:02:00Z">
        <w:r w:rsidRPr="00662969" w:rsidDel="005825BE">
          <w:rPr>
            <w:rFonts w:eastAsiaTheme="minorEastAsia"/>
            <w:szCs w:val="24"/>
          </w:rPr>
          <w:delText xml:space="preserve">values </w:delText>
        </w:r>
      </w:del>
      <w:ins w:id="43" w:author="Gary Sullivan" w:date="2020-08-07T15:03:00Z">
        <w:r>
          <w:rPr>
            <w:rFonts w:eastAsiaTheme="minorEastAsia"/>
            <w:szCs w:val="24"/>
          </w:rPr>
          <w:t>primaries</w:t>
        </w:r>
      </w:ins>
      <w:ins w:id="44" w:author="Gary Sullivan" w:date="2020-08-07T15:02:00Z">
        <w:r w:rsidRPr="00662969">
          <w:rPr>
            <w:rFonts w:eastAsiaTheme="minorEastAsia"/>
            <w:szCs w:val="24"/>
          </w:rPr>
          <w:t xml:space="preserve"> </w:t>
        </w:r>
      </w:ins>
      <w:r w:rsidRPr="00662969">
        <w:rPr>
          <w:rFonts w:eastAsiaTheme="minorEastAsia"/>
          <w:szCs w:val="24"/>
        </w:rPr>
        <w:t>are identical)</w:t>
      </w:r>
      <w:r>
        <w:rPr>
          <w:rFonts w:eastAsiaTheme="minorEastAsia"/>
          <w:szCs w:val="24"/>
        </w:rPr>
        <w:t>”.</w:t>
      </w:r>
    </w:p>
    <w:p w14:paraId="55719D10" w14:textId="7BBA3DB8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>Subclause 7.</w:t>
      </w:r>
      <w:r>
        <w:rPr>
          <w:lang w:val="en-CA"/>
        </w:rPr>
        <w:t>3</w:t>
      </w:r>
      <w:r>
        <w:rPr>
          <w:lang w:val="en-CA"/>
        </w:rPr>
        <w:t>.2</w:t>
      </w:r>
    </w:p>
    <w:p w14:paraId="2CD309D5" w14:textId="1F2ED57D" w:rsidR="00264B4E" w:rsidRDefault="00264B4E" w:rsidP="009234A5">
      <w:pPr>
        <w:rPr>
          <w:szCs w:val="22"/>
          <w:lang w:val="en-CA"/>
        </w:rPr>
      </w:pPr>
      <w:r>
        <w:rPr>
          <w:szCs w:val="22"/>
          <w:lang w:val="en-CA"/>
        </w:rPr>
        <w:t>In 7.3.2, replace “</w:t>
      </w:r>
      <w:r w:rsidRPr="00662969">
        <w:rPr>
          <w:rFonts w:eastAsiaTheme="minorEastAsia"/>
          <w:szCs w:val="24"/>
        </w:rPr>
        <w:t xml:space="preserve">In the capture and production domains, the MDCV information can be carried in an MXF wrapper using Generic Picture Essence descriptor as described by </w:t>
      </w:r>
      <w:r w:rsidRPr="00662969">
        <w:rPr>
          <w:szCs w:val="24"/>
        </w:rPr>
        <w:t>SMPTE</w:t>
      </w:r>
      <w:r w:rsidRPr="00662969">
        <w:rPr>
          <w:rFonts w:eastAsiaTheme="minorEastAsia"/>
          <w:szCs w:val="24"/>
        </w:rPr>
        <w:t> </w:t>
      </w:r>
      <w:r w:rsidRPr="00662969">
        <w:rPr>
          <w:rFonts w:eastAsiaTheme="minorEastAsia"/>
          <w:szCs w:val="24"/>
        </w:rPr>
        <w:t>ST </w:t>
      </w:r>
      <w:r w:rsidRPr="00662969">
        <w:rPr>
          <w:rFonts w:eastAsiaTheme="minorEastAsia"/>
          <w:szCs w:val="24"/>
        </w:rPr>
        <w:t>2067</w:t>
      </w:r>
      <w:r w:rsidRPr="00662969">
        <w:rPr>
          <w:rFonts w:eastAsiaTheme="minorEastAsia"/>
          <w:szCs w:val="24"/>
        </w:rPr>
        <w:t>-</w:t>
      </w:r>
      <w:r w:rsidRPr="00662969">
        <w:rPr>
          <w:rFonts w:eastAsiaTheme="minorEastAsia"/>
          <w:szCs w:val="24"/>
        </w:rPr>
        <w:t>21</w:t>
      </w:r>
      <w:del w:id="45" w:author="Gary Sullivan" w:date="2020-08-07T16:04:00Z">
        <w:r w:rsidRPr="00662969" w:rsidDel="003201B2">
          <w:rPr>
            <w:rFonts w:eastAsiaTheme="minorEastAsia"/>
            <w:szCs w:val="24"/>
          </w:rPr>
          <w:delText>:</w:delText>
        </w:r>
        <w:r w:rsidRPr="00662969" w:rsidDel="003201B2">
          <w:rPr>
            <w:rFonts w:cs="Cambria"/>
            <w:color w:val="221E1F"/>
          </w:rPr>
          <w:delText> </w:delText>
        </w:r>
        <w:r w:rsidRPr="00662969" w:rsidDel="003201B2">
          <w:rPr/>
          <w:delText>20</w:delText>
        </w:r>
      </w:del>
      <w:del w:id="46" w:author="Gary Sullivan" w:date="2020-08-07T15:55:00Z">
        <w:r w:rsidRPr="00662969" w:rsidDel="003201B2">
          <w:rPr/>
          <w:delText>16</w:delText>
        </w:r>
      </w:del>
      <w:del w:id="47" w:author="Gary Sullivan" w:date="2020-08-07T16:04:00Z">
        <w:r w:rsidRPr="00662969" w:rsidDel="003201B2">
          <w:rPr>
            <w:rFonts w:cs="Cambria"/>
            <w:color w:val="221E1F"/>
          </w:rPr>
          <w:delText xml:space="preserve">, </w:delText>
        </w:r>
        <w:r w:rsidRPr="00662969" w:rsidDel="003201B2">
          <w:rPr/>
          <w:delText>Annex C</w:delText>
        </w:r>
      </w:del>
      <w:r w:rsidRPr="00662969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>” with “</w:t>
      </w:r>
      <w:r w:rsidRPr="00662969">
        <w:rPr>
          <w:rFonts w:eastAsiaTheme="minorEastAsia"/>
          <w:szCs w:val="24"/>
        </w:rPr>
        <w:t xml:space="preserve">In the capture and production domains, the MDCV information can be carried in an MXF wrapper using </w:t>
      </w:r>
      <w:ins w:id="48" w:author="Gary Sullivan" w:date="2020-08-07T16:05:00Z">
        <w:r>
          <w:rPr>
            <w:rFonts w:eastAsiaTheme="minorEastAsia"/>
            <w:szCs w:val="24"/>
          </w:rPr>
          <w:t xml:space="preserve">a </w:t>
        </w:r>
      </w:ins>
      <w:ins w:id="49" w:author="Gary Sullivan" w:date="2020-08-07T16:06:00Z">
        <w:r>
          <w:rPr>
            <w:rFonts w:eastAsiaTheme="minorEastAsia"/>
            <w:szCs w:val="24"/>
          </w:rPr>
          <w:t>g</w:t>
        </w:r>
      </w:ins>
      <w:del w:id="50" w:author="Gary Sullivan" w:date="2020-08-07T16:06:00Z">
        <w:r w:rsidRPr="00662969" w:rsidDel="003201B2">
          <w:rPr>
            <w:rFonts w:eastAsiaTheme="minorEastAsia"/>
            <w:szCs w:val="24"/>
          </w:rPr>
          <w:delText>G</w:delText>
        </w:r>
      </w:del>
      <w:r w:rsidRPr="00662969">
        <w:rPr>
          <w:rFonts w:eastAsiaTheme="minorEastAsia"/>
          <w:szCs w:val="24"/>
        </w:rPr>
        <w:t xml:space="preserve">eneric </w:t>
      </w:r>
      <w:ins w:id="51" w:author="Gary Sullivan" w:date="2020-08-07T16:06:00Z">
        <w:r>
          <w:rPr>
            <w:rFonts w:eastAsiaTheme="minorEastAsia"/>
            <w:szCs w:val="24"/>
          </w:rPr>
          <w:t>p</w:t>
        </w:r>
      </w:ins>
      <w:del w:id="52" w:author="Gary Sullivan" w:date="2020-08-07T16:06:00Z">
        <w:r w:rsidRPr="00662969" w:rsidDel="003201B2">
          <w:rPr>
            <w:rFonts w:eastAsiaTheme="minorEastAsia"/>
            <w:szCs w:val="24"/>
          </w:rPr>
          <w:delText>P</w:delText>
        </w:r>
      </w:del>
      <w:r w:rsidRPr="00662969">
        <w:rPr>
          <w:rFonts w:eastAsiaTheme="minorEastAsia"/>
          <w:szCs w:val="24"/>
        </w:rPr>
        <w:t xml:space="preserve">icture </w:t>
      </w:r>
      <w:ins w:id="53" w:author="Gary Sullivan" w:date="2020-08-07T16:06:00Z">
        <w:r>
          <w:rPr>
            <w:rFonts w:eastAsiaTheme="minorEastAsia"/>
            <w:szCs w:val="24"/>
          </w:rPr>
          <w:t>e</w:t>
        </w:r>
      </w:ins>
      <w:del w:id="54" w:author="Gary Sullivan" w:date="2020-08-07T16:06:00Z">
        <w:r w:rsidRPr="00662969" w:rsidDel="003201B2">
          <w:rPr>
            <w:rFonts w:eastAsiaTheme="minorEastAsia"/>
            <w:szCs w:val="24"/>
          </w:rPr>
          <w:delText>E</w:delText>
        </w:r>
      </w:del>
      <w:r w:rsidRPr="00662969">
        <w:rPr>
          <w:rFonts w:eastAsiaTheme="minorEastAsia"/>
          <w:szCs w:val="24"/>
        </w:rPr>
        <w:t xml:space="preserve">ssence descriptor as </w:t>
      </w:r>
      <w:del w:id="55" w:author="Gary Sullivan" w:date="2020-08-07T16:08:00Z">
        <w:r w:rsidRPr="00662969" w:rsidDel="003201B2">
          <w:rPr>
            <w:rFonts w:eastAsiaTheme="minorEastAsia"/>
            <w:szCs w:val="24"/>
          </w:rPr>
          <w:delText xml:space="preserve">described </w:delText>
        </w:r>
      </w:del>
      <w:ins w:id="56" w:author="Gary Sullivan" w:date="2020-08-07T16:08:00Z">
        <w:r>
          <w:rPr>
            <w:rFonts w:eastAsiaTheme="minorEastAsia"/>
            <w:szCs w:val="24"/>
          </w:rPr>
          <w:t>specified</w:t>
        </w:r>
        <w:r w:rsidRPr="00662969">
          <w:rPr>
            <w:rFonts w:eastAsiaTheme="minorEastAsia"/>
            <w:szCs w:val="24"/>
          </w:rPr>
          <w:t xml:space="preserve"> </w:t>
        </w:r>
      </w:ins>
      <w:r w:rsidRPr="00662969">
        <w:rPr>
          <w:rFonts w:eastAsiaTheme="minorEastAsia"/>
          <w:szCs w:val="24"/>
        </w:rPr>
        <w:t xml:space="preserve">by </w:t>
      </w:r>
      <w:r w:rsidRPr="00662969">
        <w:rPr>
          <w:szCs w:val="24"/>
        </w:rPr>
        <w:t>SMPTE</w:t>
      </w:r>
      <w:r w:rsidRPr="00662969">
        <w:rPr>
          <w:rFonts w:eastAsiaTheme="minorEastAsia"/>
          <w:szCs w:val="24"/>
        </w:rPr>
        <w:t> </w:t>
      </w:r>
      <w:r w:rsidRPr="00662969">
        <w:rPr>
          <w:rFonts w:eastAsiaTheme="minorEastAsia"/>
          <w:szCs w:val="24"/>
        </w:rPr>
        <w:t>ST </w:t>
      </w:r>
      <w:r w:rsidRPr="00662969">
        <w:rPr>
          <w:rFonts w:eastAsiaTheme="minorEastAsia"/>
          <w:szCs w:val="24"/>
        </w:rPr>
        <w:t>2067</w:t>
      </w:r>
      <w:r w:rsidRPr="00662969">
        <w:rPr>
          <w:rFonts w:eastAsiaTheme="minorEastAsia"/>
          <w:szCs w:val="24"/>
        </w:rPr>
        <w:t>-</w:t>
      </w:r>
      <w:r w:rsidRPr="00662969">
        <w:rPr>
          <w:rFonts w:eastAsiaTheme="minorEastAsia"/>
          <w:szCs w:val="24"/>
        </w:rPr>
        <w:t>21</w:t>
      </w:r>
      <w:del w:id="57" w:author="Gary Sullivan" w:date="2020-08-07T16:04:00Z">
        <w:r w:rsidRPr="00662969" w:rsidDel="003201B2">
          <w:rPr>
            <w:rFonts w:eastAsiaTheme="minorEastAsia"/>
            <w:szCs w:val="24"/>
          </w:rPr>
          <w:delText>:</w:delText>
        </w:r>
        <w:r w:rsidRPr="00662969" w:rsidDel="003201B2">
          <w:rPr>
            <w:rFonts w:cs="Cambria"/>
            <w:color w:val="221E1F"/>
          </w:rPr>
          <w:delText> </w:delText>
        </w:r>
        <w:r w:rsidRPr="00662969" w:rsidDel="003201B2">
          <w:rPr/>
          <w:delText>20</w:delText>
        </w:r>
      </w:del>
      <w:del w:id="58" w:author="Gary Sullivan" w:date="2020-08-07T15:55:00Z">
        <w:r w:rsidRPr="00662969" w:rsidDel="003201B2">
          <w:rPr/>
          <w:delText>16</w:delText>
        </w:r>
      </w:del>
      <w:del w:id="59" w:author="Gary Sullivan" w:date="2020-08-07T16:04:00Z">
        <w:r w:rsidRPr="00662969" w:rsidDel="003201B2">
          <w:rPr>
            <w:rFonts w:cs="Cambria"/>
            <w:color w:val="221E1F"/>
          </w:rPr>
          <w:delText xml:space="preserve">, </w:delText>
        </w:r>
        <w:r w:rsidRPr="00662969" w:rsidDel="003201B2">
          <w:rPr/>
          <w:delText>Annex C</w:delText>
        </w:r>
      </w:del>
      <w:r w:rsidRPr="00662969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>”</w:t>
      </w:r>
    </w:p>
    <w:p w14:paraId="24F534B6" w14:textId="03251DD9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>Subclause 7.3.2</w:t>
      </w:r>
      <w:r>
        <w:rPr>
          <w:lang w:val="en-CA"/>
        </w:rPr>
        <w:t>, Tables 10 and 11</w:t>
      </w:r>
    </w:p>
    <w:p w14:paraId="52A0BE09" w14:textId="3DA791E5" w:rsidR="00264B4E" w:rsidRDefault="00264B4E" w:rsidP="009234A5">
      <w:pPr>
        <w:rPr>
          <w:szCs w:val="22"/>
          <w:lang w:val="en-CA"/>
        </w:rPr>
      </w:pPr>
      <w:r>
        <w:rPr>
          <w:szCs w:val="22"/>
          <w:lang w:val="en-CA"/>
        </w:rPr>
        <w:t>In Tables 10 and 11, consistently use curly brackets “{…}” around all colour primaries pair expressions.</w:t>
      </w:r>
    </w:p>
    <w:p w14:paraId="670185BC" w14:textId="28D6C1A9" w:rsidR="00264B4E" w:rsidRPr="009F176F" w:rsidRDefault="00264B4E" w:rsidP="00264B4E">
      <w:pPr>
        <w:pStyle w:val="Heading1"/>
        <w:rPr>
          <w:lang w:val="en-CA"/>
        </w:rPr>
      </w:pPr>
      <w:r>
        <w:rPr>
          <w:lang w:val="en-CA"/>
        </w:rPr>
        <w:t>Subclause 7.3.2, Table 11</w:t>
      </w:r>
    </w:p>
    <w:p w14:paraId="345BCC23" w14:textId="2C2BCCB3" w:rsidR="00264B4E" w:rsidRPr="00264B4E" w:rsidRDefault="00264B4E" w:rsidP="00264B4E">
      <w:pPr>
        <w:rPr>
          <w:szCs w:val="22"/>
        </w:rPr>
      </w:pPr>
      <w:r w:rsidRPr="00264B4E">
        <w:rPr>
          <w:szCs w:val="22"/>
          <w:lang w:val="en-CA"/>
        </w:rPr>
        <w:t xml:space="preserve">In Table 11, change </w:t>
      </w:r>
      <w:r w:rsidRPr="00264B4E">
        <w:rPr>
          <w:szCs w:val="22"/>
          <w:lang w:val="en-CA"/>
        </w:rPr>
        <w:t>“</w:t>
      </w:r>
      <w:r w:rsidRPr="00264B4E">
        <w:rPr>
          <w:rFonts w:eastAsiaTheme="minorEastAsia"/>
          <w:szCs w:val="22"/>
        </w:rPr>
        <w:t>Max/</w:t>
      </w:r>
      <w:proofErr w:type="spellStart"/>
      <w:r w:rsidRPr="00264B4E">
        <w:rPr>
          <w:rFonts w:eastAsiaTheme="minorEastAsia"/>
          <w:szCs w:val="22"/>
        </w:rPr>
        <w:t>min_display_mastering_luminance</w:t>
      </w:r>
      <w:proofErr w:type="spellEnd"/>
      <w:r w:rsidRPr="00264B4E">
        <w:rPr>
          <w:rFonts w:eastAsiaTheme="minorEastAsia"/>
          <w:szCs w:val="22"/>
        </w:rPr>
        <w:t xml:space="preserve">” </w:t>
      </w:r>
      <w:r w:rsidRPr="00264B4E">
        <w:rPr>
          <w:rFonts w:eastAsiaTheme="minorEastAsia"/>
          <w:szCs w:val="22"/>
        </w:rPr>
        <w:t>to “</w:t>
      </w:r>
      <w:ins w:id="60" w:author="Gary Sullivan" w:date="2020-08-07T15:11:00Z">
        <w:r w:rsidRPr="00264B4E">
          <w:rPr>
            <w:rFonts w:eastAsiaTheme="minorEastAsia"/>
            <w:szCs w:val="22"/>
          </w:rPr>
          <w:t>m</w:t>
        </w:r>
      </w:ins>
      <w:del w:id="61" w:author="Gary Sullivan" w:date="2020-08-07T15:11:00Z">
        <w:r w:rsidRPr="00264B4E" w:rsidDel="005825BE">
          <w:rPr>
            <w:rFonts w:eastAsiaTheme="minorEastAsia"/>
            <w:szCs w:val="22"/>
          </w:rPr>
          <w:delText>M</w:delText>
        </w:r>
      </w:del>
      <w:r w:rsidRPr="00264B4E">
        <w:rPr>
          <w:rFonts w:eastAsiaTheme="minorEastAsia"/>
          <w:szCs w:val="22"/>
        </w:rPr>
        <w:t>ax/</w:t>
      </w:r>
      <w:proofErr w:type="spellStart"/>
      <w:r w:rsidRPr="00264B4E">
        <w:rPr>
          <w:rFonts w:eastAsiaTheme="minorEastAsia"/>
          <w:szCs w:val="22"/>
        </w:rPr>
        <w:t>min_display_mastering_luminance</w:t>
      </w:r>
      <w:proofErr w:type="spellEnd"/>
      <w:r w:rsidRPr="00264B4E">
        <w:rPr>
          <w:rFonts w:eastAsiaTheme="minorEastAsia"/>
          <w:szCs w:val="22"/>
        </w:rPr>
        <w:t>”</w:t>
      </w:r>
    </w:p>
    <w:p w14:paraId="510D26AF" w14:textId="77777777" w:rsidR="00E24BED" w:rsidRPr="009F176F" w:rsidRDefault="00E24BED" w:rsidP="00E24BED">
      <w:pPr>
        <w:pStyle w:val="Heading1"/>
        <w:rPr>
          <w:lang w:val="en-CA"/>
        </w:rPr>
      </w:pPr>
      <w:r>
        <w:rPr>
          <w:lang w:val="en-CA"/>
        </w:rPr>
        <w:t>Subclause 7.3.2, Table 11</w:t>
      </w:r>
    </w:p>
    <w:p w14:paraId="5E838361" w14:textId="3D1DEAD7" w:rsidR="00E24BED" w:rsidRPr="00E24BED" w:rsidDel="005825BE" w:rsidRDefault="00E24BED" w:rsidP="00E24BE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60" w:after="60" w:line="210" w:lineRule="atLeast"/>
        <w:jc w:val="left"/>
        <w:textAlignment w:val="auto"/>
        <w:rPr>
          <w:del w:id="62" w:author="Gary Sullivan" w:date="2020-08-07T15:13:00Z"/>
          <w:szCs w:val="22"/>
          <w:lang w:val="en-GB"/>
        </w:rPr>
      </w:pPr>
      <w:r>
        <w:rPr>
          <w:szCs w:val="22"/>
        </w:rPr>
        <w:t xml:space="preserve">In Table 11, in the row for </w:t>
      </w:r>
      <w:proofErr w:type="spellStart"/>
      <w:r w:rsidRPr="00E24BED">
        <w:rPr>
          <w:szCs w:val="22"/>
          <w:lang w:val="en-GB"/>
        </w:rPr>
        <w:t>MasteringDisplay</w:t>
      </w:r>
      <w:proofErr w:type="spellEnd"/>
      <w:ins w:id="63" w:author="Gary Sullivan" w:date="2020-08-07T15:10:00Z">
        <w:r w:rsidRPr="00E24BED">
          <w:rPr>
            <w:szCs w:val="22"/>
            <w:lang w:val="en-GB"/>
          </w:rPr>
          <w:t>​</w:t>
        </w:r>
      </w:ins>
      <w:r w:rsidRPr="00E24BED">
        <w:rPr>
          <w:szCs w:val="22"/>
          <w:lang w:val="en-GB"/>
        </w:rPr>
        <w:t>Minimum</w:t>
      </w:r>
      <w:ins w:id="64" w:author="Gary Sullivan" w:date="2020-08-07T15:13:00Z">
        <w:r w:rsidRPr="00E24BED">
          <w:rPr>
            <w:szCs w:val="22"/>
            <w:lang w:val="en-GB"/>
          </w:rPr>
          <w:t>​</w:t>
        </w:r>
      </w:ins>
    </w:p>
    <w:p w14:paraId="7B5B2E48" w14:textId="3FC70A0E" w:rsidR="00E24BED" w:rsidRPr="00E24BED" w:rsidRDefault="00E24BED" w:rsidP="00E24BED">
      <w:pPr>
        <w:rPr>
          <w:szCs w:val="22"/>
          <w:lang w:val="en-GB"/>
        </w:rPr>
      </w:pPr>
      <w:r w:rsidRPr="00E24BED">
        <w:rPr>
          <w:szCs w:val="22"/>
          <w:lang w:val="en-GB"/>
        </w:rPr>
        <w:t>Luminance</w:t>
      </w:r>
      <w:r w:rsidRPr="00E24BED">
        <w:rPr>
          <w:szCs w:val="22"/>
          <w:lang w:val="en-GB"/>
        </w:rPr>
        <w:t>, replace “</w:t>
      </w:r>
      <w:proofErr w:type="gramStart"/>
      <w:r w:rsidRPr="00E24BED">
        <w:rPr>
          <w:rFonts w:eastAsiaTheme="minorEastAsia"/>
          <w:szCs w:val="24"/>
          <w:lang w:val="en-GB"/>
        </w:rPr>
        <w:t>urn:smpte</w:t>
      </w:r>
      <w:proofErr w:type="gramEnd"/>
      <w:r w:rsidRPr="00E24BED">
        <w:rPr>
          <w:rFonts w:eastAsiaTheme="minorEastAsia"/>
          <w:szCs w:val="24"/>
          <w:lang w:val="en-GB"/>
        </w:rPr>
        <w:t xml:space="preserve">:ul:060e2b34.0101010e.04200401.01030000” </w:t>
      </w:r>
      <w:r w:rsidRPr="00E24BED">
        <w:rPr>
          <w:rFonts w:eastAsiaTheme="minorEastAsia"/>
          <w:szCs w:val="24"/>
          <w:lang w:val="en-GB"/>
        </w:rPr>
        <w:t>with “</w:t>
      </w:r>
      <w:r w:rsidRPr="00E24BED">
        <w:rPr>
          <w:rFonts w:eastAsiaTheme="minorEastAsia"/>
          <w:szCs w:val="24"/>
          <w:lang w:val="en-GB"/>
        </w:rPr>
        <w:t>urn:smpte:ul:060e2b34.0101010e.04200401.010</w:t>
      </w:r>
      <w:ins w:id="65" w:author="Gary Sullivan" w:date="2020-08-07T14:14:00Z">
        <w:r w:rsidRPr="00E24BED">
          <w:rPr>
            <w:rFonts w:eastAsiaTheme="minorEastAsia"/>
            <w:szCs w:val="24"/>
            <w:lang w:val="en-GB"/>
          </w:rPr>
          <w:t>4</w:t>
        </w:r>
      </w:ins>
      <w:del w:id="66" w:author="Gary Sullivan" w:date="2020-08-07T14:14:00Z">
        <w:r w:rsidRPr="00E24BED" w:rsidDel="00DC57F9">
          <w:rPr>
            <w:rFonts w:eastAsiaTheme="minorEastAsia"/>
            <w:szCs w:val="24"/>
            <w:lang w:val="en-GB"/>
          </w:rPr>
          <w:delText>3</w:delText>
        </w:r>
      </w:del>
      <w:r w:rsidRPr="00E24BED">
        <w:rPr>
          <w:rFonts w:eastAsiaTheme="minorEastAsia"/>
          <w:szCs w:val="24"/>
          <w:lang w:val="en-GB"/>
        </w:rPr>
        <w:t>0000</w:t>
      </w:r>
      <w:r>
        <w:rPr>
          <w:rFonts w:eastAsiaTheme="minorEastAsia"/>
          <w:szCs w:val="24"/>
          <w:lang w:val="en-GB"/>
        </w:rPr>
        <w:t>”.</w:t>
      </w:r>
    </w:p>
    <w:p w14:paraId="51D98DA8" w14:textId="23EDD7EB" w:rsidR="00E24BED" w:rsidRPr="009F176F" w:rsidRDefault="00E24BED" w:rsidP="00E24BED">
      <w:pPr>
        <w:pStyle w:val="Heading1"/>
        <w:rPr>
          <w:lang w:val="en-CA"/>
        </w:rPr>
      </w:pPr>
      <w:r>
        <w:rPr>
          <w:lang w:val="en-CA"/>
        </w:rPr>
        <w:t>Annex B, Table B.1</w:t>
      </w:r>
    </w:p>
    <w:p w14:paraId="781FDCFA" w14:textId="3F3CDB06" w:rsidR="00E24BED" w:rsidRDefault="00E24BED" w:rsidP="009234A5">
      <w:pPr>
        <w:rPr>
          <w:szCs w:val="22"/>
          <w:lang w:val="en-CA"/>
        </w:rPr>
      </w:pPr>
      <w:r>
        <w:rPr>
          <w:szCs w:val="22"/>
          <w:lang w:val="en-CA"/>
        </w:rPr>
        <w:t>In Annex B, Table B.1, replace the reference to “</w:t>
      </w:r>
      <w:r w:rsidRPr="00E24BED">
        <w:rPr>
          <w:szCs w:val="22"/>
          <w:lang w:val="en-GB"/>
        </w:rPr>
        <w:t>STD-B32 3.9</w:t>
      </w:r>
      <w:r>
        <w:rPr>
          <w:szCs w:val="22"/>
          <w:lang w:val="en-GB"/>
        </w:rPr>
        <w:t xml:space="preserve">” with </w:t>
      </w:r>
      <w:r>
        <w:rPr>
          <w:szCs w:val="22"/>
          <w:lang w:val="en-GB"/>
        </w:rPr>
        <w:t>a reference to “</w:t>
      </w:r>
      <w:r w:rsidRPr="00E24BED">
        <w:rPr>
          <w:szCs w:val="22"/>
          <w:lang w:val="en-GB"/>
        </w:rPr>
        <w:t>STD-B32 3.</w:t>
      </w:r>
      <w:ins w:id="67" w:author="Gary Sullivan" w:date="2020-08-07T14:44:00Z">
        <w:r w:rsidRPr="00E24BED">
          <w:rPr>
            <w:szCs w:val="22"/>
            <w:lang w:val="en-GB"/>
          </w:rPr>
          <w:t>11</w:t>
        </w:r>
      </w:ins>
      <w:del w:id="68" w:author="Gary Sullivan" w:date="2020-08-07T14:44:00Z">
        <w:r w:rsidRPr="00E24BED" w:rsidDel="003D056B">
          <w:rPr>
            <w:szCs w:val="22"/>
            <w:lang w:val="en-GB"/>
          </w:rPr>
          <w:delText>9</w:delText>
        </w:r>
      </w:del>
      <w:r>
        <w:rPr>
          <w:szCs w:val="22"/>
          <w:lang w:val="en-GB"/>
        </w:rPr>
        <w:t>”.</w:t>
      </w:r>
    </w:p>
    <w:p w14:paraId="4BE5EBBC" w14:textId="0D17507B" w:rsidR="00E24BED" w:rsidRPr="009F176F" w:rsidRDefault="00E24BED" w:rsidP="009E15A9">
      <w:pPr>
        <w:pStyle w:val="Heading1"/>
        <w:rPr>
          <w:lang w:val="en-CA"/>
        </w:rPr>
      </w:pPr>
      <w:r>
        <w:rPr>
          <w:lang w:val="en-CA"/>
        </w:rPr>
        <w:t>Bibliography</w:t>
      </w:r>
    </w:p>
    <w:p w14:paraId="729F8464" w14:textId="20ED0C6B" w:rsidR="00E24BED" w:rsidRPr="009E15A9" w:rsidRDefault="00E24BED" w:rsidP="009E15A9">
      <w:pPr>
        <w:keepNext/>
        <w:rPr>
          <w:szCs w:val="22"/>
          <w:lang w:val="en-CA"/>
        </w:rPr>
      </w:pPr>
      <w:r w:rsidRPr="009E15A9">
        <w:rPr>
          <w:szCs w:val="22"/>
          <w:lang w:val="en-CA"/>
        </w:rPr>
        <w:t>In the Bibliography, replace:</w:t>
      </w:r>
    </w:p>
    <w:p w14:paraId="45C729DC" w14:textId="0E757EE0" w:rsidR="00E24BED" w:rsidRPr="00E24BED" w:rsidRDefault="00E24BED" w:rsidP="009E15A9">
      <w:pPr>
        <w:rPr>
          <w:szCs w:val="22"/>
          <w:lang w:val="en-GB"/>
        </w:rPr>
      </w:pPr>
      <w:r w:rsidRPr="00E24BED">
        <w:rPr>
          <w:szCs w:val="22"/>
          <w:lang w:val="en-GB"/>
        </w:rPr>
        <w:t>[6]</w:t>
      </w:r>
      <w:r w:rsidRPr="00E24BED">
        <w:rPr>
          <w:szCs w:val="22"/>
          <w:lang w:val="en-GB"/>
        </w:rPr>
        <w:tab/>
        <w:t xml:space="preserve">ARIB STD-B32 Version 3.9, </w:t>
      </w:r>
      <w:r w:rsidRPr="00E24BED">
        <w:rPr>
          <w:i/>
          <w:szCs w:val="22"/>
          <w:lang w:val="en-GB"/>
        </w:rPr>
        <w:t>Video Coding, Audio Coding, and Multiplexing Specifications for Digital Broadcasting</w:t>
      </w:r>
    </w:p>
    <w:p w14:paraId="584C06B3" w14:textId="17E38006" w:rsidR="00C55D83" w:rsidRPr="009E15A9" w:rsidRDefault="00C55D83" w:rsidP="009E15A9">
      <w:pPr>
        <w:rPr>
          <w:szCs w:val="22"/>
          <w:lang w:val="en-GB"/>
        </w:rPr>
      </w:pPr>
      <w:r w:rsidRPr="009E15A9">
        <w:rPr>
          <w:szCs w:val="22"/>
          <w:lang w:val="en-GB"/>
        </w:rPr>
        <w:t>with</w:t>
      </w:r>
    </w:p>
    <w:p w14:paraId="014DBD66" w14:textId="58D0AB64" w:rsidR="00E24BED" w:rsidRPr="00E24BED" w:rsidRDefault="00E24BED" w:rsidP="009E15A9">
      <w:pPr>
        <w:rPr>
          <w:szCs w:val="22"/>
          <w:lang w:val="en-GB"/>
        </w:rPr>
      </w:pPr>
      <w:r w:rsidRPr="00E24BED">
        <w:rPr>
          <w:szCs w:val="22"/>
          <w:lang w:val="en-GB"/>
        </w:rPr>
        <w:t>[6]</w:t>
      </w:r>
      <w:r w:rsidRPr="00E24BED">
        <w:rPr>
          <w:szCs w:val="22"/>
          <w:lang w:val="en-GB"/>
        </w:rPr>
        <w:tab/>
        <w:t>ARIB STD-B32 Version 3.</w:t>
      </w:r>
      <w:ins w:id="69" w:author="Gary Sullivan" w:date="2020-08-07T14:21:00Z">
        <w:r w:rsidRPr="00E24BED">
          <w:rPr>
            <w:szCs w:val="22"/>
            <w:lang w:val="en-GB"/>
          </w:rPr>
          <w:t>11</w:t>
        </w:r>
      </w:ins>
      <w:del w:id="70" w:author="Gary Sullivan" w:date="2020-08-07T14:21:00Z">
        <w:r w:rsidRPr="00E24BED" w:rsidDel="003D056B">
          <w:rPr>
            <w:szCs w:val="22"/>
            <w:lang w:val="en-GB"/>
          </w:rPr>
          <w:delText>9</w:delText>
        </w:r>
      </w:del>
      <w:r w:rsidRPr="00E24BED">
        <w:rPr>
          <w:szCs w:val="22"/>
          <w:lang w:val="en-GB"/>
        </w:rPr>
        <w:t xml:space="preserve">, </w:t>
      </w:r>
      <w:r w:rsidRPr="00E24BED">
        <w:rPr>
          <w:i/>
          <w:szCs w:val="22"/>
          <w:lang w:val="en-GB"/>
        </w:rPr>
        <w:t>Video Coding, Audio Coding, and Multiplexing Specifications for Digital Broadcasting</w:t>
      </w:r>
    </w:p>
    <w:p w14:paraId="125E5280" w14:textId="77777777" w:rsidR="009E15A9" w:rsidRPr="009F176F" w:rsidRDefault="009E15A9" w:rsidP="009E15A9">
      <w:pPr>
        <w:pStyle w:val="Heading1"/>
        <w:rPr>
          <w:lang w:val="en-CA"/>
        </w:rPr>
      </w:pPr>
      <w:r>
        <w:rPr>
          <w:lang w:val="en-CA"/>
        </w:rPr>
        <w:t>Bibliography</w:t>
      </w:r>
    </w:p>
    <w:p w14:paraId="6C4FB84D" w14:textId="77777777" w:rsidR="009E15A9" w:rsidRPr="009E15A9" w:rsidRDefault="009E15A9" w:rsidP="009E15A9">
      <w:pPr>
        <w:keepNext/>
        <w:rPr>
          <w:szCs w:val="22"/>
          <w:lang w:val="en-CA"/>
        </w:rPr>
      </w:pPr>
      <w:r w:rsidRPr="009E15A9">
        <w:rPr>
          <w:szCs w:val="22"/>
          <w:lang w:val="en-CA"/>
        </w:rPr>
        <w:t>In the Bibliography, replace:</w:t>
      </w:r>
    </w:p>
    <w:p w14:paraId="2995D182" w14:textId="77777777" w:rsidR="00E24BED" w:rsidRPr="00E24BED" w:rsidRDefault="00E24BED" w:rsidP="009E15A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line="240" w:lineRule="atLeast"/>
        <w:ind w:left="662" w:hanging="662"/>
        <w:jc w:val="left"/>
        <w:textAlignment w:val="auto"/>
        <w:rPr>
          <w:rFonts w:eastAsiaTheme="minorEastAsia"/>
          <w:szCs w:val="24"/>
          <w:lang w:val="en-GB"/>
        </w:rPr>
      </w:pPr>
      <w:r w:rsidRPr="00E24BED">
        <w:rPr>
          <w:rFonts w:eastAsiaTheme="minorEastAsia"/>
          <w:szCs w:val="24"/>
          <w:lang w:val="en-GB"/>
        </w:rPr>
        <w:t>[</w:t>
      </w:r>
      <w:r w:rsidRPr="00E24BED">
        <w:rPr>
          <w:rFonts w:eastAsia="Calibri"/>
          <w:szCs w:val="24"/>
          <w:lang w:val="en-GB"/>
        </w:rPr>
        <w:t>38</w:t>
      </w:r>
      <w:r w:rsidRPr="00E24BED">
        <w:rPr>
          <w:rFonts w:eastAsiaTheme="minorEastAsia"/>
          <w:szCs w:val="24"/>
          <w:lang w:val="en-GB"/>
        </w:rPr>
        <w:t>]</w:t>
      </w:r>
      <w:r w:rsidRPr="00E24BED">
        <w:rPr>
          <w:rFonts w:eastAsiaTheme="minorEastAsia"/>
          <w:szCs w:val="24"/>
          <w:lang w:val="en-GB"/>
        </w:rPr>
        <w:tab/>
        <w:t>SMPTE ST 2067-21:</w:t>
      </w:r>
      <w:r w:rsidRPr="00E24BED">
        <w:rPr>
          <w:rFonts w:eastAsia="Calibri"/>
          <w:szCs w:val="22"/>
          <w:lang w:val="en-GB"/>
        </w:rPr>
        <w:t>2016</w:t>
      </w:r>
      <w:r w:rsidRPr="00E24BED">
        <w:rPr>
          <w:rFonts w:eastAsiaTheme="minorEastAsia"/>
          <w:szCs w:val="24"/>
          <w:lang w:val="en-GB"/>
        </w:rPr>
        <w:t xml:space="preserve">, </w:t>
      </w:r>
      <w:r w:rsidRPr="00E24BED">
        <w:rPr>
          <w:rFonts w:eastAsiaTheme="minorEastAsia"/>
          <w:i/>
          <w:szCs w:val="24"/>
          <w:lang w:val="en-GB"/>
        </w:rPr>
        <w:t>Interoperable Master Format — Application #2 Extended — Includes Access to Additional Content</w:t>
      </w:r>
    </w:p>
    <w:p w14:paraId="300BE3E7" w14:textId="3CA2AB85" w:rsidR="00E24BED" w:rsidRPr="009E15A9" w:rsidRDefault="009E15A9" w:rsidP="009E15A9">
      <w:pPr>
        <w:keepNext/>
        <w:rPr>
          <w:szCs w:val="22"/>
          <w:lang w:val="en-CA"/>
        </w:rPr>
      </w:pPr>
      <w:r w:rsidRPr="009E15A9">
        <w:rPr>
          <w:szCs w:val="22"/>
          <w:lang w:val="en-CA"/>
        </w:rPr>
        <w:t>with</w:t>
      </w:r>
    </w:p>
    <w:p w14:paraId="59F15ED2" w14:textId="21A46DEB" w:rsidR="00E24BED" w:rsidRDefault="00E24BED" w:rsidP="009E15A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line="240" w:lineRule="atLeast"/>
        <w:ind w:left="662" w:hanging="662"/>
        <w:jc w:val="left"/>
        <w:textAlignment w:val="auto"/>
        <w:rPr>
          <w:rFonts w:eastAsiaTheme="minorEastAsia"/>
          <w:i/>
          <w:szCs w:val="24"/>
          <w:lang w:val="en-GB"/>
        </w:rPr>
      </w:pPr>
      <w:r w:rsidRPr="00E24BED">
        <w:rPr>
          <w:rFonts w:eastAsiaTheme="minorEastAsia"/>
          <w:szCs w:val="24"/>
          <w:lang w:val="en-GB"/>
        </w:rPr>
        <w:t>[</w:t>
      </w:r>
      <w:r w:rsidRPr="00E24BED">
        <w:rPr>
          <w:rFonts w:eastAsia="Calibri"/>
          <w:szCs w:val="24"/>
          <w:lang w:val="en-GB"/>
        </w:rPr>
        <w:t>38</w:t>
      </w:r>
      <w:r w:rsidRPr="00E24BED">
        <w:rPr>
          <w:rFonts w:eastAsiaTheme="minorEastAsia"/>
          <w:szCs w:val="24"/>
          <w:lang w:val="en-GB"/>
        </w:rPr>
        <w:t>]</w:t>
      </w:r>
      <w:r w:rsidRPr="00E24BED">
        <w:rPr>
          <w:rFonts w:eastAsiaTheme="minorEastAsia"/>
          <w:szCs w:val="24"/>
          <w:lang w:val="en-GB"/>
        </w:rPr>
        <w:tab/>
        <w:t>SMPTE ST 2067-21</w:t>
      </w:r>
      <w:del w:id="71" w:author="Gary Sullivan" w:date="2020-08-07T16:05:00Z">
        <w:r w:rsidRPr="00E24BED" w:rsidDel="003201B2">
          <w:rPr>
            <w:rFonts w:eastAsiaTheme="minorEastAsia"/>
            <w:szCs w:val="24"/>
            <w:lang w:val="en-GB"/>
          </w:rPr>
          <w:delText>:</w:delText>
        </w:r>
        <w:r w:rsidRPr="00E24BED" w:rsidDel="003201B2">
          <w:rPr>
            <w:rFonts w:eastAsia="Calibri"/>
            <w:szCs w:val="22"/>
            <w:lang w:val="en-GB"/>
          </w:rPr>
          <w:delText>20</w:delText>
        </w:r>
      </w:del>
      <w:del w:id="72" w:author="Gary Sullivan" w:date="2020-08-07T15:55:00Z">
        <w:r w:rsidRPr="00E24BED" w:rsidDel="003201B2">
          <w:rPr>
            <w:rFonts w:eastAsia="Calibri"/>
            <w:szCs w:val="22"/>
            <w:lang w:val="en-GB"/>
          </w:rPr>
          <w:delText>16</w:delText>
        </w:r>
      </w:del>
      <w:r w:rsidRPr="00E24BED">
        <w:rPr>
          <w:rFonts w:eastAsiaTheme="minorEastAsia"/>
          <w:szCs w:val="24"/>
          <w:lang w:val="en-GB"/>
        </w:rPr>
        <w:t xml:space="preserve">, </w:t>
      </w:r>
      <w:r w:rsidRPr="00E24BED">
        <w:rPr>
          <w:rFonts w:eastAsiaTheme="minorEastAsia"/>
          <w:i/>
          <w:szCs w:val="24"/>
          <w:lang w:val="en-GB"/>
        </w:rPr>
        <w:t>Interoperable Master Format — Application #2</w:t>
      </w:r>
      <w:del w:id="73" w:author="Gary Sullivan" w:date="2020-08-07T15:54:00Z">
        <w:r w:rsidRPr="00E24BED" w:rsidDel="003201B2">
          <w:rPr>
            <w:rFonts w:eastAsiaTheme="minorEastAsia"/>
            <w:i/>
            <w:szCs w:val="24"/>
            <w:lang w:val="en-GB"/>
          </w:rPr>
          <w:delText xml:space="preserve"> </w:delText>
        </w:r>
      </w:del>
      <w:r w:rsidRPr="00E24BED">
        <w:rPr>
          <w:rFonts w:eastAsiaTheme="minorEastAsia"/>
          <w:i/>
          <w:szCs w:val="24"/>
          <w:lang w:val="en-GB"/>
        </w:rPr>
        <w:t>E</w:t>
      </w:r>
      <w:del w:id="74" w:author="Gary Sullivan" w:date="2020-08-07T15:54:00Z">
        <w:r w:rsidRPr="00E24BED" w:rsidDel="003201B2">
          <w:rPr>
            <w:rFonts w:eastAsiaTheme="minorEastAsia"/>
            <w:i/>
            <w:szCs w:val="24"/>
            <w:lang w:val="en-GB"/>
          </w:rPr>
          <w:delText>xtended — Includes Access to Additional Content</w:delText>
        </w:r>
      </w:del>
    </w:p>
    <w:p w14:paraId="3C19880B" w14:textId="77777777" w:rsidR="009E15A9" w:rsidRPr="00E24BED" w:rsidRDefault="009E15A9" w:rsidP="009E15A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line="240" w:lineRule="atLeast"/>
        <w:ind w:left="662" w:hanging="662"/>
        <w:jc w:val="left"/>
        <w:textAlignment w:val="auto"/>
        <w:rPr>
          <w:rFonts w:eastAsiaTheme="minorEastAsia"/>
          <w:iCs/>
          <w:szCs w:val="24"/>
          <w:lang w:val="en-GB"/>
        </w:rPr>
      </w:pPr>
    </w:p>
    <w:p w14:paraId="27EE3381" w14:textId="77777777" w:rsidR="009E15A9" w:rsidRPr="009E15A9" w:rsidRDefault="009E15A9" w:rsidP="009E15A9">
      <w:p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jc w:val="center"/>
        <w:rPr>
          <w:rFonts w:eastAsia="SimSun"/>
          <w:lang w:val="en-CA"/>
        </w:rPr>
      </w:pPr>
      <w:r w:rsidRPr="009E15A9">
        <w:rPr>
          <w:rFonts w:eastAsia="SimSun"/>
          <w:lang w:val="en-CA"/>
        </w:rPr>
        <w:t>_________________</w:t>
      </w:r>
    </w:p>
    <w:p w14:paraId="6B539283" w14:textId="77777777" w:rsidR="00E24BED" w:rsidRPr="009E15A9" w:rsidRDefault="00E24BED" w:rsidP="009E15A9">
      <w:pPr>
        <w:rPr>
          <w:szCs w:val="22"/>
          <w:lang w:val="en-CA"/>
        </w:rPr>
      </w:pPr>
    </w:p>
    <w:sectPr w:rsidR="00E24BED" w:rsidRPr="009E15A9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552A1" w14:textId="77777777" w:rsidR="00AA1DB8" w:rsidRDefault="00AA1DB8">
      <w:r>
        <w:separator/>
      </w:r>
    </w:p>
  </w:endnote>
  <w:endnote w:type="continuationSeparator" w:id="0">
    <w:p w14:paraId="17A29B28" w14:textId="77777777" w:rsidR="00AA1DB8" w:rsidRDefault="00AA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3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3D92E" w14:textId="5C75B725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264B4E">
      <w:rPr>
        <w:rStyle w:val="PageNumber"/>
        <w:noProof/>
      </w:rPr>
      <w:t>2020-05-24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84133" w14:textId="77777777" w:rsidR="00AA1DB8" w:rsidRDefault="00AA1DB8">
      <w:r>
        <w:separator/>
      </w:r>
    </w:p>
  </w:footnote>
  <w:footnote w:type="continuationSeparator" w:id="0">
    <w:p w14:paraId="57887681" w14:textId="77777777" w:rsidR="00AA1DB8" w:rsidRDefault="00AA1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ry Sullivan">
    <w15:presenceInfo w15:providerId="None" w15:userId="Gary Sulliv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2645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C5F9F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4B4E"/>
    <w:rsid w:val="00266F06"/>
    <w:rsid w:val="00275BCF"/>
    <w:rsid w:val="00291E36"/>
    <w:rsid w:val="00292257"/>
    <w:rsid w:val="002A54E0"/>
    <w:rsid w:val="002B1595"/>
    <w:rsid w:val="002B191D"/>
    <w:rsid w:val="002C291F"/>
    <w:rsid w:val="002D0AF6"/>
    <w:rsid w:val="002D16A2"/>
    <w:rsid w:val="002F164D"/>
    <w:rsid w:val="002F664D"/>
    <w:rsid w:val="00301CA1"/>
    <w:rsid w:val="00306206"/>
    <w:rsid w:val="00317D85"/>
    <w:rsid w:val="0032372C"/>
    <w:rsid w:val="0032663C"/>
    <w:rsid w:val="00327C56"/>
    <w:rsid w:val="003315A1"/>
    <w:rsid w:val="003373EC"/>
    <w:rsid w:val="00342FF4"/>
    <w:rsid w:val="00346148"/>
    <w:rsid w:val="003669EA"/>
    <w:rsid w:val="003706CC"/>
    <w:rsid w:val="00375B12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2191"/>
    <w:rsid w:val="005C385F"/>
    <w:rsid w:val="005D35ED"/>
    <w:rsid w:val="005E1AC6"/>
    <w:rsid w:val="005F6F1B"/>
    <w:rsid w:val="00612DC5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377FE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D1181"/>
    <w:rsid w:val="007D2DCA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300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3FD9"/>
    <w:rsid w:val="0098551D"/>
    <w:rsid w:val="0099518F"/>
    <w:rsid w:val="009A523D"/>
    <w:rsid w:val="009B02A1"/>
    <w:rsid w:val="009B24FC"/>
    <w:rsid w:val="009C01FD"/>
    <w:rsid w:val="009E15A9"/>
    <w:rsid w:val="009F176F"/>
    <w:rsid w:val="009F47A7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1DB8"/>
    <w:rsid w:val="00AA6E84"/>
    <w:rsid w:val="00AC7BD6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55D83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4BED"/>
    <w:rsid w:val="00E262D4"/>
    <w:rsid w:val="00E36250"/>
    <w:rsid w:val="00E410C8"/>
    <w:rsid w:val="00E54511"/>
    <w:rsid w:val="00E61DAC"/>
    <w:rsid w:val="00E72B80"/>
    <w:rsid w:val="00E75FE3"/>
    <w:rsid w:val="00E81ADC"/>
    <w:rsid w:val="00E86C4C"/>
    <w:rsid w:val="00E907A3"/>
    <w:rsid w:val="00EA5AE0"/>
    <w:rsid w:val="00EB7AB1"/>
    <w:rsid w:val="00EE7CD8"/>
    <w:rsid w:val="00EF2E61"/>
    <w:rsid w:val="00EF48CC"/>
    <w:rsid w:val="00EF75D4"/>
    <w:rsid w:val="00EF77AB"/>
    <w:rsid w:val="00F00801"/>
    <w:rsid w:val="00F21382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Definition">
    <w:name w:val="Definition"/>
    <w:basedOn w:val="Normal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overflowPunct/>
      <w:autoSpaceDE/>
      <w:autoSpaceDN/>
      <w:adjustRightInd/>
      <w:spacing w:before="0" w:after="240" w:line="230" w:lineRule="atLeast"/>
      <w:textAlignment w:val="auto"/>
    </w:pPr>
    <w:rPr>
      <w:rFonts w:ascii="Cambria" w:eastAsia="Calibri" w:hAnsi="Cambria"/>
      <w:szCs w:val="22"/>
      <w:lang w:val="en-GB"/>
    </w:rPr>
  </w:style>
  <w:style w:type="paragraph" w:customStyle="1" w:styleId="Terms">
    <w:name w:val="Term(s)"/>
    <w:basedOn w:val="Normal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suppressAutoHyphens/>
      <w:overflowPunct/>
      <w:autoSpaceDE/>
      <w:autoSpaceDN/>
      <w:adjustRightInd/>
      <w:spacing w:before="0" w:line="240" w:lineRule="atLeast"/>
      <w:jc w:val="left"/>
      <w:textAlignment w:val="auto"/>
    </w:pPr>
    <w:rPr>
      <w:rFonts w:ascii="Cambria" w:eastAsia="Calibri" w:hAnsi="Cambria"/>
      <w:b/>
      <w:szCs w:val="22"/>
      <w:lang w:val="en-GB"/>
    </w:rPr>
  </w:style>
  <w:style w:type="paragraph" w:customStyle="1" w:styleId="TermNum">
    <w:name w:val="TermNum"/>
    <w:basedOn w:val="Normal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overflowPunct/>
      <w:autoSpaceDE/>
      <w:autoSpaceDN/>
      <w:adjustRightInd/>
      <w:spacing w:before="0" w:line="240" w:lineRule="atLeast"/>
      <w:textAlignment w:val="auto"/>
    </w:pPr>
    <w:rPr>
      <w:rFonts w:ascii="Cambria" w:eastAsia="Calibri" w:hAnsi="Cambria"/>
      <w:b/>
      <w:szCs w:val="22"/>
      <w:lang w:val="en-GB"/>
    </w:rPr>
  </w:style>
  <w:style w:type="paragraph" w:customStyle="1" w:styleId="ForewordText">
    <w:name w:val="Foreword Text"/>
    <w:basedOn w:val="Normal"/>
    <w:link w:val="ForewordTextChar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overflowPunct/>
      <w:autoSpaceDE/>
      <w:autoSpaceDN/>
      <w:adjustRightInd/>
      <w:spacing w:before="0" w:after="240" w:line="240" w:lineRule="atLeast"/>
      <w:textAlignment w:val="auto"/>
    </w:pPr>
    <w:rPr>
      <w:rFonts w:ascii="Cambria" w:eastAsia="Calibri" w:hAnsi="Cambria"/>
      <w:szCs w:val="22"/>
      <w:lang w:val="en-GB"/>
    </w:rPr>
  </w:style>
  <w:style w:type="character" w:customStyle="1" w:styleId="ForewordTextChar">
    <w:name w:val="Foreword Text Char"/>
    <w:basedOn w:val="DefaultParagraphFont"/>
    <w:link w:val="ForewordText"/>
    <w:rsid w:val="00264B4E"/>
    <w:rPr>
      <w:rFonts w:ascii="Cambria" w:eastAsia="Calibri" w:hAnsi="Cambria"/>
      <w:sz w:val="22"/>
      <w:szCs w:val="22"/>
      <w:lang w:val="en-GB"/>
    </w:rPr>
  </w:style>
  <w:style w:type="paragraph" w:customStyle="1" w:styleId="Note">
    <w:name w:val="Note"/>
    <w:basedOn w:val="Normal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965"/>
      </w:tabs>
      <w:overflowPunct/>
      <w:autoSpaceDE/>
      <w:autoSpaceDN/>
      <w:adjustRightInd/>
      <w:spacing w:before="0" w:after="240" w:line="220" w:lineRule="atLeast"/>
      <w:textAlignment w:val="auto"/>
    </w:pPr>
    <w:rPr>
      <w:rFonts w:ascii="Cambria" w:eastAsia="Calibri" w:hAnsi="Cambria"/>
      <w:sz w:val="20"/>
      <w:szCs w:val="22"/>
      <w:lang w:val="en-GB"/>
    </w:rPr>
  </w:style>
  <w:style w:type="character" w:customStyle="1" w:styleId="stddocNumber">
    <w:name w:val="std_docNumber"/>
    <w:rsid w:val="00264B4E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publisher">
    <w:name w:val="std_publisher"/>
    <w:rsid w:val="00264B4E"/>
    <w:rPr>
      <w:rFonts w:ascii="Cambria" w:hAnsi="Cambria"/>
      <w:bdr w:val="none" w:sz="0" w:space="0" w:color="auto"/>
      <w:shd w:val="clear" w:color="auto" w:fill="C6D9F1"/>
    </w:rPr>
  </w:style>
  <w:style w:type="character" w:customStyle="1" w:styleId="stddocPartNumber">
    <w:name w:val="std_docPartNumber"/>
    <w:rsid w:val="00264B4E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documentType">
    <w:name w:val="std_documentType"/>
    <w:rsid w:val="00264B4E"/>
    <w:rPr>
      <w:rFonts w:ascii="Cambria" w:hAnsi="Cambria"/>
      <w:bdr w:val="none" w:sz="0" w:space="0" w:color="auto"/>
      <w:shd w:val="clear" w:color="auto" w:fill="7DE1DF"/>
    </w:rPr>
  </w:style>
  <w:style w:type="character" w:customStyle="1" w:styleId="stdsection">
    <w:name w:val="std_section"/>
    <w:rsid w:val="00264B4E"/>
    <w:rPr>
      <w:rFonts w:ascii="Cambria" w:hAnsi="Cambria"/>
      <w:bdr w:val="none" w:sz="0" w:space="0" w:color="auto"/>
      <w:shd w:val="clear" w:color="auto" w:fill="E5DFEC"/>
    </w:rPr>
  </w:style>
  <w:style w:type="character" w:customStyle="1" w:styleId="stdyear">
    <w:name w:val="std_year"/>
    <w:rsid w:val="00264B4E"/>
    <w:rPr>
      <w:rFonts w:ascii="Cambria" w:hAnsi="Cambria"/>
      <w:bdr w:val="none" w:sz="0" w:space="0" w:color="auto"/>
      <w:shd w:val="clear" w:color="auto" w:fill="DAEEF3"/>
    </w:rPr>
  </w:style>
  <w:style w:type="paragraph" w:customStyle="1" w:styleId="Tablebody-">
    <w:name w:val="Table body (-)"/>
    <w:basedOn w:val="Normal"/>
    <w:link w:val="Tablebody-Char"/>
    <w:rsid w:val="00264B4E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overflowPunct/>
      <w:autoSpaceDE/>
      <w:autoSpaceDN/>
      <w:adjustRightInd/>
      <w:spacing w:before="60" w:after="60" w:line="210" w:lineRule="atLeast"/>
      <w:jc w:val="left"/>
      <w:textAlignment w:val="auto"/>
    </w:pPr>
    <w:rPr>
      <w:rFonts w:ascii="Cambria" w:eastAsia="Calibri" w:hAnsi="Cambria"/>
      <w:sz w:val="18"/>
      <w:szCs w:val="22"/>
      <w:lang w:val="en-GB"/>
    </w:rPr>
  </w:style>
  <w:style w:type="character" w:customStyle="1" w:styleId="Tablebody-Char">
    <w:name w:val="Table body (-) Char"/>
    <w:basedOn w:val="DefaultParagraphFont"/>
    <w:link w:val="Tablebody-"/>
    <w:rsid w:val="00264B4E"/>
    <w:rPr>
      <w:rFonts w:ascii="Cambria" w:eastAsia="Calibri" w:hAnsi="Cambria"/>
      <w:sz w:val="18"/>
      <w:szCs w:val="22"/>
      <w:lang w:val="en-GB"/>
    </w:rPr>
  </w:style>
  <w:style w:type="character" w:customStyle="1" w:styleId="stddocTitle">
    <w:name w:val="std_docTitle"/>
    <w:rsid w:val="00E24BED"/>
    <w:rPr>
      <w:rFonts w:ascii="Cambria" w:hAnsi="Cambria"/>
      <w:i/>
      <w:bdr w:val="none" w:sz="0" w:space="0" w:color="auto"/>
      <w:shd w:val="clear" w:color="auto" w:fill="FDE9D9"/>
    </w:rPr>
  </w:style>
  <w:style w:type="character" w:customStyle="1" w:styleId="stdsuppl">
    <w:name w:val="std_suppl"/>
    <w:rsid w:val="00E24BED"/>
    <w:rPr>
      <w:rFonts w:ascii="Cambria" w:hAnsi="Cambria"/>
      <w:bdr w:val="none" w:sz="0" w:space="0" w:color="auto"/>
      <w:shd w:val="clear" w:color="auto" w:fill="F6FBB5"/>
    </w:rPr>
  </w:style>
  <w:style w:type="character" w:styleId="UnresolvedMention">
    <w:name w:val="Unresolved Mention"/>
    <w:basedOn w:val="DefaultParagraphFont"/>
    <w:uiPriority w:val="99"/>
    <w:semiHidden/>
    <w:unhideWhenUsed/>
    <w:rsid w:val="00E24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4140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28</cp:revision>
  <cp:lastPrinted>1900-01-01T08:00:00Z</cp:lastPrinted>
  <dcterms:created xsi:type="dcterms:W3CDTF">2018-08-09T13:59:00Z</dcterms:created>
  <dcterms:modified xsi:type="dcterms:W3CDTF">2020-10-07T07:04:00Z</dcterms:modified>
</cp:coreProperties>
</file>