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408"/>
        <w:gridCol w:w="3168"/>
      </w:tblGrid>
      <w:tr w:rsidR="00E61DAC" w:rsidRPr="007E3C52" w14:paraId="17FEDF51" w14:textId="77777777">
        <w:tc>
          <w:tcPr>
            <w:tcW w:w="6408" w:type="dxa"/>
          </w:tcPr>
          <w:p w14:paraId="01A3D8CE" w14:textId="77777777" w:rsidR="006C5D39" w:rsidRPr="005565CD" w:rsidRDefault="005741C3" w:rsidP="00C97D78">
            <w:pPr>
              <w:tabs>
                <w:tab w:val="left" w:pos="7200"/>
              </w:tabs>
              <w:spacing w:before="0"/>
              <w:rPr>
                <w:b/>
                <w:szCs w:val="22"/>
                <w:lang w:val="en-CA"/>
              </w:rPr>
            </w:pPr>
            <w:r w:rsidRPr="007E3C52">
              <w:rPr>
                <w:b/>
                <w:noProof/>
                <w:szCs w:val="22"/>
                <w:lang w:val="en-CA" w:eastAsia="zh-CN"/>
              </w:rPr>
              <mc:AlternateContent>
                <mc:Choice Requires="wpg">
                  <w:drawing>
                    <wp:anchor distT="0" distB="0" distL="114300" distR="114300" simplePos="0" relativeHeight="251656704" behindDoc="0" locked="0" layoutInCell="1" allowOverlap="1" wp14:anchorId="673A1FB4" wp14:editId="3BDF39E5">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23A85BCA"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a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565CD">
              <w:rPr>
                <w:b/>
                <w:noProof/>
                <w:szCs w:val="22"/>
                <w:lang w:val="en-CA" w:eastAsia="zh-CN"/>
              </w:rPr>
              <w:drawing>
                <wp:anchor distT="0" distB="0" distL="114300" distR="114300" simplePos="0" relativeHeight="251658752" behindDoc="0" locked="0" layoutInCell="1" allowOverlap="1" wp14:anchorId="7DBCE98B" wp14:editId="53587427">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65CD">
              <w:rPr>
                <w:b/>
                <w:noProof/>
                <w:szCs w:val="22"/>
                <w:lang w:val="en-CA" w:eastAsia="zh-CN"/>
              </w:rPr>
              <w:drawing>
                <wp:anchor distT="0" distB="0" distL="114300" distR="114300" simplePos="0" relativeHeight="251657728" behindDoc="0" locked="0" layoutInCell="1" allowOverlap="1" wp14:anchorId="036CE359" wp14:editId="035A8562">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7E3C52">
              <w:rPr>
                <w:b/>
                <w:szCs w:val="22"/>
                <w:lang w:val="en-CA"/>
              </w:rPr>
              <w:t xml:space="preserve">Joint </w:t>
            </w:r>
            <w:r w:rsidR="006C5D39" w:rsidRPr="005565CD">
              <w:rPr>
                <w:b/>
                <w:szCs w:val="22"/>
                <w:lang w:val="en-CA"/>
              </w:rPr>
              <w:t>Collaborative</w:t>
            </w:r>
            <w:r w:rsidR="00E61DAC" w:rsidRPr="005565CD">
              <w:rPr>
                <w:b/>
                <w:szCs w:val="22"/>
                <w:lang w:val="en-CA"/>
              </w:rPr>
              <w:t xml:space="preserve"> Team </w:t>
            </w:r>
            <w:r w:rsidR="006C5D39" w:rsidRPr="005565CD">
              <w:rPr>
                <w:b/>
                <w:szCs w:val="22"/>
                <w:lang w:val="en-CA"/>
              </w:rPr>
              <w:t>on Video Coding (JCT-VC)</w:t>
            </w:r>
          </w:p>
          <w:p w14:paraId="05C0F94F" w14:textId="77777777" w:rsidR="00E61DAC" w:rsidRPr="005565CD" w:rsidRDefault="00E54511" w:rsidP="00C97D78">
            <w:pPr>
              <w:tabs>
                <w:tab w:val="left" w:pos="7200"/>
              </w:tabs>
              <w:spacing w:before="0"/>
              <w:rPr>
                <w:b/>
                <w:szCs w:val="22"/>
                <w:lang w:val="en-CA"/>
              </w:rPr>
            </w:pPr>
            <w:r w:rsidRPr="005565CD">
              <w:rPr>
                <w:b/>
                <w:szCs w:val="22"/>
                <w:lang w:val="en-CA"/>
              </w:rPr>
              <w:t xml:space="preserve">of </w:t>
            </w:r>
            <w:r w:rsidR="007F1F8B" w:rsidRPr="005565CD">
              <w:rPr>
                <w:b/>
                <w:szCs w:val="22"/>
                <w:lang w:val="en-CA"/>
              </w:rPr>
              <w:t>ITU-T SG</w:t>
            </w:r>
            <w:r w:rsidR="005E1AC6" w:rsidRPr="005565CD">
              <w:rPr>
                <w:b/>
                <w:szCs w:val="22"/>
                <w:lang w:val="en-CA"/>
              </w:rPr>
              <w:t> </w:t>
            </w:r>
            <w:r w:rsidR="007F1F8B" w:rsidRPr="005565CD">
              <w:rPr>
                <w:b/>
                <w:szCs w:val="22"/>
                <w:lang w:val="en-CA"/>
              </w:rPr>
              <w:t>16 WP</w:t>
            </w:r>
            <w:r w:rsidR="005E1AC6" w:rsidRPr="005565CD">
              <w:rPr>
                <w:b/>
                <w:szCs w:val="22"/>
                <w:lang w:val="en-CA"/>
              </w:rPr>
              <w:t> </w:t>
            </w:r>
            <w:r w:rsidR="007F1F8B" w:rsidRPr="005565CD">
              <w:rPr>
                <w:b/>
                <w:szCs w:val="22"/>
                <w:lang w:val="en-CA"/>
              </w:rPr>
              <w:t>3 and ISO/IEC JTC</w:t>
            </w:r>
            <w:r w:rsidR="005E1AC6" w:rsidRPr="005565CD">
              <w:rPr>
                <w:b/>
                <w:szCs w:val="22"/>
                <w:lang w:val="en-CA"/>
              </w:rPr>
              <w:t> </w:t>
            </w:r>
            <w:r w:rsidR="007F1F8B" w:rsidRPr="005565CD">
              <w:rPr>
                <w:b/>
                <w:szCs w:val="22"/>
                <w:lang w:val="en-CA"/>
              </w:rPr>
              <w:t>1/SC</w:t>
            </w:r>
            <w:r w:rsidR="005E1AC6" w:rsidRPr="005565CD">
              <w:rPr>
                <w:b/>
                <w:szCs w:val="22"/>
                <w:lang w:val="en-CA"/>
              </w:rPr>
              <w:t> </w:t>
            </w:r>
            <w:r w:rsidR="007F1F8B" w:rsidRPr="005565CD">
              <w:rPr>
                <w:b/>
                <w:szCs w:val="22"/>
                <w:lang w:val="en-CA"/>
              </w:rPr>
              <w:t>29/WG</w:t>
            </w:r>
            <w:r w:rsidR="005E1AC6" w:rsidRPr="005565CD">
              <w:rPr>
                <w:b/>
                <w:szCs w:val="22"/>
                <w:lang w:val="en-CA"/>
              </w:rPr>
              <w:t> </w:t>
            </w:r>
            <w:r w:rsidR="007F1F8B" w:rsidRPr="005565CD">
              <w:rPr>
                <w:b/>
                <w:szCs w:val="22"/>
                <w:lang w:val="en-CA"/>
              </w:rPr>
              <w:t>11</w:t>
            </w:r>
          </w:p>
          <w:p w14:paraId="5728EE17" w14:textId="1C460F54" w:rsidR="00E61DAC" w:rsidRPr="005565CD" w:rsidRDefault="00174D81" w:rsidP="001452D1">
            <w:pPr>
              <w:tabs>
                <w:tab w:val="left" w:pos="7200"/>
              </w:tabs>
              <w:spacing w:before="0"/>
              <w:rPr>
                <w:b/>
                <w:szCs w:val="22"/>
                <w:lang w:val="en-CA"/>
              </w:rPr>
            </w:pPr>
            <w:r w:rsidRPr="005565CD">
              <w:rPr>
                <w:lang w:val="en-CA"/>
              </w:rPr>
              <w:t>40th Meeting: by teleconference, 24 June – 1 July 2020</w:t>
            </w:r>
          </w:p>
        </w:tc>
        <w:tc>
          <w:tcPr>
            <w:tcW w:w="3168" w:type="dxa"/>
          </w:tcPr>
          <w:p w14:paraId="5842DC00" w14:textId="6CB7AE5D" w:rsidR="008A4B4C" w:rsidRPr="005565CD" w:rsidRDefault="00E61DAC" w:rsidP="00486366">
            <w:pPr>
              <w:tabs>
                <w:tab w:val="left" w:pos="7200"/>
              </w:tabs>
              <w:rPr>
                <w:u w:val="single"/>
                <w:lang w:val="en-CA"/>
              </w:rPr>
            </w:pPr>
            <w:r w:rsidRPr="005565CD">
              <w:rPr>
                <w:lang w:val="en-CA"/>
              </w:rPr>
              <w:t>Document</w:t>
            </w:r>
            <w:r w:rsidR="006C5D39" w:rsidRPr="005565CD">
              <w:rPr>
                <w:lang w:val="en-CA"/>
              </w:rPr>
              <w:t>: JC</w:t>
            </w:r>
            <w:r w:rsidRPr="005565CD">
              <w:rPr>
                <w:lang w:val="en-CA"/>
              </w:rPr>
              <w:t>T</w:t>
            </w:r>
            <w:r w:rsidR="006C5D39" w:rsidRPr="005565CD">
              <w:rPr>
                <w:lang w:val="en-CA"/>
              </w:rPr>
              <w:t>VC</w:t>
            </w:r>
            <w:r w:rsidRPr="005565CD">
              <w:rPr>
                <w:lang w:val="en-CA"/>
              </w:rPr>
              <w:t>-</w:t>
            </w:r>
            <w:r w:rsidR="00975472" w:rsidRPr="005565CD">
              <w:rPr>
                <w:lang w:val="en-CA"/>
              </w:rPr>
              <w:t>A</w:t>
            </w:r>
            <w:r w:rsidR="00174D81" w:rsidRPr="005565CD">
              <w:rPr>
                <w:lang w:val="en-CA"/>
              </w:rPr>
              <w:t>N</w:t>
            </w:r>
            <w:r w:rsidR="00B0009C" w:rsidRPr="005565CD">
              <w:rPr>
                <w:lang w:val="en-CA"/>
              </w:rPr>
              <w:t>1</w:t>
            </w:r>
            <w:r w:rsidR="00316072" w:rsidRPr="005565CD">
              <w:rPr>
                <w:lang w:val="en-CA"/>
              </w:rPr>
              <w:t>00</w:t>
            </w:r>
            <w:r w:rsidR="00B0009C" w:rsidRPr="005565CD">
              <w:rPr>
                <w:lang w:val="en-CA"/>
              </w:rPr>
              <w:t>4</w:t>
            </w:r>
            <w:r w:rsidR="002C091F" w:rsidRPr="005565CD">
              <w:rPr>
                <w:lang w:val="en-CA"/>
              </w:rPr>
              <w:t>-v</w:t>
            </w:r>
            <w:r w:rsidR="00174D81" w:rsidRPr="005565CD">
              <w:rPr>
                <w:lang w:val="en-CA"/>
              </w:rPr>
              <w:t>1</w:t>
            </w:r>
          </w:p>
        </w:tc>
      </w:tr>
    </w:tbl>
    <w:p w14:paraId="27C9EECF" w14:textId="77777777" w:rsidR="00E61DAC" w:rsidRPr="007E3C52"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7E3C52" w14:paraId="54EB5DAF" w14:textId="77777777">
        <w:tc>
          <w:tcPr>
            <w:tcW w:w="1458" w:type="dxa"/>
          </w:tcPr>
          <w:p w14:paraId="08DB4083" w14:textId="77777777" w:rsidR="00E61DAC" w:rsidRPr="00204C6F" w:rsidRDefault="00E61DAC">
            <w:pPr>
              <w:spacing w:before="60" w:after="60"/>
              <w:rPr>
                <w:i/>
                <w:szCs w:val="22"/>
                <w:lang w:val="en-CA"/>
              </w:rPr>
            </w:pPr>
            <w:r w:rsidRPr="00204C6F">
              <w:rPr>
                <w:i/>
                <w:szCs w:val="22"/>
                <w:lang w:val="en-CA"/>
              </w:rPr>
              <w:t>Title:</w:t>
            </w:r>
          </w:p>
        </w:tc>
        <w:tc>
          <w:tcPr>
            <w:tcW w:w="8118" w:type="dxa"/>
            <w:gridSpan w:val="3"/>
          </w:tcPr>
          <w:p w14:paraId="5E4695BD" w14:textId="5325494B" w:rsidR="00E61DAC" w:rsidRPr="007E3C52" w:rsidRDefault="00B0009C" w:rsidP="00B0009C">
            <w:pPr>
              <w:spacing w:before="60" w:after="60"/>
              <w:rPr>
                <w:b/>
                <w:szCs w:val="22"/>
                <w:lang w:val="en-CA"/>
                <w:rPrChange w:id="0" w:author="Ye-Kui Wang (d00)" w:date="2020-09-23T16:55:00Z">
                  <w:rPr>
                    <w:b/>
                    <w:szCs w:val="22"/>
                    <w:lang w:val="en-CA"/>
                  </w:rPr>
                </w:rPrChange>
              </w:rPr>
            </w:pPr>
            <w:r w:rsidRPr="007E3C52">
              <w:rPr>
                <w:b/>
                <w:szCs w:val="22"/>
                <w:lang w:val="en-CA"/>
                <w:rPrChange w:id="1" w:author="Ye-Kui Wang (d00)" w:date="2020-09-23T16:55:00Z">
                  <w:rPr>
                    <w:b/>
                    <w:szCs w:val="22"/>
                    <w:lang w:val="en-CA"/>
                  </w:rPr>
                </w:rPrChange>
              </w:rPr>
              <w:t>Errata report items for HEVC, AVC, Video CICP</w:t>
            </w:r>
            <w:r w:rsidR="00174D81" w:rsidRPr="007E3C52">
              <w:rPr>
                <w:b/>
                <w:szCs w:val="22"/>
                <w:lang w:val="en-CA"/>
                <w:rPrChange w:id="2" w:author="Ye-Kui Wang (d00)" w:date="2020-09-23T16:55:00Z">
                  <w:rPr>
                    <w:b/>
                    <w:szCs w:val="22"/>
                    <w:lang w:val="en-CA"/>
                  </w:rPr>
                </w:rPrChange>
              </w:rPr>
              <w:t>,</w:t>
            </w:r>
            <w:r w:rsidR="008E22C8" w:rsidRPr="007E3C52">
              <w:rPr>
                <w:b/>
                <w:szCs w:val="22"/>
                <w:lang w:val="en-CA"/>
                <w:rPrChange w:id="3" w:author="Ye-Kui Wang (d00)" w:date="2020-09-23T16:55:00Z">
                  <w:rPr>
                    <w:b/>
                    <w:szCs w:val="22"/>
                    <w:lang w:val="en-CA"/>
                  </w:rPr>
                </w:rPrChange>
              </w:rPr>
              <w:t xml:space="preserve"> and </w:t>
            </w:r>
            <w:r w:rsidR="00F321A0" w:rsidRPr="007E3C52">
              <w:rPr>
                <w:b/>
                <w:szCs w:val="22"/>
                <w:lang w:val="en-CA"/>
                <w:rPrChange w:id="4" w:author="Ye-Kui Wang (d00)" w:date="2020-09-23T16:55:00Z">
                  <w:rPr>
                    <w:b/>
                    <w:szCs w:val="22"/>
                    <w:lang w:val="en-CA"/>
                  </w:rPr>
                </w:rPrChange>
              </w:rPr>
              <w:t>C</w:t>
            </w:r>
            <w:r w:rsidR="00174D81" w:rsidRPr="007E3C52">
              <w:rPr>
                <w:b/>
                <w:szCs w:val="22"/>
                <w:lang w:val="en-CA"/>
                <w:rPrChange w:id="5" w:author="Ye-Kui Wang (d00)" w:date="2020-09-23T16:55:00Z">
                  <w:rPr>
                    <w:b/>
                    <w:szCs w:val="22"/>
                    <w:lang w:val="en-CA"/>
                  </w:rPr>
                </w:rPrChange>
              </w:rPr>
              <w:t>P</w:t>
            </w:r>
            <w:r w:rsidR="008E22C8" w:rsidRPr="007E3C52">
              <w:rPr>
                <w:b/>
                <w:szCs w:val="22"/>
                <w:lang w:val="en-CA"/>
                <w:rPrChange w:id="6" w:author="Ye-Kui Wang (d00)" w:date="2020-09-23T16:55:00Z">
                  <w:rPr>
                    <w:b/>
                    <w:szCs w:val="22"/>
                    <w:lang w:val="en-CA"/>
                  </w:rPr>
                </w:rPrChange>
              </w:rPr>
              <w:t xml:space="preserve"> </w:t>
            </w:r>
            <w:r w:rsidR="00F321A0" w:rsidRPr="007E3C52">
              <w:rPr>
                <w:b/>
                <w:szCs w:val="22"/>
                <w:lang w:val="en-CA"/>
                <w:rPrChange w:id="7" w:author="Ye-Kui Wang (d00)" w:date="2020-09-23T16:55:00Z">
                  <w:rPr>
                    <w:b/>
                    <w:szCs w:val="22"/>
                    <w:lang w:val="en-CA"/>
                  </w:rPr>
                </w:rPrChange>
              </w:rPr>
              <w:t>U</w:t>
            </w:r>
            <w:r w:rsidR="008E22C8" w:rsidRPr="007E3C52">
              <w:rPr>
                <w:b/>
                <w:szCs w:val="22"/>
                <w:lang w:val="en-CA"/>
                <w:rPrChange w:id="8" w:author="Ye-Kui Wang (d00)" w:date="2020-09-23T16:55:00Z">
                  <w:rPr>
                    <w:b/>
                    <w:szCs w:val="22"/>
                    <w:lang w:val="en-CA"/>
                  </w:rPr>
                </w:rPrChange>
              </w:rPr>
              <w:t>sage T</w:t>
            </w:r>
            <w:r w:rsidR="00174D81" w:rsidRPr="007E3C52">
              <w:rPr>
                <w:b/>
                <w:szCs w:val="22"/>
                <w:lang w:val="en-CA"/>
                <w:rPrChange w:id="9" w:author="Ye-Kui Wang (d00)" w:date="2020-09-23T16:55:00Z">
                  <w:rPr>
                    <w:b/>
                    <w:szCs w:val="22"/>
                    <w:lang w:val="en-CA"/>
                  </w:rPr>
                </w:rPrChange>
              </w:rPr>
              <w:t>R</w:t>
            </w:r>
          </w:p>
        </w:tc>
      </w:tr>
      <w:tr w:rsidR="00E61DAC" w:rsidRPr="007E3C52" w14:paraId="7C356AE5" w14:textId="77777777">
        <w:tc>
          <w:tcPr>
            <w:tcW w:w="1458" w:type="dxa"/>
          </w:tcPr>
          <w:p w14:paraId="6475DD3C" w14:textId="77777777" w:rsidR="00E61DAC" w:rsidRPr="00960032" w:rsidRDefault="00E61DAC">
            <w:pPr>
              <w:spacing w:before="60" w:after="60"/>
              <w:rPr>
                <w:i/>
                <w:szCs w:val="22"/>
                <w:lang w:val="en-CA"/>
              </w:rPr>
            </w:pPr>
            <w:r w:rsidRPr="007E3C52">
              <w:rPr>
                <w:i/>
                <w:szCs w:val="22"/>
                <w:lang w:val="en-CA"/>
              </w:rPr>
              <w:t>Status:</w:t>
            </w:r>
          </w:p>
        </w:tc>
        <w:tc>
          <w:tcPr>
            <w:tcW w:w="8118" w:type="dxa"/>
            <w:gridSpan w:val="3"/>
          </w:tcPr>
          <w:p w14:paraId="18B53EC3" w14:textId="7DE3D32F" w:rsidR="00E61DAC" w:rsidRPr="007E3C52" w:rsidRDefault="00B0009C" w:rsidP="00B0009C">
            <w:pPr>
              <w:spacing w:before="60" w:after="60"/>
              <w:rPr>
                <w:szCs w:val="22"/>
                <w:lang w:val="en-CA"/>
                <w:rPrChange w:id="10" w:author="Ye-Kui Wang (d00)" w:date="2020-09-23T16:55:00Z">
                  <w:rPr>
                    <w:szCs w:val="22"/>
                    <w:lang w:val="en-CA"/>
                  </w:rPr>
                </w:rPrChange>
              </w:rPr>
            </w:pPr>
            <w:r w:rsidRPr="00204C6F">
              <w:rPr>
                <w:szCs w:val="22"/>
                <w:lang w:val="en-CA"/>
              </w:rPr>
              <w:t>Output d</w:t>
            </w:r>
            <w:r w:rsidR="00E61DAC" w:rsidRPr="00204C6F">
              <w:rPr>
                <w:szCs w:val="22"/>
                <w:lang w:val="en-CA"/>
              </w:rPr>
              <w:t xml:space="preserve">ocument </w:t>
            </w:r>
            <w:r w:rsidRPr="007E3C52">
              <w:rPr>
                <w:szCs w:val="22"/>
                <w:lang w:val="en-CA"/>
                <w:rPrChange w:id="11" w:author="Ye-Kui Wang (d00)" w:date="2020-09-23T16:55:00Z">
                  <w:rPr>
                    <w:szCs w:val="22"/>
                    <w:lang w:val="en-CA"/>
                  </w:rPr>
                </w:rPrChange>
              </w:rPr>
              <w:t xml:space="preserve">approved by </w:t>
            </w:r>
            <w:r w:rsidR="00AE341B" w:rsidRPr="007E3C52">
              <w:rPr>
                <w:szCs w:val="22"/>
                <w:lang w:val="en-CA"/>
                <w:rPrChange w:id="12" w:author="Ye-Kui Wang (d00)" w:date="2020-09-23T16:55:00Z">
                  <w:rPr>
                    <w:szCs w:val="22"/>
                    <w:lang w:val="en-CA"/>
                  </w:rPr>
                </w:rPrChange>
              </w:rPr>
              <w:t>JCT-VC</w:t>
            </w:r>
          </w:p>
        </w:tc>
      </w:tr>
      <w:tr w:rsidR="00E61DAC" w:rsidRPr="007E3C52" w14:paraId="42CA9AFB" w14:textId="77777777">
        <w:tc>
          <w:tcPr>
            <w:tcW w:w="1458" w:type="dxa"/>
          </w:tcPr>
          <w:p w14:paraId="2852CBE7" w14:textId="77777777" w:rsidR="00E61DAC" w:rsidRPr="00960032" w:rsidRDefault="00E61DAC">
            <w:pPr>
              <w:spacing w:before="60" w:after="60"/>
              <w:rPr>
                <w:i/>
                <w:szCs w:val="22"/>
                <w:lang w:val="en-CA"/>
              </w:rPr>
            </w:pPr>
            <w:r w:rsidRPr="007E3C52">
              <w:rPr>
                <w:i/>
                <w:szCs w:val="22"/>
                <w:lang w:val="en-CA"/>
              </w:rPr>
              <w:t>Purpose:</w:t>
            </w:r>
          </w:p>
        </w:tc>
        <w:tc>
          <w:tcPr>
            <w:tcW w:w="8118" w:type="dxa"/>
            <w:gridSpan w:val="3"/>
          </w:tcPr>
          <w:p w14:paraId="0B652860" w14:textId="73D23DCB" w:rsidR="00E61DAC" w:rsidRPr="00204C6F" w:rsidRDefault="00B0009C" w:rsidP="00B0009C">
            <w:pPr>
              <w:spacing w:before="60" w:after="60"/>
              <w:rPr>
                <w:szCs w:val="22"/>
                <w:lang w:val="en-CA"/>
              </w:rPr>
            </w:pPr>
            <w:r w:rsidRPr="00204C6F">
              <w:rPr>
                <w:szCs w:val="22"/>
                <w:lang w:val="en-CA"/>
              </w:rPr>
              <w:t>Errata report</w:t>
            </w:r>
          </w:p>
        </w:tc>
      </w:tr>
      <w:tr w:rsidR="00E61DAC" w:rsidRPr="007E3C52" w14:paraId="406CE389" w14:textId="77777777">
        <w:tc>
          <w:tcPr>
            <w:tcW w:w="1458" w:type="dxa"/>
          </w:tcPr>
          <w:p w14:paraId="71A85A2F" w14:textId="77777777" w:rsidR="00E61DAC" w:rsidRPr="00204C6F" w:rsidRDefault="00E61DAC">
            <w:pPr>
              <w:spacing w:before="60" w:after="60"/>
              <w:rPr>
                <w:i/>
                <w:szCs w:val="22"/>
                <w:lang w:val="en-CA"/>
              </w:rPr>
            </w:pPr>
            <w:r w:rsidRPr="007E3C52">
              <w:rPr>
                <w:i/>
                <w:szCs w:val="22"/>
                <w:lang w:val="en-CA"/>
              </w:rPr>
              <w:t>Author(s) or</w:t>
            </w:r>
            <w:r w:rsidRPr="007E3C52">
              <w:rPr>
                <w:i/>
                <w:szCs w:val="22"/>
                <w:lang w:val="en-CA"/>
              </w:rPr>
              <w:br/>
              <w:t>Contact(s):</w:t>
            </w:r>
          </w:p>
        </w:tc>
        <w:tc>
          <w:tcPr>
            <w:tcW w:w="4050" w:type="dxa"/>
          </w:tcPr>
          <w:p w14:paraId="44D5E9B9" w14:textId="2A38DDFD" w:rsidR="00B0009C" w:rsidRPr="007E3C52" w:rsidRDefault="00B0009C" w:rsidP="00B0009C">
            <w:pPr>
              <w:spacing w:before="60" w:after="60"/>
              <w:rPr>
                <w:b/>
                <w:szCs w:val="22"/>
                <w:lang w:val="en-CA"/>
                <w:rPrChange w:id="13" w:author="Ye-Kui Wang (d00)" w:date="2020-09-23T16:55:00Z">
                  <w:rPr>
                    <w:b/>
                    <w:szCs w:val="22"/>
                    <w:lang w:val="en-CA"/>
                  </w:rPr>
                </w:rPrChange>
              </w:rPr>
            </w:pPr>
            <w:r w:rsidRPr="007E3C52">
              <w:rPr>
                <w:b/>
                <w:szCs w:val="22"/>
                <w:lang w:val="en-CA"/>
                <w:rPrChange w:id="14" w:author="Ye-Kui Wang (d00)" w:date="2020-09-23T16:55:00Z">
                  <w:rPr>
                    <w:b/>
                    <w:szCs w:val="22"/>
                    <w:lang w:val="en-CA"/>
                  </w:rPr>
                </w:rPrChange>
              </w:rPr>
              <w:t>Gary Sullivan</w:t>
            </w:r>
          </w:p>
          <w:p w14:paraId="62A90242" w14:textId="417683F9" w:rsidR="008E22C8" w:rsidRPr="007E3C52" w:rsidRDefault="008E22C8" w:rsidP="00B0009C">
            <w:pPr>
              <w:spacing w:before="60" w:after="60"/>
              <w:rPr>
                <w:b/>
                <w:szCs w:val="22"/>
                <w:lang w:val="en-CA"/>
                <w:rPrChange w:id="15" w:author="Ye-Kui Wang (d00)" w:date="2020-09-23T16:55:00Z">
                  <w:rPr>
                    <w:b/>
                    <w:szCs w:val="22"/>
                    <w:lang w:val="en-CA"/>
                  </w:rPr>
                </w:rPrChange>
              </w:rPr>
            </w:pPr>
            <w:r w:rsidRPr="007E3C52">
              <w:rPr>
                <w:b/>
                <w:szCs w:val="22"/>
                <w:lang w:val="en-CA"/>
                <w:rPrChange w:id="16" w:author="Ye-Kui Wang (d00)" w:date="2020-09-23T16:55:00Z">
                  <w:rPr>
                    <w:b/>
                    <w:szCs w:val="22"/>
                    <w:lang w:val="en-CA"/>
                  </w:rPr>
                </w:rPrChange>
              </w:rPr>
              <w:t>Yasser Syed</w:t>
            </w:r>
          </w:p>
          <w:p w14:paraId="6298B675" w14:textId="2273417E" w:rsidR="00A45679" w:rsidRPr="007E3C52" w:rsidRDefault="00B0009C" w:rsidP="00B0009C">
            <w:pPr>
              <w:spacing w:before="60" w:after="60"/>
              <w:rPr>
                <w:szCs w:val="22"/>
                <w:lang w:val="en-CA"/>
                <w:rPrChange w:id="17" w:author="Ye-Kui Wang (d00)" w:date="2020-09-23T16:55:00Z">
                  <w:rPr>
                    <w:szCs w:val="22"/>
                    <w:lang w:val="en-CA"/>
                  </w:rPr>
                </w:rPrChange>
              </w:rPr>
            </w:pPr>
            <w:r w:rsidRPr="007E3C52">
              <w:rPr>
                <w:b/>
                <w:szCs w:val="22"/>
                <w:lang w:val="en-CA"/>
                <w:rPrChange w:id="18" w:author="Ye-Kui Wang (d00)" w:date="2020-09-23T16:55:00Z">
                  <w:rPr>
                    <w:b/>
                    <w:szCs w:val="22"/>
                    <w:lang w:val="en-CA"/>
                  </w:rPr>
                </w:rPrChange>
              </w:rPr>
              <w:t>Ye-Kui Wang</w:t>
            </w:r>
          </w:p>
        </w:tc>
        <w:tc>
          <w:tcPr>
            <w:tcW w:w="900" w:type="dxa"/>
          </w:tcPr>
          <w:p w14:paraId="179C8A3C" w14:textId="402EDEBC" w:rsidR="00E61DAC" w:rsidRPr="007E3C52" w:rsidRDefault="00E61DAC">
            <w:pPr>
              <w:spacing w:before="60" w:after="60"/>
              <w:rPr>
                <w:szCs w:val="22"/>
                <w:lang w:val="en-CA"/>
                <w:rPrChange w:id="19" w:author="Ye-Kui Wang (d00)" w:date="2020-09-23T16:55:00Z">
                  <w:rPr>
                    <w:szCs w:val="22"/>
                    <w:lang w:val="en-CA"/>
                  </w:rPr>
                </w:rPrChange>
              </w:rPr>
            </w:pPr>
            <w:r w:rsidRPr="007E3C52">
              <w:rPr>
                <w:szCs w:val="22"/>
                <w:lang w:val="en-CA"/>
                <w:rPrChange w:id="20" w:author="Ye-Kui Wang (d00)" w:date="2020-09-23T16:55:00Z">
                  <w:rPr>
                    <w:szCs w:val="22"/>
                    <w:lang w:val="en-CA"/>
                  </w:rPr>
                </w:rPrChange>
              </w:rPr>
              <w:t>Tel:</w:t>
            </w:r>
            <w:r w:rsidRPr="007E3C52">
              <w:rPr>
                <w:szCs w:val="22"/>
                <w:lang w:val="en-CA"/>
                <w:rPrChange w:id="21" w:author="Ye-Kui Wang (d00)" w:date="2020-09-23T16:55:00Z">
                  <w:rPr>
                    <w:szCs w:val="22"/>
                    <w:lang w:val="en-CA"/>
                  </w:rPr>
                </w:rPrChange>
              </w:rPr>
              <w:br/>
              <w:t>Email:</w:t>
            </w:r>
          </w:p>
        </w:tc>
        <w:tc>
          <w:tcPr>
            <w:tcW w:w="3168" w:type="dxa"/>
          </w:tcPr>
          <w:p w14:paraId="741EBDCA" w14:textId="20D7B7B4" w:rsidR="00B0009C" w:rsidRPr="007E3C52" w:rsidRDefault="00174D81" w:rsidP="001452D1">
            <w:pPr>
              <w:spacing w:before="60" w:after="60"/>
              <w:rPr>
                <w:szCs w:val="22"/>
                <w:lang w:val="en-CA"/>
              </w:rPr>
            </w:pPr>
            <w:hyperlink r:id="rId10" w:history="1">
              <w:r w:rsidR="00B0009C" w:rsidRPr="00204C6F">
                <w:rPr>
                  <w:rFonts w:eastAsia="SimSun"/>
                  <w:color w:val="0000FF"/>
                  <w:szCs w:val="22"/>
                  <w:u w:val="single"/>
                  <w:lang w:val="en-CA"/>
                </w:rPr>
                <w:t>garysull@miscrosoft.com</w:t>
              </w:r>
            </w:hyperlink>
          </w:p>
          <w:p w14:paraId="6D7B75C2" w14:textId="6C0C044D" w:rsidR="008E22C8" w:rsidRPr="007E3C52" w:rsidRDefault="00174D81" w:rsidP="008E22C8">
            <w:pPr>
              <w:spacing w:before="60" w:after="60"/>
              <w:rPr>
                <w:szCs w:val="22"/>
                <w:lang w:val="en-CA"/>
              </w:rPr>
            </w:pPr>
            <w:hyperlink r:id="rId11" w:history="1">
              <w:r w:rsidR="008E22C8" w:rsidRPr="00204C6F">
                <w:rPr>
                  <w:rStyle w:val="Hyperlink"/>
                  <w:szCs w:val="22"/>
                  <w:lang w:val="en-CA"/>
                </w:rPr>
                <w:t>yasser_syed@comcast.com</w:t>
              </w:r>
            </w:hyperlink>
          </w:p>
          <w:p w14:paraId="6B6FF091" w14:textId="310B33CF" w:rsidR="00FC4E3A" w:rsidRPr="007E3C52" w:rsidRDefault="00174D81" w:rsidP="001452D1">
            <w:pPr>
              <w:spacing w:before="60" w:after="60"/>
              <w:rPr>
                <w:szCs w:val="22"/>
                <w:lang w:val="en-CA"/>
              </w:rPr>
            </w:pPr>
            <w:hyperlink r:id="rId12" w:history="1">
              <w:r w:rsidR="002E5051" w:rsidRPr="00204C6F">
                <w:rPr>
                  <w:rStyle w:val="Hyperlink"/>
                  <w:szCs w:val="22"/>
                  <w:lang w:val="en-CA"/>
                </w:rPr>
                <w:t>yekui.wang@bytedance.com</w:t>
              </w:r>
            </w:hyperlink>
          </w:p>
        </w:tc>
      </w:tr>
      <w:tr w:rsidR="00E61DAC" w:rsidRPr="007E3C52" w14:paraId="7E505003" w14:textId="77777777">
        <w:tc>
          <w:tcPr>
            <w:tcW w:w="1458" w:type="dxa"/>
          </w:tcPr>
          <w:p w14:paraId="2C61D829" w14:textId="77777777" w:rsidR="00E61DAC" w:rsidRPr="00960032" w:rsidRDefault="00E61DAC">
            <w:pPr>
              <w:spacing w:before="60" w:after="60"/>
              <w:rPr>
                <w:i/>
                <w:szCs w:val="22"/>
                <w:lang w:val="en-CA"/>
              </w:rPr>
            </w:pPr>
            <w:r w:rsidRPr="007E3C52">
              <w:rPr>
                <w:i/>
                <w:szCs w:val="22"/>
                <w:lang w:val="en-CA"/>
              </w:rPr>
              <w:t>Source:</w:t>
            </w:r>
          </w:p>
        </w:tc>
        <w:tc>
          <w:tcPr>
            <w:tcW w:w="8118" w:type="dxa"/>
            <w:gridSpan w:val="3"/>
          </w:tcPr>
          <w:p w14:paraId="40AE6B1F" w14:textId="733FDBD4" w:rsidR="00E61DAC" w:rsidRPr="00204C6F" w:rsidRDefault="00B0009C" w:rsidP="005C13D7">
            <w:pPr>
              <w:spacing w:before="60" w:after="60"/>
              <w:rPr>
                <w:szCs w:val="22"/>
                <w:lang w:val="en-CA"/>
              </w:rPr>
            </w:pPr>
            <w:r w:rsidRPr="00204C6F">
              <w:rPr>
                <w:szCs w:val="22"/>
                <w:lang w:val="en-CA"/>
              </w:rPr>
              <w:t>Editors</w:t>
            </w:r>
          </w:p>
        </w:tc>
      </w:tr>
    </w:tbl>
    <w:p w14:paraId="6A1A756E" w14:textId="77777777" w:rsidR="00E61DAC" w:rsidRPr="00960032" w:rsidRDefault="00E61DAC" w:rsidP="00204C6F">
      <w:pPr>
        <w:tabs>
          <w:tab w:val="left" w:pos="1800"/>
          <w:tab w:val="left" w:pos="6750"/>
          <w:tab w:val="right" w:pos="9360"/>
        </w:tabs>
        <w:spacing w:before="120" w:after="240"/>
        <w:jc w:val="center"/>
        <w:rPr>
          <w:szCs w:val="22"/>
          <w:lang w:val="en-CA"/>
        </w:rPr>
        <w:pPrChange w:id="22" w:author="Ye-Kui Wang (d00)" w:date="2020-09-23T17:12:00Z">
          <w:pPr>
            <w:tabs>
              <w:tab w:val="left" w:pos="1800"/>
              <w:tab w:val="right" w:pos="9360"/>
            </w:tabs>
            <w:spacing w:before="120" w:after="240"/>
            <w:jc w:val="center"/>
          </w:pPr>
        </w:pPrChange>
      </w:pPr>
      <w:r w:rsidRPr="007E3C52">
        <w:rPr>
          <w:szCs w:val="22"/>
          <w:u w:val="single"/>
          <w:lang w:val="en-CA"/>
        </w:rPr>
        <w:t>_____________________________</w:t>
      </w:r>
    </w:p>
    <w:p w14:paraId="1417DDFF" w14:textId="77777777" w:rsidR="00275BCF" w:rsidRPr="00204C6F" w:rsidRDefault="00275BCF" w:rsidP="009234A5">
      <w:pPr>
        <w:pStyle w:val="Heading1"/>
        <w:numPr>
          <w:ilvl w:val="0"/>
          <w:numId w:val="0"/>
        </w:numPr>
        <w:ind w:left="432" w:hanging="432"/>
        <w:rPr>
          <w:lang w:val="en-CA"/>
        </w:rPr>
      </w:pPr>
      <w:r w:rsidRPr="00204C6F">
        <w:rPr>
          <w:lang w:val="en-CA"/>
        </w:rPr>
        <w:t>Abstract</w:t>
      </w:r>
    </w:p>
    <w:p w14:paraId="2573EE43" w14:textId="52949D55" w:rsidR="00486366" w:rsidRPr="007E3C52" w:rsidRDefault="00B0009C" w:rsidP="00956CC7">
      <w:pPr>
        <w:jc w:val="both"/>
        <w:rPr>
          <w:szCs w:val="22"/>
          <w:lang w:val="en-CA"/>
          <w:rPrChange w:id="23" w:author="Ye-Kui Wang (d00)" w:date="2020-09-23T16:55:00Z">
            <w:rPr>
              <w:szCs w:val="22"/>
              <w:lang w:val="en-CA"/>
            </w:rPr>
          </w:rPrChange>
        </w:rPr>
      </w:pPr>
      <w:r w:rsidRPr="007E3C52">
        <w:rPr>
          <w:szCs w:val="22"/>
          <w:lang w:val="en-CA"/>
          <w:rPrChange w:id="24" w:author="Ye-Kui Wang (d00)" w:date="2020-09-23T16:55:00Z">
            <w:rPr>
              <w:szCs w:val="22"/>
              <w:lang w:val="en-CA"/>
            </w:rPr>
          </w:rPrChange>
        </w:rPr>
        <w:t>This document contains a list of reported errata items for HEVC, AVC, Video CICP,</w:t>
      </w:r>
      <w:r w:rsidR="008E22C8" w:rsidRPr="007E3C52">
        <w:rPr>
          <w:szCs w:val="22"/>
          <w:lang w:val="en-CA"/>
          <w:rPrChange w:id="25" w:author="Ye-Kui Wang (d00)" w:date="2020-09-23T16:55:00Z">
            <w:rPr>
              <w:szCs w:val="22"/>
              <w:lang w:val="en-CA"/>
            </w:rPr>
          </w:rPrChange>
        </w:rPr>
        <w:t xml:space="preserve"> and the TR on usage of video signal type code points,</w:t>
      </w:r>
      <w:r w:rsidRPr="007E3C52">
        <w:rPr>
          <w:szCs w:val="22"/>
          <w:lang w:val="en-CA"/>
          <w:rPrChange w:id="26" w:author="Ye-Kui Wang (d00)" w:date="2020-09-23T16:55:00Z">
            <w:rPr>
              <w:szCs w:val="22"/>
              <w:lang w:val="en-CA"/>
            </w:rPr>
          </w:rPrChange>
        </w:rPr>
        <w:t xml:space="preserve"> for tracking purpose</w:t>
      </w:r>
      <w:r w:rsidR="003B1265" w:rsidRPr="007E3C52">
        <w:rPr>
          <w:szCs w:val="22"/>
          <w:lang w:val="en-CA"/>
          <w:rPrChange w:id="27" w:author="Ye-Kui Wang (d00)" w:date="2020-09-23T16:55:00Z">
            <w:rPr>
              <w:szCs w:val="22"/>
              <w:lang w:val="en-CA"/>
            </w:rPr>
          </w:rPrChange>
        </w:rPr>
        <w:t>s</w:t>
      </w:r>
      <w:r w:rsidRPr="007E3C52">
        <w:rPr>
          <w:szCs w:val="22"/>
          <w:lang w:val="en-CA"/>
          <w:rPrChange w:id="28" w:author="Ye-Kui Wang (d00)" w:date="2020-09-23T16:55:00Z">
            <w:rPr>
              <w:szCs w:val="22"/>
              <w:lang w:val="en-CA"/>
            </w:rPr>
          </w:rPrChange>
        </w:rPr>
        <w:t xml:space="preserve">. Some of the items have been confirmed by the JCT-VC and </w:t>
      </w:r>
      <w:r w:rsidR="00C35B86" w:rsidRPr="007E3C52">
        <w:rPr>
          <w:szCs w:val="22"/>
          <w:lang w:val="en-CA"/>
          <w:rPrChange w:id="29" w:author="Ye-Kui Wang (d00)" w:date="2020-09-23T16:55:00Z">
            <w:rPr>
              <w:szCs w:val="22"/>
              <w:lang w:val="en-CA"/>
            </w:rPr>
          </w:rPrChange>
        </w:rPr>
        <w:t>have</w:t>
      </w:r>
      <w:r w:rsidR="003B1265" w:rsidRPr="007E3C52">
        <w:rPr>
          <w:szCs w:val="22"/>
          <w:lang w:val="en-CA"/>
          <w:rPrChange w:id="30" w:author="Ye-Kui Wang (d00)" w:date="2020-09-23T16:55:00Z">
            <w:rPr>
              <w:szCs w:val="22"/>
              <w:lang w:val="en-CA"/>
            </w:rPr>
          </w:rPrChange>
        </w:rPr>
        <w:t xml:space="preserve"> been </w:t>
      </w:r>
      <w:r w:rsidRPr="007E3C52">
        <w:rPr>
          <w:szCs w:val="22"/>
          <w:lang w:val="en-CA"/>
          <w:rPrChange w:id="31" w:author="Ye-Kui Wang (d00)" w:date="2020-09-23T16:55:00Z">
            <w:rPr>
              <w:szCs w:val="22"/>
              <w:lang w:val="en-CA"/>
            </w:rPr>
          </w:rPrChange>
        </w:rPr>
        <w:t xml:space="preserve">agreed </w:t>
      </w:r>
      <w:r w:rsidR="00C35B86" w:rsidRPr="007E3C52">
        <w:rPr>
          <w:szCs w:val="22"/>
          <w:lang w:val="en-CA"/>
          <w:rPrChange w:id="32" w:author="Ye-Kui Wang (d00)" w:date="2020-09-23T16:55:00Z">
            <w:rPr>
              <w:szCs w:val="22"/>
              <w:lang w:val="en-CA"/>
            </w:rPr>
          </w:rPrChange>
        </w:rPr>
        <w:t>to require fixing</w:t>
      </w:r>
      <w:r w:rsidRPr="007E3C52">
        <w:rPr>
          <w:szCs w:val="22"/>
          <w:lang w:val="en-CA"/>
          <w:rPrChange w:id="33" w:author="Ye-Kui Wang (d00)" w:date="2020-09-23T16:55:00Z">
            <w:rPr>
              <w:szCs w:val="22"/>
              <w:lang w:val="en-CA"/>
            </w:rPr>
          </w:rPrChange>
        </w:rPr>
        <w:t>, while some other items have not yet been confirmed.</w:t>
      </w:r>
    </w:p>
    <w:p w14:paraId="16436704" w14:textId="040FF345" w:rsidR="00B23AD9" w:rsidRPr="007E3C52" w:rsidRDefault="00B23AD9" w:rsidP="00B23AD9">
      <w:pPr>
        <w:pStyle w:val="Heading1"/>
        <w:rPr>
          <w:lang w:val="en-CA"/>
          <w:rPrChange w:id="34" w:author="Ye-Kui Wang (d00)" w:date="2020-09-23T16:55:00Z">
            <w:rPr>
              <w:lang w:val="en-CA"/>
            </w:rPr>
          </w:rPrChange>
        </w:rPr>
      </w:pPr>
      <w:bookmarkStart w:id="35" w:name="_Ref51772112"/>
      <w:r w:rsidRPr="007E3C52">
        <w:rPr>
          <w:lang w:val="en-CA"/>
          <w:rPrChange w:id="36" w:author="Ye-Kui Wang (d00)" w:date="2020-09-23T16:55:00Z">
            <w:rPr>
              <w:lang w:val="en-CA"/>
            </w:rPr>
          </w:rPrChange>
        </w:rPr>
        <w:t xml:space="preserve">General aspects and </w:t>
      </w:r>
      <w:r w:rsidR="009C4841" w:rsidRPr="007E3C52">
        <w:rPr>
          <w:lang w:val="en-CA"/>
          <w:rPrChange w:id="37" w:author="Ye-Kui Wang (d00)" w:date="2020-09-23T16:55:00Z">
            <w:rPr>
              <w:lang w:val="en-CA"/>
            </w:rPr>
          </w:rPrChange>
        </w:rPr>
        <w:t>issues</w:t>
      </w:r>
      <w:r w:rsidRPr="007E3C52">
        <w:rPr>
          <w:lang w:val="en-CA"/>
          <w:rPrChange w:id="38" w:author="Ye-Kui Wang (d00)" w:date="2020-09-23T16:55:00Z">
            <w:rPr>
              <w:lang w:val="en-CA"/>
            </w:rPr>
          </w:rPrChange>
        </w:rPr>
        <w:t xml:space="preserve"> affecting multiple standards</w:t>
      </w:r>
      <w:bookmarkEnd w:id="35"/>
    </w:p>
    <w:p w14:paraId="04FA0C27" w14:textId="2D02648B" w:rsidR="00B23AD9" w:rsidRPr="007E3C52" w:rsidRDefault="00B23AD9" w:rsidP="00B23AD9">
      <w:pPr>
        <w:pStyle w:val="Heading2"/>
        <w:rPr>
          <w:lang w:val="en-CA"/>
          <w:rPrChange w:id="39" w:author="Ye-Kui Wang (d00)" w:date="2020-09-23T16:55:00Z">
            <w:rPr>
              <w:lang w:val="en-CA"/>
            </w:rPr>
          </w:rPrChange>
        </w:rPr>
      </w:pPr>
      <w:r w:rsidRPr="007E3C52">
        <w:rPr>
          <w:lang w:val="en-CA"/>
          <w:rPrChange w:id="40" w:author="Ye-Kui Wang (d00)" w:date="2020-09-23T16:55:00Z">
            <w:rPr>
              <w:lang w:val="en-CA"/>
            </w:rPr>
          </w:rPrChange>
        </w:rPr>
        <w:t>General and minor matters</w:t>
      </w:r>
    </w:p>
    <w:p w14:paraId="6D90BA7A" w14:textId="084110BE" w:rsidR="00746C24" w:rsidRPr="007E3C52" w:rsidRDefault="007666C9" w:rsidP="00C33330">
      <w:pPr>
        <w:jc w:val="both"/>
        <w:rPr>
          <w:szCs w:val="22"/>
          <w:lang w:val="en-CA"/>
          <w:rPrChange w:id="41" w:author="Ye-Kui Wang (d00)" w:date="2020-09-23T16:55:00Z">
            <w:rPr>
              <w:szCs w:val="22"/>
              <w:lang w:val="en-CA"/>
            </w:rPr>
          </w:rPrChange>
        </w:rPr>
      </w:pPr>
      <w:r w:rsidRPr="007E3C52">
        <w:rPr>
          <w:szCs w:val="22"/>
          <w:lang w:val="en-CA"/>
          <w:rPrChange w:id="42" w:author="Ye-Kui Wang (d00)" w:date="2020-09-23T16:55:00Z">
            <w:rPr>
              <w:szCs w:val="22"/>
              <w:lang w:val="en-CA"/>
            </w:rPr>
          </w:rPrChange>
        </w:rPr>
        <w:t>Please note that the alignment between the text published by ITU-T and that published by ISO/IEC should also be checked.</w:t>
      </w:r>
      <w:r w:rsidR="00746C24" w:rsidRPr="007E3C52">
        <w:rPr>
          <w:szCs w:val="22"/>
          <w:lang w:val="en-CA"/>
          <w:rPrChange w:id="43" w:author="Ye-Kui Wang (d00)" w:date="2020-09-23T16:55:00Z">
            <w:rPr>
              <w:szCs w:val="22"/>
              <w:lang w:val="en-CA"/>
            </w:rPr>
          </w:rPrChange>
        </w:rPr>
        <w:t xml:space="preserve"> Minor editorial issues and aspects that </w:t>
      </w:r>
      <w:r w:rsidR="00B23AD9" w:rsidRPr="007E3C52">
        <w:rPr>
          <w:szCs w:val="22"/>
          <w:lang w:val="en-CA"/>
          <w:rPrChange w:id="44" w:author="Ye-Kui Wang (d00)" w:date="2020-09-23T16:55:00Z">
            <w:rPr>
              <w:szCs w:val="22"/>
              <w:lang w:val="en-CA"/>
            </w:rPr>
          </w:rPrChange>
        </w:rPr>
        <w:t>are highlighted for potential</w:t>
      </w:r>
      <w:r w:rsidR="00746C24" w:rsidRPr="007E3C52">
        <w:rPr>
          <w:szCs w:val="22"/>
          <w:lang w:val="en-CA"/>
          <w:rPrChange w:id="45" w:author="Ye-Kui Wang (d00)" w:date="2020-09-23T16:55:00Z">
            <w:rPr>
              <w:szCs w:val="22"/>
              <w:lang w:val="en-CA"/>
            </w:rPr>
          </w:rPrChange>
        </w:rPr>
        <w:t xml:space="preserve"> further checking include the following:</w:t>
      </w:r>
    </w:p>
    <w:p w14:paraId="4A2E392B" w14:textId="3B3F36B1" w:rsidR="00FC3239" w:rsidRPr="007E3C52" w:rsidRDefault="000E7A98" w:rsidP="00FC3239">
      <w:pPr>
        <w:numPr>
          <w:ilvl w:val="0"/>
          <w:numId w:val="41"/>
        </w:numPr>
        <w:jc w:val="both"/>
        <w:rPr>
          <w:szCs w:val="22"/>
          <w:lang w:val="en-CA"/>
          <w:rPrChange w:id="46" w:author="Ye-Kui Wang (d00)" w:date="2020-09-23T16:55:00Z">
            <w:rPr>
              <w:szCs w:val="22"/>
              <w:lang w:val="en-CA"/>
            </w:rPr>
          </w:rPrChange>
        </w:rPr>
      </w:pPr>
      <w:r w:rsidRPr="007E3C52">
        <w:rPr>
          <w:szCs w:val="22"/>
          <w:lang w:val="en-CA"/>
          <w:rPrChange w:id="47" w:author="Ye-Kui Wang (d00)" w:date="2020-09-23T16:55:00Z">
            <w:rPr>
              <w:szCs w:val="22"/>
              <w:lang w:val="en-CA"/>
            </w:rPr>
          </w:rPrChange>
        </w:rPr>
        <w:t>(for HEVC only</w:t>
      </w:r>
      <w:r w:rsidR="008E22C8" w:rsidRPr="007E3C52">
        <w:rPr>
          <w:szCs w:val="22"/>
          <w:lang w:val="en-CA"/>
          <w:rPrChange w:id="48" w:author="Ye-Kui Wang (d00)" w:date="2020-09-23T16:55:00Z">
            <w:rPr>
              <w:szCs w:val="22"/>
              <w:lang w:val="en-CA"/>
            </w:rPr>
          </w:rPrChange>
        </w:rPr>
        <w:t>, and for the ITU-T text only</w:t>
      </w:r>
      <w:r w:rsidR="0030012A" w:rsidRPr="007E3C52">
        <w:rPr>
          <w:szCs w:val="22"/>
          <w:lang w:val="en-CA"/>
          <w:rPrChange w:id="49" w:author="Ye-Kui Wang (d00)" w:date="2020-09-23T16:55:00Z">
            <w:rPr>
              <w:szCs w:val="22"/>
              <w:lang w:val="en-CA"/>
            </w:rPr>
          </w:rPrChange>
        </w:rPr>
        <w:t>; for the ISO/IEC text, this has been corrected in w18277_FDIS_23008-2_4thEd_plusAmd1_w18881</w:t>
      </w:r>
      <w:r w:rsidRPr="007E3C52">
        <w:rPr>
          <w:szCs w:val="22"/>
          <w:lang w:val="en-CA"/>
          <w:rPrChange w:id="50" w:author="Ye-Kui Wang (d00)" w:date="2020-09-23T16:55:00Z">
            <w:rPr>
              <w:szCs w:val="22"/>
              <w:lang w:val="en-CA"/>
            </w:rPr>
          </w:rPrChange>
        </w:rPr>
        <w:t xml:space="preserve">) </w:t>
      </w:r>
      <w:r w:rsidR="00FC3239" w:rsidRPr="007E3C52">
        <w:rPr>
          <w:szCs w:val="22"/>
          <w:lang w:val="en-CA"/>
          <w:rPrChange w:id="51" w:author="Ye-Kui Wang (d00)" w:date="2020-09-23T16:55:00Z">
            <w:rPr>
              <w:szCs w:val="22"/>
              <w:lang w:val="en-CA"/>
            </w:rPr>
          </w:rPrChange>
        </w:rPr>
        <w:t xml:space="preserve">In the semantics of </w:t>
      </w:r>
      <w:proofErr w:type="spellStart"/>
      <w:r w:rsidR="00FC3239" w:rsidRPr="007E3C52">
        <w:rPr>
          <w:szCs w:val="22"/>
          <w:lang w:val="en-CA"/>
          <w:rPrChange w:id="52" w:author="Ye-Kui Wang (d00)" w:date="2020-09-23T16:55:00Z">
            <w:rPr>
              <w:szCs w:val="22"/>
              <w:lang w:val="en-CA"/>
            </w:rPr>
          </w:rPrChange>
        </w:rPr>
        <w:t>matrix_coeffs</w:t>
      </w:r>
      <w:proofErr w:type="spellEnd"/>
      <w:r w:rsidR="00FC3239" w:rsidRPr="007E3C52">
        <w:rPr>
          <w:szCs w:val="22"/>
          <w:lang w:val="en-CA"/>
          <w:rPrChange w:id="53" w:author="Ye-Kui Wang (d00)" w:date="2020-09-23T16:55:00Z">
            <w:rPr>
              <w:szCs w:val="22"/>
              <w:lang w:val="en-CA"/>
            </w:rPr>
          </w:rPrChange>
        </w:rPr>
        <w:t>, there seems to be a problem in the HEVC spec</w:t>
      </w:r>
      <w:r w:rsidR="00A31D3F" w:rsidRPr="007E3C52">
        <w:rPr>
          <w:szCs w:val="22"/>
          <w:lang w:val="en-CA"/>
          <w:rPrChange w:id="54" w:author="Ye-Kui Wang (d00)" w:date="2020-09-23T16:55:00Z">
            <w:rPr>
              <w:szCs w:val="22"/>
              <w:lang w:val="en-CA"/>
            </w:rPr>
          </w:rPrChange>
        </w:rPr>
        <w:t xml:space="preserve"> (</w:t>
      </w:r>
      <w:r w:rsidR="00C44963" w:rsidRPr="007E3C52">
        <w:rPr>
          <w:szCs w:val="22"/>
          <w:lang w:val="en-CA"/>
          <w:rPrChange w:id="55" w:author="Ye-Kui Wang (d00)" w:date="2020-09-23T16:55:00Z">
            <w:rPr>
              <w:szCs w:val="22"/>
              <w:lang w:val="en-CA"/>
            </w:rPr>
          </w:rPrChange>
        </w:rPr>
        <w:t>the</w:t>
      </w:r>
      <w:r w:rsidR="00A31D3F" w:rsidRPr="007E3C52">
        <w:rPr>
          <w:szCs w:val="22"/>
          <w:lang w:val="en-CA"/>
          <w:rPrChange w:id="56" w:author="Ye-Kui Wang (d00)" w:date="2020-09-23T16:55:00Z">
            <w:rPr>
              <w:szCs w:val="22"/>
              <w:lang w:val="en-CA"/>
            </w:rPr>
          </w:rPrChange>
        </w:rPr>
        <w:t xml:space="preserve"> AVC </w:t>
      </w:r>
      <w:r w:rsidR="00C44963" w:rsidRPr="007E3C52">
        <w:rPr>
          <w:szCs w:val="22"/>
          <w:lang w:val="en-CA"/>
          <w:rPrChange w:id="57" w:author="Ye-Kui Wang (d00)" w:date="2020-09-23T16:55:00Z">
            <w:rPr>
              <w:szCs w:val="22"/>
              <w:lang w:val="en-CA"/>
            </w:rPr>
          </w:rPrChange>
        </w:rPr>
        <w:t xml:space="preserve">text is </w:t>
      </w:r>
      <w:r w:rsidR="00EB4C08" w:rsidRPr="007E3C52">
        <w:rPr>
          <w:szCs w:val="22"/>
          <w:lang w:val="en-CA"/>
          <w:rPrChange w:id="58" w:author="Ye-Kui Wang (d00)" w:date="2020-09-23T16:55:00Z">
            <w:rPr>
              <w:szCs w:val="22"/>
              <w:lang w:val="en-CA"/>
            </w:rPr>
          </w:rPrChange>
        </w:rPr>
        <w:t>OK</w:t>
      </w:r>
      <w:r w:rsidR="00A31D3F" w:rsidRPr="007E3C52">
        <w:rPr>
          <w:szCs w:val="22"/>
          <w:lang w:val="en-CA"/>
          <w:rPrChange w:id="59" w:author="Ye-Kui Wang (d00)" w:date="2020-09-23T16:55:00Z">
            <w:rPr>
              <w:szCs w:val="22"/>
              <w:lang w:val="en-CA"/>
            </w:rPr>
          </w:rPrChange>
        </w:rPr>
        <w:t>)</w:t>
      </w:r>
      <w:r w:rsidR="00FC3239" w:rsidRPr="007E3C52">
        <w:rPr>
          <w:szCs w:val="22"/>
          <w:lang w:val="en-CA"/>
          <w:rPrChange w:id="60" w:author="Ye-Kui Wang (d00)" w:date="2020-09-23T16:55:00Z">
            <w:rPr>
              <w:szCs w:val="22"/>
              <w:lang w:val="en-CA"/>
            </w:rPr>
          </w:rPrChange>
        </w:rPr>
        <w:t>, saying "one or more" instead of "both"</w:t>
      </w:r>
      <w:r w:rsidR="002515EF" w:rsidRPr="007E3C52">
        <w:rPr>
          <w:szCs w:val="22"/>
          <w:lang w:val="en-CA"/>
          <w:rPrChange w:id="61" w:author="Ye-Kui Wang (d00)" w:date="2020-09-23T16:55:00Z">
            <w:rPr>
              <w:szCs w:val="22"/>
              <w:lang w:val="en-CA"/>
            </w:rPr>
          </w:rPrChange>
        </w:rPr>
        <w:t xml:space="preserve"> regarding the following constraint:</w:t>
      </w:r>
    </w:p>
    <w:p w14:paraId="0FFE6D26" w14:textId="77777777" w:rsidR="002515EF" w:rsidRPr="007E3C52" w:rsidRDefault="002515EF" w:rsidP="002515EF">
      <w:pPr>
        <w:numPr>
          <w:ilvl w:val="12"/>
          <w:numId w:val="0"/>
        </w:numPr>
        <w:ind w:left="360"/>
        <w:rPr>
          <w:noProof/>
          <w:lang w:val="en-CA"/>
          <w:rPrChange w:id="62" w:author="Ye-Kui Wang (d00)" w:date="2020-09-23T16:55:00Z">
            <w:rPr>
              <w:noProof/>
              <w:lang w:val="en-CA"/>
            </w:rPr>
          </w:rPrChange>
        </w:rPr>
      </w:pPr>
      <w:r w:rsidRPr="007E3C52">
        <w:rPr>
          <w:noProof/>
          <w:lang w:val="en-CA"/>
          <w:rPrChange w:id="63" w:author="Ye-Kui Wang (d00)" w:date="2020-09-23T16:55:00Z">
            <w:rPr>
              <w:noProof/>
              <w:lang w:val="en-CA"/>
            </w:rPr>
          </w:rPrChange>
        </w:rPr>
        <w:t>matrix_coeffs shall not be equal to 0 unless both of the following conditions are true:</w:t>
      </w:r>
    </w:p>
    <w:p w14:paraId="2EAE0D7E" w14:textId="77777777" w:rsidR="002515EF" w:rsidRPr="007E3C52" w:rsidRDefault="002515EF" w:rsidP="002515EF">
      <w:pPr>
        <w:numPr>
          <w:ilvl w:val="12"/>
          <w:numId w:val="0"/>
        </w:numPr>
        <w:tabs>
          <w:tab w:val="left" w:pos="426"/>
        </w:tabs>
        <w:ind w:left="360"/>
        <w:rPr>
          <w:noProof/>
          <w:lang w:val="en-CA"/>
          <w:rPrChange w:id="64" w:author="Ye-Kui Wang (d00)" w:date="2020-09-23T16:55:00Z">
            <w:rPr>
              <w:noProof/>
              <w:lang w:val="en-CA"/>
            </w:rPr>
          </w:rPrChange>
        </w:rPr>
      </w:pPr>
      <w:r w:rsidRPr="007E3C52">
        <w:rPr>
          <w:noProof/>
          <w:lang w:val="en-CA"/>
          <w:rPrChange w:id="65" w:author="Ye-Kui Wang (d00)" w:date="2020-09-23T16:55:00Z">
            <w:rPr>
              <w:noProof/>
              <w:lang w:val="en-CA"/>
            </w:rPr>
          </w:rPrChange>
        </w:rPr>
        <w:t>–</w:t>
      </w:r>
      <w:r w:rsidRPr="007E3C52">
        <w:rPr>
          <w:noProof/>
          <w:lang w:val="en-CA"/>
          <w:rPrChange w:id="66" w:author="Ye-Kui Wang (d00)" w:date="2020-09-23T16:55:00Z">
            <w:rPr>
              <w:noProof/>
              <w:lang w:val="en-CA"/>
            </w:rPr>
          </w:rPrChange>
        </w:rPr>
        <w:tab/>
        <w:t>BitDepth</w:t>
      </w:r>
      <w:r w:rsidRPr="007E3C52">
        <w:rPr>
          <w:noProof/>
          <w:vertAlign w:val="subscript"/>
          <w:lang w:val="en-CA"/>
          <w:rPrChange w:id="67" w:author="Ye-Kui Wang (d00)" w:date="2020-09-23T16:55:00Z">
            <w:rPr>
              <w:noProof/>
              <w:vertAlign w:val="subscript"/>
              <w:lang w:val="en-CA"/>
            </w:rPr>
          </w:rPrChange>
        </w:rPr>
        <w:t>C</w:t>
      </w:r>
      <w:r w:rsidRPr="007E3C52">
        <w:rPr>
          <w:noProof/>
          <w:lang w:val="en-CA"/>
          <w:rPrChange w:id="68" w:author="Ye-Kui Wang (d00)" w:date="2020-09-23T16:55:00Z">
            <w:rPr>
              <w:noProof/>
              <w:lang w:val="en-CA"/>
            </w:rPr>
          </w:rPrChange>
        </w:rPr>
        <w:t xml:space="preserve"> is equal to BitDepth</w:t>
      </w:r>
      <w:r w:rsidRPr="007E3C52">
        <w:rPr>
          <w:noProof/>
          <w:vertAlign w:val="subscript"/>
          <w:lang w:val="en-CA"/>
          <w:rPrChange w:id="69" w:author="Ye-Kui Wang (d00)" w:date="2020-09-23T16:55:00Z">
            <w:rPr>
              <w:noProof/>
              <w:vertAlign w:val="subscript"/>
              <w:lang w:val="en-CA"/>
            </w:rPr>
          </w:rPrChange>
        </w:rPr>
        <w:t>Y</w:t>
      </w:r>
      <w:r w:rsidRPr="007E3C52">
        <w:rPr>
          <w:noProof/>
          <w:lang w:val="en-CA"/>
          <w:rPrChange w:id="70" w:author="Ye-Kui Wang (d00)" w:date="2020-09-23T16:55:00Z">
            <w:rPr>
              <w:noProof/>
              <w:lang w:val="en-CA"/>
            </w:rPr>
          </w:rPrChange>
        </w:rPr>
        <w:t>.</w:t>
      </w:r>
    </w:p>
    <w:p w14:paraId="66486793" w14:textId="77777777" w:rsidR="002515EF" w:rsidRPr="007E3C52" w:rsidRDefault="002515EF" w:rsidP="002515EF">
      <w:pPr>
        <w:numPr>
          <w:ilvl w:val="12"/>
          <w:numId w:val="0"/>
        </w:numPr>
        <w:tabs>
          <w:tab w:val="left" w:pos="426"/>
        </w:tabs>
        <w:ind w:left="360"/>
        <w:rPr>
          <w:noProof/>
          <w:lang w:val="en-CA"/>
          <w:rPrChange w:id="71" w:author="Ye-Kui Wang (d00)" w:date="2020-09-23T16:55:00Z">
            <w:rPr>
              <w:noProof/>
              <w:lang w:val="en-CA"/>
            </w:rPr>
          </w:rPrChange>
        </w:rPr>
      </w:pPr>
      <w:r w:rsidRPr="007E3C52">
        <w:rPr>
          <w:noProof/>
          <w:lang w:val="en-CA"/>
          <w:rPrChange w:id="72" w:author="Ye-Kui Wang (d00)" w:date="2020-09-23T16:55:00Z">
            <w:rPr>
              <w:noProof/>
              <w:lang w:val="en-CA"/>
            </w:rPr>
          </w:rPrChange>
        </w:rPr>
        <w:t>–</w:t>
      </w:r>
      <w:r w:rsidRPr="007E3C52">
        <w:rPr>
          <w:noProof/>
          <w:lang w:val="en-CA"/>
          <w:rPrChange w:id="73" w:author="Ye-Kui Wang (d00)" w:date="2020-09-23T16:55:00Z">
            <w:rPr>
              <w:noProof/>
              <w:lang w:val="en-CA"/>
            </w:rPr>
          </w:rPrChange>
        </w:rPr>
        <w:tab/>
        <w:t>chroma_format_idc is equal to 3 (the 4:4:4</w:t>
      </w:r>
      <w:r w:rsidRPr="007E3C52">
        <w:rPr>
          <w:lang w:val="en-CA"/>
          <w:rPrChange w:id="74" w:author="Ye-Kui Wang (d00)" w:date="2020-09-23T16:55:00Z">
            <w:rPr>
              <w:lang w:val="en-CA"/>
            </w:rPr>
          </w:rPrChange>
        </w:rPr>
        <w:t xml:space="preserve"> chroma format</w:t>
      </w:r>
      <w:r w:rsidRPr="007E3C52">
        <w:rPr>
          <w:noProof/>
          <w:lang w:val="en-CA"/>
          <w:rPrChange w:id="75" w:author="Ye-Kui Wang (d00)" w:date="2020-09-23T16:55:00Z">
            <w:rPr>
              <w:noProof/>
              <w:lang w:val="en-CA"/>
            </w:rPr>
          </w:rPrChange>
        </w:rPr>
        <w:t>).</w:t>
      </w:r>
    </w:p>
    <w:p w14:paraId="3EFFEAAE" w14:textId="7E30264C" w:rsidR="00D835ED" w:rsidRPr="007E3C52" w:rsidRDefault="00D835ED" w:rsidP="00D835ED">
      <w:pPr>
        <w:numPr>
          <w:ilvl w:val="0"/>
          <w:numId w:val="41"/>
        </w:numPr>
        <w:jc w:val="both"/>
        <w:rPr>
          <w:szCs w:val="22"/>
          <w:lang w:val="en-CA"/>
          <w:rPrChange w:id="76" w:author="Ye-Kui Wang (d00)" w:date="2020-09-23T16:55:00Z">
            <w:rPr>
              <w:szCs w:val="22"/>
              <w:lang w:val="en-CA"/>
            </w:rPr>
          </w:rPrChange>
        </w:rPr>
      </w:pPr>
      <w:r w:rsidRPr="007E3C52">
        <w:rPr>
          <w:szCs w:val="22"/>
          <w:lang w:val="en-CA"/>
          <w:rPrChange w:id="77" w:author="Ye-Kui Wang (d00)" w:date="2020-09-23T16:55:00Z">
            <w:rPr>
              <w:szCs w:val="22"/>
              <w:lang w:val="en-CA"/>
            </w:rPr>
          </w:rPrChange>
        </w:rPr>
        <w:t>Updating the reference to Rec. ITU-R BT.2100 (the current version being BT.2100-2) and the associated equations for the IC</w:t>
      </w:r>
      <w:r w:rsidRPr="007E3C52">
        <w:rPr>
          <w:szCs w:val="22"/>
          <w:vertAlign w:val="subscript"/>
          <w:lang w:val="en-CA"/>
          <w:rPrChange w:id="78" w:author="Ye-Kui Wang (d00)" w:date="2020-09-23T16:55:00Z">
            <w:rPr>
              <w:szCs w:val="22"/>
              <w:vertAlign w:val="subscript"/>
              <w:lang w:val="en-CA"/>
            </w:rPr>
          </w:rPrChange>
        </w:rPr>
        <w:t>T</w:t>
      </w:r>
      <w:r w:rsidRPr="007E3C52">
        <w:rPr>
          <w:szCs w:val="22"/>
          <w:lang w:val="en-CA"/>
          <w:rPrChange w:id="79" w:author="Ye-Kui Wang (d00)" w:date="2020-09-23T16:55:00Z">
            <w:rPr>
              <w:szCs w:val="22"/>
              <w:lang w:val="en-CA"/>
            </w:rPr>
          </w:rPrChange>
        </w:rPr>
        <w:t>C</w:t>
      </w:r>
      <w:r w:rsidRPr="007E3C52">
        <w:rPr>
          <w:szCs w:val="22"/>
          <w:vertAlign w:val="subscript"/>
          <w:lang w:val="en-CA"/>
          <w:rPrChange w:id="80" w:author="Ye-Kui Wang (d00)" w:date="2020-09-23T16:55:00Z">
            <w:rPr>
              <w:szCs w:val="22"/>
              <w:vertAlign w:val="subscript"/>
              <w:lang w:val="en-CA"/>
            </w:rPr>
          </w:rPrChange>
        </w:rPr>
        <w:t>P</w:t>
      </w:r>
      <w:r w:rsidRPr="007E3C52">
        <w:rPr>
          <w:szCs w:val="22"/>
          <w:lang w:val="en-CA"/>
          <w:rPrChange w:id="81" w:author="Ye-Kui Wang (d00)" w:date="2020-09-23T16:55:00Z">
            <w:rPr>
              <w:szCs w:val="22"/>
              <w:lang w:val="en-CA"/>
            </w:rPr>
          </w:rPrChange>
        </w:rPr>
        <w:t xml:space="preserve"> matrix coefficients </w:t>
      </w:r>
      <w:r w:rsidR="009C4841" w:rsidRPr="007E3C52">
        <w:rPr>
          <w:szCs w:val="22"/>
          <w:lang w:val="en-CA"/>
          <w:rPrChange w:id="82" w:author="Ye-Kui Wang (d00)" w:date="2020-09-23T16:55:00Z">
            <w:rPr>
              <w:szCs w:val="22"/>
              <w:lang w:val="en-CA"/>
            </w:rPr>
          </w:rPrChange>
        </w:rPr>
        <w:t>interpretation for HLG</w:t>
      </w:r>
      <w:r w:rsidRPr="007E3C52">
        <w:rPr>
          <w:szCs w:val="22"/>
          <w:lang w:val="en-CA"/>
          <w:rPrChange w:id="83" w:author="Ye-Kui Wang (d00)" w:date="2020-09-23T16:55:00Z">
            <w:rPr>
              <w:szCs w:val="22"/>
              <w:lang w:val="en-CA"/>
            </w:rPr>
          </w:rPrChange>
        </w:rPr>
        <w:t xml:space="preserve"> (esp. check Video CICP</w:t>
      </w:r>
      <w:r w:rsidR="0067157F" w:rsidRPr="007E3C52">
        <w:rPr>
          <w:szCs w:val="22"/>
          <w:lang w:val="en-CA"/>
          <w:rPrChange w:id="84" w:author="Ye-Kui Wang (d00)" w:date="2020-09-23T16:55:00Z">
            <w:rPr>
              <w:szCs w:val="22"/>
              <w:lang w:val="en-CA"/>
            </w:rPr>
          </w:rPrChange>
        </w:rPr>
        <w:t>; this is correct in Rec. ITU-T H.265 2019-06</w:t>
      </w:r>
      <w:r w:rsidRPr="007E3C52">
        <w:rPr>
          <w:szCs w:val="22"/>
          <w:lang w:val="en-CA"/>
          <w:rPrChange w:id="85" w:author="Ye-Kui Wang (d00)" w:date="2020-09-23T16:55:00Z">
            <w:rPr>
              <w:szCs w:val="22"/>
              <w:lang w:val="en-CA"/>
            </w:rPr>
          </w:rPrChange>
        </w:rPr>
        <w:t>)</w:t>
      </w:r>
      <w:r w:rsidR="0067157F" w:rsidRPr="007E3C52">
        <w:rPr>
          <w:szCs w:val="22"/>
          <w:lang w:val="en-CA"/>
          <w:rPrChange w:id="86" w:author="Ye-Kui Wang (d00)" w:date="2020-09-23T16:55:00Z">
            <w:rPr>
              <w:szCs w:val="22"/>
              <w:lang w:val="en-CA"/>
            </w:rPr>
          </w:rPrChange>
        </w:rPr>
        <w:t>.</w:t>
      </w:r>
    </w:p>
    <w:p w14:paraId="35F62953" w14:textId="2D310A37" w:rsidR="00746C24" w:rsidRPr="007E3C52" w:rsidRDefault="007C28AB" w:rsidP="00746C24">
      <w:pPr>
        <w:numPr>
          <w:ilvl w:val="0"/>
          <w:numId w:val="41"/>
        </w:numPr>
        <w:jc w:val="both"/>
        <w:rPr>
          <w:szCs w:val="22"/>
          <w:lang w:val="en-CA"/>
          <w:rPrChange w:id="87" w:author="Ye-Kui Wang (d00)" w:date="2020-09-23T16:55:00Z">
            <w:rPr>
              <w:szCs w:val="22"/>
              <w:lang w:val="en-CA"/>
            </w:rPr>
          </w:rPrChange>
        </w:rPr>
      </w:pPr>
      <w:r w:rsidRPr="007E3C52">
        <w:rPr>
          <w:szCs w:val="22"/>
          <w:lang w:val="en-CA"/>
          <w:rPrChange w:id="88" w:author="Ye-Kui Wang (d00)" w:date="2020-09-23T16:55:00Z">
            <w:rPr>
              <w:szCs w:val="22"/>
              <w:lang w:val="en-CA"/>
            </w:rPr>
          </w:rPrChange>
        </w:rPr>
        <w:t xml:space="preserve">(for </w:t>
      </w:r>
      <w:r w:rsidR="003D4C3F" w:rsidRPr="007E3C52">
        <w:rPr>
          <w:szCs w:val="22"/>
          <w:lang w:val="en-CA"/>
          <w:rPrChange w:id="89" w:author="Ye-Kui Wang (d00)" w:date="2020-09-23T16:55:00Z">
            <w:rPr>
              <w:szCs w:val="22"/>
              <w:lang w:val="en-CA"/>
            </w:rPr>
          </w:rPrChange>
        </w:rPr>
        <w:t xml:space="preserve">Video </w:t>
      </w:r>
      <w:r w:rsidRPr="007E3C52">
        <w:rPr>
          <w:szCs w:val="22"/>
          <w:lang w:val="en-CA"/>
          <w:rPrChange w:id="90" w:author="Ye-Kui Wang (d00)" w:date="2020-09-23T16:55:00Z">
            <w:rPr>
              <w:szCs w:val="22"/>
              <w:lang w:val="en-CA"/>
            </w:rPr>
          </w:rPrChange>
        </w:rPr>
        <w:t>CICP only</w:t>
      </w:r>
      <w:r w:rsidR="003D4C3F" w:rsidRPr="007E3C52">
        <w:rPr>
          <w:szCs w:val="22"/>
          <w:lang w:val="en-CA"/>
          <w:rPrChange w:id="91" w:author="Ye-Kui Wang (d00)" w:date="2020-09-23T16:55:00Z">
            <w:rPr>
              <w:szCs w:val="22"/>
              <w:lang w:val="en-CA"/>
            </w:rPr>
          </w:rPrChange>
        </w:rPr>
        <w:t>, in the ISO/IEC version only</w:t>
      </w:r>
      <w:r w:rsidRPr="007E3C52">
        <w:rPr>
          <w:szCs w:val="22"/>
          <w:lang w:val="en-CA"/>
          <w:rPrChange w:id="92" w:author="Ye-Kui Wang (d00)" w:date="2020-09-23T16:55:00Z">
            <w:rPr>
              <w:szCs w:val="22"/>
              <w:lang w:val="en-CA"/>
            </w:rPr>
          </w:rPrChange>
        </w:rPr>
        <w:t xml:space="preserve">) </w:t>
      </w:r>
      <w:r w:rsidR="00B23AD9" w:rsidRPr="007E3C52">
        <w:rPr>
          <w:szCs w:val="22"/>
          <w:lang w:val="en-CA"/>
          <w:rPrChange w:id="93" w:author="Ye-Kui Wang (d00)" w:date="2020-09-23T16:55:00Z">
            <w:rPr>
              <w:szCs w:val="22"/>
              <w:lang w:val="en-CA"/>
            </w:rPr>
          </w:rPrChange>
        </w:rPr>
        <w:t>Logical i</w:t>
      </w:r>
      <w:r w:rsidR="00746C24" w:rsidRPr="007E3C52">
        <w:rPr>
          <w:szCs w:val="22"/>
          <w:lang w:val="en-CA"/>
          <w:rPrChange w:id="94" w:author="Ye-Kui Wang (d00)" w:date="2020-09-23T16:55:00Z">
            <w:rPr>
              <w:szCs w:val="22"/>
              <w:lang w:val="en-CA"/>
            </w:rPr>
          </w:rPrChange>
        </w:rPr>
        <w:t xml:space="preserve">ndentation </w:t>
      </w:r>
      <w:r w:rsidR="00B23AD9" w:rsidRPr="007E3C52">
        <w:rPr>
          <w:szCs w:val="22"/>
          <w:lang w:val="en-CA"/>
          <w:rPrChange w:id="95" w:author="Ye-Kui Wang (d00)" w:date="2020-09-23T16:55:00Z">
            <w:rPr>
              <w:szCs w:val="22"/>
              <w:lang w:val="en-CA"/>
            </w:rPr>
          </w:rPrChange>
        </w:rPr>
        <w:t xml:space="preserve">nesting </w:t>
      </w:r>
      <w:r w:rsidR="00746C24" w:rsidRPr="007E3C52">
        <w:rPr>
          <w:szCs w:val="22"/>
          <w:lang w:val="en-CA"/>
          <w:rPrChange w:id="96" w:author="Ye-Kui Wang (d00)" w:date="2020-09-23T16:55:00Z">
            <w:rPr>
              <w:szCs w:val="22"/>
              <w:lang w:val="en-CA"/>
            </w:rPr>
          </w:rPrChange>
        </w:rPr>
        <w:t xml:space="preserve">in </w:t>
      </w:r>
      <w:r w:rsidR="0031073E" w:rsidRPr="007E3C52">
        <w:rPr>
          <w:szCs w:val="22"/>
          <w:lang w:val="en-CA"/>
          <w:rPrChange w:id="97" w:author="Ye-Kui Wang (d00)" w:date="2020-09-23T16:55:00Z">
            <w:rPr>
              <w:szCs w:val="22"/>
              <w:lang w:val="en-CA"/>
            </w:rPr>
          </w:rPrChange>
        </w:rPr>
        <w:t xml:space="preserve">the ISO/IEC version of the </w:t>
      </w:r>
      <w:r w:rsidR="00746C24" w:rsidRPr="007E3C52">
        <w:rPr>
          <w:szCs w:val="22"/>
          <w:lang w:val="en-CA"/>
          <w:rPrChange w:id="98" w:author="Ye-Kui Wang (d00)" w:date="2020-09-23T16:55:00Z">
            <w:rPr>
              <w:szCs w:val="22"/>
              <w:lang w:val="en-CA"/>
            </w:rPr>
          </w:rPrChange>
        </w:rPr>
        <w:t>Video CICP colour interpretation</w:t>
      </w:r>
      <w:r w:rsidR="0031073E" w:rsidRPr="007E3C52">
        <w:rPr>
          <w:szCs w:val="22"/>
          <w:lang w:val="en-CA"/>
          <w:rPrChange w:id="99" w:author="Ye-Kui Wang (d00)" w:date="2020-09-23T16:55:00Z">
            <w:rPr>
              <w:szCs w:val="22"/>
              <w:lang w:val="en-CA"/>
            </w:rPr>
          </w:rPrChange>
        </w:rPr>
        <w:t xml:space="preserve"> </w:t>
      </w:r>
      <w:r w:rsidR="00805AEF" w:rsidRPr="007E3C52">
        <w:rPr>
          <w:szCs w:val="22"/>
          <w:lang w:val="en-CA"/>
          <w:rPrChange w:id="100" w:author="Ye-Kui Wang (d00)" w:date="2020-09-23T16:55:00Z">
            <w:rPr>
              <w:szCs w:val="22"/>
              <w:lang w:val="en-CA"/>
            </w:rPr>
          </w:rPrChange>
        </w:rPr>
        <w:t>was</w:t>
      </w:r>
      <w:r w:rsidR="0031073E" w:rsidRPr="007E3C52">
        <w:rPr>
          <w:szCs w:val="22"/>
          <w:lang w:val="en-CA"/>
          <w:rPrChange w:id="101" w:author="Ye-Kui Wang (d00)" w:date="2020-09-23T16:55:00Z">
            <w:rPr>
              <w:szCs w:val="22"/>
              <w:lang w:val="en-CA"/>
            </w:rPr>
          </w:rPrChange>
        </w:rPr>
        <w:t xml:space="preserve"> inadvertently removed in the publication process</w:t>
      </w:r>
      <w:r w:rsidR="0067157F" w:rsidRPr="007E3C52">
        <w:rPr>
          <w:szCs w:val="22"/>
          <w:lang w:val="en-CA"/>
          <w:rPrChange w:id="102" w:author="Ye-Kui Wang (d00)" w:date="2020-09-23T16:55:00Z">
            <w:rPr>
              <w:szCs w:val="22"/>
              <w:lang w:val="en-CA"/>
            </w:rPr>
          </w:rPrChange>
        </w:rPr>
        <w:t>.</w:t>
      </w:r>
    </w:p>
    <w:p w14:paraId="6CF3362D" w14:textId="5E4A2EF0" w:rsidR="00746C24" w:rsidRPr="007E3C52" w:rsidRDefault="007C28AB" w:rsidP="00E11D3D">
      <w:pPr>
        <w:numPr>
          <w:ilvl w:val="0"/>
          <w:numId w:val="41"/>
        </w:numPr>
        <w:jc w:val="both"/>
        <w:rPr>
          <w:szCs w:val="22"/>
          <w:lang w:val="en-CA"/>
          <w:rPrChange w:id="103" w:author="Ye-Kui Wang (d00)" w:date="2020-09-23T16:55:00Z">
            <w:rPr>
              <w:szCs w:val="22"/>
              <w:lang w:val="en-CA"/>
            </w:rPr>
          </w:rPrChange>
        </w:rPr>
      </w:pPr>
      <w:r w:rsidRPr="007E3C52">
        <w:rPr>
          <w:szCs w:val="22"/>
          <w:lang w:val="en-CA"/>
          <w:rPrChange w:id="104" w:author="Ye-Kui Wang (d00)" w:date="2020-09-23T16:55:00Z">
            <w:rPr>
              <w:szCs w:val="22"/>
              <w:lang w:val="en-CA"/>
            </w:rPr>
          </w:rPrChange>
        </w:rPr>
        <w:t xml:space="preserve">(for </w:t>
      </w:r>
      <w:r w:rsidR="003D4C3F" w:rsidRPr="007E3C52">
        <w:rPr>
          <w:szCs w:val="22"/>
          <w:lang w:val="en-CA"/>
          <w:rPrChange w:id="105" w:author="Ye-Kui Wang (d00)" w:date="2020-09-23T16:55:00Z">
            <w:rPr>
              <w:szCs w:val="22"/>
              <w:lang w:val="en-CA"/>
            </w:rPr>
          </w:rPrChange>
        </w:rPr>
        <w:t xml:space="preserve">Video </w:t>
      </w:r>
      <w:r w:rsidRPr="007E3C52">
        <w:rPr>
          <w:szCs w:val="22"/>
          <w:lang w:val="en-CA"/>
          <w:rPrChange w:id="106" w:author="Ye-Kui Wang (d00)" w:date="2020-09-23T16:55:00Z">
            <w:rPr>
              <w:szCs w:val="22"/>
              <w:lang w:val="en-CA"/>
            </w:rPr>
          </w:rPrChange>
        </w:rPr>
        <w:t xml:space="preserve">CICP only) </w:t>
      </w:r>
      <w:r w:rsidR="00746C24" w:rsidRPr="007E3C52">
        <w:rPr>
          <w:szCs w:val="22"/>
          <w:lang w:val="en-CA"/>
          <w:rPrChange w:id="107" w:author="Ye-Kui Wang (d00)" w:date="2020-09-23T16:55:00Z">
            <w:rPr>
              <w:szCs w:val="22"/>
              <w:lang w:val="en-CA"/>
            </w:rPr>
          </w:rPrChange>
        </w:rPr>
        <w:t>The range of values for the extended aspect ratio indicator in Video CICP</w:t>
      </w:r>
      <w:r w:rsidR="0067157F" w:rsidRPr="007E3C52">
        <w:rPr>
          <w:szCs w:val="22"/>
          <w:lang w:val="en-CA"/>
          <w:rPrChange w:id="108" w:author="Ye-Kui Wang (d00)" w:date="2020-09-23T16:55:00Z">
            <w:rPr>
              <w:szCs w:val="22"/>
              <w:lang w:val="en-CA"/>
            </w:rPr>
          </w:rPrChange>
        </w:rPr>
        <w:t xml:space="preserve"> is not clearly specified and may implicitly be interpreted as inadequate to cover the range of values expressed in the video coding standards.</w:t>
      </w:r>
    </w:p>
    <w:p w14:paraId="11FB3EB0" w14:textId="206EC975" w:rsidR="007325C6" w:rsidRPr="007E3C52" w:rsidRDefault="007325C6" w:rsidP="00E11D3D">
      <w:pPr>
        <w:pStyle w:val="Heading2"/>
        <w:rPr>
          <w:lang w:val="en-CA"/>
          <w:rPrChange w:id="109" w:author="Ye-Kui Wang (d00)" w:date="2020-09-23T16:55:00Z">
            <w:rPr>
              <w:lang w:val="en-CA"/>
            </w:rPr>
          </w:rPrChange>
        </w:rPr>
      </w:pPr>
      <w:bookmarkStart w:id="110" w:name="_Ref486586278"/>
      <w:proofErr w:type="spellStart"/>
      <w:r w:rsidRPr="007E3C52">
        <w:rPr>
          <w:lang w:val="en-CA"/>
          <w:rPrChange w:id="111" w:author="Ye-Kui Wang (d00)" w:date="2020-09-23T16:55:00Z">
            <w:rPr>
              <w:lang w:val="en-CA"/>
            </w:rPr>
          </w:rPrChange>
        </w:rPr>
        <w:lastRenderedPageBreak/>
        <w:t>sYCC</w:t>
      </w:r>
      <w:proofErr w:type="spellEnd"/>
      <w:r w:rsidRPr="007E3C52">
        <w:rPr>
          <w:lang w:val="en-CA"/>
          <w:rPrChange w:id="112" w:author="Ye-Kui Wang (d00)" w:date="2020-09-23T16:55:00Z">
            <w:rPr>
              <w:lang w:val="en-CA"/>
            </w:rPr>
          </w:rPrChange>
        </w:rPr>
        <w:t xml:space="preserve"> colour indicator interpretation</w:t>
      </w:r>
    </w:p>
    <w:p w14:paraId="51F1F44E" w14:textId="441CD00A" w:rsidR="00BF1452" w:rsidRPr="007E3C52" w:rsidRDefault="00BF1452" w:rsidP="008E22C8">
      <w:pPr>
        <w:pStyle w:val="Heading3"/>
        <w:rPr>
          <w:lang w:val="en-CA"/>
          <w:rPrChange w:id="113" w:author="Ye-Kui Wang (d00)" w:date="2020-09-23T16:55:00Z">
            <w:rPr>
              <w:lang w:val="en-CA"/>
            </w:rPr>
          </w:rPrChange>
        </w:rPr>
      </w:pPr>
      <w:r w:rsidRPr="007E3C52">
        <w:rPr>
          <w:lang w:val="en-CA"/>
          <w:rPrChange w:id="114" w:author="Ye-Kui Wang (d00)" w:date="2020-09-23T16:55:00Z">
            <w:rPr>
              <w:lang w:val="en-CA"/>
            </w:rPr>
          </w:rPrChange>
        </w:rPr>
        <w:t>Status</w:t>
      </w:r>
    </w:p>
    <w:p w14:paraId="2C43AE56" w14:textId="2BBE1F23" w:rsidR="007325C6" w:rsidRPr="007E3C52" w:rsidRDefault="00BF1452" w:rsidP="007325C6">
      <w:pPr>
        <w:rPr>
          <w:lang w:val="en-CA"/>
        </w:rPr>
      </w:pPr>
      <w:r w:rsidRPr="007E3C52">
        <w:rPr>
          <w:szCs w:val="22"/>
          <w:lang w:val="en-CA"/>
          <w:rPrChange w:id="115" w:author="Ye-Kui Wang (d00)" w:date="2020-09-23T16:55:00Z">
            <w:rPr>
              <w:szCs w:val="22"/>
              <w:lang w:val="en-CA"/>
            </w:rPr>
          </w:rPrChange>
        </w:rPr>
        <w:t xml:space="preserve">This item has been confirmed by the JCT-VC and resolved for the ITU-T </w:t>
      </w:r>
      <w:proofErr w:type="gramStart"/>
      <w:r w:rsidRPr="007E3C52">
        <w:rPr>
          <w:szCs w:val="22"/>
          <w:lang w:val="en-CA"/>
          <w:rPrChange w:id="116" w:author="Ye-Kui Wang (d00)" w:date="2020-09-23T16:55:00Z">
            <w:rPr>
              <w:szCs w:val="22"/>
              <w:lang w:val="en-CA"/>
            </w:rPr>
          </w:rPrChange>
        </w:rPr>
        <w:t>text, but</w:t>
      </w:r>
      <w:proofErr w:type="gramEnd"/>
      <w:r w:rsidRPr="007E3C52">
        <w:rPr>
          <w:szCs w:val="22"/>
          <w:lang w:val="en-CA"/>
          <w:rPrChange w:id="117" w:author="Ye-Kui Wang (d00)" w:date="2020-09-23T16:55:00Z">
            <w:rPr>
              <w:szCs w:val="22"/>
              <w:lang w:val="en-CA"/>
            </w:rPr>
          </w:rPrChange>
        </w:rPr>
        <w:t xml:space="preserve"> has not yet been resolved for the ISO/IEC text. </w:t>
      </w:r>
      <w:r w:rsidRPr="007E3C52">
        <w:rPr>
          <w:lang w:val="en-CA"/>
          <w:rPrChange w:id="118" w:author="Ye-Kui Wang (d00)" w:date="2020-09-23T16:55:00Z">
            <w:rPr>
              <w:lang w:val="en-CA"/>
            </w:rPr>
          </w:rPrChange>
        </w:rPr>
        <w:t>It affects multiple standards:</w:t>
      </w:r>
      <w:r w:rsidR="007325C6" w:rsidRPr="007E3C52">
        <w:rPr>
          <w:lang w:val="en-CA"/>
          <w:rPrChange w:id="119" w:author="Ye-Kui Wang (d00)" w:date="2020-09-23T16:55:00Z">
            <w:rPr>
              <w:lang w:val="en-CA"/>
            </w:rPr>
          </w:rPrChange>
        </w:rPr>
        <w:t xml:space="preserve"> HEVC, AVC, and </w:t>
      </w:r>
      <w:r w:rsidR="003D4C3F" w:rsidRPr="007E3C52">
        <w:rPr>
          <w:lang w:val="en-CA"/>
          <w:rPrChange w:id="120" w:author="Ye-Kui Wang (d00)" w:date="2020-09-23T16:55:00Z">
            <w:rPr>
              <w:lang w:val="en-CA"/>
            </w:rPr>
          </w:rPrChange>
        </w:rPr>
        <w:t xml:space="preserve">Video </w:t>
      </w:r>
      <w:r w:rsidR="007325C6" w:rsidRPr="007E3C52">
        <w:rPr>
          <w:lang w:val="en-CA"/>
          <w:rPrChange w:id="121" w:author="Ye-Kui Wang (d00)" w:date="2020-09-23T16:55:00Z">
            <w:rPr>
              <w:lang w:val="en-CA"/>
            </w:rPr>
          </w:rPrChange>
        </w:rPr>
        <w:t>CICP (and JPEG</w:t>
      </w:r>
      <w:r w:rsidR="00207FDB" w:rsidRPr="007E3C52">
        <w:rPr>
          <w:lang w:val="en-CA"/>
          <w:rPrChange w:id="122" w:author="Ye-Kui Wang (d00)" w:date="2020-09-23T16:55:00Z">
            <w:rPr>
              <w:lang w:val="en-CA"/>
            </w:rPr>
          </w:rPrChange>
        </w:rPr>
        <w:t> </w:t>
      </w:r>
      <w:r w:rsidR="007325C6" w:rsidRPr="007E3C52">
        <w:rPr>
          <w:lang w:val="en-CA"/>
          <w:rPrChange w:id="123" w:author="Ye-Kui Wang (d00)" w:date="2020-09-23T16:55:00Z">
            <w:rPr>
              <w:lang w:val="en-CA"/>
            </w:rPr>
          </w:rPrChange>
        </w:rPr>
        <w:t xml:space="preserve">XR). For background, see </w:t>
      </w:r>
      <w:r w:rsidR="00174D81" w:rsidRPr="007E3C52">
        <w:rPr>
          <w:lang w:val="en-CA"/>
          <w:rPrChange w:id="124" w:author="Ye-Kui Wang (d00)" w:date="2020-09-23T16:55:00Z">
            <w:rPr/>
          </w:rPrChange>
        </w:rPr>
        <w:fldChar w:fldCharType="begin"/>
      </w:r>
      <w:r w:rsidR="00174D81" w:rsidRPr="007E3C52">
        <w:rPr>
          <w:lang w:val="en-CA"/>
          <w:rPrChange w:id="125" w:author="Ye-Kui Wang (d00)" w:date="2020-09-23T16:55:00Z">
            <w:rPr/>
          </w:rPrChange>
        </w:rPr>
        <w:instrText xml:space="preserve"> HYPERLINK "http://phenix.it-sudparis.eu/jct/doc_end_user/current_document.php?id=10941" </w:instrText>
      </w:r>
      <w:r w:rsidR="00174D81" w:rsidRPr="007E3C52">
        <w:rPr>
          <w:lang w:val="en-CA"/>
          <w:rPrChange w:id="126" w:author="Ye-Kui Wang (d00)" w:date="2020-09-23T16:55:00Z">
            <w:rPr/>
          </w:rPrChange>
        </w:rPr>
        <w:fldChar w:fldCharType="separate"/>
      </w:r>
      <w:r w:rsidR="007325C6" w:rsidRPr="007E3C52">
        <w:rPr>
          <w:rStyle w:val="Hyperlink"/>
          <w:lang w:val="en-CA"/>
          <w:rPrChange w:id="127" w:author="Ye-Kui Wang (d00)" w:date="2020-09-23T16:55:00Z">
            <w:rPr>
              <w:rStyle w:val="Hyperlink"/>
              <w:lang w:val="en-CA"/>
            </w:rPr>
          </w:rPrChange>
        </w:rPr>
        <w:t>JCTVC-AJ0023</w:t>
      </w:r>
      <w:r w:rsidR="00174D81" w:rsidRPr="007E3C52">
        <w:rPr>
          <w:rStyle w:val="Hyperlink"/>
          <w:lang w:val="en-CA"/>
          <w:rPrChange w:id="128" w:author="Ye-Kui Wang (d00)" w:date="2020-09-23T16:55:00Z">
            <w:rPr>
              <w:rStyle w:val="Hyperlink"/>
              <w:lang w:val="en-CA"/>
            </w:rPr>
          </w:rPrChange>
        </w:rPr>
        <w:fldChar w:fldCharType="end"/>
      </w:r>
      <w:r w:rsidR="007325C6" w:rsidRPr="007E3C52">
        <w:rPr>
          <w:lang w:val="en-CA"/>
        </w:rPr>
        <w:t>.</w:t>
      </w:r>
    </w:p>
    <w:p w14:paraId="0D2992E4" w14:textId="77777777" w:rsidR="00AC36E3" w:rsidRPr="00204C6F" w:rsidRDefault="00AC36E3" w:rsidP="00AC36E3">
      <w:pPr>
        <w:pStyle w:val="Heading3"/>
        <w:rPr>
          <w:lang w:val="en-CA"/>
        </w:rPr>
      </w:pPr>
      <w:r w:rsidRPr="00204C6F">
        <w:rPr>
          <w:lang w:val="en-CA"/>
        </w:rPr>
        <w:t>Description of the issue</w:t>
      </w:r>
    </w:p>
    <w:p w14:paraId="2CE70D1C" w14:textId="25B710B4" w:rsidR="007325C6" w:rsidRPr="007E3C52" w:rsidRDefault="00BF1452" w:rsidP="007325C6">
      <w:pPr>
        <w:rPr>
          <w:lang w:val="en-CA"/>
          <w:rPrChange w:id="129" w:author="Ye-Kui Wang (d00)" w:date="2020-09-23T16:55:00Z">
            <w:rPr>
              <w:lang w:val="en-CA"/>
            </w:rPr>
          </w:rPrChange>
        </w:rPr>
      </w:pPr>
      <w:r w:rsidRPr="007E3C52">
        <w:rPr>
          <w:lang w:val="en-CA"/>
          <w:rPrChange w:id="130" w:author="Ye-Kui Wang (d00)" w:date="2020-09-23T16:55:00Z">
            <w:rPr>
              <w:lang w:val="en-CA"/>
            </w:rPr>
          </w:rPrChange>
        </w:rPr>
        <w:t>This issue</w:t>
      </w:r>
      <w:r w:rsidR="007325C6" w:rsidRPr="007E3C52">
        <w:rPr>
          <w:lang w:val="en-CA"/>
          <w:rPrChange w:id="131" w:author="Ye-Kui Wang (d00)" w:date="2020-09-23T16:55:00Z">
            <w:rPr>
              <w:lang w:val="en-CA"/>
            </w:rPr>
          </w:rPrChange>
        </w:rPr>
        <w:t xml:space="preserve"> relat</w:t>
      </w:r>
      <w:r w:rsidRPr="007E3C52">
        <w:rPr>
          <w:lang w:val="en-CA"/>
          <w:rPrChange w:id="132" w:author="Ye-Kui Wang (d00)" w:date="2020-09-23T16:55:00Z">
            <w:rPr>
              <w:lang w:val="en-CA"/>
            </w:rPr>
          </w:rPrChange>
        </w:rPr>
        <w:t>es</w:t>
      </w:r>
      <w:r w:rsidR="007325C6" w:rsidRPr="007E3C52">
        <w:rPr>
          <w:lang w:val="en-CA"/>
          <w:rPrChange w:id="133" w:author="Ye-Kui Wang (d00)" w:date="2020-09-23T16:55:00Z">
            <w:rPr>
              <w:lang w:val="en-CA"/>
            </w:rPr>
          </w:rPrChange>
        </w:rPr>
        <w:t xml:space="preserve"> to the transfer characteristics and matrix coefficients </w:t>
      </w:r>
      <w:r w:rsidR="005B393C" w:rsidRPr="007E3C52">
        <w:rPr>
          <w:lang w:val="en-CA"/>
          <w:rPrChange w:id="134" w:author="Ye-Kui Wang (d00)" w:date="2020-09-23T16:55:00Z">
            <w:rPr>
              <w:lang w:val="en-CA"/>
            </w:rPr>
          </w:rPrChange>
        </w:rPr>
        <w:t xml:space="preserve">indicators </w:t>
      </w:r>
      <w:r w:rsidRPr="007E3C52">
        <w:rPr>
          <w:lang w:val="en-CA"/>
          <w:rPrChange w:id="135" w:author="Ye-Kui Wang (d00)" w:date="2020-09-23T16:55:00Z">
            <w:rPr>
              <w:lang w:val="en-CA"/>
            </w:rPr>
          </w:rPrChange>
        </w:rPr>
        <w:t>for</w:t>
      </w:r>
      <w:r w:rsidR="00AF7260" w:rsidRPr="007E3C52">
        <w:rPr>
          <w:lang w:val="en-CA"/>
          <w:rPrChange w:id="136" w:author="Ye-Kui Wang (d00)" w:date="2020-09-23T16:55:00Z">
            <w:rPr>
              <w:lang w:val="en-CA"/>
            </w:rPr>
          </w:rPrChange>
        </w:rPr>
        <w:t xml:space="preserve"> the </w:t>
      </w:r>
      <w:proofErr w:type="spellStart"/>
      <w:r w:rsidR="00AF7260" w:rsidRPr="007E3C52">
        <w:rPr>
          <w:lang w:val="en-CA"/>
          <w:rPrChange w:id="137" w:author="Ye-Kui Wang (d00)" w:date="2020-09-23T16:55:00Z">
            <w:rPr>
              <w:lang w:val="en-CA"/>
            </w:rPr>
          </w:rPrChange>
        </w:rPr>
        <w:t>sYCC</w:t>
      </w:r>
      <w:proofErr w:type="spellEnd"/>
      <w:r w:rsidR="007325C6" w:rsidRPr="007E3C52">
        <w:rPr>
          <w:lang w:val="en-CA"/>
          <w:rPrChange w:id="138" w:author="Ye-Kui Wang (d00)" w:date="2020-09-23T16:55:00Z">
            <w:rPr>
              <w:lang w:val="en-CA"/>
            </w:rPr>
          </w:rPrChange>
        </w:rPr>
        <w:t xml:space="preserve"> </w:t>
      </w:r>
      <w:r w:rsidR="00AF7260" w:rsidRPr="007E3C52">
        <w:rPr>
          <w:lang w:val="en-CA"/>
          <w:rPrChange w:id="139" w:author="Ye-Kui Wang (d00)" w:date="2020-09-23T16:55:00Z">
            <w:rPr>
              <w:lang w:val="en-CA"/>
            </w:rPr>
          </w:rPrChange>
        </w:rPr>
        <w:t xml:space="preserve">colour representation specified in </w:t>
      </w:r>
      <w:r w:rsidR="007325C6" w:rsidRPr="007E3C52">
        <w:rPr>
          <w:lang w:val="en-CA"/>
          <w:rPrChange w:id="140" w:author="Ye-Kui Wang (d00)" w:date="2020-09-23T16:55:00Z">
            <w:rPr>
              <w:lang w:val="en-CA"/>
            </w:rPr>
          </w:rPrChange>
        </w:rPr>
        <w:t xml:space="preserve">IEC 61966-2-1. </w:t>
      </w:r>
      <w:r w:rsidR="005B393C" w:rsidRPr="007E3C52">
        <w:rPr>
          <w:lang w:val="en-CA"/>
          <w:rPrChange w:id="141" w:author="Ye-Kui Wang (d00)" w:date="2020-09-23T16:55:00Z">
            <w:rPr>
              <w:lang w:val="en-CA"/>
            </w:rPr>
          </w:rPrChange>
        </w:rPr>
        <w:t>The</w:t>
      </w:r>
      <w:r w:rsidR="007325C6" w:rsidRPr="007E3C52">
        <w:rPr>
          <w:lang w:val="en-CA"/>
          <w:rPrChange w:id="142" w:author="Ye-Kui Wang (d00)" w:date="2020-09-23T16:55:00Z">
            <w:rPr>
              <w:lang w:val="en-CA"/>
            </w:rPr>
          </w:rPrChange>
        </w:rPr>
        <w:t xml:space="preserve"> </w:t>
      </w:r>
      <w:proofErr w:type="spellStart"/>
      <w:r w:rsidR="007325C6" w:rsidRPr="007E3C52">
        <w:rPr>
          <w:lang w:val="en-CA"/>
          <w:rPrChange w:id="143" w:author="Ye-Kui Wang (d00)" w:date="2020-09-23T16:55:00Z">
            <w:rPr>
              <w:lang w:val="en-CA"/>
            </w:rPr>
          </w:rPrChange>
        </w:rPr>
        <w:t>the</w:t>
      </w:r>
      <w:proofErr w:type="spellEnd"/>
      <w:r w:rsidR="007325C6" w:rsidRPr="007E3C52">
        <w:rPr>
          <w:lang w:val="en-CA"/>
          <w:rPrChange w:id="144" w:author="Ye-Kui Wang (d00)" w:date="2020-09-23T16:55:00Z">
            <w:rPr>
              <w:lang w:val="en-CA"/>
            </w:rPr>
          </w:rPrChange>
        </w:rPr>
        <w:t xml:space="preserve"> semantics of transfer characteristics (Table E.4 of HEVC), and matrix coefficients (Table E.5 of HEVC) need correction</w:t>
      </w:r>
      <w:r w:rsidR="005B393C" w:rsidRPr="007E3C52">
        <w:rPr>
          <w:lang w:val="en-CA"/>
          <w:rPrChange w:id="145" w:author="Ye-Kui Wang (d00)" w:date="2020-09-23T16:55:00Z">
            <w:rPr>
              <w:lang w:val="en-CA"/>
            </w:rPr>
          </w:rPrChange>
        </w:rPr>
        <w:t xml:space="preserve"> to address the issue</w:t>
      </w:r>
      <w:r w:rsidR="007325C6" w:rsidRPr="007E3C52">
        <w:rPr>
          <w:lang w:val="en-CA"/>
          <w:rPrChange w:id="146" w:author="Ye-Kui Wang (d00)" w:date="2020-09-23T16:55:00Z">
            <w:rPr>
              <w:lang w:val="en-CA"/>
            </w:rPr>
          </w:rPrChange>
        </w:rPr>
        <w:t>.</w:t>
      </w:r>
    </w:p>
    <w:p w14:paraId="39DBABE4" w14:textId="3B676D03" w:rsidR="005B393C" w:rsidRPr="007E3C52" w:rsidRDefault="005B393C" w:rsidP="00AC36E3">
      <w:pPr>
        <w:rPr>
          <w:lang w:val="en-CA"/>
          <w:rPrChange w:id="147" w:author="Ye-Kui Wang (d00)" w:date="2020-09-23T16:55:00Z">
            <w:rPr>
              <w:lang w:val="en-CA"/>
            </w:rPr>
          </w:rPrChange>
        </w:rPr>
      </w:pPr>
      <w:r w:rsidRPr="007E3C52">
        <w:rPr>
          <w:lang w:val="en-CA"/>
          <w:rPrChange w:id="148" w:author="Ye-Kui Wang (d00)" w:date="2020-09-23T16:55:00Z">
            <w:rPr>
              <w:lang w:val="en-CA"/>
            </w:rPr>
          </w:rPrChange>
        </w:rPr>
        <w:t xml:space="preserve">The issue is a bit complicated because the same transfer characteristics indicator value is used for both sRGB and </w:t>
      </w:r>
      <w:proofErr w:type="spellStart"/>
      <w:r w:rsidRPr="007E3C52">
        <w:rPr>
          <w:lang w:val="en-CA"/>
          <w:rPrChange w:id="149" w:author="Ye-Kui Wang (d00)" w:date="2020-09-23T16:55:00Z">
            <w:rPr>
              <w:lang w:val="en-CA"/>
            </w:rPr>
          </w:rPrChange>
        </w:rPr>
        <w:t>sYCC</w:t>
      </w:r>
      <w:proofErr w:type="spellEnd"/>
      <w:r w:rsidRPr="007E3C52">
        <w:rPr>
          <w:lang w:val="en-CA"/>
          <w:rPrChange w:id="150" w:author="Ye-Kui Wang (d00)" w:date="2020-09-23T16:55:00Z">
            <w:rPr>
              <w:lang w:val="en-CA"/>
            </w:rPr>
          </w:rPrChange>
        </w:rPr>
        <w:t xml:space="preserve">, but IEC 61966-2-1 </w:t>
      </w:r>
      <w:proofErr w:type="gramStart"/>
      <w:r w:rsidRPr="007E3C52">
        <w:rPr>
          <w:lang w:val="en-CA"/>
          <w:rPrChange w:id="151" w:author="Ye-Kui Wang (d00)" w:date="2020-09-23T16:55:00Z">
            <w:rPr>
              <w:lang w:val="en-CA"/>
            </w:rPr>
          </w:rPrChange>
        </w:rPr>
        <w:t>actually indicates</w:t>
      </w:r>
      <w:proofErr w:type="gramEnd"/>
      <w:r w:rsidRPr="007E3C52">
        <w:rPr>
          <w:lang w:val="en-CA"/>
          <w:rPrChange w:id="152" w:author="Ye-Kui Wang (d00)" w:date="2020-09-23T16:55:00Z">
            <w:rPr>
              <w:lang w:val="en-CA"/>
            </w:rPr>
          </w:rPrChange>
        </w:rPr>
        <w:t xml:space="preserve"> that the transfer characteristics function should be somewhat different for the two cases. In the sRGB case, the range of the input value is constrained to be from 0 to 1, but in the </w:t>
      </w:r>
      <w:proofErr w:type="spellStart"/>
      <w:r w:rsidRPr="007E3C52">
        <w:rPr>
          <w:lang w:val="en-CA"/>
          <w:rPrChange w:id="153" w:author="Ye-Kui Wang (d00)" w:date="2020-09-23T16:55:00Z">
            <w:rPr>
              <w:lang w:val="en-CA"/>
            </w:rPr>
          </w:rPrChange>
        </w:rPr>
        <w:t>sYCC</w:t>
      </w:r>
      <w:proofErr w:type="spellEnd"/>
      <w:r w:rsidRPr="007E3C52">
        <w:rPr>
          <w:lang w:val="en-CA"/>
          <w:rPrChange w:id="154" w:author="Ye-Kui Wang (d00)" w:date="2020-09-23T16:55:00Z">
            <w:rPr>
              <w:lang w:val="en-CA"/>
            </w:rPr>
          </w:rPrChange>
        </w:rPr>
        <w:t xml:space="preserve"> case, this constraint should not apply.</w:t>
      </w:r>
    </w:p>
    <w:p w14:paraId="224A5FD2" w14:textId="512D6174" w:rsidR="00AC36E3" w:rsidRPr="007E3C52" w:rsidRDefault="005B393C" w:rsidP="00E11D3D">
      <w:pPr>
        <w:rPr>
          <w:rFonts w:eastAsia="Yu Mincho"/>
          <w:lang w:val="en-CA"/>
          <w:rPrChange w:id="155" w:author="Ye-Kui Wang (d00)" w:date="2020-09-23T16:55:00Z">
            <w:rPr>
              <w:rFonts w:eastAsia="Yu Mincho"/>
              <w:lang w:val="en-CA"/>
            </w:rPr>
          </w:rPrChange>
        </w:rPr>
      </w:pPr>
      <w:r w:rsidRPr="007E3C52">
        <w:rPr>
          <w:rFonts w:eastAsia="Yu Mincho"/>
          <w:lang w:val="en-CA"/>
          <w:rPrChange w:id="156" w:author="Ye-Kui Wang (d00)" w:date="2020-09-23T16:55:00Z">
            <w:rPr>
              <w:rFonts w:eastAsia="Yu Mincho"/>
              <w:lang w:val="en-CA"/>
            </w:rPr>
          </w:rPrChange>
        </w:rPr>
        <w:t xml:space="preserve">The agreed correction for this aspect is to </w:t>
      </w:r>
      <w:r w:rsidR="00AF7260" w:rsidRPr="007E3C52">
        <w:rPr>
          <w:rFonts w:eastAsia="Yu Mincho"/>
          <w:lang w:val="en-CA"/>
          <w:rPrChange w:id="157" w:author="Ye-Kui Wang (d00)" w:date="2020-09-23T16:55:00Z">
            <w:rPr>
              <w:rFonts w:eastAsia="Yu Mincho"/>
              <w:lang w:val="en-CA"/>
            </w:rPr>
          </w:rPrChange>
        </w:rPr>
        <w:t xml:space="preserve">condition the interpretation </w:t>
      </w:r>
      <w:r w:rsidR="00DD4411" w:rsidRPr="007E3C52">
        <w:rPr>
          <w:rFonts w:eastAsia="Yu Mincho"/>
          <w:lang w:val="en-CA"/>
          <w:rPrChange w:id="158" w:author="Ye-Kui Wang (d00)" w:date="2020-09-23T16:55:00Z">
            <w:rPr>
              <w:rFonts w:eastAsia="Yu Mincho"/>
              <w:lang w:val="en-CA"/>
            </w:rPr>
          </w:rPrChange>
        </w:rPr>
        <w:t xml:space="preserve">of the </w:t>
      </w:r>
      <w:proofErr w:type="spellStart"/>
      <w:r w:rsidR="00DD4411" w:rsidRPr="007E3C52">
        <w:rPr>
          <w:rFonts w:eastAsia="Yu Mincho"/>
          <w:lang w:val="en-CA"/>
          <w:rPrChange w:id="159" w:author="Ye-Kui Wang (d00)" w:date="2020-09-23T16:55:00Z">
            <w:rPr>
              <w:rFonts w:eastAsia="Yu Mincho"/>
              <w:lang w:val="en-CA"/>
            </w:rPr>
          </w:rPrChange>
        </w:rPr>
        <w:t>transfer_characteristics</w:t>
      </w:r>
      <w:proofErr w:type="spellEnd"/>
      <w:r w:rsidR="00DD4411" w:rsidRPr="007E3C52">
        <w:rPr>
          <w:rFonts w:eastAsia="Yu Mincho"/>
          <w:lang w:val="en-CA"/>
          <w:rPrChange w:id="160" w:author="Ye-Kui Wang (d00)" w:date="2020-09-23T16:55:00Z">
            <w:rPr>
              <w:rFonts w:eastAsia="Yu Mincho"/>
              <w:lang w:val="en-CA"/>
            </w:rPr>
          </w:rPrChange>
        </w:rPr>
        <w:t xml:space="preserve"> syntax element for the value 13 </w:t>
      </w:r>
      <w:r w:rsidR="00AF7260" w:rsidRPr="007E3C52">
        <w:rPr>
          <w:rFonts w:eastAsia="Yu Mincho"/>
          <w:lang w:val="en-CA"/>
          <w:rPrChange w:id="161" w:author="Ye-Kui Wang (d00)" w:date="2020-09-23T16:55:00Z">
            <w:rPr>
              <w:rFonts w:eastAsia="Yu Mincho"/>
              <w:lang w:val="en-CA"/>
            </w:rPr>
          </w:rPrChange>
        </w:rPr>
        <w:t xml:space="preserve">on the </w:t>
      </w:r>
      <w:r w:rsidR="00DD4411" w:rsidRPr="007E3C52">
        <w:rPr>
          <w:rFonts w:eastAsia="Yu Mincho"/>
          <w:lang w:val="en-CA"/>
          <w:rPrChange w:id="162" w:author="Ye-Kui Wang (d00)" w:date="2020-09-23T16:55:00Z">
            <w:rPr>
              <w:rFonts w:eastAsia="Yu Mincho"/>
              <w:lang w:val="en-CA"/>
            </w:rPr>
          </w:rPrChange>
        </w:rPr>
        <w:t xml:space="preserve">value of </w:t>
      </w:r>
      <w:r w:rsidR="00DD4411" w:rsidRPr="007E3C52">
        <w:rPr>
          <w:lang w:val="en-CA"/>
          <w:rPrChange w:id="163" w:author="Ye-Kui Wang (d00)" w:date="2020-09-23T16:55:00Z">
            <w:rPr>
              <w:lang w:val="en-CA"/>
            </w:rPr>
          </w:rPrChange>
        </w:rPr>
        <w:t xml:space="preserve">the </w:t>
      </w:r>
      <w:proofErr w:type="spellStart"/>
      <w:r w:rsidR="00DD4411" w:rsidRPr="007E3C52">
        <w:rPr>
          <w:lang w:val="en-CA"/>
          <w:rPrChange w:id="164" w:author="Ye-Kui Wang (d00)" w:date="2020-09-23T16:55:00Z">
            <w:rPr>
              <w:lang w:val="en-CA"/>
            </w:rPr>
          </w:rPrChange>
        </w:rPr>
        <w:t>matrix_coeffs</w:t>
      </w:r>
      <w:proofErr w:type="spellEnd"/>
      <w:r w:rsidR="00DD4411" w:rsidRPr="007E3C52">
        <w:rPr>
          <w:lang w:val="en-CA"/>
          <w:rPrChange w:id="165" w:author="Ye-Kui Wang (d00)" w:date="2020-09-23T16:55:00Z">
            <w:rPr>
              <w:lang w:val="en-CA"/>
            </w:rPr>
          </w:rPrChange>
        </w:rPr>
        <w:t xml:space="preserve"> syntax element</w:t>
      </w:r>
      <w:r w:rsidR="00AF7260" w:rsidRPr="007E3C52">
        <w:rPr>
          <w:rFonts w:eastAsia="Yu Mincho"/>
          <w:lang w:val="en-CA"/>
          <w:rPrChange w:id="166" w:author="Ye-Kui Wang (d00)" w:date="2020-09-23T16:55:00Z">
            <w:rPr>
              <w:rFonts w:eastAsia="Yu Mincho"/>
              <w:lang w:val="en-CA"/>
            </w:rPr>
          </w:rPrChange>
        </w:rPr>
        <w:t xml:space="preserve"> (since that value </w:t>
      </w:r>
      <w:r w:rsidR="00DD4411" w:rsidRPr="007E3C52">
        <w:rPr>
          <w:rFonts w:eastAsia="Yu Mincho"/>
          <w:lang w:val="en-CA"/>
          <w:rPrChange w:id="167" w:author="Ye-Kui Wang (d00)" w:date="2020-09-23T16:55:00Z">
            <w:rPr>
              <w:rFonts w:eastAsia="Yu Mincho"/>
              <w:lang w:val="en-CA"/>
            </w:rPr>
          </w:rPrChange>
        </w:rPr>
        <w:t xml:space="preserve">would </w:t>
      </w:r>
      <w:r w:rsidR="00AF7260" w:rsidRPr="007E3C52">
        <w:rPr>
          <w:rFonts w:eastAsia="Yu Mincho"/>
          <w:lang w:val="en-CA"/>
          <w:rPrChange w:id="168" w:author="Ye-Kui Wang (d00)" w:date="2020-09-23T16:55:00Z">
            <w:rPr>
              <w:rFonts w:eastAsia="Yu Mincho"/>
              <w:lang w:val="en-CA"/>
            </w:rPr>
          </w:rPrChange>
        </w:rPr>
        <w:t xml:space="preserve">differ between </w:t>
      </w:r>
      <w:proofErr w:type="spellStart"/>
      <w:r w:rsidR="00AF7260" w:rsidRPr="007E3C52">
        <w:rPr>
          <w:rFonts w:eastAsia="Yu Mincho"/>
          <w:lang w:val="en-CA"/>
          <w:rPrChange w:id="169" w:author="Ye-Kui Wang (d00)" w:date="2020-09-23T16:55:00Z">
            <w:rPr>
              <w:rFonts w:eastAsia="Yu Mincho"/>
              <w:lang w:val="en-CA"/>
            </w:rPr>
          </w:rPrChange>
        </w:rPr>
        <w:t>sYCC</w:t>
      </w:r>
      <w:proofErr w:type="spellEnd"/>
      <w:r w:rsidR="00AF7260" w:rsidRPr="007E3C52">
        <w:rPr>
          <w:rFonts w:eastAsia="Yu Mincho"/>
          <w:lang w:val="en-CA"/>
          <w:rPrChange w:id="170" w:author="Ye-Kui Wang (d00)" w:date="2020-09-23T16:55:00Z">
            <w:rPr>
              <w:rFonts w:eastAsia="Yu Mincho"/>
              <w:lang w:val="en-CA"/>
            </w:rPr>
          </w:rPrChange>
        </w:rPr>
        <w:t xml:space="preserve"> and sRGB).</w:t>
      </w:r>
    </w:p>
    <w:p w14:paraId="491F20F3" w14:textId="25F07F49" w:rsidR="00AC36E3" w:rsidRPr="007E3C52" w:rsidRDefault="005B393C" w:rsidP="00E11D3D">
      <w:pPr>
        <w:rPr>
          <w:lang w:val="en-CA"/>
          <w:rPrChange w:id="171" w:author="Ye-Kui Wang (d00)" w:date="2020-09-23T16:55:00Z">
            <w:rPr>
              <w:lang w:val="en-CA"/>
            </w:rPr>
          </w:rPrChange>
        </w:rPr>
      </w:pPr>
      <w:r w:rsidRPr="007E3C52">
        <w:rPr>
          <w:lang w:val="en-CA"/>
          <w:rPrChange w:id="172" w:author="Ye-Kui Wang (d00)" w:date="2020-09-23T16:55:00Z">
            <w:rPr>
              <w:lang w:val="en-CA"/>
            </w:rPr>
          </w:rPrChange>
        </w:rPr>
        <w:t>Additionally, the</w:t>
      </w:r>
      <w:r w:rsidR="00CF556E" w:rsidRPr="007E3C52">
        <w:rPr>
          <w:lang w:val="en-CA"/>
          <w:rPrChange w:id="173" w:author="Ye-Kui Wang (d00)" w:date="2020-09-23T16:55:00Z">
            <w:rPr>
              <w:lang w:val="en-CA"/>
            </w:rPr>
          </w:rPrChange>
        </w:rPr>
        <w:t xml:space="preserve"> </w:t>
      </w:r>
      <w:proofErr w:type="spellStart"/>
      <w:r w:rsidR="00CF556E" w:rsidRPr="007E3C52">
        <w:rPr>
          <w:lang w:val="en-CA"/>
          <w:rPrChange w:id="174" w:author="Ye-Kui Wang (d00)" w:date="2020-09-23T16:55:00Z">
            <w:rPr>
              <w:lang w:val="en-CA"/>
            </w:rPr>
          </w:rPrChange>
        </w:rPr>
        <w:t>the</w:t>
      </w:r>
      <w:proofErr w:type="spellEnd"/>
      <w:r w:rsidR="00CF556E" w:rsidRPr="007E3C52">
        <w:rPr>
          <w:lang w:val="en-CA"/>
          <w:rPrChange w:id="175" w:author="Ye-Kui Wang (d00)" w:date="2020-09-23T16:55:00Z">
            <w:rPr>
              <w:lang w:val="en-CA"/>
            </w:rPr>
          </w:rPrChange>
        </w:rPr>
        <w:t xml:space="preserve"> </w:t>
      </w:r>
      <w:r w:rsidR="00DD4411" w:rsidRPr="007E3C52">
        <w:rPr>
          <w:lang w:val="en-CA"/>
          <w:rPrChange w:id="176" w:author="Ye-Kui Wang (d00)" w:date="2020-09-23T16:55:00Z">
            <w:rPr>
              <w:lang w:val="en-CA"/>
            </w:rPr>
          </w:rPrChange>
        </w:rPr>
        <w:t xml:space="preserve">informative remark relating to </w:t>
      </w:r>
      <w:r w:rsidR="003C5BA0" w:rsidRPr="007E3C52">
        <w:rPr>
          <w:lang w:val="en-CA"/>
          <w:rPrChange w:id="177" w:author="Ye-Kui Wang (d00)" w:date="2020-09-23T16:55:00Z">
            <w:rPr>
              <w:lang w:val="en-CA"/>
            </w:rPr>
          </w:rPrChange>
        </w:rPr>
        <w:t xml:space="preserve">the matrix coefficients indicator value for </w:t>
      </w:r>
      <w:r w:rsidR="00DD4411" w:rsidRPr="007E3C52">
        <w:rPr>
          <w:lang w:val="en-CA"/>
          <w:rPrChange w:id="178" w:author="Ye-Kui Wang (d00)" w:date="2020-09-23T16:55:00Z">
            <w:rPr>
              <w:lang w:val="en-CA"/>
            </w:rPr>
          </w:rPrChange>
        </w:rPr>
        <w:t xml:space="preserve">IEC 61966-2-1 </w:t>
      </w:r>
      <w:proofErr w:type="spellStart"/>
      <w:r w:rsidR="00DD4411" w:rsidRPr="007E3C52">
        <w:rPr>
          <w:lang w:val="en-CA"/>
          <w:rPrChange w:id="179" w:author="Ye-Kui Wang (d00)" w:date="2020-09-23T16:55:00Z">
            <w:rPr>
              <w:lang w:val="en-CA"/>
            </w:rPr>
          </w:rPrChange>
        </w:rPr>
        <w:t>sYCC</w:t>
      </w:r>
      <w:proofErr w:type="spellEnd"/>
      <w:r w:rsidR="00DD4411" w:rsidRPr="007E3C52">
        <w:rPr>
          <w:lang w:val="en-CA"/>
          <w:rPrChange w:id="180" w:author="Ye-Kui Wang (d00)" w:date="2020-09-23T16:55:00Z">
            <w:rPr>
              <w:lang w:val="en-CA"/>
            </w:rPr>
          </w:rPrChange>
        </w:rPr>
        <w:t xml:space="preserve"> </w:t>
      </w:r>
      <w:r w:rsidR="003C5BA0" w:rsidRPr="007E3C52">
        <w:rPr>
          <w:lang w:val="en-CA"/>
          <w:rPrChange w:id="181" w:author="Ye-Kui Wang (d00)" w:date="2020-09-23T16:55:00Z">
            <w:rPr>
              <w:lang w:val="en-CA"/>
            </w:rPr>
          </w:rPrChange>
        </w:rPr>
        <w:t xml:space="preserve">should be changed </w:t>
      </w:r>
      <w:r w:rsidR="00DD4411" w:rsidRPr="007E3C52">
        <w:rPr>
          <w:lang w:val="en-CA"/>
          <w:rPrChange w:id="182" w:author="Ye-Kui Wang (d00)" w:date="2020-09-23T16:55:00Z">
            <w:rPr>
              <w:lang w:val="en-CA"/>
            </w:rPr>
          </w:rPrChange>
        </w:rPr>
        <w:t xml:space="preserve">to indicate that </w:t>
      </w:r>
      <w:proofErr w:type="spellStart"/>
      <w:r w:rsidR="003C5BA0" w:rsidRPr="007E3C52">
        <w:rPr>
          <w:lang w:val="en-CA"/>
          <w:rPrChange w:id="183" w:author="Ye-Kui Wang (d00)" w:date="2020-09-23T16:55:00Z">
            <w:rPr>
              <w:lang w:val="en-CA"/>
            </w:rPr>
          </w:rPrChange>
        </w:rPr>
        <w:t>sYCC</w:t>
      </w:r>
      <w:proofErr w:type="spellEnd"/>
      <w:r w:rsidR="00DD4411" w:rsidRPr="007E3C52">
        <w:rPr>
          <w:lang w:val="en-CA"/>
          <w:rPrChange w:id="184" w:author="Ye-Kui Wang (d00)" w:date="2020-09-23T16:55:00Z">
            <w:rPr>
              <w:lang w:val="en-CA"/>
            </w:rPr>
          </w:rPrChange>
        </w:rPr>
        <w:t xml:space="preserve"> </w:t>
      </w:r>
      <w:r w:rsidR="003C5BA0" w:rsidRPr="007E3C52">
        <w:rPr>
          <w:lang w:val="en-CA"/>
          <w:rPrChange w:id="185" w:author="Ye-Kui Wang (d00)" w:date="2020-09-23T16:55:00Z">
            <w:rPr>
              <w:lang w:val="en-CA"/>
            </w:rPr>
          </w:rPrChange>
        </w:rPr>
        <w:t xml:space="preserve">should be indicated with </w:t>
      </w:r>
      <w:r w:rsidR="00DD4411" w:rsidRPr="007E3C52">
        <w:rPr>
          <w:lang w:val="en-CA"/>
          <w:rPrChange w:id="186" w:author="Ye-Kui Wang (d00)" w:date="2020-09-23T16:55:00Z">
            <w:rPr>
              <w:lang w:val="en-CA"/>
            </w:rPr>
          </w:rPrChange>
        </w:rPr>
        <w:t>the matrix</w:t>
      </w:r>
      <w:r w:rsidR="003C5BA0" w:rsidRPr="007E3C52">
        <w:rPr>
          <w:lang w:val="en-CA"/>
          <w:rPrChange w:id="187" w:author="Ye-Kui Wang (d00)" w:date="2020-09-23T16:55:00Z">
            <w:rPr>
              <w:lang w:val="en-CA"/>
            </w:rPr>
          </w:rPrChange>
        </w:rPr>
        <w:t xml:space="preserve"> </w:t>
      </w:r>
      <w:r w:rsidR="00DD4411" w:rsidRPr="007E3C52">
        <w:rPr>
          <w:lang w:val="en-CA"/>
          <w:rPrChange w:id="188" w:author="Ye-Kui Wang (d00)" w:date="2020-09-23T16:55:00Z">
            <w:rPr>
              <w:lang w:val="en-CA"/>
            </w:rPr>
          </w:rPrChange>
        </w:rPr>
        <w:t>coeff</w:t>
      </w:r>
      <w:r w:rsidR="003C5BA0" w:rsidRPr="007E3C52">
        <w:rPr>
          <w:lang w:val="en-CA"/>
          <w:rPrChange w:id="189" w:author="Ye-Kui Wang (d00)" w:date="2020-09-23T16:55:00Z">
            <w:rPr>
              <w:lang w:val="en-CA"/>
            </w:rPr>
          </w:rPrChange>
        </w:rPr>
        <w:t>icient</w:t>
      </w:r>
      <w:r w:rsidR="00DD4411" w:rsidRPr="007E3C52">
        <w:rPr>
          <w:lang w:val="en-CA"/>
          <w:rPrChange w:id="190" w:author="Ye-Kui Wang (d00)" w:date="2020-09-23T16:55:00Z">
            <w:rPr>
              <w:lang w:val="en-CA"/>
            </w:rPr>
          </w:rPrChange>
        </w:rPr>
        <w:t xml:space="preserve">s </w:t>
      </w:r>
      <w:r w:rsidR="003C5BA0" w:rsidRPr="007E3C52">
        <w:rPr>
          <w:lang w:val="en-CA"/>
          <w:rPrChange w:id="191" w:author="Ye-Kui Wang (d00)" w:date="2020-09-23T16:55:00Z">
            <w:rPr>
              <w:lang w:val="en-CA"/>
            </w:rPr>
          </w:rPrChange>
        </w:rPr>
        <w:t>indicator</w:t>
      </w:r>
      <w:r w:rsidR="00DD4411" w:rsidRPr="007E3C52">
        <w:rPr>
          <w:lang w:val="en-CA"/>
          <w:rPrChange w:id="192" w:author="Ye-Kui Wang (d00)" w:date="2020-09-23T16:55:00Z">
            <w:rPr>
              <w:lang w:val="en-CA"/>
            </w:rPr>
          </w:rPrChange>
        </w:rPr>
        <w:t xml:space="preserve"> equal to 5 (as for Rec. ITU R BT.601) rather than 1 (as for Rec. ITU-R BT.709).</w:t>
      </w:r>
    </w:p>
    <w:p w14:paraId="7279192E" w14:textId="77777777" w:rsidR="000C76C3" w:rsidRPr="007E3C52" w:rsidRDefault="000C76C3" w:rsidP="000C76C3">
      <w:pPr>
        <w:pStyle w:val="Heading3"/>
        <w:rPr>
          <w:lang w:val="en-CA"/>
          <w:rPrChange w:id="193" w:author="Ye-Kui Wang (d00)" w:date="2020-09-23T16:55:00Z">
            <w:rPr>
              <w:lang w:val="en-CA"/>
            </w:rPr>
          </w:rPrChange>
        </w:rPr>
      </w:pPr>
      <w:r w:rsidRPr="007E3C52">
        <w:rPr>
          <w:lang w:val="en-CA"/>
          <w:rPrChange w:id="194" w:author="Ye-Kui Wang (d00)" w:date="2020-09-23T16:55:00Z">
            <w:rPr>
              <w:lang w:val="en-CA"/>
            </w:rPr>
          </w:rPrChange>
        </w:rPr>
        <w:t>Description of the proposed fix</w:t>
      </w:r>
    </w:p>
    <w:p w14:paraId="48FAEA31" w14:textId="77D0EAC0" w:rsidR="00B30F38" w:rsidRPr="007E3C52" w:rsidRDefault="00B30F38" w:rsidP="008E22C8">
      <w:pPr>
        <w:spacing w:after="120"/>
        <w:rPr>
          <w:i/>
          <w:iCs/>
          <w:lang w:val="en-CA"/>
          <w:rPrChange w:id="195" w:author="Ye-Kui Wang (d00)" w:date="2020-09-23T16:55:00Z">
            <w:rPr>
              <w:i/>
              <w:iCs/>
              <w:lang w:val="en-CA"/>
            </w:rPr>
          </w:rPrChange>
        </w:rPr>
      </w:pPr>
      <w:r w:rsidRPr="007E3C52">
        <w:rPr>
          <w:i/>
          <w:lang w:val="en-CA"/>
          <w:rPrChange w:id="196" w:author="Ye-Kui Wang (d00)" w:date="2020-09-23T16:55:00Z">
            <w:rPr>
              <w:i/>
              <w:lang w:val="en-CA"/>
            </w:rPr>
          </w:rPrChange>
        </w:rPr>
        <w:t xml:space="preserve">In </w:t>
      </w:r>
      <w:r w:rsidRPr="007E3C52">
        <w:rPr>
          <w:i/>
          <w:iCs/>
          <w:lang w:val="en-CA"/>
          <w:rPrChange w:id="197" w:author="Ye-Kui Wang (d00)" w:date="2020-09-23T16:55:00Z">
            <w:rPr>
              <w:i/>
              <w:iCs/>
              <w:lang w:val="en-CA"/>
            </w:rPr>
          </w:rPrChange>
        </w:rPr>
        <w:t xml:space="preserve">E.3.1 (VUI semantics), </w:t>
      </w:r>
      <w:r w:rsidR="007C7CCF" w:rsidRPr="007E3C52">
        <w:rPr>
          <w:i/>
          <w:iCs/>
          <w:lang w:val="en-CA"/>
          <w:rPrChange w:id="198" w:author="Ye-Kui Wang (d00)" w:date="2020-09-23T16:55:00Z">
            <w:rPr>
              <w:i/>
              <w:iCs/>
              <w:lang w:val="en-CA"/>
            </w:rPr>
          </w:rPrChange>
        </w:rPr>
        <w:t>in</w:t>
      </w:r>
      <w:r w:rsidRPr="007E3C52">
        <w:rPr>
          <w:i/>
          <w:iCs/>
          <w:lang w:val="en-CA"/>
          <w:rPrChange w:id="199" w:author="Ye-Kui Wang (d00)" w:date="2020-09-23T16:55:00Z">
            <w:rPr>
              <w:i/>
              <w:iCs/>
              <w:lang w:val="en-CA"/>
            </w:rPr>
          </w:rPrChange>
        </w:rPr>
        <w:t xml:space="preserve"> Table E.4 (Transfer characteristics interpretation using the </w:t>
      </w:r>
      <w:proofErr w:type="spellStart"/>
      <w:r w:rsidRPr="007E3C52">
        <w:rPr>
          <w:i/>
          <w:iCs/>
          <w:lang w:val="en-CA"/>
          <w:rPrChange w:id="200" w:author="Ye-Kui Wang (d00)" w:date="2020-09-23T16:55:00Z">
            <w:rPr>
              <w:i/>
              <w:iCs/>
              <w:lang w:val="en-CA"/>
            </w:rPr>
          </w:rPrChange>
        </w:rPr>
        <w:t>transfer_characteristics</w:t>
      </w:r>
      <w:proofErr w:type="spellEnd"/>
      <w:r w:rsidRPr="007E3C52">
        <w:rPr>
          <w:i/>
          <w:iCs/>
          <w:lang w:val="en-CA"/>
          <w:rPrChange w:id="201" w:author="Ye-Kui Wang (d00)" w:date="2020-09-23T16:55:00Z">
            <w:rPr>
              <w:i/>
              <w:iCs/>
              <w:lang w:val="en-CA"/>
            </w:rPr>
          </w:rPrChange>
        </w:rPr>
        <w:t xml:space="preserve"> syntax element) replace the row for the value 13 with:</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80"/>
        <w:gridCol w:w="5875"/>
        <w:gridCol w:w="3029"/>
      </w:tblGrid>
      <w:tr w:rsidR="00B30F38" w:rsidRPr="007E3C52" w14:paraId="1805C977" w14:textId="77777777" w:rsidTr="008E22C8">
        <w:trPr>
          <w:cantSplit/>
          <w:jc w:val="center"/>
        </w:trPr>
        <w:tc>
          <w:tcPr>
            <w:tcW w:w="780" w:type="dxa"/>
          </w:tcPr>
          <w:p w14:paraId="71B8BF10" w14:textId="77777777" w:rsidR="00B30F38" w:rsidRPr="007E3C52" w:rsidRDefault="00B30F38" w:rsidP="00B30F38">
            <w:pPr>
              <w:tabs>
                <w:tab w:val="clear" w:pos="360"/>
                <w:tab w:val="clear" w:pos="720"/>
                <w:tab w:val="clear" w:pos="1080"/>
                <w:tab w:val="clear" w:pos="1440"/>
              </w:tabs>
              <w:spacing w:before="40" w:after="20" w:line="190" w:lineRule="exact"/>
              <w:jc w:val="center"/>
              <w:rPr>
                <w:rFonts w:eastAsia="SimSun"/>
                <w:noProof/>
                <w:sz w:val="18"/>
                <w:szCs w:val="18"/>
                <w:lang w:val="en-CA" w:eastAsia="ja-JP"/>
                <w:rPrChange w:id="202" w:author="Ye-Kui Wang (d00)" w:date="2020-09-23T16:55:00Z">
                  <w:rPr>
                    <w:rFonts w:eastAsia="SimSun"/>
                    <w:noProof/>
                    <w:sz w:val="18"/>
                    <w:szCs w:val="18"/>
                    <w:lang w:val="en-GB" w:eastAsia="ja-JP"/>
                  </w:rPr>
                </w:rPrChange>
              </w:rPr>
            </w:pPr>
            <w:r w:rsidRPr="007E3C52">
              <w:rPr>
                <w:rFonts w:eastAsia="SimSun"/>
                <w:noProof/>
                <w:sz w:val="18"/>
                <w:szCs w:val="18"/>
                <w:lang w:val="en-CA" w:eastAsia="ja-JP"/>
                <w:rPrChange w:id="203" w:author="Ye-Kui Wang (d00)" w:date="2020-09-23T16:55:00Z">
                  <w:rPr>
                    <w:rFonts w:eastAsia="SimSun"/>
                    <w:noProof/>
                    <w:sz w:val="18"/>
                    <w:szCs w:val="18"/>
                    <w:lang w:val="en-GB" w:eastAsia="ja-JP"/>
                  </w:rPr>
                </w:rPrChange>
              </w:rPr>
              <w:t>13</w:t>
            </w:r>
          </w:p>
        </w:tc>
        <w:tc>
          <w:tcPr>
            <w:tcW w:w="5875" w:type="dxa"/>
          </w:tcPr>
          <w:p w14:paraId="5786CB90" w14:textId="77777777" w:rsidR="00B30F38" w:rsidRPr="007E3C52"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rFonts w:eastAsia="SimSun"/>
                <w:noProof/>
                <w:sz w:val="20"/>
                <w:szCs w:val="16"/>
                <w:lang w:val="en-CA"/>
                <w:rPrChange w:id="204" w:author="Ye-Kui Wang (d00)" w:date="2020-09-23T16:55:00Z">
                  <w:rPr>
                    <w:rFonts w:eastAsia="SimSun"/>
                    <w:noProof/>
                    <w:sz w:val="20"/>
                    <w:szCs w:val="16"/>
                    <w:lang w:val="en-GB"/>
                  </w:rPr>
                </w:rPrChange>
              </w:rPr>
            </w:pPr>
            <w:r w:rsidRPr="007E3C52">
              <w:rPr>
                <w:rFonts w:eastAsia="SimSun"/>
                <w:noProof/>
                <w:sz w:val="20"/>
                <w:highlight w:val="yellow"/>
                <w:lang w:val="en-CA"/>
                <w:rPrChange w:id="205" w:author="Ye-Kui Wang (d00)" w:date="2020-09-23T16:55:00Z">
                  <w:rPr>
                    <w:rFonts w:eastAsia="SimSun"/>
                    <w:noProof/>
                    <w:sz w:val="20"/>
                    <w:highlight w:val="yellow"/>
                    <w:lang w:val="en-GB"/>
                  </w:rPr>
                </w:rPrChange>
              </w:rPr>
              <w:t>–</w:t>
            </w:r>
            <w:r w:rsidRPr="007E3C52">
              <w:rPr>
                <w:rFonts w:eastAsia="SimSun"/>
                <w:noProof/>
                <w:sz w:val="20"/>
                <w:highlight w:val="yellow"/>
                <w:lang w:val="en-CA"/>
                <w:rPrChange w:id="206" w:author="Ye-Kui Wang (d00)" w:date="2020-09-23T16:55:00Z">
                  <w:rPr>
                    <w:rFonts w:eastAsia="SimSun"/>
                    <w:noProof/>
                    <w:sz w:val="20"/>
                    <w:highlight w:val="yellow"/>
                    <w:lang w:val="en-GB"/>
                  </w:rPr>
                </w:rPrChange>
              </w:rPr>
              <w:tab/>
              <w:t>If matrix_coeffs is equal to 0</w:t>
            </w:r>
          </w:p>
          <w:p w14:paraId="693C2BCD" w14:textId="77777777" w:rsidR="00B30F38" w:rsidRPr="007E3C52"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MS Mincho"/>
                <w:noProof/>
                <w:sz w:val="18"/>
                <w:szCs w:val="18"/>
                <w:lang w:val="en-CA" w:eastAsia="ja-JP"/>
                <w:rPrChange w:id="207" w:author="Ye-Kui Wang (d00)" w:date="2020-09-23T16:55:00Z">
                  <w:rPr>
                    <w:rFonts w:eastAsia="MS Mincho"/>
                    <w:noProof/>
                    <w:sz w:val="18"/>
                    <w:szCs w:val="18"/>
                    <w:lang w:val="en-GB" w:eastAsia="ja-JP"/>
                  </w:rPr>
                </w:rPrChange>
              </w:rPr>
            </w:pPr>
            <w:r w:rsidRPr="007E3C52">
              <w:rPr>
                <w:rFonts w:eastAsia="SimSun"/>
                <w:noProof/>
                <w:sz w:val="18"/>
                <w:szCs w:val="18"/>
                <w:lang w:val="en-CA"/>
                <w:rPrChange w:id="208" w:author="Ye-Kui Wang (d00)" w:date="2020-09-23T16:55:00Z">
                  <w:rPr>
                    <w:rFonts w:eastAsia="SimSun"/>
                    <w:noProof/>
                    <w:sz w:val="18"/>
                    <w:szCs w:val="18"/>
                    <w:lang w:val="en-GB"/>
                  </w:rPr>
                </w:rPrChange>
              </w:rPr>
              <w:t xml:space="preserve">         V = </w:t>
            </w:r>
            <w:r w:rsidRPr="007E3C52">
              <w:rPr>
                <w:rFonts w:eastAsia="MS Mincho"/>
                <w:i/>
                <w:noProof/>
                <w:sz w:val="18"/>
                <w:szCs w:val="18"/>
                <w:lang w:val="en-CA" w:eastAsia="ja-JP"/>
                <w:rPrChange w:id="209" w:author="Ye-Kui Wang (d00)" w:date="2020-09-23T16:55:00Z">
                  <w:rPr>
                    <w:rFonts w:eastAsia="MS Mincho"/>
                    <w:i/>
                    <w:noProof/>
                    <w:sz w:val="18"/>
                    <w:szCs w:val="18"/>
                    <w:lang w:val="en-GB" w:eastAsia="ja-JP"/>
                  </w:rPr>
                </w:rPrChange>
              </w:rPr>
              <w:t>α</w:t>
            </w:r>
            <w:r w:rsidRPr="007E3C52">
              <w:rPr>
                <w:rFonts w:eastAsia="SimSun"/>
                <w:noProof/>
                <w:sz w:val="18"/>
                <w:szCs w:val="18"/>
                <w:lang w:val="en-CA"/>
                <w:rPrChange w:id="210" w:author="Ye-Kui Wang (d00)" w:date="2020-09-23T16:55:00Z">
                  <w:rPr>
                    <w:rFonts w:eastAsia="SimSun"/>
                    <w:noProof/>
                    <w:sz w:val="18"/>
                    <w:szCs w:val="18"/>
                    <w:lang w:val="en-GB"/>
                  </w:rPr>
                </w:rPrChange>
              </w:rPr>
              <w:t xml:space="preserve"> * L</w:t>
            </w:r>
            <w:r w:rsidRPr="007E3C52">
              <w:rPr>
                <w:rFonts w:eastAsia="SimSun"/>
                <w:noProof/>
                <w:sz w:val="18"/>
                <w:szCs w:val="18"/>
                <w:vertAlign w:val="subscript"/>
                <w:lang w:val="en-CA"/>
                <w:rPrChange w:id="211" w:author="Ye-Kui Wang (d00)" w:date="2020-09-23T16:55:00Z">
                  <w:rPr>
                    <w:rFonts w:eastAsia="SimSun"/>
                    <w:noProof/>
                    <w:sz w:val="18"/>
                    <w:szCs w:val="18"/>
                    <w:vertAlign w:val="subscript"/>
                    <w:lang w:val="en-GB"/>
                  </w:rPr>
                </w:rPrChange>
              </w:rPr>
              <w:t>c</w:t>
            </w:r>
            <w:r w:rsidRPr="007E3C52">
              <w:rPr>
                <w:rFonts w:eastAsia="SimSun"/>
                <w:noProof/>
                <w:position w:val="6"/>
                <w:sz w:val="16"/>
                <w:szCs w:val="16"/>
                <w:lang w:val="en-CA"/>
                <w:rPrChange w:id="212" w:author="Ye-Kui Wang (d00)" w:date="2020-09-23T16:55:00Z">
                  <w:rPr>
                    <w:rFonts w:eastAsia="SimSun"/>
                    <w:noProof/>
                    <w:position w:val="6"/>
                    <w:sz w:val="16"/>
                    <w:szCs w:val="16"/>
                    <w:lang w:val="en-GB"/>
                  </w:rPr>
                </w:rPrChange>
              </w:rPr>
              <w:t>( 1 </w:t>
            </w:r>
            <w:r w:rsidRPr="007E3C52">
              <w:rPr>
                <w:rFonts w:eastAsia="SimSun"/>
                <w:position w:val="6"/>
                <w:sz w:val="16"/>
                <w:szCs w:val="18"/>
                <w:lang w:val="en-CA"/>
                <w:rPrChange w:id="213" w:author="Ye-Kui Wang (d00)" w:date="2020-09-23T16:55:00Z">
                  <w:rPr>
                    <w:rFonts w:eastAsia="SimSun"/>
                    <w:position w:val="6"/>
                    <w:sz w:val="16"/>
                    <w:szCs w:val="18"/>
                    <w:lang w:val="en-GB"/>
                  </w:rPr>
                </w:rPrChange>
              </w:rPr>
              <w:t>÷</w:t>
            </w:r>
            <w:r w:rsidRPr="007E3C52">
              <w:rPr>
                <w:rFonts w:eastAsia="SimSun"/>
                <w:noProof/>
                <w:position w:val="6"/>
                <w:sz w:val="16"/>
                <w:szCs w:val="16"/>
                <w:lang w:val="en-CA"/>
                <w:rPrChange w:id="214" w:author="Ye-Kui Wang (d00)" w:date="2020-09-23T16:55:00Z">
                  <w:rPr>
                    <w:rFonts w:eastAsia="SimSun"/>
                    <w:noProof/>
                    <w:position w:val="6"/>
                    <w:sz w:val="16"/>
                    <w:szCs w:val="16"/>
                    <w:lang w:val="en-GB"/>
                  </w:rPr>
                </w:rPrChange>
              </w:rPr>
              <w:t> 2.4 )</w:t>
            </w:r>
            <w:r w:rsidRPr="007E3C52">
              <w:rPr>
                <w:rFonts w:eastAsia="SimSun"/>
                <w:noProof/>
                <w:sz w:val="18"/>
                <w:szCs w:val="18"/>
                <w:lang w:val="en-CA"/>
                <w:rPrChange w:id="215" w:author="Ye-Kui Wang (d00)" w:date="2020-09-23T16:55:00Z">
                  <w:rPr>
                    <w:rFonts w:eastAsia="SimSun"/>
                    <w:noProof/>
                    <w:sz w:val="18"/>
                    <w:szCs w:val="18"/>
                    <w:lang w:val="en-GB"/>
                  </w:rPr>
                </w:rPrChange>
              </w:rPr>
              <w:t xml:space="preserve"> − ( </w:t>
            </w:r>
            <w:r w:rsidRPr="007E3C52">
              <w:rPr>
                <w:rFonts w:eastAsia="MS Mincho"/>
                <w:i/>
                <w:noProof/>
                <w:sz w:val="18"/>
                <w:szCs w:val="18"/>
                <w:lang w:val="en-CA" w:eastAsia="ja-JP"/>
                <w:rPrChange w:id="216" w:author="Ye-Kui Wang (d00)" w:date="2020-09-23T16:55:00Z">
                  <w:rPr>
                    <w:rFonts w:eastAsia="MS Mincho"/>
                    <w:i/>
                    <w:noProof/>
                    <w:sz w:val="18"/>
                    <w:szCs w:val="18"/>
                    <w:lang w:val="en-GB" w:eastAsia="ja-JP"/>
                  </w:rPr>
                </w:rPrChange>
              </w:rPr>
              <w:t>α</w:t>
            </w:r>
            <w:r w:rsidRPr="007E3C52">
              <w:rPr>
                <w:rFonts w:eastAsia="MS Mincho"/>
                <w:noProof/>
                <w:sz w:val="18"/>
                <w:szCs w:val="18"/>
                <w:lang w:val="en-CA" w:eastAsia="ja-JP"/>
                <w:rPrChange w:id="217" w:author="Ye-Kui Wang (d00)" w:date="2020-09-23T16:55:00Z">
                  <w:rPr>
                    <w:rFonts w:eastAsia="MS Mincho"/>
                    <w:noProof/>
                    <w:sz w:val="18"/>
                    <w:szCs w:val="18"/>
                    <w:lang w:val="en-GB" w:eastAsia="ja-JP"/>
                  </w:rPr>
                </w:rPrChange>
              </w:rPr>
              <w:t xml:space="preserve"> − </w:t>
            </w:r>
            <w:r w:rsidRPr="007E3C52">
              <w:rPr>
                <w:rFonts w:eastAsia="SimSun"/>
                <w:noProof/>
                <w:sz w:val="18"/>
                <w:szCs w:val="18"/>
                <w:lang w:val="en-CA"/>
                <w:rPrChange w:id="218" w:author="Ye-Kui Wang (d00)" w:date="2020-09-23T16:55:00Z">
                  <w:rPr>
                    <w:rFonts w:eastAsia="SimSun"/>
                    <w:noProof/>
                    <w:sz w:val="18"/>
                    <w:szCs w:val="18"/>
                    <w:lang w:val="en-GB"/>
                  </w:rPr>
                </w:rPrChange>
              </w:rPr>
              <w:t>1 )</w:t>
            </w:r>
            <w:r w:rsidRPr="007E3C52">
              <w:rPr>
                <w:rFonts w:eastAsia="SimSun"/>
                <w:noProof/>
                <w:sz w:val="18"/>
                <w:szCs w:val="18"/>
                <w:lang w:val="en-CA"/>
                <w:rPrChange w:id="219" w:author="Ye-Kui Wang (d00)" w:date="2020-09-23T16:55:00Z">
                  <w:rPr>
                    <w:rFonts w:eastAsia="SimSun"/>
                    <w:noProof/>
                    <w:sz w:val="18"/>
                    <w:szCs w:val="18"/>
                    <w:lang w:val="en-GB"/>
                  </w:rPr>
                </w:rPrChange>
              </w:rPr>
              <w:tab/>
              <w:t>for 1  &gt;=  L</w:t>
            </w:r>
            <w:r w:rsidRPr="007E3C52">
              <w:rPr>
                <w:rFonts w:eastAsia="SimSun"/>
                <w:noProof/>
                <w:sz w:val="18"/>
                <w:szCs w:val="18"/>
                <w:vertAlign w:val="subscript"/>
                <w:lang w:val="en-CA"/>
                <w:rPrChange w:id="220" w:author="Ye-Kui Wang (d00)" w:date="2020-09-23T16:55:00Z">
                  <w:rPr>
                    <w:rFonts w:eastAsia="SimSun"/>
                    <w:noProof/>
                    <w:sz w:val="18"/>
                    <w:szCs w:val="18"/>
                    <w:vertAlign w:val="subscript"/>
                    <w:lang w:val="en-GB"/>
                  </w:rPr>
                </w:rPrChange>
              </w:rPr>
              <w:t>c</w:t>
            </w:r>
            <w:r w:rsidRPr="007E3C52">
              <w:rPr>
                <w:rFonts w:eastAsia="SimSun"/>
                <w:noProof/>
                <w:sz w:val="18"/>
                <w:szCs w:val="18"/>
                <w:lang w:val="en-CA"/>
                <w:rPrChange w:id="221" w:author="Ye-Kui Wang (d00)" w:date="2020-09-23T16:55:00Z">
                  <w:rPr>
                    <w:rFonts w:eastAsia="SimSun"/>
                    <w:noProof/>
                    <w:sz w:val="18"/>
                    <w:szCs w:val="18"/>
                    <w:lang w:val="en-GB"/>
                  </w:rPr>
                </w:rPrChange>
              </w:rPr>
              <w:t xml:space="preserve">  &gt;=  </w:t>
            </w:r>
            <w:r w:rsidRPr="007E3C52">
              <w:rPr>
                <w:rFonts w:eastAsia="MS Mincho"/>
                <w:i/>
                <w:noProof/>
                <w:sz w:val="18"/>
                <w:szCs w:val="18"/>
                <w:lang w:val="en-CA" w:eastAsia="ja-JP"/>
                <w:rPrChange w:id="222" w:author="Ye-Kui Wang (d00)" w:date="2020-09-23T16:55:00Z">
                  <w:rPr>
                    <w:rFonts w:eastAsia="MS Mincho"/>
                    <w:i/>
                    <w:noProof/>
                    <w:sz w:val="18"/>
                    <w:szCs w:val="18"/>
                    <w:lang w:val="en-GB" w:eastAsia="ja-JP"/>
                  </w:rPr>
                </w:rPrChange>
              </w:rPr>
              <w:t>β</w:t>
            </w:r>
          </w:p>
          <w:p w14:paraId="4469452B" w14:textId="4D53E1C2" w:rsidR="00B30F38" w:rsidRPr="007E3C52"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SimSun"/>
                <w:noProof/>
                <w:sz w:val="18"/>
                <w:szCs w:val="18"/>
                <w:lang w:val="en-CA"/>
                <w:rPrChange w:id="223" w:author="Ye-Kui Wang (d00)" w:date="2020-09-23T16:55:00Z">
                  <w:rPr>
                    <w:rFonts w:eastAsia="SimSun"/>
                    <w:noProof/>
                    <w:sz w:val="18"/>
                    <w:szCs w:val="18"/>
                    <w:lang w:val="en-GB"/>
                  </w:rPr>
                </w:rPrChange>
              </w:rPr>
            </w:pPr>
            <w:r w:rsidRPr="007E3C52">
              <w:rPr>
                <w:rFonts w:eastAsia="SimSun"/>
                <w:noProof/>
                <w:sz w:val="18"/>
                <w:szCs w:val="18"/>
                <w:lang w:val="en-CA"/>
                <w:rPrChange w:id="224" w:author="Ye-Kui Wang (d00)" w:date="2020-09-23T16:55:00Z">
                  <w:rPr>
                    <w:rFonts w:eastAsia="SimSun"/>
                    <w:noProof/>
                    <w:sz w:val="18"/>
                    <w:szCs w:val="18"/>
                    <w:lang w:val="en-GB"/>
                  </w:rPr>
                </w:rPrChange>
              </w:rPr>
              <w:t>         V = 12.92 * L</w:t>
            </w:r>
            <w:r w:rsidRPr="007E3C52">
              <w:rPr>
                <w:rFonts w:eastAsia="SimSun"/>
                <w:noProof/>
                <w:sz w:val="18"/>
                <w:szCs w:val="18"/>
                <w:vertAlign w:val="subscript"/>
                <w:lang w:val="en-CA"/>
                <w:rPrChange w:id="225" w:author="Ye-Kui Wang (d00)" w:date="2020-09-23T16:55:00Z">
                  <w:rPr>
                    <w:rFonts w:eastAsia="SimSun"/>
                    <w:noProof/>
                    <w:sz w:val="18"/>
                    <w:szCs w:val="18"/>
                    <w:vertAlign w:val="subscript"/>
                    <w:lang w:val="en-GB"/>
                  </w:rPr>
                </w:rPrChange>
              </w:rPr>
              <w:t>c</w:t>
            </w:r>
            <w:r w:rsidRPr="007E3C52">
              <w:rPr>
                <w:rFonts w:eastAsia="SimSun"/>
                <w:noProof/>
                <w:sz w:val="18"/>
                <w:szCs w:val="18"/>
                <w:vertAlign w:val="subscript"/>
                <w:lang w:val="en-CA"/>
                <w:rPrChange w:id="226" w:author="Ye-Kui Wang (d00)" w:date="2020-09-23T16:55:00Z">
                  <w:rPr>
                    <w:rFonts w:eastAsia="SimSun"/>
                    <w:noProof/>
                    <w:sz w:val="18"/>
                    <w:szCs w:val="18"/>
                    <w:vertAlign w:val="subscript"/>
                    <w:lang w:val="en-GB"/>
                  </w:rPr>
                </w:rPrChange>
              </w:rPr>
              <w:tab/>
            </w:r>
            <w:r w:rsidRPr="007E3C52">
              <w:rPr>
                <w:rFonts w:eastAsia="SimSun"/>
                <w:noProof/>
                <w:sz w:val="18"/>
                <w:szCs w:val="18"/>
                <w:vertAlign w:val="subscript"/>
                <w:lang w:val="en-CA"/>
                <w:rPrChange w:id="227" w:author="Ye-Kui Wang (d00)" w:date="2020-09-23T16:55:00Z">
                  <w:rPr>
                    <w:rFonts w:eastAsia="SimSun"/>
                    <w:noProof/>
                    <w:sz w:val="18"/>
                    <w:szCs w:val="18"/>
                    <w:vertAlign w:val="subscript"/>
                    <w:lang w:val="en-GB"/>
                  </w:rPr>
                </w:rPrChange>
              </w:rPr>
              <w:tab/>
            </w:r>
            <w:r w:rsidRPr="007E3C52">
              <w:rPr>
                <w:rFonts w:eastAsia="SimSun"/>
                <w:noProof/>
                <w:sz w:val="18"/>
                <w:szCs w:val="18"/>
                <w:vertAlign w:val="subscript"/>
                <w:lang w:val="en-CA"/>
                <w:rPrChange w:id="228" w:author="Ye-Kui Wang (d00)" w:date="2020-09-23T16:55:00Z">
                  <w:rPr>
                    <w:rFonts w:eastAsia="SimSun"/>
                    <w:noProof/>
                    <w:sz w:val="18"/>
                    <w:szCs w:val="18"/>
                    <w:vertAlign w:val="subscript"/>
                    <w:lang w:val="en-GB"/>
                  </w:rPr>
                </w:rPrChange>
              </w:rPr>
              <w:tab/>
            </w:r>
            <w:r w:rsidRPr="007E3C52">
              <w:rPr>
                <w:rFonts w:eastAsia="SimSun"/>
                <w:noProof/>
                <w:sz w:val="18"/>
                <w:szCs w:val="18"/>
                <w:lang w:val="en-CA"/>
                <w:rPrChange w:id="229" w:author="Ye-Kui Wang (d00)" w:date="2020-09-23T16:55:00Z">
                  <w:rPr>
                    <w:rFonts w:eastAsia="SimSun"/>
                    <w:noProof/>
                    <w:sz w:val="18"/>
                    <w:szCs w:val="18"/>
                    <w:lang w:val="en-GB"/>
                  </w:rPr>
                </w:rPrChange>
              </w:rPr>
              <w:t xml:space="preserve">for  </w:t>
            </w:r>
            <w:r w:rsidRPr="007E3C52">
              <w:rPr>
                <w:rFonts w:eastAsia="MS Mincho"/>
                <w:i/>
                <w:noProof/>
                <w:sz w:val="18"/>
                <w:szCs w:val="18"/>
                <w:lang w:val="en-CA" w:eastAsia="ja-JP"/>
                <w:rPrChange w:id="230" w:author="Ye-Kui Wang (d00)" w:date="2020-09-23T16:55:00Z">
                  <w:rPr>
                    <w:rFonts w:eastAsia="MS Mincho"/>
                    <w:i/>
                    <w:noProof/>
                    <w:sz w:val="18"/>
                    <w:szCs w:val="18"/>
                    <w:lang w:val="en-GB" w:eastAsia="ja-JP"/>
                  </w:rPr>
                </w:rPrChange>
              </w:rPr>
              <w:t>β</w:t>
            </w:r>
            <w:r w:rsidRPr="007E3C52">
              <w:rPr>
                <w:rFonts w:eastAsia="MS Mincho"/>
                <w:noProof/>
                <w:sz w:val="18"/>
                <w:szCs w:val="18"/>
                <w:lang w:val="en-CA" w:eastAsia="ja-JP"/>
                <w:rPrChange w:id="231" w:author="Ye-Kui Wang (d00)" w:date="2020-09-23T16:55:00Z">
                  <w:rPr>
                    <w:rFonts w:eastAsia="MS Mincho"/>
                    <w:noProof/>
                    <w:sz w:val="18"/>
                    <w:szCs w:val="18"/>
                    <w:lang w:val="en-GB" w:eastAsia="ja-JP"/>
                  </w:rPr>
                </w:rPrChange>
              </w:rPr>
              <w:t xml:space="preserve"> </w:t>
            </w:r>
            <w:r w:rsidRPr="007E3C52">
              <w:rPr>
                <w:rFonts w:eastAsia="SimSun"/>
                <w:noProof/>
                <w:sz w:val="18"/>
                <w:szCs w:val="18"/>
                <w:lang w:val="en-CA"/>
                <w:rPrChange w:id="232" w:author="Ye-Kui Wang (d00)" w:date="2020-09-23T16:55:00Z">
                  <w:rPr>
                    <w:rFonts w:eastAsia="SimSun"/>
                    <w:noProof/>
                    <w:sz w:val="18"/>
                    <w:szCs w:val="18"/>
                    <w:lang w:val="en-GB"/>
                  </w:rPr>
                </w:rPrChange>
              </w:rPr>
              <w:t>&gt; L</w:t>
            </w:r>
            <w:r w:rsidRPr="007E3C52">
              <w:rPr>
                <w:rFonts w:eastAsia="SimSun"/>
                <w:noProof/>
                <w:sz w:val="18"/>
                <w:szCs w:val="18"/>
                <w:vertAlign w:val="subscript"/>
                <w:lang w:val="en-CA"/>
                <w:rPrChange w:id="233" w:author="Ye-Kui Wang (d00)" w:date="2020-09-23T16:55:00Z">
                  <w:rPr>
                    <w:rFonts w:eastAsia="SimSun"/>
                    <w:noProof/>
                    <w:sz w:val="18"/>
                    <w:szCs w:val="18"/>
                    <w:vertAlign w:val="subscript"/>
                    <w:lang w:val="en-GB"/>
                  </w:rPr>
                </w:rPrChange>
              </w:rPr>
              <w:t>c</w:t>
            </w:r>
            <w:r w:rsidRPr="007E3C52">
              <w:rPr>
                <w:rFonts w:eastAsia="SimSun"/>
                <w:noProof/>
                <w:sz w:val="18"/>
                <w:szCs w:val="18"/>
                <w:lang w:val="en-CA"/>
                <w:rPrChange w:id="234" w:author="Ye-Kui Wang (d00)" w:date="2020-09-23T16:55:00Z">
                  <w:rPr>
                    <w:rFonts w:eastAsia="SimSun"/>
                    <w:noProof/>
                    <w:sz w:val="18"/>
                    <w:szCs w:val="18"/>
                    <w:lang w:val="en-GB"/>
                  </w:rPr>
                </w:rPrChange>
              </w:rPr>
              <w:t xml:space="preserve">  &gt;=  0</w:t>
            </w:r>
          </w:p>
          <w:p w14:paraId="158F5977" w14:textId="77777777" w:rsidR="00B30F38" w:rsidRPr="007E3C52" w:rsidRDefault="00B30F38" w:rsidP="00B30F38">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jc w:val="both"/>
              <w:rPr>
                <w:rFonts w:eastAsia="SimSun"/>
                <w:noProof/>
                <w:sz w:val="18"/>
                <w:szCs w:val="16"/>
                <w:highlight w:val="yellow"/>
                <w:lang w:val="en-CA"/>
                <w:rPrChange w:id="235" w:author="Ye-Kui Wang (d00)" w:date="2020-09-23T16:55:00Z">
                  <w:rPr>
                    <w:rFonts w:eastAsia="SimSun"/>
                    <w:noProof/>
                    <w:sz w:val="18"/>
                    <w:szCs w:val="16"/>
                    <w:highlight w:val="yellow"/>
                    <w:lang w:val="en-GB"/>
                  </w:rPr>
                </w:rPrChange>
              </w:rPr>
            </w:pPr>
            <w:r w:rsidRPr="007E3C52">
              <w:rPr>
                <w:rFonts w:eastAsia="SimSun"/>
                <w:noProof/>
                <w:sz w:val="20"/>
                <w:highlight w:val="yellow"/>
                <w:lang w:val="en-CA"/>
                <w:rPrChange w:id="236" w:author="Ye-Kui Wang (d00)" w:date="2020-09-23T16:55:00Z">
                  <w:rPr>
                    <w:rFonts w:eastAsia="SimSun"/>
                    <w:noProof/>
                    <w:sz w:val="20"/>
                    <w:highlight w:val="yellow"/>
                    <w:lang w:val="en-GB"/>
                  </w:rPr>
                </w:rPrChange>
              </w:rPr>
              <w:t>–</w:t>
            </w:r>
            <w:r w:rsidRPr="007E3C52">
              <w:rPr>
                <w:rFonts w:eastAsia="SimSun"/>
                <w:noProof/>
                <w:sz w:val="20"/>
                <w:highlight w:val="yellow"/>
                <w:lang w:val="en-CA"/>
                <w:rPrChange w:id="237" w:author="Ye-Kui Wang (d00)" w:date="2020-09-23T16:55:00Z">
                  <w:rPr>
                    <w:rFonts w:eastAsia="SimSun"/>
                    <w:noProof/>
                    <w:sz w:val="20"/>
                    <w:highlight w:val="yellow"/>
                    <w:lang w:val="en-GB"/>
                  </w:rPr>
                </w:rPrChange>
              </w:rPr>
              <w:tab/>
              <w:t>Otherwise</w:t>
            </w:r>
          </w:p>
          <w:p w14:paraId="3767F1B7" w14:textId="77777777" w:rsidR="00B30F38" w:rsidRPr="007E3C52"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MS Mincho"/>
                <w:noProof/>
                <w:sz w:val="18"/>
                <w:szCs w:val="18"/>
                <w:highlight w:val="yellow"/>
                <w:lang w:val="en-CA" w:eastAsia="ja-JP"/>
                <w:rPrChange w:id="238" w:author="Ye-Kui Wang (d00)" w:date="2020-09-23T16:55:00Z">
                  <w:rPr>
                    <w:rFonts w:eastAsia="MS Mincho"/>
                    <w:noProof/>
                    <w:sz w:val="18"/>
                    <w:szCs w:val="18"/>
                    <w:highlight w:val="yellow"/>
                    <w:lang w:val="en-GB" w:eastAsia="ja-JP"/>
                  </w:rPr>
                </w:rPrChange>
              </w:rPr>
            </w:pPr>
            <w:r w:rsidRPr="007E3C52">
              <w:rPr>
                <w:rFonts w:eastAsia="SimSun"/>
                <w:noProof/>
                <w:sz w:val="18"/>
                <w:szCs w:val="18"/>
                <w:highlight w:val="yellow"/>
                <w:lang w:val="en-CA"/>
                <w:rPrChange w:id="239" w:author="Ye-Kui Wang (d00)" w:date="2020-09-23T16:55:00Z">
                  <w:rPr>
                    <w:rFonts w:eastAsia="SimSun"/>
                    <w:noProof/>
                    <w:sz w:val="18"/>
                    <w:szCs w:val="18"/>
                    <w:highlight w:val="yellow"/>
                    <w:lang w:val="en-GB"/>
                  </w:rPr>
                </w:rPrChange>
              </w:rPr>
              <w:t xml:space="preserve">         V = </w:t>
            </w:r>
            <w:r w:rsidRPr="007E3C52">
              <w:rPr>
                <w:rFonts w:eastAsia="MS Mincho"/>
                <w:i/>
                <w:noProof/>
                <w:sz w:val="18"/>
                <w:szCs w:val="18"/>
                <w:highlight w:val="yellow"/>
                <w:lang w:val="en-CA" w:eastAsia="ja-JP"/>
                <w:rPrChange w:id="240" w:author="Ye-Kui Wang (d00)" w:date="2020-09-23T16:55:00Z">
                  <w:rPr>
                    <w:rFonts w:eastAsia="MS Mincho"/>
                    <w:i/>
                    <w:noProof/>
                    <w:sz w:val="18"/>
                    <w:szCs w:val="18"/>
                    <w:highlight w:val="yellow"/>
                    <w:lang w:val="en-GB" w:eastAsia="ja-JP"/>
                  </w:rPr>
                </w:rPrChange>
              </w:rPr>
              <w:t>α</w:t>
            </w:r>
            <w:r w:rsidRPr="007E3C52">
              <w:rPr>
                <w:rFonts w:eastAsia="SimSun"/>
                <w:noProof/>
                <w:sz w:val="18"/>
                <w:szCs w:val="18"/>
                <w:highlight w:val="yellow"/>
                <w:lang w:val="en-CA"/>
                <w:rPrChange w:id="241" w:author="Ye-Kui Wang (d00)" w:date="2020-09-23T16:55:00Z">
                  <w:rPr>
                    <w:rFonts w:eastAsia="SimSun"/>
                    <w:noProof/>
                    <w:sz w:val="18"/>
                    <w:szCs w:val="18"/>
                    <w:highlight w:val="yellow"/>
                    <w:lang w:val="en-GB"/>
                  </w:rPr>
                </w:rPrChange>
              </w:rPr>
              <w:t xml:space="preserve"> * L</w:t>
            </w:r>
            <w:r w:rsidRPr="007E3C52">
              <w:rPr>
                <w:rFonts w:eastAsia="SimSun"/>
                <w:noProof/>
                <w:sz w:val="18"/>
                <w:szCs w:val="18"/>
                <w:highlight w:val="yellow"/>
                <w:vertAlign w:val="subscript"/>
                <w:lang w:val="en-CA"/>
                <w:rPrChange w:id="242" w:author="Ye-Kui Wang (d00)" w:date="2020-09-23T16:55:00Z">
                  <w:rPr>
                    <w:rFonts w:eastAsia="SimSun"/>
                    <w:noProof/>
                    <w:sz w:val="18"/>
                    <w:szCs w:val="18"/>
                    <w:highlight w:val="yellow"/>
                    <w:vertAlign w:val="subscript"/>
                    <w:lang w:val="en-GB"/>
                  </w:rPr>
                </w:rPrChange>
              </w:rPr>
              <w:t>c</w:t>
            </w:r>
            <w:r w:rsidRPr="007E3C52">
              <w:rPr>
                <w:rFonts w:eastAsia="SimSun"/>
                <w:noProof/>
                <w:position w:val="6"/>
                <w:sz w:val="16"/>
                <w:szCs w:val="16"/>
                <w:highlight w:val="yellow"/>
                <w:lang w:val="en-CA"/>
                <w:rPrChange w:id="243" w:author="Ye-Kui Wang (d00)" w:date="2020-09-23T16:55:00Z">
                  <w:rPr>
                    <w:rFonts w:eastAsia="SimSun"/>
                    <w:noProof/>
                    <w:position w:val="6"/>
                    <w:sz w:val="16"/>
                    <w:szCs w:val="16"/>
                    <w:highlight w:val="yellow"/>
                    <w:lang w:val="en-GB"/>
                  </w:rPr>
                </w:rPrChange>
              </w:rPr>
              <w:t>( 1 </w:t>
            </w:r>
            <w:r w:rsidRPr="007E3C52">
              <w:rPr>
                <w:rFonts w:eastAsia="SimSun"/>
                <w:position w:val="6"/>
                <w:sz w:val="16"/>
                <w:szCs w:val="18"/>
                <w:highlight w:val="yellow"/>
                <w:lang w:val="en-CA"/>
                <w:rPrChange w:id="244" w:author="Ye-Kui Wang (d00)" w:date="2020-09-23T16:55:00Z">
                  <w:rPr>
                    <w:rFonts w:eastAsia="SimSun"/>
                    <w:position w:val="6"/>
                    <w:sz w:val="16"/>
                    <w:szCs w:val="18"/>
                    <w:highlight w:val="yellow"/>
                    <w:lang w:val="en-GB"/>
                  </w:rPr>
                </w:rPrChange>
              </w:rPr>
              <w:t>÷</w:t>
            </w:r>
            <w:r w:rsidRPr="007E3C52">
              <w:rPr>
                <w:rFonts w:eastAsia="SimSun"/>
                <w:noProof/>
                <w:position w:val="6"/>
                <w:sz w:val="16"/>
                <w:szCs w:val="16"/>
                <w:highlight w:val="yellow"/>
                <w:lang w:val="en-CA"/>
                <w:rPrChange w:id="245" w:author="Ye-Kui Wang (d00)" w:date="2020-09-23T16:55:00Z">
                  <w:rPr>
                    <w:rFonts w:eastAsia="SimSun"/>
                    <w:noProof/>
                    <w:position w:val="6"/>
                    <w:sz w:val="16"/>
                    <w:szCs w:val="16"/>
                    <w:highlight w:val="yellow"/>
                    <w:lang w:val="en-GB"/>
                  </w:rPr>
                </w:rPrChange>
              </w:rPr>
              <w:t> 2.4 )</w:t>
            </w:r>
            <w:r w:rsidRPr="007E3C52">
              <w:rPr>
                <w:rFonts w:eastAsia="SimSun"/>
                <w:noProof/>
                <w:sz w:val="18"/>
                <w:szCs w:val="18"/>
                <w:highlight w:val="yellow"/>
                <w:lang w:val="en-CA"/>
                <w:rPrChange w:id="246" w:author="Ye-Kui Wang (d00)" w:date="2020-09-23T16:55:00Z">
                  <w:rPr>
                    <w:rFonts w:eastAsia="SimSun"/>
                    <w:noProof/>
                    <w:sz w:val="18"/>
                    <w:szCs w:val="18"/>
                    <w:highlight w:val="yellow"/>
                    <w:lang w:val="en-GB"/>
                  </w:rPr>
                </w:rPrChange>
              </w:rPr>
              <w:t xml:space="preserve"> − ( </w:t>
            </w:r>
            <w:r w:rsidRPr="007E3C52">
              <w:rPr>
                <w:rFonts w:eastAsia="MS Mincho"/>
                <w:i/>
                <w:noProof/>
                <w:sz w:val="18"/>
                <w:szCs w:val="18"/>
                <w:highlight w:val="yellow"/>
                <w:lang w:val="en-CA" w:eastAsia="ja-JP"/>
                <w:rPrChange w:id="247" w:author="Ye-Kui Wang (d00)" w:date="2020-09-23T16:55:00Z">
                  <w:rPr>
                    <w:rFonts w:eastAsia="MS Mincho"/>
                    <w:i/>
                    <w:noProof/>
                    <w:sz w:val="18"/>
                    <w:szCs w:val="18"/>
                    <w:highlight w:val="yellow"/>
                    <w:lang w:val="en-GB" w:eastAsia="ja-JP"/>
                  </w:rPr>
                </w:rPrChange>
              </w:rPr>
              <w:t>α</w:t>
            </w:r>
            <w:r w:rsidRPr="007E3C52">
              <w:rPr>
                <w:rFonts w:eastAsia="MS Mincho"/>
                <w:noProof/>
                <w:sz w:val="18"/>
                <w:szCs w:val="18"/>
                <w:highlight w:val="yellow"/>
                <w:lang w:val="en-CA" w:eastAsia="ja-JP"/>
                <w:rPrChange w:id="248" w:author="Ye-Kui Wang (d00)" w:date="2020-09-23T16:55:00Z">
                  <w:rPr>
                    <w:rFonts w:eastAsia="MS Mincho"/>
                    <w:noProof/>
                    <w:sz w:val="18"/>
                    <w:szCs w:val="18"/>
                    <w:highlight w:val="yellow"/>
                    <w:lang w:val="en-GB" w:eastAsia="ja-JP"/>
                  </w:rPr>
                </w:rPrChange>
              </w:rPr>
              <w:t xml:space="preserve"> − </w:t>
            </w:r>
            <w:r w:rsidRPr="007E3C52">
              <w:rPr>
                <w:rFonts w:eastAsia="SimSun"/>
                <w:noProof/>
                <w:sz w:val="18"/>
                <w:szCs w:val="18"/>
                <w:highlight w:val="yellow"/>
                <w:lang w:val="en-CA"/>
                <w:rPrChange w:id="249" w:author="Ye-Kui Wang (d00)" w:date="2020-09-23T16:55:00Z">
                  <w:rPr>
                    <w:rFonts w:eastAsia="SimSun"/>
                    <w:noProof/>
                    <w:sz w:val="18"/>
                    <w:szCs w:val="18"/>
                    <w:highlight w:val="yellow"/>
                    <w:lang w:val="en-GB"/>
                  </w:rPr>
                </w:rPrChange>
              </w:rPr>
              <w:t>1 )</w:t>
            </w:r>
            <w:r w:rsidRPr="007E3C52">
              <w:rPr>
                <w:rFonts w:eastAsia="SimSun"/>
                <w:noProof/>
                <w:sz w:val="18"/>
                <w:szCs w:val="18"/>
                <w:highlight w:val="yellow"/>
                <w:lang w:val="en-CA"/>
                <w:rPrChange w:id="250" w:author="Ye-Kui Wang (d00)" w:date="2020-09-23T16:55:00Z">
                  <w:rPr>
                    <w:rFonts w:eastAsia="SimSun"/>
                    <w:noProof/>
                    <w:sz w:val="18"/>
                    <w:szCs w:val="18"/>
                    <w:highlight w:val="yellow"/>
                    <w:lang w:val="en-GB"/>
                  </w:rPr>
                </w:rPrChange>
              </w:rPr>
              <w:tab/>
              <w:t>for L</w:t>
            </w:r>
            <w:r w:rsidRPr="007E3C52">
              <w:rPr>
                <w:rFonts w:eastAsia="SimSun"/>
                <w:noProof/>
                <w:sz w:val="18"/>
                <w:szCs w:val="18"/>
                <w:highlight w:val="yellow"/>
                <w:vertAlign w:val="subscript"/>
                <w:lang w:val="en-CA"/>
                <w:rPrChange w:id="251" w:author="Ye-Kui Wang (d00)" w:date="2020-09-23T16:55:00Z">
                  <w:rPr>
                    <w:rFonts w:eastAsia="SimSun"/>
                    <w:noProof/>
                    <w:sz w:val="18"/>
                    <w:szCs w:val="18"/>
                    <w:highlight w:val="yellow"/>
                    <w:vertAlign w:val="subscript"/>
                    <w:lang w:val="en-GB"/>
                  </w:rPr>
                </w:rPrChange>
              </w:rPr>
              <w:t>c</w:t>
            </w:r>
            <w:r w:rsidRPr="007E3C52">
              <w:rPr>
                <w:rFonts w:eastAsia="SimSun"/>
                <w:noProof/>
                <w:sz w:val="18"/>
                <w:szCs w:val="18"/>
                <w:highlight w:val="yellow"/>
                <w:lang w:val="en-CA"/>
                <w:rPrChange w:id="252" w:author="Ye-Kui Wang (d00)" w:date="2020-09-23T16:55:00Z">
                  <w:rPr>
                    <w:rFonts w:eastAsia="SimSun"/>
                    <w:noProof/>
                    <w:sz w:val="18"/>
                    <w:szCs w:val="18"/>
                    <w:highlight w:val="yellow"/>
                    <w:lang w:val="en-GB"/>
                  </w:rPr>
                </w:rPrChange>
              </w:rPr>
              <w:t xml:space="preserve">  &gt;=  </w:t>
            </w:r>
            <w:r w:rsidRPr="007E3C52">
              <w:rPr>
                <w:rFonts w:eastAsia="MS Mincho"/>
                <w:i/>
                <w:noProof/>
                <w:sz w:val="18"/>
                <w:szCs w:val="18"/>
                <w:highlight w:val="yellow"/>
                <w:lang w:val="en-CA" w:eastAsia="ja-JP"/>
                <w:rPrChange w:id="253" w:author="Ye-Kui Wang (d00)" w:date="2020-09-23T16:55:00Z">
                  <w:rPr>
                    <w:rFonts w:eastAsia="MS Mincho"/>
                    <w:i/>
                    <w:noProof/>
                    <w:sz w:val="18"/>
                    <w:szCs w:val="18"/>
                    <w:highlight w:val="yellow"/>
                    <w:lang w:val="en-GB" w:eastAsia="ja-JP"/>
                  </w:rPr>
                </w:rPrChange>
              </w:rPr>
              <w:t>β</w:t>
            </w:r>
          </w:p>
          <w:p w14:paraId="29B0B7E6" w14:textId="764ACAEA" w:rsidR="00B30F38" w:rsidRPr="007E3C52" w:rsidRDefault="00B30F38" w:rsidP="00B30F38">
            <w:pPr>
              <w:tabs>
                <w:tab w:val="clear" w:pos="360"/>
                <w:tab w:val="clear" w:pos="720"/>
                <w:tab w:val="clear" w:pos="1080"/>
                <w:tab w:val="clear" w:pos="1440"/>
                <w:tab w:val="left" w:pos="794"/>
                <w:tab w:val="left" w:pos="1191"/>
                <w:tab w:val="left" w:pos="1588"/>
                <w:tab w:val="left" w:pos="1985"/>
                <w:tab w:val="left" w:pos="3340"/>
              </w:tabs>
              <w:spacing w:before="80" w:after="20" w:line="190" w:lineRule="exact"/>
              <w:jc w:val="both"/>
              <w:rPr>
                <w:rFonts w:eastAsia="SimSun"/>
                <w:noProof/>
                <w:sz w:val="18"/>
                <w:szCs w:val="18"/>
                <w:highlight w:val="yellow"/>
                <w:lang w:val="en-CA"/>
                <w:rPrChange w:id="254" w:author="Ye-Kui Wang (d00)" w:date="2020-09-23T16:55:00Z">
                  <w:rPr>
                    <w:rFonts w:eastAsia="SimSun"/>
                    <w:noProof/>
                    <w:sz w:val="18"/>
                    <w:szCs w:val="18"/>
                    <w:highlight w:val="yellow"/>
                    <w:lang w:val="en-GB"/>
                  </w:rPr>
                </w:rPrChange>
              </w:rPr>
            </w:pPr>
            <w:r w:rsidRPr="007E3C52">
              <w:rPr>
                <w:rFonts w:eastAsia="SimSun"/>
                <w:noProof/>
                <w:sz w:val="18"/>
                <w:szCs w:val="18"/>
                <w:highlight w:val="yellow"/>
                <w:lang w:val="en-CA"/>
                <w:rPrChange w:id="255" w:author="Ye-Kui Wang (d00)" w:date="2020-09-23T16:55:00Z">
                  <w:rPr>
                    <w:rFonts w:eastAsia="SimSun"/>
                    <w:noProof/>
                    <w:sz w:val="18"/>
                    <w:szCs w:val="18"/>
                    <w:highlight w:val="yellow"/>
                    <w:lang w:val="en-GB"/>
                  </w:rPr>
                </w:rPrChange>
              </w:rPr>
              <w:t>         V = 12.92 * L</w:t>
            </w:r>
            <w:r w:rsidRPr="007E3C52">
              <w:rPr>
                <w:rFonts w:eastAsia="SimSun"/>
                <w:noProof/>
                <w:sz w:val="18"/>
                <w:szCs w:val="18"/>
                <w:highlight w:val="yellow"/>
                <w:vertAlign w:val="subscript"/>
                <w:lang w:val="en-CA"/>
                <w:rPrChange w:id="256" w:author="Ye-Kui Wang (d00)" w:date="2020-09-23T16:55:00Z">
                  <w:rPr>
                    <w:rFonts w:eastAsia="SimSun"/>
                    <w:noProof/>
                    <w:sz w:val="18"/>
                    <w:szCs w:val="18"/>
                    <w:highlight w:val="yellow"/>
                    <w:vertAlign w:val="subscript"/>
                    <w:lang w:val="en-GB"/>
                  </w:rPr>
                </w:rPrChange>
              </w:rPr>
              <w:t>c</w:t>
            </w:r>
            <w:r w:rsidRPr="007E3C52">
              <w:rPr>
                <w:rFonts w:eastAsia="SimSun"/>
                <w:noProof/>
                <w:sz w:val="18"/>
                <w:szCs w:val="18"/>
                <w:highlight w:val="yellow"/>
                <w:vertAlign w:val="subscript"/>
                <w:lang w:val="en-CA"/>
                <w:rPrChange w:id="257" w:author="Ye-Kui Wang (d00)" w:date="2020-09-23T16:55:00Z">
                  <w:rPr>
                    <w:rFonts w:eastAsia="SimSun"/>
                    <w:noProof/>
                    <w:sz w:val="18"/>
                    <w:szCs w:val="18"/>
                    <w:highlight w:val="yellow"/>
                    <w:vertAlign w:val="subscript"/>
                    <w:lang w:val="en-GB"/>
                  </w:rPr>
                </w:rPrChange>
              </w:rPr>
              <w:tab/>
            </w:r>
            <w:r w:rsidRPr="007E3C52">
              <w:rPr>
                <w:rFonts w:eastAsia="SimSun"/>
                <w:noProof/>
                <w:sz w:val="18"/>
                <w:szCs w:val="18"/>
                <w:highlight w:val="yellow"/>
                <w:vertAlign w:val="subscript"/>
                <w:lang w:val="en-CA"/>
                <w:rPrChange w:id="258" w:author="Ye-Kui Wang (d00)" w:date="2020-09-23T16:55:00Z">
                  <w:rPr>
                    <w:rFonts w:eastAsia="SimSun"/>
                    <w:noProof/>
                    <w:sz w:val="18"/>
                    <w:szCs w:val="18"/>
                    <w:highlight w:val="yellow"/>
                    <w:vertAlign w:val="subscript"/>
                    <w:lang w:val="en-GB"/>
                  </w:rPr>
                </w:rPrChange>
              </w:rPr>
              <w:tab/>
            </w:r>
            <w:r w:rsidRPr="007E3C52">
              <w:rPr>
                <w:rFonts w:eastAsia="SimSun"/>
                <w:noProof/>
                <w:sz w:val="18"/>
                <w:szCs w:val="18"/>
                <w:highlight w:val="yellow"/>
                <w:vertAlign w:val="subscript"/>
                <w:lang w:val="en-CA"/>
                <w:rPrChange w:id="259" w:author="Ye-Kui Wang (d00)" w:date="2020-09-23T16:55:00Z">
                  <w:rPr>
                    <w:rFonts w:eastAsia="SimSun"/>
                    <w:noProof/>
                    <w:sz w:val="18"/>
                    <w:szCs w:val="18"/>
                    <w:highlight w:val="yellow"/>
                    <w:vertAlign w:val="subscript"/>
                    <w:lang w:val="en-GB"/>
                  </w:rPr>
                </w:rPrChange>
              </w:rPr>
              <w:tab/>
            </w:r>
            <w:r w:rsidRPr="007E3C52">
              <w:rPr>
                <w:rFonts w:eastAsia="SimSun"/>
                <w:noProof/>
                <w:sz w:val="18"/>
                <w:szCs w:val="18"/>
                <w:highlight w:val="yellow"/>
                <w:lang w:val="en-CA"/>
                <w:rPrChange w:id="260" w:author="Ye-Kui Wang (d00)" w:date="2020-09-23T16:55:00Z">
                  <w:rPr>
                    <w:rFonts w:eastAsia="SimSun"/>
                    <w:noProof/>
                    <w:sz w:val="18"/>
                    <w:szCs w:val="18"/>
                    <w:highlight w:val="yellow"/>
                    <w:lang w:val="en-GB"/>
                  </w:rPr>
                </w:rPrChange>
              </w:rPr>
              <w:t xml:space="preserve">for  </w:t>
            </w:r>
            <w:r w:rsidRPr="007E3C52">
              <w:rPr>
                <w:rFonts w:eastAsia="MS Mincho"/>
                <w:i/>
                <w:noProof/>
                <w:sz w:val="18"/>
                <w:szCs w:val="18"/>
                <w:highlight w:val="yellow"/>
                <w:lang w:val="en-CA" w:eastAsia="ja-JP"/>
                <w:rPrChange w:id="261" w:author="Ye-Kui Wang (d00)" w:date="2020-09-23T16:55:00Z">
                  <w:rPr>
                    <w:rFonts w:eastAsia="MS Mincho"/>
                    <w:i/>
                    <w:noProof/>
                    <w:sz w:val="18"/>
                    <w:szCs w:val="18"/>
                    <w:highlight w:val="yellow"/>
                    <w:lang w:val="en-GB" w:eastAsia="ja-JP"/>
                  </w:rPr>
                </w:rPrChange>
              </w:rPr>
              <w:t>β</w:t>
            </w:r>
            <w:r w:rsidRPr="007E3C52">
              <w:rPr>
                <w:rFonts w:eastAsia="MS Mincho"/>
                <w:noProof/>
                <w:sz w:val="18"/>
                <w:szCs w:val="18"/>
                <w:highlight w:val="yellow"/>
                <w:lang w:val="en-CA" w:eastAsia="ja-JP"/>
                <w:rPrChange w:id="262" w:author="Ye-Kui Wang (d00)" w:date="2020-09-23T16:55:00Z">
                  <w:rPr>
                    <w:rFonts w:eastAsia="MS Mincho"/>
                    <w:noProof/>
                    <w:sz w:val="18"/>
                    <w:szCs w:val="18"/>
                    <w:highlight w:val="yellow"/>
                    <w:lang w:val="en-GB" w:eastAsia="ja-JP"/>
                  </w:rPr>
                </w:rPrChange>
              </w:rPr>
              <w:t xml:space="preserve"> </w:t>
            </w:r>
            <w:r w:rsidRPr="007E3C52">
              <w:rPr>
                <w:rFonts w:eastAsia="SimSun"/>
                <w:noProof/>
                <w:sz w:val="18"/>
                <w:szCs w:val="18"/>
                <w:highlight w:val="yellow"/>
                <w:lang w:val="en-CA"/>
                <w:rPrChange w:id="263" w:author="Ye-Kui Wang (d00)" w:date="2020-09-23T16:55:00Z">
                  <w:rPr>
                    <w:rFonts w:eastAsia="SimSun"/>
                    <w:noProof/>
                    <w:sz w:val="18"/>
                    <w:szCs w:val="18"/>
                    <w:highlight w:val="yellow"/>
                    <w:lang w:val="en-GB"/>
                  </w:rPr>
                </w:rPrChange>
              </w:rPr>
              <w:t>&gt; L</w:t>
            </w:r>
            <w:r w:rsidRPr="007E3C52">
              <w:rPr>
                <w:rFonts w:eastAsia="SimSun"/>
                <w:noProof/>
                <w:sz w:val="18"/>
                <w:szCs w:val="18"/>
                <w:highlight w:val="yellow"/>
                <w:vertAlign w:val="subscript"/>
                <w:lang w:val="en-CA"/>
                <w:rPrChange w:id="264" w:author="Ye-Kui Wang (d00)" w:date="2020-09-23T16:55:00Z">
                  <w:rPr>
                    <w:rFonts w:eastAsia="SimSun"/>
                    <w:noProof/>
                    <w:sz w:val="18"/>
                    <w:szCs w:val="18"/>
                    <w:highlight w:val="yellow"/>
                    <w:vertAlign w:val="subscript"/>
                    <w:lang w:val="en-GB"/>
                  </w:rPr>
                </w:rPrChange>
              </w:rPr>
              <w:t>c</w:t>
            </w:r>
            <w:r w:rsidRPr="007E3C52">
              <w:rPr>
                <w:rFonts w:eastAsia="SimSun"/>
                <w:noProof/>
                <w:sz w:val="18"/>
                <w:szCs w:val="18"/>
                <w:highlight w:val="yellow"/>
                <w:lang w:val="en-CA"/>
                <w:rPrChange w:id="265" w:author="Ye-Kui Wang (d00)" w:date="2020-09-23T16:55:00Z">
                  <w:rPr>
                    <w:rFonts w:eastAsia="SimSun"/>
                    <w:noProof/>
                    <w:sz w:val="18"/>
                    <w:szCs w:val="18"/>
                    <w:highlight w:val="yellow"/>
                    <w:lang w:val="en-GB"/>
                  </w:rPr>
                </w:rPrChange>
              </w:rPr>
              <w:t xml:space="preserve"> &gt; −</w:t>
            </w:r>
            <w:r w:rsidRPr="007E3C52">
              <w:rPr>
                <w:rFonts w:eastAsia="MS Mincho"/>
                <w:i/>
                <w:noProof/>
                <w:sz w:val="18"/>
                <w:szCs w:val="18"/>
                <w:highlight w:val="yellow"/>
                <w:lang w:val="en-CA" w:eastAsia="ja-JP"/>
                <w:rPrChange w:id="266" w:author="Ye-Kui Wang (d00)" w:date="2020-09-23T16:55:00Z">
                  <w:rPr>
                    <w:rFonts w:eastAsia="MS Mincho"/>
                    <w:i/>
                    <w:noProof/>
                    <w:sz w:val="18"/>
                    <w:szCs w:val="18"/>
                    <w:highlight w:val="yellow"/>
                    <w:lang w:val="en-GB" w:eastAsia="ja-JP"/>
                  </w:rPr>
                </w:rPrChange>
              </w:rPr>
              <w:t>β</w:t>
            </w:r>
          </w:p>
          <w:p w14:paraId="7B8BB1CA" w14:textId="77777777" w:rsidR="00B30F38" w:rsidRPr="007E3C52" w:rsidRDefault="00B30F38" w:rsidP="00B30F38">
            <w:pPr>
              <w:tabs>
                <w:tab w:val="clear" w:pos="360"/>
                <w:tab w:val="clear" w:pos="720"/>
                <w:tab w:val="clear" w:pos="1080"/>
                <w:tab w:val="clear" w:pos="1440"/>
                <w:tab w:val="left" w:pos="3340"/>
              </w:tabs>
              <w:spacing w:before="80" w:after="20" w:line="190" w:lineRule="exact"/>
              <w:rPr>
                <w:rFonts w:eastAsia="SimSun"/>
                <w:noProof/>
                <w:sz w:val="18"/>
                <w:szCs w:val="18"/>
                <w:lang w:val="en-CA"/>
                <w:rPrChange w:id="267" w:author="Ye-Kui Wang (d00)" w:date="2020-09-23T16:55:00Z">
                  <w:rPr>
                    <w:rFonts w:eastAsia="SimSun"/>
                    <w:noProof/>
                    <w:sz w:val="18"/>
                    <w:szCs w:val="18"/>
                    <w:lang w:val="en-GB"/>
                  </w:rPr>
                </w:rPrChange>
              </w:rPr>
            </w:pPr>
            <w:r w:rsidRPr="007E3C52">
              <w:rPr>
                <w:rFonts w:eastAsia="SimSun"/>
                <w:noProof/>
                <w:sz w:val="18"/>
                <w:szCs w:val="18"/>
                <w:highlight w:val="yellow"/>
                <w:lang w:val="en-CA"/>
                <w:rPrChange w:id="268" w:author="Ye-Kui Wang (d00)" w:date="2020-09-23T16:55:00Z">
                  <w:rPr>
                    <w:rFonts w:eastAsia="SimSun"/>
                    <w:noProof/>
                    <w:sz w:val="18"/>
                    <w:szCs w:val="18"/>
                    <w:highlight w:val="yellow"/>
                    <w:lang w:val="en-GB"/>
                  </w:rPr>
                </w:rPrChange>
              </w:rPr>
              <w:t xml:space="preserve">         V = − </w:t>
            </w:r>
            <w:r w:rsidRPr="007E3C52">
              <w:rPr>
                <w:rFonts w:eastAsia="MS Mincho"/>
                <w:i/>
                <w:noProof/>
                <w:sz w:val="18"/>
                <w:szCs w:val="18"/>
                <w:highlight w:val="yellow"/>
                <w:lang w:val="en-CA" w:eastAsia="ja-JP"/>
                <w:rPrChange w:id="269" w:author="Ye-Kui Wang (d00)" w:date="2020-09-23T16:55:00Z">
                  <w:rPr>
                    <w:rFonts w:eastAsia="MS Mincho"/>
                    <w:i/>
                    <w:noProof/>
                    <w:sz w:val="18"/>
                    <w:szCs w:val="18"/>
                    <w:highlight w:val="yellow"/>
                    <w:lang w:val="en-GB" w:eastAsia="ja-JP"/>
                  </w:rPr>
                </w:rPrChange>
              </w:rPr>
              <w:t>α</w:t>
            </w:r>
            <w:r w:rsidRPr="007E3C52">
              <w:rPr>
                <w:rFonts w:eastAsia="SimSun"/>
                <w:noProof/>
                <w:sz w:val="18"/>
                <w:szCs w:val="18"/>
                <w:highlight w:val="yellow"/>
                <w:lang w:val="en-CA"/>
                <w:rPrChange w:id="270" w:author="Ye-Kui Wang (d00)" w:date="2020-09-23T16:55:00Z">
                  <w:rPr>
                    <w:rFonts w:eastAsia="SimSun"/>
                    <w:noProof/>
                    <w:sz w:val="18"/>
                    <w:szCs w:val="18"/>
                    <w:highlight w:val="yellow"/>
                    <w:lang w:val="en-GB"/>
                  </w:rPr>
                </w:rPrChange>
              </w:rPr>
              <w:t xml:space="preserve"> * ( −L</w:t>
            </w:r>
            <w:r w:rsidRPr="007E3C52">
              <w:rPr>
                <w:rFonts w:eastAsia="SimSun"/>
                <w:noProof/>
                <w:sz w:val="18"/>
                <w:szCs w:val="18"/>
                <w:highlight w:val="yellow"/>
                <w:vertAlign w:val="subscript"/>
                <w:lang w:val="en-CA"/>
                <w:rPrChange w:id="271" w:author="Ye-Kui Wang (d00)" w:date="2020-09-23T16:55:00Z">
                  <w:rPr>
                    <w:rFonts w:eastAsia="SimSun"/>
                    <w:noProof/>
                    <w:sz w:val="18"/>
                    <w:szCs w:val="18"/>
                    <w:highlight w:val="yellow"/>
                    <w:vertAlign w:val="subscript"/>
                    <w:lang w:val="en-GB"/>
                  </w:rPr>
                </w:rPrChange>
              </w:rPr>
              <w:t>c</w:t>
            </w:r>
            <w:r w:rsidRPr="007E3C52">
              <w:rPr>
                <w:rFonts w:eastAsia="SimSun"/>
                <w:noProof/>
                <w:sz w:val="18"/>
                <w:szCs w:val="18"/>
                <w:highlight w:val="yellow"/>
                <w:lang w:val="en-CA"/>
                <w:rPrChange w:id="272" w:author="Ye-Kui Wang (d00)" w:date="2020-09-23T16:55:00Z">
                  <w:rPr>
                    <w:rFonts w:eastAsia="SimSun"/>
                    <w:noProof/>
                    <w:sz w:val="18"/>
                    <w:szCs w:val="18"/>
                    <w:highlight w:val="yellow"/>
                    <w:lang w:val="en-GB"/>
                  </w:rPr>
                </w:rPrChange>
              </w:rPr>
              <w:t xml:space="preserve"> )</w:t>
            </w:r>
            <w:r w:rsidRPr="007E3C52">
              <w:rPr>
                <w:rFonts w:eastAsia="SimSun"/>
                <w:noProof/>
                <w:position w:val="6"/>
                <w:sz w:val="16"/>
                <w:szCs w:val="16"/>
                <w:highlight w:val="yellow"/>
                <w:lang w:val="en-CA"/>
                <w:rPrChange w:id="273" w:author="Ye-Kui Wang (d00)" w:date="2020-09-23T16:55:00Z">
                  <w:rPr>
                    <w:rFonts w:eastAsia="SimSun"/>
                    <w:noProof/>
                    <w:position w:val="6"/>
                    <w:sz w:val="16"/>
                    <w:szCs w:val="16"/>
                    <w:highlight w:val="yellow"/>
                    <w:lang w:val="en-GB"/>
                  </w:rPr>
                </w:rPrChange>
              </w:rPr>
              <w:t>( 1 </w:t>
            </w:r>
            <w:r w:rsidRPr="007E3C52">
              <w:rPr>
                <w:rFonts w:eastAsia="SimSun"/>
                <w:position w:val="6"/>
                <w:sz w:val="16"/>
                <w:szCs w:val="18"/>
                <w:highlight w:val="yellow"/>
                <w:lang w:val="en-CA"/>
                <w:rPrChange w:id="274" w:author="Ye-Kui Wang (d00)" w:date="2020-09-23T16:55:00Z">
                  <w:rPr>
                    <w:rFonts w:eastAsia="SimSun"/>
                    <w:position w:val="6"/>
                    <w:sz w:val="16"/>
                    <w:szCs w:val="18"/>
                    <w:highlight w:val="yellow"/>
                    <w:lang w:val="en-GB"/>
                  </w:rPr>
                </w:rPrChange>
              </w:rPr>
              <w:t>÷</w:t>
            </w:r>
            <w:r w:rsidRPr="007E3C52">
              <w:rPr>
                <w:rFonts w:eastAsia="SimSun"/>
                <w:noProof/>
                <w:position w:val="6"/>
                <w:sz w:val="16"/>
                <w:szCs w:val="16"/>
                <w:highlight w:val="yellow"/>
                <w:lang w:val="en-CA"/>
                <w:rPrChange w:id="275" w:author="Ye-Kui Wang (d00)" w:date="2020-09-23T16:55:00Z">
                  <w:rPr>
                    <w:rFonts w:eastAsia="SimSun"/>
                    <w:noProof/>
                    <w:position w:val="6"/>
                    <w:sz w:val="16"/>
                    <w:szCs w:val="16"/>
                    <w:highlight w:val="yellow"/>
                    <w:lang w:val="en-GB"/>
                  </w:rPr>
                </w:rPrChange>
              </w:rPr>
              <w:t> 2.4 )</w:t>
            </w:r>
            <w:r w:rsidRPr="007E3C52">
              <w:rPr>
                <w:rFonts w:eastAsia="SimSun"/>
                <w:noProof/>
                <w:sz w:val="18"/>
                <w:szCs w:val="18"/>
                <w:highlight w:val="yellow"/>
                <w:lang w:val="en-CA"/>
                <w:rPrChange w:id="276" w:author="Ye-Kui Wang (d00)" w:date="2020-09-23T16:55:00Z">
                  <w:rPr>
                    <w:rFonts w:eastAsia="SimSun"/>
                    <w:noProof/>
                    <w:sz w:val="18"/>
                    <w:szCs w:val="18"/>
                    <w:highlight w:val="yellow"/>
                    <w:lang w:val="en-GB"/>
                  </w:rPr>
                </w:rPrChange>
              </w:rPr>
              <w:t xml:space="preserve"> + ( </w:t>
            </w:r>
            <w:r w:rsidRPr="007E3C52">
              <w:rPr>
                <w:rFonts w:eastAsia="MS Mincho"/>
                <w:i/>
                <w:noProof/>
                <w:sz w:val="18"/>
                <w:szCs w:val="18"/>
                <w:highlight w:val="yellow"/>
                <w:lang w:val="en-CA" w:eastAsia="ja-JP"/>
                <w:rPrChange w:id="277" w:author="Ye-Kui Wang (d00)" w:date="2020-09-23T16:55:00Z">
                  <w:rPr>
                    <w:rFonts w:eastAsia="MS Mincho"/>
                    <w:i/>
                    <w:noProof/>
                    <w:sz w:val="18"/>
                    <w:szCs w:val="18"/>
                    <w:highlight w:val="yellow"/>
                    <w:lang w:val="en-GB" w:eastAsia="ja-JP"/>
                  </w:rPr>
                </w:rPrChange>
              </w:rPr>
              <w:t>α</w:t>
            </w:r>
            <w:r w:rsidRPr="007E3C52">
              <w:rPr>
                <w:rFonts w:eastAsia="MS Mincho"/>
                <w:noProof/>
                <w:sz w:val="18"/>
                <w:szCs w:val="18"/>
                <w:highlight w:val="yellow"/>
                <w:lang w:val="en-CA" w:eastAsia="ja-JP"/>
                <w:rPrChange w:id="278" w:author="Ye-Kui Wang (d00)" w:date="2020-09-23T16:55:00Z">
                  <w:rPr>
                    <w:rFonts w:eastAsia="MS Mincho"/>
                    <w:noProof/>
                    <w:sz w:val="18"/>
                    <w:szCs w:val="18"/>
                    <w:highlight w:val="yellow"/>
                    <w:lang w:val="en-GB" w:eastAsia="ja-JP"/>
                  </w:rPr>
                </w:rPrChange>
              </w:rPr>
              <w:t xml:space="preserve"> − </w:t>
            </w:r>
            <w:r w:rsidRPr="007E3C52">
              <w:rPr>
                <w:rFonts w:eastAsia="SimSun"/>
                <w:noProof/>
                <w:sz w:val="18"/>
                <w:szCs w:val="18"/>
                <w:highlight w:val="yellow"/>
                <w:lang w:val="en-CA"/>
                <w:rPrChange w:id="279" w:author="Ye-Kui Wang (d00)" w:date="2020-09-23T16:55:00Z">
                  <w:rPr>
                    <w:rFonts w:eastAsia="SimSun"/>
                    <w:noProof/>
                    <w:sz w:val="18"/>
                    <w:szCs w:val="18"/>
                    <w:highlight w:val="yellow"/>
                    <w:lang w:val="en-GB"/>
                  </w:rPr>
                </w:rPrChange>
              </w:rPr>
              <w:t>1 )</w:t>
            </w:r>
            <w:r w:rsidRPr="007E3C52">
              <w:rPr>
                <w:rFonts w:eastAsia="SimSun"/>
                <w:noProof/>
                <w:sz w:val="18"/>
                <w:szCs w:val="18"/>
                <w:highlight w:val="yellow"/>
                <w:lang w:val="en-CA"/>
                <w:rPrChange w:id="280" w:author="Ye-Kui Wang (d00)" w:date="2020-09-23T16:55:00Z">
                  <w:rPr>
                    <w:rFonts w:eastAsia="SimSun"/>
                    <w:noProof/>
                    <w:sz w:val="18"/>
                    <w:szCs w:val="18"/>
                    <w:highlight w:val="yellow"/>
                    <w:lang w:val="en-GB"/>
                  </w:rPr>
                </w:rPrChange>
              </w:rPr>
              <w:tab/>
              <w:t>for −</w:t>
            </w:r>
            <w:r w:rsidRPr="007E3C52">
              <w:rPr>
                <w:rFonts w:eastAsia="MS Mincho"/>
                <w:i/>
                <w:noProof/>
                <w:sz w:val="18"/>
                <w:szCs w:val="18"/>
                <w:highlight w:val="yellow"/>
                <w:lang w:val="en-CA" w:eastAsia="ja-JP"/>
                <w:rPrChange w:id="281" w:author="Ye-Kui Wang (d00)" w:date="2020-09-23T16:55:00Z">
                  <w:rPr>
                    <w:rFonts w:eastAsia="MS Mincho"/>
                    <w:i/>
                    <w:noProof/>
                    <w:sz w:val="18"/>
                    <w:szCs w:val="18"/>
                    <w:highlight w:val="yellow"/>
                    <w:lang w:val="en-GB" w:eastAsia="ja-JP"/>
                  </w:rPr>
                </w:rPrChange>
              </w:rPr>
              <w:t>β</w:t>
            </w:r>
            <w:r w:rsidRPr="007E3C52">
              <w:rPr>
                <w:rFonts w:eastAsia="SimSun"/>
                <w:noProof/>
                <w:sz w:val="18"/>
                <w:szCs w:val="18"/>
                <w:highlight w:val="yellow"/>
                <w:lang w:val="en-CA"/>
                <w:rPrChange w:id="282" w:author="Ye-Kui Wang (d00)" w:date="2020-09-23T16:55:00Z">
                  <w:rPr>
                    <w:rFonts w:eastAsia="SimSun"/>
                    <w:noProof/>
                    <w:sz w:val="18"/>
                    <w:szCs w:val="18"/>
                    <w:highlight w:val="yellow"/>
                    <w:lang w:val="en-GB"/>
                  </w:rPr>
                </w:rPrChange>
              </w:rPr>
              <w:t xml:space="preserve">  &gt;=  L</w:t>
            </w:r>
            <w:r w:rsidRPr="007E3C52">
              <w:rPr>
                <w:rFonts w:eastAsia="SimSun"/>
                <w:noProof/>
                <w:sz w:val="18"/>
                <w:szCs w:val="18"/>
                <w:highlight w:val="yellow"/>
                <w:vertAlign w:val="subscript"/>
                <w:lang w:val="en-CA"/>
                <w:rPrChange w:id="283" w:author="Ye-Kui Wang (d00)" w:date="2020-09-23T16:55:00Z">
                  <w:rPr>
                    <w:rFonts w:eastAsia="SimSun"/>
                    <w:noProof/>
                    <w:sz w:val="18"/>
                    <w:szCs w:val="18"/>
                    <w:highlight w:val="yellow"/>
                    <w:vertAlign w:val="subscript"/>
                    <w:lang w:val="en-GB"/>
                  </w:rPr>
                </w:rPrChange>
              </w:rPr>
              <w:t>c</w:t>
            </w:r>
          </w:p>
        </w:tc>
        <w:tc>
          <w:tcPr>
            <w:tcW w:w="3029" w:type="dxa"/>
          </w:tcPr>
          <w:p w14:paraId="39309E46" w14:textId="77777777" w:rsidR="00B30F38" w:rsidRPr="007E3C52" w:rsidRDefault="00B30F38" w:rsidP="00B30F38">
            <w:pPr>
              <w:tabs>
                <w:tab w:val="clear" w:pos="360"/>
                <w:tab w:val="clear" w:pos="720"/>
                <w:tab w:val="clear" w:pos="1080"/>
                <w:tab w:val="clear" w:pos="1440"/>
                <w:tab w:val="left" w:pos="794"/>
                <w:tab w:val="left" w:pos="1191"/>
                <w:tab w:val="left" w:pos="1588"/>
                <w:tab w:val="left" w:pos="1985"/>
              </w:tabs>
              <w:spacing w:before="40" w:after="20" w:line="190" w:lineRule="exact"/>
              <w:rPr>
                <w:rFonts w:eastAsia="SimSun"/>
                <w:noProof/>
                <w:sz w:val="18"/>
                <w:szCs w:val="18"/>
                <w:highlight w:val="yellow"/>
                <w:lang w:val="en-CA"/>
                <w:rPrChange w:id="284" w:author="Ye-Kui Wang (d00)" w:date="2020-09-23T16:55:00Z">
                  <w:rPr>
                    <w:rFonts w:eastAsia="SimSun"/>
                    <w:noProof/>
                    <w:sz w:val="18"/>
                    <w:szCs w:val="18"/>
                    <w:highlight w:val="yellow"/>
                    <w:lang w:val="en-GB"/>
                  </w:rPr>
                </w:rPrChange>
              </w:rPr>
            </w:pPr>
            <w:r w:rsidRPr="007E3C52">
              <w:rPr>
                <w:rFonts w:eastAsia="SimSun"/>
                <w:noProof/>
                <w:sz w:val="18"/>
                <w:szCs w:val="18"/>
                <w:lang w:val="en-CA"/>
                <w:rPrChange w:id="285" w:author="Ye-Kui Wang (d00)" w:date="2020-09-23T16:55:00Z">
                  <w:rPr>
                    <w:rFonts w:eastAsia="SimSun"/>
                    <w:noProof/>
                    <w:sz w:val="18"/>
                    <w:szCs w:val="18"/>
                    <w:lang w:val="en-GB"/>
                  </w:rPr>
                </w:rPrChange>
              </w:rPr>
              <w:t xml:space="preserve">IEC 61966-2-1 sRGB </w:t>
            </w:r>
            <w:r w:rsidRPr="007E3C52">
              <w:rPr>
                <w:rFonts w:eastAsia="SimSun"/>
                <w:noProof/>
                <w:sz w:val="18"/>
                <w:szCs w:val="18"/>
                <w:highlight w:val="yellow"/>
                <w:lang w:val="en-CA"/>
                <w:rPrChange w:id="286" w:author="Ye-Kui Wang (d00)" w:date="2020-09-23T16:55:00Z">
                  <w:rPr>
                    <w:rFonts w:eastAsia="SimSun"/>
                    <w:noProof/>
                    <w:sz w:val="18"/>
                    <w:szCs w:val="18"/>
                    <w:highlight w:val="yellow"/>
                    <w:lang w:val="en-GB"/>
                  </w:rPr>
                </w:rPrChange>
              </w:rPr>
              <w:t>(with matrix_coeffs equal to 0)</w:t>
            </w:r>
          </w:p>
          <w:p w14:paraId="1934C211" w14:textId="77777777" w:rsidR="00B30F38" w:rsidRPr="007E3C52" w:rsidRDefault="00B30F38" w:rsidP="00B30F38">
            <w:pPr>
              <w:tabs>
                <w:tab w:val="clear" w:pos="360"/>
                <w:tab w:val="clear" w:pos="720"/>
                <w:tab w:val="clear" w:pos="1080"/>
                <w:tab w:val="clear" w:pos="1440"/>
              </w:tabs>
              <w:spacing w:before="40" w:after="20" w:line="190" w:lineRule="exact"/>
              <w:rPr>
                <w:rFonts w:eastAsia="SimSun"/>
                <w:noProof/>
                <w:sz w:val="18"/>
                <w:szCs w:val="18"/>
                <w:lang w:val="en-CA"/>
                <w:rPrChange w:id="287" w:author="Ye-Kui Wang (d00)" w:date="2020-09-23T16:55:00Z">
                  <w:rPr>
                    <w:rFonts w:eastAsia="SimSun"/>
                    <w:noProof/>
                    <w:sz w:val="18"/>
                    <w:szCs w:val="18"/>
                    <w:lang w:val="en-GB"/>
                  </w:rPr>
                </w:rPrChange>
              </w:rPr>
            </w:pPr>
            <w:r w:rsidRPr="007E3C52">
              <w:rPr>
                <w:rFonts w:eastAsia="SimSun"/>
                <w:noProof/>
                <w:sz w:val="18"/>
                <w:szCs w:val="18"/>
                <w:highlight w:val="yellow"/>
                <w:lang w:val="en-CA"/>
                <w:rPrChange w:id="288" w:author="Ye-Kui Wang (d00)" w:date="2020-09-23T16:55:00Z">
                  <w:rPr>
                    <w:rFonts w:eastAsia="SimSun"/>
                    <w:noProof/>
                    <w:sz w:val="18"/>
                    <w:szCs w:val="18"/>
                    <w:highlight w:val="yellow"/>
                    <w:lang w:val="en-GB"/>
                  </w:rPr>
                </w:rPrChange>
              </w:rPr>
              <w:t>IEC 61966-2-1 sYCC (with matrix_coeffs equal to 5)</w:t>
            </w:r>
          </w:p>
        </w:tc>
      </w:tr>
    </w:tbl>
    <w:p w14:paraId="5FBFF55D" w14:textId="1858A587" w:rsidR="003C5BA0" w:rsidRPr="00204C6F" w:rsidRDefault="007C7CCF" w:rsidP="00E11D3D">
      <w:pPr>
        <w:rPr>
          <w:i/>
          <w:iCs/>
          <w:lang w:val="en-CA"/>
        </w:rPr>
      </w:pPr>
      <w:r w:rsidRPr="007E3C52">
        <w:rPr>
          <w:i/>
          <w:lang w:val="en-CA"/>
        </w:rPr>
        <w:t xml:space="preserve">In </w:t>
      </w:r>
      <w:r w:rsidRPr="007E3C52">
        <w:rPr>
          <w:i/>
          <w:iCs/>
          <w:lang w:val="en-CA"/>
        </w:rPr>
        <w:t>E.3.1 (VUI semantics</w:t>
      </w:r>
      <w:r w:rsidRPr="00960032">
        <w:rPr>
          <w:i/>
          <w:iCs/>
          <w:lang w:val="en-CA"/>
        </w:rPr>
        <w:t>), a</w:t>
      </w:r>
      <w:r w:rsidR="00B30F38" w:rsidRPr="00960032">
        <w:rPr>
          <w:i/>
          <w:iCs/>
          <w:lang w:val="en-CA"/>
        </w:rPr>
        <w:t>fter Equation E-3, replace the next paragraph and associated bullet points with:</w:t>
      </w:r>
    </w:p>
    <w:p w14:paraId="3C5866D4" w14:textId="77777777" w:rsidR="00B30F38" w:rsidRPr="007E3C52" w:rsidRDefault="00B30F38" w:rsidP="00B30F38">
      <w:pPr>
        <w:numPr>
          <w:ilvl w:val="12"/>
          <w:numId w:val="0"/>
        </w:numPr>
        <w:tabs>
          <w:tab w:val="clear" w:pos="360"/>
          <w:tab w:val="clear" w:pos="720"/>
          <w:tab w:val="clear" w:pos="1080"/>
          <w:tab w:val="clear" w:pos="1440"/>
          <w:tab w:val="left" w:pos="794"/>
          <w:tab w:val="left" w:pos="1191"/>
          <w:tab w:val="left" w:pos="1588"/>
          <w:tab w:val="left" w:pos="1985"/>
        </w:tabs>
        <w:ind w:left="397"/>
        <w:jc w:val="both"/>
        <w:rPr>
          <w:rFonts w:eastAsia="SimSun"/>
          <w:noProof/>
          <w:sz w:val="20"/>
          <w:lang w:val="en-CA"/>
          <w:rPrChange w:id="289" w:author="Ye-Kui Wang (d00)" w:date="2020-09-23T16:55:00Z">
            <w:rPr>
              <w:rFonts w:eastAsia="SimSun"/>
              <w:noProof/>
              <w:sz w:val="20"/>
              <w:lang w:val="en-GB"/>
            </w:rPr>
          </w:rPrChange>
        </w:rPr>
      </w:pPr>
      <w:r w:rsidRPr="007E3C52">
        <w:rPr>
          <w:rFonts w:eastAsia="SimSun"/>
          <w:noProof/>
          <w:sz w:val="20"/>
          <w:lang w:val="en-CA"/>
          <w:rPrChange w:id="290" w:author="Ye-Kui Wang (d00)" w:date="2020-09-23T16:55:00Z">
            <w:rPr>
              <w:rFonts w:eastAsia="SimSun"/>
              <w:noProof/>
              <w:sz w:val="20"/>
              <w:lang w:val="en-GB"/>
            </w:rPr>
          </w:rPrChange>
        </w:rPr>
        <w:t>In this case, the range of E′</w:t>
      </w:r>
      <w:r w:rsidRPr="007E3C52">
        <w:rPr>
          <w:rFonts w:eastAsia="SimSun"/>
          <w:noProof/>
          <w:sz w:val="20"/>
          <w:vertAlign w:val="subscript"/>
          <w:lang w:val="en-CA"/>
          <w:rPrChange w:id="291" w:author="Ye-Kui Wang (d00)" w:date="2020-09-23T16:55:00Z">
            <w:rPr>
              <w:rFonts w:eastAsia="SimSun"/>
              <w:noProof/>
              <w:sz w:val="20"/>
              <w:vertAlign w:val="subscript"/>
              <w:lang w:val="en-GB"/>
            </w:rPr>
          </w:rPrChange>
        </w:rPr>
        <w:t>R</w:t>
      </w:r>
      <w:r w:rsidRPr="007E3C52">
        <w:rPr>
          <w:rFonts w:eastAsia="SimSun"/>
          <w:noProof/>
          <w:sz w:val="20"/>
          <w:lang w:val="en-CA"/>
          <w:rPrChange w:id="292" w:author="Ye-Kui Wang (d00)" w:date="2020-09-23T16:55:00Z">
            <w:rPr>
              <w:rFonts w:eastAsia="SimSun"/>
              <w:noProof/>
              <w:sz w:val="20"/>
              <w:lang w:val="en-GB"/>
            </w:rPr>
          </w:rPrChange>
        </w:rPr>
        <w:t>, E′</w:t>
      </w:r>
      <w:r w:rsidRPr="007E3C52">
        <w:rPr>
          <w:rFonts w:eastAsia="SimSun"/>
          <w:noProof/>
          <w:sz w:val="20"/>
          <w:vertAlign w:val="subscript"/>
          <w:lang w:val="en-CA"/>
          <w:rPrChange w:id="293" w:author="Ye-Kui Wang (d00)" w:date="2020-09-23T16:55:00Z">
            <w:rPr>
              <w:rFonts w:eastAsia="SimSun"/>
              <w:noProof/>
              <w:sz w:val="20"/>
              <w:vertAlign w:val="subscript"/>
              <w:lang w:val="en-GB"/>
            </w:rPr>
          </w:rPrChange>
        </w:rPr>
        <w:t>G</w:t>
      </w:r>
      <w:r w:rsidRPr="007E3C52">
        <w:rPr>
          <w:rFonts w:eastAsia="SimSun"/>
          <w:sz w:val="20"/>
          <w:lang w:val="en-CA"/>
          <w:rPrChange w:id="294" w:author="Ye-Kui Wang (d00)" w:date="2020-09-23T16:55:00Z">
            <w:rPr>
              <w:rFonts w:eastAsia="SimSun"/>
              <w:sz w:val="20"/>
              <w:lang w:val="en-GB"/>
            </w:rPr>
          </w:rPrChange>
        </w:rPr>
        <w:t>,</w:t>
      </w:r>
      <w:r w:rsidRPr="007E3C52">
        <w:rPr>
          <w:rFonts w:eastAsia="SimSun"/>
          <w:noProof/>
          <w:sz w:val="20"/>
          <w:lang w:val="en-CA"/>
          <w:rPrChange w:id="295" w:author="Ye-Kui Wang (d00)" w:date="2020-09-23T16:55:00Z">
            <w:rPr>
              <w:rFonts w:eastAsia="SimSun"/>
              <w:noProof/>
              <w:sz w:val="20"/>
              <w:lang w:val="en-GB"/>
            </w:rPr>
          </w:rPrChange>
        </w:rPr>
        <w:t xml:space="preserve"> and E′</w:t>
      </w:r>
      <w:r w:rsidRPr="007E3C52">
        <w:rPr>
          <w:rFonts w:eastAsia="SimSun"/>
          <w:noProof/>
          <w:sz w:val="20"/>
          <w:vertAlign w:val="subscript"/>
          <w:lang w:val="en-CA"/>
          <w:rPrChange w:id="296" w:author="Ye-Kui Wang (d00)" w:date="2020-09-23T16:55:00Z">
            <w:rPr>
              <w:rFonts w:eastAsia="SimSun"/>
              <w:noProof/>
              <w:sz w:val="20"/>
              <w:vertAlign w:val="subscript"/>
              <w:lang w:val="en-GB"/>
            </w:rPr>
          </w:rPrChange>
        </w:rPr>
        <w:t>B</w:t>
      </w:r>
      <w:r w:rsidRPr="007E3C52">
        <w:rPr>
          <w:rFonts w:eastAsia="SimSun"/>
          <w:noProof/>
          <w:sz w:val="20"/>
          <w:lang w:val="en-CA"/>
          <w:rPrChange w:id="297" w:author="Ye-Kui Wang (d00)" w:date="2020-09-23T16:55:00Z">
            <w:rPr>
              <w:rFonts w:eastAsia="SimSun"/>
              <w:noProof/>
              <w:sz w:val="20"/>
              <w:lang w:val="en-GB"/>
            </w:rPr>
          </w:rPrChange>
        </w:rPr>
        <w:t xml:space="preserve"> is specified as follows:</w:t>
      </w:r>
    </w:p>
    <w:p w14:paraId="266DA8A9" w14:textId="0E49EE09" w:rsidR="00B30F38" w:rsidRPr="007E3C52"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CA"/>
          <w:rPrChange w:id="298" w:author="Ye-Kui Wang (d00)" w:date="2020-09-23T16:55:00Z">
            <w:rPr>
              <w:rFonts w:eastAsia="SimSun"/>
              <w:noProof/>
              <w:sz w:val="20"/>
              <w:lang w:val="en-GB"/>
            </w:rPr>
          </w:rPrChange>
        </w:rPr>
      </w:pPr>
      <w:r w:rsidRPr="007E3C52">
        <w:rPr>
          <w:rFonts w:eastAsia="SimSun"/>
          <w:noProof/>
          <w:sz w:val="20"/>
          <w:lang w:val="en-CA"/>
          <w:rPrChange w:id="299" w:author="Ye-Kui Wang (d00)" w:date="2020-09-23T16:55:00Z">
            <w:rPr>
              <w:rFonts w:eastAsia="SimSun"/>
              <w:noProof/>
              <w:sz w:val="20"/>
              <w:lang w:val="en-GB"/>
            </w:rPr>
          </w:rPrChange>
        </w:rPr>
        <w:t>–</w:t>
      </w:r>
      <w:r w:rsidRPr="007E3C52">
        <w:rPr>
          <w:rFonts w:eastAsia="SimSun"/>
          <w:noProof/>
          <w:sz w:val="20"/>
          <w:lang w:val="en-CA"/>
          <w:rPrChange w:id="300" w:author="Ye-Kui Wang (d00)" w:date="2020-09-23T16:55:00Z">
            <w:rPr>
              <w:rFonts w:eastAsia="SimSun"/>
              <w:noProof/>
              <w:sz w:val="20"/>
              <w:lang w:val="en-GB"/>
            </w:rPr>
          </w:rPrChange>
        </w:rPr>
        <w:tab/>
        <w:t>If transfer_characteristics is equal to 11 or 12</w:t>
      </w:r>
      <w:r w:rsidRPr="007E3C52">
        <w:rPr>
          <w:rFonts w:eastAsia="SimSun"/>
          <w:noProof/>
          <w:sz w:val="20"/>
          <w:highlight w:val="yellow"/>
          <w:lang w:val="en-CA"/>
          <w:rPrChange w:id="301" w:author="Ye-Kui Wang (d00)" w:date="2020-09-23T16:55:00Z">
            <w:rPr>
              <w:rFonts w:eastAsia="SimSun"/>
              <w:noProof/>
              <w:sz w:val="20"/>
              <w:highlight w:val="yellow"/>
              <w:lang w:val="en-GB"/>
            </w:rPr>
          </w:rPrChange>
        </w:rPr>
        <w:t>, or transfer_characteristics is equal to 13 and matrix_coeffs is not equal to 0</w:t>
      </w:r>
      <w:r w:rsidRPr="007E3C52">
        <w:rPr>
          <w:rFonts w:eastAsia="SimSun"/>
          <w:noProof/>
          <w:sz w:val="20"/>
          <w:lang w:val="en-CA"/>
          <w:rPrChange w:id="302" w:author="Ye-Kui Wang (d00)" w:date="2020-09-23T16:55:00Z">
            <w:rPr>
              <w:rFonts w:eastAsia="SimSun"/>
              <w:noProof/>
              <w:sz w:val="20"/>
              <w:lang w:val="en-GB"/>
            </w:rPr>
          </w:rPrChange>
        </w:rPr>
        <w:t>, E</w:t>
      </w:r>
      <w:r w:rsidRPr="007E3C52">
        <w:rPr>
          <w:rFonts w:eastAsia="SimSun"/>
          <w:iCs/>
          <w:noProof/>
          <w:sz w:val="20"/>
          <w:lang w:val="en-CA"/>
          <w:rPrChange w:id="303" w:author="Ye-Kui Wang (d00)" w:date="2020-09-23T16:55:00Z">
            <w:rPr>
              <w:rFonts w:eastAsia="SimSun"/>
              <w:iCs/>
              <w:noProof/>
              <w:sz w:val="20"/>
              <w:lang w:val="en-GB"/>
            </w:rPr>
          </w:rPrChange>
        </w:rPr>
        <w:t>′</w:t>
      </w:r>
      <w:r w:rsidRPr="007E3C52">
        <w:rPr>
          <w:rFonts w:eastAsia="SimSun"/>
          <w:noProof/>
          <w:sz w:val="20"/>
          <w:vertAlign w:val="subscript"/>
          <w:lang w:val="en-CA"/>
          <w:rPrChange w:id="304" w:author="Ye-Kui Wang (d00)" w:date="2020-09-23T16:55:00Z">
            <w:rPr>
              <w:rFonts w:eastAsia="SimSun"/>
              <w:noProof/>
              <w:sz w:val="20"/>
              <w:vertAlign w:val="subscript"/>
              <w:lang w:val="en-GB"/>
            </w:rPr>
          </w:rPrChange>
        </w:rPr>
        <w:t>R</w:t>
      </w:r>
      <w:r w:rsidRPr="007E3C52">
        <w:rPr>
          <w:rFonts w:eastAsia="SimSun"/>
          <w:noProof/>
          <w:sz w:val="20"/>
          <w:lang w:val="en-CA"/>
          <w:rPrChange w:id="305" w:author="Ye-Kui Wang (d00)" w:date="2020-09-23T16:55:00Z">
            <w:rPr>
              <w:rFonts w:eastAsia="SimSun"/>
              <w:noProof/>
              <w:sz w:val="20"/>
              <w:lang w:val="en-GB"/>
            </w:rPr>
          </w:rPrChange>
        </w:rPr>
        <w:t>, E</w:t>
      </w:r>
      <w:r w:rsidRPr="007E3C52">
        <w:rPr>
          <w:rFonts w:eastAsia="SimSun"/>
          <w:iCs/>
          <w:noProof/>
          <w:sz w:val="20"/>
          <w:lang w:val="en-CA"/>
          <w:rPrChange w:id="306" w:author="Ye-Kui Wang (d00)" w:date="2020-09-23T16:55:00Z">
            <w:rPr>
              <w:rFonts w:eastAsia="SimSun"/>
              <w:iCs/>
              <w:noProof/>
              <w:sz w:val="20"/>
              <w:lang w:val="en-GB"/>
            </w:rPr>
          </w:rPrChange>
        </w:rPr>
        <w:t>′</w:t>
      </w:r>
      <w:r w:rsidRPr="007E3C52">
        <w:rPr>
          <w:rFonts w:eastAsia="SimSun"/>
          <w:noProof/>
          <w:sz w:val="20"/>
          <w:vertAlign w:val="subscript"/>
          <w:lang w:val="en-CA"/>
          <w:rPrChange w:id="307" w:author="Ye-Kui Wang (d00)" w:date="2020-09-23T16:55:00Z">
            <w:rPr>
              <w:rFonts w:eastAsia="SimSun"/>
              <w:noProof/>
              <w:sz w:val="20"/>
              <w:vertAlign w:val="subscript"/>
              <w:lang w:val="en-GB"/>
            </w:rPr>
          </w:rPrChange>
        </w:rPr>
        <w:t>G</w:t>
      </w:r>
      <w:r w:rsidRPr="007E3C52">
        <w:rPr>
          <w:rFonts w:eastAsia="SimSun"/>
          <w:sz w:val="20"/>
          <w:lang w:val="en-CA"/>
          <w:rPrChange w:id="308" w:author="Ye-Kui Wang (d00)" w:date="2020-09-23T16:55:00Z">
            <w:rPr>
              <w:rFonts w:eastAsia="SimSun"/>
              <w:sz w:val="20"/>
              <w:lang w:val="en-GB"/>
            </w:rPr>
          </w:rPrChange>
        </w:rPr>
        <w:t>,</w:t>
      </w:r>
      <w:r w:rsidRPr="007E3C52">
        <w:rPr>
          <w:rFonts w:eastAsia="SimSun"/>
          <w:noProof/>
          <w:sz w:val="20"/>
          <w:lang w:val="en-CA"/>
          <w:rPrChange w:id="309" w:author="Ye-Kui Wang (d00)" w:date="2020-09-23T16:55:00Z">
            <w:rPr>
              <w:rFonts w:eastAsia="SimSun"/>
              <w:noProof/>
              <w:sz w:val="20"/>
              <w:lang w:val="en-GB"/>
            </w:rPr>
          </w:rPrChange>
        </w:rPr>
        <w:t xml:space="preserve"> and E′</w:t>
      </w:r>
      <w:r w:rsidRPr="007E3C52">
        <w:rPr>
          <w:rFonts w:eastAsia="SimSun"/>
          <w:noProof/>
          <w:sz w:val="20"/>
          <w:vertAlign w:val="subscript"/>
          <w:lang w:val="en-CA"/>
          <w:rPrChange w:id="310" w:author="Ye-Kui Wang (d00)" w:date="2020-09-23T16:55:00Z">
            <w:rPr>
              <w:rFonts w:eastAsia="SimSun"/>
              <w:noProof/>
              <w:sz w:val="20"/>
              <w:vertAlign w:val="subscript"/>
              <w:lang w:val="en-GB"/>
            </w:rPr>
          </w:rPrChange>
        </w:rPr>
        <w:t>B</w:t>
      </w:r>
      <w:r w:rsidRPr="007E3C52">
        <w:rPr>
          <w:rFonts w:eastAsia="SimSun"/>
          <w:noProof/>
          <w:sz w:val="20"/>
          <w:lang w:val="en-CA"/>
          <w:rPrChange w:id="311" w:author="Ye-Kui Wang (d00)" w:date="2020-09-23T16:55:00Z">
            <w:rPr>
              <w:rFonts w:eastAsia="SimSun"/>
              <w:noProof/>
              <w:sz w:val="20"/>
              <w:lang w:val="en-GB"/>
            </w:rPr>
          </w:rPrChange>
        </w:rPr>
        <w:t xml:space="preserve"> are real numbers with values </w:t>
      </w:r>
      <w:r w:rsidRPr="007E3C52">
        <w:rPr>
          <w:rFonts w:eastAsia="SimSun"/>
          <w:noProof/>
          <w:sz w:val="20"/>
          <w:highlight w:val="yellow"/>
          <w:lang w:val="en-CA"/>
          <w:rPrChange w:id="312" w:author="Ye-Kui Wang (d00)" w:date="2020-09-23T16:55:00Z">
            <w:rPr>
              <w:rFonts w:eastAsia="SimSun"/>
              <w:noProof/>
              <w:sz w:val="20"/>
              <w:highlight w:val="yellow"/>
              <w:lang w:val="en-GB"/>
            </w:rPr>
          </w:rPrChange>
        </w:rPr>
        <w:t>that have a larger range than</w:t>
      </w:r>
      <w:r w:rsidRPr="007E3C52">
        <w:rPr>
          <w:rFonts w:eastAsia="SimSun"/>
          <w:noProof/>
          <w:sz w:val="20"/>
          <w:lang w:val="en-CA"/>
          <w:rPrChange w:id="313" w:author="Ye-Kui Wang (d00)" w:date="2020-09-23T16:55:00Z">
            <w:rPr>
              <w:rFonts w:eastAsia="SimSun"/>
              <w:noProof/>
              <w:sz w:val="20"/>
              <w:lang w:val="en-GB"/>
            </w:rPr>
          </w:rPrChange>
        </w:rPr>
        <w:t xml:space="preserve"> the range of 0 to 1, inclusive</w:t>
      </w:r>
      <w:r w:rsidRPr="007E3C52">
        <w:rPr>
          <w:rFonts w:eastAsia="SimSun"/>
          <w:noProof/>
          <w:sz w:val="20"/>
          <w:highlight w:val="yellow"/>
          <w:lang w:val="en-CA"/>
          <w:rPrChange w:id="314" w:author="Ye-Kui Wang (d00)" w:date="2020-09-23T16:55:00Z">
            <w:rPr>
              <w:rFonts w:eastAsia="SimSun"/>
              <w:noProof/>
              <w:sz w:val="20"/>
              <w:highlight w:val="yellow"/>
              <w:lang w:val="en-GB"/>
            </w:rPr>
          </w:rPrChange>
        </w:rPr>
        <w:t>, and their range is not specified in this Specification</w:t>
      </w:r>
      <w:r w:rsidRPr="007E3C52">
        <w:rPr>
          <w:rFonts w:eastAsia="SimSun"/>
          <w:noProof/>
          <w:sz w:val="20"/>
          <w:lang w:val="en-CA"/>
          <w:rPrChange w:id="315" w:author="Ye-Kui Wang (d00)" w:date="2020-09-23T16:55:00Z">
            <w:rPr>
              <w:rFonts w:eastAsia="SimSun"/>
              <w:noProof/>
              <w:sz w:val="20"/>
              <w:lang w:val="en-GB"/>
            </w:rPr>
          </w:rPrChange>
        </w:rPr>
        <w:t>.</w:t>
      </w:r>
    </w:p>
    <w:p w14:paraId="57EC2679" w14:textId="601C357F" w:rsidR="00B30F38" w:rsidRPr="007E3C52" w:rsidRDefault="00B30F38" w:rsidP="00B30F38">
      <w:pPr>
        <w:tabs>
          <w:tab w:val="clear" w:pos="360"/>
          <w:tab w:val="clear" w:pos="720"/>
          <w:tab w:val="clear" w:pos="1080"/>
          <w:tab w:val="clear" w:pos="1440"/>
          <w:tab w:val="left" w:pos="794"/>
          <w:tab w:val="left" w:pos="1191"/>
          <w:tab w:val="left" w:pos="1588"/>
          <w:tab w:val="left" w:pos="1985"/>
        </w:tabs>
        <w:spacing w:before="86"/>
        <w:ind w:left="794" w:hanging="397"/>
        <w:jc w:val="both"/>
        <w:rPr>
          <w:rFonts w:eastAsia="SimSun"/>
          <w:noProof/>
          <w:sz w:val="20"/>
          <w:lang w:val="en-CA"/>
          <w:rPrChange w:id="316" w:author="Ye-Kui Wang (d00)" w:date="2020-09-23T16:55:00Z">
            <w:rPr>
              <w:rFonts w:eastAsia="SimSun"/>
              <w:noProof/>
              <w:sz w:val="20"/>
              <w:lang w:val="en-GB"/>
            </w:rPr>
          </w:rPrChange>
        </w:rPr>
      </w:pPr>
      <w:r w:rsidRPr="007E3C52">
        <w:rPr>
          <w:rFonts w:eastAsia="SimSun"/>
          <w:noProof/>
          <w:sz w:val="20"/>
          <w:lang w:val="en-CA"/>
          <w:rPrChange w:id="317" w:author="Ye-Kui Wang (d00)" w:date="2020-09-23T16:55:00Z">
            <w:rPr>
              <w:rFonts w:eastAsia="SimSun"/>
              <w:noProof/>
              <w:sz w:val="20"/>
              <w:lang w:val="en-GB"/>
            </w:rPr>
          </w:rPrChange>
        </w:rPr>
        <w:t>–</w:t>
      </w:r>
      <w:r w:rsidRPr="007E3C52">
        <w:rPr>
          <w:rFonts w:eastAsia="SimSun"/>
          <w:noProof/>
          <w:sz w:val="20"/>
          <w:lang w:val="en-CA"/>
          <w:rPrChange w:id="318" w:author="Ye-Kui Wang (d00)" w:date="2020-09-23T16:55:00Z">
            <w:rPr>
              <w:rFonts w:eastAsia="SimSun"/>
              <w:noProof/>
              <w:sz w:val="20"/>
              <w:lang w:val="en-GB"/>
            </w:rPr>
          </w:rPrChange>
        </w:rPr>
        <w:tab/>
        <w:t>Otherwise, E</w:t>
      </w:r>
      <w:r w:rsidRPr="007E3C52">
        <w:rPr>
          <w:rFonts w:eastAsia="SimSun"/>
          <w:iCs/>
          <w:noProof/>
          <w:sz w:val="20"/>
          <w:lang w:val="en-CA"/>
          <w:rPrChange w:id="319" w:author="Ye-Kui Wang (d00)" w:date="2020-09-23T16:55:00Z">
            <w:rPr>
              <w:rFonts w:eastAsia="SimSun"/>
              <w:iCs/>
              <w:noProof/>
              <w:sz w:val="20"/>
              <w:lang w:val="en-GB"/>
            </w:rPr>
          </w:rPrChange>
        </w:rPr>
        <w:t>′</w:t>
      </w:r>
      <w:r w:rsidRPr="007E3C52">
        <w:rPr>
          <w:rFonts w:eastAsia="SimSun"/>
          <w:noProof/>
          <w:sz w:val="20"/>
          <w:szCs w:val="16"/>
          <w:vertAlign w:val="subscript"/>
          <w:lang w:val="en-CA"/>
          <w:rPrChange w:id="320" w:author="Ye-Kui Wang (d00)" w:date="2020-09-23T16:55:00Z">
            <w:rPr>
              <w:rFonts w:eastAsia="SimSun"/>
              <w:noProof/>
              <w:sz w:val="20"/>
              <w:szCs w:val="16"/>
              <w:vertAlign w:val="subscript"/>
              <w:lang w:val="en-GB"/>
            </w:rPr>
          </w:rPrChange>
        </w:rPr>
        <w:t>R</w:t>
      </w:r>
      <w:r w:rsidRPr="007E3C52">
        <w:rPr>
          <w:rFonts w:eastAsia="SimSun"/>
          <w:noProof/>
          <w:sz w:val="20"/>
          <w:lang w:val="en-CA"/>
          <w:rPrChange w:id="321" w:author="Ye-Kui Wang (d00)" w:date="2020-09-23T16:55:00Z">
            <w:rPr>
              <w:rFonts w:eastAsia="SimSun"/>
              <w:noProof/>
              <w:sz w:val="20"/>
              <w:lang w:val="en-GB"/>
            </w:rPr>
          </w:rPrChange>
        </w:rPr>
        <w:t>, E</w:t>
      </w:r>
      <w:r w:rsidRPr="007E3C52">
        <w:rPr>
          <w:rFonts w:eastAsia="SimSun"/>
          <w:iCs/>
          <w:noProof/>
          <w:sz w:val="20"/>
          <w:lang w:val="en-CA"/>
          <w:rPrChange w:id="322" w:author="Ye-Kui Wang (d00)" w:date="2020-09-23T16:55:00Z">
            <w:rPr>
              <w:rFonts w:eastAsia="SimSun"/>
              <w:iCs/>
              <w:noProof/>
              <w:sz w:val="20"/>
              <w:lang w:val="en-GB"/>
            </w:rPr>
          </w:rPrChange>
        </w:rPr>
        <w:t>′</w:t>
      </w:r>
      <w:r w:rsidRPr="007E3C52">
        <w:rPr>
          <w:rFonts w:eastAsia="SimSun"/>
          <w:noProof/>
          <w:sz w:val="20"/>
          <w:szCs w:val="16"/>
          <w:vertAlign w:val="subscript"/>
          <w:lang w:val="en-CA"/>
          <w:rPrChange w:id="323" w:author="Ye-Kui Wang (d00)" w:date="2020-09-23T16:55:00Z">
            <w:rPr>
              <w:rFonts w:eastAsia="SimSun"/>
              <w:noProof/>
              <w:sz w:val="20"/>
              <w:szCs w:val="16"/>
              <w:vertAlign w:val="subscript"/>
              <w:lang w:val="en-GB"/>
            </w:rPr>
          </w:rPrChange>
        </w:rPr>
        <w:t>G</w:t>
      </w:r>
      <w:r w:rsidRPr="007E3C52">
        <w:rPr>
          <w:rFonts w:eastAsia="SimSun"/>
          <w:noProof/>
          <w:sz w:val="20"/>
          <w:lang w:val="en-CA"/>
          <w:rPrChange w:id="324" w:author="Ye-Kui Wang (d00)" w:date="2020-09-23T16:55:00Z">
            <w:rPr>
              <w:rFonts w:eastAsia="SimSun"/>
              <w:noProof/>
              <w:sz w:val="20"/>
              <w:lang w:val="en-GB"/>
            </w:rPr>
          </w:rPrChange>
        </w:rPr>
        <w:t xml:space="preserve"> and E</w:t>
      </w:r>
      <w:r w:rsidRPr="007E3C52">
        <w:rPr>
          <w:rFonts w:eastAsia="SimSun"/>
          <w:iCs/>
          <w:noProof/>
          <w:sz w:val="20"/>
          <w:lang w:val="en-CA"/>
          <w:rPrChange w:id="325" w:author="Ye-Kui Wang (d00)" w:date="2020-09-23T16:55:00Z">
            <w:rPr>
              <w:rFonts w:eastAsia="SimSun"/>
              <w:iCs/>
              <w:noProof/>
              <w:sz w:val="20"/>
              <w:lang w:val="en-GB"/>
            </w:rPr>
          </w:rPrChange>
        </w:rPr>
        <w:t>′</w:t>
      </w:r>
      <w:r w:rsidRPr="007E3C52">
        <w:rPr>
          <w:rFonts w:eastAsia="SimSun"/>
          <w:noProof/>
          <w:sz w:val="20"/>
          <w:szCs w:val="16"/>
          <w:vertAlign w:val="subscript"/>
          <w:lang w:val="en-CA"/>
          <w:rPrChange w:id="326" w:author="Ye-Kui Wang (d00)" w:date="2020-09-23T16:55:00Z">
            <w:rPr>
              <w:rFonts w:eastAsia="SimSun"/>
              <w:noProof/>
              <w:sz w:val="20"/>
              <w:szCs w:val="16"/>
              <w:vertAlign w:val="subscript"/>
              <w:lang w:val="en-GB"/>
            </w:rPr>
          </w:rPrChange>
        </w:rPr>
        <w:t>B</w:t>
      </w:r>
      <w:r w:rsidRPr="007E3C52">
        <w:rPr>
          <w:rFonts w:eastAsia="SimSun"/>
          <w:noProof/>
          <w:sz w:val="20"/>
          <w:lang w:val="en-CA"/>
          <w:rPrChange w:id="327" w:author="Ye-Kui Wang (d00)" w:date="2020-09-23T16:55:00Z">
            <w:rPr>
              <w:rFonts w:eastAsia="SimSun"/>
              <w:noProof/>
              <w:sz w:val="20"/>
              <w:lang w:val="en-GB"/>
            </w:rPr>
          </w:rPrChange>
        </w:rPr>
        <w:t xml:space="preserve"> are real numbers </w:t>
      </w:r>
      <w:r w:rsidRPr="007E3C52">
        <w:rPr>
          <w:rFonts w:eastAsia="SimSun"/>
          <w:noProof/>
          <w:sz w:val="20"/>
          <w:highlight w:val="yellow"/>
          <w:lang w:val="en-CA"/>
          <w:rPrChange w:id="328" w:author="Ye-Kui Wang (d00)" w:date="2020-09-23T16:55:00Z">
            <w:rPr>
              <w:rFonts w:eastAsia="SimSun"/>
              <w:noProof/>
              <w:sz w:val="20"/>
              <w:highlight w:val="yellow"/>
              <w:lang w:val="en-GB"/>
            </w:rPr>
          </w:rPrChange>
        </w:rPr>
        <w:t>in the range of 0 to 1</w:t>
      </w:r>
      <w:r w:rsidRPr="007E3C52">
        <w:rPr>
          <w:rFonts w:eastAsia="SimSun"/>
          <w:noProof/>
          <w:sz w:val="20"/>
          <w:lang w:val="en-CA"/>
          <w:rPrChange w:id="329" w:author="Ye-Kui Wang (d00)" w:date="2020-09-23T16:55:00Z">
            <w:rPr>
              <w:rFonts w:eastAsia="SimSun"/>
              <w:noProof/>
              <w:sz w:val="20"/>
              <w:lang w:val="en-GB"/>
            </w:rPr>
          </w:rPrChange>
        </w:rPr>
        <w:t>.</w:t>
      </w:r>
    </w:p>
    <w:p w14:paraId="78F279D4" w14:textId="3E41B5AA" w:rsidR="003C5BA0" w:rsidRPr="00960032" w:rsidRDefault="007C7CCF" w:rsidP="00E11D3D">
      <w:pPr>
        <w:rPr>
          <w:lang w:val="en-CA"/>
        </w:rPr>
      </w:pPr>
      <w:r w:rsidRPr="007E3C52">
        <w:rPr>
          <w:i/>
          <w:lang w:val="en-CA"/>
        </w:rPr>
        <w:t xml:space="preserve">In </w:t>
      </w:r>
      <w:r w:rsidRPr="007E3C52">
        <w:rPr>
          <w:i/>
          <w:iCs/>
          <w:lang w:val="en-CA"/>
        </w:rPr>
        <w:t>E.3.1 (VUI semantics</w:t>
      </w:r>
      <w:r w:rsidRPr="00960032">
        <w:rPr>
          <w:i/>
          <w:iCs/>
          <w:lang w:val="en-CA"/>
        </w:rPr>
        <w:t xml:space="preserve">), in Table E.5 (Matrix coefficients interpretation using the </w:t>
      </w:r>
      <w:proofErr w:type="spellStart"/>
      <w:r w:rsidRPr="00960032">
        <w:rPr>
          <w:i/>
          <w:iCs/>
          <w:lang w:val="en-CA"/>
        </w:rPr>
        <w:t>matrix_coef</w:t>
      </w:r>
      <w:r w:rsidRPr="00204C6F">
        <w:rPr>
          <w:i/>
          <w:iCs/>
          <w:lang w:val="en-CA"/>
        </w:rPr>
        <w:t>fs</w:t>
      </w:r>
      <w:proofErr w:type="spellEnd"/>
      <w:r w:rsidRPr="00204C6F">
        <w:rPr>
          <w:i/>
          <w:iCs/>
          <w:lang w:val="en-CA"/>
        </w:rPr>
        <w:t xml:space="preserve"> syntax element), </w:t>
      </w:r>
      <w:r w:rsidRPr="00204C6F">
        <w:rPr>
          <w:i/>
          <w:iCs/>
          <w:szCs w:val="22"/>
          <w:lang w:val="en-CA"/>
        </w:rPr>
        <w:t>move</w:t>
      </w:r>
      <w:r w:rsidRPr="007E3C52">
        <w:rPr>
          <w:i/>
          <w:iCs/>
          <w:szCs w:val="22"/>
          <w:lang w:val="en-CA"/>
          <w:rPrChange w:id="330" w:author="Ye-Kui Wang (d00)" w:date="2020-09-23T16:55:00Z">
            <w:rPr>
              <w:i/>
              <w:iCs/>
              <w:szCs w:val="22"/>
              <w:lang w:val="en-CA"/>
            </w:rPr>
          </w:rPrChange>
        </w:rPr>
        <w:t xml:space="preserve"> “</w:t>
      </w:r>
      <w:r w:rsidRPr="007E3C52">
        <w:rPr>
          <w:rFonts w:eastAsia="SimSun"/>
          <w:noProof/>
          <w:szCs w:val="22"/>
          <w:lang w:val="en-CA"/>
          <w:rPrChange w:id="331" w:author="Ye-Kui Wang (d00)" w:date="2020-09-23T16:55:00Z">
            <w:rPr>
              <w:rFonts w:eastAsia="SimSun"/>
              <w:noProof/>
              <w:szCs w:val="22"/>
              <w:lang w:val="en-GB"/>
            </w:rPr>
          </w:rPrChange>
        </w:rPr>
        <w:t>IEC 61966-2-1 sYCC</w:t>
      </w:r>
      <w:r w:rsidRPr="007E3C52">
        <w:rPr>
          <w:i/>
          <w:iCs/>
          <w:szCs w:val="22"/>
          <w:lang w:val="en-CA"/>
        </w:rPr>
        <w:t>” from the row for the value 1 to the row for the value 5.</w:t>
      </w:r>
    </w:p>
    <w:p w14:paraId="0FE6C139" w14:textId="19180A89" w:rsidR="005B3910" w:rsidRPr="00204C6F" w:rsidRDefault="00B0009C" w:rsidP="00B0009C">
      <w:pPr>
        <w:pStyle w:val="Heading1"/>
        <w:rPr>
          <w:lang w:val="en-CA"/>
        </w:rPr>
      </w:pPr>
      <w:r w:rsidRPr="00204C6F">
        <w:rPr>
          <w:lang w:val="en-CA"/>
        </w:rPr>
        <w:t>Reported errata items for HEVC</w:t>
      </w:r>
    </w:p>
    <w:p w14:paraId="4A58D886" w14:textId="0F5E277D" w:rsidR="00C35B86" w:rsidRPr="007E3C52" w:rsidRDefault="00C35B86" w:rsidP="00E11D3D">
      <w:pPr>
        <w:rPr>
          <w:lang w:val="en-CA"/>
        </w:rPr>
      </w:pPr>
      <w:r w:rsidRPr="00204C6F">
        <w:rPr>
          <w:lang w:val="en-CA"/>
        </w:rPr>
        <w:t xml:space="preserve">See also </w:t>
      </w:r>
      <w:ins w:id="332" w:author="Ye-Kui Wang (d00)" w:date="2020-09-23T16:47:00Z">
        <w:r w:rsidR="00E81712" w:rsidRPr="007E3C52">
          <w:rPr>
            <w:lang w:val="en-CA"/>
            <w:rPrChange w:id="333" w:author="Ye-Kui Wang (d00)" w:date="2020-09-23T16:55:00Z">
              <w:rPr>
                <w:lang w:val="en-CA"/>
              </w:rPr>
            </w:rPrChange>
          </w:rPr>
          <w:t>S</w:t>
        </w:r>
      </w:ins>
      <w:del w:id="334" w:author="Ye-Kui Wang (d00)" w:date="2020-09-23T16:47:00Z">
        <w:r w:rsidRPr="007E3C52" w:rsidDel="00E81712">
          <w:rPr>
            <w:lang w:val="en-CA"/>
            <w:rPrChange w:id="335" w:author="Ye-Kui Wang (d00)" w:date="2020-09-23T16:55:00Z">
              <w:rPr>
                <w:lang w:val="en-CA"/>
              </w:rPr>
            </w:rPrChange>
          </w:rPr>
          <w:delText>s</w:delText>
        </w:r>
      </w:del>
      <w:r w:rsidRPr="007E3C52">
        <w:rPr>
          <w:lang w:val="en-CA"/>
          <w:rPrChange w:id="336" w:author="Ye-Kui Wang (d00)" w:date="2020-09-23T16:55:00Z">
            <w:rPr>
              <w:lang w:val="en-CA"/>
            </w:rPr>
          </w:rPrChange>
        </w:rPr>
        <w:t xml:space="preserve">ection </w:t>
      </w:r>
      <w:del w:id="337" w:author="Ye-Kui Wang (d00)" w:date="2020-09-23T16:47:00Z">
        <w:r w:rsidRPr="007E3C52" w:rsidDel="00E81712">
          <w:rPr>
            <w:lang w:val="en-CA"/>
            <w:rPrChange w:id="338" w:author="Ye-Kui Wang (d00)" w:date="2020-09-23T16:55:00Z">
              <w:rPr>
                <w:lang w:val="en-CA"/>
              </w:rPr>
            </w:rPrChange>
          </w:rPr>
          <w:delText>1</w:delText>
        </w:r>
      </w:del>
      <w:ins w:id="339" w:author="Ye-Kui Wang (d00)" w:date="2020-09-23T16:48:00Z">
        <w:r w:rsidR="00E81712" w:rsidRPr="007E3C52">
          <w:rPr>
            <w:lang w:val="en-CA"/>
          </w:rPr>
          <w:fldChar w:fldCharType="begin"/>
        </w:r>
        <w:r w:rsidR="00E81712" w:rsidRPr="007E3C52">
          <w:rPr>
            <w:lang w:val="en-CA"/>
            <w:rPrChange w:id="340" w:author="Ye-Kui Wang (d00)" w:date="2020-09-23T16:55:00Z">
              <w:rPr>
                <w:lang w:val="en-CA"/>
              </w:rPr>
            </w:rPrChange>
          </w:rPr>
          <w:instrText xml:space="preserve"> REF _Ref51772112 \n \h </w:instrText>
        </w:r>
        <w:r w:rsidR="00E81712" w:rsidRPr="007E3C52">
          <w:rPr>
            <w:lang w:val="en-CA"/>
            <w:rPrChange w:id="341" w:author="Ye-Kui Wang (d00)" w:date="2020-09-23T16:55:00Z">
              <w:rPr>
                <w:lang w:val="en-CA"/>
              </w:rPr>
            </w:rPrChange>
          </w:rPr>
        </w:r>
      </w:ins>
      <w:r w:rsidR="00E81712" w:rsidRPr="007E3C52">
        <w:rPr>
          <w:lang w:val="en-CA"/>
          <w:rPrChange w:id="342" w:author="Ye-Kui Wang (d00)" w:date="2020-09-23T16:55:00Z">
            <w:rPr>
              <w:lang w:val="en-CA"/>
            </w:rPr>
          </w:rPrChange>
        </w:rPr>
        <w:fldChar w:fldCharType="separate"/>
      </w:r>
      <w:ins w:id="343" w:author="Ye-Kui Wang (d00)" w:date="2020-09-23T16:48:00Z">
        <w:r w:rsidR="00E81712" w:rsidRPr="007E3C52">
          <w:rPr>
            <w:lang w:val="en-CA"/>
          </w:rPr>
          <w:t>1</w:t>
        </w:r>
        <w:r w:rsidR="00E81712" w:rsidRPr="007E3C52">
          <w:rPr>
            <w:lang w:val="en-CA"/>
          </w:rPr>
          <w:fldChar w:fldCharType="end"/>
        </w:r>
      </w:ins>
      <w:r w:rsidRPr="007E3C52">
        <w:rPr>
          <w:lang w:val="en-CA"/>
        </w:rPr>
        <w:t>.</w:t>
      </w:r>
    </w:p>
    <w:p w14:paraId="00043881" w14:textId="4A363C5C" w:rsidR="00D73467" w:rsidRPr="007E3C52" w:rsidRDefault="00D73467" w:rsidP="00D73467">
      <w:pPr>
        <w:pStyle w:val="Heading2"/>
        <w:rPr>
          <w:lang w:val="en-CA"/>
          <w:rPrChange w:id="344" w:author="Ye-Kui Wang (d00)" w:date="2020-09-23T16:55:00Z">
            <w:rPr>
              <w:lang w:val="en-CA"/>
            </w:rPr>
          </w:rPrChange>
        </w:rPr>
      </w:pPr>
      <w:r w:rsidRPr="00204C6F">
        <w:rPr>
          <w:lang w:val="en-CA"/>
        </w:rPr>
        <w:lastRenderedPageBreak/>
        <w:t>Publication status</w:t>
      </w:r>
      <w:r w:rsidR="0042178F" w:rsidRPr="00204C6F">
        <w:rPr>
          <w:lang w:val="en-CA"/>
        </w:rPr>
        <w:t xml:space="preserve"> background</w:t>
      </w:r>
    </w:p>
    <w:p w14:paraId="4C23F04A" w14:textId="31DA0217" w:rsidR="00D73467" w:rsidRPr="007E3C52" w:rsidRDefault="00D73467" w:rsidP="00E11D3D">
      <w:pPr>
        <w:keepNext/>
        <w:rPr>
          <w:lang w:val="en-CA"/>
          <w:rPrChange w:id="345" w:author="Ye-Kui Wang (d00)" w:date="2020-09-23T16:55:00Z">
            <w:rPr>
              <w:lang w:val="en-CA"/>
            </w:rPr>
          </w:rPrChange>
        </w:rPr>
      </w:pPr>
      <w:r w:rsidRPr="007E3C52">
        <w:rPr>
          <w:lang w:val="en-CA"/>
          <w:rPrChange w:id="346" w:author="Ye-Kui Wang (d00)" w:date="2020-09-23T16:55:00Z">
            <w:rPr>
              <w:lang w:val="en-CA"/>
            </w:rPr>
          </w:rPrChange>
        </w:rPr>
        <w:t>Rec. ITU-T H.265</w:t>
      </w:r>
    </w:p>
    <w:p w14:paraId="19C6328F" w14:textId="7E9D8711" w:rsidR="00D73467" w:rsidRPr="007E3C52" w:rsidRDefault="00D73467" w:rsidP="00D73467">
      <w:pPr>
        <w:numPr>
          <w:ilvl w:val="0"/>
          <w:numId w:val="43"/>
        </w:numPr>
        <w:rPr>
          <w:lang w:val="en-CA"/>
          <w:rPrChange w:id="347" w:author="Ye-Kui Wang (d00)" w:date="2020-09-23T16:55:00Z">
            <w:rPr>
              <w:lang w:val="en-CA"/>
            </w:rPr>
          </w:rPrChange>
        </w:rPr>
      </w:pPr>
      <w:r w:rsidRPr="007E3C52">
        <w:rPr>
          <w:lang w:val="en-CA"/>
          <w:rPrChange w:id="348" w:author="Ye-Kui Wang (d00)" w:date="2020-09-23T16:55:00Z">
            <w:rPr>
              <w:lang w:val="en-CA"/>
            </w:rPr>
          </w:rPrChange>
        </w:rPr>
        <w:t>(02/18</w:t>
      </w:r>
      <w:r w:rsidR="006C29FD" w:rsidRPr="007E3C52">
        <w:rPr>
          <w:lang w:val="en-CA"/>
          <w:rPrChange w:id="349" w:author="Ye-Kui Wang (d00)" w:date="2020-09-23T16:55:00Z">
            <w:rPr>
              <w:lang w:val="en-CA"/>
            </w:rPr>
          </w:rPrChange>
        </w:rPr>
        <w:t>, Edition 5</w:t>
      </w:r>
      <w:r w:rsidRPr="007E3C52">
        <w:rPr>
          <w:lang w:val="en-CA"/>
          <w:rPrChange w:id="350" w:author="Ye-Kui Wang (d00)" w:date="2020-09-23T16:55:00Z">
            <w:rPr>
              <w:lang w:val="en-CA"/>
            </w:rPr>
          </w:rPrChange>
        </w:rPr>
        <w:t>) Approved 2018-02-13, published 2018-05-11</w:t>
      </w:r>
    </w:p>
    <w:p w14:paraId="638E4C19" w14:textId="674F6C66" w:rsidR="00D73467" w:rsidRPr="007E3C52" w:rsidRDefault="00D73467" w:rsidP="00D73467">
      <w:pPr>
        <w:numPr>
          <w:ilvl w:val="0"/>
          <w:numId w:val="43"/>
        </w:numPr>
        <w:rPr>
          <w:lang w:val="en-CA"/>
          <w:rPrChange w:id="351" w:author="Ye-Kui Wang (d00)" w:date="2020-09-23T16:55:00Z">
            <w:rPr>
              <w:lang w:val="en-CA"/>
            </w:rPr>
          </w:rPrChange>
        </w:rPr>
      </w:pPr>
      <w:r w:rsidRPr="007E3C52">
        <w:rPr>
          <w:lang w:val="en-CA"/>
          <w:rPrChange w:id="352" w:author="Ye-Kui Wang (d00)" w:date="2020-09-23T16:55:00Z">
            <w:rPr>
              <w:lang w:val="en-CA"/>
            </w:rPr>
          </w:rPrChange>
        </w:rPr>
        <w:t>(06/19</w:t>
      </w:r>
      <w:r w:rsidR="006C29FD" w:rsidRPr="007E3C52">
        <w:rPr>
          <w:lang w:val="en-CA"/>
          <w:rPrChange w:id="353" w:author="Ye-Kui Wang (d00)" w:date="2020-09-23T16:55:00Z">
            <w:rPr>
              <w:lang w:val="en-CA"/>
            </w:rPr>
          </w:rPrChange>
        </w:rPr>
        <w:t>, Edition 6</w:t>
      </w:r>
      <w:r w:rsidRPr="007E3C52">
        <w:rPr>
          <w:lang w:val="en-CA"/>
          <w:rPrChange w:id="354" w:author="Ye-Kui Wang (d00)" w:date="2020-09-23T16:55:00Z">
            <w:rPr>
              <w:lang w:val="en-CA"/>
            </w:rPr>
          </w:rPrChange>
        </w:rPr>
        <w:t>) Approved 2019-06-29, published 2019-0</w:t>
      </w:r>
      <w:r w:rsidR="00CB4765" w:rsidRPr="007E3C52">
        <w:rPr>
          <w:lang w:val="en-CA"/>
          <w:rPrChange w:id="355" w:author="Ye-Kui Wang (d00)" w:date="2020-09-23T16:55:00Z">
            <w:rPr>
              <w:lang w:val="en-CA"/>
            </w:rPr>
          </w:rPrChange>
        </w:rPr>
        <w:t>9</w:t>
      </w:r>
      <w:r w:rsidRPr="007E3C52">
        <w:rPr>
          <w:lang w:val="en-CA"/>
          <w:rPrChange w:id="356" w:author="Ye-Kui Wang (d00)" w:date="2020-09-23T16:55:00Z">
            <w:rPr>
              <w:lang w:val="en-CA"/>
            </w:rPr>
          </w:rPrChange>
        </w:rPr>
        <w:t>-</w:t>
      </w:r>
      <w:r w:rsidR="00CB4765" w:rsidRPr="007E3C52">
        <w:rPr>
          <w:lang w:val="en-CA"/>
          <w:rPrChange w:id="357" w:author="Ye-Kui Wang (d00)" w:date="2020-09-23T16:55:00Z">
            <w:rPr>
              <w:lang w:val="en-CA"/>
            </w:rPr>
          </w:rPrChange>
        </w:rPr>
        <w:t>23</w:t>
      </w:r>
    </w:p>
    <w:p w14:paraId="57D2D9EE" w14:textId="66632326" w:rsidR="00CB4765" w:rsidRPr="007E3C52" w:rsidRDefault="00CB4765" w:rsidP="00D73467">
      <w:pPr>
        <w:numPr>
          <w:ilvl w:val="0"/>
          <w:numId w:val="43"/>
        </w:numPr>
        <w:rPr>
          <w:lang w:val="en-CA"/>
          <w:rPrChange w:id="358" w:author="Ye-Kui Wang (d00)" w:date="2020-09-23T16:55:00Z">
            <w:rPr>
              <w:lang w:val="en-CA"/>
            </w:rPr>
          </w:rPrChange>
        </w:rPr>
      </w:pPr>
      <w:r w:rsidRPr="007E3C52">
        <w:rPr>
          <w:lang w:val="en-CA"/>
          <w:rPrChange w:id="359" w:author="Ye-Kui Wang (d00)" w:date="2020-09-23T16:55:00Z">
            <w:rPr>
              <w:lang w:val="en-CA"/>
            </w:rPr>
          </w:rPrChange>
        </w:rPr>
        <w:t>(10/19, Edition 7) Approved 2019-11-29, published 20</w:t>
      </w:r>
      <w:r w:rsidR="00F321A0" w:rsidRPr="007E3C52">
        <w:rPr>
          <w:lang w:val="en-CA"/>
          <w:rPrChange w:id="360" w:author="Ye-Kui Wang (d00)" w:date="2020-09-23T16:55:00Z">
            <w:rPr>
              <w:lang w:val="en-CA"/>
            </w:rPr>
          </w:rPrChange>
        </w:rPr>
        <w:t>20</w:t>
      </w:r>
      <w:r w:rsidRPr="007E3C52">
        <w:rPr>
          <w:lang w:val="en-CA"/>
          <w:rPrChange w:id="361" w:author="Ye-Kui Wang (d00)" w:date="2020-09-23T16:55:00Z">
            <w:rPr>
              <w:lang w:val="en-CA"/>
            </w:rPr>
          </w:rPrChange>
        </w:rPr>
        <w:t>-</w:t>
      </w:r>
      <w:r w:rsidR="00F321A0" w:rsidRPr="007E3C52">
        <w:rPr>
          <w:lang w:val="en-CA"/>
          <w:rPrChange w:id="362" w:author="Ye-Kui Wang (d00)" w:date="2020-09-23T16:55:00Z">
            <w:rPr>
              <w:lang w:val="en-CA"/>
            </w:rPr>
          </w:rPrChange>
        </w:rPr>
        <w:t>01</w:t>
      </w:r>
      <w:r w:rsidRPr="007E3C52">
        <w:rPr>
          <w:lang w:val="en-CA"/>
          <w:rPrChange w:id="363" w:author="Ye-Kui Wang (d00)" w:date="2020-09-23T16:55:00Z">
            <w:rPr>
              <w:lang w:val="en-CA"/>
            </w:rPr>
          </w:rPrChange>
        </w:rPr>
        <w:t>-</w:t>
      </w:r>
      <w:r w:rsidR="00F321A0" w:rsidRPr="007E3C52">
        <w:rPr>
          <w:lang w:val="en-CA"/>
          <w:rPrChange w:id="364" w:author="Ye-Kui Wang (d00)" w:date="2020-09-23T16:55:00Z">
            <w:rPr>
              <w:lang w:val="en-CA"/>
            </w:rPr>
          </w:rPrChange>
        </w:rPr>
        <w:t>10</w:t>
      </w:r>
    </w:p>
    <w:p w14:paraId="650A451B" w14:textId="77777777" w:rsidR="00D73467" w:rsidRPr="007E3C52" w:rsidRDefault="00D73467" w:rsidP="00E11D3D">
      <w:pPr>
        <w:keepNext/>
        <w:rPr>
          <w:lang w:val="en-CA"/>
          <w:rPrChange w:id="365" w:author="Ye-Kui Wang (d00)" w:date="2020-09-23T16:55:00Z">
            <w:rPr>
              <w:lang w:val="en-CA"/>
            </w:rPr>
          </w:rPrChange>
        </w:rPr>
      </w:pPr>
      <w:r w:rsidRPr="007E3C52">
        <w:rPr>
          <w:lang w:val="en-CA"/>
          <w:rPrChange w:id="366" w:author="Ye-Kui Wang (d00)" w:date="2020-09-23T16:55:00Z">
            <w:rPr>
              <w:lang w:val="en-CA"/>
            </w:rPr>
          </w:rPrChange>
        </w:rPr>
        <w:t>ISO/IEC 23008-2</w:t>
      </w:r>
    </w:p>
    <w:p w14:paraId="5609F779" w14:textId="3887D68E" w:rsidR="00D73467" w:rsidRPr="007E3C52" w:rsidRDefault="00D73467" w:rsidP="00D73467">
      <w:pPr>
        <w:numPr>
          <w:ilvl w:val="0"/>
          <w:numId w:val="44"/>
        </w:numPr>
        <w:rPr>
          <w:lang w:val="en-CA"/>
          <w:rPrChange w:id="367" w:author="Ye-Kui Wang (d00)" w:date="2020-09-23T16:55:00Z">
            <w:rPr>
              <w:lang w:val="en-CA"/>
            </w:rPr>
          </w:rPrChange>
        </w:rPr>
      </w:pPr>
      <w:r w:rsidRPr="007E3C52">
        <w:rPr>
          <w:lang w:val="en-CA"/>
          <w:rPrChange w:id="368" w:author="Ye-Kui Wang (d00)" w:date="2020-09-23T16:55:00Z">
            <w:rPr>
              <w:lang w:val="en-CA"/>
            </w:rPr>
          </w:rPrChange>
        </w:rPr>
        <w:t>ISO/IEC 23008-2:2017 (Edition 3); published 2017-10</w:t>
      </w:r>
    </w:p>
    <w:p w14:paraId="5767AE8E" w14:textId="4ADA6CAC" w:rsidR="00D73467" w:rsidRPr="007E3C52" w:rsidRDefault="00D73467" w:rsidP="00D73467">
      <w:pPr>
        <w:numPr>
          <w:ilvl w:val="0"/>
          <w:numId w:val="44"/>
        </w:numPr>
        <w:rPr>
          <w:lang w:val="en-CA"/>
          <w:rPrChange w:id="369" w:author="Ye-Kui Wang (d00)" w:date="2020-09-23T16:55:00Z">
            <w:rPr>
              <w:lang w:val="en-CA"/>
            </w:rPr>
          </w:rPrChange>
        </w:rPr>
      </w:pPr>
      <w:r w:rsidRPr="007E3C52">
        <w:rPr>
          <w:lang w:val="en-CA"/>
          <w:rPrChange w:id="370" w:author="Ye-Kui Wang (d00)" w:date="2020-09-23T16:55:00Z">
            <w:rPr>
              <w:lang w:val="en-CA"/>
            </w:rPr>
          </w:rPrChange>
        </w:rPr>
        <w:t>ISO/IEC 23008-2:2017/</w:t>
      </w:r>
      <w:proofErr w:type="spellStart"/>
      <w:r w:rsidRPr="007E3C52">
        <w:rPr>
          <w:lang w:val="en-CA"/>
          <w:rPrChange w:id="371" w:author="Ye-Kui Wang (d00)" w:date="2020-09-23T16:55:00Z">
            <w:rPr>
              <w:lang w:val="en-CA"/>
            </w:rPr>
          </w:rPrChange>
        </w:rPr>
        <w:t>Amd</w:t>
      </w:r>
      <w:proofErr w:type="spellEnd"/>
      <w:r w:rsidRPr="007E3C52">
        <w:rPr>
          <w:lang w:val="en-CA"/>
          <w:rPrChange w:id="372" w:author="Ye-Kui Wang (d00)" w:date="2020-09-23T16:55:00Z">
            <w:rPr>
              <w:lang w:val="en-CA"/>
            </w:rPr>
          </w:rPrChange>
        </w:rPr>
        <w:t xml:space="preserve"> 1:2018 (Additional colour representation code point); published 2018-03</w:t>
      </w:r>
    </w:p>
    <w:p w14:paraId="3FA05002" w14:textId="64F683C6" w:rsidR="00D73467" w:rsidRPr="007E3C52" w:rsidRDefault="00D73467" w:rsidP="00D73467">
      <w:pPr>
        <w:numPr>
          <w:ilvl w:val="0"/>
          <w:numId w:val="44"/>
        </w:numPr>
        <w:rPr>
          <w:lang w:val="en-CA"/>
          <w:rPrChange w:id="373" w:author="Ye-Kui Wang (d00)" w:date="2020-09-23T16:55:00Z">
            <w:rPr>
              <w:lang w:val="en-CA"/>
            </w:rPr>
          </w:rPrChange>
        </w:rPr>
      </w:pPr>
      <w:r w:rsidRPr="007E3C52">
        <w:rPr>
          <w:lang w:val="en-CA"/>
          <w:rPrChange w:id="374" w:author="Ye-Kui Wang (d00)" w:date="2020-09-23T16:55:00Z">
            <w:rPr>
              <w:lang w:val="en-CA"/>
            </w:rPr>
          </w:rPrChange>
        </w:rPr>
        <w:t>ISO/IEC 23008-2:2017/</w:t>
      </w:r>
      <w:proofErr w:type="spellStart"/>
      <w:r w:rsidRPr="007E3C52">
        <w:rPr>
          <w:lang w:val="en-CA"/>
          <w:rPrChange w:id="375" w:author="Ye-Kui Wang (d00)" w:date="2020-09-23T16:55:00Z">
            <w:rPr>
              <w:lang w:val="en-CA"/>
            </w:rPr>
          </w:rPrChange>
        </w:rPr>
        <w:t>Amd</w:t>
      </w:r>
      <w:proofErr w:type="spellEnd"/>
      <w:r w:rsidRPr="007E3C52">
        <w:rPr>
          <w:lang w:val="en-CA"/>
          <w:rPrChange w:id="376" w:author="Ye-Kui Wang (d00)" w:date="2020-09-23T16:55:00Z">
            <w:rPr>
              <w:lang w:val="en-CA"/>
            </w:rPr>
          </w:rPrChange>
        </w:rPr>
        <w:t xml:space="preserve"> 2:2018 (Main 10 still picture profile); published 2018-03</w:t>
      </w:r>
    </w:p>
    <w:p w14:paraId="042A2F14" w14:textId="2D3DCA76" w:rsidR="00D73467" w:rsidRPr="007E3C52" w:rsidRDefault="00D73467" w:rsidP="00D73467">
      <w:pPr>
        <w:numPr>
          <w:ilvl w:val="0"/>
          <w:numId w:val="44"/>
        </w:numPr>
        <w:rPr>
          <w:lang w:val="en-CA"/>
          <w:rPrChange w:id="377" w:author="Ye-Kui Wang (d00)" w:date="2020-09-23T16:55:00Z">
            <w:rPr>
              <w:lang w:val="en-CA"/>
            </w:rPr>
          </w:rPrChange>
        </w:rPr>
      </w:pPr>
      <w:r w:rsidRPr="007E3C52">
        <w:rPr>
          <w:lang w:val="en-CA"/>
          <w:rPrChange w:id="378" w:author="Ye-Kui Wang (d00)" w:date="2020-09-23T16:55:00Z">
            <w:rPr>
              <w:lang w:val="en-CA"/>
            </w:rPr>
          </w:rPrChange>
        </w:rPr>
        <w:t>ISO/IEC 23008-2:2017/</w:t>
      </w:r>
      <w:proofErr w:type="spellStart"/>
      <w:r w:rsidRPr="007E3C52">
        <w:rPr>
          <w:lang w:val="en-CA"/>
          <w:rPrChange w:id="379" w:author="Ye-Kui Wang (d00)" w:date="2020-09-23T16:55:00Z">
            <w:rPr>
              <w:lang w:val="en-CA"/>
            </w:rPr>
          </w:rPrChange>
        </w:rPr>
        <w:t>Amd</w:t>
      </w:r>
      <w:proofErr w:type="spellEnd"/>
      <w:r w:rsidRPr="007E3C52">
        <w:rPr>
          <w:lang w:val="en-CA"/>
          <w:rPrChange w:id="380" w:author="Ye-Kui Wang (d00)" w:date="2020-09-23T16:55:00Z">
            <w:rPr>
              <w:lang w:val="en-CA"/>
            </w:rPr>
          </w:rPrChange>
        </w:rPr>
        <w:t xml:space="preserve"> 3:2018 (Additional supplemental enhancement information); published 2018-07</w:t>
      </w:r>
    </w:p>
    <w:p w14:paraId="581AAC83" w14:textId="030D4779" w:rsidR="00F321A0" w:rsidRPr="007E3C52" w:rsidRDefault="00F321A0" w:rsidP="00D73467">
      <w:pPr>
        <w:numPr>
          <w:ilvl w:val="0"/>
          <w:numId w:val="44"/>
        </w:numPr>
        <w:rPr>
          <w:lang w:val="en-CA"/>
          <w:rPrChange w:id="381" w:author="Ye-Kui Wang (d00)" w:date="2020-09-23T16:55:00Z">
            <w:rPr>
              <w:lang w:val="en-CA"/>
            </w:rPr>
          </w:rPrChange>
        </w:rPr>
      </w:pPr>
      <w:r w:rsidRPr="007E3C52">
        <w:rPr>
          <w:lang w:val="en-CA"/>
          <w:rPrChange w:id="382" w:author="Ye-Kui Wang (d00)" w:date="2020-09-23T16:55:00Z">
            <w:rPr>
              <w:lang w:val="en-CA"/>
            </w:rPr>
          </w:rPrChange>
        </w:rPr>
        <w:t>Work items merged for FDIS ballot as publication office action; Stage 50.00 Final text received or FDIS registered for formal approval as of 2020-03-19</w:t>
      </w:r>
    </w:p>
    <w:p w14:paraId="615CB747" w14:textId="7D825A1A" w:rsidR="00D73467" w:rsidRPr="007E3C52" w:rsidRDefault="00D73467" w:rsidP="00025F10">
      <w:pPr>
        <w:numPr>
          <w:ilvl w:val="1"/>
          <w:numId w:val="44"/>
        </w:numPr>
        <w:rPr>
          <w:lang w:val="en-CA"/>
          <w:rPrChange w:id="383" w:author="Ye-Kui Wang (d00)" w:date="2020-09-23T16:55:00Z">
            <w:rPr>
              <w:lang w:val="en-CA"/>
            </w:rPr>
          </w:rPrChange>
        </w:rPr>
      </w:pPr>
      <w:r w:rsidRPr="007E3C52">
        <w:rPr>
          <w:lang w:val="en-CA"/>
          <w:rPrChange w:id="384" w:author="Ye-Kui Wang (d00)" w:date="2020-09-23T16:55:00Z">
            <w:rPr>
              <w:lang w:val="en-CA"/>
            </w:rPr>
          </w:rPrChange>
        </w:rPr>
        <w:t>ISO/IEC DIS 23008-2:201x (Edition 4); DIS ballot closed 2018-10-06; stage 40.99, Full report circulated: DIS approved for registration as FDIS 2019-02-1</w:t>
      </w:r>
      <w:r w:rsidR="00F321A0" w:rsidRPr="007E3C52">
        <w:rPr>
          <w:lang w:val="en-CA"/>
          <w:rPrChange w:id="385" w:author="Ye-Kui Wang (d00)" w:date="2020-09-23T16:55:00Z">
            <w:rPr>
              <w:lang w:val="en-CA"/>
            </w:rPr>
          </w:rPrChange>
        </w:rPr>
        <w:t>8</w:t>
      </w:r>
      <w:r w:rsidRPr="007E3C52">
        <w:rPr>
          <w:lang w:val="en-CA"/>
          <w:rPrChange w:id="386" w:author="Ye-Kui Wang (d00)" w:date="2020-09-23T16:55:00Z">
            <w:rPr>
              <w:lang w:val="en-CA"/>
            </w:rPr>
          </w:rPrChange>
        </w:rPr>
        <w:t>; Pending FDIS ballot based on WG 11 N 18277</w:t>
      </w:r>
    </w:p>
    <w:p w14:paraId="3CF014A8" w14:textId="7A7E36F7" w:rsidR="00D73467" w:rsidRPr="007E3C52" w:rsidRDefault="00D73467" w:rsidP="00025F10">
      <w:pPr>
        <w:numPr>
          <w:ilvl w:val="1"/>
          <w:numId w:val="44"/>
        </w:numPr>
        <w:rPr>
          <w:lang w:val="en-CA"/>
          <w:rPrChange w:id="387" w:author="Ye-Kui Wang (d00)" w:date="2020-09-23T16:55:00Z">
            <w:rPr>
              <w:lang w:val="en-CA"/>
            </w:rPr>
          </w:rPrChange>
        </w:rPr>
      </w:pPr>
      <w:r w:rsidRPr="007E3C52">
        <w:rPr>
          <w:lang w:val="en-CA"/>
          <w:rPrChange w:id="388" w:author="Ye-Kui Wang (d00)" w:date="2020-09-23T16:55:00Z">
            <w:rPr>
              <w:lang w:val="en-CA"/>
            </w:rPr>
          </w:rPrChange>
        </w:rPr>
        <w:t>ISO/IEC 23008-2:201x (Edition 4)/</w:t>
      </w:r>
      <w:proofErr w:type="spellStart"/>
      <w:r w:rsidRPr="007E3C52">
        <w:rPr>
          <w:lang w:val="en-CA"/>
          <w:rPrChange w:id="389" w:author="Ye-Kui Wang (d00)" w:date="2020-09-23T16:55:00Z">
            <w:rPr>
              <w:lang w:val="en-CA"/>
            </w:rPr>
          </w:rPrChange>
        </w:rPr>
        <w:t>DAmd</w:t>
      </w:r>
      <w:proofErr w:type="spellEnd"/>
      <w:r w:rsidRPr="007E3C52">
        <w:rPr>
          <w:lang w:val="en-CA"/>
          <w:rPrChange w:id="390" w:author="Ye-Kui Wang (d00)" w:date="2020-09-23T16:55:00Z">
            <w:rPr>
              <w:lang w:val="en-CA"/>
            </w:rPr>
          </w:rPrChange>
        </w:rPr>
        <w:t xml:space="preserve"> 1:201x (Additional supplemental enhancement information); DAM ballot started 2019-07-10, clos</w:t>
      </w:r>
      <w:r w:rsidR="00CB4765" w:rsidRPr="007E3C52">
        <w:rPr>
          <w:lang w:val="en-CA"/>
          <w:rPrChange w:id="391" w:author="Ye-Kui Wang (d00)" w:date="2020-09-23T16:55:00Z">
            <w:rPr>
              <w:lang w:val="en-CA"/>
            </w:rPr>
          </w:rPrChange>
        </w:rPr>
        <w:t>ed</w:t>
      </w:r>
      <w:r w:rsidRPr="007E3C52">
        <w:rPr>
          <w:lang w:val="en-CA"/>
          <w:rPrChange w:id="392" w:author="Ye-Kui Wang (d00)" w:date="2020-09-23T16:55:00Z">
            <w:rPr>
              <w:lang w:val="en-CA"/>
            </w:rPr>
          </w:rPrChange>
        </w:rPr>
        <w:t xml:space="preserve"> 2019-10-02</w:t>
      </w:r>
    </w:p>
    <w:p w14:paraId="17527A45" w14:textId="070166C7" w:rsidR="00B0009C" w:rsidRPr="007E3C52" w:rsidRDefault="00B0009C" w:rsidP="00B0009C">
      <w:pPr>
        <w:pStyle w:val="Heading2"/>
        <w:rPr>
          <w:lang w:val="en-CA"/>
          <w:rPrChange w:id="393" w:author="Ye-Kui Wang (d00)" w:date="2020-09-23T16:55:00Z">
            <w:rPr>
              <w:lang w:val="en-CA"/>
            </w:rPr>
          </w:rPrChange>
        </w:rPr>
      </w:pPr>
      <w:r w:rsidRPr="007E3C52">
        <w:rPr>
          <w:lang w:val="en-CA"/>
          <w:rPrChange w:id="394" w:author="Ye-Kui Wang (d00)" w:date="2020-09-23T16:55:00Z">
            <w:rPr>
              <w:lang w:val="en-CA"/>
            </w:rPr>
          </w:rPrChange>
        </w:rPr>
        <w:t xml:space="preserve">On </w:t>
      </w:r>
      <w:r w:rsidR="00FF5F53" w:rsidRPr="007E3C52">
        <w:rPr>
          <w:lang w:val="en-CA"/>
          <w:rPrChange w:id="395" w:author="Ye-Kui Wang (d00)" w:date="2020-09-23T16:55:00Z">
            <w:rPr>
              <w:lang w:val="en-CA"/>
            </w:rPr>
          </w:rPrChange>
        </w:rPr>
        <w:t xml:space="preserve">the </w:t>
      </w:r>
      <w:r w:rsidRPr="007E3C52">
        <w:rPr>
          <w:lang w:val="en-CA"/>
          <w:rPrChange w:id="396" w:author="Ye-Kui Wang (d00)" w:date="2020-09-23T16:55:00Z">
            <w:rPr>
              <w:lang w:val="en-CA"/>
            </w:rPr>
          </w:rPrChange>
        </w:rPr>
        <w:t>general decoding process</w:t>
      </w:r>
    </w:p>
    <w:p w14:paraId="7658178A" w14:textId="7D11984F" w:rsidR="00B0009C" w:rsidRPr="007E3C52" w:rsidRDefault="00B0009C" w:rsidP="00B0009C">
      <w:pPr>
        <w:pStyle w:val="Heading3"/>
        <w:rPr>
          <w:lang w:val="en-CA"/>
          <w:rPrChange w:id="397" w:author="Ye-Kui Wang (d00)" w:date="2020-09-23T16:55:00Z">
            <w:rPr>
              <w:lang w:val="en-CA"/>
            </w:rPr>
          </w:rPrChange>
        </w:rPr>
      </w:pPr>
      <w:r w:rsidRPr="007E3C52">
        <w:rPr>
          <w:lang w:val="en-CA"/>
          <w:rPrChange w:id="398" w:author="Ye-Kui Wang (d00)" w:date="2020-09-23T16:55:00Z">
            <w:rPr>
              <w:lang w:val="en-CA"/>
            </w:rPr>
          </w:rPrChange>
        </w:rPr>
        <w:t>Status</w:t>
      </w:r>
    </w:p>
    <w:p w14:paraId="781723A4" w14:textId="459B15E8" w:rsidR="0092360D" w:rsidRPr="007E3C52" w:rsidRDefault="0092360D" w:rsidP="0092360D">
      <w:pPr>
        <w:pStyle w:val="ListParagraph"/>
        <w:ind w:left="0"/>
        <w:contextualSpacing w:val="0"/>
        <w:jc w:val="both"/>
        <w:rPr>
          <w:ins w:id="399" w:author="Ye-Kui Wang (d00)" w:date="2020-09-23T14:49:00Z"/>
          <w:szCs w:val="22"/>
          <w:lang w:val="en-CA"/>
          <w:rPrChange w:id="400" w:author="Ye-Kui Wang (d00)" w:date="2020-09-23T16:55:00Z">
            <w:rPr>
              <w:ins w:id="401" w:author="Ye-Kui Wang (d00)" w:date="2020-09-23T14:49:00Z"/>
              <w:szCs w:val="22"/>
              <w:lang w:val="en-CA"/>
            </w:rPr>
          </w:rPrChange>
        </w:rPr>
      </w:pPr>
      <w:ins w:id="402" w:author="Ye-Kui Wang (d00)" w:date="2020-09-23T14:53:00Z">
        <w:r w:rsidRPr="007E3C52">
          <w:rPr>
            <w:szCs w:val="22"/>
            <w:lang w:val="en-CA"/>
            <w:rPrChange w:id="403" w:author="Ye-Kui Wang (d00)" w:date="2020-09-23T16:55:00Z">
              <w:rPr>
                <w:szCs w:val="22"/>
                <w:lang w:val="en-CA"/>
              </w:rPr>
            </w:rPrChange>
          </w:rPr>
          <w:t xml:space="preserve">This item </w:t>
        </w:r>
      </w:ins>
      <w:ins w:id="404" w:author="Ye-Kui Wang (d00)" w:date="2020-09-23T14:54:00Z">
        <w:r w:rsidRPr="007E3C52">
          <w:rPr>
            <w:szCs w:val="22"/>
            <w:lang w:val="en-CA"/>
            <w:rPrChange w:id="405" w:author="Ye-Kui Wang (d00)" w:date="2020-09-23T16:55:00Z">
              <w:rPr>
                <w:szCs w:val="22"/>
                <w:lang w:val="en-CA"/>
              </w:rPr>
            </w:rPrChange>
          </w:rPr>
          <w:t xml:space="preserve">applies to </w:t>
        </w:r>
      </w:ins>
      <w:ins w:id="406" w:author="Ye-Kui Wang (d00)" w:date="2020-09-23T14:49:00Z">
        <w:r w:rsidRPr="007E3C52">
          <w:rPr>
            <w:szCs w:val="22"/>
            <w:lang w:val="en-CA"/>
            <w:rPrChange w:id="407" w:author="Ye-Kui Wang (d00)" w:date="2020-09-23T16:55:00Z">
              <w:rPr>
                <w:szCs w:val="22"/>
                <w:lang w:val="en-CA"/>
              </w:rPr>
            </w:rPrChange>
          </w:rPr>
          <w:t>both ITU-T and ISO/IEC text</w:t>
        </w:r>
      </w:ins>
      <w:ins w:id="408" w:author="Ye-Kui Wang (d00)" w:date="2020-09-23T14:54:00Z">
        <w:r w:rsidRPr="007E3C52">
          <w:rPr>
            <w:szCs w:val="22"/>
            <w:lang w:val="en-CA"/>
            <w:rPrChange w:id="409" w:author="Ye-Kui Wang (d00)" w:date="2020-09-23T16:55:00Z">
              <w:rPr>
                <w:szCs w:val="22"/>
                <w:lang w:val="en-CA"/>
              </w:rPr>
            </w:rPrChange>
          </w:rPr>
          <w:t>s</w:t>
        </w:r>
      </w:ins>
      <w:ins w:id="410" w:author="Ye-Kui Wang (d00)" w:date="2020-09-23T14:49:00Z">
        <w:r w:rsidRPr="007E3C52">
          <w:rPr>
            <w:szCs w:val="22"/>
            <w:lang w:val="en-CA"/>
            <w:rPrChange w:id="411" w:author="Ye-Kui Wang (d00)" w:date="2020-09-23T16:55:00Z">
              <w:rPr>
                <w:szCs w:val="22"/>
                <w:lang w:val="en-CA"/>
              </w:rPr>
            </w:rPrChange>
          </w:rPr>
          <w:t>.</w:t>
        </w:r>
      </w:ins>
    </w:p>
    <w:p w14:paraId="18CFA536" w14:textId="570FA754" w:rsidR="00B0009C" w:rsidRPr="00204C6F" w:rsidRDefault="00B0009C" w:rsidP="00C833F4">
      <w:pPr>
        <w:pStyle w:val="ListParagraph"/>
        <w:ind w:left="0"/>
        <w:contextualSpacing w:val="0"/>
        <w:jc w:val="both"/>
        <w:rPr>
          <w:szCs w:val="22"/>
          <w:lang w:val="en-CA"/>
        </w:rPr>
      </w:pPr>
      <w:r w:rsidRPr="007E3C52">
        <w:rPr>
          <w:szCs w:val="22"/>
          <w:lang w:val="en-CA"/>
          <w:rPrChange w:id="412" w:author="Ye-Kui Wang (d00)" w:date="2020-09-23T16:55:00Z">
            <w:rPr>
              <w:szCs w:val="22"/>
              <w:lang w:val="en-CA"/>
            </w:rPr>
          </w:rPrChange>
        </w:rPr>
        <w:t>This item has been confirmed by the JCT-VC</w:t>
      </w:r>
      <w:r w:rsidR="0046373F" w:rsidRPr="007E3C52">
        <w:rPr>
          <w:szCs w:val="22"/>
          <w:lang w:val="en-CA"/>
          <w:rPrChange w:id="413" w:author="Ye-Kui Wang (d00)" w:date="2020-09-23T16:55:00Z">
            <w:rPr>
              <w:szCs w:val="22"/>
              <w:lang w:val="en-CA"/>
            </w:rPr>
          </w:rPrChange>
        </w:rPr>
        <w:t>,</w:t>
      </w:r>
      <w:r w:rsidRPr="007E3C52">
        <w:rPr>
          <w:szCs w:val="22"/>
          <w:lang w:val="en-CA"/>
          <w:rPrChange w:id="414" w:author="Ye-Kui Wang (d00)" w:date="2020-09-23T16:55:00Z">
            <w:rPr>
              <w:szCs w:val="22"/>
              <w:lang w:val="en-CA"/>
            </w:rPr>
          </w:rPrChange>
        </w:rPr>
        <w:t xml:space="preserve"> and the proposed fix has been agreed in spirit.</w:t>
      </w:r>
      <w:r w:rsidR="00431989" w:rsidRPr="007E3C52">
        <w:rPr>
          <w:szCs w:val="22"/>
          <w:lang w:val="en-CA"/>
          <w:rPrChange w:id="415" w:author="Ye-Kui Wang (d00)" w:date="2020-09-23T16:55:00Z">
            <w:rPr>
              <w:szCs w:val="22"/>
              <w:lang w:val="en-CA"/>
            </w:rPr>
          </w:rPrChange>
        </w:rPr>
        <w:t xml:space="preserve"> For background, see </w:t>
      </w:r>
      <w:r w:rsidR="00174D81" w:rsidRPr="007E3C52">
        <w:rPr>
          <w:lang w:val="en-CA"/>
          <w:rPrChange w:id="416" w:author="Ye-Kui Wang (d00)" w:date="2020-09-23T16:55:00Z">
            <w:rPr/>
          </w:rPrChange>
        </w:rPr>
        <w:fldChar w:fldCharType="begin"/>
      </w:r>
      <w:r w:rsidR="00174D81" w:rsidRPr="007E3C52">
        <w:rPr>
          <w:lang w:val="en-CA"/>
          <w:rPrChange w:id="417" w:author="Ye-Kui Wang (d00)" w:date="2020-09-23T16:55:00Z">
            <w:rPr/>
          </w:rPrChange>
        </w:rPr>
        <w:instrText xml:space="preserve"> HYPERLINK "http://phenix.int-evry.fr/jct/doc_end_user/current_document.php?id=10923" </w:instrText>
      </w:r>
      <w:r w:rsidR="00174D81" w:rsidRPr="007E3C52">
        <w:rPr>
          <w:lang w:val="en-CA"/>
          <w:rPrChange w:id="418" w:author="Ye-Kui Wang (d00)" w:date="2020-09-23T16:55:00Z">
            <w:rPr/>
          </w:rPrChange>
        </w:rPr>
        <w:fldChar w:fldCharType="separate"/>
      </w:r>
      <w:r w:rsidR="00431989" w:rsidRPr="007E3C52">
        <w:rPr>
          <w:rStyle w:val="Hyperlink"/>
          <w:szCs w:val="22"/>
          <w:lang w:val="en-CA"/>
          <w:rPrChange w:id="419" w:author="Ye-Kui Wang (d00)" w:date="2020-09-23T16:55:00Z">
            <w:rPr>
              <w:rStyle w:val="Hyperlink"/>
              <w:szCs w:val="22"/>
              <w:lang w:val="en-CA"/>
            </w:rPr>
          </w:rPrChange>
        </w:rPr>
        <w:t>JCTVC-AI0022</w:t>
      </w:r>
      <w:r w:rsidR="00174D81" w:rsidRPr="007E3C52">
        <w:rPr>
          <w:rStyle w:val="Hyperlink"/>
          <w:szCs w:val="22"/>
          <w:lang w:val="en-CA"/>
          <w:rPrChange w:id="420" w:author="Ye-Kui Wang (d00)" w:date="2020-09-23T16:55:00Z">
            <w:rPr>
              <w:rStyle w:val="Hyperlink"/>
              <w:szCs w:val="22"/>
              <w:lang w:val="en-CA"/>
            </w:rPr>
          </w:rPrChange>
        </w:rPr>
        <w:fldChar w:fldCharType="end"/>
      </w:r>
      <w:r w:rsidR="00431989" w:rsidRPr="007E3C52">
        <w:rPr>
          <w:szCs w:val="22"/>
          <w:lang w:val="en-CA"/>
        </w:rPr>
        <w:t xml:space="preserve"> and </w:t>
      </w:r>
      <w:r w:rsidR="00174D81" w:rsidRPr="007E3C52">
        <w:rPr>
          <w:lang w:val="en-CA"/>
          <w:rPrChange w:id="421" w:author="Ye-Kui Wang (d00)" w:date="2020-09-23T16:55:00Z">
            <w:rPr/>
          </w:rPrChange>
        </w:rPr>
        <w:fldChar w:fldCharType="begin"/>
      </w:r>
      <w:r w:rsidR="00174D81" w:rsidRPr="007E3C52">
        <w:rPr>
          <w:lang w:val="en-CA"/>
          <w:rPrChange w:id="422" w:author="Ye-Kui Wang (d00)" w:date="2020-09-23T16:55:00Z">
            <w:rPr/>
          </w:rPrChange>
        </w:rPr>
        <w:instrText xml:space="preserve"> HYPERLINK "http://phenix.int-evry.fr/jct/doc_end_user/current_document.php?id=10939" </w:instrText>
      </w:r>
      <w:r w:rsidR="00174D81" w:rsidRPr="007E3C52">
        <w:rPr>
          <w:lang w:val="en-CA"/>
          <w:rPrChange w:id="423" w:author="Ye-Kui Wang (d00)" w:date="2020-09-23T16:55:00Z">
            <w:rPr/>
          </w:rPrChange>
        </w:rPr>
        <w:fldChar w:fldCharType="separate"/>
      </w:r>
      <w:r w:rsidR="00431989" w:rsidRPr="007E3C52">
        <w:rPr>
          <w:rStyle w:val="Hyperlink"/>
          <w:szCs w:val="22"/>
          <w:lang w:val="en-CA"/>
          <w:rPrChange w:id="424" w:author="Ye-Kui Wang (d00)" w:date="2020-09-23T16:55:00Z">
            <w:rPr>
              <w:rStyle w:val="Hyperlink"/>
              <w:szCs w:val="22"/>
              <w:lang w:val="en-CA"/>
            </w:rPr>
          </w:rPrChange>
        </w:rPr>
        <w:t>JCTVC-AJ0021</w:t>
      </w:r>
      <w:r w:rsidR="00174D81" w:rsidRPr="007E3C52">
        <w:rPr>
          <w:rStyle w:val="Hyperlink"/>
          <w:szCs w:val="22"/>
          <w:lang w:val="en-CA"/>
          <w:rPrChange w:id="425" w:author="Ye-Kui Wang (d00)" w:date="2020-09-23T16:55:00Z">
            <w:rPr>
              <w:rStyle w:val="Hyperlink"/>
              <w:szCs w:val="22"/>
              <w:lang w:val="en-CA"/>
            </w:rPr>
          </w:rPrChange>
        </w:rPr>
        <w:fldChar w:fldCharType="end"/>
      </w:r>
      <w:r w:rsidR="00431989" w:rsidRPr="007E3C52">
        <w:rPr>
          <w:szCs w:val="22"/>
          <w:lang w:val="en-CA"/>
        </w:rPr>
        <w:t>.</w:t>
      </w:r>
      <w:r w:rsidR="0052674D" w:rsidRPr="007E3C52">
        <w:rPr>
          <w:szCs w:val="22"/>
          <w:lang w:val="en-CA"/>
        </w:rPr>
        <w:t xml:space="preserve"> However, the </w:t>
      </w:r>
      <w:r w:rsidR="00EB4C08" w:rsidRPr="00960032">
        <w:rPr>
          <w:szCs w:val="22"/>
          <w:lang w:val="en-CA"/>
        </w:rPr>
        <w:t>specific</w:t>
      </w:r>
      <w:r w:rsidR="0052674D" w:rsidRPr="00960032">
        <w:rPr>
          <w:szCs w:val="22"/>
          <w:lang w:val="en-CA"/>
        </w:rPr>
        <w:t xml:space="preserve"> text for the fix is not yet available and hence this has not yet been resolved.</w:t>
      </w:r>
    </w:p>
    <w:p w14:paraId="14DAF734" w14:textId="7604E332" w:rsidR="00331125" w:rsidRPr="007E3C52" w:rsidRDefault="00331125" w:rsidP="00331125">
      <w:pPr>
        <w:pStyle w:val="Heading3"/>
        <w:rPr>
          <w:lang w:val="en-CA"/>
          <w:rPrChange w:id="426" w:author="Ye-Kui Wang (d00)" w:date="2020-09-23T16:55:00Z">
            <w:rPr>
              <w:lang w:val="en-CA"/>
            </w:rPr>
          </w:rPrChange>
        </w:rPr>
      </w:pPr>
      <w:r w:rsidRPr="007E3C52">
        <w:rPr>
          <w:lang w:val="en-CA"/>
          <w:rPrChange w:id="427" w:author="Ye-Kui Wang (d00)" w:date="2020-09-23T16:55:00Z">
            <w:rPr>
              <w:lang w:val="en-CA"/>
            </w:rPr>
          </w:rPrChange>
        </w:rPr>
        <w:t>Description of the issue</w:t>
      </w:r>
    </w:p>
    <w:p w14:paraId="55A53A2F" w14:textId="292A5F61" w:rsidR="00C833F4" w:rsidRPr="007E3C52" w:rsidRDefault="00C833F4" w:rsidP="00C833F4">
      <w:pPr>
        <w:pStyle w:val="ListParagraph"/>
        <w:ind w:left="0"/>
        <w:contextualSpacing w:val="0"/>
        <w:jc w:val="both"/>
        <w:rPr>
          <w:szCs w:val="22"/>
          <w:lang w:val="en-CA"/>
          <w:rPrChange w:id="428" w:author="Ye-Kui Wang (d00)" w:date="2020-09-23T16:55:00Z">
            <w:rPr>
              <w:szCs w:val="22"/>
              <w:lang w:val="en-CA"/>
            </w:rPr>
          </w:rPrChange>
        </w:rPr>
      </w:pPr>
      <w:r w:rsidRPr="007E3C52">
        <w:rPr>
          <w:szCs w:val="22"/>
          <w:lang w:val="en-CA"/>
          <w:rPrChange w:id="429" w:author="Ye-Kui Wang (d00)" w:date="2020-09-23T16:55:00Z">
            <w:rPr>
              <w:szCs w:val="22"/>
              <w:lang w:val="en-CA"/>
            </w:rPr>
          </w:rPrChange>
        </w:rPr>
        <w:t>The general decoding process is specified in a CVS</w:t>
      </w:r>
      <w:r w:rsidR="003B1265" w:rsidRPr="007E3C52">
        <w:rPr>
          <w:szCs w:val="22"/>
          <w:lang w:val="en-CA"/>
          <w:rPrChange w:id="430" w:author="Ye-Kui Wang (d00)" w:date="2020-09-23T16:55:00Z">
            <w:rPr>
              <w:szCs w:val="22"/>
              <w:lang w:val="en-CA"/>
            </w:rPr>
          </w:rPrChange>
        </w:rPr>
        <w:t>-</w:t>
      </w:r>
      <w:r w:rsidRPr="007E3C52">
        <w:rPr>
          <w:szCs w:val="22"/>
          <w:lang w:val="en-CA"/>
          <w:rPrChange w:id="431" w:author="Ye-Kui Wang (d00)" w:date="2020-09-23T16:55:00Z">
            <w:rPr>
              <w:szCs w:val="22"/>
              <w:lang w:val="en-CA"/>
            </w:rPr>
          </w:rPrChange>
        </w:rPr>
        <w:t>by</w:t>
      </w:r>
      <w:r w:rsidR="003B1265" w:rsidRPr="007E3C52">
        <w:rPr>
          <w:szCs w:val="22"/>
          <w:lang w:val="en-CA"/>
          <w:rPrChange w:id="432" w:author="Ye-Kui Wang (d00)" w:date="2020-09-23T16:55:00Z">
            <w:rPr>
              <w:szCs w:val="22"/>
              <w:lang w:val="en-CA"/>
            </w:rPr>
          </w:rPrChange>
        </w:rPr>
        <w:t>-</w:t>
      </w:r>
      <w:r w:rsidRPr="007E3C52">
        <w:rPr>
          <w:szCs w:val="22"/>
          <w:lang w:val="en-CA"/>
          <w:rPrChange w:id="433" w:author="Ye-Kui Wang (d00)" w:date="2020-09-23T16:55:00Z">
            <w:rPr>
              <w:szCs w:val="22"/>
              <w:lang w:val="en-CA"/>
            </w:rPr>
          </w:rPrChange>
        </w:rPr>
        <w:t>CVS manner, because the sub-bitstream extraction process relies on the SPS syntax element sps_max_sub_layers_minus1, while the active SPS can change across CVSs.</w:t>
      </w:r>
    </w:p>
    <w:p w14:paraId="3EB6024E" w14:textId="77777777" w:rsidR="00C833F4" w:rsidRPr="007E3C52" w:rsidRDefault="00C833F4" w:rsidP="00C833F4">
      <w:pPr>
        <w:pStyle w:val="ListParagraph"/>
        <w:ind w:left="0"/>
        <w:contextualSpacing w:val="0"/>
        <w:jc w:val="both"/>
        <w:rPr>
          <w:szCs w:val="22"/>
          <w:lang w:val="en-CA"/>
          <w:rPrChange w:id="434" w:author="Ye-Kui Wang (d00)" w:date="2020-09-23T16:55:00Z">
            <w:rPr>
              <w:szCs w:val="22"/>
              <w:lang w:val="en-CA"/>
            </w:rPr>
          </w:rPrChange>
        </w:rPr>
      </w:pPr>
      <w:r w:rsidRPr="007E3C52">
        <w:rPr>
          <w:szCs w:val="22"/>
          <w:lang w:val="en-CA"/>
          <w:rPrChange w:id="435" w:author="Ye-Kui Wang (d00)" w:date="2020-09-23T16:55:00Z">
            <w:rPr>
              <w:szCs w:val="22"/>
              <w:lang w:val="en-CA"/>
            </w:rPr>
          </w:rPrChange>
        </w:rPr>
        <w:t xml:space="preserve">For each CVS of the input bitstream, the sub-bitstream extraction process is applied first with the output being </w:t>
      </w:r>
      <w:proofErr w:type="spellStart"/>
      <w:r w:rsidRPr="007E3C52">
        <w:rPr>
          <w:szCs w:val="22"/>
          <w:lang w:val="en-CA"/>
          <w:rPrChange w:id="436" w:author="Ye-Kui Wang (d00)" w:date="2020-09-23T16:55:00Z">
            <w:rPr>
              <w:szCs w:val="22"/>
              <w:lang w:val="en-CA"/>
            </w:rPr>
          </w:rPrChange>
        </w:rPr>
        <w:t>BitstreamToDecode</w:t>
      </w:r>
      <w:proofErr w:type="spellEnd"/>
      <w:r w:rsidRPr="007E3C52">
        <w:rPr>
          <w:szCs w:val="22"/>
          <w:lang w:val="en-CA"/>
          <w:rPrChange w:id="437" w:author="Ye-Kui Wang (d00)" w:date="2020-09-23T16:55:00Z">
            <w:rPr>
              <w:szCs w:val="22"/>
              <w:lang w:val="en-CA"/>
            </w:rPr>
          </w:rPrChange>
        </w:rPr>
        <w:t xml:space="preserve">. Therefore, </w:t>
      </w:r>
      <w:proofErr w:type="spellStart"/>
      <w:r w:rsidRPr="007E3C52">
        <w:rPr>
          <w:szCs w:val="22"/>
          <w:lang w:val="en-CA"/>
          <w:rPrChange w:id="438" w:author="Ye-Kui Wang (d00)" w:date="2020-09-23T16:55:00Z">
            <w:rPr>
              <w:szCs w:val="22"/>
              <w:lang w:val="en-CA"/>
            </w:rPr>
          </w:rPrChange>
        </w:rPr>
        <w:t>BitstreamToDecode</w:t>
      </w:r>
      <w:proofErr w:type="spellEnd"/>
      <w:r w:rsidRPr="007E3C52">
        <w:rPr>
          <w:szCs w:val="22"/>
          <w:lang w:val="en-CA"/>
          <w:rPrChange w:id="439" w:author="Ye-Kui Wang (d00)" w:date="2020-09-23T16:55:00Z">
            <w:rPr>
              <w:szCs w:val="22"/>
              <w:lang w:val="en-CA"/>
            </w:rPr>
          </w:rPrChange>
        </w:rPr>
        <w:t xml:space="preserve"> contains one CVS. After that, the decoding process for a coded picture specified in clause 8.1.3 is repeatedly invoked for each coded picture in </w:t>
      </w:r>
      <w:proofErr w:type="spellStart"/>
      <w:r w:rsidRPr="007E3C52">
        <w:rPr>
          <w:szCs w:val="22"/>
          <w:lang w:val="en-CA"/>
          <w:rPrChange w:id="440" w:author="Ye-Kui Wang (d00)" w:date="2020-09-23T16:55:00Z">
            <w:rPr>
              <w:szCs w:val="22"/>
              <w:lang w:val="en-CA"/>
            </w:rPr>
          </w:rPrChange>
        </w:rPr>
        <w:t>BitstreamToDecode</w:t>
      </w:r>
      <w:proofErr w:type="spellEnd"/>
      <w:r w:rsidRPr="007E3C52">
        <w:rPr>
          <w:szCs w:val="22"/>
          <w:lang w:val="en-CA"/>
          <w:rPrChange w:id="441" w:author="Ye-Kui Wang (d00)" w:date="2020-09-23T16:55:00Z">
            <w:rPr>
              <w:szCs w:val="22"/>
              <w:lang w:val="en-CA"/>
            </w:rPr>
          </w:rPrChange>
        </w:rPr>
        <w:t>.</w:t>
      </w:r>
    </w:p>
    <w:p w14:paraId="67832D05" w14:textId="77777777" w:rsidR="00C833F4" w:rsidRPr="007E3C52" w:rsidRDefault="00C833F4" w:rsidP="00C833F4">
      <w:pPr>
        <w:pStyle w:val="ListParagraph"/>
        <w:ind w:left="0"/>
        <w:contextualSpacing w:val="0"/>
        <w:jc w:val="both"/>
        <w:rPr>
          <w:szCs w:val="22"/>
          <w:lang w:val="en-CA"/>
          <w:rPrChange w:id="442" w:author="Ye-Kui Wang (d00)" w:date="2020-09-23T16:55:00Z">
            <w:rPr>
              <w:szCs w:val="22"/>
              <w:lang w:val="en-CA"/>
            </w:rPr>
          </w:rPrChange>
        </w:rPr>
      </w:pPr>
      <w:r w:rsidRPr="007E3C52">
        <w:rPr>
          <w:szCs w:val="22"/>
          <w:lang w:val="en-CA"/>
          <w:rPrChange w:id="443" w:author="Ye-Kui Wang (d00)" w:date="2020-09-23T16:55:00Z">
            <w:rPr>
              <w:szCs w:val="22"/>
              <w:lang w:val="en-CA"/>
            </w:rPr>
          </w:rPrChange>
        </w:rPr>
        <w:t>The following is stated in clause 8.1.3:</w:t>
      </w:r>
    </w:p>
    <w:p w14:paraId="2E630BFC" w14:textId="77777777" w:rsidR="00C833F4" w:rsidRPr="007E3C52" w:rsidRDefault="00C833F4" w:rsidP="00C833F4">
      <w:pPr>
        <w:pStyle w:val="ListParagraph"/>
        <w:ind w:left="360"/>
        <w:contextualSpacing w:val="0"/>
        <w:jc w:val="both"/>
        <w:rPr>
          <w:i/>
          <w:szCs w:val="22"/>
          <w:lang w:val="en-CA"/>
          <w:rPrChange w:id="444" w:author="Ye-Kui Wang (d00)" w:date="2020-09-23T16:55:00Z">
            <w:rPr>
              <w:i/>
              <w:szCs w:val="22"/>
              <w:lang w:val="en-CA"/>
            </w:rPr>
          </w:rPrChange>
        </w:rPr>
      </w:pPr>
      <w:r w:rsidRPr="007E3C52">
        <w:rPr>
          <w:i/>
          <w:szCs w:val="22"/>
          <w:lang w:val="en-CA"/>
          <w:rPrChange w:id="445" w:author="Ye-Kui Wang (d00)" w:date="2020-09-23T16:55:00Z">
            <w:rPr>
              <w:i/>
              <w:szCs w:val="22"/>
              <w:lang w:val="en-CA"/>
            </w:rPr>
          </w:rPrChange>
        </w:rPr>
        <w:t xml:space="preserve">The decoding process for the current picture takes as inputs the syntax elements and upper-case variables from clause 7. When interpreting the semantics of each syntax element in each NAL unit, the term "the bitstream" (or part thereof, e.g., a CVS of the bitstream) refers to </w:t>
      </w:r>
      <w:proofErr w:type="spellStart"/>
      <w:r w:rsidRPr="007E3C52">
        <w:rPr>
          <w:i/>
          <w:szCs w:val="22"/>
          <w:lang w:val="en-CA"/>
          <w:rPrChange w:id="446" w:author="Ye-Kui Wang (d00)" w:date="2020-09-23T16:55:00Z">
            <w:rPr>
              <w:i/>
              <w:szCs w:val="22"/>
              <w:lang w:val="en-CA"/>
            </w:rPr>
          </w:rPrChange>
        </w:rPr>
        <w:t>BitstreamToDecode</w:t>
      </w:r>
      <w:proofErr w:type="spellEnd"/>
      <w:r w:rsidRPr="007E3C52">
        <w:rPr>
          <w:i/>
          <w:szCs w:val="22"/>
          <w:lang w:val="en-CA"/>
          <w:rPrChange w:id="447" w:author="Ye-Kui Wang (d00)" w:date="2020-09-23T16:55:00Z">
            <w:rPr>
              <w:i/>
              <w:szCs w:val="22"/>
              <w:lang w:val="en-CA"/>
            </w:rPr>
          </w:rPrChange>
        </w:rPr>
        <w:t xml:space="preserve"> (or part thereof).</w:t>
      </w:r>
    </w:p>
    <w:p w14:paraId="28CF7CFE" w14:textId="77777777" w:rsidR="00C833F4" w:rsidRPr="007E3C52" w:rsidRDefault="00C833F4" w:rsidP="00C833F4">
      <w:pPr>
        <w:pStyle w:val="ListParagraph"/>
        <w:ind w:left="0"/>
        <w:contextualSpacing w:val="0"/>
        <w:jc w:val="both"/>
        <w:rPr>
          <w:szCs w:val="22"/>
          <w:lang w:val="en-CA"/>
          <w:rPrChange w:id="448" w:author="Ye-Kui Wang (d00)" w:date="2020-09-23T16:55:00Z">
            <w:rPr>
              <w:szCs w:val="22"/>
              <w:lang w:val="en-CA"/>
            </w:rPr>
          </w:rPrChange>
        </w:rPr>
      </w:pPr>
      <w:r w:rsidRPr="007E3C52">
        <w:rPr>
          <w:szCs w:val="22"/>
          <w:lang w:val="en-CA"/>
          <w:rPrChange w:id="449" w:author="Ye-Kui Wang (d00)" w:date="2020-09-23T16:55:00Z">
            <w:rPr>
              <w:szCs w:val="22"/>
              <w:lang w:val="en-CA"/>
            </w:rPr>
          </w:rPrChange>
        </w:rPr>
        <w:t xml:space="preserve">From the yellow-highlighted wording, </w:t>
      </w:r>
      <w:proofErr w:type="gramStart"/>
      <w:r w:rsidRPr="007E3C52">
        <w:rPr>
          <w:szCs w:val="22"/>
          <w:lang w:val="en-CA"/>
          <w:rPrChange w:id="450" w:author="Ye-Kui Wang (d00)" w:date="2020-09-23T16:55:00Z">
            <w:rPr>
              <w:szCs w:val="22"/>
              <w:lang w:val="en-CA"/>
            </w:rPr>
          </w:rPrChange>
        </w:rPr>
        <w:t>it is clear that the</w:t>
      </w:r>
      <w:proofErr w:type="gramEnd"/>
      <w:r w:rsidRPr="007E3C52">
        <w:rPr>
          <w:szCs w:val="22"/>
          <w:lang w:val="en-CA"/>
          <w:rPrChange w:id="451" w:author="Ye-Kui Wang (d00)" w:date="2020-09-23T16:55:00Z">
            <w:rPr>
              <w:szCs w:val="22"/>
              <w:lang w:val="en-CA"/>
            </w:rPr>
          </w:rPrChange>
        </w:rPr>
        <w:t xml:space="preserve"> term "the bitstream" mentioned above was intended to mean something that can contain more than one CVS.</w:t>
      </w:r>
    </w:p>
    <w:p w14:paraId="3AFAE9D3" w14:textId="77777777" w:rsidR="00C833F4" w:rsidRPr="007E3C52" w:rsidRDefault="00C833F4" w:rsidP="00C833F4">
      <w:pPr>
        <w:pStyle w:val="ListParagraph"/>
        <w:ind w:left="0"/>
        <w:contextualSpacing w:val="0"/>
        <w:jc w:val="both"/>
        <w:rPr>
          <w:szCs w:val="22"/>
          <w:lang w:val="en-CA"/>
          <w:rPrChange w:id="452" w:author="Ye-Kui Wang (d00)" w:date="2020-09-23T16:55:00Z">
            <w:rPr>
              <w:szCs w:val="22"/>
              <w:lang w:val="en-CA"/>
            </w:rPr>
          </w:rPrChange>
        </w:rPr>
      </w:pPr>
      <w:r w:rsidRPr="007E3C52">
        <w:rPr>
          <w:szCs w:val="22"/>
          <w:lang w:val="en-CA"/>
          <w:rPrChange w:id="453" w:author="Ye-Kui Wang (d00)" w:date="2020-09-23T16:55:00Z">
            <w:rPr>
              <w:szCs w:val="22"/>
              <w:lang w:val="en-CA"/>
            </w:rPr>
          </w:rPrChange>
        </w:rPr>
        <w:lastRenderedPageBreak/>
        <w:t>Furthermore, there are many places related to "</w:t>
      </w:r>
      <w:r w:rsidRPr="007E3C52">
        <w:rPr>
          <w:i/>
          <w:szCs w:val="22"/>
          <w:lang w:val="en-CA"/>
          <w:rPrChange w:id="454" w:author="Ye-Kui Wang (d00)" w:date="2020-09-23T16:55:00Z">
            <w:rPr>
              <w:i/>
              <w:szCs w:val="22"/>
              <w:lang w:val="en-CA"/>
            </w:rPr>
          </w:rPrChange>
        </w:rPr>
        <w:t>interpreting the semantics of each syntax element in each NAL unit</w:t>
      </w:r>
      <w:r w:rsidRPr="007E3C52">
        <w:rPr>
          <w:szCs w:val="22"/>
          <w:lang w:val="en-CA"/>
          <w:rPrChange w:id="455" w:author="Ye-Kui Wang (d00)" w:date="2020-09-23T16:55:00Z">
            <w:rPr>
              <w:szCs w:val="22"/>
              <w:lang w:val="en-CA"/>
            </w:rPr>
          </w:rPrChange>
        </w:rPr>
        <w:t>" that have the wording "the first picture in the bitstream", particularly when used to determine whether a CRA picture starts a CVS. In my understanding, in those places, the intent was that the term "the bitstream" mentioned above was intended to mean something that can contain more than one CVS.</w:t>
      </w:r>
    </w:p>
    <w:p w14:paraId="46E91D6B" w14:textId="77777777" w:rsidR="00C833F4" w:rsidRPr="007E3C52" w:rsidRDefault="00C833F4" w:rsidP="00C833F4">
      <w:pPr>
        <w:pStyle w:val="ListParagraph"/>
        <w:ind w:left="0"/>
        <w:contextualSpacing w:val="0"/>
        <w:jc w:val="both"/>
        <w:rPr>
          <w:szCs w:val="22"/>
          <w:lang w:val="en-CA"/>
          <w:rPrChange w:id="456" w:author="Ye-Kui Wang (d00)" w:date="2020-09-23T16:55:00Z">
            <w:rPr>
              <w:szCs w:val="22"/>
              <w:lang w:val="en-CA"/>
            </w:rPr>
          </w:rPrChange>
        </w:rPr>
      </w:pPr>
      <w:r w:rsidRPr="007E3C52">
        <w:rPr>
          <w:szCs w:val="22"/>
          <w:lang w:val="en-CA"/>
          <w:rPrChange w:id="457" w:author="Ye-Kui Wang (d00)" w:date="2020-09-23T16:55:00Z">
            <w:rPr>
              <w:szCs w:val="22"/>
              <w:lang w:val="en-CA"/>
            </w:rPr>
          </w:rPrChange>
        </w:rPr>
        <w:t xml:space="preserve">Lastly, at the beginning of the general decoding process for the input bitstream, strictly speaking, determining the CVSs in the input bitstream would not be clear before determination of the variable </w:t>
      </w:r>
      <w:proofErr w:type="spellStart"/>
      <w:r w:rsidRPr="007E3C52">
        <w:rPr>
          <w:szCs w:val="22"/>
          <w:lang w:val="en-CA"/>
          <w:rPrChange w:id="458" w:author="Ye-Kui Wang (d00)" w:date="2020-09-23T16:55:00Z">
            <w:rPr>
              <w:szCs w:val="22"/>
              <w:lang w:val="en-CA"/>
            </w:rPr>
          </w:rPrChange>
        </w:rPr>
        <w:t>NoRaslOutputFlag</w:t>
      </w:r>
      <w:proofErr w:type="spellEnd"/>
      <w:r w:rsidRPr="007E3C52">
        <w:rPr>
          <w:szCs w:val="22"/>
          <w:lang w:val="en-CA"/>
          <w:rPrChange w:id="459" w:author="Ye-Kui Wang (d00)" w:date="2020-09-23T16:55:00Z">
            <w:rPr>
              <w:szCs w:val="22"/>
              <w:lang w:val="en-CA"/>
            </w:rPr>
          </w:rPrChange>
        </w:rPr>
        <w:t xml:space="preserve"> for each IRAP picture, which currently is only part of the decoding process of a CVS.</w:t>
      </w:r>
    </w:p>
    <w:p w14:paraId="517BC013" w14:textId="6F76198A" w:rsidR="005C13D7" w:rsidRPr="007E3C52" w:rsidRDefault="009D0637" w:rsidP="00331125">
      <w:pPr>
        <w:pStyle w:val="Heading3"/>
        <w:rPr>
          <w:lang w:val="en-CA"/>
          <w:rPrChange w:id="460" w:author="Ye-Kui Wang (d00)" w:date="2020-09-23T16:55:00Z">
            <w:rPr>
              <w:lang w:val="en-CA"/>
            </w:rPr>
          </w:rPrChange>
        </w:rPr>
      </w:pPr>
      <w:r w:rsidRPr="007E3C52">
        <w:rPr>
          <w:lang w:val="en-CA"/>
          <w:rPrChange w:id="461" w:author="Ye-Kui Wang (d00)" w:date="2020-09-23T16:55:00Z">
            <w:rPr>
              <w:lang w:val="en-CA"/>
            </w:rPr>
          </w:rPrChange>
        </w:rPr>
        <w:t>Description of the p</w:t>
      </w:r>
      <w:r w:rsidR="005C13D7" w:rsidRPr="007E3C52">
        <w:rPr>
          <w:lang w:val="en-CA"/>
          <w:rPrChange w:id="462" w:author="Ye-Kui Wang (d00)" w:date="2020-09-23T16:55:00Z">
            <w:rPr>
              <w:lang w:val="en-CA"/>
            </w:rPr>
          </w:rPrChange>
        </w:rPr>
        <w:t>ropo</w:t>
      </w:r>
      <w:r w:rsidR="00331125" w:rsidRPr="007E3C52">
        <w:rPr>
          <w:lang w:val="en-CA"/>
          <w:rPrChange w:id="463" w:author="Ye-Kui Wang (d00)" w:date="2020-09-23T16:55:00Z">
            <w:rPr>
              <w:lang w:val="en-CA"/>
            </w:rPr>
          </w:rPrChange>
        </w:rPr>
        <w:t>sed fix</w:t>
      </w:r>
    </w:p>
    <w:p w14:paraId="265E50EA" w14:textId="6F5BDD52" w:rsidR="00C833F4" w:rsidRPr="007E3C52" w:rsidRDefault="00C833F4" w:rsidP="00C833F4">
      <w:pPr>
        <w:pStyle w:val="ListParagraph"/>
        <w:ind w:left="0"/>
        <w:contextualSpacing w:val="0"/>
        <w:jc w:val="both"/>
        <w:rPr>
          <w:szCs w:val="22"/>
          <w:lang w:val="en-CA"/>
          <w:rPrChange w:id="464" w:author="Ye-Kui Wang (d00)" w:date="2020-09-23T16:55:00Z">
            <w:rPr>
              <w:szCs w:val="22"/>
              <w:lang w:val="en-CA"/>
            </w:rPr>
          </w:rPrChange>
        </w:rPr>
      </w:pPr>
      <w:r w:rsidRPr="007E3C52">
        <w:rPr>
          <w:szCs w:val="22"/>
          <w:lang w:val="en-CA"/>
          <w:rPrChange w:id="465" w:author="Ye-Kui Wang (d00)" w:date="2020-09-23T16:55:00Z">
            <w:rPr>
              <w:szCs w:val="22"/>
              <w:lang w:val="en-CA"/>
            </w:rPr>
          </w:rPrChange>
        </w:rPr>
        <w:t>It is proposed to change the description of the general decoding process as follows:</w:t>
      </w:r>
    </w:p>
    <w:p w14:paraId="0B52EEDD" w14:textId="77777777" w:rsidR="00C833F4" w:rsidRPr="007E3C52"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Change w:id="466" w:author="Ye-Kui Wang (d00)" w:date="2020-09-23T16:55:00Z">
            <w:rPr>
              <w:szCs w:val="22"/>
              <w:lang w:val="en-CA"/>
            </w:rPr>
          </w:rPrChange>
        </w:rPr>
      </w:pPr>
      <w:proofErr w:type="gramStart"/>
      <w:r w:rsidRPr="007E3C52">
        <w:rPr>
          <w:szCs w:val="22"/>
          <w:lang w:val="en-CA"/>
          <w:rPrChange w:id="467" w:author="Ye-Kui Wang (d00)" w:date="2020-09-23T16:55:00Z">
            <w:rPr>
              <w:szCs w:val="22"/>
              <w:lang w:val="en-CA"/>
            </w:rPr>
          </w:rPrChange>
        </w:rPr>
        <w:t>Firstly</w:t>
      </w:r>
      <w:proofErr w:type="gramEnd"/>
      <w:r w:rsidRPr="007E3C52">
        <w:rPr>
          <w:szCs w:val="22"/>
          <w:lang w:val="en-CA"/>
          <w:rPrChange w:id="468" w:author="Ye-Kui Wang (d00)" w:date="2020-09-23T16:55:00Z">
            <w:rPr>
              <w:szCs w:val="22"/>
              <w:lang w:val="en-CA"/>
            </w:rPr>
          </w:rPrChange>
        </w:rPr>
        <w:t xml:space="preserve"> the CVSs in the input bitstream are identified.</w:t>
      </w:r>
    </w:p>
    <w:p w14:paraId="07A23D33" w14:textId="77777777" w:rsidR="00C833F4" w:rsidRPr="007E3C52"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Change w:id="469" w:author="Ye-Kui Wang (d00)" w:date="2020-09-23T16:55:00Z">
            <w:rPr>
              <w:szCs w:val="22"/>
              <w:lang w:val="en-CA"/>
            </w:rPr>
          </w:rPrChange>
        </w:rPr>
      </w:pPr>
      <w:r w:rsidRPr="007E3C52">
        <w:rPr>
          <w:szCs w:val="22"/>
          <w:lang w:val="en-CA"/>
          <w:rPrChange w:id="470" w:author="Ye-Kui Wang (d00)" w:date="2020-09-23T16:55:00Z">
            <w:rPr>
              <w:szCs w:val="22"/>
              <w:lang w:val="en-CA"/>
            </w:rPr>
          </w:rPrChange>
        </w:rPr>
        <w:t>Sub-bitstream extraction is applied for each CVS.</w:t>
      </w:r>
    </w:p>
    <w:p w14:paraId="761287BE" w14:textId="77777777" w:rsidR="00C833F4" w:rsidRPr="007E3C52"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Change w:id="471" w:author="Ye-Kui Wang (d00)" w:date="2020-09-23T16:55:00Z">
            <w:rPr>
              <w:szCs w:val="22"/>
              <w:lang w:val="en-CA"/>
            </w:rPr>
          </w:rPrChange>
        </w:rPr>
      </w:pPr>
      <w:r w:rsidRPr="007E3C52">
        <w:rPr>
          <w:szCs w:val="22"/>
          <w:lang w:val="en-CA"/>
          <w:rPrChange w:id="472" w:author="Ye-Kui Wang (d00)" w:date="2020-09-23T16:55:00Z">
            <w:rPr>
              <w:szCs w:val="22"/>
              <w:lang w:val="en-CA"/>
            </w:rPr>
          </w:rPrChange>
        </w:rPr>
        <w:t xml:space="preserve">The extracted results of all the CVSs are concatenated to </w:t>
      </w:r>
      <w:proofErr w:type="spellStart"/>
      <w:r w:rsidRPr="007E3C52">
        <w:rPr>
          <w:szCs w:val="22"/>
          <w:lang w:val="en-CA"/>
          <w:rPrChange w:id="473" w:author="Ye-Kui Wang (d00)" w:date="2020-09-23T16:55:00Z">
            <w:rPr>
              <w:szCs w:val="22"/>
              <w:lang w:val="en-CA"/>
            </w:rPr>
          </w:rPrChange>
        </w:rPr>
        <w:t>BitstreamToDecode</w:t>
      </w:r>
      <w:proofErr w:type="spellEnd"/>
      <w:r w:rsidRPr="007E3C52">
        <w:rPr>
          <w:szCs w:val="22"/>
          <w:lang w:val="en-CA"/>
          <w:rPrChange w:id="474" w:author="Ye-Kui Wang (d00)" w:date="2020-09-23T16:55:00Z">
            <w:rPr>
              <w:szCs w:val="22"/>
              <w:lang w:val="en-CA"/>
            </w:rPr>
          </w:rPrChange>
        </w:rPr>
        <w:t>.</w:t>
      </w:r>
    </w:p>
    <w:p w14:paraId="3FEE8965" w14:textId="51A277F1" w:rsidR="00C833F4" w:rsidRPr="007E3C52" w:rsidRDefault="00C833F4" w:rsidP="00C833F4">
      <w:pPr>
        <w:pStyle w:val="ListParagraph"/>
        <w:numPr>
          <w:ilvl w:val="0"/>
          <w:numId w:val="36"/>
        </w:numPr>
        <w:tabs>
          <w:tab w:val="left" w:pos="1800"/>
          <w:tab w:val="left" w:pos="2160"/>
          <w:tab w:val="left" w:pos="2520"/>
          <w:tab w:val="left" w:pos="2880"/>
          <w:tab w:val="left" w:pos="3240"/>
          <w:tab w:val="left" w:pos="3600"/>
          <w:tab w:val="left" w:pos="3960"/>
          <w:tab w:val="left" w:pos="4320"/>
        </w:tabs>
        <w:contextualSpacing w:val="0"/>
        <w:jc w:val="both"/>
        <w:rPr>
          <w:szCs w:val="22"/>
          <w:lang w:val="en-CA"/>
          <w:rPrChange w:id="475" w:author="Ye-Kui Wang (d00)" w:date="2020-09-23T16:55:00Z">
            <w:rPr>
              <w:szCs w:val="22"/>
              <w:lang w:val="en-CA"/>
            </w:rPr>
          </w:rPrChange>
        </w:rPr>
      </w:pPr>
      <w:proofErr w:type="spellStart"/>
      <w:r w:rsidRPr="007E3C52">
        <w:rPr>
          <w:szCs w:val="22"/>
          <w:lang w:val="en-CA"/>
          <w:rPrChange w:id="476" w:author="Ye-Kui Wang (d00)" w:date="2020-09-23T16:55:00Z">
            <w:rPr>
              <w:szCs w:val="22"/>
              <w:lang w:val="en-CA"/>
            </w:rPr>
          </w:rPrChange>
        </w:rPr>
        <w:t>BitstreamToDecode</w:t>
      </w:r>
      <w:proofErr w:type="spellEnd"/>
      <w:r w:rsidRPr="007E3C52">
        <w:rPr>
          <w:szCs w:val="22"/>
          <w:lang w:val="en-CA"/>
          <w:rPrChange w:id="477" w:author="Ye-Kui Wang (d00)" w:date="2020-09-23T16:55:00Z">
            <w:rPr>
              <w:szCs w:val="22"/>
              <w:lang w:val="en-CA"/>
            </w:rPr>
          </w:rPrChange>
        </w:rPr>
        <w:t xml:space="preserve"> is decoded CVS by CVS, and each CVS picture by picture.</w:t>
      </w:r>
    </w:p>
    <w:p w14:paraId="68995CC4" w14:textId="74886AB9" w:rsidR="00C95B97" w:rsidRPr="007E3C52" w:rsidRDefault="00C95B97" w:rsidP="00C95B97">
      <w:pPr>
        <w:pStyle w:val="Heading2"/>
        <w:rPr>
          <w:lang w:val="en-CA"/>
          <w:rPrChange w:id="478" w:author="Ye-Kui Wang (d00)" w:date="2020-09-23T16:55:00Z">
            <w:rPr>
              <w:lang w:val="en-CA"/>
            </w:rPr>
          </w:rPrChange>
        </w:rPr>
      </w:pPr>
      <w:r w:rsidRPr="007E3C52">
        <w:rPr>
          <w:lang w:val="en-CA"/>
          <w:rPrChange w:id="479" w:author="Ye-Kui Wang (d00)" w:date="2020-09-23T16:55:00Z">
            <w:rPr>
              <w:lang w:val="en-CA"/>
            </w:rPr>
          </w:rPrChange>
        </w:rPr>
        <w:t>On HRD for splicing</w:t>
      </w:r>
    </w:p>
    <w:p w14:paraId="5E88A8F0" w14:textId="2875DAB7" w:rsidR="00C95B97" w:rsidRPr="007E3C52" w:rsidRDefault="00C95B97" w:rsidP="00C95B97">
      <w:pPr>
        <w:pStyle w:val="Heading3"/>
        <w:rPr>
          <w:lang w:val="en-CA"/>
          <w:rPrChange w:id="480" w:author="Ye-Kui Wang (d00)" w:date="2020-09-23T16:55:00Z">
            <w:rPr>
              <w:lang w:val="en-CA"/>
            </w:rPr>
          </w:rPrChange>
        </w:rPr>
      </w:pPr>
      <w:r w:rsidRPr="007E3C52">
        <w:rPr>
          <w:lang w:val="en-CA"/>
          <w:rPrChange w:id="481" w:author="Ye-Kui Wang (d00)" w:date="2020-09-23T16:55:00Z">
            <w:rPr>
              <w:lang w:val="en-CA"/>
            </w:rPr>
          </w:rPrChange>
        </w:rPr>
        <w:t>Status</w:t>
      </w:r>
    </w:p>
    <w:p w14:paraId="735D293B" w14:textId="14960BE7" w:rsidR="00C95B97" w:rsidRPr="007E3C52" w:rsidRDefault="00C95B97" w:rsidP="00C95B97">
      <w:pPr>
        <w:pStyle w:val="ListParagraph"/>
        <w:ind w:left="0"/>
        <w:contextualSpacing w:val="0"/>
        <w:jc w:val="both"/>
        <w:rPr>
          <w:szCs w:val="22"/>
          <w:lang w:val="en-CA"/>
        </w:rPr>
      </w:pPr>
      <w:r w:rsidRPr="007E3C52">
        <w:rPr>
          <w:szCs w:val="22"/>
          <w:lang w:val="en-CA"/>
          <w:rPrChange w:id="482" w:author="Ye-Kui Wang (d00)" w:date="2020-09-23T16:55:00Z">
            <w:rPr>
              <w:szCs w:val="22"/>
              <w:lang w:val="en-CA"/>
            </w:rPr>
          </w:rPrChange>
        </w:rPr>
        <w:t>This item has been confirmed by the JCT-VC</w:t>
      </w:r>
      <w:r w:rsidR="0052674D" w:rsidRPr="007E3C52">
        <w:rPr>
          <w:szCs w:val="22"/>
          <w:lang w:val="en-CA"/>
          <w:rPrChange w:id="483" w:author="Ye-Kui Wang (d00)" w:date="2020-09-23T16:55:00Z">
            <w:rPr>
              <w:szCs w:val="22"/>
              <w:lang w:val="en-CA"/>
            </w:rPr>
          </w:rPrChange>
        </w:rPr>
        <w:t xml:space="preserve"> and</w:t>
      </w:r>
      <w:r w:rsidR="00956CC7" w:rsidRPr="007E3C52">
        <w:rPr>
          <w:szCs w:val="22"/>
          <w:lang w:val="en-CA"/>
          <w:rPrChange w:id="484" w:author="Ye-Kui Wang (d00)" w:date="2020-09-23T16:55:00Z">
            <w:rPr>
              <w:szCs w:val="22"/>
              <w:lang w:val="en-CA"/>
            </w:rPr>
          </w:rPrChange>
        </w:rPr>
        <w:t xml:space="preserve"> resolved for the ITU-T </w:t>
      </w:r>
      <w:proofErr w:type="gramStart"/>
      <w:r w:rsidR="00956CC7" w:rsidRPr="007E3C52">
        <w:rPr>
          <w:szCs w:val="22"/>
          <w:lang w:val="en-CA"/>
          <w:rPrChange w:id="485" w:author="Ye-Kui Wang (d00)" w:date="2020-09-23T16:55:00Z">
            <w:rPr>
              <w:szCs w:val="22"/>
              <w:lang w:val="en-CA"/>
            </w:rPr>
          </w:rPrChange>
        </w:rPr>
        <w:t>text, but</w:t>
      </w:r>
      <w:proofErr w:type="gramEnd"/>
      <w:r w:rsidR="00956CC7" w:rsidRPr="007E3C52">
        <w:rPr>
          <w:szCs w:val="22"/>
          <w:lang w:val="en-CA"/>
          <w:rPrChange w:id="486" w:author="Ye-Kui Wang (d00)" w:date="2020-09-23T16:55:00Z">
            <w:rPr>
              <w:szCs w:val="22"/>
              <w:lang w:val="en-CA"/>
            </w:rPr>
          </w:rPrChange>
        </w:rPr>
        <w:t xml:space="preserve"> </w:t>
      </w:r>
      <w:r w:rsidR="0052674D" w:rsidRPr="007E3C52">
        <w:rPr>
          <w:szCs w:val="22"/>
          <w:lang w:val="en-CA"/>
          <w:rPrChange w:id="487" w:author="Ye-Kui Wang (d00)" w:date="2020-09-23T16:55:00Z">
            <w:rPr>
              <w:szCs w:val="22"/>
              <w:lang w:val="en-CA"/>
            </w:rPr>
          </w:rPrChange>
        </w:rPr>
        <w:t xml:space="preserve">has </w:t>
      </w:r>
      <w:r w:rsidR="00956CC7" w:rsidRPr="007E3C52">
        <w:rPr>
          <w:szCs w:val="22"/>
          <w:lang w:val="en-CA"/>
          <w:rPrChange w:id="488" w:author="Ye-Kui Wang (d00)" w:date="2020-09-23T16:55:00Z">
            <w:rPr>
              <w:szCs w:val="22"/>
              <w:lang w:val="en-CA"/>
            </w:rPr>
          </w:rPrChange>
        </w:rPr>
        <w:t xml:space="preserve">not yet </w:t>
      </w:r>
      <w:r w:rsidR="0052674D" w:rsidRPr="007E3C52">
        <w:rPr>
          <w:szCs w:val="22"/>
          <w:lang w:val="en-CA"/>
          <w:rPrChange w:id="489" w:author="Ye-Kui Wang (d00)" w:date="2020-09-23T16:55:00Z">
            <w:rPr>
              <w:szCs w:val="22"/>
              <w:lang w:val="en-CA"/>
            </w:rPr>
          </w:rPrChange>
        </w:rPr>
        <w:t xml:space="preserve">been </w:t>
      </w:r>
      <w:r w:rsidR="00956CC7" w:rsidRPr="007E3C52">
        <w:rPr>
          <w:szCs w:val="22"/>
          <w:lang w:val="en-CA"/>
          <w:rPrChange w:id="490" w:author="Ye-Kui Wang (d00)" w:date="2020-09-23T16:55:00Z">
            <w:rPr>
              <w:szCs w:val="22"/>
              <w:lang w:val="en-CA"/>
            </w:rPr>
          </w:rPrChange>
        </w:rPr>
        <w:t>resolved for the ISO/IEC text</w:t>
      </w:r>
      <w:r w:rsidRPr="007E3C52">
        <w:rPr>
          <w:szCs w:val="22"/>
          <w:lang w:val="en-CA"/>
          <w:rPrChange w:id="491" w:author="Ye-Kui Wang (d00)" w:date="2020-09-23T16:55:00Z">
            <w:rPr>
              <w:szCs w:val="22"/>
              <w:lang w:val="en-CA"/>
            </w:rPr>
          </w:rPrChange>
        </w:rPr>
        <w:t>.</w:t>
      </w:r>
      <w:r w:rsidR="004C3AE6" w:rsidRPr="007E3C52">
        <w:rPr>
          <w:szCs w:val="22"/>
          <w:lang w:val="en-CA"/>
          <w:rPrChange w:id="492" w:author="Ye-Kui Wang (d00)" w:date="2020-09-23T16:55:00Z">
            <w:rPr>
              <w:szCs w:val="22"/>
              <w:lang w:val="en-CA"/>
            </w:rPr>
          </w:rPrChange>
        </w:rPr>
        <w:t xml:space="preserve"> For background, see </w:t>
      </w:r>
      <w:r w:rsidR="00174D81" w:rsidRPr="007E3C52">
        <w:rPr>
          <w:lang w:val="en-CA"/>
          <w:rPrChange w:id="493" w:author="Ye-Kui Wang (d00)" w:date="2020-09-23T16:55:00Z">
            <w:rPr/>
          </w:rPrChange>
        </w:rPr>
        <w:fldChar w:fldCharType="begin"/>
      </w:r>
      <w:r w:rsidR="00174D81" w:rsidRPr="007E3C52">
        <w:rPr>
          <w:lang w:val="en-CA"/>
          <w:rPrChange w:id="494" w:author="Ye-Kui Wang (d00)" w:date="2020-09-23T16:55:00Z">
            <w:rPr/>
          </w:rPrChange>
        </w:rPr>
        <w:instrText xml:space="preserve"> HYPERLINK "http://phenix.int-evry.fr/jct/doc_end_user/current_document.php?id=10967" </w:instrText>
      </w:r>
      <w:r w:rsidR="00174D81" w:rsidRPr="007E3C52">
        <w:rPr>
          <w:lang w:val="en-CA"/>
          <w:rPrChange w:id="495" w:author="Ye-Kui Wang (d00)" w:date="2020-09-23T16:55:00Z">
            <w:rPr/>
          </w:rPrChange>
        </w:rPr>
        <w:fldChar w:fldCharType="separate"/>
      </w:r>
      <w:r w:rsidR="004C3AE6" w:rsidRPr="007E3C52">
        <w:rPr>
          <w:rStyle w:val="Hyperlink"/>
          <w:szCs w:val="22"/>
          <w:lang w:val="en-CA"/>
          <w:rPrChange w:id="496" w:author="Ye-Kui Wang (d00)" w:date="2020-09-23T16:55:00Z">
            <w:rPr>
              <w:rStyle w:val="Hyperlink"/>
              <w:szCs w:val="22"/>
              <w:lang w:val="en-CA"/>
            </w:rPr>
          </w:rPrChange>
        </w:rPr>
        <w:t>JCTVC-A</w:t>
      </w:r>
      <w:r w:rsidR="004F78B9" w:rsidRPr="007E3C52">
        <w:rPr>
          <w:rStyle w:val="Hyperlink"/>
          <w:szCs w:val="22"/>
          <w:lang w:val="en-CA"/>
          <w:rPrChange w:id="497" w:author="Ye-Kui Wang (d00)" w:date="2020-09-23T16:55:00Z">
            <w:rPr>
              <w:rStyle w:val="Hyperlink"/>
              <w:szCs w:val="22"/>
              <w:lang w:val="en-CA"/>
            </w:rPr>
          </w:rPrChange>
        </w:rPr>
        <w:t>K</w:t>
      </w:r>
      <w:r w:rsidR="004C3AE6" w:rsidRPr="007E3C52">
        <w:rPr>
          <w:rStyle w:val="Hyperlink"/>
          <w:szCs w:val="22"/>
          <w:lang w:val="en-CA"/>
          <w:rPrChange w:id="498" w:author="Ye-Kui Wang (d00)" w:date="2020-09-23T16:55:00Z">
            <w:rPr>
              <w:rStyle w:val="Hyperlink"/>
              <w:szCs w:val="22"/>
              <w:lang w:val="en-CA"/>
            </w:rPr>
          </w:rPrChange>
        </w:rPr>
        <w:t>002</w:t>
      </w:r>
      <w:r w:rsidR="004F78B9" w:rsidRPr="007E3C52">
        <w:rPr>
          <w:rStyle w:val="Hyperlink"/>
          <w:szCs w:val="22"/>
          <w:lang w:val="en-CA"/>
          <w:rPrChange w:id="499" w:author="Ye-Kui Wang (d00)" w:date="2020-09-23T16:55:00Z">
            <w:rPr>
              <w:rStyle w:val="Hyperlink"/>
              <w:szCs w:val="22"/>
              <w:lang w:val="en-CA"/>
            </w:rPr>
          </w:rPrChange>
        </w:rPr>
        <w:t>7</w:t>
      </w:r>
      <w:r w:rsidR="00174D81" w:rsidRPr="007E3C52">
        <w:rPr>
          <w:rStyle w:val="Hyperlink"/>
          <w:szCs w:val="22"/>
          <w:lang w:val="en-CA"/>
          <w:rPrChange w:id="500" w:author="Ye-Kui Wang (d00)" w:date="2020-09-23T16:55:00Z">
            <w:rPr>
              <w:rStyle w:val="Hyperlink"/>
              <w:szCs w:val="22"/>
              <w:lang w:val="en-CA"/>
            </w:rPr>
          </w:rPrChange>
        </w:rPr>
        <w:fldChar w:fldCharType="end"/>
      </w:r>
      <w:r w:rsidR="004C3AE6" w:rsidRPr="007E3C52">
        <w:rPr>
          <w:szCs w:val="22"/>
          <w:lang w:val="en-CA"/>
        </w:rPr>
        <w:t>.</w:t>
      </w:r>
    </w:p>
    <w:p w14:paraId="104340D1" w14:textId="77777777" w:rsidR="009D0637" w:rsidRPr="00204C6F" w:rsidRDefault="009D0637" w:rsidP="009D0637">
      <w:pPr>
        <w:pStyle w:val="Heading3"/>
        <w:rPr>
          <w:lang w:val="en-CA"/>
        </w:rPr>
      </w:pPr>
      <w:r w:rsidRPr="00204C6F">
        <w:rPr>
          <w:lang w:val="en-CA"/>
        </w:rPr>
        <w:t>Description of the issue</w:t>
      </w:r>
    </w:p>
    <w:p w14:paraId="4584AA4B" w14:textId="5999E46D" w:rsidR="009D0637" w:rsidRPr="007E3C52" w:rsidRDefault="0031073E" w:rsidP="009D0637">
      <w:pPr>
        <w:jc w:val="both"/>
        <w:rPr>
          <w:szCs w:val="22"/>
          <w:lang w:val="en-CA"/>
          <w:rPrChange w:id="501" w:author="Ye-Kui Wang (d00)" w:date="2020-09-23T16:55:00Z">
            <w:rPr>
              <w:szCs w:val="22"/>
              <w:lang w:val="en-CA"/>
            </w:rPr>
          </w:rPrChange>
        </w:rPr>
      </w:pPr>
      <w:r w:rsidRPr="007E3C52">
        <w:rPr>
          <w:szCs w:val="22"/>
          <w:lang w:val="en-CA"/>
          <w:rPrChange w:id="502" w:author="Ye-Kui Wang (d00)" w:date="2020-09-23T16:55:00Z">
            <w:rPr>
              <w:szCs w:val="22"/>
              <w:lang w:val="en-CA"/>
            </w:rPr>
          </w:rPrChange>
        </w:rPr>
        <w:t xml:space="preserve">It is reported that the </w:t>
      </w:r>
      <w:r w:rsidR="009D0637" w:rsidRPr="007E3C52">
        <w:rPr>
          <w:szCs w:val="22"/>
          <w:lang w:val="en-CA"/>
          <w:rPrChange w:id="503" w:author="Ye-Kui Wang (d00)" w:date="2020-09-23T16:55:00Z">
            <w:rPr>
              <w:szCs w:val="22"/>
              <w:lang w:val="en-CA"/>
            </w:rPr>
          </w:rPrChange>
        </w:rPr>
        <w:t xml:space="preserve">current HEVC specification determines, when </w:t>
      </w:r>
      <w:proofErr w:type="spellStart"/>
      <w:r w:rsidR="009D0637" w:rsidRPr="007E3C52">
        <w:rPr>
          <w:szCs w:val="22"/>
          <w:lang w:val="en-CA"/>
          <w:rPrChange w:id="504" w:author="Ye-Kui Wang (d00)" w:date="2020-09-23T16:55:00Z">
            <w:rPr>
              <w:szCs w:val="22"/>
              <w:lang w:val="en-CA"/>
            </w:rPr>
          </w:rPrChange>
        </w:rPr>
        <w:t>concatenationFlag</w:t>
      </w:r>
      <w:proofErr w:type="spellEnd"/>
      <w:r w:rsidR="009D0637" w:rsidRPr="007E3C52">
        <w:rPr>
          <w:szCs w:val="22"/>
          <w:lang w:val="en-CA"/>
          <w:rPrChange w:id="505" w:author="Ye-Kui Wang (d00)" w:date="2020-09-23T16:55:00Z">
            <w:rPr>
              <w:szCs w:val="22"/>
              <w:lang w:val="en-CA"/>
            </w:rPr>
          </w:rPrChange>
        </w:rPr>
        <w:t xml:space="preserve"> is set to 1, that the </w:t>
      </w:r>
      <w:proofErr w:type="spellStart"/>
      <w:r w:rsidR="009D0637" w:rsidRPr="007E3C52">
        <w:rPr>
          <w:szCs w:val="22"/>
          <w:lang w:val="en-CA"/>
          <w:rPrChange w:id="506" w:author="Ye-Kui Wang (d00)" w:date="2020-09-23T16:55:00Z">
            <w:rPr>
              <w:szCs w:val="22"/>
              <w:lang w:val="en-CA"/>
            </w:rPr>
          </w:rPrChange>
        </w:rPr>
        <w:t>AuNominalRemovalTime</w:t>
      </w:r>
      <w:proofErr w:type="spellEnd"/>
      <w:r w:rsidR="009D0637" w:rsidRPr="007E3C52">
        <w:rPr>
          <w:szCs w:val="22"/>
          <w:lang w:val="en-CA"/>
          <w:rPrChange w:id="507" w:author="Ye-Kui Wang (d00)" w:date="2020-09-23T16:55:00Z">
            <w:rPr>
              <w:szCs w:val="22"/>
              <w:lang w:val="en-CA"/>
            </w:rPr>
          </w:rPrChange>
        </w:rPr>
        <w:t xml:space="preserve"> for the splicing point under some circumstances (non-seamless splicing) may be greater than </w:t>
      </w:r>
      <w:proofErr w:type="spellStart"/>
      <w:r w:rsidR="009D0637" w:rsidRPr="007E3C52">
        <w:rPr>
          <w:szCs w:val="22"/>
          <w:lang w:val="en-CA"/>
          <w:rPrChange w:id="508" w:author="Ye-Kui Wang (d00)" w:date="2020-09-23T16:55:00Z">
            <w:rPr>
              <w:szCs w:val="22"/>
              <w:lang w:val="en-CA"/>
            </w:rPr>
          </w:rPrChange>
        </w:rPr>
        <w:t>AuNominalRemovalTime</w:t>
      </w:r>
      <w:proofErr w:type="spellEnd"/>
      <w:r w:rsidR="009D0637" w:rsidRPr="007E3C52">
        <w:rPr>
          <w:szCs w:val="22"/>
          <w:lang w:val="en-CA"/>
          <w:rPrChange w:id="509" w:author="Ye-Kui Wang (d00)" w:date="2020-09-23T16:55:00Z">
            <w:rPr>
              <w:szCs w:val="22"/>
              <w:lang w:val="en-CA"/>
            </w:rPr>
          </w:rPrChange>
        </w:rPr>
        <w:t>[ </w:t>
      </w:r>
      <w:proofErr w:type="spellStart"/>
      <w:r w:rsidR="009D0637" w:rsidRPr="007E3C52">
        <w:rPr>
          <w:szCs w:val="22"/>
          <w:lang w:val="en-CA"/>
          <w:rPrChange w:id="510" w:author="Ye-Kui Wang (d00)" w:date="2020-09-23T16:55:00Z">
            <w:rPr>
              <w:szCs w:val="22"/>
              <w:lang w:val="en-CA"/>
            </w:rPr>
          </w:rPrChange>
        </w:rPr>
        <w:t>prevNonDiscardablePic</w:t>
      </w:r>
      <w:proofErr w:type="spellEnd"/>
      <w:r w:rsidR="009D0637" w:rsidRPr="007E3C52">
        <w:rPr>
          <w:szCs w:val="22"/>
          <w:lang w:val="en-CA"/>
          <w:rPrChange w:id="511" w:author="Ye-Kui Wang (d00)" w:date="2020-09-23T16:55:00Z">
            <w:rPr>
              <w:szCs w:val="22"/>
              <w:lang w:val="en-CA"/>
            </w:rPr>
          </w:rPrChange>
        </w:rPr>
        <w:t> ] + ( auCpbRemovalDelayDeltaMinus1 + 1 ).</w:t>
      </w:r>
    </w:p>
    <w:p w14:paraId="6233BAAE" w14:textId="249018F9" w:rsidR="009D0637" w:rsidRPr="007E3C52" w:rsidRDefault="009D0637" w:rsidP="009D0637">
      <w:pPr>
        <w:rPr>
          <w:szCs w:val="22"/>
          <w:lang w:val="en-CA"/>
          <w:rPrChange w:id="512" w:author="Ye-Kui Wang (d00)" w:date="2020-09-23T16:55:00Z">
            <w:rPr>
              <w:szCs w:val="22"/>
              <w:lang w:val="en-CA"/>
            </w:rPr>
          </w:rPrChange>
        </w:rPr>
      </w:pPr>
      <w:r w:rsidRPr="007E3C52">
        <w:rPr>
          <w:szCs w:val="22"/>
          <w:lang w:val="en-CA"/>
          <w:rPrChange w:id="513" w:author="Ye-Kui Wang (d00)" w:date="2020-09-23T16:55:00Z">
            <w:rPr>
              <w:szCs w:val="22"/>
              <w:lang w:val="en-CA"/>
            </w:rPr>
          </w:rPrChange>
        </w:rPr>
        <w:t>The text in HEVC specifies the following:</w:t>
      </w:r>
    </w:p>
    <w:p w14:paraId="540A3C75" w14:textId="64ACA591" w:rsidR="009D0637" w:rsidRPr="007E3C52" w:rsidRDefault="009D0637" w:rsidP="009D0637">
      <w:pPr>
        <w:pStyle w:val="Equation"/>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Change w:id="514" w:author="Ye-Kui Wang (d00)" w:date="2020-09-23T16:55:00Z">
            <w:rPr>
              <w:noProof/>
              <w:lang w:val="en-CA"/>
            </w:rPr>
          </w:rPrChange>
        </w:rPr>
      </w:pPr>
      <w:r w:rsidRPr="007E3C52">
        <w:rPr>
          <w:noProof/>
          <w:lang w:val="en-CA"/>
          <w:rPrChange w:id="515" w:author="Ye-Kui Wang (d00)" w:date="2020-09-23T16:55:00Z">
            <w:rPr>
              <w:noProof/>
              <w:lang w:val="en-CA"/>
            </w:rPr>
          </w:rPrChange>
        </w:rPr>
        <w:t>if( !</w:t>
      </w:r>
      <w:proofErr w:type="spellStart"/>
      <w:r w:rsidRPr="007E3C52">
        <w:rPr>
          <w:lang w:val="en-CA"/>
          <w:rPrChange w:id="516" w:author="Ye-Kui Wang (d00)" w:date="2020-09-23T16:55:00Z">
            <w:rPr>
              <w:lang w:val="en-CA"/>
            </w:rPr>
          </w:rPrChange>
        </w:rPr>
        <w:t>concatenationFlag</w:t>
      </w:r>
      <w:proofErr w:type="spellEnd"/>
      <w:r w:rsidRPr="007E3C52">
        <w:rPr>
          <w:lang w:val="en-CA"/>
          <w:rPrChange w:id="517" w:author="Ye-Kui Wang (d00)" w:date="2020-09-23T16:55:00Z">
            <w:rPr>
              <w:lang w:val="en-CA"/>
            </w:rPr>
          </w:rPrChange>
        </w:rPr>
        <w:t xml:space="preserve"> </w:t>
      </w:r>
      <w:r w:rsidRPr="007E3C52">
        <w:rPr>
          <w:noProof/>
          <w:lang w:val="en-CA"/>
          <w:rPrChange w:id="518" w:author="Ye-Kui Wang (d00)" w:date="2020-09-23T16:55:00Z">
            <w:rPr>
              <w:noProof/>
              <w:lang w:val="en-CA"/>
            </w:rPr>
          </w:rPrChange>
        </w:rPr>
        <w:t>) {</w:t>
      </w:r>
      <w:r w:rsidRPr="007E3C52">
        <w:rPr>
          <w:noProof/>
          <w:lang w:val="en-CA"/>
          <w:rPrChange w:id="519" w:author="Ye-Kui Wang (d00)" w:date="2020-09-23T16:55:00Z">
            <w:rPr>
              <w:noProof/>
              <w:lang w:val="en-CA"/>
            </w:rPr>
          </w:rPrChange>
        </w:rPr>
        <w:br/>
      </w:r>
      <w:r w:rsidRPr="007E3C52">
        <w:rPr>
          <w:noProof/>
          <w:lang w:val="en-CA"/>
          <w:rPrChange w:id="520" w:author="Ye-Kui Wang (d00)" w:date="2020-09-23T16:55:00Z">
            <w:rPr>
              <w:noProof/>
              <w:lang w:val="en-CA"/>
            </w:rPr>
          </w:rPrChange>
        </w:rPr>
        <w:tab/>
        <w:t>baseTime = AuNominalRemovalTime[ firstPicInPrevBuffPeriod ]</w:t>
      </w:r>
      <w:r w:rsidRPr="007E3C52">
        <w:rPr>
          <w:noProof/>
          <w:lang w:val="en-CA"/>
          <w:rPrChange w:id="521" w:author="Ye-Kui Wang (d00)" w:date="2020-09-23T16:55:00Z">
            <w:rPr>
              <w:noProof/>
              <w:lang w:val="en-CA"/>
            </w:rPr>
          </w:rPrChange>
        </w:rPr>
        <w:br/>
      </w:r>
      <w:r w:rsidRPr="007E3C52">
        <w:rPr>
          <w:noProof/>
          <w:lang w:val="en-CA"/>
          <w:rPrChange w:id="522" w:author="Ye-Kui Wang (d00)" w:date="2020-09-23T16:55:00Z">
            <w:rPr>
              <w:noProof/>
              <w:lang w:val="en-CA"/>
            </w:rPr>
          </w:rPrChange>
        </w:rPr>
        <w:tab/>
        <w:t>tmpCpbRemovalDelay = AuCpbRemovalDelayVal</w:t>
      </w:r>
      <w:r w:rsidRPr="007E3C52">
        <w:rPr>
          <w:noProof/>
          <w:lang w:val="en-CA"/>
          <w:rPrChange w:id="523" w:author="Ye-Kui Wang (d00)" w:date="2020-09-23T16:55:00Z">
            <w:rPr>
              <w:noProof/>
              <w:lang w:val="en-CA"/>
            </w:rPr>
          </w:rPrChange>
        </w:rPr>
        <w:br/>
        <w:t>} else {</w:t>
      </w:r>
      <w:r w:rsidRPr="007E3C52">
        <w:rPr>
          <w:noProof/>
          <w:lang w:val="en-CA"/>
          <w:rPrChange w:id="524" w:author="Ye-Kui Wang (d00)" w:date="2020-09-23T16:55:00Z">
            <w:rPr>
              <w:noProof/>
              <w:lang w:val="en-CA"/>
            </w:rPr>
          </w:rPrChange>
        </w:rPr>
        <w:br/>
      </w:r>
      <w:r w:rsidRPr="007E3C52">
        <w:rPr>
          <w:noProof/>
          <w:lang w:val="en-CA"/>
          <w:rPrChange w:id="525" w:author="Ye-Kui Wang (d00)" w:date="2020-09-23T16:55:00Z">
            <w:rPr>
              <w:noProof/>
              <w:lang w:val="en-CA"/>
            </w:rPr>
          </w:rPrChange>
        </w:rPr>
        <w:tab/>
        <w:t xml:space="preserve">baseTime = </w:t>
      </w:r>
      <w:r w:rsidRPr="007E3C52">
        <w:rPr>
          <w:b/>
          <w:bCs/>
          <w:noProof/>
          <w:highlight w:val="yellow"/>
          <w:lang w:val="en-CA"/>
          <w:rPrChange w:id="526" w:author="Ye-Kui Wang (d00)" w:date="2020-09-23T16:55:00Z">
            <w:rPr>
              <w:b/>
              <w:bCs/>
              <w:noProof/>
              <w:highlight w:val="yellow"/>
              <w:lang w:val="en-CA"/>
            </w:rPr>
          </w:rPrChange>
        </w:rPr>
        <w:t>AuNominalRemovalTime[ prevNonDiscardablePic ]</w:t>
      </w:r>
      <w:r w:rsidRPr="007E3C52">
        <w:rPr>
          <w:noProof/>
          <w:lang w:val="en-CA"/>
          <w:rPrChange w:id="527" w:author="Ye-Kui Wang (d00)" w:date="2020-09-23T16:55:00Z">
            <w:rPr>
              <w:noProof/>
              <w:lang w:val="en-CA"/>
            </w:rPr>
          </w:rPrChange>
        </w:rPr>
        <w:br/>
      </w:r>
      <w:r w:rsidRPr="007E3C52">
        <w:rPr>
          <w:noProof/>
          <w:lang w:val="en-CA"/>
          <w:rPrChange w:id="528" w:author="Ye-Kui Wang (d00)" w:date="2020-09-23T16:55:00Z">
            <w:rPr>
              <w:noProof/>
              <w:lang w:val="en-CA"/>
            </w:rPr>
          </w:rPrChange>
        </w:rPr>
        <w:tab/>
        <w:t>tmpCpbRemovalDelay =</w:t>
      </w:r>
      <w:r w:rsidRPr="007E3C52">
        <w:rPr>
          <w:lang w:val="en-CA"/>
          <w:rPrChange w:id="529" w:author="Ye-Kui Wang (d00)" w:date="2020-09-23T16:55:00Z">
            <w:rPr>
              <w:lang w:val="en-CA"/>
            </w:rPr>
          </w:rPrChange>
        </w:rPr>
        <w:br/>
      </w:r>
      <w:r w:rsidRPr="007E3C52">
        <w:rPr>
          <w:noProof/>
          <w:lang w:val="en-CA"/>
          <w:rPrChange w:id="530" w:author="Ye-Kui Wang (d00)" w:date="2020-09-23T16:55:00Z">
            <w:rPr>
              <w:noProof/>
              <w:lang w:val="en-CA"/>
            </w:rPr>
          </w:rPrChange>
        </w:rPr>
        <w:tab/>
      </w:r>
      <w:r w:rsidRPr="007E3C52">
        <w:rPr>
          <w:noProof/>
          <w:lang w:val="en-CA"/>
          <w:rPrChange w:id="531" w:author="Ye-Kui Wang (d00)" w:date="2020-09-23T16:55:00Z">
            <w:rPr>
              <w:noProof/>
              <w:lang w:val="en-CA"/>
            </w:rPr>
          </w:rPrChange>
        </w:rPr>
        <w:tab/>
        <w:t>Max( ( </w:t>
      </w:r>
      <w:r w:rsidRPr="007E3C52">
        <w:rPr>
          <w:lang w:val="en-CA"/>
          <w:rPrChange w:id="532" w:author="Ye-Kui Wang (d00)" w:date="2020-09-23T16:55:00Z">
            <w:rPr>
              <w:lang w:val="en-CA"/>
            </w:rPr>
          </w:rPrChange>
        </w:rPr>
        <w:t>auCpbRemovalDelayDeltaMinus1 + 1 ),</w:t>
      </w:r>
      <w:r w:rsidRPr="007E3C52">
        <w:rPr>
          <w:lang w:val="en-CA"/>
          <w:rPrChange w:id="533" w:author="Ye-Kui Wang (d00)" w:date="2020-09-23T16:55:00Z">
            <w:rPr>
              <w:lang w:val="en-CA"/>
            </w:rPr>
          </w:rPrChange>
        </w:rPr>
        <w:tab/>
      </w:r>
      <w:r w:rsidRPr="007E3C52">
        <w:rPr>
          <w:noProof/>
          <w:lang w:val="en-CA"/>
          <w:rPrChange w:id="534" w:author="Ye-Kui Wang (d00)" w:date="2020-09-23T16:55:00Z">
            <w:rPr>
              <w:noProof/>
              <w:lang w:val="en-CA"/>
            </w:rPr>
          </w:rPrChange>
        </w:rPr>
        <w:t>(C</w:t>
      </w:r>
      <w:r w:rsidRPr="007E3C52">
        <w:rPr>
          <w:noProof/>
          <w:lang w:val="en-CA"/>
          <w:rPrChange w:id="535" w:author="Ye-Kui Wang (d00)" w:date="2020-09-23T16:55:00Z">
            <w:rPr>
              <w:noProof/>
              <w:lang w:val="en-CA"/>
            </w:rPr>
          </w:rPrChange>
        </w:rPr>
        <w:noBreakHyphen/>
      </w:r>
      <w:r w:rsidR="00132B06" w:rsidRPr="007E3C52">
        <w:rPr>
          <w:noProof/>
          <w:lang w:val="en-CA"/>
          <w:rPrChange w:id="536" w:author="Ye-Kui Wang (d00)" w:date="2020-09-23T16:55:00Z">
            <w:rPr>
              <w:noProof/>
              <w:lang w:val="en-CA"/>
            </w:rPr>
          </w:rPrChange>
        </w:rPr>
        <w:t>10</w:t>
      </w:r>
      <w:r w:rsidRPr="007E3C52">
        <w:rPr>
          <w:noProof/>
          <w:lang w:val="en-CA"/>
          <w:rPrChange w:id="537" w:author="Ye-Kui Wang (d00)" w:date="2020-09-23T16:55:00Z">
            <w:rPr>
              <w:noProof/>
              <w:lang w:val="en-CA"/>
            </w:rPr>
          </w:rPrChange>
        </w:rPr>
        <w:t>)</w:t>
      </w:r>
      <w:r w:rsidRPr="007E3C52">
        <w:rPr>
          <w:lang w:val="en-CA"/>
          <w:rPrChange w:id="538" w:author="Ye-Kui Wang (d00)" w:date="2020-09-23T16:55:00Z">
            <w:rPr>
              <w:lang w:val="en-CA"/>
            </w:rPr>
          </w:rPrChange>
        </w:rPr>
        <w:br/>
      </w:r>
      <w:r w:rsidRPr="007E3C52">
        <w:rPr>
          <w:lang w:val="en-CA"/>
          <w:rPrChange w:id="539" w:author="Ye-Kui Wang (d00)" w:date="2020-09-23T16:55:00Z">
            <w:rPr>
              <w:lang w:val="en-CA"/>
            </w:rPr>
          </w:rPrChange>
        </w:rPr>
        <w:tab/>
      </w:r>
      <w:r w:rsidRPr="007E3C52">
        <w:rPr>
          <w:lang w:val="en-CA"/>
          <w:rPrChange w:id="540" w:author="Ye-Kui Wang (d00)" w:date="2020-09-23T16:55:00Z">
            <w:rPr>
              <w:lang w:val="en-CA"/>
            </w:rPr>
          </w:rPrChange>
        </w:rPr>
        <w:tab/>
      </w:r>
      <w:r w:rsidRPr="007E3C52">
        <w:rPr>
          <w:lang w:val="en-CA"/>
          <w:rPrChange w:id="541" w:author="Ye-Kui Wang (d00)" w:date="2020-09-23T16:55:00Z">
            <w:rPr>
              <w:lang w:val="en-CA"/>
            </w:rPr>
          </w:rPrChange>
        </w:rPr>
        <w:tab/>
        <w:t>Ceil( ( </w:t>
      </w:r>
      <w:proofErr w:type="spellStart"/>
      <w:r w:rsidRPr="007E3C52">
        <w:rPr>
          <w:b/>
          <w:bCs/>
          <w:highlight w:val="yellow"/>
          <w:lang w:val="en-CA"/>
          <w:rPrChange w:id="542" w:author="Ye-Kui Wang (d00)" w:date="2020-09-23T16:55:00Z">
            <w:rPr>
              <w:b/>
              <w:bCs/>
              <w:highlight w:val="yellow"/>
              <w:lang w:val="en-CA"/>
            </w:rPr>
          </w:rPrChange>
        </w:rPr>
        <w:t>InitCpbRemovalDelay</w:t>
      </w:r>
      <w:proofErr w:type="spellEnd"/>
      <w:r w:rsidRPr="007E3C52">
        <w:rPr>
          <w:b/>
          <w:bCs/>
          <w:highlight w:val="yellow"/>
          <w:lang w:val="en-CA"/>
          <w:rPrChange w:id="543" w:author="Ye-Kui Wang (d00)" w:date="2020-09-23T16:55:00Z">
            <w:rPr>
              <w:b/>
              <w:bCs/>
              <w:highlight w:val="yellow"/>
              <w:lang w:val="en-CA"/>
            </w:rPr>
          </w:rPrChange>
        </w:rPr>
        <w:t>[ </w:t>
      </w:r>
      <w:proofErr w:type="spellStart"/>
      <w:r w:rsidRPr="007E3C52">
        <w:rPr>
          <w:b/>
          <w:bCs/>
          <w:highlight w:val="yellow"/>
          <w:lang w:val="en-CA"/>
          <w:rPrChange w:id="544" w:author="Ye-Kui Wang (d00)" w:date="2020-09-23T16:55:00Z">
            <w:rPr>
              <w:b/>
              <w:bCs/>
              <w:highlight w:val="yellow"/>
              <w:lang w:val="en-CA"/>
            </w:rPr>
          </w:rPrChange>
        </w:rPr>
        <w:t>SchedSelIdx</w:t>
      </w:r>
      <w:proofErr w:type="spellEnd"/>
      <w:r w:rsidRPr="007E3C52">
        <w:rPr>
          <w:b/>
          <w:bCs/>
          <w:highlight w:val="yellow"/>
          <w:lang w:val="en-CA"/>
          <w:rPrChange w:id="545" w:author="Ye-Kui Wang (d00)" w:date="2020-09-23T16:55:00Z">
            <w:rPr>
              <w:b/>
              <w:bCs/>
              <w:highlight w:val="yellow"/>
              <w:lang w:val="en-CA"/>
            </w:rPr>
          </w:rPrChange>
        </w:rPr>
        <w:t> ] ÷ 90000 +</w:t>
      </w:r>
      <w:r w:rsidRPr="007E3C52">
        <w:rPr>
          <w:b/>
          <w:bCs/>
          <w:highlight w:val="yellow"/>
          <w:lang w:val="en-CA"/>
          <w:rPrChange w:id="546" w:author="Ye-Kui Wang (d00)" w:date="2020-09-23T16:55:00Z">
            <w:rPr>
              <w:b/>
              <w:bCs/>
              <w:highlight w:val="yellow"/>
              <w:lang w:val="en-CA"/>
            </w:rPr>
          </w:rPrChange>
        </w:rPr>
        <w:br/>
      </w:r>
      <w:r w:rsidRPr="007E3C52">
        <w:rPr>
          <w:b/>
          <w:bCs/>
          <w:noProof/>
          <w:highlight w:val="yellow"/>
          <w:lang w:val="en-CA"/>
          <w:rPrChange w:id="547" w:author="Ye-Kui Wang (d00)" w:date="2020-09-23T16:55:00Z">
            <w:rPr>
              <w:b/>
              <w:bCs/>
              <w:noProof/>
              <w:highlight w:val="yellow"/>
              <w:lang w:val="en-CA"/>
            </w:rPr>
          </w:rPrChange>
        </w:rPr>
        <w:tab/>
      </w:r>
      <w:r w:rsidRPr="007E3C52">
        <w:rPr>
          <w:b/>
          <w:bCs/>
          <w:noProof/>
          <w:highlight w:val="yellow"/>
          <w:lang w:val="en-CA"/>
          <w:rPrChange w:id="548" w:author="Ye-Kui Wang (d00)" w:date="2020-09-23T16:55:00Z">
            <w:rPr>
              <w:b/>
              <w:bCs/>
              <w:noProof/>
              <w:highlight w:val="yellow"/>
              <w:lang w:val="en-CA"/>
            </w:rPr>
          </w:rPrChange>
        </w:rPr>
        <w:tab/>
      </w:r>
      <w:r w:rsidRPr="007E3C52">
        <w:rPr>
          <w:b/>
          <w:bCs/>
          <w:noProof/>
          <w:highlight w:val="yellow"/>
          <w:lang w:val="en-CA"/>
          <w:rPrChange w:id="549" w:author="Ye-Kui Wang (d00)" w:date="2020-09-23T16:55:00Z">
            <w:rPr>
              <w:b/>
              <w:bCs/>
              <w:noProof/>
              <w:highlight w:val="yellow"/>
              <w:lang w:val="en-CA"/>
            </w:rPr>
          </w:rPrChange>
        </w:rPr>
        <w:tab/>
      </w:r>
      <w:r w:rsidRPr="007E3C52">
        <w:rPr>
          <w:b/>
          <w:bCs/>
          <w:noProof/>
          <w:highlight w:val="yellow"/>
          <w:lang w:val="en-CA"/>
          <w:rPrChange w:id="550" w:author="Ye-Kui Wang (d00)" w:date="2020-09-23T16:55:00Z">
            <w:rPr>
              <w:b/>
              <w:bCs/>
              <w:noProof/>
              <w:highlight w:val="yellow"/>
              <w:lang w:val="en-CA"/>
            </w:rPr>
          </w:rPrChange>
        </w:rPr>
        <w:tab/>
        <w:t>AuFinalArrivalTime[ n </w:t>
      </w:r>
      <w:r w:rsidRPr="007E3C52">
        <w:rPr>
          <w:b/>
          <w:bCs/>
          <w:highlight w:val="yellow"/>
          <w:lang w:val="en-CA"/>
          <w:rPrChange w:id="551" w:author="Ye-Kui Wang (d00)" w:date="2020-09-23T16:55:00Z">
            <w:rPr>
              <w:b/>
              <w:bCs/>
              <w:highlight w:val="yellow"/>
              <w:lang w:val="en-CA"/>
            </w:rPr>
          </w:rPrChange>
        </w:rPr>
        <w:t>−</w:t>
      </w:r>
      <w:r w:rsidRPr="007E3C52">
        <w:rPr>
          <w:b/>
          <w:bCs/>
          <w:noProof/>
          <w:highlight w:val="yellow"/>
          <w:lang w:val="en-CA"/>
          <w:rPrChange w:id="552" w:author="Ye-Kui Wang (d00)" w:date="2020-09-23T16:55:00Z">
            <w:rPr>
              <w:b/>
              <w:bCs/>
              <w:noProof/>
              <w:highlight w:val="yellow"/>
              <w:lang w:val="en-CA"/>
            </w:rPr>
          </w:rPrChange>
        </w:rPr>
        <w:t> 1 ] </w:t>
      </w:r>
      <w:r w:rsidRPr="007E3C52">
        <w:rPr>
          <w:b/>
          <w:bCs/>
          <w:highlight w:val="yellow"/>
          <w:lang w:val="en-CA"/>
          <w:rPrChange w:id="553" w:author="Ye-Kui Wang (d00)" w:date="2020-09-23T16:55:00Z">
            <w:rPr>
              <w:b/>
              <w:bCs/>
              <w:highlight w:val="yellow"/>
              <w:lang w:val="en-CA"/>
            </w:rPr>
          </w:rPrChange>
        </w:rPr>
        <w:t>− </w:t>
      </w:r>
      <w:proofErr w:type="spellStart"/>
      <w:r w:rsidRPr="007E3C52">
        <w:rPr>
          <w:b/>
          <w:bCs/>
          <w:highlight w:val="yellow"/>
          <w:lang w:val="en-CA"/>
          <w:rPrChange w:id="554" w:author="Ye-Kui Wang (d00)" w:date="2020-09-23T16:55:00Z">
            <w:rPr>
              <w:b/>
              <w:bCs/>
              <w:highlight w:val="yellow"/>
              <w:lang w:val="en-CA"/>
            </w:rPr>
          </w:rPrChange>
        </w:rPr>
        <w:t>Au</w:t>
      </w:r>
      <w:r w:rsidRPr="007E3C52">
        <w:rPr>
          <w:b/>
          <w:bCs/>
          <w:noProof/>
          <w:highlight w:val="yellow"/>
          <w:lang w:val="en-CA"/>
          <w:rPrChange w:id="555" w:author="Ye-Kui Wang (d00)" w:date="2020-09-23T16:55:00Z">
            <w:rPr>
              <w:b/>
              <w:bCs/>
              <w:noProof/>
              <w:highlight w:val="yellow"/>
              <w:lang w:val="en-CA"/>
            </w:rPr>
          </w:rPrChange>
        </w:rPr>
        <w:t>NominalRemovalTime</w:t>
      </w:r>
      <w:proofErr w:type="spellEnd"/>
      <w:r w:rsidRPr="007E3C52">
        <w:rPr>
          <w:b/>
          <w:bCs/>
          <w:noProof/>
          <w:highlight w:val="yellow"/>
          <w:lang w:val="en-CA"/>
          <w:rPrChange w:id="556" w:author="Ye-Kui Wang (d00)" w:date="2020-09-23T16:55:00Z">
            <w:rPr>
              <w:b/>
              <w:bCs/>
              <w:noProof/>
              <w:highlight w:val="yellow"/>
              <w:lang w:val="en-CA"/>
            </w:rPr>
          </w:rPrChange>
        </w:rPr>
        <w:t>[ n </w:t>
      </w:r>
      <w:r w:rsidRPr="007E3C52">
        <w:rPr>
          <w:b/>
          <w:bCs/>
          <w:highlight w:val="yellow"/>
          <w:lang w:val="en-CA"/>
          <w:rPrChange w:id="557" w:author="Ye-Kui Wang (d00)" w:date="2020-09-23T16:55:00Z">
            <w:rPr>
              <w:b/>
              <w:bCs/>
              <w:highlight w:val="yellow"/>
              <w:lang w:val="en-CA"/>
            </w:rPr>
          </w:rPrChange>
        </w:rPr>
        <w:t>−</w:t>
      </w:r>
      <w:r w:rsidRPr="007E3C52">
        <w:rPr>
          <w:b/>
          <w:bCs/>
          <w:noProof/>
          <w:highlight w:val="yellow"/>
          <w:lang w:val="en-CA"/>
          <w:rPrChange w:id="558" w:author="Ye-Kui Wang (d00)" w:date="2020-09-23T16:55:00Z">
            <w:rPr>
              <w:b/>
              <w:bCs/>
              <w:noProof/>
              <w:highlight w:val="yellow"/>
              <w:lang w:val="en-CA"/>
            </w:rPr>
          </w:rPrChange>
        </w:rPr>
        <w:t> 1 ]</w:t>
      </w:r>
      <w:r w:rsidRPr="007E3C52">
        <w:rPr>
          <w:lang w:val="en-CA"/>
          <w:rPrChange w:id="559" w:author="Ye-Kui Wang (d00)" w:date="2020-09-23T16:55:00Z">
            <w:rPr>
              <w:lang w:val="en-CA"/>
            </w:rPr>
          </w:rPrChange>
        </w:rPr>
        <w:t> ) ÷ </w:t>
      </w:r>
      <w:proofErr w:type="spellStart"/>
      <w:r w:rsidRPr="007E3C52">
        <w:rPr>
          <w:lang w:val="en-CA"/>
          <w:rPrChange w:id="560" w:author="Ye-Kui Wang (d00)" w:date="2020-09-23T16:55:00Z">
            <w:rPr>
              <w:lang w:val="en-CA"/>
            </w:rPr>
          </w:rPrChange>
        </w:rPr>
        <w:t>ClockTick</w:t>
      </w:r>
      <w:proofErr w:type="spellEnd"/>
      <w:r w:rsidRPr="007E3C52">
        <w:rPr>
          <w:lang w:val="en-CA"/>
          <w:rPrChange w:id="561" w:author="Ye-Kui Wang (d00)" w:date="2020-09-23T16:55:00Z">
            <w:rPr>
              <w:lang w:val="en-CA"/>
            </w:rPr>
          </w:rPrChange>
        </w:rPr>
        <w:t> ) )</w:t>
      </w:r>
      <w:r w:rsidRPr="007E3C52">
        <w:rPr>
          <w:lang w:val="en-CA"/>
          <w:rPrChange w:id="562" w:author="Ye-Kui Wang (d00)" w:date="2020-09-23T16:55:00Z">
            <w:rPr>
              <w:lang w:val="en-CA"/>
            </w:rPr>
          </w:rPrChange>
        </w:rPr>
        <w:br/>
        <w:t>}</w:t>
      </w:r>
      <w:r w:rsidRPr="007E3C52">
        <w:rPr>
          <w:lang w:val="en-CA"/>
          <w:rPrChange w:id="563" w:author="Ye-Kui Wang (d00)" w:date="2020-09-23T16:55:00Z">
            <w:rPr>
              <w:lang w:val="en-CA"/>
            </w:rPr>
          </w:rPrChange>
        </w:rPr>
        <w:br/>
      </w:r>
      <w:r w:rsidRPr="007E3C52">
        <w:rPr>
          <w:noProof/>
          <w:lang w:val="en-CA"/>
          <w:rPrChange w:id="564" w:author="Ye-Kui Wang (d00)" w:date="2020-09-23T16:55:00Z">
            <w:rPr>
              <w:noProof/>
              <w:lang w:val="en-CA"/>
            </w:rPr>
          </w:rPrChange>
        </w:rPr>
        <w:t xml:space="preserve">AuNominalRemovalTime[ n ] = baseTime + ClockTick </w:t>
      </w:r>
      <w:r w:rsidRPr="007E3C52">
        <w:rPr>
          <w:rFonts w:cs="Lucida Console"/>
          <w:noProof/>
          <w:lang w:val="en-CA"/>
          <w:rPrChange w:id="565" w:author="Ye-Kui Wang (d00)" w:date="2020-09-23T16:55:00Z">
            <w:rPr>
              <w:rFonts w:cs="Lucida Console"/>
              <w:noProof/>
              <w:lang w:val="en-CA"/>
            </w:rPr>
          </w:rPrChange>
        </w:rPr>
        <w:t>*</w:t>
      </w:r>
      <w:r w:rsidRPr="007E3C52">
        <w:rPr>
          <w:noProof/>
          <w:lang w:val="en-CA"/>
          <w:rPrChange w:id="566" w:author="Ye-Kui Wang (d00)" w:date="2020-09-23T16:55:00Z">
            <w:rPr>
              <w:noProof/>
              <w:lang w:val="en-CA"/>
            </w:rPr>
          </w:rPrChange>
        </w:rPr>
        <w:t> ( </w:t>
      </w:r>
      <w:proofErr w:type="spellStart"/>
      <w:r w:rsidRPr="007E3C52">
        <w:rPr>
          <w:lang w:val="en-CA"/>
          <w:rPrChange w:id="567" w:author="Ye-Kui Wang (d00)" w:date="2020-09-23T16:55:00Z">
            <w:rPr>
              <w:lang w:val="en-CA"/>
            </w:rPr>
          </w:rPrChange>
        </w:rPr>
        <w:t>tmpCpbRemovalDelay</w:t>
      </w:r>
      <w:proofErr w:type="spellEnd"/>
      <w:r w:rsidRPr="007E3C52">
        <w:rPr>
          <w:noProof/>
          <w:lang w:val="en-CA"/>
          <w:rPrChange w:id="568" w:author="Ye-Kui Wang (d00)" w:date="2020-09-23T16:55:00Z">
            <w:rPr>
              <w:noProof/>
              <w:lang w:val="en-CA"/>
            </w:rPr>
          </w:rPrChange>
        </w:rPr>
        <w:t> </w:t>
      </w:r>
      <w:r w:rsidRPr="007E3C52">
        <w:rPr>
          <w:lang w:val="en-CA"/>
          <w:rPrChange w:id="569" w:author="Ye-Kui Wang (d00)" w:date="2020-09-23T16:55:00Z">
            <w:rPr>
              <w:lang w:val="en-CA"/>
            </w:rPr>
          </w:rPrChange>
        </w:rPr>
        <w:t>−</w:t>
      </w:r>
      <w:r w:rsidRPr="007E3C52">
        <w:rPr>
          <w:noProof/>
          <w:lang w:val="en-CA"/>
          <w:rPrChange w:id="570" w:author="Ye-Kui Wang (d00)" w:date="2020-09-23T16:55:00Z">
            <w:rPr>
              <w:noProof/>
              <w:lang w:val="en-CA"/>
            </w:rPr>
          </w:rPrChange>
        </w:rPr>
        <w:t> </w:t>
      </w:r>
      <w:proofErr w:type="spellStart"/>
      <w:r w:rsidRPr="007E3C52">
        <w:rPr>
          <w:lang w:val="en-CA"/>
          <w:rPrChange w:id="571" w:author="Ye-Kui Wang (d00)" w:date="2020-09-23T16:55:00Z">
            <w:rPr>
              <w:lang w:val="en-CA"/>
            </w:rPr>
          </w:rPrChange>
        </w:rPr>
        <w:t>CpbDelayOffset</w:t>
      </w:r>
      <w:proofErr w:type="spellEnd"/>
      <w:r w:rsidRPr="007E3C52">
        <w:rPr>
          <w:lang w:val="en-CA"/>
          <w:rPrChange w:id="572" w:author="Ye-Kui Wang (d00)" w:date="2020-09-23T16:55:00Z">
            <w:rPr>
              <w:lang w:val="en-CA"/>
            </w:rPr>
          </w:rPrChange>
        </w:rPr>
        <w:t> )</w:t>
      </w:r>
    </w:p>
    <w:p w14:paraId="27BE3AEF" w14:textId="6165DCFB" w:rsidR="009D0637" w:rsidRPr="007E3C52" w:rsidRDefault="009D0637" w:rsidP="009D0637">
      <w:pPr>
        <w:rPr>
          <w:szCs w:val="22"/>
          <w:lang w:val="en-CA"/>
          <w:rPrChange w:id="573" w:author="Ye-Kui Wang (d00)" w:date="2020-09-23T16:55:00Z">
            <w:rPr>
              <w:szCs w:val="22"/>
              <w:lang w:val="en-CA"/>
            </w:rPr>
          </w:rPrChange>
        </w:rPr>
      </w:pPr>
      <w:r w:rsidRPr="007E3C52">
        <w:rPr>
          <w:szCs w:val="22"/>
          <w:lang w:val="en-CA"/>
          <w:rPrChange w:id="574" w:author="Ye-Kui Wang (d00)" w:date="2020-09-23T16:55:00Z">
            <w:rPr>
              <w:szCs w:val="22"/>
              <w:lang w:val="en-CA"/>
            </w:rPr>
          </w:rPrChange>
        </w:rPr>
        <w:t xml:space="preserve">In the following figure, a splicing operation </w:t>
      </w:r>
      <w:r w:rsidR="0031073E" w:rsidRPr="007E3C52">
        <w:rPr>
          <w:szCs w:val="22"/>
          <w:lang w:val="en-CA"/>
          <w:rPrChange w:id="575" w:author="Ye-Kui Wang (d00)" w:date="2020-09-23T16:55:00Z">
            <w:rPr>
              <w:szCs w:val="22"/>
              <w:lang w:val="en-CA"/>
            </w:rPr>
          </w:rPrChange>
        </w:rPr>
        <w:t xml:space="preserve">is shown </w:t>
      </w:r>
      <w:r w:rsidRPr="007E3C52">
        <w:rPr>
          <w:szCs w:val="22"/>
          <w:lang w:val="en-CA"/>
          <w:rPrChange w:id="576" w:author="Ye-Kui Wang (d00)" w:date="2020-09-23T16:55:00Z">
            <w:rPr>
              <w:szCs w:val="22"/>
              <w:lang w:val="en-CA"/>
            </w:rPr>
          </w:rPrChange>
        </w:rPr>
        <w:t xml:space="preserve">that </w:t>
      </w:r>
      <w:r w:rsidR="0031073E" w:rsidRPr="007E3C52">
        <w:rPr>
          <w:szCs w:val="22"/>
          <w:lang w:val="en-CA"/>
          <w:rPrChange w:id="577" w:author="Ye-Kui Wang (d00)" w:date="2020-09-23T16:55:00Z">
            <w:rPr>
              <w:szCs w:val="22"/>
              <w:lang w:val="en-CA"/>
            </w:rPr>
          </w:rPrChange>
        </w:rPr>
        <w:t xml:space="preserve">reportedly </w:t>
      </w:r>
      <w:r w:rsidRPr="007E3C52">
        <w:rPr>
          <w:szCs w:val="22"/>
          <w:lang w:val="en-CA"/>
          <w:rPrChange w:id="578" w:author="Ye-Kui Wang (d00)" w:date="2020-09-23T16:55:00Z">
            <w:rPr>
              <w:szCs w:val="22"/>
              <w:lang w:val="en-CA"/>
            </w:rPr>
          </w:rPrChange>
        </w:rPr>
        <w:t xml:space="preserve">does not allow for seamless splicing </w:t>
      </w:r>
      <w:r w:rsidR="0031073E" w:rsidRPr="007E3C52">
        <w:rPr>
          <w:szCs w:val="22"/>
          <w:lang w:val="en-CA"/>
          <w:rPrChange w:id="579" w:author="Ye-Kui Wang (d00)" w:date="2020-09-23T16:55:00Z">
            <w:rPr>
              <w:szCs w:val="22"/>
              <w:lang w:val="en-CA"/>
            </w:rPr>
          </w:rPrChange>
        </w:rPr>
        <w:t>since</w:t>
      </w:r>
      <w:r w:rsidRPr="007E3C52">
        <w:rPr>
          <w:szCs w:val="22"/>
          <w:lang w:val="en-CA"/>
          <w:rPrChange w:id="580" w:author="Ye-Kui Wang (d00)" w:date="2020-09-23T16:55:00Z">
            <w:rPr>
              <w:szCs w:val="22"/>
              <w:lang w:val="en-CA"/>
            </w:rPr>
          </w:rPrChange>
        </w:rPr>
        <w:t xml:space="preserve"> the </w:t>
      </w:r>
      <w:proofErr w:type="spellStart"/>
      <w:proofErr w:type="gramStart"/>
      <w:r w:rsidRPr="007E3C52">
        <w:rPr>
          <w:szCs w:val="22"/>
          <w:lang w:val="en-CA"/>
          <w:rPrChange w:id="581" w:author="Ye-Kui Wang (d00)" w:date="2020-09-23T16:55:00Z">
            <w:rPr>
              <w:szCs w:val="22"/>
              <w:lang w:val="en-CA"/>
            </w:rPr>
          </w:rPrChange>
        </w:rPr>
        <w:t>InitCpbRemovalDelay</w:t>
      </w:r>
      <w:proofErr w:type="spellEnd"/>
      <w:r w:rsidRPr="007E3C52">
        <w:rPr>
          <w:szCs w:val="22"/>
          <w:lang w:val="en-CA"/>
          <w:rPrChange w:id="582" w:author="Ye-Kui Wang (d00)" w:date="2020-09-23T16:55:00Z">
            <w:rPr>
              <w:szCs w:val="22"/>
              <w:lang w:val="en-CA"/>
            </w:rPr>
          </w:rPrChange>
        </w:rPr>
        <w:t>[</w:t>
      </w:r>
      <w:proofErr w:type="gramEnd"/>
      <w:r w:rsidRPr="007E3C52">
        <w:rPr>
          <w:szCs w:val="22"/>
          <w:lang w:val="en-CA"/>
          <w:rPrChange w:id="583" w:author="Ye-Kui Wang (d00)" w:date="2020-09-23T16:55:00Z">
            <w:rPr>
              <w:szCs w:val="22"/>
              <w:lang w:val="en-CA"/>
            </w:rPr>
          </w:rPrChange>
        </w:rPr>
        <w:t> </w:t>
      </w:r>
      <w:proofErr w:type="spellStart"/>
      <w:r w:rsidRPr="007E3C52">
        <w:rPr>
          <w:szCs w:val="22"/>
          <w:lang w:val="en-CA"/>
          <w:rPrChange w:id="584" w:author="Ye-Kui Wang (d00)" w:date="2020-09-23T16:55:00Z">
            <w:rPr>
              <w:szCs w:val="22"/>
              <w:lang w:val="en-CA"/>
            </w:rPr>
          </w:rPrChange>
        </w:rPr>
        <w:t>SchedSelIdx</w:t>
      </w:r>
      <w:proofErr w:type="spellEnd"/>
      <w:r w:rsidRPr="007E3C52">
        <w:rPr>
          <w:szCs w:val="22"/>
          <w:lang w:val="en-CA"/>
          <w:rPrChange w:id="585" w:author="Ye-Kui Wang (d00)" w:date="2020-09-23T16:55:00Z">
            <w:rPr>
              <w:szCs w:val="22"/>
              <w:lang w:val="en-CA"/>
            </w:rPr>
          </w:rPrChange>
        </w:rPr>
        <w:t> ] imposes a later removal time after splicing than equidistant CPB removal times as present in seamless playout.</w:t>
      </w:r>
    </w:p>
    <w:p w14:paraId="1C3B659A" w14:textId="69B515DA" w:rsidR="009D0637" w:rsidRPr="007E3C52" w:rsidRDefault="009D0637" w:rsidP="009D0637">
      <w:pPr>
        <w:rPr>
          <w:szCs w:val="22"/>
          <w:lang w:val="en-CA"/>
        </w:rPr>
      </w:pPr>
      <w:r w:rsidRPr="007E3C52">
        <w:rPr>
          <w:noProof/>
          <w:lang w:val="en-CA" w:eastAsia="zh-CN"/>
        </w:rPr>
        <w:lastRenderedPageBreak/>
        <w:drawing>
          <wp:inline distT="0" distB="0" distL="0" distR="0" wp14:anchorId="29826322" wp14:editId="0A21D470">
            <wp:extent cx="5940528" cy="3753016"/>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967" r="3041"/>
                    <a:stretch/>
                  </pic:blipFill>
                  <pic:spPr bwMode="auto">
                    <a:xfrm>
                      <a:off x="0" y="0"/>
                      <a:ext cx="5958254" cy="3764214"/>
                    </a:xfrm>
                    <a:prstGeom prst="rect">
                      <a:avLst/>
                    </a:prstGeom>
                    <a:ln>
                      <a:noFill/>
                    </a:ln>
                    <a:extLst>
                      <a:ext uri="{53640926-AAD7-44D8-BBD7-CCE9431645EC}">
                        <a14:shadowObscured xmlns:a14="http://schemas.microsoft.com/office/drawing/2010/main"/>
                      </a:ext>
                    </a:extLst>
                  </pic:spPr>
                </pic:pic>
              </a:graphicData>
            </a:graphic>
          </wp:inline>
        </w:drawing>
      </w:r>
    </w:p>
    <w:p w14:paraId="2DB58563" w14:textId="77777777" w:rsidR="009D0637" w:rsidRPr="00204C6F" w:rsidRDefault="009D0637" w:rsidP="009D0637">
      <w:pPr>
        <w:rPr>
          <w:szCs w:val="22"/>
          <w:lang w:val="en-CA"/>
        </w:rPr>
      </w:pPr>
    </w:p>
    <w:p w14:paraId="27CAE289" w14:textId="1BDB759B" w:rsidR="009D0637" w:rsidRPr="007E3C52" w:rsidRDefault="009D0637" w:rsidP="009D0637">
      <w:pPr>
        <w:rPr>
          <w:szCs w:val="22"/>
          <w:lang w:val="en-CA"/>
          <w:rPrChange w:id="586" w:author="Ye-Kui Wang (d00)" w:date="2020-09-23T16:55:00Z">
            <w:rPr>
              <w:szCs w:val="22"/>
              <w:lang w:val="en-CA"/>
            </w:rPr>
          </w:rPrChange>
        </w:rPr>
      </w:pPr>
      <w:r w:rsidRPr="007E3C52">
        <w:rPr>
          <w:szCs w:val="22"/>
          <w:lang w:val="en-CA"/>
          <w:rPrChange w:id="587" w:author="Ye-Kui Wang (d00)" w:date="2020-09-23T16:55:00Z">
            <w:rPr>
              <w:szCs w:val="22"/>
              <w:lang w:val="en-CA"/>
            </w:rPr>
          </w:rPrChange>
        </w:rPr>
        <w:t>If instead of deriving the removal time of AU 6 from the AU n-1 (i.e. AU 5) as indicated above in the figure, we use the last non-discardable picture (AU 4)</w:t>
      </w:r>
      <w:r w:rsidR="0031073E" w:rsidRPr="007E3C52">
        <w:rPr>
          <w:szCs w:val="22"/>
          <w:lang w:val="en-CA"/>
          <w:rPrChange w:id="588" w:author="Ye-Kui Wang (d00)" w:date="2020-09-23T16:55:00Z">
            <w:rPr>
              <w:szCs w:val="22"/>
              <w:lang w:val="en-CA"/>
            </w:rPr>
          </w:rPrChange>
        </w:rPr>
        <w:t xml:space="preserve">, this </w:t>
      </w:r>
      <w:r w:rsidRPr="007E3C52">
        <w:rPr>
          <w:szCs w:val="22"/>
          <w:lang w:val="en-CA"/>
          <w:rPrChange w:id="589" w:author="Ye-Kui Wang (d00)" w:date="2020-09-23T16:55:00Z">
            <w:rPr>
              <w:szCs w:val="22"/>
              <w:lang w:val="en-CA"/>
            </w:rPr>
          </w:rPrChange>
        </w:rPr>
        <w:t xml:space="preserve">would </w:t>
      </w:r>
      <w:r w:rsidR="0031073E" w:rsidRPr="007E3C52">
        <w:rPr>
          <w:szCs w:val="22"/>
          <w:lang w:val="en-CA"/>
          <w:rPrChange w:id="590" w:author="Ye-Kui Wang (d00)" w:date="2020-09-23T16:55:00Z">
            <w:rPr>
              <w:szCs w:val="22"/>
              <w:lang w:val="en-CA"/>
            </w:rPr>
          </w:rPrChange>
        </w:rPr>
        <w:t xml:space="preserve">reportedly </w:t>
      </w:r>
      <w:r w:rsidRPr="007E3C52">
        <w:rPr>
          <w:szCs w:val="22"/>
          <w:lang w:val="en-CA"/>
          <w:rPrChange w:id="591" w:author="Ye-Kui Wang (d00)" w:date="2020-09-23T16:55:00Z">
            <w:rPr>
              <w:szCs w:val="22"/>
              <w:lang w:val="en-CA"/>
            </w:rPr>
          </w:rPrChange>
        </w:rPr>
        <w:t>result in the following:</w:t>
      </w:r>
    </w:p>
    <w:p w14:paraId="0C6328CB" w14:textId="77777777" w:rsidR="009D0637" w:rsidRPr="007E3C52" w:rsidRDefault="009D0637" w:rsidP="00132B06">
      <w:pPr>
        <w:ind w:left="720"/>
        <w:rPr>
          <w:szCs w:val="22"/>
          <w:lang w:val="en-CA"/>
          <w:rPrChange w:id="592" w:author="Ye-Kui Wang (d00)" w:date="2020-09-23T16:55:00Z">
            <w:rPr>
              <w:szCs w:val="22"/>
              <w:lang w:val="en-CA"/>
            </w:rPr>
          </w:rPrChange>
        </w:rPr>
      </w:pPr>
      <w:r w:rsidRPr="007E3C52">
        <w:rPr>
          <w:szCs w:val="22"/>
          <w:lang w:val="en-CA"/>
          <w:rPrChange w:id="593" w:author="Ye-Kui Wang (d00)" w:date="2020-09-23T16:55:00Z">
            <w:rPr>
              <w:szCs w:val="22"/>
              <w:lang w:val="en-CA"/>
            </w:rPr>
          </w:rPrChange>
        </w:rPr>
        <w:t>t</w:t>
      </w:r>
      <w:r w:rsidRPr="007E3C52">
        <w:rPr>
          <w:szCs w:val="22"/>
          <w:vertAlign w:val="subscript"/>
          <w:lang w:val="en-CA"/>
          <w:rPrChange w:id="594" w:author="Ye-Kui Wang (d00)" w:date="2020-09-23T16:55:00Z">
            <w:rPr>
              <w:szCs w:val="22"/>
              <w:vertAlign w:val="subscript"/>
              <w:lang w:val="en-CA"/>
            </w:rPr>
          </w:rPrChange>
        </w:rPr>
        <w:t>af6</w:t>
      </w:r>
      <w:r w:rsidRPr="007E3C52">
        <w:rPr>
          <w:szCs w:val="22"/>
          <w:lang w:val="en-CA"/>
          <w:rPrChange w:id="595" w:author="Ye-Kui Wang (d00)" w:date="2020-09-23T16:55:00Z">
            <w:rPr>
              <w:szCs w:val="22"/>
              <w:lang w:val="en-CA"/>
            </w:rPr>
          </w:rPrChange>
        </w:rPr>
        <w:t>= t</w:t>
      </w:r>
      <w:r w:rsidRPr="007E3C52">
        <w:rPr>
          <w:szCs w:val="22"/>
          <w:vertAlign w:val="subscript"/>
          <w:lang w:val="en-CA"/>
          <w:rPrChange w:id="596" w:author="Ye-Kui Wang (d00)" w:date="2020-09-23T16:55:00Z">
            <w:rPr>
              <w:szCs w:val="22"/>
              <w:vertAlign w:val="subscript"/>
              <w:lang w:val="en-CA"/>
            </w:rPr>
          </w:rPrChange>
        </w:rPr>
        <w:t xml:space="preserve">rm4 </w:t>
      </w:r>
      <w:r w:rsidRPr="007E3C52">
        <w:rPr>
          <w:szCs w:val="22"/>
          <w:lang w:val="en-CA"/>
          <w:rPrChange w:id="597" w:author="Ye-Kui Wang (d00)" w:date="2020-09-23T16:55:00Z">
            <w:rPr>
              <w:szCs w:val="22"/>
              <w:lang w:val="en-CA"/>
            </w:rPr>
          </w:rPrChange>
        </w:rPr>
        <w:t xml:space="preserve">+ </w:t>
      </w:r>
      <m:oMath>
        <m:r>
          <m:rPr>
            <m:sty m:val="p"/>
          </m:rPr>
          <w:rPr>
            <w:rFonts w:ascii="Cambria Math" w:hAnsi="Cambria Math"/>
            <w:szCs w:val="22"/>
            <w:lang w:val="en-CA"/>
            <w:rPrChange w:id="598" w:author="Ye-Kui Wang (d00)" w:date="2020-09-23T16:55:00Z">
              <w:rPr>
                <w:rFonts w:ascii="Cambria Math" w:hAnsi="Cambria Math"/>
                <w:szCs w:val="22"/>
                <w:lang w:val="en-CA"/>
              </w:rPr>
            </w:rPrChange>
          </w:rPr>
          <m:t>∆</m:t>
        </m:r>
      </m:oMath>
      <w:r w:rsidRPr="007E3C52">
        <w:rPr>
          <w:szCs w:val="22"/>
          <w:lang w:val="en-CA"/>
          <w:rPrChange w:id="599" w:author="Ye-Kui Wang (d00)" w:date="2020-09-23T16:55:00Z">
            <w:rPr>
              <w:szCs w:val="22"/>
              <w:lang w:val="en-CA"/>
            </w:rPr>
          </w:rPrChange>
        </w:rPr>
        <w:t xml:space="preserve"> &gt;= t</w:t>
      </w:r>
      <w:r w:rsidRPr="007E3C52">
        <w:rPr>
          <w:szCs w:val="22"/>
          <w:vertAlign w:val="subscript"/>
          <w:lang w:val="en-CA"/>
          <w:rPrChange w:id="600" w:author="Ye-Kui Wang (d00)" w:date="2020-09-23T16:55:00Z">
            <w:rPr>
              <w:szCs w:val="22"/>
              <w:vertAlign w:val="subscript"/>
              <w:lang w:val="en-CA"/>
            </w:rPr>
          </w:rPrChange>
        </w:rPr>
        <w:t>rm6</w:t>
      </w:r>
      <w:r w:rsidRPr="007E3C52">
        <w:rPr>
          <w:szCs w:val="22"/>
          <w:lang w:val="en-CA"/>
          <w:rPrChange w:id="601" w:author="Ye-Kui Wang (d00)" w:date="2020-09-23T16:55:00Z">
            <w:rPr>
              <w:szCs w:val="22"/>
              <w:lang w:val="en-CA"/>
            </w:rPr>
          </w:rPrChange>
        </w:rPr>
        <w:t xml:space="preserve"> (CPB underflow resulting in non-seamless splicing)</w:t>
      </w:r>
    </w:p>
    <w:p w14:paraId="53209DB5" w14:textId="4E4E87B4" w:rsidR="009D0637" w:rsidRPr="007E3C52" w:rsidRDefault="009D0637" w:rsidP="00132B06">
      <w:pPr>
        <w:ind w:left="720"/>
        <w:rPr>
          <w:szCs w:val="22"/>
          <w:lang w:val="en-CA"/>
          <w:rPrChange w:id="602" w:author="Ye-Kui Wang (d00)" w:date="2020-09-23T16:55:00Z">
            <w:rPr>
              <w:szCs w:val="22"/>
              <w:lang w:val="en-CA"/>
            </w:rPr>
          </w:rPrChange>
        </w:rPr>
      </w:pPr>
      <w:r w:rsidRPr="007E3C52">
        <w:rPr>
          <w:szCs w:val="22"/>
          <w:lang w:val="en-CA"/>
          <w:rPrChange w:id="603" w:author="Ye-Kui Wang (d00)" w:date="2020-09-23T16:55:00Z">
            <w:rPr>
              <w:szCs w:val="22"/>
              <w:lang w:val="en-CA"/>
            </w:rPr>
          </w:rPrChange>
        </w:rPr>
        <w:t>t</w:t>
      </w:r>
      <w:r w:rsidRPr="007E3C52">
        <w:rPr>
          <w:szCs w:val="22"/>
          <w:vertAlign w:val="subscript"/>
          <w:lang w:val="en-CA"/>
          <w:rPrChange w:id="604" w:author="Ye-Kui Wang (d00)" w:date="2020-09-23T16:55:00Z">
            <w:rPr>
              <w:szCs w:val="22"/>
              <w:vertAlign w:val="subscript"/>
              <w:lang w:val="en-CA"/>
            </w:rPr>
          </w:rPrChange>
        </w:rPr>
        <w:t>rm6</w:t>
      </w:r>
      <w:r w:rsidRPr="007E3C52">
        <w:rPr>
          <w:szCs w:val="22"/>
          <w:lang w:val="en-CA"/>
          <w:rPrChange w:id="605" w:author="Ye-Kui Wang (d00)" w:date="2020-09-23T16:55:00Z">
            <w:rPr>
              <w:szCs w:val="22"/>
              <w:lang w:val="en-CA"/>
            </w:rPr>
          </w:rPrChange>
        </w:rPr>
        <w:t>= t</w:t>
      </w:r>
      <w:r w:rsidRPr="007E3C52">
        <w:rPr>
          <w:szCs w:val="22"/>
          <w:vertAlign w:val="subscript"/>
          <w:lang w:val="en-CA"/>
          <w:rPrChange w:id="606" w:author="Ye-Kui Wang (d00)" w:date="2020-09-23T16:55:00Z">
            <w:rPr>
              <w:szCs w:val="22"/>
              <w:vertAlign w:val="subscript"/>
              <w:lang w:val="en-CA"/>
            </w:rPr>
          </w:rPrChange>
        </w:rPr>
        <w:t>af5</w:t>
      </w:r>
      <w:r w:rsidRPr="007E3C52">
        <w:rPr>
          <w:szCs w:val="22"/>
          <w:lang w:val="en-CA"/>
          <w:rPrChange w:id="607" w:author="Ye-Kui Wang (d00)" w:date="2020-09-23T16:55:00Z">
            <w:rPr>
              <w:szCs w:val="22"/>
              <w:lang w:val="en-CA"/>
            </w:rPr>
          </w:rPrChange>
        </w:rPr>
        <w:t>+InitCpbRemovalDelay</w:t>
      </w:r>
    </w:p>
    <w:p w14:paraId="254EF7CE" w14:textId="3CE6AB3D" w:rsidR="009D0637" w:rsidRPr="007E3C52" w:rsidRDefault="009D0637" w:rsidP="00132B06">
      <w:pPr>
        <w:ind w:left="720"/>
        <w:rPr>
          <w:szCs w:val="22"/>
          <w:lang w:val="en-CA"/>
          <w:rPrChange w:id="608" w:author="Ye-Kui Wang (d00)" w:date="2020-09-23T16:55:00Z">
            <w:rPr>
              <w:szCs w:val="22"/>
              <w:lang w:val="en-CA"/>
            </w:rPr>
          </w:rPrChange>
        </w:rPr>
      </w:pPr>
      <m:oMath>
        <m:r>
          <m:rPr>
            <m:sty m:val="p"/>
          </m:rPr>
          <w:rPr>
            <w:rFonts w:ascii="Cambria Math" w:hAnsi="Cambria Math"/>
            <w:szCs w:val="22"/>
            <w:lang w:val="en-CA"/>
            <w:rPrChange w:id="609" w:author="Ye-Kui Wang (d00)" w:date="2020-09-23T16:55:00Z">
              <w:rPr>
                <w:rFonts w:ascii="Cambria Math" w:hAnsi="Cambria Math"/>
                <w:szCs w:val="22"/>
                <w:lang w:val="en-CA"/>
              </w:rPr>
            </w:rPrChange>
          </w:rPr>
          <m:t>∆</m:t>
        </m:r>
        <m:r>
          <w:rPr>
            <w:rFonts w:ascii="Cambria Math" w:hAnsi="Cambria Math"/>
            <w:szCs w:val="22"/>
            <w:lang w:val="en-CA"/>
            <w:rPrChange w:id="610" w:author="Ye-Kui Wang (d00)" w:date="2020-09-23T16:55:00Z">
              <w:rPr>
                <w:rFonts w:ascii="Cambria Math" w:hAnsi="Cambria Math"/>
                <w:szCs w:val="22"/>
                <w:lang w:val="en-CA"/>
              </w:rPr>
            </w:rPrChange>
          </w:rPr>
          <m:t> </m:t>
        </m:r>
      </m:oMath>
      <w:r w:rsidRPr="007E3C52">
        <w:rPr>
          <w:szCs w:val="22"/>
          <w:lang w:val="en-CA"/>
          <w:rPrChange w:id="611" w:author="Ye-Kui Wang (d00)" w:date="2020-09-23T16:55:00Z">
            <w:rPr>
              <w:szCs w:val="22"/>
              <w:lang w:val="en-CA"/>
            </w:rPr>
          </w:rPrChange>
        </w:rPr>
        <w:t>=t</w:t>
      </w:r>
      <w:r w:rsidRPr="007E3C52">
        <w:rPr>
          <w:szCs w:val="22"/>
          <w:vertAlign w:val="subscript"/>
          <w:lang w:val="en-CA"/>
          <w:rPrChange w:id="612" w:author="Ye-Kui Wang (d00)" w:date="2020-09-23T16:55:00Z">
            <w:rPr>
              <w:szCs w:val="22"/>
              <w:vertAlign w:val="subscript"/>
              <w:lang w:val="en-CA"/>
            </w:rPr>
          </w:rPrChange>
        </w:rPr>
        <w:t>af6</w:t>
      </w:r>
      <w:r w:rsidRPr="007E3C52">
        <w:rPr>
          <w:szCs w:val="22"/>
          <w:lang w:val="en-CA"/>
          <w:rPrChange w:id="613" w:author="Ye-Kui Wang (d00)" w:date="2020-09-23T16:55:00Z">
            <w:rPr>
              <w:szCs w:val="22"/>
              <w:lang w:val="en-CA"/>
            </w:rPr>
          </w:rPrChange>
        </w:rPr>
        <w:t xml:space="preserve"> – t</w:t>
      </w:r>
      <w:r w:rsidRPr="007E3C52">
        <w:rPr>
          <w:szCs w:val="22"/>
          <w:vertAlign w:val="subscript"/>
          <w:lang w:val="en-CA"/>
          <w:rPrChange w:id="614" w:author="Ye-Kui Wang (d00)" w:date="2020-09-23T16:55:00Z">
            <w:rPr>
              <w:szCs w:val="22"/>
              <w:vertAlign w:val="subscript"/>
              <w:lang w:val="en-CA"/>
            </w:rPr>
          </w:rPrChange>
        </w:rPr>
        <w:t>rm4</w:t>
      </w:r>
      <w:r w:rsidRPr="007E3C52">
        <w:rPr>
          <w:szCs w:val="22"/>
          <w:lang w:val="en-CA"/>
          <w:rPrChange w:id="615" w:author="Ye-Kui Wang (d00)" w:date="2020-09-23T16:55:00Z">
            <w:rPr>
              <w:szCs w:val="22"/>
              <w:lang w:val="en-CA"/>
            </w:rPr>
          </w:rPrChange>
        </w:rPr>
        <w:t>= Size</w:t>
      </w:r>
      <w:r w:rsidR="00132B06" w:rsidRPr="007E3C52">
        <w:rPr>
          <w:szCs w:val="22"/>
          <w:lang w:val="en-CA"/>
          <w:rPrChange w:id="616" w:author="Ye-Kui Wang (d00)" w:date="2020-09-23T16:55:00Z">
            <w:rPr>
              <w:szCs w:val="22"/>
              <w:lang w:val="en-CA"/>
            </w:rPr>
          </w:rPrChange>
        </w:rPr>
        <w:t xml:space="preserve"> </w:t>
      </w:r>
      <w:r w:rsidRPr="007E3C52">
        <w:rPr>
          <w:szCs w:val="22"/>
          <w:lang w:val="en-CA"/>
          <w:rPrChange w:id="617" w:author="Ye-Kui Wang (d00)" w:date="2020-09-23T16:55:00Z">
            <w:rPr>
              <w:szCs w:val="22"/>
              <w:lang w:val="en-CA"/>
            </w:rPr>
          </w:rPrChange>
        </w:rPr>
        <w:t>/</w:t>
      </w:r>
      <w:r w:rsidR="00132B06" w:rsidRPr="007E3C52">
        <w:rPr>
          <w:szCs w:val="22"/>
          <w:lang w:val="en-CA"/>
          <w:rPrChange w:id="618" w:author="Ye-Kui Wang (d00)" w:date="2020-09-23T16:55:00Z">
            <w:rPr>
              <w:szCs w:val="22"/>
              <w:lang w:val="en-CA"/>
            </w:rPr>
          </w:rPrChange>
        </w:rPr>
        <w:t xml:space="preserve"> </w:t>
      </w:r>
      <w:r w:rsidRPr="007E3C52">
        <w:rPr>
          <w:szCs w:val="22"/>
          <w:lang w:val="en-CA"/>
          <w:rPrChange w:id="619" w:author="Ye-Kui Wang (d00)" w:date="2020-09-23T16:55:00Z">
            <w:rPr>
              <w:szCs w:val="22"/>
              <w:lang w:val="en-CA"/>
            </w:rPr>
          </w:rPrChange>
        </w:rPr>
        <w:t xml:space="preserve">Bitrate – </w:t>
      </w:r>
      <w:proofErr w:type="gramStart"/>
      <w:r w:rsidRPr="007E3C52">
        <w:rPr>
          <w:szCs w:val="22"/>
          <w:lang w:val="en-CA"/>
          <w:rPrChange w:id="620" w:author="Ye-Kui Wang (d00)" w:date="2020-09-23T16:55:00Z">
            <w:rPr>
              <w:szCs w:val="22"/>
              <w:lang w:val="en-CA"/>
            </w:rPr>
          </w:rPrChange>
        </w:rPr>
        <w:t>(</w:t>
      </w:r>
      <w:r w:rsidR="00132B06" w:rsidRPr="007E3C52">
        <w:rPr>
          <w:szCs w:val="22"/>
          <w:lang w:val="en-CA"/>
          <w:rPrChange w:id="621" w:author="Ye-Kui Wang (d00)" w:date="2020-09-23T16:55:00Z">
            <w:rPr>
              <w:szCs w:val="22"/>
              <w:lang w:val="en-CA"/>
            </w:rPr>
          </w:rPrChange>
        </w:rPr>
        <w:t xml:space="preserve"> </w:t>
      </w:r>
      <w:r w:rsidRPr="007E3C52">
        <w:rPr>
          <w:szCs w:val="22"/>
          <w:lang w:val="en-CA"/>
          <w:rPrChange w:id="622" w:author="Ye-Kui Wang (d00)" w:date="2020-09-23T16:55:00Z">
            <w:rPr>
              <w:szCs w:val="22"/>
              <w:lang w:val="en-CA"/>
            </w:rPr>
          </w:rPrChange>
        </w:rPr>
        <w:t>t</w:t>
      </w:r>
      <w:r w:rsidRPr="007E3C52">
        <w:rPr>
          <w:szCs w:val="22"/>
          <w:vertAlign w:val="subscript"/>
          <w:lang w:val="en-CA"/>
          <w:rPrChange w:id="623" w:author="Ye-Kui Wang (d00)" w:date="2020-09-23T16:55:00Z">
            <w:rPr>
              <w:szCs w:val="22"/>
              <w:vertAlign w:val="subscript"/>
              <w:lang w:val="en-CA"/>
            </w:rPr>
          </w:rPrChange>
        </w:rPr>
        <w:t>rm</w:t>
      </w:r>
      <w:proofErr w:type="gramEnd"/>
      <w:r w:rsidRPr="007E3C52">
        <w:rPr>
          <w:szCs w:val="22"/>
          <w:vertAlign w:val="subscript"/>
          <w:lang w:val="en-CA"/>
          <w:rPrChange w:id="624" w:author="Ye-Kui Wang (d00)" w:date="2020-09-23T16:55:00Z">
            <w:rPr>
              <w:szCs w:val="22"/>
              <w:vertAlign w:val="subscript"/>
              <w:lang w:val="en-CA"/>
            </w:rPr>
          </w:rPrChange>
        </w:rPr>
        <w:t>4</w:t>
      </w:r>
      <w:r w:rsidRPr="007E3C52">
        <w:rPr>
          <w:szCs w:val="22"/>
          <w:lang w:val="en-CA"/>
          <w:rPrChange w:id="625" w:author="Ye-Kui Wang (d00)" w:date="2020-09-23T16:55:00Z">
            <w:rPr>
              <w:szCs w:val="22"/>
              <w:lang w:val="en-CA"/>
            </w:rPr>
          </w:rPrChange>
        </w:rPr>
        <w:t xml:space="preserve"> – t</w:t>
      </w:r>
      <w:r w:rsidRPr="007E3C52">
        <w:rPr>
          <w:szCs w:val="22"/>
          <w:vertAlign w:val="subscript"/>
          <w:lang w:val="en-CA"/>
          <w:rPrChange w:id="626" w:author="Ye-Kui Wang (d00)" w:date="2020-09-23T16:55:00Z">
            <w:rPr>
              <w:szCs w:val="22"/>
              <w:vertAlign w:val="subscript"/>
              <w:lang w:val="en-CA"/>
            </w:rPr>
          </w:rPrChange>
        </w:rPr>
        <w:t>af5</w:t>
      </w:r>
      <w:r w:rsidR="00132B06" w:rsidRPr="007E3C52">
        <w:rPr>
          <w:szCs w:val="22"/>
          <w:lang w:val="en-CA"/>
          <w:rPrChange w:id="627" w:author="Ye-Kui Wang (d00)" w:date="2020-09-23T16:55:00Z">
            <w:rPr>
              <w:szCs w:val="22"/>
              <w:lang w:val="en-CA"/>
            </w:rPr>
          </w:rPrChange>
        </w:rPr>
        <w:t xml:space="preserve"> )</w:t>
      </w:r>
    </w:p>
    <w:p w14:paraId="61856583" w14:textId="77CC59B4" w:rsidR="009D0637" w:rsidRPr="007E3C52" w:rsidRDefault="009D0637" w:rsidP="00132B06">
      <w:pPr>
        <w:ind w:left="720"/>
        <w:rPr>
          <w:szCs w:val="22"/>
          <w:lang w:val="en-CA"/>
          <w:rPrChange w:id="628" w:author="Ye-Kui Wang (d00)" w:date="2020-09-23T16:55:00Z">
            <w:rPr>
              <w:szCs w:val="22"/>
              <w:lang w:val="en-CA"/>
            </w:rPr>
          </w:rPrChange>
        </w:rPr>
      </w:pPr>
      <w:r w:rsidRPr="007E3C52">
        <w:rPr>
          <w:szCs w:val="22"/>
          <w:lang w:val="en-CA"/>
          <w:rPrChange w:id="629" w:author="Ye-Kui Wang (d00)" w:date="2020-09-23T16:55:00Z">
            <w:rPr>
              <w:szCs w:val="22"/>
              <w:lang w:val="en-CA"/>
            </w:rPr>
          </w:rPrChange>
        </w:rPr>
        <w:t>t</w:t>
      </w:r>
      <w:r w:rsidRPr="007E3C52">
        <w:rPr>
          <w:szCs w:val="22"/>
          <w:vertAlign w:val="subscript"/>
          <w:lang w:val="en-CA"/>
          <w:rPrChange w:id="630" w:author="Ye-Kui Wang (d00)" w:date="2020-09-23T16:55:00Z">
            <w:rPr>
              <w:szCs w:val="22"/>
              <w:vertAlign w:val="subscript"/>
              <w:lang w:val="en-CA"/>
            </w:rPr>
          </w:rPrChange>
        </w:rPr>
        <w:t>rm4</w:t>
      </w:r>
      <w:r w:rsidR="00132B06" w:rsidRPr="007E3C52">
        <w:rPr>
          <w:szCs w:val="22"/>
          <w:lang w:val="en-CA"/>
          <w:rPrChange w:id="631" w:author="Ye-Kui Wang (d00)" w:date="2020-09-23T16:55:00Z">
            <w:rPr>
              <w:szCs w:val="22"/>
              <w:lang w:val="en-CA"/>
            </w:rPr>
          </w:rPrChange>
        </w:rPr>
        <w:t xml:space="preserve"> + </w:t>
      </w:r>
      <w:r w:rsidRPr="007E3C52">
        <w:rPr>
          <w:szCs w:val="22"/>
          <w:lang w:val="en-CA"/>
          <w:rPrChange w:id="632" w:author="Ye-Kui Wang (d00)" w:date="2020-09-23T16:55:00Z">
            <w:rPr>
              <w:szCs w:val="22"/>
              <w:lang w:val="en-CA"/>
            </w:rPr>
          </w:rPrChange>
        </w:rPr>
        <w:t>Size</w:t>
      </w:r>
      <w:r w:rsidR="00132B06" w:rsidRPr="007E3C52">
        <w:rPr>
          <w:szCs w:val="22"/>
          <w:lang w:val="en-CA"/>
          <w:rPrChange w:id="633" w:author="Ye-Kui Wang (d00)" w:date="2020-09-23T16:55:00Z">
            <w:rPr>
              <w:szCs w:val="22"/>
              <w:lang w:val="en-CA"/>
            </w:rPr>
          </w:rPrChange>
        </w:rPr>
        <w:t xml:space="preserve"> </w:t>
      </w:r>
      <w:r w:rsidRPr="007E3C52">
        <w:rPr>
          <w:szCs w:val="22"/>
          <w:lang w:val="en-CA"/>
          <w:rPrChange w:id="634" w:author="Ye-Kui Wang (d00)" w:date="2020-09-23T16:55:00Z">
            <w:rPr>
              <w:szCs w:val="22"/>
              <w:lang w:val="en-CA"/>
            </w:rPr>
          </w:rPrChange>
        </w:rPr>
        <w:t>/</w:t>
      </w:r>
      <w:r w:rsidR="00132B06" w:rsidRPr="007E3C52">
        <w:rPr>
          <w:szCs w:val="22"/>
          <w:lang w:val="en-CA"/>
          <w:rPrChange w:id="635" w:author="Ye-Kui Wang (d00)" w:date="2020-09-23T16:55:00Z">
            <w:rPr>
              <w:szCs w:val="22"/>
              <w:lang w:val="en-CA"/>
            </w:rPr>
          </w:rPrChange>
        </w:rPr>
        <w:t xml:space="preserve"> </w:t>
      </w:r>
      <w:r w:rsidRPr="007E3C52">
        <w:rPr>
          <w:szCs w:val="22"/>
          <w:lang w:val="en-CA"/>
          <w:rPrChange w:id="636" w:author="Ye-Kui Wang (d00)" w:date="2020-09-23T16:55:00Z">
            <w:rPr>
              <w:szCs w:val="22"/>
              <w:lang w:val="en-CA"/>
            </w:rPr>
          </w:rPrChange>
        </w:rPr>
        <w:t xml:space="preserve">Bitrate – </w:t>
      </w:r>
      <w:proofErr w:type="gramStart"/>
      <w:r w:rsidRPr="007E3C52">
        <w:rPr>
          <w:szCs w:val="22"/>
          <w:lang w:val="en-CA"/>
          <w:rPrChange w:id="637" w:author="Ye-Kui Wang (d00)" w:date="2020-09-23T16:55:00Z">
            <w:rPr>
              <w:szCs w:val="22"/>
              <w:lang w:val="en-CA"/>
            </w:rPr>
          </w:rPrChange>
        </w:rPr>
        <w:t>(</w:t>
      </w:r>
      <w:r w:rsidR="00132B06" w:rsidRPr="007E3C52">
        <w:rPr>
          <w:szCs w:val="22"/>
          <w:lang w:val="en-CA"/>
          <w:rPrChange w:id="638" w:author="Ye-Kui Wang (d00)" w:date="2020-09-23T16:55:00Z">
            <w:rPr>
              <w:szCs w:val="22"/>
              <w:lang w:val="en-CA"/>
            </w:rPr>
          </w:rPrChange>
        </w:rPr>
        <w:t xml:space="preserve"> </w:t>
      </w:r>
      <w:r w:rsidRPr="007E3C52">
        <w:rPr>
          <w:szCs w:val="22"/>
          <w:lang w:val="en-CA"/>
          <w:rPrChange w:id="639" w:author="Ye-Kui Wang (d00)" w:date="2020-09-23T16:55:00Z">
            <w:rPr>
              <w:szCs w:val="22"/>
              <w:lang w:val="en-CA"/>
            </w:rPr>
          </w:rPrChange>
        </w:rPr>
        <w:t>t</w:t>
      </w:r>
      <w:r w:rsidRPr="007E3C52">
        <w:rPr>
          <w:szCs w:val="22"/>
          <w:vertAlign w:val="subscript"/>
          <w:lang w:val="en-CA"/>
          <w:rPrChange w:id="640" w:author="Ye-Kui Wang (d00)" w:date="2020-09-23T16:55:00Z">
            <w:rPr>
              <w:szCs w:val="22"/>
              <w:vertAlign w:val="subscript"/>
              <w:lang w:val="en-CA"/>
            </w:rPr>
          </w:rPrChange>
        </w:rPr>
        <w:t>rm</w:t>
      </w:r>
      <w:proofErr w:type="gramEnd"/>
      <w:r w:rsidRPr="007E3C52">
        <w:rPr>
          <w:szCs w:val="22"/>
          <w:vertAlign w:val="subscript"/>
          <w:lang w:val="en-CA"/>
          <w:rPrChange w:id="641" w:author="Ye-Kui Wang (d00)" w:date="2020-09-23T16:55:00Z">
            <w:rPr>
              <w:szCs w:val="22"/>
              <w:vertAlign w:val="subscript"/>
              <w:lang w:val="en-CA"/>
            </w:rPr>
          </w:rPrChange>
        </w:rPr>
        <w:t>4</w:t>
      </w:r>
      <w:r w:rsidRPr="007E3C52">
        <w:rPr>
          <w:szCs w:val="22"/>
          <w:lang w:val="en-CA"/>
          <w:rPrChange w:id="642" w:author="Ye-Kui Wang (d00)" w:date="2020-09-23T16:55:00Z">
            <w:rPr>
              <w:szCs w:val="22"/>
              <w:lang w:val="en-CA"/>
            </w:rPr>
          </w:rPrChange>
        </w:rPr>
        <w:t xml:space="preserve"> – t</w:t>
      </w:r>
      <w:r w:rsidRPr="007E3C52">
        <w:rPr>
          <w:szCs w:val="22"/>
          <w:vertAlign w:val="subscript"/>
          <w:lang w:val="en-CA"/>
          <w:rPrChange w:id="643" w:author="Ye-Kui Wang (d00)" w:date="2020-09-23T16:55:00Z">
            <w:rPr>
              <w:szCs w:val="22"/>
              <w:vertAlign w:val="subscript"/>
              <w:lang w:val="en-CA"/>
            </w:rPr>
          </w:rPrChange>
        </w:rPr>
        <w:t>af5</w:t>
      </w:r>
      <w:r w:rsidR="00132B06" w:rsidRPr="007E3C52">
        <w:rPr>
          <w:szCs w:val="22"/>
          <w:lang w:val="en-CA"/>
          <w:rPrChange w:id="644" w:author="Ye-Kui Wang (d00)" w:date="2020-09-23T16:55:00Z">
            <w:rPr>
              <w:szCs w:val="22"/>
              <w:lang w:val="en-CA"/>
            </w:rPr>
          </w:rPrChange>
        </w:rPr>
        <w:t xml:space="preserve"> )  </w:t>
      </w:r>
      <w:r w:rsidRPr="007E3C52">
        <w:rPr>
          <w:szCs w:val="22"/>
          <w:lang w:val="en-CA"/>
          <w:rPrChange w:id="645" w:author="Ye-Kui Wang (d00)" w:date="2020-09-23T16:55:00Z">
            <w:rPr>
              <w:szCs w:val="22"/>
              <w:lang w:val="en-CA"/>
            </w:rPr>
          </w:rPrChange>
        </w:rPr>
        <w:t>&gt;=</w:t>
      </w:r>
      <w:r w:rsidR="00132B06" w:rsidRPr="007E3C52">
        <w:rPr>
          <w:szCs w:val="22"/>
          <w:lang w:val="en-CA"/>
          <w:rPrChange w:id="646" w:author="Ye-Kui Wang (d00)" w:date="2020-09-23T16:55:00Z">
            <w:rPr>
              <w:szCs w:val="22"/>
              <w:lang w:val="en-CA"/>
            </w:rPr>
          </w:rPrChange>
        </w:rPr>
        <w:t xml:space="preserve"> </w:t>
      </w:r>
      <w:r w:rsidRPr="007E3C52">
        <w:rPr>
          <w:szCs w:val="22"/>
          <w:lang w:val="en-CA"/>
          <w:rPrChange w:id="647" w:author="Ye-Kui Wang (d00)" w:date="2020-09-23T16:55:00Z">
            <w:rPr>
              <w:szCs w:val="22"/>
              <w:lang w:val="en-CA"/>
            </w:rPr>
          </w:rPrChange>
        </w:rPr>
        <w:t xml:space="preserve"> t</w:t>
      </w:r>
      <w:r w:rsidRPr="007E3C52">
        <w:rPr>
          <w:szCs w:val="22"/>
          <w:vertAlign w:val="subscript"/>
          <w:lang w:val="en-CA"/>
          <w:rPrChange w:id="648" w:author="Ye-Kui Wang (d00)" w:date="2020-09-23T16:55:00Z">
            <w:rPr>
              <w:szCs w:val="22"/>
              <w:vertAlign w:val="subscript"/>
              <w:lang w:val="en-CA"/>
            </w:rPr>
          </w:rPrChange>
        </w:rPr>
        <w:t>af5</w:t>
      </w:r>
      <w:r w:rsidR="00132B06" w:rsidRPr="007E3C52">
        <w:rPr>
          <w:szCs w:val="22"/>
          <w:lang w:val="en-CA"/>
          <w:rPrChange w:id="649" w:author="Ye-Kui Wang (d00)" w:date="2020-09-23T16:55:00Z">
            <w:rPr>
              <w:szCs w:val="22"/>
              <w:lang w:val="en-CA"/>
            </w:rPr>
          </w:rPrChange>
        </w:rPr>
        <w:t xml:space="preserve"> + </w:t>
      </w:r>
      <w:proofErr w:type="spellStart"/>
      <w:r w:rsidRPr="007E3C52">
        <w:rPr>
          <w:szCs w:val="22"/>
          <w:lang w:val="en-CA"/>
          <w:rPrChange w:id="650" w:author="Ye-Kui Wang (d00)" w:date="2020-09-23T16:55:00Z">
            <w:rPr>
              <w:szCs w:val="22"/>
              <w:lang w:val="en-CA"/>
            </w:rPr>
          </w:rPrChange>
        </w:rPr>
        <w:t>InitCpbRemovalDelay</w:t>
      </w:r>
      <w:proofErr w:type="spellEnd"/>
    </w:p>
    <w:p w14:paraId="55943DF6" w14:textId="1D75519B" w:rsidR="009D0637" w:rsidRPr="007E3C52" w:rsidRDefault="009D0637" w:rsidP="00132B06">
      <w:pPr>
        <w:ind w:left="720"/>
        <w:rPr>
          <w:szCs w:val="22"/>
          <w:lang w:val="en-CA"/>
          <w:rPrChange w:id="651" w:author="Ye-Kui Wang (d00)" w:date="2020-09-23T16:55:00Z">
            <w:rPr>
              <w:szCs w:val="22"/>
              <w:lang w:val="en-CA"/>
            </w:rPr>
          </w:rPrChange>
        </w:rPr>
      </w:pPr>
      <w:r w:rsidRPr="007E3C52">
        <w:rPr>
          <w:szCs w:val="22"/>
          <w:lang w:val="en-CA"/>
          <w:rPrChange w:id="652" w:author="Ye-Kui Wang (d00)" w:date="2020-09-23T16:55:00Z">
            <w:rPr>
              <w:szCs w:val="22"/>
              <w:lang w:val="en-CA"/>
            </w:rPr>
          </w:rPrChange>
        </w:rPr>
        <w:t>Size</w:t>
      </w:r>
      <w:r w:rsidR="00132B06" w:rsidRPr="007E3C52">
        <w:rPr>
          <w:szCs w:val="22"/>
          <w:lang w:val="en-CA"/>
          <w:rPrChange w:id="653" w:author="Ye-Kui Wang (d00)" w:date="2020-09-23T16:55:00Z">
            <w:rPr>
              <w:szCs w:val="22"/>
              <w:lang w:val="en-CA"/>
            </w:rPr>
          </w:rPrChange>
        </w:rPr>
        <w:t xml:space="preserve"> </w:t>
      </w:r>
      <w:r w:rsidRPr="007E3C52">
        <w:rPr>
          <w:szCs w:val="22"/>
          <w:lang w:val="en-CA"/>
          <w:rPrChange w:id="654" w:author="Ye-Kui Wang (d00)" w:date="2020-09-23T16:55:00Z">
            <w:rPr>
              <w:szCs w:val="22"/>
              <w:lang w:val="en-CA"/>
            </w:rPr>
          </w:rPrChange>
        </w:rPr>
        <w:t>/</w:t>
      </w:r>
      <w:r w:rsidR="00132B06" w:rsidRPr="007E3C52">
        <w:rPr>
          <w:szCs w:val="22"/>
          <w:lang w:val="en-CA"/>
          <w:rPrChange w:id="655" w:author="Ye-Kui Wang (d00)" w:date="2020-09-23T16:55:00Z">
            <w:rPr>
              <w:szCs w:val="22"/>
              <w:lang w:val="en-CA"/>
            </w:rPr>
          </w:rPrChange>
        </w:rPr>
        <w:t xml:space="preserve"> </w:t>
      </w:r>
      <w:r w:rsidRPr="007E3C52">
        <w:rPr>
          <w:szCs w:val="22"/>
          <w:lang w:val="en-CA"/>
          <w:rPrChange w:id="656" w:author="Ye-Kui Wang (d00)" w:date="2020-09-23T16:55:00Z">
            <w:rPr>
              <w:szCs w:val="22"/>
              <w:lang w:val="en-CA"/>
            </w:rPr>
          </w:rPrChange>
        </w:rPr>
        <w:t xml:space="preserve">Bitrate – </w:t>
      </w:r>
      <w:proofErr w:type="gramStart"/>
      <w:r w:rsidRPr="007E3C52">
        <w:rPr>
          <w:szCs w:val="22"/>
          <w:lang w:val="en-CA"/>
          <w:rPrChange w:id="657" w:author="Ye-Kui Wang (d00)" w:date="2020-09-23T16:55:00Z">
            <w:rPr>
              <w:szCs w:val="22"/>
              <w:lang w:val="en-CA"/>
            </w:rPr>
          </w:rPrChange>
        </w:rPr>
        <w:t>(</w:t>
      </w:r>
      <w:r w:rsidR="00132B06" w:rsidRPr="007E3C52">
        <w:rPr>
          <w:szCs w:val="22"/>
          <w:lang w:val="en-CA"/>
          <w:rPrChange w:id="658" w:author="Ye-Kui Wang (d00)" w:date="2020-09-23T16:55:00Z">
            <w:rPr>
              <w:szCs w:val="22"/>
              <w:lang w:val="en-CA"/>
            </w:rPr>
          </w:rPrChange>
        </w:rPr>
        <w:t xml:space="preserve"> </w:t>
      </w:r>
      <w:r w:rsidRPr="007E3C52">
        <w:rPr>
          <w:szCs w:val="22"/>
          <w:lang w:val="en-CA"/>
          <w:rPrChange w:id="659" w:author="Ye-Kui Wang (d00)" w:date="2020-09-23T16:55:00Z">
            <w:rPr>
              <w:szCs w:val="22"/>
              <w:lang w:val="en-CA"/>
            </w:rPr>
          </w:rPrChange>
        </w:rPr>
        <w:t>t</w:t>
      </w:r>
      <w:r w:rsidRPr="007E3C52">
        <w:rPr>
          <w:szCs w:val="22"/>
          <w:vertAlign w:val="subscript"/>
          <w:lang w:val="en-CA"/>
          <w:rPrChange w:id="660" w:author="Ye-Kui Wang (d00)" w:date="2020-09-23T16:55:00Z">
            <w:rPr>
              <w:szCs w:val="22"/>
              <w:vertAlign w:val="subscript"/>
              <w:lang w:val="en-CA"/>
            </w:rPr>
          </w:rPrChange>
        </w:rPr>
        <w:t>rm</w:t>
      </w:r>
      <w:proofErr w:type="gramEnd"/>
      <w:r w:rsidRPr="007E3C52">
        <w:rPr>
          <w:szCs w:val="22"/>
          <w:vertAlign w:val="subscript"/>
          <w:lang w:val="en-CA"/>
          <w:rPrChange w:id="661" w:author="Ye-Kui Wang (d00)" w:date="2020-09-23T16:55:00Z">
            <w:rPr>
              <w:szCs w:val="22"/>
              <w:vertAlign w:val="subscript"/>
              <w:lang w:val="en-CA"/>
            </w:rPr>
          </w:rPrChange>
        </w:rPr>
        <w:t>4</w:t>
      </w:r>
      <w:r w:rsidRPr="007E3C52">
        <w:rPr>
          <w:szCs w:val="22"/>
          <w:lang w:val="en-CA"/>
          <w:rPrChange w:id="662" w:author="Ye-Kui Wang (d00)" w:date="2020-09-23T16:55:00Z">
            <w:rPr>
              <w:szCs w:val="22"/>
              <w:lang w:val="en-CA"/>
            </w:rPr>
          </w:rPrChange>
        </w:rPr>
        <w:t xml:space="preserve"> – t</w:t>
      </w:r>
      <w:r w:rsidRPr="007E3C52">
        <w:rPr>
          <w:szCs w:val="22"/>
          <w:vertAlign w:val="subscript"/>
          <w:lang w:val="en-CA"/>
          <w:rPrChange w:id="663" w:author="Ye-Kui Wang (d00)" w:date="2020-09-23T16:55:00Z">
            <w:rPr>
              <w:szCs w:val="22"/>
              <w:vertAlign w:val="subscript"/>
              <w:lang w:val="en-CA"/>
            </w:rPr>
          </w:rPrChange>
        </w:rPr>
        <w:t>af5</w:t>
      </w:r>
      <w:r w:rsidR="00132B06" w:rsidRPr="007E3C52">
        <w:rPr>
          <w:szCs w:val="22"/>
          <w:lang w:val="en-CA"/>
          <w:rPrChange w:id="664" w:author="Ye-Kui Wang (d00)" w:date="2020-09-23T16:55:00Z">
            <w:rPr>
              <w:szCs w:val="22"/>
              <w:lang w:val="en-CA"/>
            </w:rPr>
          </w:rPrChange>
        </w:rPr>
        <w:t xml:space="preserve"> )  </w:t>
      </w:r>
      <w:r w:rsidRPr="007E3C52">
        <w:rPr>
          <w:szCs w:val="22"/>
          <w:lang w:val="en-CA"/>
          <w:rPrChange w:id="665" w:author="Ye-Kui Wang (d00)" w:date="2020-09-23T16:55:00Z">
            <w:rPr>
              <w:szCs w:val="22"/>
              <w:lang w:val="en-CA"/>
            </w:rPr>
          </w:rPrChange>
        </w:rPr>
        <w:t>&gt;=</w:t>
      </w:r>
      <w:r w:rsidR="00132B06" w:rsidRPr="007E3C52">
        <w:rPr>
          <w:szCs w:val="22"/>
          <w:lang w:val="en-CA"/>
          <w:rPrChange w:id="666" w:author="Ye-Kui Wang (d00)" w:date="2020-09-23T16:55:00Z">
            <w:rPr>
              <w:szCs w:val="22"/>
              <w:lang w:val="en-CA"/>
            </w:rPr>
          </w:rPrChange>
        </w:rPr>
        <w:t xml:space="preserve"> </w:t>
      </w:r>
      <w:r w:rsidRPr="007E3C52">
        <w:rPr>
          <w:szCs w:val="22"/>
          <w:lang w:val="en-CA"/>
          <w:rPrChange w:id="667" w:author="Ye-Kui Wang (d00)" w:date="2020-09-23T16:55:00Z">
            <w:rPr>
              <w:szCs w:val="22"/>
              <w:lang w:val="en-CA"/>
            </w:rPr>
          </w:rPrChange>
        </w:rPr>
        <w:t xml:space="preserve"> (</w:t>
      </w:r>
      <w:r w:rsidR="00132B06" w:rsidRPr="007E3C52">
        <w:rPr>
          <w:szCs w:val="22"/>
          <w:lang w:val="en-CA"/>
          <w:rPrChange w:id="668" w:author="Ye-Kui Wang (d00)" w:date="2020-09-23T16:55:00Z">
            <w:rPr>
              <w:szCs w:val="22"/>
              <w:lang w:val="en-CA"/>
            </w:rPr>
          </w:rPrChange>
        </w:rPr>
        <w:t xml:space="preserve"> </w:t>
      </w:r>
      <w:r w:rsidRPr="007E3C52">
        <w:rPr>
          <w:szCs w:val="22"/>
          <w:lang w:val="en-CA"/>
          <w:rPrChange w:id="669" w:author="Ye-Kui Wang (d00)" w:date="2020-09-23T16:55:00Z">
            <w:rPr>
              <w:szCs w:val="22"/>
              <w:lang w:val="en-CA"/>
            </w:rPr>
          </w:rPrChange>
        </w:rPr>
        <w:t>t</w:t>
      </w:r>
      <w:r w:rsidRPr="007E3C52">
        <w:rPr>
          <w:szCs w:val="22"/>
          <w:vertAlign w:val="subscript"/>
          <w:lang w:val="en-CA"/>
          <w:rPrChange w:id="670" w:author="Ye-Kui Wang (d00)" w:date="2020-09-23T16:55:00Z">
            <w:rPr>
              <w:szCs w:val="22"/>
              <w:vertAlign w:val="subscript"/>
              <w:lang w:val="en-CA"/>
            </w:rPr>
          </w:rPrChange>
        </w:rPr>
        <w:t>af5</w:t>
      </w:r>
      <w:r w:rsidRPr="007E3C52">
        <w:rPr>
          <w:szCs w:val="22"/>
          <w:lang w:val="en-CA"/>
          <w:rPrChange w:id="671" w:author="Ye-Kui Wang (d00)" w:date="2020-09-23T16:55:00Z">
            <w:rPr>
              <w:szCs w:val="22"/>
              <w:lang w:val="en-CA"/>
            </w:rPr>
          </w:rPrChange>
        </w:rPr>
        <w:t xml:space="preserve"> – t</w:t>
      </w:r>
      <w:r w:rsidRPr="007E3C52">
        <w:rPr>
          <w:szCs w:val="22"/>
          <w:vertAlign w:val="subscript"/>
          <w:lang w:val="en-CA"/>
          <w:rPrChange w:id="672" w:author="Ye-Kui Wang (d00)" w:date="2020-09-23T16:55:00Z">
            <w:rPr>
              <w:szCs w:val="22"/>
              <w:vertAlign w:val="subscript"/>
              <w:lang w:val="en-CA"/>
            </w:rPr>
          </w:rPrChange>
        </w:rPr>
        <w:t>rm4</w:t>
      </w:r>
      <w:r w:rsidR="00132B06" w:rsidRPr="007E3C52">
        <w:rPr>
          <w:szCs w:val="22"/>
          <w:lang w:val="en-CA"/>
          <w:rPrChange w:id="673" w:author="Ye-Kui Wang (d00)" w:date="2020-09-23T16:55:00Z">
            <w:rPr>
              <w:szCs w:val="22"/>
              <w:lang w:val="en-CA"/>
            </w:rPr>
          </w:rPrChange>
        </w:rPr>
        <w:t xml:space="preserve"> )</w:t>
      </w:r>
      <w:r w:rsidRPr="007E3C52">
        <w:rPr>
          <w:szCs w:val="22"/>
          <w:lang w:val="en-CA"/>
          <w:rPrChange w:id="674" w:author="Ye-Kui Wang (d00)" w:date="2020-09-23T16:55:00Z">
            <w:rPr>
              <w:szCs w:val="22"/>
              <w:lang w:val="en-CA"/>
            </w:rPr>
          </w:rPrChange>
        </w:rPr>
        <w:t>+</w:t>
      </w:r>
      <w:r w:rsidR="00132B06" w:rsidRPr="007E3C52">
        <w:rPr>
          <w:szCs w:val="22"/>
          <w:lang w:val="en-CA"/>
          <w:rPrChange w:id="675" w:author="Ye-Kui Wang (d00)" w:date="2020-09-23T16:55:00Z">
            <w:rPr>
              <w:szCs w:val="22"/>
              <w:lang w:val="en-CA"/>
            </w:rPr>
          </w:rPrChange>
        </w:rPr>
        <w:t xml:space="preserve"> </w:t>
      </w:r>
      <w:proofErr w:type="spellStart"/>
      <w:r w:rsidRPr="007E3C52">
        <w:rPr>
          <w:szCs w:val="22"/>
          <w:lang w:val="en-CA"/>
          <w:rPrChange w:id="676" w:author="Ye-Kui Wang (d00)" w:date="2020-09-23T16:55:00Z">
            <w:rPr>
              <w:szCs w:val="22"/>
              <w:lang w:val="en-CA"/>
            </w:rPr>
          </w:rPrChange>
        </w:rPr>
        <w:t>InitCpbRemovalDelay</w:t>
      </w:r>
      <w:proofErr w:type="spellEnd"/>
    </w:p>
    <w:p w14:paraId="3319EB5F" w14:textId="3894A146" w:rsidR="009D0637" w:rsidRPr="007E3C52" w:rsidRDefault="009D0637" w:rsidP="00132B06">
      <w:pPr>
        <w:ind w:left="720"/>
        <w:rPr>
          <w:szCs w:val="22"/>
          <w:lang w:val="en-CA"/>
          <w:rPrChange w:id="677" w:author="Ye-Kui Wang (d00)" w:date="2020-09-23T16:55:00Z">
            <w:rPr>
              <w:szCs w:val="22"/>
              <w:lang w:val="en-CA"/>
            </w:rPr>
          </w:rPrChange>
        </w:rPr>
      </w:pPr>
      <w:r w:rsidRPr="007E3C52">
        <w:rPr>
          <w:szCs w:val="22"/>
          <w:lang w:val="en-CA"/>
          <w:rPrChange w:id="678" w:author="Ye-Kui Wang (d00)" w:date="2020-09-23T16:55:00Z">
            <w:rPr>
              <w:szCs w:val="22"/>
              <w:lang w:val="en-CA"/>
            </w:rPr>
          </w:rPrChange>
        </w:rPr>
        <w:t>t</w:t>
      </w:r>
      <w:r w:rsidRPr="007E3C52">
        <w:rPr>
          <w:szCs w:val="22"/>
          <w:vertAlign w:val="subscript"/>
          <w:lang w:val="en-CA"/>
          <w:rPrChange w:id="679" w:author="Ye-Kui Wang (d00)" w:date="2020-09-23T16:55:00Z">
            <w:rPr>
              <w:szCs w:val="22"/>
              <w:vertAlign w:val="subscript"/>
              <w:lang w:val="en-CA"/>
            </w:rPr>
          </w:rPrChange>
        </w:rPr>
        <w:t>af5</w:t>
      </w:r>
      <w:r w:rsidR="00132B06" w:rsidRPr="007E3C52">
        <w:rPr>
          <w:szCs w:val="22"/>
          <w:lang w:val="en-CA"/>
          <w:rPrChange w:id="680" w:author="Ye-Kui Wang (d00)" w:date="2020-09-23T16:55:00Z">
            <w:rPr>
              <w:szCs w:val="22"/>
              <w:lang w:val="en-CA"/>
            </w:rPr>
          </w:rPrChange>
        </w:rPr>
        <w:t xml:space="preserve"> +</w:t>
      </w:r>
      <w:r w:rsidRPr="007E3C52">
        <w:rPr>
          <w:szCs w:val="22"/>
          <w:lang w:val="en-CA"/>
          <w:rPrChange w:id="681" w:author="Ye-Kui Wang (d00)" w:date="2020-09-23T16:55:00Z">
            <w:rPr>
              <w:szCs w:val="22"/>
              <w:lang w:val="en-CA"/>
            </w:rPr>
          </w:rPrChange>
        </w:rPr>
        <w:t xml:space="preserve"> Size</w:t>
      </w:r>
      <w:r w:rsidR="00132B06" w:rsidRPr="007E3C52">
        <w:rPr>
          <w:szCs w:val="22"/>
          <w:lang w:val="en-CA"/>
          <w:rPrChange w:id="682" w:author="Ye-Kui Wang (d00)" w:date="2020-09-23T16:55:00Z">
            <w:rPr>
              <w:szCs w:val="22"/>
              <w:lang w:val="en-CA"/>
            </w:rPr>
          </w:rPrChange>
        </w:rPr>
        <w:t xml:space="preserve"> </w:t>
      </w:r>
      <w:r w:rsidRPr="007E3C52">
        <w:rPr>
          <w:szCs w:val="22"/>
          <w:lang w:val="en-CA"/>
          <w:rPrChange w:id="683" w:author="Ye-Kui Wang (d00)" w:date="2020-09-23T16:55:00Z">
            <w:rPr>
              <w:szCs w:val="22"/>
              <w:lang w:val="en-CA"/>
            </w:rPr>
          </w:rPrChange>
        </w:rPr>
        <w:t>/</w:t>
      </w:r>
      <w:r w:rsidR="00132B06" w:rsidRPr="007E3C52">
        <w:rPr>
          <w:szCs w:val="22"/>
          <w:lang w:val="en-CA"/>
          <w:rPrChange w:id="684" w:author="Ye-Kui Wang (d00)" w:date="2020-09-23T16:55:00Z">
            <w:rPr>
              <w:szCs w:val="22"/>
              <w:lang w:val="en-CA"/>
            </w:rPr>
          </w:rPrChange>
        </w:rPr>
        <w:t xml:space="preserve"> </w:t>
      </w:r>
      <w:r w:rsidRPr="007E3C52">
        <w:rPr>
          <w:szCs w:val="22"/>
          <w:lang w:val="en-CA"/>
          <w:rPrChange w:id="685" w:author="Ye-Kui Wang (d00)" w:date="2020-09-23T16:55:00Z">
            <w:rPr>
              <w:szCs w:val="22"/>
              <w:lang w:val="en-CA"/>
            </w:rPr>
          </w:rPrChange>
        </w:rPr>
        <w:t xml:space="preserve">Bitrate = </w:t>
      </w:r>
      <w:r w:rsidRPr="007E3C52">
        <w:rPr>
          <w:b/>
          <w:bCs/>
          <w:szCs w:val="22"/>
          <w:lang w:val="en-CA"/>
          <w:rPrChange w:id="686" w:author="Ye-Kui Wang (d00)" w:date="2020-09-23T16:55:00Z">
            <w:rPr>
              <w:b/>
              <w:bCs/>
              <w:szCs w:val="22"/>
              <w:lang w:val="en-CA"/>
            </w:rPr>
          </w:rPrChange>
        </w:rPr>
        <w:t>t</w:t>
      </w:r>
      <w:r w:rsidRPr="007E3C52">
        <w:rPr>
          <w:b/>
          <w:bCs/>
          <w:szCs w:val="22"/>
          <w:vertAlign w:val="subscript"/>
          <w:lang w:val="en-CA"/>
          <w:rPrChange w:id="687" w:author="Ye-Kui Wang (d00)" w:date="2020-09-23T16:55:00Z">
            <w:rPr>
              <w:b/>
              <w:bCs/>
              <w:szCs w:val="22"/>
              <w:vertAlign w:val="subscript"/>
              <w:lang w:val="en-CA"/>
            </w:rPr>
          </w:rPrChange>
        </w:rPr>
        <w:t>af</w:t>
      </w:r>
      <w:proofErr w:type="gramStart"/>
      <w:r w:rsidRPr="007E3C52">
        <w:rPr>
          <w:b/>
          <w:bCs/>
          <w:szCs w:val="22"/>
          <w:vertAlign w:val="subscript"/>
          <w:lang w:val="en-CA"/>
          <w:rPrChange w:id="688" w:author="Ye-Kui Wang (d00)" w:date="2020-09-23T16:55:00Z">
            <w:rPr>
              <w:b/>
              <w:bCs/>
              <w:szCs w:val="22"/>
              <w:vertAlign w:val="subscript"/>
              <w:lang w:val="en-CA"/>
            </w:rPr>
          </w:rPrChange>
        </w:rPr>
        <w:t>6</w:t>
      </w:r>
      <w:r w:rsidR="00132B06" w:rsidRPr="007E3C52">
        <w:rPr>
          <w:b/>
          <w:bCs/>
          <w:szCs w:val="22"/>
          <w:lang w:val="en-CA"/>
          <w:rPrChange w:id="689" w:author="Ye-Kui Wang (d00)" w:date="2020-09-23T16:55:00Z">
            <w:rPr>
              <w:b/>
              <w:bCs/>
              <w:szCs w:val="22"/>
              <w:lang w:val="en-CA"/>
            </w:rPr>
          </w:rPrChange>
        </w:rPr>
        <w:t xml:space="preserve">  &gt;</w:t>
      </w:r>
      <w:proofErr w:type="gramEnd"/>
      <w:r w:rsidRPr="007E3C52">
        <w:rPr>
          <w:b/>
          <w:bCs/>
          <w:szCs w:val="22"/>
          <w:lang w:val="en-CA"/>
          <w:rPrChange w:id="690" w:author="Ye-Kui Wang (d00)" w:date="2020-09-23T16:55:00Z">
            <w:rPr>
              <w:b/>
              <w:bCs/>
              <w:szCs w:val="22"/>
              <w:lang w:val="en-CA"/>
            </w:rPr>
          </w:rPrChange>
        </w:rPr>
        <w:t xml:space="preserve">= </w:t>
      </w:r>
      <w:r w:rsidR="00132B06" w:rsidRPr="007E3C52">
        <w:rPr>
          <w:b/>
          <w:bCs/>
          <w:szCs w:val="22"/>
          <w:lang w:val="en-CA"/>
          <w:rPrChange w:id="691" w:author="Ye-Kui Wang (d00)" w:date="2020-09-23T16:55:00Z">
            <w:rPr>
              <w:b/>
              <w:bCs/>
              <w:szCs w:val="22"/>
              <w:lang w:val="en-CA"/>
            </w:rPr>
          </w:rPrChange>
        </w:rPr>
        <w:t xml:space="preserve"> </w:t>
      </w:r>
      <w:r w:rsidRPr="007E3C52">
        <w:rPr>
          <w:b/>
          <w:bCs/>
          <w:szCs w:val="22"/>
          <w:lang w:val="en-CA"/>
          <w:rPrChange w:id="692" w:author="Ye-Kui Wang (d00)" w:date="2020-09-23T16:55:00Z">
            <w:rPr>
              <w:b/>
              <w:bCs/>
              <w:szCs w:val="22"/>
              <w:lang w:val="en-CA"/>
            </w:rPr>
          </w:rPrChange>
        </w:rPr>
        <w:t>t</w:t>
      </w:r>
      <w:r w:rsidRPr="007E3C52">
        <w:rPr>
          <w:b/>
          <w:bCs/>
          <w:szCs w:val="22"/>
          <w:vertAlign w:val="subscript"/>
          <w:lang w:val="en-CA"/>
          <w:rPrChange w:id="693" w:author="Ye-Kui Wang (d00)" w:date="2020-09-23T16:55:00Z">
            <w:rPr>
              <w:b/>
              <w:bCs/>
              <w:szCs w:val="22"/>
              <w:vertAlign w:val="subscript"/>
              <w:lang w:val="en-CA"/>
            </w:rPr>
          </w:rPrChange>
        </w:rPr>
        <w:t>rm4</w:t>
      </w:r>
      <w:r w:rsidR="00132B06" w:rsidRPr="007E3C52">
        <w:rPr>
          <w:b/>
          <w:bCs/>
          <w:szCs w:val="22"/>
          <w:lang w:val="en-CA"/>
          <w:rPrChange w:id="694" w:author="Ye-Kui Wang (d00)" w:date="2020-09-23T16:55:00Z">
            <w:rPr>
              <w:b/>
              <w:bCs/>
              <w:szCs w:val="22"/>
              <w:lang w:val="en-CA"/>
            </w:rPr>
          </w:rPrChange>
        </w:rPr>
        <w:t xml:space="preserve"> +</w:t>
      </w:r>
      <w:r w:rsidRPr="007E3C52">
        <w:rPr>
          <w:b/>
          <w:bCs/>
          <w:szCs w:val="22"/>
          <w:lang w:val="en-CA"/>
          <w:rPrChange w:id="695" w:author="Ye-Kui Wang (d00)" w:date="2020-09-23T16:55:00Z">
            <w:rPr>
              <w:b/>
              <w:bCs/>
              <w:szCs w:val="22"/>
              <w:lang w:val="en-CA"/>
            </w:rPr>
          </w:rPrChange>
        </w:rPr>
        <w:t xml:space="preserve"> (</w:t>
      </w:r>
      <w:r w:rsidR="00132B06" w:rsidRPr="007E3C52">
        <w:rPr>
          <w:b/>
          <w:bCs/>
          <w:szCs w:val="22"/>
          <w:lang w:val="en-CA"/>
          <w:rPrChange w:id="696" w:author="Ye-Kui Wang (d00)" w:date="2020-09-23T16:55:00Z">
            <w:rPr>
              <w:b/>
              <w:bCs/>
              <w:szCs w:val="22"/>
              <w:lang w:val="en-CA"/>
            </w:rPr>
          </w:rPrChange>
        </w:rPr>
        <w:t xml:space="preserve"> </w:t>
      </w:r>
      <w:r w:rsidRPr="007E3C52">
        <w:rPr>
          <w:b/>
          <w:bCs/>
          <w:szCs w:val="22"/>
          <w:lang w:val="en-CA"/>
          <w:rPrChange w:id="697" w:author="Ye-Kui Wang (d00)" w:date="2020-09-23T16:55:00Z">
            <w:rPr>
              <w:b/>
              <w:bCs/>
              <w:szCs w:val="22"/>
              <w:lang w:val="en-CA"/>
            </w:rPr>
          </w:rPrChange>
        </w:rPr>
        <w:t>t</w:t>
      </w:r>
      <w:r w:rsidRPr="007E3C52">
        <w:rPr>
          <w:b/>
          <w:bCs/>
          <w:szCs w:val="22"/>
          <w:vertAlign w:val="subscript"/>
          <w:lang w:val="en-CA"/>
          <w:rPrChange w:id="698" w:author="Ye-Kui Wang (d00)" w:date="2020-09-23T16:55:00Z">
            <w:rPr>
              <w:b/>
              <w:bCs/>
              <w:szCs w:val="22"/>
              <w:vertAlign w:val="subscript"/>
              <w:lang w:val="en-CA"/>
            </w:rPr>
          </w:rPrChange>
        </w:rPr>
        <w:t>af5</w:t>
      </w:r>
      <w:r w:rsidRPr="007E3C52">
        <w:rPr>
          <w:b/>
          <w:bCs/>
          <w:szCs w:val="22"/>
          <w:lang w:val="en-CA"/>
          <w:rPrChange w:id="699" w:author="Ye-Kui Wang (d00)" w:date="2020-09-23T16:55:00Z">
            <w:rPr>
              <w:b/>
              <w:bCs/>
              <w:szCs w:val="22"/>
              <w:lang w:val="en-CA"/>
            </w:rPr>
          </w:rPrChange>
        </w:rPr>
        <w:t xml:space="preserve"> – t</w:t>
      </w:r>
      <w:r w:rsidRPr="007E3C52">
        <w:rPr>
          <w:b/>
          <w:bCs/>
          <w:szCs w:val="22"/>
          <w:vertAlign w:val="subscript"/>
          <w:lang w:val="en-CA"/>
          <w:rPrChange w:id="700" w:author="Ye-Kui Wang (d00)" w:date="2020-09-23T16:55:00Z">
            <w:rPr>
              <w:b/>
              <w:bCs/>
              <w:szCs w:val="22"/>
              <w:vertAlign w:val="subscript"/>
              <w:lang w:val="en-CA"/>
            </w:rPr>
          </w:rPrChange>
        </w:rPr>
        <w:t>rm4</w:t>
      </w:r>
      <w:r w:rsidR="00132B06" w:rsidRPr="007E3C52">
        <w:rPr>
          <w:b/>
          <w:bCs/>
          <w:szCs w:val="22"/>
          <w:lang w:val="en-CA"/>
          <w:rPrChange w:id="701" w:author="Ye-Kui Wang (d00)" w:date="2020-09-23T16:55:00Z">
            <w:rPr>
              <w:b/>
              <w:bCs/>
              <w:szCs w:val="22"/>
              <w:lang w:val="en-CA"/>
            </w:rPr>
          </w:rPrChange>
        </w:rPr>
        <w:t xml:space="preserve"> ) </w:t>
      </w:r>
      <w:r w:rsidRPr="007E3C52">
        <w:rPr>
          <w:b/>
          <w:bCs/>
          <w:szCs w:val="22"/>
          <w:lang w:val="en-CA"/>
          <w:rPrChange w:id="702" w:author="Ye-Kui Wang (d00)" w:date="2020-09-23T16:55:00Z">
            <w:rPr>
              <w:b/>
              <w:bCs/>
              <w:szCs w:val="22"/>
              <w:lang w:val="en-CA"/>
            </w:rPr>
          </w:rPrChange>
        </w:rPr>
        <w:t>+</w:t>
      </w:r>
      <w:r w:rsidR="00132B06" w:rsidRPr="007E3C52">
        <w:rPr>
          <w:b/>
          <w:bCs/>
          <w:szCs w:val="22"/>
          <w:lang w:val="en-CA"/>
          <w:rPrChange w:id="703" w:author="Ye-Kui Wang (d00)" w:date="2020-09-23T16:55:00Z">
            <w:rPr>
              <w:b/>
              <w:bCs/>
              <w:szCs w:val="22"/>
              <w:lang w:val="en-CA"/>
            </w:rPr>
          </w:rPrChange>
        </w:rPr>
        <w:t xml:space="preserve"> </w:t>
      </w:r>
      <w:proofErr w:type="spellStart"/>
      <w:r w:rsidRPr="007E3C52">
        <w:rPr>
          <w:b/>
          <w:bCs/>
          <w:szCs w:val="22"/>
          <w:lang w:val="en-CA"/>
          <w:rPrChange w:id="704" w:author="Ye-Kui Wang (d00)" w:date="2020-09-23T16:55:00Z">
            <w:rPr>
              <w:b/>
              <w:bCs/>
              <w:szCs w:val="22"/>
              <w:lang w:val="en-CA"/>
            </w:rPr>
          </w:rPrChange>
        </w:rPr>
        <w:t>InitCpbRemovalDelay</w:t>
      </w:r>
      <w:proofErr w:type="spellEnd"/>
    </w:p>
    <w:p w14:paraId="0F335933" w14:textId="4D3B8EC7" w:rsidR="009D0637" w:rsidRPr="007E3C52" w:rsidRDefault="0031073E" w:rsidP="009D0637">
      <w:pPr>
        <w:rPr>
          <w:szCs w:val="22"/>
          <w:lang w:val="en-CA"/>
          <w:rPrChange w:id="705" w:author="Ye-Kui Wang (d00)" w:date="2020-09-23T16:55:00Z">
            <w:rPr>
              <w:szCs w:val="22"/>
              <w:lang w:val="en-CA"/>
            </w:rPr>
          </w:rPrChange>
        </w:rPr>
      </w:pPr>
      <w:r w:rsidRPr="007E3C52">
        <w:rPr>
          <w:szCs w:val="22"/>
          <w:lang w:val="en-CA"/>
          <w:rPrChange w:id="706" w:author="Ye-Kui Wang (d00)" w:date="2020-09-23T16:55:00Z">
            <w:rPr>
              <w:szCs w:val="22"/>
              <w:lang w:val="en-CA"/>
            </w:rPr>
          </w:rPrChange>
        </w:rPr>
        <w:t>In</w:t>
      </w:r>
      <w:r w:rsidR="009D0637" w:rsidRPr="007E3C52">
        <w:rPr>
          <w:szCs w:val="22"/>
          <w:lang w:val="en-CA"/>
          <w:rPrChange w:id="707" w:author="Ye-Kui Wang (d00)" w:date="2020-09-23T16:55:00Z">
            <w:rPr>
              <w:szCs w:val="22"/>
              <w:lang w:val="en-CA"/>
            </w:rPr>
          </w:rPrChange>
        </w:rPr>
        <w:t xml:space="preserve"> the derived formula, the part marked in yellow </w:t>
      </w:r>
      <w:r w:rsidRPr="007E3C52">
        <w:rPr>
          <w:szCs w:val="22"/>
          <w:lang w:val="en-CA"/>
          <w:rPrChange w:id="708" w:author="Ye-Kui Wang (d00)" w:date="2020-09-23T16:55:00Z">
            <w:rPr>
              <w:szCs w:val="22"/>
              <w:lang w:val="en-CA"/>
            </w:rPr>
          </w:rPrChange>
        </w:rPr>
        <w:t xml:space="preserve">highlight and boldface </w:t>
      </w:r>
      <w:r w:rsidR="009D0637" w:rsidRPr="007E3C52">
        <w:rPr>
          <w:szCs w:val="22"/>
          <w:lang w:val="en-CA"/>
          <w:rPrChange w:id="709" w:author="Ye-Kui Wang (d00)" w:date="2020-09-23T16:55:00Z">
            <w:rPr>
              <w:szCs w:val="22"/>
              <w:lang w:val="en-CA"/>
            </w:rPr>
          </w:rPrChange>
        </w:rPr>
        <w:t xml:space="preserve">in </w:t>
      </w:r>
      <w:r w:rsidRPr="007E3C52">
        <w:rPr>
          <w:szCs w:val="22"/>
          <w:lang w:val="en-CA"/>
          <w:rPrChange w:id="710" w:author="Ye-Kui Wang (d00)" w:date="2020-09-23T16:55:00Z">
            <w:rPr>
              <w:szCs w:val="22"/>
              <w:lang w:val="en-CA"/>
            </w:rPr>
          </w:rPrChange>
        </w:rPr>
        <w:t xml:space="preserve">Equation </w:t>
      </w:r>
      <w:r w:rsidR="009D0637" w:rsidRPr="007E3C52">
        <w:rPr>
          <w:szCs w:val="22"/>
          <w:lang w:val="en-CA"/>
          <w:rPrChange w:id="711" w:author="Ye-Kui Wang (d00)" w:date="2020-09-23T16:55:00Z">
            <w:rPr>
              <w:szCs w:val="22"/>
              <w:lang w:val="en-CA"/>
            </w:rPr>
          </w:rPrChange>
        </w:rPr>
        <w:t xml:space="preserve">C-10 above is </w:t>
      </w:r>
      <w:r w:rsidRPr="007E3C52">
        <w:rPr>
          <w:szCs w:val="22"/>
          <w:lang w:val="en-CA"/>
          <w:rPrChange w:id="712" w:author="Ye-Kui Wang (d00)" w:date="2020-09-23T16:55:00Z">
            <w:rPr>
              <w:szCs w:val="22"/>
              <w:lang w:val="en-CA"/>
            </w:rPr>
          </w:rPrChange>
        </w:rPr>
        <w:t xml:space="preserve">reportedly </w:t>
      </w:r>
      <w:r w:rsidR="009D0637" w:rsidRPr="007E3C52">
        <w:rPr>
          <w:szCs w:val="22"/>
          <w:lang w:val="en-CA"/>
          <w:rPrChange w:id="713" w:author="Ye-Kui Wang (d00)" w:date="2020-09-23T16:55:00Z">
            <w:rPr>
              <w:szCs w:val="22"/>
              <w:lang w:val="en-CA"/>
            </w:rPr>
          </w:rPrChange>
        </w:rPr>
        <w:t>not correct.</w:t>
      </w:r>
    </w:p>
    <w:p w14:paraId="3BCAF1C6" w14:textId="77777777" w:rsidR="009D0637" w:rsidRPr="007E3C52" w:rsidRDefault="009D0637" w:rsidP="009D0637">
      <w:pPr>
        <w:pStyle w:val="Heading3"/>
        <w:rPr>
          <w:lang w:val="en-CA"/>
          <w:rPrChange w:id="714" w:author="Ye-Kui Wang (d00)" w:date="2020-09-23T16:55:00Z">
            <w:rPr>
              <w:lang w:val="en-CA"/>
            </w:rPr>
          </w:rPrChange>
        </w:rPr>
      </w:pPr>
      <w:r w:rsidRPr="007E3C52">
        <w:rPr>
          <w:lang w:val="en-CA"/>
          <w:rPrChange w:id="715" w:author="Ye-Kui Wang (d00)" w:date="2020-09-23T16:55:00Z">
            <w:rPr>
              <w:lang w:val="en-CA"/>
            </w:rPr>
          </w:rPrChange>
        </w:rPr>
        <w:lastRenderedPageBreak/>
        <w:t>Description of the proposed fix</w:t>
      </w:r>
    </w:p>
    <w:p w14:paraId="38678771" w14:textId="5B5356B0" w:rsidR="00E83EB7" w:rsidRPr="007E3C52" w:rsidRDefault="00E83EB7" w:rsidP="00E11D3D">
      <w:pPr>
        <w:keepNext/>
        <w:keepLines/>
        <w:rPr>
          <w:szCs w:val="22"/>
          <w:lang w:val="en-CA"/>
          <w:rPrChange w:id="716" w:author="Ye-Kui Wang (d00)" w:date="2020-09-23T16:55:00Z">
            <w:rPr>
              <w:szCs w:val="22"/>
              <w:lang w:val="en-CA"/>
            </w:rPr>
          </w:rPrChange>
        </w:rPr>
      </w:pPr>
      <w:r w:rsidRPr="007E3C52">
        <w:rPr>
          <w:lang w:val="en-CA"/>
          <w:rPrChange w:id="717" w:author="Ye-Kui Wang (d00)" w:date="2020-09-23T16:55:00Z">
            <w:rPr>
              <w:lang w:val="en-CA"/>
            </w:rPr>
          </w:rPrChange>
        </w:rPr>
        <w:t>The proposed f</w:t>
      </w:r>
      <w:r w:rsidRPr="007E3C52">
        <w:rPr>
          <w:szCs w:val="22"/>
          <w:lang w:val="en-CA"/>
          <w:rPrChange w:id="718" w:author="Ye-Kui Wang (d00)" w:date="2020-09-23T16:55:00Z">
            <w:rPr>
              <w:szCs w:val="22"/>
              <w:lang w:val="en-CA"/>
            </w:rPr>
          </w:rPrChange>
        </w:rPr>
        <w:t xml:space="preserve">ix is </w:t>
      </w:r>
      <w:r w:rsidR="000C76C3" w:rsidRPr="007E3C52">
        <w:rPr>
          <w:szCs w:val="22"/>
          <w:lang w:val="en-CA"/>
          <w:rPrChange w:id="719" w:author="Ye-Kui Wang (d00)" w:date="2020-09-23T16:55:00Z">
            <w:rPr>
              <w:szCs w:val="22"/>
              <w:lang w:val="en-CA"/>
            </w:rPr>
          </w:rPrChange>
        </w:rPr>
        <w:t>to change Equation C-10 to the following</w:t>
      </w:r>
      <w:r w:rsidRPr="007E3C52">
        <w:rPr>
          <w:szCs w:val="22"/>
          <w:lang w:val="en-CA"/>
          <w:rPrChange w:id="720" w:author="Ye-Kui Wang (d00)" w:date="2020-09-23T16:55:00Z">
            <w:rPr>
              <w:szCs w:val="22"/>
              <w:lang w:val="en-CA"/>
            </w:rPr>
          </w:rPrChange>
        </w:rPr>
        <w:t>:</w:t>
      </w:r>
    </w:p>
    <w:p w14:paraId="4DB690C3" w14:textId="4251A6E3" w:rsidR="00E83EB7" w:rsidRPr="007E3C52" w:rsidRDefault="00E83EB7" w:rsidP="00E11D3D">
      <w:pPr>
        <w:pStyle w:val="Equation"/>
        <w:keepLines/>
        <w:tabs>
          <w:tab w:val="clear" w:pos="794"/>
          <w:tab w:val="clear" w:pos="1588"/>
          <w:tab w:val="left" w:pos="1080"/>
          <w:tab w:val="left" w:pos="1440"/>
          <w:tab w:val="left" w:pos="1800"/>
          <w:tab w:val="left" w:pos="2160"/>
          <w:tab w:val="left" w:pos="2520"/>
          <w:tab w:val="left" w:pos="2880"/>
          <w:tab w:val="left" w:pos="3240"/>
          <w:tab w:val="left" w:pos="3600"/>
        </w:tabs>
        <w:ind w:left="720"/>
        <w:rPr>
          <w:noProof/>
          <w:lang w:val="en-CA"/>
          <w:rPrChange w:id="721" w:author="Ye-Kui Wang (d00)" w:date="2020-09-23T16:55:00Z">
            <w:rPr>
              <w:noProof/>
              <w:lang w:val="en-CA"/>
            </w:rPr>
          </w:rPrChange>
        </w:rPr>
      </w:pPr>
      <w:r w:rsidRPr="007E3C52">
        <w:rPr>
          <w:noProof/>
          <w:lang w:val="en-CA"/>
          <w:rPrChange w:id="722" w:author="Ye-Kui Wang (d00)" w:date="2020-09-23T16:55:00Z">
            <w:rPr>
              <w:noProof/>
              <w:lang w:val="en-CA"/>
            </w:rPr>
          </w:rPrChange>
        </w:rPr>
        <w:t>if( !</w:t>
      </w:r>
      <w:proofErr w:type="spellStart"/>
      <w:r w:rsidRPr="007E3C52">
        <w:rPr>
          <w:lang w:val="en-CA"/>
          <w:rPrChange w:id="723" w:author="Ye-Kui Wang (d00)" w:date="2020-09-23T16:55:00Z">
            <w:rPr>
              <w:lang w:val="en-CA"/>
            </w:rPr>
          </w:rPrChange>
        </w:rPr>
        <w:t>concatenationFlag</w:t>
      </w:r>
      <w:proofErr w:type="spellEnd"/>
      <w:r w:rsidRPr="007E3C52">
        <w:rPr>
          <w:lang w:val="en-CA"/>
          <w:rPrChange w:id="724" w:author="Ye-Kui Wang (d00)" w:date="2020-09-23T16:55:00Z">
            <w:rPr>
              <w:lang w:val="en-CA"/>
            </w:rPr>
          </w:rPrChange>
        </w:rPr>
        <w:t xml:space="preserve"> </w:t>
      </w:r>
      <w:r w:rsidRPr="007E3C52">
        <w:rPr>
          <w:noProof/>
          <w:lang w:val="en-CA"/>
          <w:rPrChange w:id="725" w:author="Ye-Kui Wang (d00)" w:date="2020-09-23T16:55:00Z">
            <w:rPr>
              <w:noProof/>
              <w:lang w:val="en-CA"/>
            </w:rPr>
          </w:rPrChange>
        </w:rPr>
        <w:t>) {</w:t>
      </w:r>
      <w:r w:rsidRPr="007E3C52">
        <w:rPr>
          <w:noProof/>
          <w:lang w:val="en-CA"/>
          <w:rPrChange w:id="726" w:author="Ye-Kui Wang (d00)" w:date="2020-09-23T16:55:00Z">
            <w:rPr>
              <w:noProof/>
              <w:lang w:val="en-CA"/>
            </w:rPr>
          </w:rPrChange>
        </w:rPr>
        <w:br/>
      </w:r>
      <w:r w:rsidRPr="007E3C52">
        <w:rPr>
          <w:noProof/>
          <w:lang w:val="en-CA"/>
          <w:rPrChange w:id="727" w:author="Ye-Kui Wang (d00)" w:date="2020-09-23T16:55:00Z">
            <w:rPr>
              <w:noProof/>
              <w:lang w:val="en-CA"/>
            </w:rPr>
          </w:rPrChange>
        </w:rPr>
        <w:tab/>
        <w:t>baseTime = AuNominalRemovalTime[ firstPicInPrevBuffPeriod ]</w:t>
      </w:r>
      <w:r w:rsidRPr="007E3C52">
        <w:rPr>
          <w:noProof/>
          <w:lang w:val="en-CA"/>
          <w:rPrChange w:id="728" w:author="Ye-Kui Wang (d00)" w:date="2020-09-23T16:55:00Z">
            <w:rPr>
              <w:noProof/>
              <w:lang w:val="en-CA"/>
            </w:rPr>
          </w:rPrChange>
        </w:rPr>
        <w:br/>
      </w:r>
      <w:r w:rsidRPr="007E3C52">
        <w:rPr>
          <w:noProof/>
          <w:lang w:val="en-CA"/>
          <w:rPrChange w:id="729" w:author="Ye-Kui Wang (d00)" w:date="2020-09-23T16:55:00Z">
            <w:rPr>
              <w:noProof/>
              <w:lang w:val="en-CA"/>
            </w:rPr>
          </w:rPrChange>
        </w:rPr>
        <w:tab/>
        <w:t>tmpCpbRemovalDelay = AuCpbRemovalDelayVal</w:t>
      </w:r>
      <w:r w:rsidRPr="007E3C52">
        <w:rPr>
          <w:noProof/>
          <w:lang w:val="en-CA"/>
          <w:rPrChange w:id="730" w:author="Ye-Kui Wang (d00)" w:date="2020-09-23T16:55:00Z">
            <w:rPr>
              <w:noProof/>
              <w:lang w:val="en-CA"/>
            </w:rPr>
          </w:rPrChange>
        </w:rPr>
        <w:br/>
        <w:t>} else {</w:t>
      </w:r>
      <w:r w:rsidRPr="007E3C52">
        <w:rPr>
          <w:noProof/>
          <w:lang w:val="en-CA"/>
          <w:rPrChange w:id="731" w:author="Ye-Kui Wang (d00)" w:date="2020-09-23T16:55:00Z">
            <w:rPr>
              <w:noProof/>
              <w:lang w:val="en-CA"/>
            </w:rPr>
          </w:rPrChange>
        </w:rPr>
        <w:br/>
      </w:r>
      <w:r w:rsidRPr="007E3C52">
        <w:rPr>
          <w:noProof/>
          <w:lang w:val="en-CA"/>
          <w:rPrChange w:id="732" w:author="Ye-Kui Wang (d00)" w:date="2020-09-23T16:55:00Z">
            <w:rPr>
              <w:noProof/>
              <w:lang w:val="en-CA"/>
            </w:rPr>
          </w:rPrChange>
        </w:rPr>
        <w:tab/>
        <w:t>baseTime</w:t>
      </w:r>
      <w:r w:rsidRPr="007E3C52">
        <w:rPr>
          <w:noProof/>
          <w:color w:val="FF0000"/>
          <w:lang w:val="en-CA"/>
          <w:rPrChange w:id="733" w:author="Ye-Kui Wang (d00)" w:date="2020-09-23T16:55:00Z">
            <w:rPr>
              <w:noProof/>
              <w:color w:val="FF0000"/>
              <w:lang w:val="en-CA"/>
            </w:rPr>
          </w:rPrChange>
        </w:rPr>
        <w:t>1</w:t>
      </w:r>
      <w:r w:rsidRPr="007E3C52">
        <w:rPr>
          <w:noProof/>
          <w:lang w:val="en-CA"/>
          <w:rPrChange w:id="734" w:author="Ye-Kui Wang (d00)" w:date="2020-09-23T16:55:00Z">
            <w:rPr>
              <w:noProof/>
              <w:lang w:val="en-CA"/>
            </w:rPr>
          </w:rPrChange>
        </w:rPr>
        <w:t xml:space="preserve"> = AuNominalRemovalTime[ prevNonDiscardablePic ]</w:t>
      </w:r>
      <w:r w:rsidRPr="007E3C52">
        <w:rPr>
          <w:noProof/>
          <w:lang w:val="en-CA"/>
          <w:rPrChange w:id="735" w:author="Ye-Kui Wang (d00)" w:date="2020-09-23T16:55:00Z">
            <w:rPr>
              <w:noProof/>
              <w:lang w:val="en-CA"/>
            </w:rPr>
          </w:rPrChange>
        </w:rPr>
        <w:br/>
      </w:r>
      <w:r w:rsidRPr="007E3C52">
        <w:rPr>
          <w:noProof/>
          <w:lang w:val="en-CA"/>
          <w:rPrChange w:id="736" w:author="Ye-Kui Wang (d00)" w:date="2020-09-23T16:55:00Z">
            <w:rPr>
              <w:noProof/>
              <w:lang w:val="en-CA"/>
            </w:rPr>
          </w:rPrChange>
        </w:rPr>
        <w:tab/>
        <w:t>tmpCpbRemovalDelay</w:t>
      </w:r>
      <w:r w:rsidRPr="007E3C52">
        <w:rPr>
          <w:noProof/>
          <w:color w:val="FF0000"/>
          <w:lang w:val="en-CA"/>
          <w:rPrChange w:id="737" w:author="Ye-Kui Wang (d00)" w:date="2020-09-23T16:55:00Z">
            <w:rPr>
              <w:noProof/>
              <w:color w:val="FF0000"/>
              <w:lang w:val="en-CA"/>
            </w:rPr>
          </w:rPrChange>
        </w:rPr>
        <w:t>1 = ( </w:t>
      </w:r>
      <w:r w:rsidRPr="007E3C52">
        <w:rPr>
          <w:color w:val="FF0000"/>
          <w:lang w:val="en-CA"/>
          <w:rPrChange w:id="738" w:author="Ye-Kui Wang (d00)" w:date="2020-09-23T16:55:00Z">
            <w:rPr>
              <w:color w:val="FF0000"/>
              <w:lang w:val="en-CA"/>
            </w:rPr>
          </w:rPrChange>
        </w:rPr>
        <w:t>auCpbRemovalDelayDeltaMinus1 + 1 )</w:t>
      </w:r>
      <w:r w:rsidRPr="007E3C52">
        <w:rPr>
          <w:lang w:val="en-CA"/>
          <w:rPrChange w:id="739" w:author="Ye-Kui Wang (d00)" w:date="2020-09-23T16:55:00Z">
            <w:rPr>
              <w:lang w:val="en-CA"/>
            </w:rPr>
          </w:rPrChange>
        </w:rPr>
        <w:br/>
      </w:r>
      <w:r w:rsidRPr="007E3C52">
        <w:rPr>
          <w:noProof/>
          <w:color w:val="FF0000"/>
          <w:lang w:val="en-CA"/>
          <w:rPrChange w:id="740" w:author="Ye-Kui Wang (d00)" w:date="2020-09-23T16:55:00Z">
            <w:rPr>
              <w:noProof/>
              <w:color w:val="FF0000"/>
              <w:lang w:val="en-CA"/>
            </w:rPr>
          </w:rPrChange>
        </w:rPr>
        <w:tab/>
        <w:t>baseTime2 = AuNominalRemovalTime[ n </w:t>
      </w:r>
      <w:r w:rsidRPr="007E3C52">
        <w:rPr>
          <w:color w:val="FF0000"/>
          <w:lang w:val="en-CA"/>
          <w:rPrChange w:id="741" w:author="Ye-Kui Wang (d00)" w:date="2020-09-23T16:55:00Z">
            <w:rPr>
              <w:color w:val="FF0000"/>
              <w:lang w:val="en-CA"/>
            </w:rPr>
          </w:rPrChange>
        </w:rPr>
        <w:t>−</w:t>
      </w:r>
      <w:r w:rsidRPr="007E3C52">
        <w:rPr>
          <w:noProof/>
          <w:color w:val="FF0000"/>
          <w:lang w:val="en-CA"/>
          <w:rPrChange w:id="742" w:author="Ye-Kui Wang (d00)" w:date="2020-09-23T16:55:00Z">
            <w:rPr>
              <w:noProof/>
              <w:color w:val="FF0000"/>
              <w:lang w:val="en-CA"/>
            </w:rPr>
          </w:rPrChange>
        </w:rPr>
        <w:t> 1 ]</w:t>
      </w:r>
      <w:r w:rsidRPr="007E3C52">
        <w:rPr>
          <w:noProof/>
          <w:color w:val="FF0000"/>
          <w:lang w:val="en-CA"/>
          <w:rPrChange w:id="743" w:author="Ye-Kui Wang (d00)" w:date="2020-09-23T16:55:00Z">
            <w:rPr>
              <w:noProof/>
              <w:color w:val="FF0000"/>
              <w:lang w:val="en-CA"/>
            </w:rPr>
          </w:rPrChange>
        </w:rPr>
        <w:br/>
      </w:r>
      <w:r w:rsidRPr="007E3C52">
        <w:rPr>
          <w:noProof/>
          <w:color w:val="FF0000"/>
          <w:lang w:val="en-CA"/>
          <w:rPrChange w:id="744" w:author="Ye-Kui Wang (d00)" w:date="2020-09-23T16:55:00Z">
            <w:rPr>
              <w:noProof/>
              <w:color w:val="FF0000"/>
              <w:lang w:val="en-CA"/>
            </w:rPr>
          </w:rPrChange>
        </w:rPr>
        <w:tab/>
        <w:t xml:space="preserve">tmpCpbRemovalDelay2 = </w:t>
      </w:r>
      <w:r w:rsidRPr="007E3C52">
        <w:rPr>
          <w:noProof/>
          <w:color w:val="FF0000"/>
          <w:lang w:val="en-CA"/>
          <w:rPrChange w:id="745" w:author="Ye-Kui Wang (d00)" w:date="2020-09-23T16:55:00Z">
            <w:rPr>
              <w:noProof/>
              <w:color w:val="FF0000"/>
              <w:lang w:val="en-CA"/>
            </w:rPr>
          </w:rPrChange>
        </w:rPr>
        <w:br/>
      </w:r>
      <w:r w:rsidRPr="007E3C52">
        <w:rPr>
          <w:noProof/>
          <w:color w:val="FF0000"/>
          <w:lang w:val="en-CA"/>
          <w:rPrChange w:id="746" w:author="Ye-Kui Wang (d00)" w:date="2020-09-23T16:55:00Z">
            <w:rPr>
              <w:noProof/>
              <w:color w:val="FF0000"/>
              <w:lang w:val="en-CA"/>
            </w:rPr>
          </w:rPrChange>
        </w:rPr>
        <w:tab/>
      </w:r>
      <w:r w:rsidRPr="007E3C52">
        <w:rPr>
          <w:noProof/>
          <w:color w:val="FF0000"/>
          <w:lang w:val="en-CA"/>
          <w:rPrChange w:id="747" w:author="Ye-Kui Wang (d00)" w:date="2020-09-23T16:55:00Z">
            <w:rPr>
              <w:noProof/>
              <w:color w:val="FF0000"/>
              <w:lang w:val="en-CA"/>
            </w:rPr>
          </w:rPrChange>
        </w:rPr>
        <w:tab/>
      </w:r>
      <w:r w:rsidRPr="007E3C52">
        <w:rPr>
          <w:color w:val="FF0000"/>
          <w:lang w:val="en-CA"/>
          <w:rPrChange w:id="748" w:author="Ye-Kui Wang (d00)" w:date="2020-09-23T16:55:00Z">
            <w:rPr>
              <w:color w:val="FF0000"/>
              <w:lang w:val="en-CA"/>
            </w:rPr>
          </w:rPrChange>
        </w:rPr>
        <w:t>Ceil( ( </w:t>
      </w:r>
      <w:proofErr w:type="spellStart"/>
      <w:r w:rsidRPr="007E3C52">
        <w:rPr>
          <w:color w:val="FF0000"/>
          <w:lang w:val="en-CA"/>
          <w:rPrChange w:id="749" w:author="Ye-Kui Wang (d00)" w:date="2020-09-23T16:55:00Z">
            <w:rPr>
              <w:color w:val="FF0000"/>
              <w:lang w:val="en-CA"/>
            </w:rPr>
          </w:rPrChange>
        </w:rPr>
        <w:t>InitCpbRemovalDelay</w:t>
      </w:r>
      <w:proofErr w:type="spellEnd"/>
      <w:r w:rsidRPr="007E3C52">
        <w:rPr>
          <w:color w:val="FF0000"/>
          <w:lang w:val="en-CA"/>
          <w:rPrChange w:id="750" w:author="Ye-Kui Wang (d00)" w:date="2020-09-23T16:55:00Z">
            <w:rPr>
              <w:color w:val="FF0000"/>
              <w:lang w:val="en-CA"/>
            </w:rPr>
          </w:rPrChange>
        </w:rPr>
        <w:t>[ </w:t>
      </w:r>
      <w:proofErr w:type="spellStart"/>
      <w:r w:rsidRPr="007E3C52">
        <w:rPr>
          <w:color w:val="FF0000"/>
          <w:lang w:val="en-CA"/>
          <w:rPrChange w:id="751" w:author="Ye-Kui Wang (d00)" w:date="2020-09-23T16:55:00Z">
            <w:rPr>
              <w:color w:val="FF0000"/>
              <w:lang w:val="en-CA"/>
            </w:rPr>
          </w:rPrChange>
        </w:rPr>
        <w:t>SchedSelIdx</w:t>
      </w:r>
      <w:proofErr w:type="spellEnd"/>
      <w:r w:rsidRPr="007E3C52">
        <w:rPr>
          <w:color w:val="FF0000"/>
          <w:lang w:val="en-CA"/>
          <w:rPrChange w:id="752" w:author="Ye-Kui Wang (d00)" w:date="2020-09-23T16:55:00Z">
            <w:rPr>
              <w:color w:val="FF0000"/>
              <w:lang w:val="en-CA"/>
            </w:rPr>
          </w:rPrChange>
        </w:rPr>
        <w:t> ] ÷ 90000 +</w:t>
      </w:r>
      <w:r w:rsidRPr="007E3C52">
        <w:rPr>
          <w:color w:val="FF0000"/>
          <w:lang w:val="en-CA"/>
          <w:rPrChange w:id="753" w:author="Ye-Kui Wang (d00)" w:date="2020-09-23T16:55:00Z">
            <w:rPr>
              <w:color w:val="FF0000"/>
              <w:lang w:val="en-CA"/>
            </w:rPr>
          </w:rPrChange>
        </w:rPr>
        <w:br/>
      </w:r>
      <w:r w:rsidRPr="007E3C52">
        <w:rPr>
          <w:noProof/>
          <w:color w:val="FF0000"/>
          <w:lang w:val="en-CA"/>
          <w:rPrChange w:id="754" w:author="Ye-Kui Wang (d00)" w:date="2020-09-23T16:55:00Z">
            <w:rPr>
              <w:noProof/>
              <w:color w:val="FF0000"/>
              <w:lang w:val="en-CA"/>
            </w:rPr>
          </w:rPrChange>
        </w:rPr>
        <w:tab/>
      </w:r>
      <w:r w:rsidRPr="007E3C52">
        <w:rPr>
          <w:noProof/>
          <w:color w:val="FF0000"/>
          <w:lang w:val="en-CA"/>
          <w:rPrChange w:id="755" w:author="Ye-Kui Wang (d00)" w:date="2020-09-23T16:55:00Z">
            <w:rPr>
              <w:noProof/>
              <w:color w:val="FF0000"/>
              <w:lang w:val="en-CA"/>
            </w:rPr>
          </w:rPrChange>
        </w:rPr>
        <w:tab/>
      </w:r>
      <w:r w:rsidRPr="007E3C52">
        <w:rPr>
          <w:noProof/>
          <w:color w:val="FF0000"/>
          <w:lang w:val="en-CA"/>
          <w:rPrChange w:id="756" w:author="Ye-Kui Wang (d00)" w:date="2020-09-23T16:55:00Z">
            <w:rPr>
              <w:noProof/>
              <w:color w:val="FF0000"/>
              <w:lang w:val="en-CA"/>
            </w:rPr>
          </w:rPrChange>
        </w:rPr>
        <w:tab/>
        <w:t>AuFinalArrivalTime[ n </w:t>
      </w:r>
      <w:r w:rsidRPr="007E3C52">
        <w:rPr>
          <w:color w:val="FF0000"/>
          <w:lang w:val="en-CA"/>
          <w:rPrChange w:id="757" w:author="Ye-Kui Wang (d00)" w:date="2020-09-23T16:55:00Z">
            <w:rPr>
              <w:color w:val="FF0000"/>
              <w:lang w:val="en-CA"/>
            </w:rPr>
          </w:rPrChange>
        </w:rPr>
        <w:t>−</w:t>
      </w:r>
      <w:r w:rsidRPr="007E3C52">
        <w:rPr>
          <w:noProof/>
          <w:color w:val="FF0000"/>
          <w:lang w:val="en-CA"/>
          <w:rPrChange w:id="758" w:author="Ye-Kui Wang (d00)" w:date="2020-09-23T16:55:00Z">
            <w:rPr>
              <w:noProof/>
              <w:color w:val="FF0000"/>
              <w:lang w:val="en-CA"/>
            </w:rPr>
          </w:rPrChange>
        </w:rPr>
        <w:t> 1 ] </w:t>
      </w:r>
      <w:r w:rsidRPr="007E3C52">
        <w:rPr>
          <w:color w:val="FF0000"/>
          <w:lang w:val="en-CA"/>
          <w:rPrChange w:id="759" w:author="Ye-Kui Wang (d00)" w:date="2020-09-23T16:55:00Z">
            <w:rPr>
              <w:color w:val="FF0000"/>
              <w:lang w:val="en-CA"/>
            </w:rPr>
          </w:rPrChange>
        </w:rPr>
        <w:t>− </w:t>
      </w:r>
      <w:proofErr w:type="spellStart"/>
      <w:r w:rsidRPr="007E3C52">
        <w:rPr>
          <w:color w:val="FF0000"/>
          <w:lang w:val="en-CA"/>
          <w:rPrChange w:id="760" w:author="Ye-Kui Wang (d00)" w:date="2020-09-23T16:55:00Z">
            <w:rPr>
              <w:color w:val="FF0000"/>
              <w:lang w:val="en-CA"/>
            </w:rPr>
          </w:rPrChange>
        </w:rPr>
        <w:t>Au</w:t>
      </w:r>
      <w:r w:rsidRPr="007E3C52">
        <w:rPr>
          <w:noProof/>
          <w:color w:val="FF0000"/>
          <w:lang w:val="en-CA"/>
          <w:rPrChange w:id="761" w:author="Ye-Kui Wang (d00)" w:date="2020-09-23T16:55:00Z">
            <w:rPr>
              <w:noProof/>
              <w:color w:val="FF0000"/>
              <w:lang w:val="en-CA"/>
            </w:rPr>
          </w:rPrChange>
        </w:rPr>
        <w:t>NominalRemovalTime</w:t>
      </w:r>
      <w:proofErr w:type="spellEnd"/>
      <w:r w:rsidRPr="007E3C52">
        <w:rPr>
          <w:noProof/>
          <w:color w:val="FF0000"/>
          <w:lang w:val="en-CA"/>
          <w:rPrChange w:id="762" w:author="Ye-Kui Wang (d00)" w:date="2020-09-23T16:55:00Z">
            <w:rPr>
              <w:noProof/>
              <w:color w:val="FF0000"/>
              <w:lang w:val="en-CA"/>
            </w:rPr>
          </w:rPrChange>
        </w:rPr>
        <w:t>[ n </w:t>
      </w:r>
      <w:r w:rsidRPr="007E3C52">
        <w:rPr>
          <w:color w:val="FF0000"/>
          <w:lang w:val="en-CA"/>
          <w:rPrChange w:id="763" w:author="Ye-Kui Wang (d00)" w:date="2020-09-23T16:55:00Z">
            <w:rPr>
              <w:color w:val="FF0000"/>
              <w:lang w:val="en-CA"/>
            </w:rPr>
          </w:rPrChange>
        </w:rPr>
        <w:t>−</w:t>
      </w:r>
      <w:r w:rsidRPr="007E3C52">
        <w:rPr>
          <w:noProof/>
          <w:color w:val="FF0000"/>
          <w:lang w:val="en-CA"/>
          <w:rPrChange w:id="764" w:author="Ye-Kui Wang (d00)" w:date="2020-09-23T16:55:00Z">
            <w:rPr>
              <w:noProof/>
              <w:color w:val="FF0000"/>
              <w:lang w:val="en-CA"/>
            </w:rPr>
          </w:rPrChange>
        </w:rPr>
        <w:t> 1 ]</w:t>
      </w:r>
      <w:r w:rsidRPr="007E3C52">
        <w:rPr>
          <w:color w:val="FF0000"/>
          <w:lang w:val="en-CA"/>
          <w:rPrChange w:id="765" w:author="Ye-Kui Wang (d00)" w:date="2020-09-23T16:55:00Z">
            <w:rPr>
              <w:color w:val="FF0000"/>
              <w:lang w:val="en-CA"/>
            </w:rPr>
          </w:rPrChange>
        </w:rPr>
        <w:t> ) ÷ </w:t>
      </w:r>
      <w:proofErr w:type="spellStart"/>
      <w:r w:rsidRPr="007E3C52">
        <w:rPr>
          <w:color w:val="FF0000"/>
          <w:lang w:val="en-CA"/>
          <w:rPrChange w:id="766" w:author="Ye-Kui Wang (d00)" w:date="2020-09-23T16:55:00Z">
            <w:rPr>
              <w:color w:val="FF0000"/>
              <w:lang w:val="en-CA"/>
            </w:rPr>
          </w:rPrChange>
        </w:rPr>
        <w:t>ClockTick</w:t>
      </w:r>
      <w:proofErr w:type="spellEnd"/>
      <w:r w:rsidRPr="007E3C52">
        <w:rPr>
          <w:color w:val="FF0000"/>
          <w:lang w:val="en-CA"/>
          <w:rPrChange w:id="767" w:author="Ye-Kui Wang (d00)" w:date="2020-09-23T16:55:00Z">
            <w:rPr>
              <w:color w:val="FF0000"/>
              <w:lang w:val="en-CA"/>
            </w:rPr>
          </w:rPrChange>
        </w:rPr>
        <w:t> )</w:t>
      </w:r>
      <w:r w:rsidRPr="007E3C52">
        <w:rPr>
          <w:lang w:val="en-CA"/>
          <w:rPrChange w:id="768" w:author="Ye-Kui Wang (d00)" w:date="2020-09-23T16:55:00Z">
            <w:rPr>
              <w:lang w:val="en-CA"/>
            </w:rPr>
          </w:rPrChange>
        </w:rPr>
        <w:tab/>
      </w:r>
      <w:r w:rsidRPr="007E3C52">
        <w:rPr>
          <w:noProof/>
          <w:lang w:val="en-CA"/>
          <w:rPrChange w:id="769" w:author="Ye-Kui Wang (d00)" w:date="2020-09-23T16:55:00Z">
            <w:rPr>
              <w:noProof/>
              <w:lang w:val="en-CA"/>
            </w:rPr>
          </w:rPrChange>
        </w:rPr>
        <w:t>(C</w:t>
      </w:r>
      <w:r w:rsidRPr="007E3C52">
        <w:rPr>
          <w:noProof/>
          <w:lang w:val="en-CA"/>
          <w:rPrChange w:id="770" w:author="Ye-Kui Wang (d00)" w:date="2020-09-23T16:55:00Z">
            <w:rPr>
              <w:noProof/>
              <w:lang w:val="en-CA"/>
            </w:rPr>
          </w:rPrChange>
        </w:rPr>
        <w:noBreakHyphen/>
        <w:t>10)</w:t>
      </w:r>
      <w:r w:rsidRPr="007E3C52">
        <w:rPr>
          <w:lang w:val="en-CA"/>
          <w:rPrChange w:id="771" w:author="Ye-Kui Wang (d00)" w:date="2020-09-23T16:55:00Z">
            <w:rPr>
              <w:lang w:val="en-CA"/>
            </w:rPr>
          </w:rPrChange>
        </w:rPr>
        <w:br/>
      </w:r>
      <w:r w:rsidRPr="007E3C52">
        <w:rPr>
          <w:noProof/>
          <w:color w:val="FF0000"/>
          <w:lang w:val="en-CA"/>
          <w:rPrChange w:id="772" w:author="Ye-Kui Wang (d00)" w:date="2020-09-23T16:55:00Z">
            <w:rPr>
              <w:noProof/>
              <w:color w:val="FF0000"/>
              <w:lang w:val="en-CA"/>
            </w:rPr>
          </w:rPrChange>
        </w:rPr>
        <w:tab/>
        <w:t>if( baseTime1 + ClockTick *</w:t>
      </w:r>
      <w:r w:rsidRPr="007E3C52">
        <w:rPr>
          <w:color w:val="FF0000"/>
          <w:lang w:val="en-CA"/>
          <w:rPrChange w:id="773" w:author="Ye-Kui Wang (d00)" w:date="2020-09-23T16:55:00Z">
            <w:rPr>
              <w:color w:val="FF0000"/>
              <w:lang w:val="en-CA"/>
            </w:rPr>
          </w:rPrChange>
        </w:rPr>
        <w:t xml:space="preserve"> </w:t>
      </w:r>
      <w:r w:rsidRPr="007E3C52">
        <w:rPr>
          <w:noProof/>
          <w:color w:val="FF0000"/>
          <w:lang w:val="en-CA"/>
          <w:rPrChange w:id="774" w:author="Ye-Kui Wang (d00)" w:date="2020-09-23T16:55:00Z">
            <w:rPr>
              <w:noProof/>
              <w:color w:val="FF0000"/>
              <w:lang w:val="en-CA"/>
            </w:rPr>
          </w:rPrChange>
        </w:rPr>
        <w:t xml:space="preserve">tmpCpbRemovalDelay1 &lt; </w:t>
      </w:r>
      <w:r w:rsidRPr="007E3C52">
        <w:rPr>
          <w:noProof/>
          <w:color w:val="FF0000"/>
          <w:lang w:val="en-CA"/>
          <w:rPrChange w:id="775" w:author="Ye-Kui Wang (d00)" w:date="2020-09-23T16:55:00Z">
            <w:rPr>
              <w:noProof/>
              <w:color w:val="FF0000"/>
              <w:lang w:val="en-CA"/>
            </w:rPr>
          </w:rPrChange>
        </w:rPr>
        <w:br/>
      </w:r>
      <w:r w:rsidRPr="007E3C52">
        <w:rPr>
          <w:noProof/>
          <w:color w:val="FF0000"/>
          <w:lang w:val="en-CA"/>
          <w:rPrChange w:id="776" w:author="Ye-Kui Wang (d00)" w:date="2020-09-23T16:55:00Z">
            <w:rPr>
              <w:noProof/>
              <w:color w:val="FF0000"/>
              <w:lang w:val="en-CA"/>
            </w:rPr>
          </w:rPrChange>
        </w:rPr>
        <w:tab/>
      </w:r>
      <w:r w:rsidRPr="007E3C52">
        <w:rPr>
          <w:noProof/>
          <w:color w:val="FF0000"/>
          <w:lang w:val="en-CA"/>
          <w:rPrChange w:id="777" w:author="Ye-Kui Wang (d00)" w:date="2020-09-23T16:55:00Z">
            <w:rPr>
              <w:noProof/>
              <w:color w:val="FF0000"/>
              <w:lang w:val="en-CA"/>
            </w:rPr>
          </w:rPrChange>
        </w:rPr>
        <w:tab/>
        <w:t>baseTime2 + ClockTick *</w:t>
      </w:r>
      <w:r w:rsidRPr="007E3C52">
        <w:rPr>
          <w:color w:val="FF0000"/>
          <w:lang w:val="en-CA"/>
          <w:rPrChange w:id="778" w:author="Ye-Kui Wang (d00)" w:date="2020-09-23T16:55:00Z">
            <w:rPr>
              <w:color w:val="FF0000"/>
              <w:lang w:val="en-CA"/>
            </w:rPr>
          </w:rPrChange>
        </w:rPr>
        <w:t xml:space="preserve"> </w:t>
      </w:r>
      <w:r w:rsidRPr="007E3C52">
        <w:rPr>
          <w:noProof/>
          <w:color w:val="FF0000"/>
          <w:lang w:val="en-CA"/>
          <w:rPrChange w:id="779" w:author="Ye-Kui Wang (d00)" w:date="2020-09-23T16:55:00Z">
            <w:rPr>
              <w:noProof/>
              <w:color w:val="FF0000"/>
              <w:lang w:val="en-CA"/>
            </w:rPr>
          </w:rPrChange>
        </w:rPr>
        <w:t>tmpCpbRemovalDelay2 ) {</w:t>
      </w:r>
      <w:r w:rsidRPr="007E3C52">
        <w:rPr>
          <w:noProof/>
          <w:color w:val="FF0000"/>
          <w:lang w:val="en-CA"/>
          <w:rPrChange w:id="780" w:author="Ye-Kui Wang (d00)" w:date="2020-09-23T16:55:00Z">
            <w:rPr>
              <w:noProof/>
              <w:color w:val="FF0000"/>
              <w:lang w:val="en-CA"/>
            </w:rPr>
          </w:rPrChange>
        </w:rPr>
        <w:br/>
      </w:r>
      <w:r w:rsidRPr="007E3C52">
        <w:rPr>
          <w:noProof/>
          <w:color w:val="FF0000"/>
          <w:lang w:val="en-CA"/>
          <w:rPrChange w:id="781" w:author="Ye-Kui Wang (d00)" w:date="2020-09-23T16:55:00Z">
            <w:rPr>
              <w:noProof/>
              <w:color w:val="FF0000"/>
              <w:lang w:val="en-CA"/>
            </w:rPr>
          </w:rPrChange>
        </w:rPr>
        <w:tab/>
      </w:r>
      <w:r w:rsidRPr="007E3C52">
        <w:rPr>
          <w:noProof/>
          <w:color w:val="FF0000"/>
          <w:lang w:val="en-CA"/>
          <w:rPrChange w:id="782" w:author="Ye-Kui Wang (d00)" w:date="2020-09-23T16:55:00Z">
            <w:rPr>
              <w:noProof/>
              <w:color w:val="FF0000"/>
              <w:lang w:val="en-CA"/>
            </w:rPr>
          </w:rPrChange>
        </w:rPr>
        <w:tab/>
        <w:t>baseTime = baseTime2</w:t>
      </w:r>
      <w:r w:rsidRPr="007E3C52">
        <w:rPr>
          <w:noProof/>
          <w:color w:val="FF0000"/>
          <w:lang w:val="en-CA"/>
          <w:rPrChange w:id="783" w:author="Ye-Kui Wang (d00)" w:date="2020-09-23T16:55:00Z">
            <w:rPr>
              <w:noProof/>
              <w:color w:val="FF0000"/>
              <w:lang w:val="en-CA"/>
            </w:rPr>
          </w:rPrChange>
        </w:rPr>
        <w:br/>
      </w:r>
      <w:r w:rsidRPr="007E3C52">
        <w:rPr>
          <w:noProof/>
          <w:color w:val="FF0000"/>
          <w:lang w:val="en-CA"/>
          <w:rPrChange w:id="784" w:author="Ye-Kui Wang (d00)" w:date="2020-09-23T16:55:00Z">
            <w:rPr>
              <w:noProof/>
              <w:color w:val="FF0000"/>
              <w:lang w:val="en-CA"/>
            </w:rPr>
          </w:rPrChange>
        </w:rPr>
        <w:tab/>
      </w:r>
      <w:r w:rsidRPr="007E3C52">
        <w:rPr>
          <w:noProof/>
          <w:color w:val="FF0000"/>
          <w:lang w:val="en-CA"/>
          <w:rPrChange w:id="785" w:author="Ye-Kui Wang (d00)" w:date="2020-09-23T16:55:00Z">
            <w:rPr>
              <w:noProof/>
              <w:color w:val="FF0000"/>
              <w:lang w:val="en-CA"/>
            </w:rPr>
          </w:rPrChange>
        </w:rPr>
        <w:tab/>
      </w:r>
      <w:proofErr w:type="spellStart"/>
      <w:r w:rsidRPr="007E3C52">
        <w:rPr>
          <w:color w:val="FF0000"/>
          <w:lang w:val="en-CA"/>
          <w:rPrChange w:id="786" w:author="Ye-Kui Wang (d00)" w:date="2020-09-23T16:55:00Z">
            <w:rPr>
              <w:color w:val="FF0000"/>
              <w:lang w:val="en-CA"/>
            </w:rPr>
          </w:rPrChange>
        </w:rPr>
        <w:t>tmpCpbRemovalDelay</w:t>
      </w:r>
      <w:proofErr w:type="spellEnd"/>
      <w:r w:rsidRPr="007E3C52">
        <w:rPr>
          <w:color w:val="FF0000"/>
          <w:lang w:val="en-CA"/>
          <w:rPrChange w:id="787" w:author="Ye-Kui Wang (d00)" w:date="2020-09-23T16:55:00Z">
            <w:rPr>
              <w:color w:val="FF0000"/>
              <w:lang w:val="en-CA"/>
            </w:rPr>
          </w:rPrChange>
        </w:rPr>
        <w:t xml:space="preserve"> = tmpCpbRemovalDelay2</w:t>
      </w:r>
      <w:r w:rsidRPr="007E3C52">
        <w:rPr>
          <w:noProof/>
          <w:color w:val="FF0000"/>
          <w:lang w:val="en-CA"/>
          <w:rPrChange w:id="788" w:author="Ye-Kui Wang (d00)" w:date="2020-09-23T16:55:00Z">
            <w:rPr>
              <w:noProof/>
              <w:color w:val="FF0000"/>
              <w:lang w:val="en-CA"/>
            </w:rPr>
          </w:rPrChange>
        </w:rPr>
        <w:br/>
      </w:r>
      <w:r w:rsidRPr="007E3C52">
        <w:rPr>
          <w:noProof/>
          <w:color w:val="FF0000"/>
          <w:lang w:val="en-CA"/>
          <w:rPrChange w:id="789" w:author="Ye-Kui Wang (d00)" w:date="2020-09-23T16:55:00Z">
            <w:rPr>
              <w:noProof/>
              <w:color w:val="FF0000"/>
              <w:lang w:val="en-CA"/>
            </w:rPr>
          </w:rPrChange>
        </w:rPr>
        <w:tab/>
      </w:r>
      <w:r w:rsidRPr="007E3C52">
        <w:rPr>
          <w:color w:val="FF0000"/>
          <w:lang w:val="en-CA"/>
          <w:rPrChange w:id="790" w:author="Ye-Kui Wang (d00)" w:date="2020-09-23T16:55:00Z">
            <w:rPr>
              <w:color w:val="FF0000"/>
              <w:lang w:val="en-CA"/>
            </w:rPr>
          </w:rPrChange>
        </w:rPr>
        <w:t>}</w:t>
      </w:r>
      <w:r w:rsidRPr="007E3C52">
        <w:rPr>
          <w:noProof/>
          <w:color w:val="FF0000"/>
          <w:lang w:val="en-CA"/>
          <w:rPrChange w:id="791" w:author="Ye-Kui Wang (d00)" w:date="2020-09-23T16:55:00Z">
            <w:rPr>
              <w:noProof/>
              <w:color w:val="FF0000"/>
              <w:lang w:val="en-CA"/>
            </w:rPr>
          </w:rPrChange>
        </w:rPr>
        <w:t xml:space="preserve"> else {</w:t>
      </w:r>
      <w:r w:rsidRPr="007E3C52">
        <w:rPr>
          <w:noProof/>
          <w:color w:val="FF0000"/>
          <w:lang w:val="en-CA"/>
          <w:rPrChange w:id="792" w:author="Ye-Kui Wang (d00)" w:date="2020-09-23T16:55:00Z">
            <w:rPr>
              <w:noProof/>
              <w:color w:val="FF0000"/>
              <w:lang w:val="en-CA"/>
            </w:rPr>
          </w:rPrChange>
        </w:rPr>
        <w:br/>
      </w:r>
      <w:r w:rsidRPr="007E3C52">
        <w:rPr>
          <w:noProof/>
          <w:color w:val="FF0000"/>
          <w:lang w:val="en-CA"/>
          <w:rPrChange w:id="793" w:author="Ye-Kui Wang (d00)" w:date="2020-09-23T16:55:00Z">
            <w:rPr>
              <w:noProof/>
              <w:color w:val="FF0000"/>
              <w:lang w:val="en-CA"/>
            </w:rPr>
          </w:rPrChange>
        </w:rPr>
        <w:tab/>
      </w:r>
      <w:r w:rsidRPr="007E3C52">
        <w:rPr>
          <w:noProof/>
          <w:color w:val="FF0000"/>
          <w:lang w:val="en-CA"/>
          <w:rPrChange w:id="794" w:author="Ye-Kui Wang (d00)" w:date="2020-09-23T16:55:00Z">
            <w:rPr>
              <w:noProof/>
              <w:color w:val="FF0000"/>
              <w:lang w:val="en-CA"/>
            </w:rPr>
          </w:rPrChange>
        </w:rPr>
        <w:tab/>
        <w:t>baseTime = baseTime1</w:t>
      </w:r>
      <w:r w:rsidRPr="007E3C52">
        <w:rPr>
          <w:noProof/>
          <w:color w:val="FF0000"/>
          <w:lang w:val="en-CA"/>
          <w:rPrChange w:id="795" w:author="Ye-Kui Wang (d00)" w:date="2020-09-23T16:55:00Z">
            <w:rPr>
              <w:noProof/>
              <w:color w:val="FF0000"/>
              <w:lang w:val="en-CA"/>
            </w:rPr>
          </w:rPrChange>
        </w:rPr>
        <w:br/>
      </w:r>
      <w:r w:rsidRPr="007E3C52">
        <w:rPr>
          <w:noProof/>
          <w:color w:val="FF0000"/>
          <w:lang w:val="en-CA"/>
          <w:rPrChange w:id="796" w:author="Ye-Kui Wang (d00)" w:date="2020-09-23T16:55:00Z">
            <w:rPr>
              <w:noProof/>
              <w:color w:val="FF0000"/>
              <w:lang w:val="en-CA"/>
            </w:rPr>
          </w:rPrChange>
        </w:rPr>
        <w:tab/>
      </w:r>
      <w:r w:rsidRPr="007E3C52">
        <w:rPr>
          <w:noProof/>
          <w:color w:val="FF0000"/>
          <w:lang w:val="en-CA"/>
          <w:rPrChange w:id="797" w:author="Ye-Kui Wang (d00)" w:date="2020-09-23T16:55:00Z">
            <w:rPr>
              <w:noProof/>
              <w:color w:val="FF0000"/>
              <w:lang w:val="en-CA"/>
            </w:rPr>
          </w:rPrChange>
        </w:rPr>
        <w:tab/>
      </w:r>
      <w:proofErr w:type="spellStart"/>
      <w:r w:rsidRPr="007E3C52">
        <w:rPr>
          <w:color w:val="FF0000"/>
          <w:lang w:val="en-CA"/>
          <w:rPrChange w:id="798" w:author="Ye-Kui Wang (d00)" w:date="2020-09-23T16:55:00Z">
            <w:rPr>
              <w:color w:val="FF0000"/>
              <w:lang w:val="en-CA"/>
            </w:rPr>
          </w:rPrChange>
        </w:rPr>
        <w:t>tmpCpbRemovalDelay</w:t>
      </w:r>
      <w:proofErr w:type="spellEnd"/>
      <w:r w:rsidRPr="007E3C52">
        <w:rPr>
          <w:color w:val="FF0000"/>
          <w:lang w:val="en-CA"/>
          <w:rPrChange w:id="799" w:author="Ye-Kui Wang (d00)" w:date="2020-09-23T16:55:00Z">
            <w:rPr>
              <w:color w:val="FF0000"/>
              <w:lang w:val="en-CA"/>
            </w:rPr>
          </w:rPrChange>
        </w:rPr>
        <w:t xml:space="preserve"> = tmpCpbRemovalDelay1</w:t>
      </w:r>
      <w:r w:rsidRPr="007E3C52">
        <w:rPr>
          <w:noProof/>
          <w:color w:val="FF0000"/>
          <w:lang w:val="en-CA"/>
          <w:rPrChange w:id="800" w:author="Ye-Kui Wang (d00)" w:date="2020-09-23T16:55:00Z">
            <w:rPr>
              <w:noProof/>
              <w:color w:val="FF0000"/>
              <w:lang w:val="en-CA"/>
            </w:rPr>
          </w:rPrChange>
        </w:rPr>
        <w:br/>
      </w:r>
      <w:r w:rsidRPr="007E3C52">
        <w:rPr>
          <w:noProof/>
          <w:color w:val="FF0000"/>
          <w:lang w:val="en-CA"/>
          <w:rPrChange w:id="801" w:author="Ye-Kui Wang (d00)" w:date="2020-09-23T16:55:00Z">
            <w:rPr>
              <w:noProof/>
              <w:color w:val="FF0000"/>
              <w:lang w:val="en-CA"/>
            </w:rPr>
          </w:rPrChange>
        </w:rPr>
        <w:tab/>
      </w:r>
      <w:r w:rsidRPr="007E3C52">
        <w:rPr>
          <w:color w:val="FF0000"/>
          <w:lang w:val="en-CA"/>
          <w:rPrChange w:id="802" w:author="Ye-Kui Wang (d00)" w:date="2020-09-23T16:55:00Z">
            <w:rPr>
              <w:color w:val="FF0000"/>
              <w:lang w:val="en-CA"/>
            </w:rPr>
          </w:rPrChange>
        </w:rPr>
        <w:t>}</w:t>
      </w:r>
      <w:r w:rsidRPr="007E3C52">
        <w:rPr>
          <w:lang w:val="en-CA"/>
          <w:rPrChange w:id="803" w:author="Ye-Kui Wang (d00)" w:date="2020-09-23T16:55:00Z">
            <w:rPr>
              <w:lang w:val="en-CA"/>
            </w:rPr>
          </w:rPrChange>
        </w:rPr>
        <w:br/>
        <w:t>}</w:t>
      </w:r>
      <w:r w:rsidRPr="007E3C52">
        <w:rPr>
          <w:lang w:val="en-CA"/>
          <w:rPrChange w:id="804" w:author="Ye-Kui Wang (d00)" w:date="2020-09-23T16:55:00Z">
            <w:rPr>
              <w:lang w:val="en-CA"/>
            </w:rPr>
          </w:rPrChange>
        </w:rPr>
        <w:br/>
      </w:r>
      <w:r w:rsidRPr="007E3C52">
        <w:rPr>
          <w:noProof/>
          <w:lang w:val="en-CA"/>
          <w:rPrChange w:id="805" w:author="Ye-Kui Wang (d00)" w:date="2020-09-23T16:55:00Z">
            <w:rPr>
              <w:noProof/>
              <w:lang w:val="en-CA"/>
            </w:rPr>
          </w:rPrChange>
        </w:rPr>
        <w:t>AuNominalRemovalTime[ n ] = baseTime + ClockTick * (</w:t>
      </w:r>
      <w:r w:rsidRPr="007E3C52">
        <w:rPr>
          <w:noProof/>
          <w:color w:val="000000" w:themeColor="text1"/>
          <w:lang w:val="en-CA"/>
          <w:rPrChange w:id="806" w:author="Ye-Kui Wang (d00)" w:date="2020-09-23T16:55:00Z">
            <w:rPr>
              <w:noProof/>
              <w:color w:val="000000" w:themeColor="text1"/>
              <w:lang w:val="en-CA"/>
            </w:rPr>
          </w:rPrChange>
        </w:rPr>
        <w:t> </w:t>
      </w:r>
      <w:proofErr w:type="spellStart"/>
      <w:r w:rsidRPr="007E3C52">
        <w:rPr>
          <w:lang w:val="en-CA"/>
          <w:rPrChange w:id="807" w:author="Ye-Kui Wang (d00)" w:date="2020-09-23T16:55:00Z">
            <w:rPr>
              <w:lang w:val="en-CA"/>
            </w:rPr>
          </w:rPrChange>
        </w:rPr>
        <w:t>tmpCpbRemovalDelay</w:t>
      </w:r>
      <w:proofErr w:type="spellEnd"/>
      <w:r w:rsidRPr="007E3C52">
        <w:rPr>
          <w:noProof/>
          <w:lang w:val="en-CA"/>
          <w:rPrChange w:id="808" w:author="Ye-Kui Wang (d00)" w:date="2020-09-23T16:55:00Z">
            <w:rPr>
              <w:noProof/>
              <w:lang w:val="en-CA"/>
            </w:rPr>
          </w:rPrChange>
        </w:rPr>
        <w:t> </w:t>
      </w:r>
      <w:r w:rsidRPr="007E3C52">
        <w:rPr>
          <w:lang w:val="en-CA"/>
          <w:rPrChange w:id="809" w:author="Ye-Kui Wang (d00)" w:date="2020-09-23T16:55:00Z">
            <w:rPr>
              <w:lang w:val="en-CA"/>
            </w:rPr>
          </w:rPrChange>
        </w:rPr>
        <w:t>−</w:t>
      </w:r>
      <w:r w:rsidRPr="007E3C52">
        <w:rPr>
          <w:noProof/>
          <w:lang w:val="en-CA"/>
          <w:rPrChange w:id="810" w:author="Ye-Kui Wang (d00)" w:date="2020-09-23T16:55:00Z">
            <w:rPr>
              <w:noProof/>
              <w:lang w:val="en-CA"/>
            </w:rPr>
          </w:rPrChange>
        </w:rPr>
        <w:t> </w:t>
      </w:r>
      <w:proofErr w:type="spellStart"/>
      <w:r w:rsidRPr="007E3C52">
        <w:rPr>
          <w:lang w:val="en-CA"/>
          <w:rPrChange w:id="811" w:author="Ye-Kui Wang (d00)" w:date="2020-09-23T16:55:00Z">
            <w:rPr>
              <w:lang w:val="en-CA"/>
            </w:rPr>
          </w:rPrChange>
        </w:rPr>
        <w:t>CpbDelayOffset</w:t>
      </w:r>
      <w:proofErr w:type="spellEnd"/>
      <w:r w:rsidRPr="007E3C52">
        <w:rPr>
          <w:lang w:val="en-CA"/>
          <w:rPrChange w:id="812" w:author="Ye-Kui Wang (d00)" w:date="2020-09-23T16:55:00Z">
            <w:rPr>
              <w:lang w:val="en-CA"/>
            </w:rPr>
          </w:rPrChange>
        </w:rPr>
        <w:t> )</w:t>
      </w:r>
    </w:p>
    <w:p w14:paraId="0DCE8A1E" w14:textId="25E4C7D6" w:rsidR="0052674D" w:rsidRPr="007E3C52" w:rsidRDefault="0052674D" w:rsidP="0052674D">
      <w:pPr>
        <w:pStyle w:val="Heading2"/>
        <w:rPr>
          <w:lang w:val="en-CA"/>
          <w:rPrChange w:id="813" w:author="Ye-Kui Wang (d00)" w:date="2020-09-23T16:55:00Z">
            <w:rPr>
              <w:lang w:val="en-CA"/>
            </w:rPr>
          </w:rPrChange>
        </w:rPr>
      </w:pPr>
      <w:r w:rsidRPr="007E3C52">
        <w:rPr>
          <w:lang w:val="en-CA"/>
          <w:rPrChange w:id="814" w:author="Ye-Kui Wang (d00)" w:date="2020-09-23T16:55:00Z">
            <w:rPr>
              <w:lang w:val="en-CA"/>
            </w:rPr>
          </w:rPrChange>
        </w:rPr>
        <w:t>On filtering process for chroma block edges</w:t>
      </w:r>
    </w:p>
    <w:p w14:paraId="47954D7B" w14:textId="4185551B" w:rsidR="0052674D" w:rsidRPr="007E3C52" w:rsidRDefault="0052674D" w:rsidP="0052674D">
      <w:pPr>
        <w:pStyle w:val="Heading3"/>
        <w:rPr>
          <w:lang w:val="en-CA"/>
          <w:rPrChange w:id="815" w:author="Ye-Kui Wang (d00)" w:date="2020-09-23T16:55:00Z">
            <w:rPr>
              <w:lang w:val="en-CA"/>
            </w:rPr>
          </w:rPrChange>
        </w:rPr>
      </w:pPr>
      <w:r w:rsidRPr="007E3C52">
        <w:rPr>
          <w:lang w:val="en-CA"/>
          <w:rPrChange w:id="816" w:author="Ye-Kui Wang (d00)" w:date="2020-09-23T16:55:00Z">
            <w:rPr>
              <w:lang w:val="en-CA"/>
            </w:rPr>
          </w:rPrChange>
        </w:rPr>
        <w:t>Status</w:t>
      </w:r>
    </w:p>
    <w:p w14:paraId="331EC3BA" w14:textId="4393744B" w:rsidR="0052674D" w:rsidRPr="007E3C52" w:rsidRDefault="0052674D" w:rsidP="0052674D">
      <w:pPr>
        <w:rPr>
          <w:lang w:val="en-CA"/>
          <w:rPrChange w:id="817" w:author="Ye-Kui Wang (d00)" w:date="2020-09-23T16:55:00Z">
            <w:rPr>
              <w:lang w:val="en-CA"/>
            </w:rPr>
          </w:rPrChange>
        </w:rPr>
      </w:pPr>
      <w:r w:rsidRPr="007E3C52">
        <w:rPr>
          <w:szCs w:val="22"/>
          <w:lang w:val="en-CA"/>
          <w:rPrChange w:id="818" w:author="Ye-Kui Wang (d00)" w:date="2020-09-23T16:55:00Z">
            <w:rPr>
              <w:szCs w:val="22"/>
              <w:lang w:val="en-CA"/>
            </w:rPr>
          </w:rPrChange>
        </w:rPr>
        <w:t xml:space="preserve">This item has been confirmed by the JCT-VC and resolved for the ITU-T </w:t>
      </w:r>
      <w:proofErr w:type="gramStart"/>
      <w:r w:rsidRPr="007E3C52">
        <w:rPr>
          <w:szCs w:val="22"/>
          <w:lang w:val="en-CA"/>
          <w:rPrChange w:id="819" w:author="Ye-Kui Wang (d00)" w:date="2020-09-23T16:55:00Z">
            <w:rPr>
              <w:szCs w:val="22"/>
              <w:lang w:val="en-CA"/>
            </w:rPr>
          </w:rPrChange>
        </w:rPr>
        <w:t>text, but</w:t>
      </w:r>
      <w:proofErr w:type="gramEnd"/>
      <w:r w:rsidRPr="007E3C52">
        <w:rPr>
          <w:szCs w:val="22"/>
          <w:lang w:val="en-CA"/>
          <w:rPrChange w:id="820" w:author="Ye-Kui Wang (d00)" w:date="2020-09-23T16:55:00Z">
            <w:rPr>
              <w:szCs w:val="22"/>
              <w:lang w:val="en-CA"/>
            </w:rPr>
          </w:rPrChange>
        </w:rPr>
        <w:t xml:space="preserve"> has not yet been resolved for the ISO/IEC text.</w:t>
      </w:r>
    </w:p>
    <w:p w14:paraId="44382BE2" w14:textId="66554EC1" w:rsidR="0052674D" w:rsidRPr="007E3C52" w:rsidRDefault="0040193E" w:rsidP="0052674D">
      <w:pPr>
        <w:pStyle w:val="Heading3"/>
        <w:rPr>
          <w:lang w:val="en-CA"/>
          <w:rPrChange w:id="821" w:author="Ye-Kui Wang (d00)" w:date="2020-09-23T16:55:00Z">
            <w:rPr>
              <w:lang w:val="en-CA"/>
            </w:rPr>
          </w:rPrChange>
        </w:rPr>
      </w:pPr>
      <w:r w:rsidRPr="007E3C52">
        <w:rPr>
          <w:lang w:val="en-CA"/>
          <w:rPrChange w:id="822" w:author="Ye-Kui Wang (d00)" w:date="2020-09-23T16:55:00Z">
            <w:rPr>
              <w:lang w:val="en-CA"/>
            </w:rPr>
          </w:rPrChange>
        </w:rPr>
        <w:t>B</w:t>
      </w:r>
      <w:r w:rsidR="0052674D" w:rsidRPr="007E3C52">
        <w:rPr>
          <w:lang w:val="en-CA"/>
          <w:rPrChange w:id="823" w:author="Ye-Kui Wang (d00)" w:date="2020-09-23T16:55:00Z">
            <w:rPr>
              <w:lang w:val="en-CA"/>
            </w:rPr>
          </w:rPrChange>
        </w:rPr>
        <w:t>ug fix</w:t>
      </w:r>
    </w:p>
    <w:p w14:paraId="32005DCF" w14:textId="77777777" w:rsidR="0052674D" w:rsidRPr="007E3C52" w:rsidRDefault="0052674D" w:rsidP="0052674D">
      <w:pPr>
        <w:rPr>
          <w:i/>
          <w:iCs/>
          <w:lang w:val="en-CA"/>
          <w:rPrChange w:id="824" w:author="Ye-Kui Wang (d00)" w:date="2020-09-23T16:55:00Z">
            <w:rPr>
              <w:i/>
              <w:iCs/>
              <w:lang w:val="en-CA"/>
            </w:rPr>
          </w:rPrChange>
        </w:rPr>
      </w:pPr>
      <w:r w:rsidRPr="007E3C52">
        <w:rPr>
          <w:i/>
          <w:lang w:val="en-CA"/>
          <w:rPrChange w:id="825" w:author="Ye-Kui Wang (d00)" w:date="2020-09-23T16:55:00Z">
            <w:rPr>
              <w:i/>
              <w:lang w:val="en-CA"/>
            </w:rPr>
          </w:rPrChange>
        </w:rPr>
        <w:t xml:space="preserve">In </w:t>
      </w:r>
      <w:r w:rsidRPr="007E3C52">
        <w:rPr>
          <w:i/>
          <w:iCs/>
          <w:lang w:val="en-CA"/>
          <w:rPrChange w:id="826" w:author="Ye-Kui Wang (d00)" w:date="2020-09-23T16:55:00Z">
            <w:rPr>
              <w:i/>
              <w:iCs/>
              <w:lang w:val="en-CA"/>
            </w:rPr>
          </w:rPrChange>
        </w:rPr>
        <w:t>8.7.2.5.5 (Filtering process for chroma block edges), change the following:</w:t>
      </w:r>
    </w:p>
    <w:p w14:paraId="531BABDC" w14:textId="0CEFE967" w:rsidR="0052674D" w:rsidRPr="007E3C52" w:rsidRDefault="0052674D" w:rsidP="0052674D">
      <w:pPr>
        <w:ind w:left="360"/>
        <w:rPr>
          <w:noProof/>
          <w:sz w:val="20"/>
          <w:lang w:val="en-CA" w:eastAsia="ko-KR"/>
          <w:rPrChange w:id="827" w:author="Ye-Kui Wang (d00)" w:date="2020-09-23T16:55:00Z">
            <w:rPr>
              <w:noProof/>
              <w:sz w:val="20"/>
              <w:lang w:val="en-CA" w:eastAsia="ko-KR"/>
            </w:rPr>
          </w:rPrChange>
        </w:rPr>
      </w:pPr>
      <w:r w:rsidRPr="007E3C52">
        <w:rPr>
          <w:sz w:val="20"/>
          <w:lang w:val="en-CA" w:eastAsia="ko-KR"/>
          <w:rPrChange w:id="828" w:author="Ye-Kui Wang (d00)" w:date="2020-09-23T16:55:00Z">
            <w:rPr>
              <w:sz w:val="20"/>
              <w:lang w:val="en-CA" w:eastAsia="ko-KR"/>
            </w:rPr>
          </w:rPrChange>
        </w:rPr>
        <w:t xml:space="preserve">If </w:t>
      </w:r>
      <w:proofErr w:type="spellStart"/>
      <w:r w:rsidRPr="007E3C52">
        <w:rPr>
          <w:sz w:val="20"/>
          <w:lang w:val="en-CA" w:eastAsia="ko-KR"/>
          <w:rPrChange w:id="829" w:author="Ye-Kui Wang (d00)" w:date="2020-09-23T16:55:00Z">
            <w:rPr>
              <w:sz w:val="20"/>
              <w:lang w:val="en-CA" w:eastAsia="ko-KR"/>
            </w:rPr>
          </w:rPrChange>
        </w:rPr>
        <w:t>ChromaArrayType</w:t>
      </w:r>
      <w:proofErr w:type="spellEnd"/>
      <w:r w:rsidRPr="007E3C52">
        <w:rPr>
          <w:sz w:val="20"/>
          <w:lang w:val="en-CA" w:eastAsia="ko-KR"/>
          <w:rPrChange w:id="830" w:author="Ye-Kui Wang (d00)" w:date="2020-09-23T16:55:00Z">
            <w:rPr>
              <w:sz w:val="20"/>
              <w:lang w:val="en-CA" w:eastAsia="ko-KR"/>
            </w:rPr>
          </w:rPrChange>
        </w:rPr>
        <w:t xml:space="preserve"> is equal to 1, the</w:t>
      </w:r>
      <w:r w:rsidRPr="007E3C52">
        <w:rPr>
          <w:noProof/>
          <w:sz w:val="20"/>
          <w:lang w:val="en-CA" w:eastAsia="ko-KR"/>
          <w:rPrChange w:id="831" w:author="Ye-Kui Wang (d00)" w:date="2020-09-23T16:55:00Z">
            <w:rPr>
              <w:noProof/>
              <w:sz w:val="20"/>
              <w:lang w:val="en-CA" w:eastAsia="ko-KR"/>
            </w:rPr>
          </w:rPrChange>
        </w:rPr>
        <w:t xml:space="preserve"> variable Qp</w:t>
      </w:r>
      <w:r w:rsidRPr="007E3C52">
        <w:rPr>
          <w:noProof/>
          <w:sz w:val="20"/>
          <w:vertAlign w:val="subscript"/>
          <w:lang w:val="en-CA" w:eastAsia="ko-KR"/>
          <w:rPrChange w:id="832" w:author="Ye-Kui Wang (d00)" w:date="2020-09-23T16:55:00Z">
            <w:rPr>
              <w:noProof/>
              <w:sz w:val="20"/>
              <w:vertAlign w:val="subscript"/>
              <w:lang w:val="en-CA" w:eastAsia="ko-KR"/>
            </w:rPr>
          </w:rPrChange>
        </w:rPr>
        <w:t>C</w:t>
      </w:r>
      <w:r w:rsidRPr="007E3C52">
        <w:rPr>
          <w:noProof/>
          <w:sz w:val="20"/>
          <w:lang w:val="en-CA" w:eastAsia="ko-KR"/>
          <w:rPrChange w:id="833" w:author="Ye-Kui Wang (d00)" w:date="2020-09-23T16:55:00Z">
            <w:rPr>
              <w:noProof/>
              <w:sz w:val="20"/>
              <w:lang w:val="en-CA" w:eastAsia="ko-KR"/>
            </w:rPr>
          </w:rPrChange>
        </w:rPr>
        <w:t xml:space="preserve"> is determined as specified in </w:t>
      </w:r>
      <w:r w:rsidRPr="007E3C52">
        <w:rPr>
          <w:bCs/>
          <w:noProof/>
          <w:sz w:val="20"/>
          <w:lang w:val="en-CA"/>
          <w:rPrChange w:id="834" w:author="Ye-Kui Wang (d00)" w:date="2020-09-23T16:55:00Z">
            <w:rPr>
              <w:bCs/>
              <w:noProof/>
              <w:sz w:val="20"/>
              <w:lang w:val="en-CA"/>
            </w:rPr>
          </w:rPrChange>
        </w:rPr>
        <w:t>Table </w:t>
      </w:r>
      <w:r w:rsidRPr="007E3C52">
        <w:rPr>
          <w:noProof/>
          <w:sz w:val="20"/>
          <w:cs/>
          <w:lang w:val="en-CA"/>
          <w:rPrChange w:id="835" w:author="Ye-Kui Wang (d00)" w:date="2020-09-23T16:55:00Z">
            <w:rPr>
              <w:noProof/>
              <w:sz w:val="20"/>
              <w:cs/>
              <w:lang w:val="en-CA"/>
            </w:rPr>
          </w:rPrChange>
        </w:rPr>
        <w:t>‎</w:t>
      </w:r>
      <w:r w:rsidRPr="007E3C52">
        <w:rPr>
          <w:noProof/>
          <w:sz w:val="20"/>
          <w:lang w:val="en-CA"/>
          <w:rPrChange w:id="836" w:author="Ye-Kui Wang (d00)" w:date="2020-09-23T16:55:00Z">
            <w:rPr>
              <w:noProof/>
              <w:sz w:val="20"/>
              <w:lang w:val="en-CA"/>
            </w:rPr>
          </w:rPrChange>
        </w:rPr>
        <w:t>8</w:t>
      </w:r>
      <w:r w:rsidRPr="007E3C52">
        <w:rPr>
          <w:noProof/>
          <w:sz w:val="20"/>
          <w:lang w:val="en-CA"/>
          <w:rPrChange w:id="837" w:author="Ye-Kui Wang (d00)" w:date="2020-09-23T16:55:00Z">
            <w:rPr>
              <w:noProof/>
              <w:sz w:val="20"/>
              <w:lang w:val="en-CA"/>
            </w:rPr>
          </w:rPrChange>
        </w:rPr>
        <w:noBreakHyphen/>
        <w:t>10</w:t>
      </w:r>
      <w:r w:rsidRPr="007E3C52">
        <w:rPr>
          <w:noProof/>
          <w:sz w:val="20"/>
          <w:lang w:val="en-CA" w:eastAsia="ko-KR"/>
          <w:rPrChange w:id="838" w:author="Ye-Kui Wang (d00)" w:date="2020-09-23T16:55:00Z">
            <w:rPr>
              <w:noProof/>
              <w:sz w:val="20"/>
              <w:lang w:val="en-CA" w:eastAsia="ko-KR"/>
            </w:rPr>
          </w:rPrChange>
        </w:rPr>
        <w:t xml:space="preserve"> based on the index qPi derived as follows:</w:t>
      </w:r>
    </w:p>
    <w:p w14:paraId="679CF2B5" w14:textId="2CFD5835" w:rsidR="0052674D" w:rsidRPr="007E3C52"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noProof/>
          <w:szCs w:val="20"/>
          <w:lang w:val="en-CA" w:eastAsia="ko-KR"/>
          <w:rPrChange w:id="839" w:author="Ye-Kui Wang (d00)" w:date="2020-09-23T16:55:00Z">
            <w:rPr>
              <w:noProof/>
              <w:szCs w:val="20"/>
              <w:lang w:val="en-CA" w:eastAsia="ko-KR"/>
            </w:rPr>
          </w:rPrChange>
        </w:rPr>
      </w:pPr>
      <w:r w:rsidRPr="007E3C52">
        <w:rPr>
          <w:noProof/>
          <w:szCs w:val="20"/>
          <w:lang w:val="en-CA" w:eastAsia="ko-KR"/>
          <w:rPrChange w:id="840" w:author="Ye-Kui Wang (d00)" w:date="2020-09-23T16:55:00Z">
            <w:rPr>
              <w:noProof/>
              <w:szCs w:val="20"/>
              <w:lang w:val="en-CA" w:eastAsia="ko-KR"/>
            </w:rPr>
          </w:rPrChange>
        </w:rPr>
        <w:t>qPi = ( ( Qp</w:t>
      </w:r>
      <w:r w:rsidRPr="007E3C52">
        <w:rPr>
          <w:noProof/>
          <w:szCs w:val="20"/>
          <w:vertAlign w:val="subscript"/>
          <w:lang w:val="en-CA" w:eastAsia="ko-KR"/>
          <w:rPrChange w:id="841" w:author="Ye-Kui Wang (d00)" w:date="2020-09-23T16:55:00Z">
            <w:rPr>
              <w:noProof/>
              <w:szCs w:val="20"/>
              <w:vertAlign w:val="subscript"/>
              <w:lang w:val="en-CA" w:eastAsia="ko-KR"/>
            </w:rPr>
          </w:rPrChange>
        </w:rPr>
        <w:t>Q</w:t>
      </w:r>
      <w:r w:rsidRPr="007E3C52">
        <w:rPr>
          <w:noProof/>
          <w:szCs w:val="20"/>
          <w:lang w:val="en-CA" w:eastAsia="ko-KR"/>
          <w:rPrChange w:id="842" w:author="Ye-Kui Wang (d00)" w:date="2020-09-23T16:55:00Z">
            <w:rPr>
              <w:noProof/>
              <w:szCs w:val="20"/>
              <w:lang w:val="en-CA" w:eastAsia="ko-KR"/>
            </w:rPr>
          </w:rPrChange>
        </w:rPr>
        <w:t> + Qp</w:t>
      </w:r>
      <w:r w:rsidRPr="007E3C52">
        <w:rPr>
          <w:noProof/>
          <w:szCs w:val="20"/>
          <w:vertAlign w:val="subscript"/>
          <w:lang w:val="en-CA" w:eastAsia="ko-KR"/>
          <w:rPrChange w:id="843" w:author="Ye-Kui Wang (d00)" w:date="2020-09-23T16:55:00Z">
            <w:rPr>
              <w:noProof/>
              <w:szCs w:val="20"/>
              <w:vertAlign w:val="subscript"/>
              <w:lang w:val="en-CA" w:eastAsia="ko-KR"/>
            </w:rPr>
          </w:rPrChange>
        </w:rPr>
        <w:t>P</w:t>
      </w:r>
      <w:r w:rsidRPr="007E3C52">
        <w:rPr>
          <w:noProof/>
          <w:szCs w:val="20"/>
          <w:lang w:val="en-CA" w:eastAsia="ko-KR"/>
          <w:rPrChange w:id="844" w:author="Ye-Kui Wang (d00)" w:date="2020-09-23T16:55:00Z">
            <w:rPr>
              <w:noProof/>
              <w:szCs w:val="20"/>
              <w:lang w:val="en-CA" w:eastAsia="ko-KR"/>
            </w:rPr>
          </w:rPrChange>
        </w:rPr>
        <w:t> + 1 )  &gt;&gt;  1 ) + cQpPicOffset</w:t>
      </w:r>
      <w:r w:rsidRPr="007E3C52">
        <w:rPr>
          <w:noProof/>
          <w:szCs w:val="20"/>
          <w:lang w:val="en-CA" w:eastAsia="ko-KR"/>
          <w:rPrChange w:id="845" w:author="Ye-Kui Wang (d00)" w:date="2020-09-23T16:55:00Z">
            <w:rPr>
              <w:noProof/>
              <w:szCs w:val="20"/>
              <w:lang w:val="en-CA" w:eastAsia="ko-KR"/>
            </w:rPr>
          </w:rPrChange>
        </w:rPr>
        <w:tab/>
      </w:r>
      <w:r w:rsidRPr="007E3C52">
        <w:rPr>
          <w:noProof/>
          <w:szCs w:val="20"/>
          <w:lang w:val="en-CA"/>
          <w:rPrChange w:id="846" w:author="Ye-Kui Wang (d00)" w:date="2020-09-23T16:55:00Z">
            <w:rPr>
              <w:noProof/>
              <w:szCs w:val="20"/>
              <w:lang w:val="en-CA"/>
            </w:rPr>
          </w:rPrChange>
        </w:rPr>
        <w:t>(</w:t>
      </w:r>
      <w:r w:rsidRPr="007E3C52">
        <w:rPr>
          <w:noProof/>
          <w:szCs w:val="20"/>
          <w:cs/>
          <w:lang w:val="en-CA"/>
          <w:rPrChange w:id="847" w:author="Ye-Kui Wang (d00)" w:date="2020-09-23T16:55:00Z">
            <w:rPr>
              <w:noProof/>
              <w:szCs w:val="20"/>
              <w:cs/>
              <w:lang w:val="en-CA"/>
            </w:rPr>
          </w:rPrChange>
        </w:rPr>
        <w:t>‎</w:t>
      </w:r>
      <w:r w:rsidRPr="007E3C52">
        <w:rPr>
          <w:noProof/>
          <w:szCs w:val="20"/>
          <w:lang w:val="en-CA"/>
          <w:rPrChange w:id="848" w:author="Ye-Kui Wang (d00)" w:date="2020-09-23T16:55:00Z">
            <w:rPr>
              <w:noProof/>
              <w:szCs w:val="20"/>
              <w:lang w:val="en-CA"/>
            </w:rPr>
          </w:rPrChange>
        </w:rPr>
        <w:t>8</w:t>
      </w:r>
      <w:r w:rsidRPr="007E3C52">
        <w:rPr>
          <w:noProof/>
          <w:szCs w:val="20"/>
          <w:lang w:val="en-CA"/>
          <w:rPrChange w:id="849" w:author="Ye-Kui Wang (d00)" w:date="2020-09-23T16:55:00Z">
            <w:rPr>
              <w:noProof/>
              <w:szCs w:val="20"/>
              <w:lang w:val="en-CA"/>
            </w:rPr>
          </w:rPrChange>
        </w:rPr>
        <w:noBreakHyphen/>
        <w:t>384)</w:t>
      </w:r>
    </w:p>
    <w:p w14:paraId="0B17F727" w14:textId="77777777" w:rsidR="0052674D" w:rsidRPr="007E3C52" w:rsidRDefault="0052674D" w:rsidP="0052674D">
      <w:pPr>
        <w:ind w:left="360"/>
        <w:rPr>
          <w:sz w:val="20"/>
          <w:lang w:val="en-CA" w:eastAsia="ko-KR"/>
          <w:rPrChange w:id="850" w:author="Ye-Kui Wang (d00)" w:date="2020-09-23T16:55:00Z">
            <w:rPr>
              <w:sz w:val="20"/>
              <w:lang w:val="en-CA" w:eastAsia="ko-KR"/>
            </w:rPr>
          </w:rPrChange>
        </w:rPr>
      </w:pPr>
      <w:r w:rsidRPr="007E3C52">
        <w:rPr>
          <w:sz w:val="20"/>
          <w:lang w:val="en-CA" w:eastAsia="ko-KR"/>
          <w:rPrChange w:id="851" w:author="Ye-Kui Wang (d00)" w:date="2020-09-23T16:55:00Z">
            <w:rPr>
              <w:sz w:val="20"/>
              <w:lang w:val="en-CA" w:eastAsia="ko-KR"/>
            </w:rPr>
          </w:rPrChange>
        </w:rPr>
        <w:t>Otherwise (</w:t>
      </w:r>
      <w:proofErr w:type="spellStart"/>
      <w:r w:rsidRPr="007E3C52">
        <w:rPr>
          <w:sz w:val="20"/>
          <w:lang w:val="en-CA" w:eastAsia="ko-KR"/>
          <w:rPrChange w:id="852" w:author="Ye-Kui Wang (d00)" w:date="2020-09-23T16:55:00Z">
            <w:rPr>
              <w:sz w:val="20"/>
              <w:lang w:val="en-CA" w:eastAsia="ko-KR"/>
            </w:rPr>
          </w:rPrChange>
        </w:rPr>
        <w:t>ChromaArrayType</w:t>
      </w:r>
      <w:proofErr w:type="spellEnd"/>
      <w:r w:rsidRPr="007E3C52">
        <w:rPr>
          <w:sz w:val="20"/>
          <w:lang w:val="en-CA" w:eastAsia="ko-KR"/>
          <w:rPrChange w:id="853" w:author="Ye-Kui Wang (d00)" w:date="2020-09-23T16:55:00Z">
            <w:rPr>
              <w:sz w:val="20"/>
              <w:lang w:val="en-CA" w:eastAsia="ko-KR"/>
            </w:rPr>
          </w:rPrChange>
        </w:rPr>
        <w:t xml:space="preserve"> is greater than 1), the variable </w:t>
      </w:r>
      <w:proofErr w:type="spellStart"/>
      <w:r w:rsidRPr="007E3C52">
        <w:rPr>
          <w:sz w:val="20"/>
          <w:lang w:val="en-CA" w:eastAsia="ko-KR"/>
          <w:rPrChange w:id="854" w:author="Ye-Kui Wang (d00)" w:date="2020-09-23T16:55:00Z">
            <w:rPr>
              <w:sz w:val="20"/>
              <w:lang w:val="en-CA" w:eastAsia="ko-KR"/>
            </w:rPr>
          </w:rPrChange>
        </w:rPr>
        <w:t>Qp</w:t>
      </w:r>
      <w:r w:rsidRPr="007E3C52">
        <w:rPr>
          <w:sz w:val="20"/>
          <w:vertAlign w:val="subscript"/>
          <w:lang w:val="en-CA" w:eastAsia="ko-KR"/>
          <w:rPrChange w:id="855" w:author="Ye-Kui Wang (d00)" w:date="2020-09-23T16:55:00Z">
            <w:rPr>
              <w:sz w:val="20"/>
              <w:vertAlign w:val="subscript"/>
              <w:lang w:val="en-CA" w:eastAsia="ko-KR"/>
            </w:rPr>
          </w:rPrChange>
        </w:rPr>
        <w:t>C</w:t>
      </w:r>
      <w:proofErr w:type="spellEnd"/>
      <w:r w:rsidRPr="007E3C52">
        <w:rPr>
          <w:sz w:val="20"/>
          <w:lang w:val="en-CA" w:eastAsia="ko-KR"/>
          <w:rPrChange w:id="856" w:author="Ye-Kui Wang (d00)" w:date="2020-09-23T16:55:00Z">
            <w:rPr>
              <w:sz w:val="20"/>
              <w:lang w:val="en-CA" w:eastAsia="ko-KR"/>
            </w:rPr>
          </w:rPrChange>
        </w:rPr>
        <w:t xml:space="preserve"> is set equal to </w:t>
      </w:r>
      <w:proofErr w:type="gramStart"/>
      <w:r w:rsidRPr="007E3C52">
        <w:rPr>
          <w:sz w:val="20"/>
          <w:lang w:val="en-CA" w:eastAsia="ko-KR"/>
          <w:rPrChange w:id="857" w:author="Ye-Kui Wang (d00)" w:date="2020-09-23T16:55:00Z">
            <w:rPr>
              <w:sz w:val="20"/>
              <w:lang w:val="en-CA" w:eastAsia="ko-KR"/>
            </w:rPr>
          </w:rPrChange>
        </w:rPr>
        <w:t>Min( </w:t>
      </w:r>
      <w:proofErr w:type="spellStart"/>
      <w:r w:rsidRPr="007E3C52">
        <w:rPr>
          <w:sz w:val="20"/>
          <w:lang w:val="en-CA" w:eastAsia="ko-KR"/>
          <w:rPrChange w:id="858" w:author="Ye-Kui Wang (d00)" w:date="2020-09-23T16:55:00Z">
            <w:rPr>
              <w:sz w:val="20"/>
              <w:lang w:val="en-CA" w:eastAsia="ko-KR"/>
            </w:rPr>
          </w:rPrChange>
        </w:rPr>
        <w:t>qPi</w:t>
      </w:r>
      <w:proofErr w:type="spellEnd"/>
      <w:proofErr w:type="gramEnd"/>
      <w:r w:rsidRPr="007E3C52">
        <w:rPr>
          <w:sz w:val="20"/>
          <w:lang w:val="en-CA" w:eastAsia="ko-KR"/>
          <w:rPrChange w:id="859" w:author="Ye-Kui Wang (d00)" w:date="2020-09-23T16:55:00Z">
            <w:rPr>
              <w:sz w:val="20"/>
              <w:lang w:val="en-CA" w:eastAsia="ko-KR"/>
            </w:rPr>
          </w:rPrChange>
        </w:rPr>
        <w:t>, 51 ).</w:t>
      </w:r>
    </w:p>
    <w:p w14:paraId="31714E23" w14:textId="77777777" w:rsidR="0052674D" w:rsidRPr="007E3C52" w:rsidRDefault="0052674D" w:rsidP="0052674D">
      <w:pPr>
        <w:rPr>
          <w:i/>
          <w:lang w:val="en-CA"/>
          <w:rPrChange w:id="860" w:author="Ye-Kui Wang (d00)" w:date="2020-09-23T16:55:00Z">
            <w:rPr>
              <w:i/>
              <w:lang w:val="en-CA"/>
            </w:rPr>
          </w:rPrChange>
        </w:rPr>
      </w:pPr>
      <w:r w:rsidRPr="007E3C52">
        <w:rPr>
          <w:i/>
          <w:lang w:val="en-CA"/>
          <w:rPrChange w:id="861" w:author="Ye-Kui Wang (d00)" w:date="2020-09-23T16:55:00Z">
            <w:rPr>
              <w:i/>
              <w:lang w:val="en-CA"/>
            </w:rPr>
          </w:rPrChange>
        </w:rPr>
        <w:t>to</w:t>
      </w:r>
    </w:p>
    <w:p w14:paraId="62CF6CAE" w14:textId="77777777" w:rsidR="0052674D" w:rsidRPr="007E3C52" w:rsidRDefault="0052674D" w:rsidP="0052674D">
      <w:pPr>
        <w:ind w:left="360"/>
        <w:rPr>
          <w:noProof/>
          <w:sz w:val="20"/>
          <w:lang w:val="en-CA" w:eastAsia="ko-KR"/>
          <w:rPrChange w:id="862" w:author="Ye-Kui Wang (d00)" w:date="2020-09-23T16:55:00Z">
            <w:rPr>
              <w:noProof/>
              <w:sz w:val="20"/>
              <w:lang w:val="en-CA" w:eastAsia="ko-KR"/>
            </w:rPr>
          </w:rPrChange>
        </w:rPr>
      </w:pPr>
      <w:r w:rsidRPr="007E3C52">
        <w:rPr>
          <w:noProof/>
          <w:sz w:val="20"/>
          <w:lang w:val="en-CA" w:eastAsia="ko-KR"/>
          <w:rPrChange w:id="863" w:author="Ye-Kui Wang (d00)" w:date="2020-09-23T16:55:00Z">
            <w:rPr>
              <w:noProof/>
              <w:sz w:val="20"/>
              <w:lang w:val="en-CA" w:eastAsia="ko-KR"/>
            </w:rPr>
          </w:rPrChange>
        </w:rPr>
        <w:t>The index qPi derived as follows:</w:t>
      </w:r>
    </w:p>
    <w:p w14:paraId="4A89327E" w14:textId="614E5380" w:rsidR="0052674D" w:rsidRPr="007E3C52" w:rsidRDefault="0052674D" w:rsidP="0052674D">
      <w:pPr>
        <w:pStyle w:val="Equation"/>
        <w:tabs>
          <w:tab w:val="clear" w:pos="794"/>
          <w:tab w:val="clear" w:pos="1588"/>
          <w:tab w:val="clear" w:pos="4849"/>
          <w:tab w:val="clear" w:pos="9696"/>
          <w:tab w:val="left" w:pos="851"/>
          <w:tab w:val="left" w:pos="1134"/>
          <w:tab w:val="left" w:pos="1418"/>
          <w:tab w:val="center" w:pos="9498"/>
        </w:tabs>
        <w:ind w:left="1211"/>
        <w:rPr>
          <w:noProof/>
          <w:szCs w:val="20"/>
          <w:lang w:val="en-CA" w:eastAsia="ko-KR"/>
          <w:rPrChange w:id="864" w:author="Ye-Kui Wang (d00)" w:date="2020-09-23T16:55:00Z">
            <w:rPr>
              <w:noProof/>
              <w:szCs w:val="20"/>
              <w:lang w:val="en-CA" w:eastAsia="ko-KR"/>
            </w:rPr>
          </w:rPrChange>
        </w:rPr>
      </w:pPr>
      <w:r w:rsidRPr="007E3C52">
        <w:rPr>
          <w:noProof/>
          <w:szCs w:val="20"/>
          <w:lang w:val="en-CA" w:eastAsia="ko-KR"/>
          <w:rPrChange w:id="865" w:author="Ye-Kui Wang (d00)" w:date="2020-09-23T16:55:00Z">
            <w:rPr>
              <w:noProof/>
              <w:szCs w:val="20"/>
              <w:lang w:val="en-CA" w:eastAsia="ko-KR"/>
            </w:rPr>
          </w:rPrChange>
        </w:rPr>
        <w:t>qPi = ( ( Qp</w:t>
      </w:r>
      <w:r w:rsidRPr="007E3C52">
        <w:rPr>
          <w:noProof/>
          <w:szCs w:val="20"/>
          <w:vertAlign w:val="subscript"/>
          <w:lang w:val="en-CA" w:eastAsia="ko-KR"/>
          <w:rPrChange w:id="866" w:author="Ye-Kui Wang (d00)" w:date="2020-09-23T16:55:00Z">
            <w:rPr>
              <w:noProof/>
              <w:szCs w:val="20"/>
              <w:vertAlign w:val="subscript"/>
              <w:lang w:val="en-CA" w:eastAsia="ko-KR"/>
            </w:rPr>
          </w:rPrChange>
        </w:rPr>
        <w:t>Q</w:t>
      </w:r>
      <w:r w:rsidRPr="007E3C52">
        <w:rPr>
          <w:noProof/>
          <w:szCs w:val="20"/>
          <w:lang w:val="en-CA" w:eastAsia="ko-KR"/>
          <w:rPrChange w:id="867" w:author="Ye-Kui Wang (d00)" w:date="2020-09-23T16:55:00Z">
            <w:rPr>
              <w:noProof/>
              <w:szCs w:val="20"/>
              <w:lang w:val="en-CA" w:eastAsia="ko-KR"/>
            </w:rPr>
          </w:rPrChange>
        </w:rPr>
        <w:t> + Qp</w:t>
      </w:r>
      <w:r w:rsidRPr="007E3C52">
        <w:rPr>
          <w:noProof/>
          <w:szCs w:val="20"/>
          <w:vertAlign w:val="subscript"/>
          <w:lang w:val="en-CA" w:eastAsia="ko-KR"/>
          <w:rPrChange w:id="868" w:author="Ye-Kui Wang (d00)" w:date="2020-09-23T16:55:00Z">
            <w:rPr>
              <w:noProof/>
              <w:szCs w:val="20"/>
              <w:vertAlign w:val="subscript"/>
              <w:lang w:val="en-CA" w:eastAsia="ko-KR"/>
            </w:rPr>
          </w:rPrChange>
        </w:rPr>
        <w:t>P</w:t>
      </w:r>
      <w:r w:rsidRPr="007E3C52">
        <w:rPr>
          <w:noProof/>
          <w:szCs w:val="20"/>
          <w:lang w:val="en-CA" w:eastAsia="ko-KR"/>
          <w:rPrChange w:id="869" w:author="Ye-Kui Wang (d00)" w:date="2020-09-23T16:55:00Z">
            <w:rPr>
              <w:noProof/>
              <w:szCs w:val="20"/>
              <w:lang w:val="en-CA" w:eastAsia="ko-KR"/>
            </w:rPr>
          </w:rPrChange>
        </w:rPr>
        <w:t> + 1 )  &gt;&gt;  1 ) + cQpPicOffset</w:t>
      </w:r>
      <w:r w:rsidRPr="007E3C52">
        <w:rPr>
          <w:noProof/>
          <w:szCs w:val="20"/>
          <w:lang w:val="en-CA" w:eastAsia="ko-KR"/>
          <w:rPrChange w:id="870" w:author="Ye-Kui Wang (d00)" w:date="2020-09-23T16:55:00Z">
            <w:rPr>
              <w:noProof/>
              <w:szCs w:val="20"/>
              <w:lang w:val="en-CA" w:eastAsia="ko-KR"/>
            </w:rPr>
          </w:rPrChange>
        </w:rPr>
        <w:tab/>
      </w:r>
      <w:r w:rsidRPr="007E3C52">
        <w:rPr>
          <w:noProof/>
          <w:szCs w:val="20"/>
          <w:lang w:val="en-CA"/>
          <w:rPrChange w:id="871" w:author="Ye-Kui Wang (d00)" w:date="2020-09-23T16:55:00Z">
            <w:rPr>
              <w:noProof/>
              <w:szCs w:val="20"/>
              <w:lang w:val="en-CA"/>
            </w:rPr>
          </w:rPrChange>
        </w:rPr>
        <w:t>(8</w:t>
      </w:r>
      <w:r w:rsidRPr="007E3C52">
        <w:rPr>
          <w:noProof/>
          <w:szCs w:val="20"/>
          <w:lang w:val="en-CA"/>
          <w:rPrChange w:id="872" w:author="Ye-Kui Wang (d00)" w:date="2020-09-23T16:55:00Z">
            <w:rPr>
              <w:noProof/>
              <w:szCs w:val="20"/>
              <w:lang w:val="en-CA"/>
            </w:rPr>
          </w:rPrChange>
        </w:rPr>
        <w:noBreakHyphen/>
        <w:t>384)</w:t>
      </w:r>
    </w:p>
    <w:p w14:paraId="0C62D91A" w14:textId="77777777" w:rsidR="0052674D" w:rsidRPr="007E3C52" w:rsidRDefault="0052674D" w:rsidP="0052674D">
      <w:pPr>
        <w:ind w:left="360"/>
        <w:rPr>
          <w:rFonts w:eastAsia="Times New Roman"/>
          <w:sz w:val="20"/>
          <w:lang w:val="en-CA"/>
          <w:rPrChange w:id="873" w:author="Ye-Kui Wang (d00)" w:date="2020-09-23T16:55:00Z">
            <w:rPr>
              <w:rFonts w:eastAsia="Times New Roman"/>
              <w:sz w:val="20"/>
              <w:lang w:val="en-CA"/>
            </w:rPr>
          </w:rPrChange>
        </w:rPr>
      </w:pPr>
      <w:r w:rsidRPr="007E3C52">
        <w:rPr>
          <w:rFonts w:eastAsia="Times New Roman"/>
          <w:sz w:val="20"/>
          <w:lang w:val="en-CA"/>
          <w:rPrChange w:id="874" w:author="Ye-Kui Wang (d00)" w:date="2020-09-23T16:55:00Z">
            <w:rPr>
              <w:rFonts w:eastAsia="Times New Roman"/>
              <w:sz w:val="20"/>
              <w:lang w:val="en-CA"/>
            </w:rPr>
          </w:rPrChange>
        </w:rPr>
        <w:t xml:space="preserve">The variable </w:t>
      </w:r>
      <w:proofErr w:type="spellStart"/>
      <w:r w:rsidRPr="007E3C52">
        <w:rPr>
          <w:rFonts w:eastAsia="Times New Roman"/>
          <w:sz w:val="20"/>
          <w:lang w:val="en-CA"/>
          <w:rPrChange w:id="875" w:author="Ye-Kui Wang (d00)" w:date="2020-09-23T16:55:00Z">
            <w:rPr>
              <w:rFonts w:eastAsia="Times New Roman"/>
              <w:sz w:val="20"/>
              <w:lang w:val="en-CA"/>
            </w:rPr>
          </w:rPrChange>
        </w:rPr>
        <w:t>Qp</w:t>
      </w:r>
      <w:r w:rsidRPr="007E3C52">
        <w:rPr>
          <w:rFonts w:eastAsia="Times New Roman"/>
          <w:sz w:val="20"/>
          <w:vertAlign w:val="subscript"/>
          <w:lang w:val="en-CA"/>
          <w:rPrChange w:id="876" w:author="Ye-Kui Wang (d00)" w:date="2020-09-23T16:55:00Z">
            <w:rPr>
              <w:rFonts w:eastAsia="Times New Roman"/>
              <w:sz w:val="20"/>
              <w:vertAlign w:val="subscript"/>
              <w:lang w:val="en-CA"/>
            </w:rPr>
          </w:rPrChange>
        </w:rPr>
        <w:t>C</w:t>
      </w:r>
      <w:proofErr w:type="spellEnd"/>
      <w:r w:rsidRPr="007E3C52">
        <w:rPr>
          <w:rFonts w:eastAsia="Times New Roman"/>
          <w:sz w:val="20"/>
          <w:lang w:val="en-CA"/>
          <w:rPrChange w:id="877" w:author="Ye-Kui Wang (d00)" w:date="2020-09-23T16:55:00Z">
            <w:rPr>
              <w:rFonts w:eastAsia="Times New Roman"/>
              <w:sz w:val="20"/>
              <w:lang w:val="en-CA"/>
            </w:rPr>
          </w:rPrChange>
        </w:rPr>
        <w:t xml:space="preserve"> is derived as follows:</w:t>
      </w:r>
    </w:p>
    <w:p w14:paraId="472F7F4E" w14:textId="57383BC2" w:rsidR="0052674D" w:rsidRPr="007E3C52" w:rsidRDefault="0052674D" w:rsidP="0052674D">
      <w:pPr>
        <w:tabs>
          <w:tab w:val="left" w:pos="284"/>
        </w:tabs>
        <w:ind w:left="644" w:hanging="284"/>
        <w:rPr>
          <w:sz w:val="20"/>
          <w:lang w:val="en-CA" w:eastAsia="ko-KR"/>
          <w:rPrChange w:id="878" w:author="Ye-Kui Wang (d00)" w:date="2020-09-23T16:55:00Z">
            <w:rPr>
              <w:sz w:val="20"/>
              <w:lang w:val="en-CA" w:eastAsia="ko-KR"/>
            </w:rPr>
          </w:rPrChange>
        </w:rPr>
      </w:pPr>
      <w:r w:rsidRPr="007E3C52">
        <w:rPr>
          <w:noProof/>
          <w:sz w:val="20"/>
          <w:lang w:val="en-CA"/>
          <w:rPrChange w:id="879" w:author="Ye-Kui Wang (d00)" w:date="2020-09-23T16:55:00Z">
            <w:rPr>
              <w:noProof/>
              <w:sz w:val="20"/>
              <w:lang w:val="en-CA"/>
            </w:rPr>
          </w:rPrChange>
        </w:rPr>
        <w:t>–</w:t>
      </w:r>
      <w:r w:rsidRPr="007E3C52">
        <w:rPr>
          <w:noProof/>
          <w:sz w:val="20"/>
          <w:lang w:val="en-CA"/>
          <w:rPrChange w:id="880" w:author="Ye-Kui Wang (d00)" w:date="2020-09-23T16:55:00Z">
            <w:rPr>
              <w:noProof/>
              <w:sz w:val="20"/>
              <w:lang w:val="en-CA"/>
            </w:rPr>
          </w:rPrChange>
        </w:rPr>
        <w:tab/>
      </w:r>
      <w:r w:rsidRPr="007E3C52">
        <w:rPr>
          <w:sz w:val="20"/>
          <w:lang w:val="en-CA" w:eastAsia="ko-KR"/>
          <w:rPrChange w:id="881" w:author="Ye-Kui Wang (d00)" w:date="2020-09-23T16:55:00Z">
            <w:rPr>
              <w:sz w:val="20"/>
              <w:lang w:val="en-CA" w:eastAsia="ko-KR"/>
            </w:rPr>
          </w:rPrChange>
        </w:rPr>
        <w:t xml:space="preserve">If </w:t>
      </w:r>
      <w:proofErr w:type="spellStart"/>
      <w:r w:rsidRPr="007E3C52">
        <w:rPr>
          <w:rFonts w:eastAsia="Times New Roman"/>
          <w:sz w:val="20"/>
          <w:lang w:val="en-CA"/>
          <w:rPrChange w:id="882" w:author="Ye-Kui Wang (d00)" w:date="2020-09-23T16:55:00Z">
            <w:rPr>
              <w:rFonts w:eastAsia="Times New Roman"/>
              <w:sz w:val="20"/>
              <w:lang w:val="en-CA"/>
            </w:rPr>
          </w:rPrChange>
        </w:rPr>
        <w:t>ChromaArrayType</w:t>
      </w:r>
      <w:proofErr w:type="spellEnd"/>
      <w:r w:rsidRPr="007E3C52">
        <w:rPr>
          <w:sz w:val="20"/>
          <w:lang w:val="en-CA" w:eastAsia="ko-KR"/>
          <w:rPrChange w:id="883" w:author="Ye-Kui Wang (d00)" w:date="2020-09-23T16:55:00Z">
            <w:rPr>
              <w:sz w:val="20"/>
              <w:lang w:val="en-CA" w:eastAsia="ko-KR"/>
            </w:rPr>
          </w:rPrChange>
        </w:rPr>
        <w:t xml:space="preserve"> is equal to 1, the</w:t>
      </w:r>
      <w:r w:rsidRPr="007E3C52">
        <w:rPr>
          <w:noProof/>
          <w:sz w:val="20"/>
          <w:lang w:val="en-CA" w:eastAsia="ko-KR"/>
          <w:rPrChange w:id="884" w:author="Ye-Kui Wang (d00)" w:date="2020-09-23T16:55:00Z">
            <w:rPr>
              <w:noProof/>
              <w:sz w:val="20"/>
              <w:lang w:val="en-CA" w:eastAsia="ko-KR"/>
            </w:rPr>
          </w:rPrChange>
        </w:rPr>
        <w:t xml:space="preserve"> variable Qp</w:t>
      </w:r>
      <w:r w:rsidRPr="007E3C52">
        <w:rPr>
          <w:noProof/>
          <w:sz w:val="20"/>
          <w:vertAlign w:val="subscript"/>
          <w:lang w:val="en-CA" w:eastAsia="ko-KR"/>
          <w:rPrChange w:id="885" w:author="Ye-Kui Wang (d00)" w:date="2020-09-23T16:55:00Z">
            <w:rPr>
              <w:noProof/>
              <w:sz w:val="20"/>
              <w:vertAlign w:val="subscript"/>
              <w:lang w:val="en-CA" w:eastAsia="ko-KR"/>
            </w:rPr>
          </w:rPrChange>
        </w:rPr>
        <w:t>C</w:t>
      </w:r>
      <w:r w:rsidRPr="007E3C52">
        <w:rPr>
          <w:noProof/>
          <w:sz w:val="20"/>
          <w:lang w:val="en-CA" w:eastAsia="ko-KR"/>
          <w:rPrChange w:id="886" w:author="Ye-Kui Wang (d00)" w:date="2020-09-23T16:55:00Z">
            <w:rPr>
              <w:noProof/>
              <w:sz w:val="20"/>
              <w:lang w:val="en-CA" w:eastAsia="ko-KR"/>
            </w:rPr>
          </w:rPrChange>
        </w:rPr>
        <w:t xml:space="preserve"> is determined </w:t>
      </w:r>
      <w:r w:rsidRPr="007E3C52">
        <w:rPr>
          <w:rFonts w:eastAsia="Times New Roman"/>
          <w:sz w:val="20"/>
          <w:lang w:val="en-CA"/>
          <w:rPrChange w:id="887" w:author="Ye-Kui Wang (d00)" w:date="2020-09-23T16:55:00Z">
            <w:rPr>
              <w:rFonts w:eastAsia="Times New Roman"/>
              <w:sz w:val="20"/>
              <w:lang w:val="en-CA"/>
            </w:rPr>
          </w:rPrChange>
        </w:rPr>
        <w:t xml:space="preserve">based on </w:t>
      </w:r>
      <w:proofErr w:type="spellStart"/>
      <w:r w:rsidRPr="007E3C52">
        <w:rPr>
          <w:rFonts w:eastAsia="Times New Roman"/>
          <w:sz w:val="20"/>
          <w:lang w:val="en-CA"/>
          <w:rPrChange w:id="888" w:author="Ye-Kui Wang (d00)" w:date="2020-09-23T16:55:00Z">
            <w:rPr>
              <w:rFonts w:eastAsia="Times New Roman"/>
              <w:sz w:val="20"/>
              <w:lang w:val="en-CA"/>
            </w:rPr>
          </w:rPrChange>
        </w:rPr>
        <w:t>qPi</w:t>
      </w:r>
      <w:proofErr w:type="spellEnd"/>
      <w:r w:rsidRPr="007E3C52">
        <w:rPr>
          <w:rFonts w:eastAsia="Times New Roman"/>
          <w:sz w:val="20"/>
          <w:lang w:val="en-CA"/>
          <w:rPrChange w:id="889" w:author="Ye-Kui Wang (d00)" w:date="2020-09-23T16:55:00Z">
            <w:rPr>
              <w:rFonts w:eastAsia="Times New Roman"/>
              <w:sz w:val="20"/>
              <w:lang w:val="en-CA"/>
            </w:rPr>
          </w:rPrChange>
        </w:rPr>
        <w:t xml:space="preserve"> </w:t>
      </w:r>
      <w:r w:rsidRPr="007E3C52">
        <w:rPr>
          <w:noProof/>
          <w:sz w:val="20"/>
          <w:lang w:val="en-CA" w:eastAsia="ko-KR"/>
          <w:rPrChange w:id="890" w:author="Ye-Kui Wang (d00)" w:date="2020-09-23T16:55:00Z">
            <w:rPr>
              <w:noProof/>
              <w:sz w:val="20"/>
              <w:lang w:val="en-CA" w:eastAsia="ko-KR"/>
            </w:rPr>
          </w:rPrChange>
        </w:rPr>
        <w:t xml:space="preserve">as specified in </w:t>
      </w:r>
      <w:r w:rsidRPr="007E3C52">
        <w:rPr>
          <w:bCs/>
          <w:noProof/>
          <w:sz w:val="20"/>
          <w:lang w:val="en-CA"/>
          <w:rPrChange w:id="891" w:author="Ye-Kui Wang (d00)" w:date="2020-09-23T16:55:00Z">
            <w:rPr>
              <w:bCs/>
              <w:noProof/>
              <w:sz w:val="20"/>
              <w:lang w:val="en-CA"/>
            </w:rPr>
          </w:rPrChange>
        </w:rPr>
        <w:t>Table 8</w:t>
      </w:r>
      <w:r w:rsidRPr="007E3C52">
        <w:rPr>
          <w:bCs/>
          <w:noProof/>
          <w:sz w:val="20"/>
          <w:lang w:val="en-CA"/>
          <w:rPrChange w:id="892" w:author="Ye-Kui Wang (d00)" w:date="2020-09-23T16:55:00Z">
            <w:rPr>
              <w:bCs/>
              <w:noProof/>
              <w:sz w:val="20"/>
              <w:lang w:val="en-CA"/>
            </w:rPr>
          </w:rPrChange>
        </w:rPr>
        <w:noBreakHyphen/>
        <w:t>10</w:t>
      </w:r>
      <w:r w:rsidRPr="007E3C52">
        <w:rPr>
          <w:sz w:val="20"/>
          <w:lang w:val="en-CA"/>
          <w:rPrChange w:id="893" w:author="Ye-Kui Wang (d00)" w:date="2020-09-23T16:55:00Z">
            <w:rPr>
              <w:sz w:val="20"/>
              <w:lang w:val="en-CA"/>
            </w:rPr>
          </w:rPrChange>
        </w:rPr>
        <w:t>.</w:t>
      </w:r>
    </w:p>
    <w:p w14:paraId="0433AA68" w14:textId="77777777" w:rsidR="0052674D" w:rsidRPr="007E3C52" w:rsidRDefault="0052674D" w:rsidP="0052674D">
      <w:pPr>
        <w:tabs>
          <w:tab w:val="left" w:pos="284"/>
        </w:tabs>
        <w:ind w:left="644" w:hanging="284"/>
        <w:rPr>
          <w:sz w:val="20"/>
          <w:lang w:val="en-CA" w:eastAsia="ko-KR"/>
          <w:rPrChange w:id="894" w:author="Ye-Kui Wang (d00)" w:date="2020-09-23T16:55:00Z">
            <w:rPr>
              <w:sz w:val="20"/>
              <w:lang w:val="en-CA" w:eastAsia="ko-KR"/>
            </w:rPr>
          </w:rPrChange>
        </w:rPr>
      </w:pPr>
      <w:r w:rsidRPr="007E3C52">
        <w:rPr>
          <w:noProof/>
          <w:sz w:val="20"/>
          <w:lang w:val="en-CA"/>
          <w:rPrChange w:id="895" w:author="Ye-Kui Wang (d00)" w:date="2020-09-23T16:55:00Z">
            <w:rPr>
              <w:noProof/>
              <w:sz w:val="20"/>
              <w:lang w:val="en-CA"/>
            </w:rPr>
          </w:rPrChange>
        </w:rPr>
        <w:t>–</w:t>
      </w:r>
      <w:r w:rsidRPr="007E3C52">
        <w:rPr>
          <w:noProof/>
          <w:sz w:val="20"/>
          <w:lang w:val="en-CA"/>
          <w:rPrChange w:id="896" w:author="Ye-Kui Wang (d00)" w:date="2020-09-23T16:55:00Z">
            <w:rPr>
              <w:noProof/>
              <w:sz w:val="20"/>
              <w:lang w:val="en-CA"/>
            </w:rPr>
          </w:rPrChange>
        </w:rPr>
        <w:tab/>
      </w:r>
      <w:r w:rsidRPr="007E3C52">
        <w:rPr>
          <w:sz w:val="20"/>
          <w:lang w:val="en-CA" w:eastAsia="ko-KR"/>
          <w:rPrChange w:id="897" w:author="Ye-Kui Wang (d00)" w:date="2020-09-23T16:55:00Z">
            <w:rPr>
              <w:sz w:val="20"/>
              <w:lang w:val="en-CA" w:eastAsia="ko-KR"/>
            </w:rPr>
          </w:rPrChange>
        </w:rPr>
        <w:t>Otherwise (</w:t>
      </w:r>
      <w:proofErr w:type="spellStart"/>
      <w:r w:rsidRPr="007E3C52">
        <w:rPr>
          <w:sz w:val="20"/>
          <w:lang w:val="en-CA" w:eastAsia="ko-KR"/>
          <w:rPrChange w:id="898" w:author="Ye-Kui Wang (d00)" w:date="2020-09-23T16:55:00Z">
            <w:rPr>
              <w:sz w:val="20"/>
              <w:lang w:val="en-CA" w:eastAsia="ko-KR"/>
            </w:rPr>
          </w:rPrChange>
        </w:rPr>
        <w:t>ChromaArrayType</w:t>
      </w:r>
      <w:proofErr w:type="spellEnd"/>
      <w:r w:rsidRPr="007E3C52">
        <w:rPr>
          <w:sz w:val="20"/>
          <w:lang w:val="en-CA" w:eastAsia="ko-KR"/>
          <w:rPrChange w:id="899" w:author="Ye-Kui Wang (d00)" w:date="2020-09-23T16:55:00Z">
            <w:rPr>
              <w:sz w:val="20"/>
              <w:lang w:val="en-CA" w:eastAsia="ko-KR"/>
            </w:rPr>
          </w:rPrChange>
        </w:rPr>
        <w:t xml:space="preserve"> is greater than 1), the variable </w:t>
      </w:r>
      <w:proofErr w:type="spellStart"/>
      <w:r w:rsidRPr="007E3C52">
        <w:rPr>
          <w:sz w:val="20"/>
          <w:lang w:val="en-CA" w:eastAsia="ko-KR"/>
          <w:rPrChange w:id="900" w:author="Ye-Kui Wang (d00)" w:date="2020-09-23T16:55:00Z">
            <w:rPr>
              <w:sz w:val="20"/>
              <w:lang w:val="en-CA" w:eastAsia="ko-KR"/>
            </w:rPr>
          </w:rPrChange>
        </w:rPr>
        <w:t>Qp</w:t>
      </w:r>
      <w:r w:rsidRPr="007E3C52">
        <w:rPr>
          <w:sz w:val="20"/>
          <w:vertAlign w:val="subscript"/>
          <w:lang w:val="en-CA" w:eastAsia="ko-KR"/>
          <w:rPrChange w:id="901" w:author="Ye-Kui Wang (d00)" w:date="2020-09-23T16:55:00Z">
            <w:rPr>
              <w:sz w:val="20"/>
              <w:vertAlign w:val="subscript"/>
              <w:lang w:val="en-CA" w:eastAsia="ko-KR"/>
            </w:rPr>
          </w:rPrChange>
        </w:rPr>
        <w:t>C</w:t>
      </w:r>
      <w:proofErr w:type="spellEnd"/>
      <w:r w:rsidRPr="007E3C52">
        <w:rPr>
          <w:sz w:val="20"/>
          <w:lang w:val="en-CA" w:eastAsia="ko-KR"/>
          <w:rPrChange w:id="902" w:author="Ye-Kui Wang (d00)" w:date="2020-09-23T16:55:00Z">
            <w:rPr>
              <w:sz w:val="20"/>
              <w:lang w:val="en-CA" w:eastAsia="ko-KR"/>
            </w:rPr>
          </w:rPrChange>
        </w:rPr>
        <w:t xml:space="preserve"> is set equal to </w:t>
      </w:r>
      <w:proofErr w:type="gramStart"/>
      <w:r w:rsidRPr="007E3C52">
        <w:rPr>
          <w:sz w:val="20"/>
          <w:lang w:val="en-CA" w:eastAsia="ko-KR"/>
          <w:rPrChange w:id="903" w:author="Ye-Kui Wang (d00)" w:date="2020-09-23T16:55:00Z">
            <w:rPr>
              <w:sz w:val="20"/>
              <w:lang w:val="en-CA" w:eastAsia="ko-KR"/>
            </w:rPr>
          </w:rPrChange>
        </w:rPr>
        <w:t>Min( </w:t>
      </w:r>
      <w:proofErr w:type="spellStart"/>
      <w:r w:rsidRPr="007E3C52">
        <w:rPr>
          <w:sz w:val="20"/>
          <w:lang w:val="en-CA" w:eastAsia="ko-KR"/>
          <w:rPrChange w:id="904" w:author="Ye-Kui Wang (d00)" w:date="2020-09-23T16:55:00Z">
            <w:rPr>
              <w:sz w:val="20"/>
              <w:lang w:val="en-CA" w:eastAsia="ko-KR"/>
            </w:rPr>
          </w:rPrChange>
        </w:rPr>
        <w:t>qPi</w:t>
      </w:r>
      <w:proofErr w:type="spellEnd"/>
      <w:proofErr w:type="gramEnd"/>
      <w:r w:rsidRPr="007E3C52">
        <w:rPr>
          <w:sz w:val="20"/>
          <w:lang w:val="en-CA" w:eastAsia="ko-KR"/>
          <w:rPrChange w:id="905" w:author="Ye-Kui Wang (d00)" w:date="2020-09-23T16:55:00Z">
            <w:rPr>
              <w:sz w:val="20"/>
              <w:lang w:val="en-CA" w:eastAsia="ko-KR"/>
            </w:rPr>
          </w:rPrChange>
        </w:rPr>
        <w:t>, 51 ).</w:t>
      </w:r>
    </w:p>
    <w:p w14:paraId="2BA7FD51" w14:textId="3470DE07" w:rsidR="00DE5F7E" w:rsidRPr="007E3C52" w:rsidRDefault="00DE5F7E" w:rsidP="00DE5F7E">
      <w:pPr>
        <w:rPr>
          <w:lang w:val="en-CA"/>
          <w:rPrChange w:id="906" w:author="Ye-Kui Wang (d00)" w:date="2020-09-23T16:55:00Z">
            <w:rPr>
              <w:lang w:val="en-CA"/>
            </w:rPr>
          </w:rPrChange>
        </w:rPr>
      </w:pPr>
    </w:p>
    <w:p w14:paraId="5A709E29" w14:textId="3A367B12" w:rsidR="0047486A" w:rsidRPr="007E3C52" w:rsidRDefault="0047486A" w:rsidP="0047486A">
      <w:pPr>
        <w:pStyle w:val="Heading2"/>
        <w:rPr>
          <w:color w:val="000000" w:themeColor="text1"/>
          <w:lang w:val="en-CA"/>
          <w14:textOutline w14:w="0" w14:cap="flat" w14:cmpd="sng" w14:algn="ctr">
            <w14:noFill/>
            <w14:prstDash w14:val="solid"/>
            <w14:round/>
          </w14:textOutline>
          <w:rPrChange w:id="907" w:author="Ye-Kui Wang (d00)" w:date="2020-09-23T16:55:00Z">
            <w:rPr>
              <w:color w:val="000000" w:themeColor="text1"/>
              <w14:textOutline w14:w="0" w14:cap="flat" w14:cmpd="sng" w14:algn="ctr">
                <w14:noFill/>
                <w14:prstDash w14:val="solid"/>
                <w14:round/>
              </w14:textOutline>
            </w:rPr>
          </w:rPrChange>
        </w:rPr>
      </w:pPr>
      <w:r w:rsidRPr="007E3C52">
        <w:rPr>
          <w:lang w:val="en-CA"/>
          <w:rPrChange w:id="908" w:author="Ye-Kui Wang (d00)" w:date="2020-09-23T16:55:00Z">
            <w:rPr/>
          </w:rPrChange>
        </w:rPr>
        <w:t>Absence of “persistence flag” for the annotated region</w:t>
      </w:r>
      <w:ins w:id="909" w:author="Ye-Kui Wang (d00)" w:date="2020-09-23T14:52:00Z">
        <w:r w:rsidR="0092360D" w:rsidRPr="007E3C52">
          <w:rPr>
            <w:lang w:val="en-CA"/>
            <w:rPrChange w:id="910" w:author="Ye-Kui Wang (d00)" w:date="2020-09-23T16:55:00Z">
              <w:rPr/>
            </w:rPrChange>
          </w:rPr>
          <w:t>s</w:t>
        </w:r>
      </w:ins>
      <w:r w:rsidRPr="007E3C52">
        <w:rPr>
          <w:lang w:val="en-CA"/>
          <w:rPrChange w:id="911" w:author="Ye-Kui Wang (d00)" w:date="2020-09-23T16:55:00Z">
            <w:rPr/>
          </w:rPrChange>
        </w:rPr>
        <w:t xml:space="preserve"> SEI message</w:t>
      </w:r>
    </w:p>
    <w:p w14:paraId="2E2B845C" w14:textId="77777777" w:rsidR="0092360D" w:rsidRPr="00204C6F" w:rsidRDefault="0092360D" w:rsidP="0092360D">
      <w:pPr>
        <w:pStyle w:val="ListParagraph"/>
        <w:ind w:left="0"/>
        <w:contextualSpacing w:val="0"/>
        <w:jc w:val="both"/>
        <w:rPr>
          <w:ins w:id="912" w:author="Ye-Kui Wang (d00)" w:date="2020-09-23T14:54:00Z"/>
          <w:szCs w:val="22"/>
          <w:lang w:val="en-CA"/>
        </w:rPr>
      </w:pPr>
      <w:ins w:id="913" w:author="Ye-Kui Wang (d00)" w:date="2020-09-23T14:54:00Z">
        <w:r w:rsidRPr="007E3C52">
          <w:rPr>
            <w:szCs w:val="22"/>
            <w:lang w:val="en-CA"/>
          </w:rPr>
          <w:t xml:space="preserve">This item </w:t>
        </w:r>
        <w:r w:rsidRPr="00960032">
          <w:rPr>
            <w:szCs w:val="22"/>
            <w:lang w:val="en-CA"/>
          </w:rPr>
          <w:t>applies to both ITU-T and ISO/IEC text</w:t>
        </w:r>
        <w:r w:rsidRPr="00204C6F">
          <w:rPr>
            <w:szCs w:val="22"/>
            <w:lang w:val="en-CA"/>
          </w:rPr>
          <w:t>s.</w:t>
        </w:r>
      </w:ins>
    </w:p>
    <w:p w14:paraId="55856AE3" w14:textId="1E3CF272" w:rsidR="0047486A" w:rsidRPr="007E3C52" w:rsidRDefault="0047486A" w:rsidP="0047486A">
      <w:pPr>
        <w:rPr>
          <w:szCs w:val="22"/>
          <w:lang w:val="en-CA"/>
          <w:rPrChange w:id="914" w:author="Ye-Kui Wang (d00)" w:date="2020-09-23T16:55:00Z">
            <w:rPr>
              <w:szCs w:val="22"/>
            </w:rPr>
          </w:rPrChange>
        </w:rPr>
      </w:pPr>
      <w:r w:rsidRPr="007E3C52">
        <w:rPr>
          <w:lang w:val="en-CA"/>
          <w:rPrChange w:id="915" w:author="Ye-Kui Wang (d00)" w:date="2020-09-23T16:55:00Z">
            <w:rPr/>
          </w:rPrChange>
        </w:rPr>
        <w:t xml:space="preserve">In all SEI messages that have a "cancel flag", there is also a corresponding "persistence flag", except in the case of the newly adopted annotated regions SEI message. Without this flag, it is not possible to indicate that the annotated regions information applies only to the current picture. Due to the extensibility </w:t>
      </w:r>
      <w:r w:rsidRPr="007E3C52">
        <w:rPr>
          <w:lang w:val="en-CA"/>
          <w:rPrChange w:id="916" w:author="Ye-Kui Wang (d00)" w:date="2020-09-23T16:55:00Z">
            <w:rPr/>
          </w:rPrChange>
        </w:rPr>
        <w:lastRenderedPageBreak/>
        <w:t>provision that is built into the SEI message syntax, it would be possible to append a persistence flag at the end of the syntax to correct this likely oversight. The presence of the extra flag could be optional (conditioned on whether there is more data in the SEI message), so that encoders built for the original syntax would still be conforming. When the flag is not present, it would be inferred to be equal to 1.</w:t>
      </w:r>
    </w:p>
    <w:p w14:paraId="79A52E38" w14:textId="18B3F8B7" w:rsidR="00AC79E4" w:rsidRPr="007E3C52" w:rsidRDefault="00AC79E4" w:rsidP="00AC79E4">
      <w:pPr>
        <w:pStyle w:val="Heading2"/>
        <w:rPr>
          <w:ins w:id="917" w:author="Ye-Kui Wang (d00)" w:date="2020-09-23T15:01:00Z"/>
          <w:lang w:val="en-CA"/>
          <w:rPrChange w:id="918" w:author="Ye-Kui Wang (d00)" w:date="2020-09-23T16:55:00Z">
            <w:rPr>
              <w:ins w:id="919" w:author="Ye-Kui Wang (d00)" w:date="2020-09-23T15:01:00Z"/>
            </w:rPr>
          </w:rPrChange>
        </w:rPr>
      </w:pPr>
      <w:ins w:id="920" w:author="Ye-Kui Wang (d00)" w:date="2020-09-23T15:01:00Z">
        <w:r w:rsidRPr="007E3C52">
          <w:rPr>
            <w:lang w:val="en-CA"/>
            <w:rPrChange w:id="921" w:author="Ye-Kui Wang (d00)" w:date="2020-09-23T16:55:00Z">
              <w:rPr/>
            </w:rPrChange>
          </w:rPr>
          <w:t>Clarification on note related to repetition of SPS</w:t>
        </w:r>
      </w:ins>
    </w:p>
    <w:p w14:paraId="44CD7B94" w14:textId="64B1BBF7" w:rsidR="00AC79E4" w:rsidRPr="007E3C52" w:rsidRDefault="00AC79E4" w:rsidP="00AC79E4">
      <w:pPr>
        <w:pStyle w:val="ListParagraph"/>
        <w:ind w:left="0"/>
        <w:contextualSpacing w:val="0"/>
        <w:jc w:val="both"/>
        <w:rPr>
          <w:ins w:id="922" w:author="Ye-Kui Wang (d00)" w:date="2020-09-23T15:10:00Z"/>
          <w:szCs w:val="22"/>
          <w:lang w:val="en-CA"/>
          <w:rPrChange w:id="923" w:author="Ye-Kui Wang (d00)" w:date="2020-09-23T16:55:00Z">
            <w:rPr>
              <w:ins w:id="924" w:author="Ye-Kui Wang (d00)" w:date="2020-09-23T15:10:00Z"/>
              <w:szCs w:val="22"/>
              <w:lang w:val="en-CA"/>
            </w:rPr>
          </w:rPrChange>
        </w:rPr>
      </w:pPr>
      <w:ins w:id="925" w:author="Ye-Kui Wang (d00)" w:date="2020-09-23T15:02:00Z">
        <w:r w:rsidRPr="007E3C52">
          <w:rPr>
            <w:lang w:val="en-CA"/>
            <w:rPrChange w:id="926" w:author="Ye-Kui Wang (d00)" w:date="2020-09-23T16:55:00Z">
              <w:rPr/>
            </w:rPrChange>
          </w:rPr>
          <w:t>Reported in ticket #1456 (</w:t>
        </w:r>
        <w:r w:rsidRPr="007E3C52">
          <w:rPr>
            <w:lang w:val="en-CA"/>
            <w:rPrChange w:id="927" w:author="Ye-Kui Wang (d00)" w:date="2020-09-23T16:55:00Z">
              <w:rPr/>
            </w:rPrChange>
          </w:rPr>
          <w:fldChar w:fldCharType="begin"/>
        </w:r>
        <w:r w:rsidRPr="007E3C52">
          <w:rPr>
            <w:lang w:val="en-CA"/>
            <w:rPrChange w:id="928" w:author="Ye-Kui Wang (d00)" w:date="2020-09-23T16:55:00Z">
              <w:rPr/>
            </w:rPrChange>
          </w:rPr>
          <w:instrText xml:space="preserve"> HYPERLINK "https://hevc.hhi.fraunhofer.de/trac/hevc/ticket/1456" </w:instrText>
        </w:r>
        <w:r w:rsidRPr="007E3C52">
          <w:rPr>
            <w:lang w:val="en-CA"/>
            <w:rPrChange w:id="929" w:author="Ye-Kui Wang (d00)" w:date="2020-09-23T16:55:00Z">
              <w:rPr/>
            </w:rPrChange>
          </w:rPr>
        </w:r>
        <w:r w:rsidRPr="007E3C52">
          <w:rPr>
            <w:lang w:val="en-CA"/>
            <w:rPrChange w:id="930" w:author="Ye-Kui Wang (d00)" w:date="2020-09-23T16:55:00Z">
              <w:rPr/>
            </w:rPrChange>
          </w:rPr>
          <w:fldChar w:fldCharType="separate"/>
        </w:r>
        <w:r w:rsidRPr="007E3C52">
          <w:rPr>
            <w:rStyle w:val="Hyperlink"/>
            <w:lang w:val="en-CA"/>
            <w:rPrChange w:id="931" w:author="Ye-Kui Wang (d00)" w:date="2020-09-23T16:55:00Z">
              <w:rPr>
                <w:rStyle w:val="Hyperlink"/>
              </w:rPr>
            </w:rPrChange>
          </w:rPr>
          <w:t>https://hevc.hhi.fraunhofer.de/trac/hevc/ticket/1456</w:t>
        </w:r>
        <w:r w:rsidRPr="007E3C52">
          <w:rPr>
            <w:lang w:val="en-CA"/>
            <w:rPrChange w:id="932" w:author="Ye-Kui Wang (d00)" w:date="2020-09-23T16:55:00Z">
              <w:rPr/>
            </w:rPrChange>
          </w:rPr>
          <w:fldChar w:fldCharType="end"/>
        </w:r>
        <w:r w:rsidRPr="007E3C52">
          <w:rPr>
            <w:lang w:val="en-CA"/>
            <w:rPrChange w:id="933" w:author="Ye-Kui Wang (d00)" w:date="2020-09-23T16:55:00Z">
              <w:rPr/>
            </w:rPrChange>
          </w:rPr>
          <w:t>)</w:t>
        </w:r>
      </w:ins>
      <w:ins w:id="934" w:author="Ye-Kui Wang (d00)" w:date="2020-09-23T15:03:00Z">
        <w:r w:rsidRPr="007E3C52">
          <w:rPr>
            <w:lang w:val="en-CA"/>
            <w:rPrChange w:id="935" w:author="Ye-Kui Wang (d00)" w:date="2020-09-23T16:55:00Z">
              <w:rPr/>
            </w:rPrChange>
          </w:rPr>
          <w:t xml:space="preserve">, likely applicable to </w:t>
        </w:r>
        <w:r w:rsidRPr="007E3C52">
          <w:rPr>
            <w:szCs w:val="22"/>
            <w:lang w:val="en-CA"/>
          </w:rPr>
          <w:t>both ITU-T an</w:t>
        </w:r>
        <w:r w:rsidRPr="00204C6F">
          <w:rPr>
            <w:szCs w:val="22"/>
            <w:lang w:val="en-CA"/>
          </w:rPr>
          <w:t>d ISO/IEC texts</w:t>
        </w:r>
      </w:ins>
      <w:ins w:id="936" w:author="Ye-Kui Wang (d00)" w:date="2020-09-23T15:05:00Z">
        <w:r w:rsidRPr="007E3C52">
          <w:rPr>
            <w:szCs w:val="22"/>
            <w:lang w:val="en-CA"/>
            <w:rPrChange w:id="937" w:author="Ye-Kui Wang (d00)" w:date="2020-09-23T16:55:00Z">
              <w:rPr>
                <w:szCs w:val="22"/>
                <w:lang w:val="en-CA"/>
              </w:rPr>
            </w:rPrChange>
          </w:rPr>
          <w:t xml:space="preserve">, and </w:t>
        </w:r>
        <w:r w:rsidR="00475FCE" w:rsidRPr="007E3C52">
          <w:rPr>
            <w:szCs w:val="22"/>
            <w:lang w:val="en-CA"/>
            <w:rPrChange w:id="938" w:author="Ye-Kui Wang (d00)" w:date="2020-09-23T16:55:00Z">
              <w:rPr>
                <w:szCs w:val="22"/>
                <w:lang w:val="en-CA"/>
              </w:rPr>
            </w:rPrChange>
          </w:rPr>
          <w:t>late confirmed to be still present</w:t>
        </w:r>
      </w:ins>
      <w:ins w:id="939" w:author="Ye-Kui Wang (d00)" w:date="2020-09-23T15:03:00Z">
        <w:r w:rsidRPr="007E3C52">
          <w:rPr>
            <w:szCs w:val="22"/>
            <w:lang w:val="en-CA"/>
            <w:rPrChange w:id="940" w:author="Ye-Kui Wang (d00)" w:date="2020-09-23T16:55:00Z">
              <w:rPr>
                <w:szCs w:val="22"/>
                <w:lang w:val="en-CA"/>
              </w:rPr>
            </w:rPrChange>
          </w:rPr>
          <w:t>.</w:t>
        </w:r>
      </w:ins>
    </w:p>
    <w:p w14:paraId="1184E825" w14:textId="42694B77" w:rsidR="00AB7547" w:rsidRPr="007E3C52" w:rsidRDefault="00AB7547" w:rsidP="00AC79E4">
      <w:pPr>
        <w:pStyle w:val="ListParagraph"/>
        <w:ind w:left="0"/>
        <w:contextualSpacing w:val="0"/>
        <w:jc w:val="both"/>
        <w:rPr>
          <w:ins w:id="941" w:author="Ye-Kui Wang (d00)" w:date="2020-09-23T15:03:00Z"/>
          <w:szCs w:val="22"/>
          <w:lang w:val="en-CA"/>
          <w:rPrChange w:id="942" w:author="Ye-Kui Wang (d00)" w:date="2020-09-23T16:55:00Z">
            <w:rPr>
              <w:ins w:id="943" w:author="Ye-Kui Wang (d00)" w:date="2020-09-23T15:03:00Z"/>
              <w:szCs w:val="22"/>
              <w:lang w:val="en-CA"/>
            </w:rPr>
          </w:rPrChange>
        </w:rPr>
      </w:pPr>
      <w:ins w:id="944" w:author="Ye-Kui Wang (d00)" w:date="2020-09-23T15:10:00Z">
        <w:r w:rsidRPr="007E3C52">
          <w:rPr>
            <w:szCs w:val="22"/>
            <w:lang w:val="en-CA"/>
            <w:rPrChange w:id="945" w:author="Ye-Kui Wang (d00)" w:date="2020-09-23T16:55:00Z">
              <w:rPr>
                <w:szCs w:val="22"/>
                <w:lang w:val="en-CA"/>
              </w:rPr>
            </w:rPrChange>
          </w:rPr>
          <w:t xml:space="preserve">This </w:t>
        </w:r>
      </w:ins>
      <w:ins w:id="946" w:author="Ye-Kui Wang (d00)" w:date="2020-09-23T16:49:00Z">
        <w:r w:rsidR="00E81712" w:rsidRPr="007E3C52">
          <w:rPr>
            <w:szCs w:val="22"/>
            <w:lang w:val="en-CA"/>
            <w:rPrChange w:id="947" w:author="Ye-Kui Wang (d00)" w:date="2020-09-23T16:55:00Z">
              <w:rPr>
                <w:szCs w:val="22"/>
                <w:lang w:val="en-CA"/>
              </w:rPr>
            </w:rPrChange>
          </w:rPr>
          <w:t xml:space="preserve">item </w:t>
        </w:r>
      </w:ins>
      <w:ins w:id="948" w:author="Ye-Kui Wang (d00)" w:date="2020-09-23T15:10:00Z">
        <w:r w:rsidRPr="007E3C52">
          <w:rPr>
            <w:szCs w:val="22"/>
            <w:lang w:val="en-CA"/>
            <w:rPrChange w:id="949" w:author="Ye-Kui Wang (d00)" w:date="2020-09-23T16:55:00Z">
              <w:rPr>
                <w:szCs w:val="22"/>
                <w:lang w:val="en-CA"/>
              </w:rPr>
            </w:rPrChange>
          </w:rPr>
          <w:t>is included in this report for further study.</w:t>
        </w:r>
      </w:ins>
    </w:p>
    <w:p w14:paraId="4B593BB4" w14:textId="29F843B2" w:rsidR="00AC79E4" w:rsidRPr="007E3C52" w:rsidRDefault="00AC79E4" w:rsidP="00AC79E4">
      <w:pPr>
        <w:rPr>
          <w:ins w:id="950" w:author="Ye-Kui Wang (d00)" w:date="2020-09-23T15:04:00Z"/>
          <w:lang w:val="en-CA"/>
          <w:rPrChange w:id="951" w:author="Ye-Kui Wang (d00)" w:date="2020-09-23T16:55:00Z">
            <w:rPr>
              <w:ins w:id="952" w:author="Ye-Kui Wang (d00)" w:date="2020-09-23T15:04:00Z"/>
            </w:rPr>
          </w:rPrChange>
        </w:rPr>
      </w:pPr>
      <w:ins w:id="953" w:author="Ye-Kui Wang (d00)" w:date="2020-09-23T15:04:00Z">
        <w:r w:rsidRPr="007E3C52">
          <w:rPr>
            <w:lang w:val="en-CA"/>
            <w:rPrChange w:id="954" w:author="Ye-Kui Wang (d00)" w:date="2020-09-23T16:55:00Z">
              <w:rPr/>
            </w:rPrChange>
          </w:rPr>
          <w:t>Description:</w:t>
        </w:r>
      </w:ins>
    </w:p>
    <w:p w14:paraId="73E71DD8" w14:textId="77777777" w:rsidR="00AC79E4" w:rsidRPr="007E3C52" w:rsidRDefault="00AC79E4" w:rsidP="00AC79E4">
      <w:pPr>
        <w:pStyle w:val="NormalWeb"/>
        <w:shd w:val="clear" w:color="auto" w:fill="FFFFDD"/>
        <w:rPr>
          <w:ins w:id="955" w:author="Ye-Kui Wang (d00)" w:date="2020-09-23T15:04:00Z"/>
          <w:rFonts w:ascii="Verdana" w:hAnsi="Verdana"/>
          <w:color w:val="000000"/>
          <w:sz w:val="20"/>
          <w:szCs w:val="20"/>
          <w:lang w:val="en-CA"/>
          <w:rPrChange w:id="956" w:author="Ye-Kui Wang (d00)" w:date="2020-09-23T16:55:00Z">
            <w:rPr>
              <w:ins w:id="957" w:author="Ye-Kui Wang (d00)" w:date="2020-09-23T15:04:00Z"/>
              <w:rFonts w:ascii="Verdana" w:hAnsi="Verdana"/>
              <w:color w:val="000000"/>
              <w:sz w:val="20"/>
              <w:szCs w:val="20"/>
            </w:rPr>
          </w:rPrChange>
        </w:rPr>
      </w:pPr>
      <w:ins w:id="958" w:author="Ye-Kui Wang (d00)" w:date="2020-09-23T15:04:00Z">
        <w:r w:rsidRPr="007E3C52">
          <w:rPr>
            <w:rFonts w:ascii="Verdana" w:hAnsi="Verdana"/>
            <w:color w:val="000000"/>
            <w:sz w:val="20"/>
            <w:szCs w:val="20"/>
            <w:lang w:val="en-CA"/>
            <w:rPrChange w:id="959" w:author="Ye-Kui Wang (d00)" w:date="2020-09-23T16:55:00Z">
              <w:rPr>
                <w:rFonts w:ascii="Verdana" w:hAnsi="Verdana"/>
                <w:color w:val="000000"/>
                <w:sz w:val="20"/>
                <w:szCs w:val="20"/>
              </w:rPr>
            </w:rPrChange>
          </w:rPr>
          <w:t>The following note in sub-clause F.7.4.2.4.2 in W1005-v4 seems to be contradictory due to a missing "not" in the sentence. The first sentence of the note says that the SPS ID space is shared, but the second sentence says that SPS with a particular SPS_ID and a different layer ID would update the SPS of the same SPS_ID. This needs to be corrected.</w:t>
        </w:r>
      </w:ins>
    </w:p>
    <w:p w14:paraId="0470DCF6" w14:textId="77777777" w:rsidR="00AC79E4" w:rsidRPr="007E3C52" w:rsidRDefault="00AC79E4" w:rsidP="00AC79E4">
      <w:pPr>
        <w:pStyle w:val="NormalWeb"/>
        <w:shd w:val="clear" w:color="auto" w:fill="FFFFDD"/>
        <w:rPr>
          <w:ins w:id="960" w:author="Ye-Kui Wang (d00)" w:date="2020-09-23T15:04:00Z"/>
          <w:rFonts w:ascii="Verdana" w:hAnsi="Verdana"/>
          <w:color w:val="000000"/>
          <w:sz w:val="20"/>
          <w:szCs w:val="20"/>
          <w:lang w:val="en-CA"/>
          <w:rPrChange w:id="961" w:author="Ye-Kui Wang (d00)" w:date="2020-09-23T16:55:00Z">
            <w:rPr>
              <w:ins w:id="962" w:author="Ye-Kui Wang (d00)" w:date="2020-09-23T15:04:00Z"/>
              <w:rFonts w:ascii="Verdana" w:hAnsi="Verdana"/>
              <w:color w:val="000000"/>
              <w:sz w:val="20"/>
              <w:szCs w:val="20"/>
            </w:rPr>
          </w:rPrChange>
        </w:rPr>
      </w:pPr>
      <w:ins w:id="963" w:author="Ye-Kui Wang (d00)" w:date="2020-09-23T15:04:00Z">
        <w:r w:rsidRPr="007E3C52">
          <w:rPr>
            <w:rStyle w:val="Emphasis"/>
            <w:rFonts w:ascii="Verdana" w:hAnsi="Verdana"/>
            <w:color w:val="000000"/>
            <w:sz w:val="20"/>
            <w:szCs w:val="20"/>
            <w:lang w:val="en-CA"/>
            <w:rPrChange w:id="964" w:author="Ye-Kui Wang (d00)" w:date="2020-09-23T16:55:00Z">
              <w:rPr>
                <w:rStyle w:val="Emphasis"/>
                <w:rFonts w:ascii="Verdana" w:hAnsi="Verdana"/>
                <w:color w:val="000000"/>
                <w:sz w:val="20"/>
                <w:szCs w:val="20"/>
              </w:rPr>
            </w:rPrChange>
          </w:rPr>
          <w:t xml:space="preserve">Any SPS NAL unit with any </w:t>
        </w:r>
        <w:proofErr w:type="spellStart"/>
        <w:r w:rsidRPr="007E3C52">
          <w:rPr>
            <w:rStyle w:val="Emphasis"/>
            <w:rFonts w:ascii="Verdana" w:hAnsi="Verdana"/>
            <w:color w:val="000000"/>
            <w:sz w:val="20"/>
            <w:szCs w:val="20"/>
            <w:lang w:val="en-CA"/>
            <w:rPrChange w:id="965" w:author="Ye-Kui Wang (d00)" w:date="2020-09-23T16:55:00Z">
              <w:rPr>
                <w:rStyle w:val="Emphasis"/>
                <w:rFonts w:ascii="Verdana" w:hAnsi="Verdana"/>
                <w:color w:val="000000"/>
                <w:sz w:val="20"/>
                <w:szCs w:val="20"/>
              </w:rPr>
            </w:rPrChange>
          </w:rPr>
          <w:t>nuh_layer_id</w:t>
        </w:r>
        <w:proofErr w:type="spellEnd"/>
        <w:r w:rsidRPr="007E3C52">
          <w:rPr>
            <w:rStyle w:val="Emphasis"/>
            <w:rFonts w:ascii="Verdana" w:hAnsi="Verdana"/>
            <w:color w:val="000000"/>
            <w:sz w:val="20"/>
            <w:szCs w:val="20"/>
            <w:lang w:val="en-CA"/>
            <w:rPrChange w:id="966" w:author="Ye-Kui Wang (d00)" w:date="2020-09-23T16:55:00Z">
              <w:rPr>
                <w:rStyle w:val="Emphasis"/>
                <w:rFonts w:ascii="Verdana" w:hAnsi="Verdana"/>
                <w:color w:val="000000"/>
                <w:sz w:val="20"/>
                <w:szCs w:val="20"/>
              </w:rPr>
            </w:rPrChange>
          </w:rPr>
          <w:t xml:space="preserve"> value containing the value of </w:t>
        </w:r>
        <w:proofErr w:type="spellStart"/>
        <w:r w:rsidRPr="007E3C52">
          <w:rPr>
            <w:rStyle w:val="Emphasis"/>
            <w:rFonts w:ascii="Verdana" w:hAnsi="Verdana"/>
            <w:color w:val="000000"/>
            <w:sz w:val="20"/>
            <w:szCs w:val="20"/>
            <w:lang w:val="en-CA"/>
            <w:rPrChange w:id="967" w:author="Ye-Kui Wang (d00)" w:date="2020-09-23T16:55:00Z">
              <w:rPr>
                <w:rStyle w:val="Emphasis"/>
                <w:rFonts w:ascii="Verdana" w:hAnsi="Verdana"/>
                <w:color w:val="000000"/>
                <w:sz w:val="20"/>
                <w:szCs w:val="20"/>
              </w:rPr>
            </w:rPrChange>
          </w:rPr>
          <w:t>sps_seq_parameter_set_id</w:t>
        </w:r>
        <w:proofErr w:type="spellEnd"/>
        <w:r w:rsidRPr="007E3C52">
          <w:rPr>
            <w:rStyle w:val="Emphasis"/>
            <w:rFonts w:ascii="Verdana" w:hAnsi="Verdana"/>
            <w:color w:val="000000"/>
            <w:sz w:val="20"/>
            <w:szCs w:val="20"/>
            <w:lang w:val="en-CA"/>
            <w:rPrChange w:id="968" w:author="Ye-Kui Wang (d00)" w:date="2020-09-23T16:55:00Z">
              <w:rPr>
                <w:rStyle w:val="Emphasis"/>
                <w:rFonts w:ascii="Verdana" w:hAnsi="Verdana"/>
                <w:color w:val="000000"/>
                <w:sz w:val="20"/>
                <w:szCs w:val="20"/>
              </w:rPr>
            </w:rPrChange>
          </w:rPr>
          <w:t xml:space="preserve"> for the active SPS RBSP for a particular layer shall have the same content as that of the active SPS RBSP for the particular layer unless it follows the access unit </w:t>
        </w:r>
        <w:proofErr w:type="spellStart"/>
        <w:r w:rsidRPr="007E3C52">
          <w:rPr>
            <w:rStyle w:val="Emphasis"/>
            <w:rFonts w:ascii="Verdana" w:hAnsi="Verdana"/>
            <w:color w:val="000000"/>
            <w:sz w:val="20"/>
            <w:szCs w:val="20"/>
            <w:lang w:val="en-CA"/>
            <w:rPrChange w:id="969" w:author="Ye-Kui Wang (d00)" w:date="2020-09-23T16:55:00Z">
              <w:rPr>
                <w:rStyle w:val="Emphasis"/>
                <w:rFonts w:ascii="Verdana" w:hAnsi="Verdana"/>
                <w:color w:val="000000"/>
                <w:sz w:val="20"/>
                <w:szCs w:val="20"/>
              </w:rPr>
            </w:rPrChange>
          </w:rPr>
          <w:t>auA</w:t>
        </w:r>
        <w:proofErr w:type="spellEnd"/>
        <w:r w:rsidRPr="007E3C52">
          <w:rPr>
            <w:rStyle w:val="Emphasis"/>
            <w:rFonts w:ascii="Verdana" w:hAnsi="Verdana"/>
            <w:color w:val="000000"/>
            <w:sz w:val="20"/>
            <w:szCs w:val="20"/>
            <w:lang w:val="en-CA"/>
            <w:rPrChange w:id="970" w:author="Ye-Kui Wang (d00)" w:date="2020-09-23T16:55:00Z">
              <w:rPr>
                <w:rStyle w:val="Emphasis"/>
                <w:rFonts w:ascii="Verdana" w:hAnsi="Verdana"/>
                <w:color w:val="000000"/>
                <w:sz w:val="20"/>
                <w:szCs w:val="20"/>
              </w:rPr>
            </w:rPrChange>
          </w:rPr>
          <w:t xml:space="preserve"> containing the last coded picture for which the active SPS RBSP for the particular layer is required to be active for the particular layer and precedes the first NAL unit succeeding </w:t>
        </w:r>
        <w:proofErr w:type="spellStart"/>
        <w:r w:rsidRPr="007E3C52">
          <w:rPr>
            <w:rStyle w:val="Emphasis"/>
            <w:rFonts w:ascii="Verdana" w:hAnsi="Verdana"/>
            <w:color w:val="000000"/>
            <w:sz w:val="20"/>
            <w:szCs w:val="20"/>
            <w:lang w:val="en-CA"/>
            <w:rPrChange w:id="971" w:author="Ye-Kui Wang (d00)" w:date="2020-09-23T16:55:00Z">
              <w:rPr>
                <w:rStyle w:val="Emphasis"/>
                <w:rFonts w:ascii="Verdana" w:hAnsi="Verdana"/>
                <w:color w:val="000000"/>
                <w:sz w:val="20"/>
                <w:szCs w:val="20"/>
              </w:rPr>
            </w:rPrChange>
          </w:rPr>
          <w:t>auA</w:t>
        </w:r>
        <w:proofErr w:type="spellEnd"/>
        <w:r w:rsidRPr="007E3C52">
          <w:rPr>
            <w:rStyle w:val="Emphasis"/>
            <w:rFonts w:ascii="Verdana" w:hAnsi="Verdana"/>
            <w:color w:val="000000"/>
            <w:sz w:val="20"/>
            <w:szCs w:val="20"/>
            <w:lang w:val="en-CA"/>
            <w:rPrChange w:id="972" w:author="Ye-Kui Wang (d00)" w:date="2020-09-23T16:55:00Z">
              <w:rPr>
                <w:rStyle w:val="Emphasis"/>
                <w:rFonts w:ascii="Verdana" w:hAnsi="Verdana"/>
                <w:color w:val="000000"/>
                <w:sz w:val="20"/>
                <w:szCs w:val="20"/>
              </w:rPr>
            </w:rPrChange>
          </w:rPr>
          <w:t xml:space="preserve"> in decoding order that activates an SPS RBSP with the same value of </w:t>
        </w:r>
        <w:proofErr w:type="spellStart"/>
        <w:r w:rsidRPr="007E3C52">
          <w:rPr>
            <w:rStyle w:val="Emphasis"/>
            <w:rFonts w:ascii="Verdana" w:hAnsi="Verdana"/>
            <w:color w:val="000000"/>
            <w:sz w:val="20"/>
            <w:szCs w:val="20"/>
            <w:lang w:val="en-CA"/>
            <w:rPrChange w:id="973" w:author="Ye-Kui Wang (d00)" w:date="2020-09-23T16:55:00Z">
              <w:rPr>
                <w:rStyle w:val="Emphasis"/>
                <w:rFonts w:ascii="Verdana" w:hAnsi="Verdana"/>
                <w:color w:val="000000"/>
                <w:sz w:val="20"/>
                <w:szCs w:val="20"/>
              </w:rPr>
            </w:rPrChange>
          </w:rPr>
          <w:t>seq_parameter_set_id</w:t>
        </w:r>
        <w:proofErr w:type="spellEnd"/>
        <w:r w:rsidRPr="007E3C52">
          <w:rPr>
            <w:rStyle w:val="Emphasis"/>
            <w:rFonts w:ascii="Verdana" w:hAnsi="Verdana"/>
            <w:color w:val="000000"/>
            <w:sz w:val="20"/>
            <w:szCs w:val="20"/>
            <w:lang w:val="en-CA"/>
            <w:rPrChange w:id="974" w:author="Ye-Kui Wang (d00)" w:date="2020-09-23T16:55:00Z">
              <w:rPr>
                <w:rStyle w:val="Emphasis"/>
                <w:rFonts w:ascii="Verdana" w:hAnsi="Verdana"/>
                <w:color w:val="000000"/>
                <w:sz w:val="20"/>
                <w:szCs w:val="20"/>
              </w:rPr>
            </w:rPrChange>
          </w:rPr>
          <w:t>.</w:t>
        </w:r>
      </w:ins>
    </w:p>
    <w:p w14:paraId="78D975A6" w14:textId="77777777" w:rsidR="00AC79E4" w:rsidRPr="007E3C52" w:rsidRDefault="00AC79E4" w:rsidP="00AC79E4">
      <w:pPr>
        <w:pStyle w:val="NormalWeb"/>
        <w:shd w:val="clear" w:color="auto" w:fill="FFFFDD"/>
        <w:rPr>
          <w:ins w:id="975" w:author="Ye-Kui Wang (d00)" w:date="2020-09-23T15:04:00Z"/>
          <w:rFonts w:ascii="Verdana" w:hAnsi="Verdana"/>
          <w:color w:val="000000"/>
          <w:sz w:val="20"/>
          <w:szCs w:val="20"/>
          <w:lang w:val="en-CA"/>
          <w:rPrChange w:id="976" w:author="Ye-Kui Wang (d00)" w:date="2020-09-23T16:55:00Z">
            <w:rPr>
              <w:ins w:id="977" w:author="Ye-Kui Wang (d00)" w:date="2020-09-23T15:04:00Z"/>
              <w:rFonts w:ascii="Verdana" w:hAnsi="Verdana"/>
              <w:color w:val="000000"/>
              <w:sz w:val="20"/>
              <w:szCs w:val="20"/>
            </w:rPr>
          </w:rPrChange>
        </w:rPr>
      </w:pPr>
      <w:ins w:id="978" w:author="Ye-Kui Wang (d00)" w:date="2020-09-23T15:04:00Z">
        <w:r w:rsidRPr="007E3C52">
          <w:rPr>
            <w:rStyle w:val="Emphasis"/>
            <w:rFonts w:ascii="Verdana" w:hAnsi="Verdana"/>
            <w:color w:val="000000"/>
            <w:sz w:val="20"/>
            <w:szCs w:val="20"/>
            <w:lang w:val="en-CA"/>
            <w:rPrChange w:id="979" w:author="Ye-Kui Wang (d00)" w:date="2020-09-23T16:55:00Z">
              <w:rPr>
                <w:rStyle w:val="Emphasis"/>
                <w:rFonts w:ascii="Verdana" w:hAnsi="Verdana"/>
                <w:color w:val="000000"/>
                <w:sz w:val="20"/>
                <w:szCs w:val="20"/>
              </w:rPr>
            </w:rPrChange>
          </w:rPr>
          <w:t xml:space="preserve">NOTE 2 – All SPSs, regardless of their values of </w:t>
        </w:r>
        <w:proofErr w:type="spellStart"/>
        <w:r w:rsidRPr="007E3C52">
          <w:rPr>
            <w:rStyle w:val="Emphasis"/>
            <w:rFonts w:ascii="Verdana" w:hAnsi="Verdana"/>
            <w:color w:val="000000"/>
            <w:sz w:val="20"/>
            <w:szCs w:val="20"/>
            <w:lang w:val="en-CA"/>
            <w:rPrChange w:id="980" w:author="Ye-Kui Wang (d00)" w:date="2020-09-23T16:55:00Z">
              <w:rPr>
                <w:rStyle w:val="Emphasis"/>
                <w:rFonts w:ascii="Verdana" w:hAnsi="Verdana"/>
                <w:color w:val="000000"/>
                <w:sz w:val="20"/>
                <w:szCs w:val="20"/>
              </w:rPr>
            </w:rPrChange>
          </w:rPr>
          <w:t>nuh_layer_id</w:t>
        </w:r>
        <w:proofErr w:type="spellEnd"/>
        <w:r w:rsidRPr="007E3C52">
          <w:rPr>
            <w:rStyle w:val="Emphasis"/>
            <w:rFonts w:ascii="Verdana" w:hAnsi="Verdana"/>
            <w:color w:val="000000"/>
            <w:sz w:val="20"/>
            <w:szCs w:val="20"/>
            <w:lang w:val="en-CA"/>
            <w:rPrChange w:id="981" w:author="Ye-Kui Wang (d00)" w:date="2020-09-23T16:55:00Z">
              <w:rPr>
                <w:rStyle w:val="Emphasis"/>
                <w:rFonts w:ascii="Verdana" w:hAnsi="Verdana"/>
                <w:color w:val="000000"/>
                <w:sz w:val="20"/>
                <w:szCs w:val="20"/>
              </w:rPr>
            </w:rPrChange>
          </w:rPr>
          <w:t xml:space="preserve">, share the same value space for </w:t>
        </w:r>
        <w:proofErr w:type="spellStart"/>
        <w:r w:rsidRPr="007E3C52">
          <w:rPr>
            <w:rStyle w:val="Emphasis"/>
            <w:rFonts w:ascii="Verdana" w:hAnsi="Verdana"/>
            <w:color w:val="000000"/>
            <w:sz w:val="20"/>
            <w:szCs w:val="20"/>
            <w:lang w:val="en-CA"/>
            <w:rPrChange w:id="982" w:author="Ye-Kui Wang (d00)" w:date="2020-09-23T16:55:00Z">
              <w:rPr>
                <w:rStyle w:val="Emphasis"/>
                <w:rFonts w:ascii="Verdana" w:hAnsi="Verdana"/>
                <w:color w:val="000000"/>
                <w:sz w:val="20"/>
                <w:szCs w:val="20"/>
              </w:rPr>
            </w:rPrChange>
          </w:rPr>
          <w:t>sps_seq_parameter_set_id</w:t>
        </w:r>
        <w:proofErr w:type="spellEnd"/>
        <w:r w:rsidRPr="007E3C52">
          <w:rPr>
            <w:rStyle w:val="Emphasis"/>
            <w:rFonts w:ascii="Verdana" w:hAnsi="Verdana"/>
            <w:color w:val="000000"/>
            <w:sz w:val="20"/>
            <w:szCs w:val="20"/>
            <w:lang w:val="en-CA"/>
            <w:rPrChange w:id="983" w:author="Ye-Kui Wang (d00)" w:date="2020-09-23T16:55:00Z">
              <w:rPr>
                <w:rStyle w:val="Emphasis"/>
                <w:rFonts w:ascii="Verdana" w:hAnsi="Verdana"/>
                <w:color w:val="000000"/>
                <w:sz w:val="20"/>
                <w:szCs w:val="20"/>
              </w:rPr>
            </w:rPrChange>
          </w:rPr>
          <w:t xml:space="preserve">. In other words, an SPS with </w:t>
        </w:r>
        <w:proofErr w:type="spellStart"/>
        <w:r w:rsidRPr="007E3C52">
          <w:rPr>
            <w:rStyle w:val="Emphasis"/>
            <w:rFonts w:ascii="Verdana" w:hAnsi="Verdana"/>
            <w:color w:val="000000"/>
            <w:sz w:val="20"/>
            <w:szCs w:val="20"/>
            <w:lang w:val="en-CA"/>
            <w:rPrChange w:id="984" w:author="Ye-Kui Wang (d00)" w:date="2020-09-23T16:55:00Z">
              <w:rPr>
                <w:rStyle w:val="Emphasis"/>
                <w:rFonts w:ascii="Verdana" w:hAnsi="Verdana"/>
                <w:color w:val="000000"/>
                <w:sz w:val="20"/>
                <w:szCs w:val="20"/>
              </w:rPr>
            </w:rPrChange>
          </w:rPr>
          <w:t>nuh_layer_id</w:t>
        </w:r>
        <w:proofErr w:type="spellEnd"/>
        <w:r w:rsidRPr="007E3C52">
          <w:rPr>
            <w:rStyle w:val="Emphasis"/>
            <w:rFonts w:ascii="Verdana" w:hAnsi="Verdana"/>
            <w:color w:val="000000"/>
            <w:sz w:val="20"/>
            <w:szCs w:val="20"/>
            <w:lang w:val="en-CA"/>
            <w:rPrChange w:id="985" w:author="Ye-Kui Wang (d00)" w:date="2020-09-23T16:55:00Z">
              <w:rPr>
                <w:rStyle w:val="Emphasis"/>
                <w:rFonts w:ascii="Verdana" w:hAnsi="Verdana"/>
                <w:color w:val="000000"/>
                <w:sz w:val="20"/>
                <w:szCs w:val="20"/>
              </w:rPr>
            </w:rPrChange>
          </w:rPr>
          <w:t xml:space="preserve"> equal to X and </w:t>
        </w:r>
        <w:proofErr w:type="spellStart"/>
        <w:r w:rsidRPr="007E3C52">
          <w:rPr>
            <w:rStyle w:val="Emphasis"/>
            <w:rFonts w:ascii="Verdana" w:hAnsi="Verdana"/>
            <w:color w:val="000000"/>
            <w:sz w:val="20"/>
            <w:szCs w:val="20"/>
            <w:lang w:val="en-CA"/>
            <w:rPrChange w:id="986" w:author="Ye-Kui Wang (d00)" w:date="2020-09-23T16:55:00Z">
              <w:rPr>
                <w:rStyle w:val="Emphasis"/>
                <w:rFonts w:ascii="Verdana" w:hAnsi="Verdana"/>
                <w:color w:val="000000"/>
                <w:sz w:val="20"/>
                <w:szCs w:val="20"/>
              </w:rPr>
            </w:rPrChange>
          </w:rPr>
          <w:t>sps_seq_parameter_set_id</w:t>
        </w:r>
        <w:proofErr w:type="spellEnd"/>
        <w:r w:rsidRPr="007E3C52">
          <w:rPr>
            <w:rStyle w:val="Emphasis"/>
            <w:rFonts w:ascii="Verdana" w:hAnsi="Verdana"/>
            <w:color w:val="000000"/>
            <w:sz w:val="20"/>
            <w:szCs w:val="20"/>
            <w:lang w:val="en-CA"/>
            <w:rPrChange w:id="987" w:author="Ye-Kui Wang (d00)" w:date="2020-09-23T16:55:00Z">
              <w:rPr>
                <w:rStyle w:val="Emphasis"/>
                <w:rFonts w:ascii="Verdana" w:hAnsi="Verdana"/>
                <w:color w:val="000000"/>
                <w:sz w:val="20"/>
                <w:szCs w:val="20"/>
              </w:rPr>
            </w:rPrChange>
          </w:rPr>
          <w:t xml:space="preserve"> equal to A would update the previously received SPS with </w:t>
        </w:r>
        <w:proofErr w:type="spellStart"/>
        <w:r w:rsidRPr="007E3C52">
          <w:rPr>
            <w:rStyle w:val="Emphasis"/>
            <w:rFonts w:ascii="Verdana" w:hAnsi="Verdana"/>
            <w:color w:val="000000"/>
            <w:sz w:val="20"/>
            <w:szCs w:val="20"/>
            <w:lang w:val="en-CA"/>
            <w:rPrChange w:id="988" w:author="Ye-Kui Wang (d00)" w:date="2020-09-23T16:55:00Z">
              <w:rPr>
                <w:rStyle w:val="Emphasis"/>
                <w:rFonts w:ascii="Verdana" w:hAnsi="Verdana"/>
                <w:color w:val="000000"/>
                <w:sz w:val="20"/>
                <w:szCs w:val="20"/>
              </w:rPr>
            </w:rPrChange>
          </w:rPr>
          <w:t>nuh_layer_id</w:t>
        </w:r>
        <w:proofErr w:type="spellEnd"/>
        <w:r w:rsidRPr="007E3C52">
          <w:rPr>
            <w:rStyle w:val="Emphasis"/>
            <w:rFonts w:ascii="Verdana" w:hAnsi="Verdana"/>
            <w:color w:val="000000"/>
            <w:sz w:val="20"/>
            <w:szCs w:val="20"/>
            <w:lang w:val="en-CA"/>
            <w:rPrChange w:id="989" w:author="Ye-Kui Wang (d00)" w:date="2020-09-23T16:55:00Z">
              <w:rPr>
                <w:rStyle w:val="Emphasis"/>
                <w:rFonts w:ascii="Verdana" w:hAnsi="Verdana"/>
                <w:color w:val="000000"/>
                <w:sz w:val="20"/>
                <w:szCs w:val="20"/>
              </w:rPr>
            </w:rPrChange>
          </w:rPr>
          <w:t xml:space="preserve"> not equal to X and </w:t>
        </w:r>
        <w:proofErr w:type="spellStart"/>
        <w:r w:rsidRPr="007E3C52">
          <w:rPr>
            <w:rStyle w:val="Emphasis"/>
            <w:rFonts w:ascii="Verdana" w:hAnsi="Verdana"/>
            <w:color w:val="000000"/>
            <w:sz w:val="20"/>
            <w:szCs w:val="20"/>
            <w:lang w:val="en-CA"/>
            <w:rPrChange w:id="990" w:author="Ye-Kui Wang (d00)" w:date="2020-09-23T16:55:00Z">
              <w:rPr>
                <w:rStyle w:val="Emphasis"/>
                <w:rFonts w:ascii="Verdana" w:hAnsi="Verdana"/>
                <w:color w:val="000000"/>
                <w:sz w:val="20"/>
                <w:szCs w:val="20"/>
              </w:rPr>
            </w:rPrChange>
          </w:rPr>
          <w:t>sps_seq_parameter_set_id</w:t>
        </w:r>
        <w:proofErr w:type="spellEnd"/>
        <w:r w:rsidRPr="007E3C52">
          <w:rPr>
            <w:rStyle w:val="Emphasis"/>
            <w:rFonts w:ascii="Verdana" w:hAnsi="Verdana"/>
            <w:color w:val="000000"/>
            <w:sz w:val="20"/>
            <w:szCs w:val="20"/>
            <w:lang w:val="en-CA"/>
            <w:rPrChange w:id="991" w:author="Ye-Kui Wang (d00)" w:date="2020-09-23T16:55:00Z">
              <w:rPr>
                <w:rStyle w:val="Emphasis"/>
                <w:rFonts w:ascii="Verdana" w:hAnsi="Verdana"/>
                <w:color w:val="000000"/>
                <w:sz w:val="20"/>
                <w:szCs w:val="20"/>
              </w:rPr>
            </w:rPrChange>
          </w:rPr>
          <w:t xml:space="preserve"> equal to A.</w:t>
        </w:r>
      </w:ins>
    </w:p>
    <w:p w14:paraId="4983488E" w14:textId="77777777" w:rsidR="00AC79E4" w:rsidRPr="007E3C52" w:rsidRDefault="00AC79E4" w:rsidP="00AC79E4">
      <w:pPr>
        <w:pStyle w:val="NormalWeb"/>
        <w:shd w:val="clear" w:color="auto" w:fill="FFFFDD"/>
        <w:rPr>
          <w:ins w:id="992" w:author="Ye-Kui Wang (d00)" w:date="2020-09-23T15:04:00Z"/>
          <w:rFonts w:ascii="Verdana" w:hAnsi="Verdana"/>
          <w:color w:val="000000"/>
          <w:sz w:val="20"/>
          <w:szCs w:val="20"/>
          <w:lang w:val="en-CA"/>
          <w:rPrChange w:id="993" w:author="Ye-Kui Wang (d00)" w:date="2020-09-23T16:55:00Z">
            <w:rPr>
              <w:ins w:id="994" w:author="Ye-Kui Wang (d00)" w:date="2020-09-23T15:04:00Z"/>
              <w:rFonts w:ascii="Verdana" w:hAnsi="Verdana"/>
              <w:color w:val="000000"/>
              <w:sz w:val="20"/>
              <w:szCs w:val="20"/>
            </w:rPr>
          </w:rPrChange>
        </w:rPr>
      </w:pPr>
      <w:ins w:id="995" w:author="Ye-Kui Wang (d00)" w:date="2020-09-23T15:04:00Z">
        <w:r w:rsidRPr="007E3C52">
          <w:rPr>
            <w:rFonts w:ascii="Verdana" w:hAnsi="Verdana"/>
            <w:color w:val="000000"/>
            <w:sz w:val="20"/>
            <w:szCs w:val="20"/>
            <w:lang w:val="en-CA"/>
            <w:rPrChange w:id="996" w:author="Ye-Kui Wang (d00)" w:date="2020-09-23T16:55:00Z">
              <w:rPr>
                <w:rFonts w:ascii="Verdana" w:hAnsi="Verdana"/>
                <w:color w:val="000000"/>
                <w:sz w:val="20"/>
                <w:szCs w:val="20"/>
              </w:rPr>
            </w:rPrChange>
          </w:rPr>
          <w:t>Also, in order that the note be complete w.r.t to the text in the paragraph above it, the scope should also be added to the latter sentence in the note. Suggested text for the Note is below (additions highlighted with bold font).</w:t>
        </w:r>
      </w:ins>
    </w:p>
    <w:p w14:paraId="4C83551D" w14:textId="77777777" w:rsidR="00AC79E4" w:rsidRPr="007E3C52" w:rsidRDefault="00AC79E4" w:rsidP="00AC79E4">
      <w:pPr>
        <w:pStyle w:val="NormalWeb"/>
        <w:shd w:val="clear" w:color="auto" w:fill="FFFFDD"/>
        <w:rPr>
          <w:ins w:id="997" w:author="Ye-Kui Wang (d00)" w:date="2020-09-23T15:04:00Z"/>
          <w:rFonts w:ascii="Verdana" w:hAnsi="Verdana"/>
          <w:color w:val="000000"/>
          <w:sz w:val="20"/>
          <w:szCs w:val="20"/>
          <w:lang w:val="en-CA"/>
          <w:rPrChange w:id="998" w:author="Ye-Kui Wang (d00)" w:date="2020-09-23T16:55:00Z">
            <w:rPr>
              <w:ins w:id="999" w:author="Ye-Kui Wang (d00)" w:date="2020-09-23T15:04:00Z"/>
              <w:rFonts w:ascii="Verdana" w:hAnsi="Verdana"/>
              <w:color w:val="000000"/>
              <w:sz w:val="20"/>
              <w:szCs w:val="20"/>
            </w:rPr>
          </w:rPrChange>
        </w:rPr>
      </w:pPr>
      <w:ins w:id="1000" w:author="Ye-Kui Wang (d00)" w:date="2020-09-23T15:04:00Z">
        <w:r w:rsidRPr="007E3C52">
          <w:rPr>
            <w:rStyle w:val="Emphasis"/>
            <w:rFonts w:ascii="Verdana" w:hAnsi="Verdana"/>
            <w:color w:val="000000"/>
            <w:sz w:val="20"/>
            <w:szCs w:val="20"/>
            <w:lang w:val="en-CA"/>
            <w:rPrChange w:id="1001" w:author="Ye-Kui Wang (d00)" w:date="2020-09-23T16:55:00Z">
              <w:rPr>
                <w:rStyle w:val="Emphasis"/>
                <w:rFonts w:ascii="Verdana" w:hAnsi="Verdana"/>
                <w:color w:val="000000"/>
                <w:sz w:val="20"/>
                <w:szCs w:val="20"/>
              </w:rPr>
            </w:rPrChange>
          </w:rPr>
          <w:t xml:space="preserve">NOTE 2 – All SPSs, regardless of their values of </w:t>
        </w:r>
        <w:proofErr w:type="spellStart"/>
        <w:r w:rsidRPr="007E3C52">
          <w:rPr>
            <w:rStyle w:val="Emphasis"/>
            <w:rFonts w:ascii="Verdana" w:hAnsi="Verdana"/>
            <w:color w:val="000000"/>
            <w:sz w:val="20"/>
            <w:szCs w:val="20"/>
            <w:lang w:val="en-CA"/>
            <w:rPrChange w:id="1002" w:author="Ye-Kui Wang (d00)" w:date="2020-09-23T16:55:00Z">
              <w:rPr>
                <w:rStyle w:val="Emphasis"/>
                <w:rFonts w:ascii="Verdana" w:hAnsi="Verdana"/>
                <w:color w:val="000000"/>
                <w:sz w:val="20"/>
                <w:szCs w:val="20"/>
              </w:rPr>
            </w:rPrChange>
          </w:rPr>
          <w:t>nuh_layer_id</w:t>
        </w:r>
        <w:proofErr w:type="spellEnd"/>
        <w:r w:rsidRPr="007E3C52">
          <w:rPr>
            <w:rStyle w:val="Emphasis"/>
            <w:rFonts w:ascii="Verdana" w:hAnsi="Verdana"/>
            <w:color w:val="000000"/>
            <w:sz w:val="20"/>
            <w:szCs w:val="20"/>
            <w:lang w:val="en-CA"/>
            <w:rPrChange w:id="1003" w:author="Ye-Kui Wang (d00)" w:date="2020-09-23T16:55:00Z">
              <w:rPr>
                <w:rStyle w:val="Emphasis"/>
                <w:rFonts w:ascii="Verdana" w:hAnsi="Verdana"/>
                <w:color w:val="000000"/>
                <w:sz w:val="20"/>
                <w:szCs w:val="20"/>
              </w:rPr>
            </w:rPrChange>
          </w:rPr>
          <w:t xml:space="preserve">, share the same value space for </w:t>
        </w:r>
        <w:proofErr w:type="spellStart"/>
        <w:r w:rsidRPr="007E3C52">
          <w:rPr>
            <w:rStyle w:val="Emphasis"/>
            <w:rFonts w:ascii="Verdana" w:hAnsi="Verdana"/>
            <w:color w:val="000000"/>
            <w:sz w:val="20"/>
            <w:szCs w:val="20"/>
            <w:lang w:val="en-CA"/>
            <w:rPrChange w:id="1004" w:author="Ye-Kui Wang (d00)" w:date="2020-09-23T16:55:00Z">
              <w:rPr>
                <w:rStyle w:val="Emphasis"/>
                <w:rFonts w:ascii="Verdana" w:hAnsi="Verdana"/>
                <w:color w:val="000000"/>
                <w:sz w:val="20"/>
                <w:szCs w:val="20"/>
              </w:rPr>
            </w:rPrChange>
          </w:rPr>
          <w:t>sps_seq_parameter_set_id</w:t>
        </w:r>
        <w:proofErr w:type="spellEnd"/>
        <w:r w:rsidRPr="007E3C52">
          <w:rPr>
            <w:rStyle w:val="Emphasis"/>
            <w:rFonts w:ascii="Verdana" w:hAnsi="Verdana"/>
            <w:color w:val="000000"/>
            <w:sz w:val="20"/>
            <w:szCs w:val="20"/>
            <w:lang w:val="en-CA"/>
            <w:rPrChange w:id="1005" w:author="Ye-Kui Wang (d00)" w:date="2020-09-23T16:55:00Z">
              <w:rPr>
                <w:rStyle w:val="Emphasis"/>
                <w:rFonts w:ascii="Verdana" w:hAnsi="Verdana"/>
                <w:color w:val="000000"/>
                <w:sz w:val="20"/>
                <w:szCs w:val="20"/>
              </w:rPr>
            </w:rPrChange>
          </w:rPr>
          <w:t xml:space="preserve">. In other words, an SPS with </w:t>
        </w:r>
        <w:proofErr w:type="spellStart"/>
        <w:r w:rsidRPr="007E3C52">
          <w:rPr>
            <w:rStyle w:val="Emphasis"/>
            <w:rFonts w:ascii="Verdana" w:hAnsi="Verdana"/>
            <w:color w:val="000000"/>
            <w:sz w:val="20"/>
            <w:szCs w:val="20"/>
            <w:lang w:val="en-CA"/>
            <w:rPrChange w:id="1006" w:author="Ye-Kui Wang (d00)" w:date="2020-09-23T16:55:00Z">
              <w:rPr>
                <w:rStyle w:val="Emphasis"/>
                <w:rFonts w:ascii="Verdana" w:hAnsi="Verdana"/>
                <w:color w:val="000000"/>
                <w:sz w:val="20"/>
                <w:szCs w:val="20"/>
              </w:rPr>
            </w:rPrChange>
          </w:rPr>
          <w:t>nuh_layer_id</w:t>
        </w:r>
        <w:proofErr w:type="spellEnd"/>
        <w:r w:rsidRPr="007E3C52">
          <w:rPr>
            <w:rStyle w:val="Emphasis"/>
            <w:rFonts w:ascii="Verdana" w:hAnsi="Verdana"/>
            <w:color w:val="000000"/>
            <w:sz w:val="20"/>
            <w:szCs w:val="20"/>
            <w:lang w:val="en-CA"/>
            <w:rPrChange w:id="1007" w:author="Ye-Kui Wang (d00)" w:date="2020-09-23T16:55:00Z">
              <w:rPr>
                <w:rStyle w:val="Emphasis"/>
                <w:rFonts w:ascii="Verdana" w:hAnsi="Verdana"/>
                <w:color w:val="000000"/>
                <w:sz w:val="20"/>
                <w:szCs w:val="20"/>
              </w:rPr>
            </w:rPrChange>
          </w:rPr>
          <w:t xml:space="preserve"> equal to X and </w:t>
        </w:r>
        <w:proofErr w:type="spellStart"/>
        <w:r w:rsidRPr="007E3C52">
          <w:rPr>
            <w:rStyle w:val="Emphasis"/>
            <w:rFonts w:ascii="Verdana" w:hAnsi="Verdana"/>
            <w:color w:val="000000"/>
            <w:sz w:val="20"/>
            <w:szCs w:val="20"/>
            <w:lang w:val="en-CA"/>
            <w:rPrChange w:id="1008" w:author="Ye-Kui Wang (d00)" w:date="2020-09-23T16:55:00Z">
              <w:rPr>
                <w:rStyle w:val="Emphasis"/>
                <w:rFonts w:ascii="Verdana" w:hAnsi="Verdana"/>
                <w:color w:val="000000"/>
                <w:sz w:val="20"/>
                <w:szCs w:val="20"/>
              </w:rPr>
            </w:rPrChange>
          </w:rPr>
          <w:t>sps_seq_parameter_set_id</w:t>
        </w:r>
        <w:proofErr w:type="spellEnd"/>
        <w:r w:rsidRPr="007E3C52">
          <w:rPr>
            <w:rStyle w:val="Emphasis"/>
            <w:rFonts w:ascii="Verdana" w:hAnsi="Verdana"/>
            <w:color w:val="000000"/>
            <w:sz w:val="20"/>
            <w:szCs w:val="20"/>
            <w:lang w:val="en-CA"/>
            <w:rPrChange w:id="1009" w:author="Ye-Kui Wang (d00)" w:date="2020-09-23T16:55:00Z">
              <w:rPr>
                <w:rStyle w:val="Emphasis"/>
                <w:rFonts w:ascii="Verdana" w:hAnsi="Verdana"/>
                <w:color w:val="000000"/>
                <w:sz w:val="20"/>
                <w:szCs w:val="20"/>
              </w:rPr>
            </w:rPrChange>
          </w:rPr>
          <w:t xml:space="preserve"> equal to A would </w:t>
        </w:r>
        <w:r w:rsidRPr="007E3C52">
          <w:rPr>
            <w:rStyle w:val="Strong"/>
            <w:rFonts w:ascii="Verdana" w:hAnsi="Verdana"/>
            <w:i/>
            <w:iCs/>
            <w:color w:val="000000"/>
            <w:sz w:val="20"/>
            <w:szCs w:val="20"/>
            <w:lang w:val="en-CA"/>
            <w:rPrChange w:id="1010" w:author="Ye-Kui Wang (d00)" w:date="2020-09-23T16:55:00Z">
              <w:rPr>
                <w:rStyle w:val="Strong"/>
                <w:rFonts w:ascii="Verdana" w:hAnsi="Verdana"/>
                <w:i/>
                <w:iCs/>
                <w:color w:val="000000"/>
                <w:sz w:val="20"/>
                <w:szCs w:val="20"/>
              </w:rPr>
            </w:rPrChange>
          </w:rPr>
          <w:t>not</w:t>
        </w:r>
        <w:r w:rsidRPr="007E3C52">
          <w:rPr>
            <w:rStyle w:val="Emphasis"/>
            <w:rFonts w:ascii="Verdana" w:hAnsi="Verdana"/>
            <w:color w:val="000000"/>
            <w:sz w:val="20"/>
            <w:szCs w:val="20"/>
            <w:lang w:val="en-CA"/>
            <w:rPrChange w:id="1011" w:author="Ye-Kui Wang (d00)" w:date="2020-09-23T16:55:00Z">
              <w:rPr>
                <w:rStyle w:val="Emphasis"/>
                <w:rFonts w:ascii="Verdana" w:hAnsi="Verdana"/>
                <w:color w:val="000000"/>
                <w:sz w:val="20"/>
                <w:szCs w:val="20"/>
              </w:rPr>
            </w:rPrChange>
          </w:rPr>
          <w:t xml:space="preserve"> update the previously received SPS with </w:t>
        </w:r>
        <w:proofErr w:type="spellStart"/>
        <w:r w:rsidRPr="007E3C52">
          <w:rPr>
            <w:rStyle w:val="Emphasis"/>
            <w:rFonts w:ascii="Verdana" w:hAnsi="Verdana"/>
            <w:color w:val="000000"/>
            <w:sz w:val="20"/>
            <w:szCs w:val="20"/>
            <w:lang w:val="en-CA"/>
            <w:rPrChange w:id="1012" w:author="Ye-Kui Wang (d00)" w:date="2020-09-23T16:55:00Z">
              <w:rPr>
                <w:rStyle w:val="Emphasis"/>
                <w:rFonts w:ascii="Verdana" w:hAnsi="Verdana"/>
                <w:color w:val="000000"/>
                <w:sz w:val="20"/>
                <w:szCs w:val="20"/>
              </w:rPr>
            </w:rPrChange>
          </w:rPr>
          <w:t>nuh_layer_id</w:t>
        </w:r>
        <w:proofErr w:type="spellEnd"/>
        <w:r w:rsidRPr="007E3C52">
          <w:rPr>
            <w:rStyle w:val="Emphasis"/>
            <w:rFonts w:ascii="Verdana" w:hAnsi="Verdana"/>
            <w:color w:val="000000"/>
            <w:sz w:val="20"/>
            <w:szCs w:val="20"/>
            <w:lang w:val="en-CA"/>
            <w:rPrChange w:id="1013" w:author="Ye-Kui Wang (d00)" w:date="2020-09-23T16:55:00Z">
              <w:rPr>
                <w:rStyle w:val="Emphasis"/>
                <w:rFonts w:ascii="Verdana" w:hAnsi="Verdana"/>
                <w:color w:val="000000"/>
                <w:sz w:val="20"/>
                <w:szCs w:val="20"/>
              </w:rPr>
            </w:rPrChange>
          </w:rPr>
          <w:t xml:space="preserve"> not equal to X and </w:t>
        </w:r>
        <w:proofErr w:type="spellStart"/>
        <w:r w:rsidRPr="007E3C52">
          <w:rPr>
            <w:rStyle w:val="Emphasis"/>
            <w:rFonts w:ascii="Verdana" w:hAnsi="Verdana"/>
            <w:color w:val="000000"/>
            <w:sz w:val="20"/>
            <w:szCs w:val="20"/>
            <w:lang w:val="en-CA"/>
            <w:rPrChange w:id="1014" w:author="Ye-Kui Wang (d00)" w:date="2020-09-23T16:55:00Z">
              <w:rPr>
                <w:rStyle w:val="Emphasis"/>
                <w:rFonts w:ascii="Verdana" w:hAnsi="Verdana"/>
                <w:color w:val="000000"/>
                <w:sz w:val="20"/>
                <w:szCs w:val="20"/>
              </w:rPr>
            </w:rPrChange>
          </w:rPr>
          <w:t>sps_seq_parameter_set_id</w:t>
        </w:r>
        <w:proofErr w:type="spellEnd"/>
        <w:r w:rsidRPr="007E3C52">
          <w:rPr>
            <w:rStyle w:val="Emphasis"/>
            <w:rFonts w:ascii="Verdana" w:hAnsi="Verdana"/>
            <w:color w:val="000000"/>
            <w:sz w:val="20"/>
            <w:szCs w:val="20"/>
            <w:lang w:val="en-CA"/>
            <w:rPrChange w:id="1015" w:author="Ye-Kui Wang (d00)" w:date="2020-09-23T16:55:00Z">
              <w:rPr>
                <w:rStyle w:val="Emphasis"/>
                <w:rFonts w:ascii="Verdana" w:hAnsi="Verdana"/>
                <w:color w:val="000000"/>
                <w:sz w:val="20"/>
                <w:szCs w:val="20"/>
              </w:rPr>
            </w:rPrChange>
          </w:rPr>
          <w:t xml:space="preserve"> equal to A </w:t>
        </w:r>
        <w:r w:rsidRPr="007E3C52">
          <w:rPr>
            <w:rStyle w:val="Strong"/>
            <w:rFonts w:ascii="Verdana" w:hAnsi="Verdana"/>
            <w:i/>
            <w:iCs/>
            <w:color w:val="000000"/>
            <w:sz w:val="20"/>
            <w:szCs w:val="20"/>
            <w:lang w:val="en-CA"/>
            <w:rPrChange w:id="1016" w:author="Ye-Kui Wang (d00)" w:date="2020-09-23T16:55:00Z">
              <w:rPr>
                <w:rStyle w:val="Strong"/>
                <w:rFonts w:ascii="Verdana" w:hAnsi="Verdana"/>
                <w:i/>
                <w:iCs/>
                <w:color w:val="000000"/>
                <w:sz w:val="20"/>
                <w:szCs w:val="20"/>
              </w:rPr>
            </w:rPrChange>
          </w:rPr>
          <w:t xml:space="preserve">unless the SPS with </w:t>
        </w:r>
        <w:proofErr w:type="spellStart"/>
        <w:r w:rsidRPr="007E3C52">
          <w:rPr>
            <w:rStyle w:val="Strong"/>
            <w:rFonts w:ascii="Verdana" w:hAnsi="Verdana"/>
            <w:i/>
            <w:iCs/>
            <w:color w:val="000000"/>
            <w:sz w:val="20"/>
            <w:szCs w:val="20"/>
            <w:lang w:val="en-CA"/>
            <w:rPrChange w:id="1017" w:author="Ye-Kui Wang (d00)" w:date="2020-09-23T16:55:00Z">
              <w:rPr>
                <w:rStyle w:val="Strong"/>
                <w:rFonts w:ascii="Verdana" w:hAnsi="Verdana"/>
                <w:i/>
                <w:iCs/>
                <w:color w:val="000000"/>
                <w:sz w:val="20"/>
                <w:szCs w:val="20"/>
              </w:rPr>
            </w:rPrChange>
          </w:rPr>
          <w:t>nuh_layer_id</w:t>
        </w:r>
        <w:proofErr w:type="spellEnd"/>
        <w:r w:rsidRPr="007E3C52">
          <w:rPr>
            <w:rStyle w:val="Strong"/>
            <w:rFonts w:ascii="Verdana" w:hAnsi="Verdana"/>
            <w:i/>
            <w:iCs/>
            <w:color w:val="000000"/>
            <w:sz w:val="20"/>
            <w:szCs w:val="20"/>
            <w:lang w:val="en-CA"/>
            <w:rPrChange w:id="1018" w:author="Ye-Kui Wang (d00)" w:date="2020-09-23T16:55:00Z">
              <w:rPr>
                <w:rStyle w:val="Strong"/>
                <w:rFonts w:ascii="Verdana" w:hAnsi="Verdana"/>
                <w:i/>
                <w:iCs/>
                <w:color w:val="000000"/>
                <w:sz w:val="20"/>
                <w:szCs w:val="20"/>
              </w:rPr>
            </w:rPrChange>
          </w:rPr>
          <w:t xml:space="preserve"> equal to X and </w:t>
        </w:r>
        <w:proofErr w:type="spellStart"/>
        <w:r w:rsidRPr="007E3C52">
          <w:rPr>
            <w:rStyle w:val="Strong"/>
            <w:rFonts w:ascii="Verdana" w:hAnsi="Verdana"/>
            <w:i/>
            <w:iCs/>
            <w:color w:val="000000"/>
            <w:sz w:val="20"/>
            <w:szCs w:val="20"/>
            <w:lang w:val="en-CA"/>
            <w:rPrChange w:id="1019" w:author="Ye-Kui Wang (d00)" w:date="2020-09-23T16:55:00Z">
              <w:rPr>
                <w:rStyle w:val="Strong"/>
                <w:rFonts w:ascii="Verdana" w:hAnsi="Verdana"/>
                <w:i/>
                <w:iCs/>
                <w:color w:val="000000"/>
                <w:sz w:val="20"/>
                <w:szCs w:val="20"/>
              </w:rPr>
            </w:rPrChange>
          </w:rPr>
          <w:t>sps_seq_parameter_set_id</w:t>
        </w:r>
        <w:proofErr w:type="spellEnd"/>
        <w:r w:rsidRPr="007E3C52">
          <w:rPr>
            <w:rStyle w:val="Strong"/>
            <w:rFonts w:ascii="Verdana" w:hAnsi="Verdana"/>
            <w:i/>
            <w:iCs/>
            <w:color w:val="000000"/>
            <w:sz w:val="20"/>
            <w:szCs w:val="20"/>
            <w:lang w:val="en-CA"/>
            <w:rPrChange w:id="1020" w:author="Ye-Kui Wang (d00)" w:date="2020-09-23T16:55:00Z">
              <w:rPr>
                <w:rStyle w:val="Strong"/>
                <w:rFonts w:ascii="Verdana" w:hAnsi="Verdana"/>
                <w:i/>
                <w:iCs/>
                <w:color w:val="000000"/>
                <w:sz w:val="20"/>
                <w:szCs w:val="20"/>
              </w:rPr>
            </w:rPrChange>
          </w:rPr>
          <w:t xml:space="preserve"> equal to A succeeds the last access unit containing a picture belonging to a CLVS for which the SPS with </w:t>
        </w:r>
        <w:proofErr w:type="spellStart"/>
        <w:r w:rsidRPr="007E3C52">
          <w:rPr>
            <w:rStyle w:val="Strong"/>
            <w:rFonts w:ascii="Verdana" w:hAnsi="Verdana"/>
            <w:i/>
            <w:iCs/>
            <w:color w:val="000000"/>
            <w:sz w:val="20"/>
            <w:szCs w:val="20"/>
            <w:lang w:val="en-CA"/>
            <w:rPrChange w:id="1021" w:author="Ye-Kui Wang (d00)" w:date="2020-09-23T16:55:00Z">
              <w:rPr>
                <w:rStyle w:val="Strong"/>
                <w:rFonts w:ascii="Verdana" w:hAnsi="Verdana"/>
                <w:i/>
                <w:iCs/>
                <w:color w:val="000000"/>
                <w:sz w:val="20"/>
                <w:szCs w:val="20"/>
              </w:rPr>
            </w:rPrChange>
          </w:rPr>
          <w:t>nuh_layer_id</w:t>
        </w:r>
        <w:proofErr w:type="spellEnd"/>
        <w:r w:rsidRPr="007E3C52">
          <w:rPr>
            <w:rStyle w:val="Strong"/>
            <w:rFonts w:ascii="Verdana" w:hAnsi="Verdana"/>
            <w:i/>
            <w:iCs/>
            <w:color w:val="000000"/>
            <w:sz w:val="20"/>
            <w:szCs w:val="20"/>
            <w:lang w:val="en-CA"/>
            <w:rPrChange w:id="1022" w:author="Ye-Kui Wang (d00)" w:date="2020-09-23T16:55:00Z">
              <w:rPr>
                <w:rStyle w:val="Strong"/>
                <w:rFonts w:ascii="Verdana" w:hAnsi="Verdana"/>
                <w:i/>
                <w:iCs/>
                <w:color w:val="000000"/>
                <w:sz w:val="20"/>
                <w:szCs w:val="20"/>
              </w:rPr>
            </w:rPrChange>
          </w:rPr>
          <w:t xml:space="preserve"> not equal to X and </w:t>
        </w:r>
        <w:proofErr w:type="spellStart"/>
        <w:r w:rsidRPr="007E3C52">
          <w:rPr>
            <w:rStyle w:val="Strong"/>
            <w:rFonts w:ascii="Verdana" w:hAnsi="Verdana"/>
            <w:i/>
            <w:iCs/>
            <w:color w:val="000000"/>
            <w:sz w:val="20"/>
            <w:szCs w:val="20"/>
            <w:lang w:val="en-CA"/>
            <w:rPrChange w:id="1023" w:author="Ye-Kui Wang (d00)" w:date="2020-09-23T16:55:00Z">
              <w:rPr>
                <w:rStyle w:val="Strong"/>
                <w:rFonts w:ascii="Verdana" w:hAnsi="Verdana"/>
                <w:i/>
                <w:iCs/>
                <w:color w:val="000000"/>
                <w:sz w:val="20"/>
                <w:szCs w:val="20"/>
              </w:rPr>
            </w:rPrChange>
          </w:rPr>
          <w:t>sps_seq_parameter_set_id</w:t>
        </w:r>
        <w:proofErr w:type="spellEnd"/>
        <w:r w:rsidRPr="007E3C52">
          <w:rPr>
            <w:rStyle w:val="Strong"/>
            <w:rFonts w:ascii="Verdana" w:hAnsi="Verdana"/>
            <w:i/>
            <w:iCs/>
            <w:color w:val="000000"/>
            <w:sz w:val="20"/>
            <w:szCs w:val="20"/>
            <w:lang w:val="en-CA"/>
            <w:rPrChange w:id="1024" w:author="Ye-Kui Wang (d00)" w:date="2020-09-23T16:55:00Z">
              <w:rPr>
                <w:rStyle w:val="Strong"/>
                <w:rFonts w:ascii="Verdana" w:hAnsi="Verdana"/>
                <w:i/>
                <w:iCs/>
                <w:color w:val="000000"/>
                <w:sz w:val="20"/>
                <w:szCs w:val="20"/>
              </w:rPr>
            </w:rPrChange>
          </w:rPr>
          <w:t xml:space="preserve"> equal to A is active</w:t>
        </w:r>
        <w:r w:rsidRPr="007E3C52">
          <w:rPr>
            <w:rStyle w:val="Emphasis"/>
            <w:rFonts w:ascii="Verdana" w:hAnsi="Verdana"/>
            <w:color w:val="000000"/>
            <w:sz w:val="20"/>
            <w:szCs w:val="20"/>
            <w:lang w:val="en-CA"/>
            <w:rPrChange w:id="1025" w:author="Ye-Kui Wang (d00)" w:date="2020-09-23T16:55:00Z">
              <w:rPr>
                <w:rStyle w:val="Emphasis"/>
                <w:rFonts w:ascii="Verdana" w:hAnsi="Verdana"/>
                <w:color w:val="000000"/>
                <w:sz w:val="20"/>
                <w:szCs w:val="20"/>
              </w:rPr>
            </w:rPrChange>
          </w:rPr>
          <w:t>.</w:t>
        </w:r>
      </w:ins>
    </w:p>
    <w:p w14:paraId="62C40EEA" w14:textId="213EB52E" w:rsidR="00AB7547" w:rsidRPr="007E3C52" w:rsidRDefault="00AB7547" w:rsidP="00AB7547">
      <w:pPr>
        <w:pStyle w:val="Heading2"/>
        <w:rPr>
          <w:ins w:id="1026" w:author="Ye-Kui Wang (d00)" w:date="2020-09-23T15:10:00Z"/>
          <w:lang w:val="en-CA"/>
          <w:rPrChange w:id="1027" w:author="Ye-Kui Wang (d00)" w:date="2020-09-23T16:55:00Z">
            <w:rPr>
              <w:ins w:id="1028" w:author="Ye-Kui Wang (d00)" w:date="2020-09-23T15:10:00Z"/>
            </w:rPr>
          </w:rPrChange>
        </w:rPr>
      </w:pPr>
      <w:proofErr w:type="spellStart"/>
      <w:ins w:id="1029" w:author="Ye-Kui Wang (d00)" w:date="2020-09-23T15:10:00Z">
        <w:r w:rsidRPr="007E3C52">
          <w:rPr>
            <w:lang w:val="en-CA"/>
            <w:rPrChange w:id="1030" w:author="Ye-Kui Wang (d00)" w:date="2020-09-23T16:55:00Z">
              <w:rPr/>
            </w:rPrChange>
          </w:rPr>
          <w:t>IntraPredModeY</w:t>
        </w:r>
        <w:proofErr w:type="spellEnd"/>
        <w:r w:rsidRPr="007E3C52">
          <w:rPr>
            <w:lang w:val="en-CA"/>
            <w:rPrChange w:id="1031" w:author="Ye-Kui Wang (d00)" w:date="2020-09-23T16:55:00Z">
              <w:rPr/>
            </w:rPrChange>
          </w:rPr>
          <w:t xml:space="preserve"> is not set to be DC for palette and </w:t>
        </w:r>
        <w:proofErr w:type="spellStart"/>
        <w:r w:rsidRPr="007E3C52">
          <w:rPr>
            <w:lang w:val="en-CA"/>
            <w:rPrChange w:id="1032" w:author="Ye-Kui Wang (d00)" w:date="2020-09-23T16:55:00Z">
              <w:rPr/>
            </w:rPrChange>
          </w:rPr>
          <w:t>IntraBC</w:t>
        </w:r>
        <w:proofErr w:type="spellEnd"/>
        <w:r w:rsidRPr="007E3C52">
          <w:rPr>
            <w:lang w:val="en-CA"/>
            <w:rPrChange w:id="1033" w:author="Ye-Kui Wang (d00)" w:date="2020-09-23T16:55:00Z">
              <w:rPr/>
            </w:rPrChange>
          </w:rPr>
          <w:t xml:space="preserve"> mode</w:t>
        </w:r>
      </w:ins>
    </w:p>
    <w:p w14:paraId="167D01F9" w14:textId="5D4B841D" w:rsidR="00AB7547" w:rsidRPr="007E3C52" w:rsidRDefault="00AB7547" w:rsidP="00AB7547">
      <w:pPr>
        <w:pStyle w:val="ListParagraph"/>
        <w:ind w:left="0"/>
        <w:contextualSpacing w:val="0"/>
        <w:jc w:val="both"/>
        <w:rPr>
          <w:ins w:id="1034" w:author="Ye-Kui Wang (d00)" w:date="2020-09-23T15:10:00Z"/>
          <w:szCs w:val="22"/>
          <w:lang w:val="en-CA"/>
          <w:rPrChange w:id="1035" w:author="Ye-Kui Wang (d00)" w:date="2020-09-23T16:55:00Z">
            <w:rPr>
              <w:ins w:id="1036" w:author="Ye-Kui Wang (d00)" w:date="2020-09-23T15:10:00Z"/>
              <w:szCs w:val="22"/>
              <w:lang w:val="en-CA"/>
            </w:rPr>
          </w:rPrChange>
        </w:rPr>
      </w:pPr>
      <w:ins w:id="1037" w:author="Ye-Kui Wang (d00)" w:date="2020-09-23T15:10:00Z">
        <w:r w:rsidRPr="007E3C52">
          <w:rPr>
            <w:lang w:val="en-CA"/>
            <w:rPrChange w:id="1038" w:author="Ye-Kui Wang (d00)" w:date="2020-09-23T16:55:00Z">
              <w:rPr/>
            </w:rPrChange>
          </w:rPr>
          <w:t>Reported in ticket #1</w:t>
        </w:r>
      </w:ins>
      <w:ins w:id="1039" w:author="Ye-Kui Wang (d00)" w:date="2020-09-23T15:11:00Z">
        <w:r w:rsidRPr="007E3C52">
          <w:rPr>
            <w:lang w:val="en-CA"/>
            <w:rPrChange w:id="1040" w:author="Ye-Kui Wang (d00)" w:date="2020-09-23T16:55:00Z">
              <w:rPr/>
            </w:rPrChange>
          </w:rPr>
          <w:t>372</w:t>
        </w:r>
      </w:ins>
      <w:ins w:id="1041" w:author="Ye-Kui Wang (d00)" w:date="2020-09-23T15:10:00Z">
        <w:r w:rsidRPr="007E3C52">
          <w:rPr>
            <w:lang w:val="en-CA"/>
            <w:rPrChange w:id="1042" w:author="Ye-Kui Wang (d00)" w:date="2020-09-23T16:55:00Z">
              <w:rPr/>
            </w:rPrChange>
          </w:rPr>
          <w:t xml:space="preserve"> (</w:t>
        </w:r>
        <w:r w:rsidRPr="007E3C52">
          <w:rPr>
            <w:lang w:val="en-CA"/>
            <w:rPrChange w:id="1043" w:author="Ye-Kui Wang (d00)" w:date="2020-09-23T16:55:00Z">
              <w:rPr/>
            </w:rPrChange>
          </w:rPr>
          <w:fldChar w:fldCharType="begin"/>
        </w:r>
      </w:ins>
      <w:ins w:id="1044" w:author="Ye-Kui Wang (d00)" w:date="2020-09-23T15:11:00Z">
        <w:r w:rsidRPr="007E3C52">
          <w:rPr>
            <w:lang w:val="en-CA"/>
            <w:rPrChange w:id="1045" w:author="Ye-Kui Wang (d00)" w:date="2020-09-23T16:55:00Z">
              <w:rPr/>
            </w:rPrChange>
          </w:rPr>
          <w:instrText>HYPERLINK "https://hevc.hhi.fraunhofer.de/trac/hevc/ticket/1372"</w:instrText>
        </w:r>
        <w:r w:rsidRPr="007E3C52">
          <w:rPr>
            <w:lang w:val="en-CA"/>
            <w:rPrChange w:id="1046" w:author="Ye-Kui Wang (d00)" w:date="2020-09-23T16:55:00Z">
              <w:rPr/>
            </w:rPrChange>
          </w:rPr>
        </w:r>
      </w:ins>
      <w:ins w:id="1047" w:author="Ye-Kui Wang (d00)" w:date="2020-09-23T15:10:00Z">
        <w:r w:rsidRPr="007E3C52">
          <w:rPr>
            <w:lang w:val="en-CA"/>
            <w:rPrChange w:id="1048" w:author="Ye-Kui Wang (d00)" w:date="2020-09-23T16:55:00Z">
              <w:rPr/>
            </w:rPrChange>
          </w:rPr>
          <w:fldChar w:fldCharType="separate"/>
        </w:r>
        <w:r w:rsidRPr="007E3C52">
          <w:rPr>
            <w:rStyle w:val="Hyperlink"/>
            <w:lang w:val="en-CA"/>
            <w:rPrChange w:id="1049" w:author="Ye-Kui Wang (d00)" w:date="2020-09-23T16:55:00Z">
              <w:rPr>
                <w:rStyle w:val="Hyperlink"/>
              </w:rPr>
            </w:rPrChange>
          </w:rPr>
          <w:t>https://hevc.hhi.fraunhofer.de/trac/hevc/ticket/1</w:t>
        </w:r>
      </w:ins>
      <w:ins w:id="1050" w:author="Ye-Kui Wang (d00)" w:date="2020-09-23T15:11:00Z">
        <w:r w:rsidRPr="007E3C52">
          <w:rPr>
            <w:rStyle w:val="Hyperlink"/>
            <w:lang w:val="en-CA"/>
            <w:rPrChange w:id="1051" w:author="Ye-Kui Wang (d00)" w:date="2020-09-23T16:55:00Z">
              <w:rPr>
                <w:rStyle w:val="Hyperlink"/>
              </w:rPr>
            </w:rPrChange>
          </w:rPr>
          <w:t>372</w:t>
        </w:r>
      </w:ins>
      <w:ins w:id="1052" w:author="Ye-Kui Wang (d00)" w:date="2020-09-23T15:10:00Z">
        <w:r w:rsidRPr="007E3C52">
          <w:rPr>
            <w:lang w:val="en-CA"/>
            <w:rPrChange w:id="1053" w:author="Ye-Kui Wang (d00)" w:date="2020-09-23T16:55:00Z">
              <w:rPr/>
            </w:rPrChange>
          </w:rPr>
          <w:fldChar w:fldCharType="end"/>
        </w:r>
        <w:r w:rsidRPr="007E3C52">
          <w:rPr>
            <w:lang w:val="en-CA"/>
            <w:rPrChange w:id="1054" w:author="Ye-Kui Wang (d00)" w:date="2020-09-23T16:55:00Z">
              <w:rPr/>
            </w:rPrChange>
          </w:rPr>
          <w:t xml:space="preserve">), likely applicable to </w:t>
        </w:r>
        <w:r w:rsidRPr="007E3C52">
          <w:rPr>
            <w:szCs w:val="22"/>
            <w:lang w:val="en-CA"/>
          </w:rPr>
          <w:t>both ITU-T an</w:t>
        </w:r>
        <w:r w:rsidRPr="00204C6F">
          <w:rPr>
            <w:szCs w:val="22"/>
            <w:lang w:val="en-CA"/>
          </w:rPr>
          <w:t>d ISO/IEC texts</w:t>
        </w:r>
        <w:r w:rsidRPr="007E3C52">
          <w:rPr>
            <w:szCs w:val="22"/>
            <w:lang w:val="en-CA"/>
            <w:rPrChange w:id="1055" w:author="Ye-Kui Wang (d00)" w:date="2020-09-23T16:55:00Z">
              <w:rPr>
                <w:szCs w:val="22"/>
                <w:lang w:val="en-CA"/>
              </w:rPr>
            </w:rPrChange>
          </w:rPr>
          <w:t>.</w:t>
        </w:r>
      </w:ins>
    </w:p>
    <w:p w14:paraId="54C17490" w14:textId="6635E89F" w:rsidR="00AB7547" w:rsidRPr="00960032" w:rsidRDefault="00AB7547" w:rsidP="00AB7547">
      <w:pPr>
        <w:pStyle w:val="ListParagraph"/>
        <w:ind w:left="0"/>
        <w:contextualSpacing w:val="0"/>
        <w:jc w:val="both"/>
        <w:rPr>
          <w:ins w:id="1056" w:author="Ye-Kui Wang (d00)" w:date="2020-09-23T15:10:00Z"/>
          <w:szCs w:val="22"/>
          <w:lang w:val="en-CA"/>
        </w:rPr>
      </w:pPr>
      <w:ins w:id="1057" w:author="Ye-Kui Wang (d00)" w:date="2020-09-23T15:10:00Z">
        <w:r w:rsidRPr="007E3C52">
          <w:rPr>
            <w:szCs w:val="22"/>
            <w:lang w:val="en-CA"/>
            <w:rPrChange w:id="1058" w:author="Ye-Kui Wang (d00)" w:date="2020-09-23T16:55:00Z">
              <w:rPr>
                <w:szCs w:val="22"/>
                <w:lang w:val="en-CA"/>
              </w:rPr>
            </w:rPrChange>
          </w:rPr>
          <w:t xml:space="preserve">This </w:t>
        </w:r>
      </w:ins>
      <w:ins w:id="1059" w:author="Ye-Kui Wang (d00)" w:date="2020-09-23T16:49:00Z">
        <w:r w:rsidR="00E81712" w:rsidRPr="007E3C52">
          <w:rPr>
            <w:szCs w:val="22"/>
            <w:lang w:val="en-CA"/>
            <w:rPrChange w:id="1060" w:author="Ye-Kui Wang (d00)" w:date="2020-09-23T16:55:00Z">
              <w:rPr>
                <w:szCs w:val="22"/>
                <w:lang w:val="en-CA"/>
              </w:rPr>
            </w:rPrChange>
          </w:rPr>
          <w:t xml:space="preserve">item </w:t>
        </w:r>
      </w:ins>
      <w:ins w:id="1061" w:author="Ye-Kui Wang (d00)" w:date="2020-09-23T15:10:00Z">
        <w:r w:rsidRPr="007E3C52">
          <w:rPr>
            <w:szCs w:val="22"/>
            <w:lang w:val="en-CA"/>
            <w:rPrChange w:id="1062" w:author="Ye-Kui Wang (d00)" w:date="2020-09-23T16:55:00Z">
              <w:rPr>
                <w:szCs w:val="22"/>
                <w:lang w:val="en-CA"/>
              </w:rPr>
            </w:rPrChange>
          </w:rPr>
          <w:t>is included in this report for further study.</w:t>
        </w:r>
      </w:ins>
      <w:ins w:id="1063" w:author="Ye-Kui Wang (d00)" w:date="2020-09-23T17:03:00Z">
        <w:r w:rsidR="00960032">
          <w:rPr>
            <w:szCs w:val="22"/>
            <w:lang w:val="en-CA"/>
          </w:rPr>
          <w:t xml:space="preserve"> </w:t>
        </w:r>
        <w:proofErr w:type="gramStart"/>
        <w:r w:rsidR="00960032">
          <w:rPr>
            <w:szCs w:val="22"/>
            <w:lang w:val="en-CA"/>
          </w:rPr>
          <w:t>Basically</w:t>
        </w:r>
        <w:proofErr w:type="gramEnd"/>
        <w:r w:rsidR="00960032">
          <w:rPr>
            <w:szCs w:val="22"/>
            <w:lang w:val="en-CA"/>
          </w:rPr>
          <w:t xml:space="preserve"> the problem seems to be that t</w:t>
        </w:r>
        <w:r w:rsidR="00960032" w:rsidRPr="00960032">
          <w:rPr>
            <w:szCs w:val="22"/>
            <w:lang w:val="en-CA"/>
          </w:rPr>
          <w:t>he default intra prediction mode for palette coded blocks is unspecified</w:t>
        </w:r>
        <w:r w:rsidR="00960032">
          <w:rPr>
            <w:szCs w:val="22"/>
            <w:lang w:val="en-CA"/>
          </w:rPr>
          <w:t>.</w:t>
        </w:r>
      </w:ins>
    </w:p>
    <w:p w14:paraId="1CA1A09D" w14:textId="17E8EF9B" w:rsidR="00AB7547" w:rsidRPr="007E3C52" w:rsidRDefault="00AB7547" w:rsidP="00AB7547">
      <w:pPr>
        <w:rPr>
          <w:ins w:id="1064" w:author="Ye-Kui Wang (d00)" w:date="2020-09-23T15:12:00Z"/>
          <w:lang w:val="en-CA"/>
          <w:rPrChange w:id="1065" w:author="Ye-Kui Wang (d00)" w:date="2020-09-23T16:55:00Z">
            <w:rPr>
              <w:ins w:id="1066" w:author="Ye-Kui Wang (d00)" w:date="2020-09-23T15:12:00Z"/>
            </w:rPr>
          </w:rPrChange>
        </w:rPr>
      </w:pPr>
      <w:ins w:id="1067" w:author="Ye-Kui Wang (d00)" w:date="2020-09-23T15:10:00Z">
        <w:r w:rsidRPr="007E3C52">
          <w:rPr>
            <w:lang w:val="en-CA"/>
            <w:rPrChange w:id="1068" w:author="Ye-Kui Wang (d00)" w:date="2020-09-23T16:55:00Z">
              <w:rPr/>
            </w:rPrChange>
          </w:rPr>
          <w:t>Description:</w:t>
        </w:r>
      </w:ins>
    </w:p>
    <w:p w14:paraId="11EEADE6" w14:textId="77777777" w:rsidR="00AB7547" w:rsidRPr="007E3C52" w:rsidRDefault="00AB7547" w:rsidP="00AB7547">
      <w:pPr>
        <w:rPr>
          <w:ins w:id="1069" w:author="Ye-Kui Wang (d00)" w:date="2020-09-23T15:12:00Z"/>
          <w:lang w:val="en-CA"/>
          <w:rPrChange w:id="1070" w:author="Ye-Kui Wang (d00)" w:date="2020-09-23T16:55:00Z">
            <w:rPr>
              <w:ins w:id="1071" w:author="Ye-Kui Wang (d00)" w:date="2020-09-23T15:12:00Z"/>
            </w:rPr>
          </w:rPrChange>
        </w:rPr>
      </w:pPr>
      <w:proofErr w:type="spellStart"/>
      <w:ins w:id="1072" w:author="Ye-Kui Wang (d00)" w:date="2020-09-23T15:12:00Z">
        <w:r w:rsidRPr="007E3C52">
          <w:rPr>
            <w:lang w:val="en-CA"/>
            <w:rPrChange w:id="1073" w:author="Ye-Kui Wang (d00)" w:date="2020-09-23T16:55:00Z">
              <w:rPr/>
            </w:rPrChange>
          </w:rPr>
          <w:t>zxgvideo</w:t>
        </w:r>
        <w:proofErr w:type="spellEnd"/>
        <w:r w:rsidRPr="007E3C52">
          <w:rPr>
            <w:lang w:val="en-CA"/>
            <w:rPrChange w:id="1074" w:author="Ye-Kui Wang (d00)" w:date="2020-09-23T16:55:00Z">
              <w:rPr/>
            </w:rPrChange>
          </w:rPr>
          <w:t>:</w:t>
        </w:r>
      </w:ins>
    </w:p>
    <w:p w14:paraId="4D1C34F8" w14:textId="0C91FF77" w:rsidR="00AB7547" w:rsidRPr="007E3C52" w:rsidRDefault="00AB7547" w:rsidP="00AB7547">
      <w:pPr>
        <w:ind w:left="360"/>
        <w:rPr>
          <w:ins w:id="1075" w:author="Ye-Kui Wang (d00)" w:date="2020-09-23T15:11:00Z"/>
          <w:lang w:val="en-CA"/>
          <w:rPrChange w:id="1076" w:author="Ye-Kui Wang (d00)" w:date="2020-09-23T16:55:00Z">
            <w:rPr>
              <w:ins w:id="1077" w:author="Ye-Kui Wang (d00)" w:date="2020-09-23T15:11:00Z"/>
            </w:rPr>
          </w:rPrChange>
        </w:rPr>
      </w:pPr>
      <w:ins w:id="1078" w:author="Ye-Kui Wang (d00)" w:date="2020-09-23T15:11:00Z">
        <w:r w:rsidRPr="007E3C52">
          <w:rPr>
            <w:lang w:val="en-CA"/>
            <w:rPrChange w:id="1079" w:author="Ye-Kui Wang (d00)" w:date="2020-09-23T16:55:00Z">
              <w:rPr/>
            </w:rPrChange>
          </w:rPr>
          <w:t xml:space="preserve">In the WD 2 for HEVC SCC </w:t>
        </w:r>
        <w:proofErr w:type="gramStart"/>
        <w:r w:rsidRPr="007E3C52">
          <w:rPr>
            <w:lang w:val="en-CA"/>
            <w:rPrChange w:id="1080" w:author="Ye-Kui Wang (d00)" w:date="2020-09-23T16:55:00Z">
              <w:rPr/>
            </w:rPrChange>
          </w:rPr>
          <w:t>extension(</w:t>
        </w:r>
        <w:proofErr w:type="gramEnd"/>
        <w:r w:rsidRPr="007E3C52">
          <w:rPr>
            <w:lang w:val="en-CA"/>
            <w:rPrChange w:id="1081" w:author="Ye-Kui Wang (d00)" w:date="2020-09-23T16:55:00Z">
              <w:rPr/>
            </w:rPrChange>
          </w:rPr>
          <w:t xml:space="preserve">JCTVC-S1005), </w:t>
        </w:r>
        <w:proofErr w:type="spellStart"/>
        <w:r w:rsidRPr="007E3C52">
          <w:rPr>
            <w:lang w:val="en-CA"/>
            <w:rPrChange w:id="1082" w:author="Ye-Kui Wang (d00)" w:date="2020-09-23T16:55:00Z">
              <w:rPr/>
            </w:rPrChange>
          </w:rPr>
          <w:t>IntraPredModeY</w:t>
        </w:r>
        <w:proofErr w:type="spellEnd"/>
        <w:r w:rsidRPr="007E3C52">
          <w:rPr>
            <w:lang w:val="en-CA"/>
            <w:rPrChange w:id="1083" w:author="Ye-Kui Wang (d00)" w:date="2020-09-23T16:55:00Z">
              <w:rPr/>
            </w:rPrChange>
          </w:rPr>
          <w:t xml:space="preserve"> is not set to any direction for palette and </w:t>
        </w:r>
        <w:proofErr w:type="spellStart"/>
        <w:r w:rsidRPr="007E3C52">
          <w:rPr>
            <w:lang w:val="en-CA"/>
            <w:rPrChange w:id="1084" w:author="Ye-Kui Wang (d00)" w:date="2020-09-23T16:55:00Z">
              <w:rPr/>
            </w:rPrChange>
          </w:rPr>
          <w:t>IntraBC</w:t>
        </w:r>
        <w:proofErr w:type="spellEnd"/>
        <w:r w:rsidRPr="007E3C52">
          <w:rPr>
            <w:lang w:val="en-CA"/>
            <w:rPrChange w:id="1085" w:author="Ye-Kui Wang (d00)" w:date="2020-09-23T16:55:00Z">
              <w:rPr/>
            </w:rPrChange>
          </w:rPr>
          <w:t xml:space="preserve"> mode, whereas SCM </w:t>
        </w:r>
        <w:proofErr w:type="spellStart"/>
        <w:r w:rsidRPr="007E3C52">
          <w:rPr>
            <w:lang w:val="en-CA"/>
            <w:rPrChange w:id="1086" w:author="Ye-Kui Wang (d00)" w:date="2020-09-23T16:55:00Z">
              <w:rPr/>
            </w:rPrChange>
          </w:rPr>
          <w:t>intilizes</w:t>
        </w:r>
        <w:proofErr w:type="spellEnd"/>
        <w:r w:rsidRPr="007E3C52">
          <w:rPr>
            <w:lang w:val="en-CA"/>
            <w:rPrChange w:id="1087" w:author="Ye-Kui Wang (d00)" w:date="2020-09-23T16:55:00Z">
              <w:rPr/>
            </w:rPrChange>
          </w:rPr>
          <w:t xml:space="preserve"> it to be DC.</w:t>
        </w:r>
      </w:ins>
    </w:p>
    <w:p w14:paraId="3D08ED79" w14:textId="156A2A10" w:rsidR="00AB7547" w:rsidRPr="007E3C52" w:rsidRDefault="00AB7547" w:rsidP="00AB7547">
      <w:pPr>
        <w:ind w:left="360"/>
        <w:rPr>
          <w:ins w:id="1088" w:author="Ye-Kui Wang (d00)" w:date="2020-09-23T15:11:00Z"/>
          <w:lang w:val="en-CA"/>
          <w:rPrChange w:id="1089" w:author="Ye-Kui Wang (d00)" w:date="2020-09-23T16:55:00Z">
            <w:rPr>
              <w:ins w:id="1090" w:author="Ye-Kui Wang (d00)" w:date="2020-09-23T15:11:00Z"/>
            </w:rPr>
          </w:rPrChange>
        </w:rPr>
      </w:pPr>
      <w:ins w:id="1091" w:author="Ye-Kui Wang (d00)" w:date="2020-09-23T15:11:00Z">
        <w:r w:rsidRPr="007E3C52">
          <w:rPr>
            <w:lang w:val="en-CA"/>
            <w:rPrChange w:id="1092" w:author="Ye-Kui Wang (d00)" w:date="2020-09-23T16:55:00Z">
              <w:rPr/>
            </w:rPrChange>
          </w:rPr>
          <w:lastRenderedPageBreak/>
          <w:t xml:space="preserve">Following the WD, an uncertain MPM mode derivation will happen to the Intra PU having </w:t>
        </w:r>
        <w:proofErr w:type="spellStart"/>
        <w:r w:rsidRPr="007E3C52">
          <w:rPr>
            <w:lang w:val="en-CA"/>
            <w:rPrChange w:id="1093" w:author="Ye-Kui Wang (d00)" w:date="2020-09-23T16:55:00Z">
              <w:rPr/>
            </w:rPrChange>
          </w:rPr>
          <w:t>intraBC</w:t>
        </w:r>
        <w:proofErr w:type="spellEnd"/>
        <w:r w:rsidRPr="007E3C52">
          <w:rPr>
            <w:lang w:val="en-CA"/>
            <w:rPrChange w:id="1094" w:author="Ye-Kui Wang (d00)" w:date="2020-09-23T16:55:00Z">
              <w:rPr/>
            </w:rPrChange>
          </w:rPr>
          <w:t xml:space="preserve"> or palette neighboring CUs.</w:t>
        </w:r>
      </w:ins>
    </w:p>
    <w:p w14:paraId="5F068353" w14:textId="77777777" w:rsidR="00AB7547" w:rsidRPr="007E3C52" w:rsidRDefault="00AB7547" w:rsidP="00AB7547">
      <w:pPr>
        <w:rPr>
          <w:ins w:id="1095" w:author="Ye-Kui Wang (d00)" w:date="2020-09-23T15:12:00Z"/>
          <w:lang w:val="en-CA"/>
          <w:rPrChange w:id="1096" w:author="Ye-Kui Wang (d00)" w:date="2020-09-23T16:55:00Z">
            <w:rPr>
              <w:ins w:id="1097" w:author="Ye-Kui Wang (d00)" w:date="2020-09-23T15:12:00Z"/>
            </w:rPr>
          </w:rPrChange>
        </w:rPr>
      </w:pPr>
      <w:proofErr w:type="spellStart"/>
      <w:ins w:id="1098" w:author="Ye-Kui Wang (d00)" w:date="2020-09-23T15:12:00Z">
        <w:r w:rsidRPr="007E3C52">
          <w:rPr>
            <w:lang w:val="en-CA"/>
            <w:rPrChange w:id="1099" w:author="Ye-Kui Wang (d00)" w:date="2020-09-23T16:55:00Z">
              <w:rPr/>
            </w:rPrChange>
          </w:rPr>
          <w:t>crosewarne</w:t>
        </w:r>
        <w:proofErr w:type="spellEnd"/>
        <w:r w:rsidRPr="007E3C52">
          <w:rPr>
            <w:lang w:val="en-CA"/>
            <w:rPrChange w:id="1100" w:author="Ye-Kui Wang (d00)" w:date="2020-09-23T16:55:00Z">
              <w:rPr/>
            </w:rPrChange>
          </w:rPr>
          <w:t>:</w:t>
        </w:r>
      </w:ins>
    </w:p>
    <w:p w14:paraId="24DC7092" w14:textId="151EC199" w:rsidR="00AB7547" w:rsidRPr="007E3C52" w:rsidRDefault="00AB7547" w:rsidP="00AB7547">
      <w:pPr>
        <w:ind w:left="360"/>
        <w:rPr>
          <w:ins w:id="1101" w:author="Ye-Kui Wang (d00)" w:date="2020-09-23T15:12:00Z"/>
          <w:lang w:val="en-CA"/>
          <w:rPrChange w:id="1102" w:author="Ye-Kui Wang (d00)" w:date="2020-09-23T16:55:00Z">
            <w:rPr>
              <w:ins w:id="1103" w:author="Ye-Kui Wang (d00)" w:date="2020-09-23T15:12:00Z"/>
            </w:rPr>
          </w:rPrChange>
        </w:rPr>
      </w:pPr>
      <w:ins w:id="1104" w:author="Ye-Kui Wang (d00)" w:date="2020-09-23T15:12:00Z">
        <w:r w:rsidRPr="007E3C52">
          <w:rPr>
            <w:lang w:val="en-CA"/>
            <w:rPrChange w:id="1105" w:author="Ye-Kui Wang (d00)" w:date="2020-09-23T16:55:00Z">
              <w:rPr/>
            </w:rPrChange>
          </w:rPr>
          <w:t xml:space="preserve">In JCTVC-W1005, </w:t>
        </w:r>
        <w:proofErr w:type="spellStart"/>
        <w:r w:rsidRPr="007E3C52">
          <w:rPr>
            <w:lang w:val="en-CA"/>
            <w:rPrChange w:id="1106" w:author="Ye-Kui Wang (d00)" w:date="2020-09-23T16:55:00Z">
              <w:rPr/>
            </w:rPrChange>
          </w:rPr>
          <w:t>candIntraPredModeX</w:t>
        </w:r>
        <w:proofErr w:type="spellEnd"/>
        <w:r w:rsidRPr="007E3C52">
          <w:rPr>
            <w:lang w:val="en-CA"/>
            <w:rPrChange w:id="1107" w:author="Ye-Kui Wang (d00)" w:date="2020-09-23T16:55:00Z">
              <w:rPr/>
            </w:rPrChange>
          </w:rPr>
          <w:t xml:space="preserve"> is set to DC for available but not intra-coded CUs, so the MPM list derivation is OK.</w:t>
        </w:r>
      </w:ins>
    </w:p>
    <w:p w14:paraId="57F5B7EA" w14:textId="77777777" w:rsidR="00AB7547" w:rsidRPr="007E3C52" w:rsidRDefault="00AB7547" w:rsidP="00AB7547">
      <w:pPr>
        <w:rPr>
          <w:ins w:id="1108" w:author="Ye-Kui Wang (d00)" w:date="2020-09-23T15:10:00Z"/>
          <w:lang w:val="en-CA"/>
          <w:rPrChange w:id="1109" w:author="Ye-Kui Wang (d00)" w:date="2020-09-23T16:55:00Z">
            <w:rPr>
              <w:ins w:id="1110" w:author="Ye-Kui Wang (d00)" w:date="2020-09-23T15:10:00Z"/>
            </w:rPr>
          </w:rPrChange>
        </w:rPr>
      </w:pPr>
    </w:p>
    <w:p w14:paraId="4D30E758" w14:textId="084B048C" w:rsidR="00D63FE0" w:rsidRPr="007E3C52" w:rsidRDefault="00D63FE0" w:rsidP="00D63FE0">
      <w:pPr>
        <w:pStyle w:val="Heading2"/>
        <w:rPr>
          <w:ins w:id="1111" w:author="Ye-Kui Wang (d00)" w:date="2020-09-23T15:28:00Z"/>
          <w:lang w:val="en-CA"/>
          <w:rPrChange w:id="1112" w:author="Ye-Kui Wang (d00)" w:date="2020-09-23T16:55:00Z">
            <w:rPr>
              <w:ins w:id="1113" w:author="Ye-Kui Wang (d00)" w:date="2020-09-23T15:28:00Z"/>
            </w:rPr>
          </w:rPrChange>
        </w:rPr>
      </w:pPr>
      <w:ins w:id="1114" w:author="Ye-Kui Wang (d00)" w:date="2020-09-23T15:28:00Z">
        <w:r w:rsidRPr="007E3C52">
          <w:rPr>
            <w:lang w:val="en-CA"/>
            <w:rPrChange w:id="1115" w:author="Ye-Kui Wang (d00)" w:date="2020-09-23T16:55:00Z">
              <w:rPr/>
            </w:rPrChange>
          </w:rPr>
          <w:t xml:space="preserve">On the film grain </w:t>
        </w:r>
      </w:ins>
      <w:ins w:id="1116" w:author="Ye-Kui Wang (d00)" w:date="2020-09-23T15:29:00Z">
        <w:r w:rsidRPr="007E3C52">
          <w:rPr>
            <w:lang w:val="en-CA"/>
            <w:rPrChange w:id="1117" w:author="Ye-Kui Wang (d00)" w:date="2020-09-23T16:55:00Z">
              <w:rPr/>
            </w:rPrChange>
          </w:rPr>
          <w:t xml:space="preserve">characteristics </w:t>
        </w:r>
      </w:ins>
      <w:ins w:id="1118" w:author="Ye-Kui Wang (d00)" w:date="2020-09-23T15:31:00Z">
        <w:r w:rsidRPr="007E3C52">
          <w:rPr>
            <w:lang w:val="en-CA"/>
            <w:rPrChange w:id="1119" w:author="Ye-Kui Wang (d00)" w:date="2020-09-23T16:55:00Z">
              <w:rPr/>
            </w:rPrChange>
          </w:rPr>
          <w:t xml:space="preserve">(FGC) </w:t>
        </w:r>
      </w:ins>
      <w:ins w:id="1120" w:author="Ye-Kui Wang (d00)" w:date="2020-09-23T15:29:00Z">
        <w:r w:rsidRPr="007E3C52">
          <w:rPr>
            <w:lang w:val="en-CA"/>
            <w:rPrChange w:id="1121" w:author="Ye-Kui Wang (d00)" w:date="2020-09-23T16:55:00Z">
              <w:rPr/>
            </w:rPrChange>
          </w:rPr>
          <w:t>SEI message</w:t>
        </w:r>
      </w:ins>
    </w:p>
    <w:p w14:paraId="0D3D1F70" w14:textId="77777777" w:rsidR="00080D92" w:rsidRPr="00960032" w:rsidRDefault="00080D92" w:rsidP="00080D92">
      <w:pPr>
        <w:pStyle w:val="ListParagraph"/>
        <w:ind w:left="0"/>
        <w:contextualSpacing w:val="0"/>
        <w:jc w:val="both"/>
        <w:rPr>
          <w:ins w:id="1122" w:author="Ye-Kui Wang (d00)" w:date="2020-09-23T16:37:00Z"/>
          <w:szCs w:val="22"/>
          <w:lang w:val="en-CA"/>
        </w:rPr>
      </w:pPr>
      <w:ins w:id="1123" w:author="Ye-Kui Wang (d00)" w:date="2020-09-23T16:37:00Z">
        <w:r w:rsidRPr="007E3C52">
          <w:rPr>
            <w:lang w:val="en-CA"/>
            <w:rPrChange w:id="1124" w:author="Ye-Kui Wang (d00)" w:date="2020-09-23T16:55:00Z">
              <w:rPr/>
            </w:rPrChange>
          </w:rPr>
          <w:t>This item came from JCTVC-</w:t>
        </w:r>
        <w:proofErr w:type="gramStart"/>
        <w:r w:rsidRPr="007E3C52">
          <w:rPr>
            <w:lang w:val="en-CA"/>
            <w:rPrChange w:id="1125" w:author="Ye-Kui Wang (d00)" w:date="2020-09-23T16:55:00Z">
              <w:rPr/>
            </w:rPrChange>
          </w:rPr>
          <w:t>AN0021, and</w:t>
        </w:r>
        <w:proofErr w:type="gramEnd"/>
        <w:r w:rsidRPr="007E3C52">
          <w:rPr>
            <w:lang w:val="en-CA"/>
            <w:rPrChange w:id="1126" w:author="Ye-Kui Wang (d00)" w:date="2020-09-23T16:55:00Z">
              <w:rPr/>
            </w:rPrChange>
          </w:rPr>
          <w:t xml:space="preserve"> is likely applicable to </w:t>
        </w:r>
        <w:r w:rsidRPr="007E3C52">
          <w:rPr>
            <w:szCs w:val="22"/>
            <w:lang w:val="en-CA"/>
          </w:rPr>
          <w:t>both ITU-T and ISO/IEC text</w:t>
        </w:r>
        <w:r w:rsidRPr="00960032">
          <w:rPr>
            <w:szCs w:val="22"/>
            <w:lang w:val="en-CA"/>
          </w:rPr>
          <w:t>s.</w:t>
        </w:r>
      </w:ins>
    </w:p>
    <w:p w14:paraId="7CEBB5B8" w14:textId="5E78B4CE" w:rsidR="00080D92" w:rsidRPr="007E3C52" w:rsidRDefault="00080D92" w:rsidP="00080D92">
      <w:pPr>
        <w:pStyle w:val="ListParagraph"/>
        <w:ind w:left="0"/>
        <w:contextualSpacing w:val="0"/>
        <w:jc w:val="both"/>
        <w:rPr>
          <w:ins w:id="1127" w:author="Ye-Kui Wang (d00)" w:date="2020-09-23T16:37:00Z"/>
          <w:szCs w:val="22"/>
          <w:lang w:val="en-CA"/>
          <w:rPrChange w:id="1128" w:author="Ye-Kui Wang (d00)" w:date="2020-09-23T16:55:00Z">
            <w:rPr>
              <w:ins w:id="1129" w:author="Ye-Kui Wang (d00)" w:date="2020-09-23T16:37:00Z"/>
              <w:szCs w:val="22"/>
              <w:lang w:val="en-CA"/>
            </w:rPr>
          </w:rPrChange>
        </w:rPr>
      </w:pPr>
      <w:ins w:id="1130" w:author="Ye-Kui Wang (d00)" w:date="2020-09-23T16:37:00Z">
        <w:r w:rsidRPr="00204C6F">
          <w:rPr>
            <w:szCs w:val="22"/>
            <w:lang w:val="en-CA"/>
          </w:rPr>
          <w:t>No</w:t>
        </w:r>
        <w:r w:rsidRPr="007E3C52">
          <w:rPr>
            <w:szCs w:val="22"/>
            <w:lang w:val="en-CA"/>
            <w:rPrChange w:id="1131" w:author="Ye-Kui Wang (d00)" w:date="2020-09-23T16:55:00Z">
              <w:rPr>
                <w:szCs w:val="22"/>
                <w:lang w:val="en-CA"/>
              </w:rPr>
            </w:rPrChange>
          </w:rPr>
          <w:t xml:space="preserve">te that during the editing of the VSEI text in JVET-S2007, quite some more corrections have been made. Those should also be considered for integrating into the FGC SEI message in </w:t>
        </w:r>
        <w:r w:rsidRPr="007E3C52">
          <w:rPr>
            <w:szCs w:val="22"/>
            <w:lang w:val="en-CA"/>
            <w:rPrChange w:id="1132" w:author="Ye-Kui Wang (d00)" w:date="2020-09-23T16:55:00Z">
              <w:rPr>
                <w:szCs w:val="22"/>
                <w:lang w:val="en-CA"/>
              </w:rPr>
            </w:rPrChange>
          </w:rPr>
          <w:t xml:space="preserve">HEVC </w:t>
        </w:r>
        <w:r w:rsidRPr="007E3C52">
          <w:rPr>
            <w:szCs w:val="22"/>
            <w:lang w:val="en-CA"/>
            <w:rPrChange w:id="1133" w:author="Ye-Kui Wang (d00)" w:date="2020-09-23T16:55:00Z">
              <w:rPr>
                <w:szCs w:val="22"/>
                <w:lang w:val="en-CA"/>
              </w:rPr>
            </w:rPrChange>
          </w:rPr>
          <w:t xml:space="preserve">(and </w:t>
        </w:r>
        <w:r w:rsidRPr="007E3C52">
          <w:rPr>
            <w:szCs w:val="22"/>
            <w:lang w:val="en-CA"/>
            <w:rPrChange w:id="1134" w:author="Ye-Kui Wang (d00)" w:date="2020-09-23T16:55:00Z">
              <w:rPr>
                <w:szCs w:val="22"/>
                <w:lang w:val="en-CA"/>
              </w:rPr>
            </w:rPrChange>
          </w:rPr>
          <w:t>A</w:t>
        </w:r>
        <w:r w:rsidRPr="007E3C52">
          <w:rPr>
            <w:szCs w:val="22"/>
            <w:lang w:val="en-CA"/>
            <w:rPrChange w:id="1135" w:author="Ye-Kui Wang (d00)" w:date="2020-09-23T16:55:00Z">
              <w:rPr>
                <w:szCs w:val="22"/>
                <w:lang w:val="en-CA"/>
              </w:rPr>
            </w:rPrChange>
          </w:rPr>
          <w:t>VC).</w:t>
        </w:r>
      </w:ins>
    </w:p>
    <w:p w14:paraId="79A75039" w14:textId="77777777" w:rsidR="00080D92" w:rsidRPr="007E3C52" w:rsidRDefault="00080D92" w:rsidP="00080D92">
      <w:pPr>
        <w:tabs>
          <w:tab w:val="left" w:pos="1800"/>
          <w:tab w:val="left" w:pos="2160"/>
          <w:tab w:val="left" w:pos="2520"/>
          <w:tab w:val="left" w:pos="2880"/>
          <w:tab w:val="left" w:pos="3240"/>
          <w:tab w:val="left" w:pos="3600"/>
          <w:tab w:val="left" w:pos="3960"/>
          <w:tab w:val="left" w:pos="4320"/>
        </w:tabs>
        <w:jc w:val="both"/>
        <w:rPr>
          <w:ins w:id="1136" w:author="Ye-Kui Wang (d00)" w:date="2020-09-23T16:37:00Z"/>
          <w:rFonts w:eastAsia="Times New Roman"/>
          <w:szCs w:val="22"/>
          <w:lang w:val="en-CA"/>
          <w:rPrChange w:id="1137" w:author="Ye-Kui Wang (d00)" w:date="2020-09-23T16:55:00Z">
            <w:rPr>
              <w:ins w:id="1138" w:author="Ye-Kui Wang (d00)" w:date="2020-09-23T16:37:00Z"/>
              <w:rFonts w:eastAsia="Times New Roman"/>
              <w:szCs w:val="22"/>
            </w:rPr>
          </w:rPrChange>
        </w:rPr>
      </w:pPr>
      <w:ins w:id="1139" w:author="Ye-Kui Wang (d00)" w:date="2020-09-23T16:37:00Z">
        <w:r w:rsidRPr="007E3C52">
          <w:rPr>
            <w:rFonts w:eastAsia="Times New Roman"/>
            <w:szCs w:val="22"/>
            <w:lang w:val="en-CA"/>
            <w:rPrChange w:id="1140" w:author="Ye-Kui Wang (d00)" w:date="2020-09-23T16:55:00Z">
              <w:rPr>
                <w:rFonts w:eastAsia="Times New Roman"/>
                <w:szCs w:val="22"/>
              </w:rPr>
            </w:rPrChange>
          </w:rPr>
          <w:t xml:space="preserve">The proposal from JCTVC-AN0021 was to modify the film grain characteristics SEI message semantics (In </w:t>
        </w:r>
        <w:r w:rsidRPr="007E3C52">
          <w:rPr>
            <w:rFonts w:eastAsia="Times New Roman"/>
            <w:szCs w:val="22"/>
            <w:highlight w:val="yellow"/>
            <w:lang w:val="en-CA"/>
            <w:rPrChange w:id="1141" w:author="Ye-Kui Wang (d00)" w:date="2020-09-23T16:55:00Z">
              <w:rPr>
                <w:rFonts w:eastAsia="Times New Roman"/>
                <w:szCs w:val="22"/>
                <w:highlight w:val="yellow"/>
              </w:rPr>
            </w:rPrChange>
          </w:rPr>
          <w:t>HEVC D.3.13 and AVC</w:t>
        </w:r>
        <w:r w:rsidRPr="007E3C52">
          <w:rPr>
            <w:rFonts w:eastAsia="Times New Roman"/>
            <w:szCs w:val="22"/>
            <w:lang w:val="en-CA"/>
            <w:rPrChange w:id="1142" w:author="Ye-Kui Wang (d00)" w:date="2020-09-23T16:55:00Z">
              <w:rPr>
                <w:rFonts w:eastAsia="Times New Roman"/>
                <w:szCs w:val="22"/>
              </w:rPr>
            </w:rPrChange>
          </w:rPr>
          <w:t xml:space="preserve"> D.2.19) as follows (modifications are highlighted in yellow):</w:t>
        </w:r>
      </w:ins>
    </w:p>
    <w:p w14:paraId="22BD88A1" w14:textId="77777777" w:rsidR="00080D92" w:rsidRPr="007E3C52" w:rsidRDefault="00080D92" w:rsidP="00080D92">
      <w:pPr>
        <w:keepNext/>
        <w:tabs>
          <w:tab w:val="clear" w:pos="360"/>
          <w:tab w:val="clear" w:pos="720"/>
          <w:tab w:val="clear" w:pos="1080"/>
          <w:tab w:val="clear" w:pos="1440"/>
          <w:tab w:val="left" w:pos="794"/>
          <w:tab w:val="left" w:pos="1191"/>
          <w:tab w:val="left" w:pos="1588"/>
          <w:tab w:val="left" w:pos="1985"/>
        </w:tabs>
        <w:jc w:val="both"/>
        <w:rPr>
          <w:ins w:id="1143" w:author="Ye-Kui Wang (d00)" w:date="2020-09-23T16:37:00Z"/>
          <w:sz w:val="20"/>
          <w:lang w:val="en-CA"/>
          <w:rPrChange w:id="1144" w:author="Ye-Kui Wang (d00)" w:date="2020-09-23T16:55:00Z">
            <w:rPr>
              <w:ins w:id="1145" w:author="Ye-Kui Wang (d00)" w:date="2020-09-23T16:37:00Z"/>
              <w:sz w:val="20"/>
              <w:lang w:val="en-GB"/>
            </w:rPr>
          </w:rPrChange>
        </w:rPr>
      </w:pPr>
      <w:ins w:id="1146" w:author="Ye-Kui Wang (d00)" w:date="2020-09-23T16:37:00Z">
        <w:r w:rsidRPr="007E3C52">
          <w:rPr>
            <w:sz w:val="20"/>
            <w:lang w:val="en-CA"/>
            <w:rPrChange w:id="1147" w:author="Ye-Kui Wang (d00)" w:date="2020-09-23T16:55:00Z">
              <w:rPr>
                <w:sz w:val="20"/>
                <w:lang w:val="en-GB"/>
              </w:rPr>
            </w:rPrChange>
          </w:rPr>
          <w:t xml:space="preserve">Depending on the value of </w:t>
        </w:r>
        <w:proofErr w:type="spellStart"/>
        <w:r w:rsidRPr="007E3C52">
          <w:rPr>
            <w:sz w:val="20"/>
            <w:lang w:val="en-CA"/>
            <w:rPrChange w:id="1148" w:author="Ye-Kui Wang (d00)" w:date="2020-09-23T16:55:00Z">
              <w:rPr>
                <w:sz w:val="20"/>
                <w:lang w:val="en-GB"/>
              </w:rPr>
            </w:rPrChange>
          </w:rPr>
          <w:t>film_grain_model_id</w:t>
        </w:r>
        <w:proofErr w:type="spellEnd"/>
        <w:r w:rsidRPr="007E3C52">
          <w:rPr>
            <w:sz w:val="20"/>
            <w:lang w:val="en-CA"/>
            <w:rPrChange w:id="1149" w:author="Ye-Kui Wang (d00)" w:date="2020-09-23T16:55:00Z">
              <w:rPr>
                <w:sz w:val="20"/>
                <w:lang w:val="en-GB"/>
              </w:rPr>
            </w:rPrChange>
          </w:rPr>
          <w:t>, the selection of the sets of model values is specified as follows:</w:t>
        </w:r>
      </w:ins>
    </w:p>
    <w:p w14:paraId="5C2F4DF2" w14:textId="77777777" w:rsidR="00080D92" w:rsidRPr="007E3C52" w:rsidRDefault="00080D92" w:rsidP="00080D92">
      <w:pPr>
        <w:tabs>
          <w:tab w:val="clear" w:pos="360"/>
          <w:tab w:val="clear" w:pos="720"/>
          <w:tab w:val="clear" w:pos="1080"/>
          <w:tab w:val="clear" w:pos="1440"/>
          <w:tab w:val="left" w:pos="794"/>
          <w:tab w:val="left" w:pos="1191"/>
          <w:tab w:val="left" w:pos="1588"/>
          <w:tab w:val="left" w:pos="1985"/>
        </w:tabs>
        <w:spacing w:before="86"/>
        <w:ind w:left="397" w:hanging="397"/>
        <w:jc w:val="both"/>
        <w:rPr>
          <w:ins w:id="1150" w:author="Ye-Kui Wang (d00)" w:date="2020-09-23T16:37:00Z"/>
          <w:sz w:val="20"/>
          <w:lang w:val="en-CA"/>
          <w:rPrChange w:id="1151" w:author="Ye-Kui Wang (d00)" w:date="2020-09-23T16:55:00Z">
            <w:rPr>
              <w:ins w:id="1152" w:author="Ye-Kui Wang (d00)" w:date="2020-09-23T16:37:00Z"/>
              <w:sz w:val="20"/>
              <w:lang w:val="en-GB"/>
            </w:rPr>
          </w:rPrChange>
        </w:rPr>
      </w:pPr>
      <w:ins w:id="1153" w:author="Ye-Kui Wang (d00)" w:date="2020-09-23T16:37:00Z">
        <w:r w:rsidRPr="007E3C52">
          <w:rPr>
            <w:sz w:val="20"/>
            <w:lang w:val="en-CA"/>
            <w:rPrChange w:id="1154" w:author="Ye-Kui Wang (d00)" w:date="2020-09-23T16:55:00Z">
              <w:rPr>
                <w:sz w:val="20"/>
                <w:lang w:val="en-GB"/>
              </w:rPr>
            </w:rPrChange>
          </w:rPr>
          <w:t>–</w:t>
        </w:r>
        <w:r w:rsidRPr="007E3C52">
          <w:rPr>
            <w:sz w:val="20"/>
            <w:lang w:val="en-CA"/>
            <w:rPrChange w:id="1155" w:author="Ye-Kui Wang (d00)" w:date="2020-09-23T16:55:00Z">
              <w:rPr>
                <w:sz w:val="20"/>
                <w:lang w:val="en-GB"/>
              </w:rPr>
            </w:rPrChange>
          </w:rPr>
          <w:tab/>
          <w:t xml:space="preserve">If </w:t>
        </w:r>
        <w:proofErr w:type="spellStart"/>
        <w:r w:rsidRPr="007E3C52">
          <w:rPr>
            <w:sz w:val="20"/>
            <w:lang w:val="en-CA"/>
            <w:rPrChange w:id="1156" w:author="Ye-Kui Wang (d00)" w:date="2020-09-23T16:55:00Z">
              <w:rPr>
                <w:sz w:val="20"/>
                <w:lang w:val="en-GB"/>
              </w:rPr>
            </w:rPrChange>
          </w:rPr>
          <w:t>film_grain_model_id</w:t>
        </w:r>
        <w:proofErr w:type="spellEnd"/>
        <w:r w:rsidRPr="007E3C52">
          <w:rPr>
            <w:sz w:val="20"/>
            <w:lang w:val="en-CA"/>
            <w:rPrChange w:id="1157" w:author="Ye-Kui Wang (d00)" w:date="2020-09-23T16:55:00Z">
              <w:rPr>
                <w:sz w:val="20"/>
                <w:lang w:val="en-GB"/>
              </w:rPr>
            </w:rPrChange>
          </w:rPr>
          <w:t xml:space="preserve"> is equal to 0, the average value of each block b of 8x8 samples in </w:t>
        </w:r>
        <w:proofErr w:type="spellStart"/>
        <w:r w:rsidRPr="007E3C52">
          <w:rPr>
            <w:sz w:val="20"/>
            <w:lang w:val="en-CA"/>
            <w:rPrChange w:id="1158" w:author="Ye-Kui Wang (d00)" w:date="2020-09-23T16:55:00Z">
              <w:rPr>
                <w:sz w:val="20"/>
                <w:lang w:val="en-GB"/>
              </w:rPr>
            </w:rPrChange>
          </w:rPr>
          <w:t>I</w:t>
        </w:r>
        <w:r w:rsidRPr="007E3C52">
          <w:rPr>
            <w:sz w:val="20"/>
            <w:vertAlign w:val="subscript"/>
            <w:lang w:val="en-CA"/>
            <w:rPrChange w:id="1159" w:author="Ye-Kui Wang (d00)" w:date="2020-09-23T16:55:00Z">
              <w:rPr>
                <w:sz w:val="20"/>
                <w:vertAlign w:val="subscript"/>
                <w:lang w:val="en-GB"/>
              </w:rPr>
            </w:rPrChange>
          </w:rPr>
          <w:t>decoded</w:t>
        </w:r>
        <w:proofErr w:type="spellEnd"/>
        <w:r w:rsidRPr="007E3C52">
          <w:rPr>
            <w:sz w:val="20"/>
            <w:lang w:val="en-CA"/>
            <w:rPrChange w:id="1160" w:author="Ye-Kui Wang (d00)" w:date="2020-09-23T16:55:00Z">
              <w:rPr>
                <w:sz w:val="20"/>
                <w:lang w:val="en-GB"/>
              </w:rPr>
            </w:rPrChange>
          </w:rPr>
          <w:t>,</w:t>
        </w:r>
        <w:r w:rsidRPr="007E3C52">
          <w:rPr>
            <w:rFonts w:eastAsia="Times New Roman"/>
            <w:sz w:val="20"/>
            <w:highlight w:val="yellow"/>
            <w:lang w:val="en-CA"/>
            <w:rPrChange w:id="1161" w:author="Ye-Kui Wang (d00)" w:date="2020-09-23T16:55:00Z">
              <w:rPr>
                <w:rFonts w:eastAsia="Times New Roman"/>
                <w:sz w:val="20"/>
                <w:highlight w:val="yellow"/>
              </w:rPr>
            </w:rPrChange>
          </w:rPr>
          <w:t xml:space="preserve"> divided by </w:t>
        </w:r>
        <w:r w:rsidRPr="007E3C52">
          <w:rPr>
            <w:sz w:val="20"/>
            <w:highlight w:val="yellow"/>
            <w:lang w:val="en-CA"/>
            <w:rPrChange w:id="1162" w:author="Ye-Kui Wang (d00)" w:date="2020-09-23T16:55:00Z">
              <w:rPr>
                <w:sz w:val="20"/>
                <w:highlight w:val="yellow"/>
                <w:lang w:val="en-GB"/>
              </w:rPr>
            </w:rPrChange>
          </w:rPr>
          <w:t>( 1  &lt;&lt;  ( </w:t>
        </w:r>
        <w:proofErr w:type="spellStart"/>
        <w:r w:rsidRPr="007E3C52">
          <w:rPr>
            <w:rFonts w:eastAsia="Times New Roman"/>
            <w:sz w:val="20"/>
            <w:highlight w:val="yellow"/>
            <w:lang w:val="en-CA"/>
            <w:rPrChange w:id="1163" w:author="Ye-Kui Wang (d00)" w:date="2020-09-23T16:55:00Z">
              <w:rPr>
                <w:rFonts w:eastAsia="Times New Roman"/>
                <w:sz w:val="20"/>
                <w:highlight w:val="yellow"/>
              </w:rPr>
            </w:rPrChange>
          </w:rPr>
          <w:t>filmGrainBitDepth</w:t>
        </w:r>
        <w:proofErr w:type="spellEnd"/>
        <w:r w:rsidRPr="007E3C52">
          <w:rPr>
            <w:rFonts w:eastAsia="Times New Roman"/>
            <w:sz w:val="20"/>
            <w:highlight w:val="yellow"/>
            <w:lang w:val="en-CA"/>
            <w:rPrChange w:id="1164" w:author="Ye-Kui Wang (d00)" w:date="2020-09-23T16:55:00Z">
              <w:rPr>
                <w:rFonts w:eastAsia="Times New Roman"/>
                <w:sz w:val="20"/>
                <w:highlight w:val="yellow"/>
              </w:rPr>
            </w:rPrChange>
          </w:rPr>
          <w:t>[ c ] − 8 ) ),</w:t>
        </w:r>
        <w:r w:rsidRPr="007E3C52">
          <w:rPr>
            <w:sz w:val="20"/>
            <w:lang w:val="en-CA"/>
            <w:rPrChange w:id="1165" w:author="Ye-Kui Wang (d00)" w:date="2020-09-23T16:55:00Z">
              <w:rPr>
                <w:sz w:val="20"/>
                <w:lang w:val="en-GB"/>
              </w:rPr>
            </w:rPrChange>
          </w:rPr>
          <w:t xml:space="preserve"> referred </w:t>
        </w:r>
        <w:r w:rsidRPr="007E3C52">
          <w:rPr>
            <w:sz w:val="20"/>
            <w:highlight w:val="yellow"/>
            <w:lang w:val="en-CA"/>
            <w:rPrChange w:id="1166" w:author="Ye-Kui Wang (d00)" w:date="2020-09-23T16:55:00Z">
              <w:rPr>
                <w:sz w:val="20"/>
                <w:highlight w:val="yellow"/>
                <w:lang w:val="en-GB"/>
              </w:rPr>
            </w:rPrChange>
          </w:rPr>
          <w:t>to</w:t>
        </w:r>
        <w:r w:rsidRPr="007E3C52">
          <w:rPr>
            <w:sz w:val="20"/>
            <w:lang w:val="en-CA"/>
            <w:rPrChange w:id="1167" w:author="Ye-Kui Wang (d00)" w:date="2020-09-23T16:55:00Z">
              <w:rPr>
                <w:sz w:val="20"/>
                <w:lang w:val="en-GB"/>
              </w:rPr>
            </w:rPrChange>
          </w:rPr>
          <w:t xml:space="preserve"> as </w:t>
        </w:r>
        <w:proofErr w:type="spellStart"/>
        <w:r w:rsidRPr="007E3C52">
          <w:rPr>
            <w:sz w:val="20"/>
            <w:lang w:val="en-CA"/>
            <w:rPrChange w:id="1168" w:author="Ye-Kui Wang (d00)" w:date="2020-09-23T16:55:00Z">
              <w:rPr>
                <w:sz w:val="20"/>
                <w:lang w:val="en-GB"/>
              </w:rPr>
            </w:rPrChange>
          </w:rPr>
          <w:t>b</w:t>
        </w:r>
        <w:r w:rsidRPr="007E3C52">
          <w:rPr>
            <w:sz w:val="20"/>
            <w:vertAlign w:val="subscript"/>
            <w:lang w:val="en-CA"/>
            <w:rPrChange w:id="1169" w:author="Ye-Kui Wang (d00)" w:date="2020-09-23T16:55:00Z">
              <w:rPr>
                <w:sz w:val="20"/>
                <w:vertAlign w:val="subscript"/>
                <w:lang w:val="en-GB"/>
              </w:rPr>
            </w:rPrChange>
          </w:rPr>
          <w:t>avg</w:t>
        </w:r>
        <w:proofErr w:type="spellEnd"/>
        <w:r w:rsidRPr="007E3C52">
          <w:rPr>
            <w:sz w:val="20"/>
            <w:lang w:val="en-CA"/>
            <w:rPrChange w:id="1170" w:author="Ye-Kui Wang (d00)" w:date="2020-09-23T16:55:00Z">
              <w:rPr>
                <w:sz w:val="20"/>
                <w:lang w:val="en-GB"/>
              </w:rPr>
            </w:rPrChange>
          </w:rPr>
          <w:t>, is used to select the sets of model values with index s[ j ] that apply to all the samples in the block:</w:t>
        </w:r>
      </w:ins>
    </w:p>
    <w:p w14:paraId="1DCE255E" w14:textId="77777777" w:rsidR="00080D92" w:rsidRPr="007E3C52" w:rsidRDefault="00080D92" w:rsidP="00080D92">
      <w:pPr>
        <w:numPr>
          <w:ilvl w:val="0"/>
          <w:numId w:val="57"/>
        </w:numPr>
        <w:tabs>
          <w:tab w:val="clear" w:pos="360"/>
          <w:tab w:val="clear" w:pos="720"/>
          <w:tab w:val="clear" w:pos="1080"/>
          <w:tab w:val="clear" w:pos="1440"/>
          <w:tab w:val="left" w:pos="794"/>
          <w:tab w:val="left" w:pos="1170"/>
          <w:tab w:val="left" w:pos="1588"/>
          <w:tab w:val="left" w:pos="1800"/>
          <w:tab w:val="left" w:pos="1985"/>
          <w:tab w:val="left" w:pos="2160"/>
          <w:tab w:val="left" w:pos="2520"/>
          <w:tab w:val="left" w:pos="2880"/>
          <w:tab w:val="left" w:pos="3240"/>
          <w:tab w:val="left" w:pos="3600"/>
          <w:tab w:val="left" w:pos="3960"/>
          <w:tab w:val="left" w:pos="4320"/>
          <w:tab w:val="center" w:pos="4849"/>
          <w:tab w:val="right" w:pos="9696"/>
        </w:tabs>
        <w:spacing w:before="193" w:after="240"/>
        <w:ind w:left="562" w:firstLine="0"/>
        <w:jc w:val="both"/>
        <w:rPr>
          <w:ins w:id="1171" w:author="Ye-Kui Wang (d00)" w:date="2020-09-23T16:37:00Z"/>
          <w:sz w:val="20"/>
          <w:lang w:val="en-CA"/>
          <w:rPrChange w:id="1172" w:author="Ye-Kui Wang (d00)" w:date="2020-09-23T16:55:00Z">
            <w:rPr>
              <w:ins w:id="1173" w:author="Ye-Kui Wang (d00)" w:date="2020-09-23T16:37:00Z"/>
              <w:sz w:val="20"/>
              <w:lang w:val="en-GB"/>
            </w:rPr>
          </w:rPrChange>
        </w:rPr>
      </w:pPr>
      <w:ins w:id="1174" w:author="Ye-Kui Wang (d00)" w:date="2020-09-23T16:37:00Z">
        <w:r w:rsidRPr="007E3C52">
          <w:rPr>
            <w:sz w:val="20"/>
            <w:lang w:val="en-CA"/>
            <w:rPrChange w:id="1175" w:author="Ye-Kui Wang (d00)" w:date="2020-09-23T16:55:00Z">
              <w:rPr>
                <w:sz w:val="20"/>
                <w:lang w:val="en-GB"/>
              </w:rPr>
            </w:rPrChange>
          </w:rPr>
          <w:t>for( </w:t>
        </w:r>
        <w:proofErr w:type="spellStart"/>
        <w:r w:rsidRPr="007E3C52">
          <w:rPr>
            <w:sz w:val="20"/>
            <w:lang w:val="en-CA"/>
            <w:rPrChange w:id="1176" w:author="Ye-Kui Wang (d00)" w:date="2020-09-23T16:55:00Z">
              <w:rPr>
                <w:sz w:val="20"/>
                <w:lang w:val="en-GB"/>
              </w:rPr>
            </w:rPrChange>
          </w:rPr>
          <w:t>i</w:t>
        </w:r>
        <w:proofErr w:type="spellEnd"/>
        <w:r w:rsidRPr="007E3C52">
          <w:rPr>
            <w:sz w:val="20"/>
            <w:lang w:val="en-CA"/>
            <w:rPrChange w:id="1177" w:author="Ye-Kui Wang (d00)" w:date="2020-09-23T16:55:00Z">
              <w:rPr>
                <w:sz w:val="20"/>
                <w:lang w:val="en-GB"/>
              </w:rPr>
            </w:rPrChange>
          </w:rPr>
          <w:t xml:space="preserve"> = 0, j = 0; </w:t>
        </w:r>
        <w:proofErr w:type="spellStart"/>
        <w:r w:rsidRPr="007E3C52">
          <w:rPr>
            <w:sz w:val="20"/>
            <w:lang w:val="en-CA"/>
            <w:rPrChange w:id="1178" w:author="Ye-Kui Wang (d00)" w:date="2020-09-23T16:55:00Z">
              <w:rPr>
                <w:sz w:val="20"/>
                <w:lang w:val="en-GB"/>
              </w:rPr>
            </w:rPrChange>
          </w:rPr>
          <w:t>i</w:t>
        </w:r>
        <w:proofErr w:type="spellEnd"/>
        <w:r w:rsidRPr="007E3C52">
          <w:rPr>
            <w:sz w:val="20"/>
            <w:lang w:val="en-CA"/>
            <w:rPrChange w:id="1179" w:author="Ye-Kui Wang (d00)" w:date="2020-09-23T16:55:00Z">
              <w:rPr>
                <w:sz w:val="20"/>
                <w:lang w:val="en-GB"/>
              </w:rPr>
            </w:rPrChange>
          </w:rPr>
          <w:t xml:space="preserve">  &lt;=  num_intensity_intervals_minus1[ c ]; </w:t>
        </w:r>
        <w:proofErr w:type="spellStart"/>
        <w:r w:rsidRPr="007E3C52">
          <w:rPr>
            <w:sz w:val="20"/>
            <w:lang w:val="en-CA"/>
            <w:rPrChange w:id="1180" w:author="Ye-Kui Wang (d00)" w:date="2020-09-23T16:55:00Z">
              <w:rPr>
                <w:sz w:val="20"/>
                <w:lang w:val="en-GB"/>
              </w:rPr>
            </w:rPrChange>
          </w:rPr>
          <w:t>i</w:t>
        </w:r>
        <w:proofErr w:type="spellEnd"/>
        <w:r w:rsidRPr="007E3C52">
          <w:rPr>
            <w:sz w:val="20"/>
            <w:lang w:val="en-CA"/>
            <w:rPrChange w:id="1181" w:author="Ye-Kui Wang (d00)" w:date="2020-09-23T16:55:00Z">
              <w:rPr>
                <w:sz w:val="20"/>
                <w:lang w:val="en-GB"/>
              </w:rPr>
            </w:rPrChange>
          </w:rPr>
          <w:t>++ )</w:t>
        </w:r>
        <w:r w:rsidRPr="007E3C52">
          <w:rPr>
            <w:sz w:val="20"/>
            <w:lang w:val="en-CA"/>
            <w:rPrChange w:id="1182" w:author="Ye-Kui Wang (d00)" w:date="2020-09-23T16:55:00Z">
              <w:rPr>
                <w:sz w:val="20"/>
                <w:lang w:val="en-GB"/>
              </w:rPr>
            </w:rPrChange>
          </w:rPr>
          <w:br/>
        </w:r>
        <w:r w:rsidRPr="007E3C52">
          <w:rPr>
            <w:sz w:val="20"/>
            <w:lang w:val="en-CA"/>
            <w:rPrChange w:id="1183" w:author="Ye-Kui Wang (d00)" w:date="2020-09-23T16:55:00Z">
              <w:rPr>
                <w:sz w:val="20"/>
                <w:lang w:val="en-GB"/>
              </w:rPr>
            </w:rPrChange>
          </w:rPr>
          <w:tab/>
          <w:t>if( </w:t>
        </w:r>
        <w:proofErr w:type="spellStart"/>
        <w:r w:rsidRPr="007E3C52">
          <w:rPr>
            <w:sz w:val="20"/>
            <w:lang w:val="en-CA"/>
            <w:rPrChange w:id="1184" w:author="Ye-Kui Wang (d00)" w:date="2020-09-23T16:55:00Z">
              <w:rPr>
                <w:sz w:val="20"/>
                <w:lang w:val="en-GB"/>
              </w:rPr>
            </w:rPrChange>
          </w:rPr>
          <w:t>b</w:t>
        </w:r>
        <w:r w:rsidRPr="007E3C52">
          <w:rPr>
            <w:sz w:val="20"/>
            <w:vertAlign w:val="subscript"/>
            <w:lang w:val="en-CA"/>
            <w:rPrChange w:id="1185" w:author="Ye-Kui Wang (d00)" w:date="2020-09-23T16:55:00Z">
              <w:rPr>
                <w:sz w:val="20"/>
                <w:vertAlign w:val="subscript"/>
                <w:lang w:val="en-GB"/>
              </w:rPr>
            </w:rPrChange>
          </w:rPr>
          <w:t>avg</w:t>
        </w:r>
        <w:proofErr w:type="spellEnd"/>
        <w:r w:rsidRPr="007E3C52">
          <w:rPr>
            <w:sz w:val="20"/>
            <w:lang w:val="en-CA"/>
            <w:rPrChange w:id="1186" w:author="Ye-Kui Wang (d00)" w:date="2020-09-23T16:55:00Z">
              <w:rPr>
                <w:sz w:val="20"/>
                <w:lang w:val="en-GB"/>
              </w:rPr>
            </w:rPrChange>
          </w:rPr>
          <w:t>  &gt;=  </w:t>
        </w:r>
        <w:proofErr w:type="spellStart"/>
        <w:r w:rsidRPr="007E3C52">
          <w:rPr>
            <w:sz w:val="20"/>
            <w:lang w:val="en-CA"/>
            <w:rPrChange w:id="1187" w:author="Ye-Kui Wang (d00)" w:date="2020-09-23T16:55:00Z">
              <w:rPr>
                <w:sz w:val="20"/>
                <w:lang w:val="en-GB"/>
              </w:rPr>
            </w:rPrChange>
          </w:rPr>
          <w:t>intensity_interval_lower_bound</w:t>
        </w:r>
        <w:proofErr w:type="spellEnd"/>
        <w:r w:rsidRPr="007E3C52">
          <w:rPr>
            <w:sz w:val="20"/>
            <w:lang w:val="en-CA"/>
            <w:rPrChange w:id="1188" w:author="Ye-Kui Wang (d00)" w:date="2020-09-23T16:55:00Z">
              <w:rPr>
                <w:sz w:val="20"/>
                <w:lang w:val="en-GB"/>
              </w:rPr>
            </w:rPrChange>
          </w:rPr>
          <w:t>[ c ][ </w:t>
        </w:r>
        <w:proofErr w:type="spellStart"/>
        <w:r w:rsidRPr="007E3C52">
          <w:rPr>
            <w:sz w:val="20"/>
            <w:lang w:val="en-CA"/>
            <w:rPrChange w:id="1189" w:author="Ye-Kui Wang (d00)" w:date="2020-09-23T16:55:00Z">
              <w:rPr>
                <w:sz w:val="20"/>
                <w:lang w:val="en-GB"/>
              </w:rPr>
            </w:rPrChange>
          </w:rPr>
          <w:t>i</w:t>
        </w:r>
        <w:proofErr w:type="spellEnd"/>
        <w:r w:rsidRPr="007E3C52">
          <w:rPr>
            <w:sz w:val="20"/>
            <w:lang w:val="en-CA"/>
            <w:rPrChange w:id="1190" w:author="Ye-Kui Wang (d00)" w:date="2020-09-23T16:55:00Z">
              <w:rPr>
                <w:sz w:val="20"/>
                <w:lang w:val="en-GB"/>
              </w:rPr>
            </w:rPrChange>
          </w:rPr>
          <w:t> ]  </w:t>
        </w:r>
        <w:r w:rsidRPr="007E3C52">
          <w:rPr>
            <w:sz w:val="20"/>
            <w:lang w:val="en-CA"/>
            <w:rPrChange w:id="1191" w:author="Ye-Kui Wang (d00)" w:date="2020-09-23T16:55:00Z">
              <w:rPr>
                <w:sz w:val="20"/>
                <w:lang w:val="en-GB"/>
              </w:rPr>
            </w:rPrChange>
          </w:rPr>
          <w:br/>
        </w:r>
        <w:r w:rsidRPr="007E3C52">
          <w:rPr>
            <w:sz w:val="20"/>
            <w:lang w:val="en-CA"/>
            <w:rPrChange w:id="1192" w:author="Ye-Kui Wang (d00)" w:date="2020-09-23T16:55:00Z">
              <w:rPr>
                <w:sz w:val="20"/>
                <w:lang w:val="en-GB"/>
              </w:rPr>
            </w:rPrChange>
          </w:rPr>
          <w:tab/>
        </w:r>
        <w:r w:rsidRPr="007E3C52">
          <w:rPr>
            <w:sz w:val="20"/>
            <w:lang w:val="en-CA"/>
            <w:rPrChange w:id="1193" w:author="Ye-Kui Wang (d00)" w:date="2020-09-23T16:55:00Z">
              <w:rPr>
                <w:sz w:val="20"/>
                <w:lang w:val="en-GB"/>
              </w:rPr>
            </w:rPrChange>
          </w:rPr>
          <w:tab/>
        </w:r>
        <w:r w:rsidRPr="007E3C52">
          <w:rPr>
            <w:sz w:val="20"/>
            <w:lang w:val="en-CA"/>
            <w:rPrChange w:id="1194" w:author="Ye-Kui Wang (d00)" w:date="2020-09-23T16:55:00Z">
              <w:rPr>
                <w:sz w:val="20"/>
                <w:lang w:val="en-GB"/>
              </w:rPr>
            </w:rPrChange>
          </w:rPr>
          <w:tab/>
          <w:t>&amp;&amp;  </w:t>
        </w:r>
        <w:proofErr w:type="spellStart"/>
        <w:r w:rsidRPr="007E3C52">
          <w:rPr>
            <w:sz w:val="20"/>
            <w:lang w:val="en-CA"/>
            <w:rPrChange w:id="1195" w:author="Ye-Kui Wang (d00)" w:date="2020-09-23T16:55:00Z">
              <w:rPr>
                <w:sz w:val="20"/>
                <w:lang w:val="en-GB"/>
              </w:rPr>
            </w:rPrChange>
          </w:rPr>
          <w:t>b</w:t>
        </w:r>
        <w:r w:rsidRPr="007E3C52">
          <w:rPr>
            <w:sz w:val="20"/>
            <w:vertAlign w:val="subscript"/>
            <w:lang w:val="en-CA"/>
            <w:rPrChange w:id="1196" w:author="Ye-Kui Wang (d00)" w:date="2020-09-23T16:55:00Z">
              <w:rPr>
                <w:sz w:val="20"/>
                <w:vertAlign w:val="subscript"/>
                <w:lang w:val="en-GB"/>
              </w:rPr>
            </w:rPrChange>
          </w:rPr>
          <w:t>avg</w:t>
        </w:r>
        <w:proofErr w:type="spellEnd"/>
        <w:r w:rsidRPr="007E3C52">
          <w:rPr>
            <w:sz w:val="20"/>
            <w:lang w:val="en-CA"/>
            <w:rPrChange w:id="1197" w:author="Ye-Kui Wang (d00)" w:date="2020-09-23T16:55:00Z">
              <w:rPr>
                <w:sz w:val="20"/>
                <w:lang w:val="en-GB"/>
              </w:rPr>
            </w:rPrChange>
          </w:rPr>
          <w:t>  &lt;=  </w:t>
        </w:r>
        <w:proofErr w:type="spellStart"/>
        <w:r w:rsidRPr="007E3C52">
          <w:rPr>
            <w:sz w:val="20"/>
            <w:lang w:val="en-CA"/>
            <w:rPrChange w:id="1198" w:author="Ye-Kui Wang (d00)" w:date="2020-09-23T16:55:00Z">
              <w:rPr>
                <w:sz w:val="20"/>
                <w:lang w:val="en-GB"/>
              </w:rPr>
            </w:rPrChange>
          </w:rPr>
          <w:t>intensity_interval_upper_bound</w:t>
        </w:r>
        <w:proofErr w:type="spellEnd"/>
        <w:r w:rsidRPr="007E3C52">
          <w:rPr>
            <w:sz w:val="20"/>
            <w:lang w:val="en-CA"/>
            <w:rPrChange w:id="1199" w:author="Ye-Kui Wang (d00)" w:date="2020-09-23T16:55:00Z">
              <w:rPr>
                <w:sz w:val="20"/>
                <w:lang w:val="en-GB"/>
              </w:rPr>
            </w:rPrChange>
          </w:rPr>
          <w:t>[ c ][ </w:t>
        </w:r>
        <w:proofErr w:type="spellStart"/>
        <w:r w:rsidRPr="007E3C52">
          <w:rPr>
            <w:sz w:val="20"/>
            <w:lang w:val="en-CA"/>
            <w:rPrChange w:id="1200" w:author="Ye-Kui Wang (d00)" w:date="2020-09-23T16:55:00Z">
              <w:rPr>
                <w:sz w:val="20"/>
                <w:lang w:val="en-GB"/>
              </w:rPr>
            </w:rPrChange>
          </w:rPr>
          <w:t>i</w:t>
        </w:r>
        <w:proofErr w:type="spellEnd"/>
        <w:r w:rsidRPr="007E3C52">
          <w:rPr>
            <w:sz w:val="20"/>
            <w:lang w:val="en-CA"/>
            <w:rPrChange w:id="1201" w:author="Ye-Kui Wang (d00)" w:date="2020-09-23T16:55:00Z">
              <w:rPr>
                <w:sz w:val="20"/>
                <w:lang w:val="en-GB"/>
              </w:rPr>
            </w:rPrChange>
          </w:rPr>
          <w:t> ] ) {</w:t>
        </w:r>
        <w:r w:rsidRPr="007E3C52">
          <w:rPr>
            <w:sz w:val="20"/>
            <w:lang w:val="en-CA"/>
            <w:rPrChange w:id="1202" w:author="Ye-Kui Wang (d00)" w:date="2020-09-23T16:55:00Z">
              <w:rPr>
                <w:sz w:val="20"/>
                <w:lang w:val="en-GB"/>
              </w:rPr>
            </w:rPrChange>
          </w:rPr>
          <w:br/>
        </w:r>
        <w:r w:rsidRPr="007E3C52">
          <w:rPr>
            <w:sz w:val="20"/>
            <w:lang w:val="en-CA"/>
            <w:rPrChange w:id="1203" w:author="Ye-Kui Wang (d00)" w:date="2020-09-23T16:55:00Z">
              <w:rPr>
                <w:sz w:val="20"/>
                <w:lang w:val="en-GB"/>
              </w:rPr>
            </w:rPrChange>
          </w:rPr>
          <w:tab/>
        </w:r>
        <w:r w:rsidRPr="007E3C52">
          <w:rPr>
            <w:sz w:val="20"/>
            <w:lang w:val="en-CA"/>
            <w:rPrChange w:id="1204" w:author="Ye-Kui Wang (d00)" w:date="2020-09-23T16:55:00Z">
              <w:rPr>
                <w:sz w:val="20"/>
                <w:lang w:val="en-GB"/>
              </w:rPr>
            </w:rPrChange>
          </w:rPr>
          <w:tab/>
          <w:t>s[ j ] = </w:t>
        </w:r>
        <w:proofErr w:type="spellStart"/>
        <w:r w:rsidRPr="007E3C52">
          <w:rPr>
            <w:sz w:val="20"/>
            <w:lang w:val="en-CA"/>
            <w:rPrChange w:id="1205" w:author="Ye-Kui Wang (d00)" w:date="2020-09-23T16:55:00Z">
              <w:rPr>
                <w:sz w:val="20"/>
                <w:lang w:val="en-GB"/>
              </w:rPr>
            </w:rPrChange>
          </w:rPr>
          <w:t>i</w:t>
        </w:r>
        <w:proofErr w:type="spellEnd"/>
        <w:r w:rsidRPr="007E3C52">
          <w:rPr>
            <w:sz w:val="20"/>
            <w:lang w:val="en-CA"/>
            <w:rPrChange w:id="1206" w:author="Ye-Kui Wang (d00)" w:date="2020-09-23T16:55:00Z">
              <w:rPr>
                <w:sz w:val="20"/>
                <w:lang w:val="en-GB"/>
              </w:rPr>
            </w:rPrChange>
          </w:rPr>
          <w:tab/>
        </w:r>
        <w:r w:rsidRPr="007E3C52">
          <w:rPr>
            <w:sz w:val="20"/>
            <w:lang w:val="en-CA"/>
            <w:rPrChange w:id="1207" w:author="Ye-Kui Wang (d00)" w:date="2020-09-23T16:55:00Z">
              <w:rPr>
                <w:sz w:val="20"/>
                <w:lang w:val="en-GB"/>
              </w:rPr>
            </w:rPrChange>
          </w:rPr>
          <w:tab/>
        </w:r>
        <w:r w:rsidRPr="007E3C52">
          <w:rPr>
            <w:sz w:val="20"/>
            <w:lang w:val="en-CA"/>
            <w:rPrChange w:id="1208" w:author="Ye-Kui Wang (d00)" w:date="2020-09-23T16:55:00Z">
              <w:rPr>
                <w:sz w:val="20"/>
                <w:lang w:val="en-GB"/>
              </w:rPr>
            </w:rPrChange>
          </w:rPr>
          <w:tab/>
        </w:r>
        <w:r w:rsidRPr="007E3C52">
          <w:rPr>
            <w:sz w:val="20"/>
            <w:lang w:val="en-CA"/>
            <w:rPrChange w:id="1209" w:author="Ye-Kui Wang (d00)" w:date="2020-09-23T16:55:00Z">
              <w:rPr>
                <w:sz w:val="20"/>
                <w:lang w:val="en-GB"/>
              </w:rPr>
            </w:rPrChange>
          </w:rPr>
          <w:tab/>
        </w:r>
        <w:r w:rsidRPr="007E3C52">
          <w:rPr>
            <w:sz w:val="20"/>
            <w:lang w:val="en-CA"/>
            <w:rPrChange w:id="1210" w:author="Ye-Kui Wang (d00)" w:date="2020-09-23T16:55:00Z">
              <w:rPr>
                <w:sz w:val="20"/>
                <w:lang w:val="en-GB"/>
              </w:rPr>
            </w:rPrChange>
          </w:rPr>
          <w:tab/>
        </w:r>
        <w:r w:rsidRPr="007E3C52">
          <w:rPr>
            <w:sz w:val="20"/>
            <w:lang w:val="en-CA"/>
            <w:rPrChange w:id="1211" w:author="Ye-Kui Wang (d00)" w:date="2020-09-23T16:55:00Z">
              <w:rPr>
                <w:sz w:val="20"/>
                <w:lang w:val="en-GB"/>
              </w:rPr>
            </w:rPrChange>
          </w:rPr>
          <w:tab/>
        </w:r>
        <w:r w:rsidRPr="007E3C52">
          <w:rPr>
            <w:sz w:val="20"/>
            <w:lang w:val="en-CA"/>
            <w:rPrChange w:id="1212" w:author="Ye-Kui Wang (d00)" w:date="2020-09-23T16:55:00Z">
              <w:rPr>
                <w:sz w:val="20"/>
                <w:lang w:val="en-GB"/>
              </w:rPr>
            </w:rPrChange>
          </w:rPr>
          <w:tab/>
        </w:r>
        <w:r w:rsidRPr="007E3C52">
          <w:rPr>
            <w:sz w:val="20"/>
            <w:lang w:val="en-CA"/>
            <w:rPrChange w:id="1213" w:author="Ye-Kui Wang (d00)" w:date="2020-09-23T16:55:00Z">
              <w:rPr>
                <w:sz w:val="20"/>
                <w:lang w:val="en-GB"/>
              </w:rPr>
            </w:rPrChange>
          </w:rPr>
          <w:tab/>
        </w:r>
        <w:r w:rsidRPr="007E3C52">
          <w:rPr>
            <w:sz w:val="20"/>
            <w:lang w:val="en-CA"/>
            <w:rPrChange w:id="1214" w:author="Ye-Kui Wang (d00)" w:date="2020-09-23T16:55:00Z">
              <w:rPr>
                <w:sz w:val="20"/>
                <w:lang w:val="en-GB"/>
              </w:rPr>
            </w:rPrChange>
          </w:rPr>
          <w:tab/>
        </w:r>
        <w:r w:rsidRPr="007E3C52">
          <w:rPr>
            <w:sz w:val="20"/>
            <w:lang w:val="en-CA"/>
            <w:rPrChange w:id="1215" w:author="Ye-Kui Wang (d00)" w:date="2020-09-23T16:55:00Z">
              <w:rPr>
                <w:sz w:val="20"/>
                <w:lang w:val="en-GB"/>
              </w:rPr>
            </w:rPrChange>
          </w:rPr>
          <w:tab/>
        </w:r>
        <w:r w:rsidRPr="007E3C52">
          <w:rPr>
            <w:sz w:val="20"/>
            <w:lang w:val="en-CA"/>
            <w:rPrChange w:id="1216" w:author="Ye-Kui Wang (d00)" w:date="2020-09-23T16:55:00Z">
              <w:rPr>
                <w:sz w:val="20"/>
                <w:lang w:val="en-GB"/>
              </w:rPr>
            </w:rPrChange>
          </w:rPr>
          <w:tab/>
          <w:t>(D-8)</w:t>
        </w:r>
        <w:r w:rsidRPr="007E3C52">
          <w:rPr>
            <w:sz w:val="20"/>
            <w:lang w:val="en-CA"/>
            <w:rPrChange w:id="1217" w:author="Ye-Kui Wang (d00)" w:date="2020-09-23T16:55:00Z">
              <w:rPr>
                <w:sz w:val="20"/>
                <w:lang w:val="en-GB"/>
              </w:rPr>
            </w:rPrChange>
          </w:rPr>
          <w:br/>
        </w:r>
        <w:r w:rsidRPr="007E3C52">
          <w:rPr>
            <w:sz w:val="20"/>
            <w:lang w:val="en-CA"/>
            <w:rPrChange w:id="1218" w:author="Ye-Kui Wang (d00)" w:date="2020-09-23T16:55:00Z">
              <w:rPr>
                <w:sz w:val="20"/>
                <w:lang w:val="en-GB"/>
              </w:rPr>
            </w:rPrChange>
          </w:rPr>
          <w:tab/>
        </w:r>
        <w:r w:rsidRPr="007E3C52">
          <w:rPr>
            <w:sz w:val="20"/>
            <w:lang w:val="en-CA"/>
            <w:rPrChange w:id="1219" w:author="Ye-Kui Wang (d00)" w:date="2020-09-23T16:55:00Z">
              <w:rPr>
                <w:sz w:val="20"/>
                <w:lang w:val="en-GB"/>
              </w:rPr>
            </w:rPrChange>
          </w:rPr>
          <w:tab/>
        </w:r>
        <w:proofErr w:type="spellStart"/>
        <w:r w:rsidRPr="007E3C52">
          <w:rPr>
            <w:sz w:val="20"/>
            <w:lang w:val="en-CA"/>
            <w:rPrChange w:id="1220" w:author="Ye-Kui Wang (d00)" w:date="2020-09-23T16:55:00Z">
              <w:rPr>
                <w:sz w:val="20"/>
                <w:lang w:val="en-GB"/>
              </w:rPr>
            </w:rPrChange>
          </w:rPr>
          <w:t>j++</w:t>
        </w:r>
        <w:proofErr w:type="spellEnd"/>
        <w:r w:rsidRPr="007E3C52">
          <w:rPr>
            <w:sz w:val="20"/>
            <w:lang w:val="en-CA"/>
            <w:rPrChange w:id="1221" w:author="Ye-Kui Wang (d00)" w:date="2020-09-23T16:55:00Z">
              <w:rPr>
                <w:sz w:val="20"/>
                <w:lang w:val="en-GB"/>
              </w:rPr>
            </w:rPrChange>
          </w:rPr>
          <w:br/>
        </w:r>
        <w:r w:rsidRPr="007E3C52">
          <w:rPr>
            <w:sz w:val="20"/>
            <w:lang w:val="en-CA"/>
            <w:rPrChange w:id="1222" w:author="Ye-Kui Wang (d00)" w:date="2020-09-23T16:55:00Z">
              <w:rPr>
                <w:sz w:val="20"/>
                <w:lang w:val="en-GB"/>
              </w:rPr>
            </w:rPrChange>
          </w:rPr>
          <w:tab/>
          <w:t>}</w:t>
        </w:r>
      </w:ins>
    </w:p>
    <w:p w14:paraId="087C4292" w14:textId="77777777" w:rsidR="00080D92" w:rsidRPr="007E3C52" w:rsidRDefault="00080D92" w:rsidP="00080D92">
      <w:pPr>
        <w:tabs>
          <w:tab w:val="clear" w:pos="360"/>
          <w:tab w:val="clear" w:pos="720"/>
          <w:tab w:val="clear" w:pos="1080"/>
          <w:tab w:val="clear" w:pos="1440"/>
          <w:tab w:val="left" w:pos="794"/>
          <w:tab w:val="left" w:pos="1191"/>
          <w:tab w:val="left" w:pos="1588"/>
          <w:tab w:val="left" w:pos="1985"/>
        </w:tabs>
        <w:spacing w:before="86"/>
        <w:ind w:left="397" w:hanging="397"/>
        <w:jc w:val="both"/>
        <w:rPr>
          <w:ins w:id="1223" w:author="Ye-Kui Wang (d00)" w:date="2020-09-23T16:37:00Z"/>
          <w:sz w:val="20"/>
          <w:lang w:val="en-CA"/>
          <w:rPrChange w:id="1224" w:author="Ye-Kui Wang (d00)" w:date="2020-09-23T16:55:00Z">
            <w:rPr>
              <w:ins w:id="1225" w:author="Ye-Kui Wang (d00)" w:date="2020-09-23T16:37:00Z"/>
              <w:sz w:val="20"/>
              <w:lang w:val="en-GB"/>
            </w:rPr>
          </w:rPrChange>
        </w:rPr>
      </w:pPr>
      <w:ins w:id="1226" w:author="Ye-Kui Wang (d00)" w:date="2020-09-23T16:37:00Z">
        <w:r w:rsidRPr="007E3C52">
          <w:rPr>
            <w:sz w:val="20"/>
            <w:lang w:val="en-CA"/>
            <w:rPrChange w:id="1227" w:author="Ye-Kui Wang (d00)" w:date="2020-09-23T16:55:00Z">
              <w:rPr>
                <w:sz w:val="20"/>
                <w:lang w:val="en-GB"/>
              </w:rPr>
            </w:rPrChange>
          </w:rPr>
          <w:t>–</w:t>
        </w:r>
        <w:r w:rsidRPr="007E3C52">
          <w:rPr>
            <w:sz w:val="20"/>
            <w:lang w:val="en-CA"/>
            <w:rPrChange w:id="1228" w:author="Ye-Kui Wang (d00)" w:date="2020-09-23T16:55:00Z">
              <w:rPr>
                <w:sz w:val="20"/>
                <w:lang w:val="en-GB"/>
              </w:rPr>
            </w:rPrChange>
          </w:rPr>
          <w:tab/>
          <w:t>Otherwise (</w:t>
        </w:r>
        <w:proofErr w:type="spellStart"/>
        <w:r w:rsidRPr="007E3C52">
          <w:rPr>
            <w:sz w:val="20"/>
            <w:lang w:val="en-CA"/>
            <w:rPrChange w:id="1229" w:author="Ye-Kui Wang (d00)" w:date="2020-09-23T16:55:00Z">
              <w:rPr>
                <w:sz w:val="20"/>
                <w:lang w:val="en-GB"/>
              </w:rPr>
            </w:rPrChange>
          </w:rPr>
          <w:t>film_grain_model_id</w:t>
        </w:r>
        <w:proofErr w:type="spellEnd"/>
        <w:r w:rsidRPr="007E3C52">
          <w:rPr>
            <w:sz w:val="20"/>
            <w:lang w:val="en-CA"/>
            <w:rPrChange w:id="1230" w:author="Ye-Kui Wang (d00)" w:date="2020-09-23T16:55:00Z">
              <w:rPr>
                <w:sz w:val="20"/>
                <w:lang w:val="en-GB"/>
              </w:rPr>
            </w:rPrChange>
          </w:rPr>
          <w:t xml:space="preserve"> is equal to 1), the sets of model values used to generate the film grain are selected for each sample value in </w:t>
        </w:r>
        <w:proofErr w:type="spellStart"/>
        <w:r w:rsidRPr="007E3C52">
          <w:rPr>
            <w:sz w:val="20"/>
            <w:lang w:val="en-CA"/>
            <w:rPrChange w:id="1231" w:author="Ye-Kui Wang (d00)" w:date="2020-09-23T16:55:00Z">
              <w:rPr>
                <w:sz w:val="20"/>
                <w:lang w:val="en-GB"/>
              </w:rPr>
            </w:rPrChange>
          </w:rPr>
          <w:t>I</w:t>
        </w:r>
        <w:r w:rsidRPr="007E3C52">
          <w:rPr>
            <w:sz w:val="20"/>
            <w:vertAlign w:val="subscript"/>
            <w:lang w:val="en-CA"/>
            <w:rPrChange w:id="1232" w:author="Ye-Kui Wang (d00)" w:date="2020-09-23T16:55:00Z">
              <w:rPr>
                <w:sz w:val="20"/>
                <w:vertAlign w:val="subscript"/>
                <w:lang w:val="en-GB"/>
              </w:rPr>
            </w:rPrChange>
          </w:rPr>
          <w:t>decoded</w:t>
        </w:r>
        <w:proofErr w:type="spellEnd"/>
        <w:r w:rsidRPr="007E3C52">
          <w:rPr>
            <w:sz w:val="20"/>
            <w:lang w:val="en-CA"/>
            <w:rPrChange w:id="1233" w:author="Ye-Kui Wang (d00)" w:date="2020-09-23T16:55:00Z">
              <w:rPr>
                <w:sz w:val="20"/>
                <w:lang w:val="en-GB"/>
              </w:rPr>
            </w:rPrChange>
          </w:rPr>
          <w:t>,</w:t>
        </w:r>
        <w:r w:rsidRPr="007E3C52">
          <w:rPr>
            <w:rFonts w:eastAsia="Times New Roman"/>
            <w:sz w:val="20"/>
            <w:highlight w:val="yellow"/>
            <w:lang w:val="en-CA"/>
            <w:rPrChange w:id="1234" w:author="Ye-Kui Wang (d00)" w:date="2020-09-23T16:55:00Z">
              <w:rPr>
                <w:rFonts w:eastAsia="Times New Roman"/>
                <w:sz w:val="20"/>
                <w:highlight w:val="yellow"/>
              </w:rPr>
            </w:rPrChange>
          </w:rPr>
          <w:t xml:space="preserve"> divided by </w:t>
        </w:r>
        <w:r w:rsidRPr="007E3C52">
          <w:rPr>
            <w:sz w:val="20"/>
            <w:highlight w:val="yellow"/>
            <w:lang w:val="en-CA"/>
            <w:rPrChange w:id="1235" w:author="Ye-Kui Wang (d00)" w:date="2020-09-23T16:55:00Z">
              <w:rPr>
                <w:sz w:val="20"/>
                <w:highlight w:val="yellow"/>
                <w:lang w:val="en-GB"/>
              </w:rPr>
            </w:rPrChange>
          </w:rPr>
          <w:t>( 1  &lt;&lt;  ( </w:t>
        </w:r>
        <w:proofErr w:type="spellStart"/>
        <w:r w:rsidRPr="007E3C52">
          <w:rPr>
            <w:rFonts w:eastAsia="Times New Roman"/>
            <w:sz w:val="20"/>
            <w:highlight w:val="yellow"/>
            <w:lang w:val="en-CA"/>
            <w:rPrChange w:id="1236" w:author="Ye-Kui Wang (d00)" w:date="2020-09-23T16:55:00Z">
              <w:rPr>
                <w:rFonts w:eastAsia="Times New Roman"/>
                <w:sz w:val="20"/>
                <w:highlight w:val="yellow"/>
              </w:rPr>
            </w:rPrChange>
          </w:rPr>
          <w:t>filmGrainBitDepth</w:t>
        </w:r>
        <w:proofErr w:type="spellEnd"/>
        <w:r w:rsidRPr="007E3C52">
          <w:rPr>
            <w:rFonts w:eastAsia="Times New Roman"/>
            <w:sz w:val="20"/>
            <w:highlight w:val="yellow"/>
            <w:lang w:val="en-CA"/>
            <w:rPrChange w:id="1237" w:author="Ye-Kui Wang (d00)" w:date="2020-09-23T16:55:00Z">
              <w:rPr>
                <w:rFonts w:eastAsia="Times New Roman"/>
                <w:sz w:val="20"/>
                <w:highlight w:val="yellow"/>
              </w:rPr>
            </w:rPrChange>
          </w:rPr>
          <w:t xml:space="preserve">[ c ] − 8 ) ), referred to as </w:t>
        </w:r>
        <w:proofErr w:type="spellStart"/>
        <w:r w:rsidRPr="007E3C52">
          <w:rPr>
            <w:rFonts w:eastAsia="Times New Roman"/>
            <w:sz w:val="20"/>
            <w:highlight w:val="yellow"/>
            <w:lang w:val="en-CA"/>
            <w:rPrChange w:id="1238" w:author="Ye-Kui Wang (d00)" w:date="2020-09-23T16:55:00Z">
              <w:rPr>
                <w:rFonts w:eastAsia="Times New Roman"/>
                <w:sz w:val="20"/>
                <w:highlight w:val="yellow"/>
              </w:rPr>
            </w:rPrChange>
          </w:rPr>
          <w:t>I</w:t>
        </w:r>
        <w:r w:rsidRPr="007E3C52">
          <w:rPr>
            <w:rFonts w:eastAsia="Times New Roman"/>
            <w:sz w:val="20"/>
            <w:highlight w:val="yellow"/>
            <w:vertAlign w:val="subscript"/>
            <w:lang w:val="en-CA"/>
            <w:rPrChange w:id="1239" w:author="Ye-Kui Wang (d00)" w:date="2020-09-23T16:55:00Z">
              <w:rPr>
                <w:rFonts w:eastAsia="Times New Roman"/>
                <w:sz w:val="20"/>
                <w:highlight w:val="yellow"/>
                <w:vertAlign w:val="subscript"/>
              </w:rPr>
            </w:rPrChange>
          </w:rPr>
          <w:t>interval</w:t>
        </w:r>
        <w:proofErr w:type="spellEnd"/>
        <w:r w:rsidRPr="007E3C52">
          <w:rPr>
            <w:rFonts w:eastAsia="Times New Roman"/>
            <w:sz w:val="20"/>
            <w:highlight w:val="yellow"/>
            <w:lang w:val="en-CA"/>
            <w:rPrChange w:id="1240" w:author="Ye-Kui Wang (d00)" w:date="2020-09-23T16:55:00Z">
              <w:rPr>
                <w:rFonts w:eastAsia="Times New Roman"/>
                <w:sz w:val="20"/>
                <w:highlight w:val="yellow"/>
              </w:rPr>
            </w:rPrChange>
          </w:rPr>
          <w:t>,</w:t>
        </w:r>
        <w:r w:rsidRPr="007E3C52">
          <w:rPr>
            <w:rFonts w:eastAsia="Times New Roman"/>
            <w:sz w:val="20"/>
            <w:lang w:val="en-CA"/>
            <w:rPrChange w:id="1241" w:author="Ye-Kui Wang (d00)" w:date="2020-09-23T16:55:00Z">
              <w:rPr>
                <w:rFonts w:eastAsia="Times New Roman"/>
                <w:sz w:val="20"/>
              </w:rPr>
            </w:rPrChange>
          </w:rPr>
          <w:t xml:space="preserve"> </w:t>
        </w:r>
        <w:r w:rsidRPr="007E3C52">
          <w:rPr>
            <w:sz w:val="20"/>
            <w:lang w:val="en-CA"/>
            <w:rPrChange w:id="1242" w:author="Ye-Kui Wang (d00)" w:date="2020-09-23T16:55:00Z">
              <w:rPr>
                <w:sz w:val="20"/>
                <w:lang w:val="en-GB"/>
              </w:rPr>
            </w:rPrChange>
          </w:rPr>
          <w:t>as follows:</w:t>
        </w:r>
      </w:ins>
    </w:p>
    <w:p w14:paraId="22129017" w14:textId="77777777" w:rsidR="00080D92" w:rsidRPr="007E3C52" w:rsidRDefault="00080D92" w:rsidP="00080D92">
      <w:pPr>
        <w:numPr>
          <w:ilvl w:val="0"/>
          <w:numId w:val="57"/>
        </w:numPr>
        <w:tabs>
          <w:tab w:val="clear" w:pos="360"/>
          <w:tab w:val="clear" w:pos="720"/>
          <w:tab w:val="clear" w:pos="1080"/>
          <w:tab w:val="clear" w:pos="1440"/>
          <w:tab w:val="left" w:pos="794"/>
          <w:tab w:val="left" w:pos="1170"/>
          <w:tab w:val="left" w:pos="1588"/>
          <w:tab w:val="left" w:pos="1800"/>
          <w:tab w:val="left" w:pos="1985"/>
          <w:tab w:val="left" w:pos="2160"/>
          <w:tab w:val="left" w:pos="2520"/>
          <w:tab w:val="left" w:pos="2880"/>
          <w:tab w:val="left" w:pos="3240"/>
          <w:tab w:val="left" w:pos="3600"/>
          <w:tab w:val="left" w:pos="3960"/>
          <w:tab w:val="left" w:pos="4320"/>
          <w:tab w:val="center" w:pos="4849"/>
          <w:tab w:val="right" w:pos="9696"/>
        </w:tabs>
        <w:spacing w:before="193" w:after="240"/>
        <w:ind w:left="562" w:firstLine="0"/>
        <w:jc w:val="both"/>
        <w:rPr>
          <w:ins w:id="1243" w:author="Ye-Kui Wang (d00)" w:date="2020-09-23T16:37:00Z"/>
          <w:sz w:val="20"/>
          <w:lang w:val="en-CA"/>
          <w:rPrChange w:id="1244" w:author="Ye-Kui Wang (d00)" w:date="2020-09-23T16:55:00Z">
            <w:rPr>
              <w:ins w:id="1245" w:author="Ye-Kui Wang (d00)" w:date="2020-09-23T16:37:00Z"/>
              <w:sz w:val="20"/>
              <w:lang w:val="en-GB"/>
            </w:rPr>
          </w:rPrChange>
        </w:rPr>
      </w:pPr>
      <w:ins w:id="1246" w:author="Ye-Kui Wang (d00)" w:date="2020-09-23T16:37:00Z">
        <w:r w:rsidRPr="007E3C52">
          <w:rPr>
            <w:sz w:val="20"/>
            <w:lang w:val="en-CA"/>
            <w:rPrChange w:id="1247" w:author="Ye-Kui Wang (d00)" w:date="2020-09-23T16:55:00Z">
              <w:rPr>
                <w:sz w:val="20"/>
                <w:lang w:val="en-GB"/>
              </w:rPr>
            </w:rPrChange>
          </w:rPr>
          <w:t>for( </w:t>
        </w:r>
        <w:proofErr w:type="spellStart"/>
        <w:r w:rsidRPr="007E3C52">
          <w:rPr>
            <w:sz w:val="20"/>
            <w:lang w:val="en-CA"/>
            <w:rPrChange w:id="1248" w:author="Ye-Kui Wang (d00)" w:date="2020-09-23T16:55:00Z">
              <w:rPr>
                <w:sz w:val="20"/>
                <w:lang w:val="en-GB"/>
              </w:rPr>
            </w:rPrChange>
          </w:rPr>
          <w:t>i</w:t>
        </w:r>
        <w:proofErr w:type="spellEnd"/>
        <w:r w:rsidRPr="007E3C52">
          <w:rPr>
            <w:sz w:val="20"/>
            <w:lang w:val="en-CA"/>
            <w:rPrChange w:id="1249" w:author="Ye-Kui Wang (d00)" w:date="2020-09-23T16:55:00Z">
              <w:rPr>
                <w:sz w:val="20"/>
                <w:lang w:val="en-GB"/>
              </w:rPr>
            </w:rPrChange>
          </w:rPr>
          <w:t xml:space="preserve"> = 0, j = 0; </w:t>
        </w:r>
        <w:proofErr w:type="spellStart"/>
        <w:r w:rsidRPr="007E3C52">
          <w:rPr>
            <w:sz w:val="20"/>
            <w:lang w:val="en-CA"/>
            <w:rPrChange w:id="1250" w:author="Ye-Kui Wang (d00)" w:date="2020-09-23T16:55:00Z">
              <w:rPr>
                <w:sz w:val="20"/>
                <w:lang w:val="en-GB"/>
              </w:rPr>
            </w:rPrChange>
          </w:rPr>
          <w:t>i</w:t>
        </w:r>
        <w:proofErr w:type="spellEnd"/>
        <w:r w:rsidRPr="007E3C52">
          <w:rPr>
            <w:sz w:val="20"/>
            <w:lang w:val="en-CA"/>
            <w:rPrChange w:id="1251" w:author="Ye-Kui Wang (d00)" w:date="2020-09-23T16:55:00Z">
              <w:rPr>
                <w:sz w:val="20"/>
                <w:lang w:val="en-GB"/>
              </w:rPr>
            </w:rPrChange>
          </w:rPr>
          <w:t xml:space="preserve">  &lt;=  num_intensity_intervals_minus1[ c ]; </w:t>
        </w:r>
        <w:proofErr w:type="spellStart"/>
        <w:r w:rsidRPr="007E3C52">
          <w:rPr>
            <w:sz w:val="20"/>
            <w:lang w:val="en-CA"/>
            <w:rPrChange w:id="1252" w:author="Ye-Kui Wang (d00)" w:date="2020-09-23T16:55:00Z">
              <w:rPr>
                <w:sz w:val="20"/>
                <w:lang w:val="en-GB"/>
              </w:rPr>
            </w:rPrChange>
          </w:rPr>
          <w:t>i</w:t>
        </w:r>
        <w:proofErr w:type="spellEnd"/>
        <w:r w:rsidRPr="007E3C52">
          <w:rPr>
            <w:sz w:val="20"/>
            <w:lang w:val="en-CA"/>
            <w:rPrChange w:id="1253" w:author="Ye-Kui Wang (d00)" w:date="2020-09-23T16:55:00Z">
              <w:rPr>
                <w:sz w:val="20"/>
                <w:lang w:val="en-GB"/>
              </w:rPr>
            </w:rPrChange>
          </w:rPr>
          <w:t>++ )</w:t>
        </w:r>
        <w:r w:rsidRPr="007E3C52">
          <w:rPr>
            <w:sz w:val="20"/>
            <w:lang w:val="en-CA"/>
            <w:rPrChange w:id="1254" w:author="Ye-Kui Wang (d00)" w:date="2020-09-23T16:55:00Z">
              <w:rPr>
                <w:sz w:val="20"/>
                <w:lang w:val="en-GB"/>
              </w:rPr>
            </w:rPrChange>
          </w:rPr>
          <w:br/>
        </w:r>
        <w:r w:rsidRPr="007E3C52">
          <w:rPr>
            <w:sz w:val="20"/>
            <w:lang w:val="en-CA"/>
            <w:rPrChange w:id="1255" w:author="Ye-Kui Wang (d00)" w:date="2020-09-23T16:55:00Z">
              <w:rPr>
                <w:sz w:val="20"/>
                <w:lang w:val="en-GB"/>
              </w:rPr>
            </w:rPrChange>
          </w:rPr>
          <w:tab/>
          <w:t>if( I</w:t>
        </w:r>
        <w:r w:rsidRPr="007E3C52">
          <w:rPr>
            <w:sz w:val="20"/>
            <w:highlight w:val="yellow"/>
            <w:vertAlign w:val="subscript"/>
            <w:lang w:val="en-CA"/>
            <w:rPrChange w:id="1256" w:author="Ye-Kui Wang (d00)" w:date="2020-09-23T16:55:00Z">
              <w:rPr>
                <w:sz w:val="20"/>
                <w:highlight w:val="yellow"/>
                <w:vertAlign w:val="subscript"/>
                <w:lang w:val="en-GB"/>
              </w:rPr>
            </w:rPrChange>
          </w:rPr>
          <w:t>interval</w:t>
        </w:r>
        <w:r w:rsidRPr="007E3C52">
          <w:rPr>
            <w:sz w:val="20"/>
            <w:lang w:val="en-CA"/>
            <w:rPrChange w:id="1257" w:author="Ye-Kui Wang (d00)" w:date="2020-09-23T16:55:00Z">
              <w:rPr>
                <w:sz w:val="20"/>
                <w:lang w:val="en-GB"/>
              </w:rPr>
            </w:rPrChange>
          </w:rPr>
          <w:t>[ x, y, c ]  &gt;=  intensity_interval_lower_bound[ c ][ i ]  &amp;&amp;  </w:t>
        </w:r>
        <w:r w:rsidRPr="007E3C52">
          <w:rPr>
            <w:sz w:val="20"/>
            <w:lang w:val="en-CA"/>
            <w:rPrChange w:id="1258" w:author="Ye-Kui Wang (d00)" w:date="2020-09-23T16:55:00Z">
              <w:rPr>
                <w:sz w:val="20"/>
                <w:lang w:val="en-GB"/>
              </w:rPr>
            </w:rPrChange>
          </w:rPr>
          <w:br/>
        </w:r>
        <w:r w:rsidRPr="007E3C52">
          <w:rPr>
            <w:sz w:val="20"/>
            <w:lang w:val="en-CA"/>
            <w:rPrChange w:id="1259" w:author="Ye-Kui Wang (d00)" w:date="2020-09-23T16:55:00Z">
              <w:rPr>
                <w:sz w:val="20"/>
                <w:lang w:val="en-GB"/>
              </w:rPr>
            </w:rPrChange>
          </w:rPr>
          <w:tab/>
        </w:r>
        <w:r w:rsidRPr="007E3C52">
          <w:rPr>
            <w:sz w:val="20"/>
            <w:lang w:val="en-CA"/>
            <w:rPrChange w:id="1260" w:author="Ye-Kui Wang (d00)" w:date="2020-09-23T16:55:00Z">
              <w:rPr>
                <w:sz w:val="20"/>
                <w:lang w:val="en-GB"/>
              </w:rPr>
            </w:rPrChange>
          </w:rPr>
          <w:tab/>
        </w:r>
        <w:r w:rsidRPr="007E3C52">
          <w:rPr>
            <w:sz w:val="20"/>
            <w:lang w:val="en-CA"/>
            <w:rPrChange w:id="1261" w:author="Ye-Kui Wang (d00)" w:date="2020-09-23T16:55:00Z">
              <w:rPr>
                <w:sz w:val="20"/>
                <w:lang w:val="en-GB"/>
              </w:rPr>
            </w:rPrChange>
          </w:rPr>
          <w:tab/>
          <w:t>I</w:t>
        </w:r>
        <w:r w:rsidRPr="007E3C52">
          <w:rPr>
            <w:sz w:val="20"/>
            <w:highlight w:val="yellow"/>
            <w:vertAlign w:val="subscript"/>
            <w:lang w:val="en-CA"/>
            <w:rPrChange w:id="1262" w:author="Ye-Kui Wang (d00)" w:date="2020-09-23T16:55:00Z">
              <w:rPr>
                <w:sz w:val="20"/>
                <w:highlight w:val="yellow"/>
                <w:vertAlign w:val="subscript"/>
                <w:lang w:val="en-GB"/>
              </w:rPr>
            </w:rPrChange>
          </w:rPr>
          <w:t>interval</w:t>
        </w:r>
        <w:r w:rsidRPr="007E3C52">
          <w:rPr>
            <w:sz w:val="20"/>
            <w:lang w:val="en-CA"/>
            <w:rPrChange w:id="1263" w:author="Ye-Kui Wang (d00)" w:date="2020-09-23T16:55:00Z">
              <w:rPr>
                <w:sz w:val="20"/>
                <w:lang w:val="en-GB"/>
              </w:rPr>
            </w:rPrChange>
          </w:rPr>
          <w:t>[ x, y, c ]  &lt;=  intensity_interval_upper_bound[ c ][ i ] ) {</w:t>
        </w:r>
        <w:r w:rsidRPr="007E3C52">
          <w:rPr>
            <w:sz w:val="20"/>
            <w:lang w:val="en-CA"/>
            <w:rPrChange w:id="1264" w:author="Ye-Kui Wang (d00)" w:date="2020-09-23T16:55:00Z">
              <w:rPr>
                <w:sz w:val="20"/>
                <w:lang w:val="en-GB"/>
              </w:rPr>
            </w:rPrChange>
          </w:rPr>
          <w:tab/>
          <w:t>(D-9)</w:t>
        </w:r>
        <w:r w:rsidRPr="007E3C52">
          <w:rPr>
            <w:sz w:val="20"/>
            <w:lang w:val="en-CA"/>
            <w:rPrChange w:id="1265" w:author="Ye-Kui Wang (d00)" w:date="2020-09-23T16:55:00Z">
              <w:rPr>
                <w:sz w:val="20"/>
                <w:lang w:val="en-GB"/>
              </w:rPr>
            </w:rPrChange>
          </w:rPr>
          <w:br/>
        </w:r>
        <w:r w:rsidRPr="007E3C52">
          <w:rPr>
            <w:sz w:val="20"/>
            <w:lang w:val="en-CA"/>
            <w:rPrChange w:id="1266" w:author="Ye-Kui Wang (d00)" w:date="2020-09-23T16:55:00Z">
              <w:rPr>
                <w:sz w:val="20"/>
                <w:lang w:val="en-GB"/>
              </w:rPr>
            </w:rPrChange>
          </w:rPr>
          <w:tab/>
        </w:r>
        <w:r w:rsidRPr="007E3C52">
          <w:rPr>
            <w:sz w:val="20"/>
            <w:lang w:val="en-CA"/>
            <w:rPrChange w:id="1267" w:author="Ye-Kui Wang (d00)" w:date="2020-09-23T16:55:00Z">
              <w:rPr>
                <w:sz w:val="20"/>
                <w:lang w:val="en-GB"/>
              </w:rPr>
            </w:rPrChange>
          </w:rPr>
          <w:tab/>
          <w:t xml:space="preserve">s[ j ] = </w:t>
        </w:r>
        <w:proofErr w:type="spellStart"/>
        <w:r w:rsidRPr="007E3C52">
          <w:rPr>
            <w:sz w:val="20"/>
            <w:lang w:val="en-CA"/>
            <w:rPrChange w:id="1268" w:author="Ye-Kui Wang (d00)" w:date="2020-09-23T16:55:00Z">
              <w:rPr>
                <w:sz w:val="20"/>
                <w:lang w:val="en-GB"/>
              </w:rPr>
            </w:rPrChange>
          </w:rPr>
          <w:t>i</w:t>
        </w:r>
        <w:proofErr w:type="spellEnd"/>
        <w:r w:rsidRPr="007E3C52">
          <w:rPr>
            <w:sz w:val="20"/>
            <w:lang w:val="en-CA"/>
            <w:rPrChange w:id="1269" w:author="Ye-Kui Wang (d00)" w:date="2020-09-23T16:55:00Z">
              <w:rPr>
                <w:sz w:val="20"/>
                <w:lang w:val="en-GB"/>
              </w:rPr>
            </w:rPrChange>
          </w:rPr>
          <w:br/>
        </w:r>
        <w:r w:rsidRPr="007E3C52">
          <w:rPr>
            <w:sz w:val="20"/>
            <w:lang w:val="en-CA"/>
            <w:rPrChange w:id="1270" w:author="Ye-Kui Wang (d00)" w:date="2020-09-23T16:55:00Z">
              <w:rPr>
                <w:sz w:val="20"/>
                <w:lang w:val="en-GB"/>
              </w:rPr>
            </w:rPrChange>
          </w:rPr>
          <w:tab/>
        </w:r>
        <w:r w:rsidRPr="007E3C52">
          <w:rPr>
            <w:sz w:val="20"/>
            <w:lang w:val="en-CA"/>
            <w:rPrChange w:id="1271" w:author="Ye-Kui Wang (d00)" w:date="2020-09-23T16:55:00Z">
              <w:rPr>
                <w:sz w:val="20"/>
                <w:lang w:val="en-GB"/>
              </w:rPr>
            </w:rPrChange>
          </w:rPr>
          <w:tab/>
        </w:r>
        <w:proofErr w:type="spellStart"/>
        <w:r w:rsidRPr="007E3C52">
          <w:rPr>
            <w:sz w:val="20"/>
            <w:lang w:val="en-CA"/>
            <w:rPrChange w:id="1272" w:author="Ye-Kui Wang (d00)" w:date="2020-09-23T16:55:00Z">
              <w:rPr>
                <w:sz w:val="20"/>
                <w:lang w:val="en-GB"/>
              </w:rPr>
            </w:rPrChange>
          </w:rPr>
          <w:t>j++</w:t>
        </w:r>
        <w:proofErr w:type="spellEnd"/>
        <w:r w:rsidRPr="007E3C52">
          <w:rPr>
            <w:sz w:val="20"/>
            <w:lang w:val="en-CA"/>
            <w:rPrChange w:id="1273" w:author="Ye-Kui Wang (d00)" w:date="2020-09-23T16:55:00Z">
              <w:rPr>
                <w:sz w:val="20"/>
                <w:lang w:val="en-GB"/>
              </w:rPr>
            </w:rPrChange>
          </w:rPr>
          <w:br/>
        </w:r>
        <w:r w:rsidRPr="007E3C52">
          <w:rPr>
            <w:sz w:val="20"/>
            <w:lang w:val="en-CA"/>
            <w:rPrChange w:id="1274" w:author="Ye-Kui Wang (d00)" w:date="2020-09-23T16:55:00Z">
              <w:rPr>
                <w:sz w:val="20"/>
                <w:lang w:val="en-GB"/>
              </w:rPr>
            </w:rPrChange>
          </w:rPr>
          <w:tab/>
          <w:t>}</w:t>
        </w:r>
      </w:ins>
    </w:p>
    <w:p w14:paraId="3D2E8CE9" w14:textId="77777777" w:rsidR="00080D92" w:rsidRPr="007E3C52" w:rsidRDefault="00080D92" w:rsidP="00080D92">
      <w:pPr>
        <w:rPr>
          <w:ins w:id="1275" w:author="Ye-Kui Wang (d00)" w:date="2020-09-23T16:37:00Z"/>
          <w:lang w:val="en-CA"/>
          <w:rPrChange w:id="1276" w:author="Ye-Kui Wang (d00)" w:date="2020-09-23T16:55:00Z">
            <w:rPr>
              <w:ins w:id="1277" w:author="Ye-Kui Wang (d00)" w:date="2020-09-23T16:37:00Z"/>
            </w:rPr>
          </w:rPrChange>
        </w:rPr>
      </w:pPr>
      <w:ins w:id="1278" w:author="Ye-Kui Wang (d00)" w:date="2020-09-23T16:37:00Z">
        <w:r w:rsidRPr="007E3C52">
          <w:rPr>
            <w:lang w:val="en-CA"/>
            <w:rPrChange w:id="1279" w:author="Ye-Kui Wang (d00)" w:date="2020-09-23T16:55:00Z">
              <w:rPr/>
            </w:rPrChange>
          </w:rPr>
          <w:t>It was noted during the JCT-VC discussion that the “divided by” should perhaps be replaced with (x + (1 &lt;&lt; (n-8-1)) &gt;&gt; (n-8) for n&gt;8.</w:t>
        </w:r>
      </w:ins>
    </w:p>
    <w:p w14:paraId="6212E7F6" w14:textId="3C40AA63" w:rsidR="00DE5F7E" w:rsidRPr="007E3C52" w:rsidRDefault="00207FDB" w:rsidP="00DE5F7E">
      <w:pPr>
        <w:pStyle w:val="Heading2"/>
        <w:rPr>
          <w:color w:val="000000" w:themeColor="text1"/>
          <w:lang w:val="en-CA"/>
          <w14:textOutline w14:w="0" w14:cap="flat" w14:cmpd="sng" w14:algn="ctr">
            <w14:noFill/>
            <w14:prstDash w14:val="solid"/>
            <w14:round/>
          </w14:textOutline>
          <w:rPrChange w:id="1280" w:author="Ye-Kui Wang (d00)" w:date="2020-09-23T16:55:00Z">
            <w:rPr>
              <w:color w:val="000000" w:themeColor="text1"/>
              <w14:textOutline w14:w="0" w14:cap="flat" w14:cmpd="sng" w14:algn="ctr">
                <w14:noFill/>
                <w14:prstDash w14:val="solid"/>
                <w14:round/>
              </w14:textOutline>
            </w:rPr>
          </w:rPrChange>
        </w:rPr>
      </w:pPr>
      <w:r w:rsidRPr="007E3C52">
        <w:rPr>
          <w:lang w:val="en-CA"/>
        </w:rPr>
        <w:t>Miscellaneous</w:t>
      </w:r>
      <w:r w:rsidR="00DE5F7E" w:rsidRPr="007E3C52">
        <w:rPr>
          <w:lang w:val="en-CA"/>
        </w:rPr>
        <w:t xml:space="preserve"> </w:t>
      </w:r>
      <w:r w:rsidRPr="00960032">
        <w:rPr>
          <w:lang w:val="en-CA"/>
        </w:rPr>
        <w:t>issues</w:t>
      </w:r>
      <w:r w:rsidR="00DE5F7E" w:rsidRPr="00960032">
        <w:rPr>
          <w:lang w:val="en-CA"/>
        </w:rPr>
        <w:t xml:space="preserve"> for the </w:t>
      </w:r>
      <w:r w:rsidR="00DE5F7E" w:rsidRPr="007E3C52">
        <w:rPr>
          <w:color w:val="000000" w:themeColor="text1"/>
          <w:lang w:val="en-CA"/>
          <w14:textOutline w14:w="0" w14:cap="flat" w14:cmpd="sng" w14:algn="ctr">
            <w14:noFill/>
            <w14:prstDash w14:val="solid"/>
            <w14:round/>
          </w14:textOutline>
          <w:rPrChange w:id="1281" w:author="Ye-Kui Wang (d00)" w:date="2020-09-23T16:55:00Z">
            <w:rPr>
              <w:color w:val="000000" w:themeColor="text1"/>
              <w14:textOutline w14:w="0" w14:cap="flat" w14:cmpd="sng" w14:algn="ctr">
                <w14:noFill/>
                <w14:prstDash w14:val="solid"/>
                <w14:round/>
              </w14:textOutline>
            </w:rPr>
          </w:rPrChange>
        </w:rPr>
        <w:t>published ITU-T H.265 version 7</w:t>
      </w:r>
      <w:r w:rsidRPr="007E3C52">
        <w:rPr>
          <w:color w:val="000000" w:themeColor="text1"/>
          <w:lang w:val="en-CA"/>
          <w14:textOutline w14:w="0" w14:cap="flat" w14:cmpd="sng" w14:algn="ctr">
            <w14:noFill/>
            <w14:prstDash w14:val="solid"/>
            <w14:round/>
          </w14:textOutline>
          <w:rPrChange w:id="1282" w:author="Ye-Kui Wang (d00)" w:date="2020-09-23T16:55:00Z">
            <w:rPr>
              <w:color w:val="000000" w:themeColor="text1"/>
              <w14:textOutline w14:w="0" w14:cap="flat" w14:cmpd="sng" w14:algn="ctr">
                <w14:noFill/>
                <w14:prstDash w14:val="solid"/>
                <w14:round/>
              </w14:textOutline>
            </w:rPr>
          </w:rPrChange>
        </w:rPr>
        <w:t xml:space="preserve"> (potentially also applicable to the ISO/IEC 23008-2 text)</w:t>
      </w:r>
    </w:p>
    <w:p w14:paraId="3D74B4D5" w14:textId="56818906" w:rsidR="00DE5F7E" w:rsidRPr="007E3C52" w:rsidDel="0092360D" w:rsidRDefault="00DE5F7E" w:rsidP="00025F10">
      <w:pPr>
        <w:rPr>
          <w:del w:id="1283" w:author="Ye-Kui Wang (d00)" w:date="2020-09-23T14:54:00Z"/>
          <w:szCs w:val="22"/>
          <w:lang w:val="en-CA"/>
          <w:rPrChange w:id="1284" w:author="Ye-Kui Wang (d00)" w:date="2020-09-23T16:55:00Z">
            <w:rPr>
              <w:del w:id="1285" w:author="Ye-Kui Wang (d00)" w:date="2020-09-23T14:54:00Z"/>
              <w:szCs w:val="22"/>
            </w:rPr>
          </w:rPrChange>
        </w:rPr>
      </w:pPr>
    </w:p>
    <w:p w14:paraId="72475508"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286" w:author="Ye-Kui Wang (d00)" w:date="2020-09-23T16:55:00Z">
            <w:rPr>
              <w:rFonts w:eastAsia="DengXian"/>
              <w:szCs w:val="22"/>
              <w:lang w:eastAsia="zh-CN"/>
            </w:rPr>
          </w:rPrChange>
        </w:rPr>
      </w:pPr>
      <w:r w:rsidRPr="007E3C52">
        <w:rPr>
          <w:rFonts w:eastAsia="DengXian"/>
          <w:szCs w:val="22"/>
          <w:lang w:val="en-CA" w:eastAsia="zh-CN"/>
          <w:rPrChange w:id="1287" w:author="Ye-Kui Wang (d00)" w:date="2020-09-23T16:55:00Z">
            <w:rPr>
              <w:rFonts w:eastAsia="DengXian"/>
              <w:szCs w:val="22"/>
              <w:lang w:eastAsia="zh-CN"/>
            </w:rPr>
          </w:rPrChange>
        </w:rPr>
        <w:t>In clause 5.10, replace "</w:t>
      </w:r>
      <w:r w:rsidRPr="007E3C52">
        <w:rPr>
          <w:rFonts w:eastAsia="DengXian"/>
          <w:noProof/>
          <w:szCs w:val="22"/>
          <w:lang w:val="en-CA" w:eastAsia="zh-CN"/>
          <w:rPrChange w:id="1288" w:author="Ye-Kui Wang (d00)" w:date="2020-09-23T16:55:00Z">
            <w:rPr>
              <w:rFonts w:eastAsia="DengXian"/>
              <w:noProof/>
              <w:szCs w:val="22"/>
              <w:lang w:eastAsia="zh-CN"/>
            </w:rPr>
          </w:rPrChange>
        </w:rPr>
        <w:t>a mixture of lower case and upper case letter</w:t>
      </w:r>
      <w:r w:rsidRPr="007E3C52">
        <w:rPr>
          <w:rFonts w:eastAsia="DengXian"/>
          <w:szCs w:val="22"/>
          <w:lang w:val="en-CA" w:eastAsia="zh-CN"/>
          <w:rPrChange w:id="1289" w:author="Ye-Kui Wang (d00)" w:date="2020-09-23T16:55:00Z">
            <w:rPr>
              <w:rFonts w:eastAsia="DengXian"/>
              <w:szCs w:val="22"/>
              <w:lang w:eastAsia="zh-CN"/>
            </w:rPr>
          </w:rPrChange>
        </w:rPr>
        <w:t>" with "</w:t>
      </w:r>
      <w:r w:rsidRPr="007E3C52">
        <w:rPr>
          <w:rFonts w:eastAsia="DengXian"/>
          <w:noProof/>
          <w:szCs w:val="22"/>
          <w:lang w:val="en-CA" w:eastAsia="zh-CN"/>
          <w:rPrChange w:id="1290" w:author="Ye-Kui Wang (d00)" w:date="2020-09-23T16:55:00Z">
            <w:rPr>
              <w:rFonts w:eastAsia="DengXian"/>
              <w:noProof/>
              <w:szCs w:val="22"/>
              <w:lang w:eastAsia="zh-CN"/>
            </w:rPr>
          </w:rPrChange>
        </w:rPr>
        <w:t xml:space="preserve"> a mixture of lower case and upper case letters</w:t>
      </w:r>
      <w:r w:rsidRPr="007E3C52">
        <w:rPr>
          <w:rFonts w:eastAsia="DengXian"/>
          <w:szCs w:val="22"/>
          <w:lang w:val="en-CA" w:eastAsia="zh-CN"/>
          <w:rPrChange w:id="1291" w:author="Ye-Kui Wang (d00)" w:date="2020-09-23T16:55:00Z">
            <w:rPr>
              <w:rFonts w:eastAsia="DengXian"/>
              <w:szCs w:val="22"/>
              <w:lang w:eastAsia="zh-CN"/>
            </w:rPr>
          </w:rPrChange>
        </w:rPr>
        <w:t>" (missing 's' in the last word).</w:t>
      </w:r>
    </w:p>
    <w:p w14:paraId="359606D9"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292" w:author="Ye-Kui Wang (d00)" w:date="2020-09-23T16:55:00Z">
            <w:rPr>
              <w:rFonts w:eastAsia="DengXian"/>
              <w:szCs w:val="22"/>
              <w:lang w:eastAsia="zh-CN"/>
            </w:rPr>
          </w:rPrChange>
        </w:rPr>
      </w:pPr>
      <w:r w:rsidRPr="007E3C52">
        <w:rPr>
          <w:rFonts w:eastAsia="DengXian"/>
          <w:szCs w:val="22"/>
          <w:lang w:val="en-CA" w:eastAsia="zh-CN"/>
          <w:rPrChange w:id="1293" w:author="Ye-Kui Wang (d00)" w:date="2020-09-23T16:55:00Z">
            <w:rPr>
              <w:rFonts w:eastAsia="DengXian"/>
              <w:szCs w:val="22"/>
              <w:lang w:eastAsia="zh-CN"/>
            </w:rPr>
          </w:rPrChange>
        </w:rPr>
        <w:t>In clause 6.3.3, replace "</w:t>
      </w:r>
      <w:r w:rsidRPr="007E3C52">
        <w:rPr>
          <w:rFonts w:eastAsia="DengXian"/>
          <w:szCs w:val="22"/>
          <w:lang w:val="en-CA" w:eastAsia="ko-KR"/>
          <w:rPrChange w:id="1294" w:author="Ye-Kui Wang (d00)" w:date="2020-09-23T16:55:00Z">
            <w:rPr>
              <w:rFonts w:eastAsia="DengXian"/>
              <w:szCs w:val="22"/>
              <w:lang w:eastAsia="ko-KR"/>
            </w:rPr>
          </w:rPrChange>
        </w:rPr>
        <w:t>The following divisions of processing elements of this Specification form spatial or component-wise partitioning:</w:t>
      </w:r>
      <w:r w:rsidRPr="007E3C52">
        <w:rPr>
          <w:rFonts w:eastAsia="DengXian"/>
          <w:szCs w:val="22"/>
          <w:lang w:val="en-CA" w:eastAsia="zh-CN"/>
          <w:rPrChange w:id="1295" w:author="Ye-Kui Wang (d00)" w:date="2020-09-23T16:55:00Z">
            <w:rPr>
              <w:rFonts w:eastAsia="DengXian"/>
              <w:szCs w:val="22"/>
              <w:lang w:eastAsia="zh-CN"/>
            </w:rPr>
          </w:rPrChange>
        </w:rPr>
        <w:t>" with "</w:t>
      </w:r>
      <w:r w:rsidRPr="007E3C52">
        <w:rPr>
          <w:rFonts w:eastAsia="DengXian"/>
          <w:szCs w:val="22"/>
          <w:lang w:val="en-CA" w:eastAsia="ko-KR"/>
          <w:rPrChange w:id="1296" w:author="Ye-Kui Wang (d00)" w:date="2020-09-23T16:55:00Z">
            <w:rPr>
              <w:rFonts w:eastAsia="DengXian"/>
              <w:szCs w:val="22"/>
              <w:lang w:eastAsia="ko-KR"/>
            </w:rPr>
          </w:rPrChange>
        </w:rPr>
        <w:t xml:space="preserve">The following divisions of processing elements of this Specification form spatial or component-wise </w:t>
      </w:r>
      <w:proofErr w:type="spellStart"/>
      <w:r w:rsidRPr="007E3C52">
        <w:rPr>
          <w:rFonts w:eastAsia="DengXian"/>
          <w:szCs w:val="22"/>
          <w:lang w:val="en-CA" w:eastAsia="ko-KR"/>
          <w:rPrChange w:id="1297" w:author="Ye-Kui Wang (d00)" w:date="2020-09-23T16:55:00Z">
            <w:rPr>
              <w:rFonts w:eastAsia="DengXian"/>
              <w:szCs w:val="22"/>
              <w:lang w:eastAsia="ko-KR"/>
            </w:rPr>
          </w:rPrChange>
        </w:rPr>
        <w:t>partitionings</w:t>
      </w:r>
      <w:proofErr w:type="spellEnd"/>
      <w:r w:rsidRPr="007E3C52">
        <w:rPr>
          <w:rFonts w:eastAsia="DengXian"/>
          <w:szCs w:val="22"/>
          <w:lang w:val="en-CA" w:eastAsia="ko-KR"/>
          <w:rPrChange w:id="1298" w:author="Ye-Kui Wang (d00)" w:date="2020-09-23T16:55:00Z">
            <w:rPr>
              <w:rFonts w:eastAsia="DengXian"/>
              <w:szCs w:val="22"/>
              <w:lang w:eastAsia="ko-KR"/>
            </w:rPr>
          </w:rPrChange>
        </w:rPr>
        <w:t>:</w:t>
      </w:r>
      <w:r w:rsidRPr="007E3C52">
        <w:rPr>
          <w:rFonts w:eastAsia="DengXian"/>
          <w:szCs w:val="22"/>
          <w:lang w:val="en-CA" w:eastAsia="zh-CN"/>
          <w:rPrChange w:id="1299" w:author="Ye-Kui Wang (d00)" w:date="2020-09-23T16:55:00Z">
            <w:rPr>
              <w:rFonts w:eastAsia="DengXian"/>
              <w:szCs w:val="22"/>
              <w:lang w:eastAsia="zh-CN"/>
            </w:rPr>
          </w:rPrChange>
        </w:rPr>
        <w:t>" (missing 's' in the last word)</w:t>
      </w:r>
      <w:r w:rsidRPr="007E3C52">
        <w:rPr>
          <w:rFonts w:eastAsia="DengXian"/>
          <w:szCs w:val="22"/>
          <w:highlight w:val="yellow"/>
          <w:lang w:val="en-CA" w:eastAsia="zh-CN"/>
          <w:rPrChange w:id="1300" w:author="Ye-Kui Wang (d00)" w:date="2020-09-23T16:55:00Z">
            <w:rPr>
              <w:rFonts w:eastAsia="DengXian"/>
              <w:szCs w:val="22"/>
              <w:highlight w:val="yellow"/>
              <w:lang w:eastAsia="zh-CN"/>
            </w:rPr>
          </w:rPrChange>
        </w:rPr>
        <w:t>?</w:t>
      </w:r>
      <w:r w:rsidRPr="007E3C52">
        <w:rPr>
          <w:rFonts w:eastAsia="DengXian"/>
          <w:szCs w:val="22"/>
          <w:lang w:val="en-CA" w:eastAsia="zh-CN"/>
          <w:rPrChange w:id="1301" w:author="Ye-Kui Wang (d00)" w:date="2020-09-23T16:55:00Z">
            <w:rPr>
              <w:rFonts w:eastAsia="DengXian"/>
              <w:szCs w:val="22"/>
              <w:lang w:eastAsia="zh-CN"/>
            </w:rPr>
          </w:rPrChange>
        </w:rPr>
        <w:t xml:space="preserve"> Note that in the ISO version there is the 's'. Which one is (more) correct?</w:t>
      </w:r>
    </w:p>
    <w:p w14:paraId="57917EE2"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302" w:author="Ye-Kui Wang (d00)" w:date="2020-09-23T16:55:00Z">
            <w:rPr>
              <w:rFonts w:eastAsia="DengXian"/>
              <w:szCs w:val="22"/>
              <w:lang w:eastAsia="zh-CN"/>
            </w:rPr>
          </w:rPrChange>
        </w:rPr>
      </w:pPr>
      <w:r w:rsidRPr="007E3C52">
        <w:rPr>
          <w:rFonts w:eastAsia="DengXian"/>
          <w:szCs w:val="22"/>
          <w:lang w:val="en-CA" w:eastAsia="zh-CN"/>
          <w:rPrChange w:id="1303" w:author="Ye-Kui Wang (d00)" w:date="2020-09-23T16:55:00Z">
            <w:rPr>
              <w:rFonts w:eastAsia="DengXian"/>
              <w:szCs w:val="22"/>
              <w:lang w:eastAsia="zh-CN"/>
            </w:rPr>
          </w:rPrChange>
        </w:rPr>
        <w:t xml:space="preserve">In clause 7.2, definition of </w:t>
      </w:r>
      <w:r w:rsidRPr="007E3C52">
        <w:rPr>
          <w:rFonts w:eastAsia="SimSun"/>
          <w:noProof/>
          <w:szCs w:val="22"/>
          <w:lang w:val="en-CA"/>
          <w:rPrChange w:id="1304" w:author="Ye-Kui Wang (d00)" w:date="2020-09-23T16:55:00Z">
            <w:rPr>
              <w:rFonts w:eastAsia="SimSun"/>
              <w:noProof/>
              <w:szCs w:val="22"/>
              <w:lang w:val="en-GB"/>
            </w:rPr>
          </w:rPrChange>
        </w:rPr>
        <w:t>next_bits( </w:t>
      </w:r>
      <w:r w:rsidRPr="007E3C52">
        <w:rPr>
          <w:rFonts w:eastAsia="SimSun"/>
          <w:iCs/>
          <w:noProof/>
          <w:szCs w:val="22"/>
          <w:lang w:val="en-CA"/>
          <w:rPrChange w:id="1305" w:author="Ye-Kui Wang (d00)" w:date="2020-09-23T16:55:00Z">
            <w:rPr>
              <w:rFonts w:eastAsia="SimSun"/>
              <w:iCs/>
              <w:noProof/>
              <w:szCs w:val="22"/>
              <w:lang w:val="en-GB"/>
            </w:rPr>
          </w:rPrChange>
        </w:rPr>
        <w:t>n</w:t>
      </w:r>
      <w:r w:rsidRPr="007E3C52">
        <w:rPr>
          <w:rFonts w:eastAsia="SimSun"/>
          <w:noProof/>
          <w:szCs w:val="22"/>
          <w:lang w:val="en-CA"/>
          <w:rPrChange w:id="1306" w:author="Ye-Kui Wang (d00)" w:date="2020-09-23T16:55:00Z">
            <w:rPr>
              <w:rFonts w:eastAsia="SimSun"/>
              <w:noProof/>
              <w:szCs w:val="22"/>
              <w:lang w:val="en-GB"/>
            </w:rPr>
          </w:rPrChange>
        </w:rPr>
        <w:t> ),</w:t>
      </w:r>
      <w:r w:rsidRPr="007E3C52">
        <w:rPr>
          <w:rFonts w:eastAsia="DengXian"/>
          <w:szCs w:val="22"/>
          <w:lang w:val="en-CA" w:eastAsia="zh-CN"/>
          <w:rPrChange w:id="1307" w:author="Ye-Kui Wang (d00)" w:date="2020-09-23T16:55:00Z">
            <w:rPr>
              <w:rFonts w:eastAsia="DengXian"/>
              <w:szCs w:val="22"/>
              <w:lang w:eastAsia="zh-CN"/>
            </w:rPr>
          </w:rPrChange>
        </w:rPr>
        <w:t xml:space="preserve"> replace "</w:t>
      </w:r>
      <w:r w:rsidRPr="007E3C52">
        <w:rPr>
          <w:rFonts w:eastAsia="SimSun"/>
          <w:noProof/>
          <w:szCs w:val="22"/>
          <w:lang w:val="en-CA"/>
          <w:rPrChange w:id="1308" w:author="Ye-Kui Wang (d00)" w:date="2020-09-23T16:55:00Z">
            <w:rPr>
              <w:rFonts w:eastAsia="SimSun"/>
              <w:noProof/>
              <w:szCs w:val="22"/>
              <w:lang w:val="en-GB"/>
            </w:rPr>
          </w:rPrChange>
        </w:rPr>
        <w:t xml:space="preserve">Provides a look at the next </w:t>
      </w:r>
      <w:r w:rsidRPr="007E3C52">
        <w:rPr>
          <w:rFonts w:eastAsia="SimSun"/>
          <w:iCs/>
          <w:noProof/>
          <w:szCs w:val="22"/>
          <w:lang w:val="en-CA"/>
          <w:rPrChange w:id="1309" w:author="Ye-Kui Wang (d00)" w:date="2020-09-23T16:55:00Z">
            <w:rPr>
              <w:rFonts w:eastAsia="SimSun"/>
              <w:iCs/>
              <w:noProof/>
              <w:szCs w:val="22"/>
              <w:lang w:val="en-GB"/>
            </w:rPr>
          </w:rPrChange>
        </w:rPr>
        <w:t>n</w:t>
      </w:r>
      <w:r w:rsidRPr="007E3C52">
        <w:rPr>
          <w:rFonts w:eastAsia="SimSun"/>
          <w:noProof/>
          <w:szCs w:val="22"/>
          <w:lang w:val="en-CA"/>
          <w:rPrChange w:id="1310" w:author="Ye-Kui Wang (d00)" w:date="2020-09-23T16:55:00Z">
            <w:rPr>
              <w:rFonts w:eastAsia="SimSun"/>
              <w:noProof/>
              <w:szCs w:val="22"/>
              <w:lang w:val="en-GB"/>
            </w:rPr>
          </w:rPrChange>
        </w:rPr>
        <w:t xml:space="preserve"> bits in the bitstream with </w:t>
      </w:r>
      <w:r w:rsidRPr="007E3C52">
        <w:rPr>
          <w:rFonts w:eastAsia="SimSun"/>
          <w:iCs/>
          <w:noProof/>
          <w:szCs w:val="22"/>
          <w:lang w:val="en-CA"/>
          <w:rPrChange w:id="1311" w:author="Ye-Kui Wang (d00)" w:date="2020-09-23T16:55:00Z">
            <w:rPr>
              <w:rFonts w:eastAsia="SimSun"/>
              <w:iCs/>
              <w:noProof/>
              <w:szCs w:val="22"/>
              <w:lang w:val="en-GB"/>
            </w:rPr>
          </w:rPrChange>
        </w:rPr>
        <w:t>n</w:t>
      </w:r>
      <w:r w:rsidRPr="007E3C52">
        <w:rPr>
          <w:rFonts w:eastAsia="SimSun"/>
          <w:noProof/>
          <w:szCs w:val="22"/>
          <w:lang w:val="en-CA"/>
          <w:rPrChange w:id="1312" w:author="Ye-Kui Wang (d00)" w:date="2020-09-23T16:55:00Z">
            <w:rPr>
              <w:rFonts w:eastAsia="SimSun"/>
              <w:noProof/>
              <w:szCs w:val="22"/>
              <w:lang w:val="en-GB"/>
            </w:rPr>
          </w:rPrChange>
        </w:rPr>
        <w:t xml:space="preserve"> being its argument.</w:t>
      </w:r>
      <w:r w:rsidRPr="007E3C52">
        <w:rPr>
          <w:rFonts w:eastAsia="DengXian"/>
          <w:szCs w:val="22"/>
          <w:lang w:val="en-CA" w:eastAsia="zh-CN"/>
          <w:rPrChange w:id="1313" w:author="Ye-Kui Wang (d00)" w:date="2020-09-23T16:55:00Z">
            <w:rPr>
              <w:rFonts w:eastAsia="DengXian"/>
              <w:szCs w:val="22"/>
              <w:lang w:eastAsia="zh-CN"/>
            </w:rPr>
          </w:rPrChange>
        </w:rPr>
        <w:t xml:space="preserve">" with "It provides </w:t>
      </w:r>
      <w:r w:rsidRPr="007E3C52">
        <w:rPr>
          <w:rFonts w:eastAsia="DengXian"/>
          <w:noProof/>
          <w:szCs w:val="22"/>
          <w:lang w:val="en-CA" w:eastAsia="zh-CN"/>
          <w:rPrChange w:id="1314" w:author="Ye-Kui Wang (d00)" w:date="2020-09-23T16:55:00Z">
            <w:rPr>
              <w:rFonts w:eastAsia="DengXian"/>
              <w:noProof/>
              <w:szCs w:val="22"/>
              <w:lang w:eastAsia="zh-CN"/>
            </w:rPr>
          </w:rPrChange>
        </w:rPr>
        <w:t xml:space="preserve">a look at the next </w:t>
      </w:r>
      <w:r w:rsidRPr="007E3C52">
        <w:rPr>
          <w:rFonts w:eastAsia="DengXian"/>
          <w:iCs/>
          <w:noProof/>
          <w:szCs w:val="22"/>
          <w:lang w:val="en-CA" w:eastAsia="zh-CN"/>
          <w:rPrChange w:id="1315" w:author="Ye-Kui Wang (d00)" w:date="2020-09-23T16:55:00Z">
            <w:rPr>
              <w:rFonts w:eastAsia="DengXian"/>
              <w:iCs/>
              <w:noProof/>
              <w:szCs w:val="22"/>
              <w:lang w:eastAsia="zh-CN"/>
            </w:rPr>
          </w:rPrChange>
        </w:rPr>
        <w:t>n</w:t>
      </w:r>
      <w:r w:rsidRPr="007E3C52">
        <w:rPr>
          <w:rFonts w:eastAsia="DengXian"/>
          <w:noProof/>
          <w:szCs w:val="22"/>
          <w:lang w:val="en-CA" w:eastAsia="zh-CN"/>
          <w:rPrChange w:id="1316" w:author="Ye-Kui Wang (d00)" w:date="2020-09-23T16:55:00Z">
            <w:rPr>
              <w:rFonts w:eastAsia="DengXian"/>
              <w:noProof/>
              <w:szCs w:val="22"/>
              <w:lang w:eastAsia="zh-CN"/>
            </w:rPr>
          </w:rPrChange>
        </w:rPr>
        <w:t xml:space="preserve"> bits in the bitstream with </w:t>
      </w:r>
      <w:r w:rsidRPr="007E3C52">
        <w:rPr>
          <w:rFonts w:eastAsia="DengXian"/>
          <w:iCs/>
          <w:noProof/>
          <w:szCs w:val="22"/>
          <w:lang w:val="en-CA" w:eastAsia="zh-CN"/>
          <w:rPrChange w:id="1317" w:author="Ye-Kui Wang (d00)" w:date="2020-09-23T16:55:00Z">
            <w:rPr>
              <w:rFonts w:eastAsia="DengXian"/>
              <w:iCs/>
              <w:noProof/>
              <w:szCs w:val="22"/>
              <w:lang w:eastAsia="zh-CN"/>
            </w:rPr>
          </w:rPrChange>
        </w:rPr>
        <w:t>n</w:t>
      </w:r>
      <w:r w:rsidRPr="007E3C52">
        <w:rPr>
          <w:rFonts w:eastAsia="DengXian"/>
          <w:noProof/>
          <w:szCs w:val="22"/>
          <w:lang w:val="en-CA" w:eastAsia="zh-CN"/>
          <w:rPrChange w:id="1318" w:author="Ye-Kui Wang (d00)" w:date="2020-09-23T16:55:00Z">
            <w:rPr>
              <w:rFonts w:eastAsia="DengXian"/>
              <w:noProof/>
              <w:szCs w:val="22"/>
              <w:lang w:eastAsia="zh-CN"/>
            </w:rPr>
          </w:rPrChange>
        </w:rPr>
        <w:t xml:space="preserve"> being its argument.</w:t>
      </w:r>
      <w:r w:rsidRPr="007E3C52">
        <w:rPr>
          <w:rFonts w:eastAsia="DengXian"/>
          <w:szCs w:val="22"/>
          <w:lang w:val="en-CA" w:eastAsia="zh-CN"/>
          <w:rPrChange w:id="1319" w:author="Ye-Kui Wang (d00)" w:date="2020-09-23T16:55:00Z">
            <w:rPr>
              <w:rFonts w:eastAsia="DengXian"/>
              <w:szCs w:val="22"/>
              <w:lang w:eastAsia="zh-CN"/>
            </w:rPr>
          </w:rPrChange>
        </w:rPr>
        <w:t>"</w:t>
      </w:r>
    </w:p>
    <w:p w14:paraId="03BD8BF5"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320" w:author="Ye-Kui Wang (d00)" w:date="2020-09-23T16:55:00Z">
            <w:rPr>
              <w:rFonts w:eastAsia="DengXian"/>
              <w:szCs w:val="22"/>
              <w:lang w:eastAsia="zh-CN"/>
            </w:rPr>
          </w:rPrChange>
        </w:rPr>
      </w:pPr>
      <w:r w:rsidRPr="007E3C52">
        <w:rPr>
          <w:rFonts w:eastAsia="DengXian"/>
          <w:szCs w:val="22"/>
          <w:lang w:val="en-CA" w:eastAsia="zh-CN"/>
          <w:rPrChange w:id="1321" w:author="Ye-Kui Wang (d00)" w:date="2020-09-23T16:55:00Z">
            <w:rPr>
              <w:rFonts w:eastAsia="DengXian"/>
              <w:szCs w:val="22"/>
              <w:lang w:eastAsia="zh-CN"/>
            </w:rPr>
          </w:rPrChange>
        </w:rPr>
        <w:lastRenderedPageBreak/>
        <w:t>In clause 7.3.3, in the syntax condition for general_max_14bit_constraint_flag, replace the "Enter" with "</w:t>
      </w:r>
      <w:proofErr w:type="spellStart"/>
      <w:r w:rsidRPr="007E3C52">
        <w:rPr>
          <w:rFonts w:eastAsia="DengXian"/>
          <w:szCs w:val="22"/>
          <w:lang w:val="en-CA" w:eastAsia="zh-CN"/>
          <w:rPrChange w:id="1322" w:author="Ye-Kui Wang (d00)" w:date="2020-09-23T16:55:00Z">
            <w:rPr>
              <w:rFonts w:eastAsia="DengXian"/>
              <w:szCs w:val="22"/>
              <w:lang w:eastAsia="zh-CN"/>
            </w:rPr>
          </w:rPrChange>
        </w:rPr>
        <w:t>shift+Enter</w:t>
      </w:r>
      <w:proofErr w:type="spellEnd"/>
      <w:r w:rsidRPr="007E3C52">
        <w:rPr>
          <w:rFonts w:eastAsia="DengXian"/>
          <w:szCs w:val="22"/>
          <w:lang w:val="en-CA" w:eastAsia="zh-CN"/>
          <w:rPrChange w:id="1323" w:author="Ye-Kui Wang (d00)" w:date="2020-09-23T16:55:00Z">
            <w:rPr>
              <w:rFonts w:eastAsia="DengXian"/>
              <w:szCs w:val="22"/>
              <w:lang w:eastAsia="zh-CN"/>
            </w:rPr>
          </w:rPrChange>
        </w:rPr>
        <w:t>".</w:t>
      </w:r>
    </w:p>
    <w:p w14:paraId="19AEE00B" w14:textId="1B33ACAE"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324" w:author="Ye-Kui Wang (d00)" w:date="2020-09-23T16:55:00Z">
            <w:rPr>
              <w:rFonts w:eastAsia="DengXian"/>
              <w:szCs w:val="22"/>
              <w:lang w:eastAsia="zh-CN"/>
            </w:rPr>
          </w:rPrChange>
        </w:rPr>
      </w:pPr>
      <w:r w:rsidRPr="007E3C52">
        <w:rPr>
          <w:rFonts w:eastAsia="DengXian"/>
          <w:szCs w:val="22"/>
          <w:lang w:val="en-CA" w:eastAsia="zh-CN"/>
          <w:rPrChange w:id="1325" w:author="Ye-Kui Wang (d00)" w:date="2020-09-23T16:55:00Z">
            <w:rPr>
              <w:rFonts w:eastAsia="DengXian"/>
              <w:szCs w:val="22"/>
              <w:lang w:eastAsia="zh-CN"/>
            </w:rPr>
          </w:rPrChange>
        </w:rPr>
        <w:t xml:space="preserve">In clause 7.3.3, in the syntax condition for </w:t>
      </w:r>
      <w:r w:rsidRPr="007E3C52">
        <w:rPr>
          <w:rFonts w:eastAsia="SimSun"/>
          <w:szCs w:val="22"/>
          <w:lang w:val="en-CA"/>
          <w:rPrChange w:id="1326" w:author="Ye-Kui Wang (d00)" w:date="2020-09-23T16:55:00Z">
            <w:rPr>
              <w:rFonts w:eastAsia="SimSun"/>
              <w:szCs w:val="22"/>
              <w:lang w:val="en-GB"/>
            </w:rPr>
          </w:rPrChange>
        </w:rPr>
        <w:t>sub_layer_max_14bit_constraint_</w:t>
      </w:r>
      <w:proofErr w:type="gramStart"/>
      <w:r w:rsidRPr="007E3C52">
        <w:rPr>
          <w:rFonts w:eastAsia="SimSun"/>
          <w:szCs w:val="22"/>
          <w:lang w:val="en-CA"/>
          <w:rPrChange w:id="1327" w:author="Ye-Kui Wang (d00)" w:date="2020-09-23T16:55:00Z">
            <w:rPr>
              <w:rFonts w:eastAsia="SimSun"/>
              <w:szCs w:val="22"/>
              <w:lang w:val="en-GB"/>
            </w:rPr>
          </w:rPrChange>
        </w:rPr>
        <w:t>flag[</w:t>
      </w:r>
      <w:proofErr w:type="gramEnd"/>
      <w:r w:rsidRPr="007E3C52">
        <w:rPr>
          <w:rFonts w:eastAsia="SimSun"/>
          <w:szCs w:val="22"/>
          <w:lang w:val="en-CA"/>
          <w:rPrChange w:id="1328" w:author="Ye-Kui Wang (d00)" w:date="2020-09-23T16:55:00Z">
            <w:rPr>
              <w:rFonts w:eastAsia="SimSun"/>
              <w:szCs w:val="22"/>
              <w:lang w:val="en-GB"/>
            </w:rPr>
          </w:rPrChange>
        </w:rPr>
        <w:t> </w:t>
      </w:r>
      <w:proofErr w:type="spellStart"/>
      <w:r w:rsidRPr="007E3C52">
        <w:rPr>
          <w:rFonts w:eastAsia="SimSun"/>
          <w:szCs w:val="22"/>
          <w:lang w:val="en-CA"/>
          <w:rPrChange w:id="1329" w:author="Ye-Kui Wang (d00)" w:date="2020-09-23T16:55:00Z">
            <w:rPr>
              <w:rFonts w:eastAsia="SimSun"/>
              <w:szCs w:val="22"/>
              <w:lang w:val="en-GB"/>
            </w:rPr>
          </w:rPrChange>
        </w:rPr>
        <w:t>i</w:t>
      </w:r>
      <w:proofErr w:type="spellEnd"/>
      <w:r w:rsidRPr="007E3C52">
        <w:rPr>
          <w:rFonts w:eastAsia="SimSun"/>
          <w:szCs w:val="22"/>
          <w:lang w:val="en-CA"/>
          <w:rPrChange w:id="1330" w:author="Ye-Kui Wang (d00)" w:date="2020-09-23T16:55:00Z">
            <w:rPr>
              <w:rFonts w:eastAsia="SimSun"/>
              <w:szCs w:val="22"/>
              <w:lang w:val="en-GB"/>
            </w:rPr>
          </w:rPrChange>
        </w:rPr>
        <w:t> ], replace two instances of "Enter" with "</w:t>
      </w:r>
      <w:proofErr w:type="spellStart"/>
      <w:r w:rsidRPr="007E3C52">
        <w:rPr>
          <w:rFonts w:eastAsia="SimSun"/>
          <w:szCs w:val="22"/>
          <w:lang w:val="en-CA"/>
          <w:rPrChange w:id="1331" w:author="Ye-Kui Wang (d00)" w:date="2020-09-23T16:55:00Z">
            <w:rPr>
              <w:rFonts w:eastAsia="SimSun"/>
              <w:szCs w:val="22"/>
              <w:lang w:val="en-GB"/>
            </w:rPr>
          </w:rPrChange>
        </w:rPr>
        <w:t>shift+Enter</w:t>
      </w:r>
      <w:proofErr w:type="spellEnd"/>
      <w:r w:rsidRPr="007E3C52">
        <w:rPr>
          <w:rFonts w:eastAsia="SimSun"/>
          <w:szCs w:val="22"/>
          <w:lang w:val="en-CA"/>
          <w:rPrChange w:id="1332" w:author="Ye-Kui Wang (d00)" w:date="2020-09-23T16:55:00Z">
            <w:rPr>
              <w:rFonts w:eastAsia="SimSun"/>
              <w:szCs w:val="22"/>
              <w:lang w:val="en-GB"/>
            </w:rPr>
          </w:rPrChange>
        </w:rPr>
        <w:t>".</w:t>
      </w:r>
    </w:p>
    <w:p w14:paraId="2874428A" w14:textId="51EF6AD4" w:rsidR="00552854" w:rsidRPr="007E3C52" w:rsidRDefault="00552854"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333" w:author="Ye-Kui Wang (d00)" w:date="2020-09-23T16:55:00Z">
            <w:rPr>
              <w:rFonts w:eastAsia="DengXian"/>
              <w:szCs w:val="22"/>
              <w:lang w:eastAsia="zh-CN"/>
            </w:rPr>
          </w:rPrChange>
        </w:rPr>
      </w:pPr>
      <w:r w:rsidRPr="007E3C52">
        <w:rPr>
          <w:rFonts w:eastAsia="DengXian"/>
          <w:szCs w:val="22"/>
          <w:lang w:val="en-CA" w:eastAsia="zh-CN"/>
          <w:rPrChange w:id="1334" w:author="Ye-Kui Wang (d00)" w:date="2020-09-23T16:55:00Z">
            <w:rPr>
              <w:rFonts w:eastAsia="DengXian"/>
              <w:szCs w:val="22"/>
              <w:lang w:eastAsia="zh-CN"/>
            </w:rPr>
          </w:rPrChange>
        </w:rPr>
        <w:t>In clause 7.3.3, consider ticket #1504</w:t>
      </w:r>
      <w:r w:rsidR="00886560" w:rsidRPr="007E3C52">
        <w:rPr>
          <w:rFonts w:eastAsia="DengXian"/>
          <w:szCs w:val="22"/>
          <w:lang w:val="en-CA" w:eastAsia="zh-CN"/>
          <w:rPrChange w:id="1335" w:author="Ye-Kui Wang (d00)" w:date="2020-09-23T16:55:00Z">
            <w:rPr>
              <w:rFonts w:eastAsia="DengXian"/>
              <w:szCs w:val="22"/>
              <w:lang w:eastAsia="zh-CN"/>
            </w:rPr>
          </w:rPrChange>
        </w:rPr>
        <w:t xml:space="preserve"> </w:t>
      </w:r>
      <w:r w:rsidRPr="007E3C52">
        <w:rPr>
          <w:rFonts w:eastAsia="DengXian"/>
          <w:szCs w:val="22"/>
          <w:lang w:val="en-CA" w:eastAsia="zh-CN"/>
          <w:rPrChange w:id="1336" w:author="Ye-Kui Wang (d00)" w:date="2020-09-23T16:55:00Z">
            <w:rPr>
              <w:rFonts w:eastAsia="DengXian"/>
              <w:szCs w:val="22"/>
              <w:lang w:eastAsia="zh-CN"/>
            </w:rPr>
          </w:rPrChange>
        </w:rPr>
        <w:t xml:space="preserve">Small typos in </w:t>
      </w:r>
      <w:proofErr w:type="spellStart"/>
      <w:r w:rsidRPr="007E3C52">
        <w:rPr>
          <w:rFonts w:eastAsia="DengXian"/>
          <w:szCs w:val="22"/>
          <w:lang w:val="en-CA" w:eastAsia="zh-CN"/>
          <w:rPrChange w:id="1337" w:author="Ye-Kui Wang (d00)" w:date="2020-09-23T16:55:00Z">
            <w:rPr>
              <w:rFonts w:eastAsia="DengXian"/>
              <w:szCs w:val="22"/>
              <w:lang w:eastAsia="zh-CN"/>
            </w:rPr>
          </w:rPrChange>
        </w:rPr>
        <w:t>profile_tier_level</w:t>
      </w:r>
      <w:proofErr w:type="spellEnd"/>
      <w:r w:rsidRPr="007E3C52">
        <w:rPr>
          <w:rFonts w:eastAsia="DengXian"/>
          <w:szCs w:val="22"/>
          <w:lang w:val="en-CA" w:eastAsia="zh-CN"/>
          <w:rPrChange w:id="1338" w:author="Ye-Kui Wang (d00)" w:date="2020-09-23T16:55:00Z">
            <w:rPr>
              <w:rFonts w:eastAsia="DengXian"/>
              <w:szCs w:val="22"/>
              <w:lang w:eastAsia="zh-CN"/>
            </w:rPr>
          </w:rPrChange>
        </w:rPr>
        <w:t xml:space="preserve"> syntax in tabular form: Aspect 1: Extra ')' is still present in H.265 (11/19). Aspect 2: </w:t>
      </w:r>
      <w:proofErr w:type="spellStart"/>
      <w:r w:rsidRPr="007E3C52">
        <w:rPr>
          <w:rFonts w:eastAsia="DengXian"/>
          <w:szCs w:val="22"/>
          <w:lang w:val="en-CA" w:eastAsia="zh-CN"/>
          <w:rPrChange w:id="1339" w:author="Ye-Kui Wang (d00)" w:date="2020-09-23T16:55:00Z">
            <w:rPr>
              <w:rFonts w:eastAsia="DengXian"/>
              <w:szCs w:val="22"/>
              <w:lang w:eastAsia="zh-CN"/>
            </w:rPr>
          </w:rPrChange>
        </w:rPr>
        <w:t>sub_layer_profile_compatibility_flag</w:t>
      </w:r>
      <w:proofErr w:type="spellEnd"/>
      <w:r w:rsidRPr="007E3C52">
        <w:rPr>
          <w:rFonts w:eastAsia="DengXian"/>
          <w:szCs w:val="22"/>
          <w:lang w:val="en-CA" w:eastAsia="zh-CN"/>
          <w:rPrChange w:id="1340" w:author="Ye-Kui Wang (d00)" w:date="2020-09-23T16:55:00Z">
            <w:rPr>
              <w:rFonts w:eastAsia="DengXian"/>
              <w:szCs w:val="22"/>
              <w:lang w:eastAsia="zh-CN"/>
            </w:rPr>
          </w:rPrChange>
        </w:rPr>
        <w:t xml:space="preserve"> missing</w:t>
      </w:r>
      <w:r w:rsidR="00207FDB" w:rsidRPr="007E3C52">
        <w:rPr>
          <w:rFonts w:eastAsia="DengXian"/>
          <w:szCs w:val="22"/>
          <w:lang w:val="en-CA" w:eastAsia="zh-CN"/>
          <w:rPrChange w:id="1341" w:author="Ye-Kui Wang (d00)" w:date="2020-09-23T16:55:00Z">
            <w:rPr>
              <w:rFonts w:eastAsia="DengXian"/>
              <w:szCs w:val="22"/>
              <w:lang w:eastAsia="zh-CN"/>
            </w:rPr>
          </w:rPrChange>
        </w:rPr>
        <w:t xml:space="preserve"> “</w:t>
      </w:r>
      <w:r w:rsidRPr="007E3C52">
        <w:rPr>
          <w:rFonts w:eastAsia="DengXian"/>
          <w:szCs w:val="22"/>
          <w:lang w:val="en-CA" w:eastAsia="zh-CN"/>
          <w:rPrChange w:id="1342" w:author="Ye-Kui Wang (d00)" w:date="2020-09-23T16:55:00Z">
            <w:rPr>
              <w:rFonts w:eastAsia="DengXian"/>
              <w:szCs w:val="22"/>
              <w:lang w:eastAsia="zh-CN"/>
            </w:rPr>
          </w:rPrChange>
        </w:rPr>
        <w:t>[</w:t>
      </w:r>
      <w:r w:rsidR="00207FDB" w:rsidRPr="007E3C52">
        <w:rPr>
          <w:rFonts w:eastAsia="DengXian"/>
          <w:szCs w:val="22"/>
          <w:lang w:val="en-CA" w:eastAsia="zh-CN"/>
          <w:rPrChange w:id="1343" w:author="Ye-Kui Wang (d00)" w:date="2020-09-23T16:55:00Z">
            <w:rPr>
              <w:rFonts w:eastAsia="DengXian"/>
              <w:szCs w:val="22"/>
              <w:lang w:eastAsia="zh-CN"/>
            </w:rPr>
          </w:rPrChange>
        </w:rPr>
        <w:t> </w:t>
      </w:r>
      <w:proofErr w:type="spellStart"/>
      <w:proofErr w:type="gramStart"/>
      <w:r w:rsidRPr="007E3C52">
        <w:rPr>
          <w:rFonts w:eastAsia="DengXian"/>
          <w:szCs w:val="22"/>
          <w:lang w:val="en-CA" w:eastAsia="zh-CN"/>
          <w:rPrChange w:id="1344" w:author="Ye-Kui Wang (d00)" w:date="2020-09-23T16:55:00Z">
            <w:rPr>
              <w:rFonts w:eastAsia="DengXian"/>
              <w:szCs w:val="22"/>
              <w:lang w:eastAsia="zh-CN"/>
            </w:rPr>
          </w:rPrChange>
        </w:rPr>
        <w:t>i</w:t>
      </w:r>
      <w:proofErr w:type="spellEnd"/>
      <w:r w:rsidR="00207FDB" w:rsidRPr="007E3C52">
        <w:rPr>
          <w:rFonts w:eastAsia="DengXian"/>
          <w:szCs w:val="22"/>
          <w:lang w:val="en-CA" w:eastAsia="zh-CN"/>
          <w:rPrChange w:id="1345" w:author="Ye-Kui Wang (d00)" w:date="2020-09-23T16:55:00Z">
            <w:rPr>
              <w:rFonts w:eastAsia="DengXian"/>
              <w:szCs w:val="22"/>
              <w:lang w:eastAsia="zh-CN"/>
            </w:rPr>
          </w:rPrChange>
        </w:rPr>
        <w:t> </w:t>
      </w:r>
      <w:r w:rsidRPr="007E3C52">
        <w:rPr>
          <w:rFonts w:eastAsia="DengXian"/>
          <w:szCs w:val="22"/>
          <w:lang w:val="en-CA" w:eastAsia="zh-CN"/>
          <w:rPrChange w:id="1346" w:author="Ye-Kui Wang (d00)" w:date="2020-09-23T16:55:00Z">
            <w:rPr>
              <w:rFonts w:eastAsia="DengXian"/>
              <w:szCs w:val="22"/>
              <w:lang w:eastAsia="zh-CN"/>
            </w:rPr>
          </w:rPrChange>
        </w:rPr>
        <w:t>]</w:t>
      </w:r>
      <w:proofErr w:type="gramEnd"/>
      <w:r w:rsidR="00207FDB" w:rsidRPr="007E3C52">
        <w:rPr>
          <w:rFonts w:eastAsia="DengXian"/>
          <w:szCs w:val="22"/>
          <w:lang w:val="en-CA" w:eastAsia="zh-CN"/>
          <w:rPrChange w:id="1347" w:author="Ye-Kui Wang (d00)" w:date="2020-09-23T16:55:00Z">
            <w:rPr>
              <w:rFonts w:eastAsia="DengXian"/>
              <w:szCs w:val="22"/>
              <w:lang w:eastAsia="zh-CN"/>
            </w:rPr>
          </w:rPrChange>
        </w:rPr>
        <w:t>”</w:t>
      </w:r>
      <w:r w:rsidRPr="007E3C52">
        <w:rPr>
          <w:rFonts w:eastAsia="DengXian"/>
          <w:szCs w:val="22"/>
          <w:lang w:val="en-CA" w:eastAsia="zh-CN"/>
          <w:rPrChange w:id="1348" w:author="Ye-Kui Wang (d00)" w:date="2020-09-23T16:55:00Z">
            <w:rPr>
              <w:rFonts w:eastAsia="DengXian"/>
              <w:szCs w:val="22"/>
              <w:lang w:eastAsia="zh-CN"/>
            </w:rPr>
          </w:rPrChange>
        </w:rPr>
        <w:t xml:space="preserve"> issue</w:t>
      </w:r>
      <w:r w:rsidR="00207FDB" w:rsidRPr="007E3C52">
        <w:rPr>
          <w:rFonts w:eastAsia="DengXian"/>
          <w:szCs w:val="22"/>
          <w:lang w:val="en-CA" w:eastAsia="zh-CN"/>
          <w:rPrChange w:id="1349" w:author="Ye-Kui Wang (d00)" w:date="2020-09-23T16:55:00Z">
            <w:rPr>
              <w:rFonts w:eastAsia="DengXian"/>
              <w:szCs w:val="22"/>
              <w:lang w:eastAsia="zh-CN"/>
            </w:rPr>
          </w:rPrChange>
        </w:rPr>
        <w:t>,</w:t>
      </w:r>
      <w:r w:rsidRPr="007E3C52">
        <w:rPr>
          <w:rFonts w:eastAsia="DengXian"/>
          <w:szCs w:val="22"/>
          <w:lang w:val="en-CA" w:eastAsia="zh-CN"/>
          <w:rPrChange w:id="1350" w:author="Ye-Kui Wang (d00)" w:date="2020-09-23T16:55:00Z">
            <w:rPr>
              <w:rFonts w:eastAsia="DengXian"/>
              <w:szCs w:val="22"/>
              <w:lang w:eastAsia="zh-CN"/>
            </w:rPr>
          </w:rPrChange>
        </w:rPr>
        <w:t xml:space="preserve"> confirmed fixed in H.265 (11/19).</w:t>
      </w:r>
    </w:p>
    <w:p w14:paraId="64D5B5A6"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351" w:author="Ye-Kui Wang (d00)" w:date="2020-09-23T16:55:00Z">
            <w:rPr>
              <w:rFonts w:eastAsia="DengXian"/>
              <w:szCs w:val="22"/>
              <w:lang w:eastAsia="zh-CN"/>
            </w:rPr>
          </w:rPrChange>
        </w:rPr>
      </w:pPr>
      <w:r w:rsidRPr="007E3C52">
        <w:rPr>
          <w:rFonts w:eastAsia="DengXian"/>
          <w:szCs w:val="22"/>
          <w:lang w:val="en-CA" w:eastAsia="zh-CN"/>
          <w:rPrChange w:id="1352" w:author="Ye-Kui Wang (d00)" w:date="2020-09-23T16:55:00Z">
            <w:rPr>
              <w:rFonts w:eastAsia="DengXian"/>
              <w:szCs w:val="22"/>
              <w:lang w:eastAsia="zh-CN"/>
            </w:rPr>
          </w:rPrChange>
        </w:rPr>
        <w:t>In clause 7.4.4, remove the instance of "and " highlighted below:</w:t>
      </w:r>
    </w:p>
    <w:p w14:paraId="75A68F39" w14:textId="77777777" w:rsidR="00DE5F7E" w:rsidRPr="007E3C52"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val="en-CA" w:eastAsia="zh-CN"/>
          <w:rPrChange w:id="1353" w:author="Ye-Kui Wang (d00)" w:date="2020-09-23T16:55:00Z">
            <w:rPr>
              <w:rFonts w:eastAsia="DengXian"/>
              <w:szCs w:val="22"/>
              <w:lang w:eastAsia="zh-CN"/>
            </w:rPr>
          </w:rPrChange>
        </w:rPr>
      </w:pPr>
      <w:r w:rsidRPr="007E3C52">
        <w:rPr>
          <w:rFonts w:eastAsia="SimSun"/>
          <w:bCs/>
          <w:szCs w:val="22"/>
          <w:lang w:val="en-CA"/>
          <w:rPrChange w:id="1354" w:author="Ye-Kui Wang (d00)" w:date="2020-09-23T16:55:00Z">
            <w:rPr>
              <w:rFonts w:eastAsia="SimSun"/>
              <w:bCs/>
              <w:szCs w:val="22"/>
              <w:lang w:val="en-GB"/>
            </w:rPr>
          </w:rPrChange>
        </w:rPr>
        <w:t xml:space="preserve">When </w:t>
      </w:r>
      <w:proofErr w:type="spellStart"/>
      <w:r w:rsidRPr="007E3C52">
        <w:rPr>
          <w:rFonts w:eastAsia="SimSun"/>
          <w:bCs/>
          <w:szCs w:val="22"/>
          <w:lang w:val="en-CA"/>
          <w:rPrChange w:id="1355" w:author="Ye-Kui Wang (d00)" w:date="2020-09-23T16:55:00Z">
            <w:rPr>
              <w:rFonts w:eastAsia="SimSun"/>
              <w:bCs/>
              <w:szCs w:val="22"/>
              <w:lang w:val="en-GB"/>
            </w:rPr>
          </w:rPrChange>
        </w:rPr>
        <w:t>profilePresentFlag</w:t>
      </w:r>
      <w:proofErr w:type="spellEnd"/>
      <w:r w:rsidRPr="007E3C52">
        <w:rPr>
          <w:rFonts w:eastAsia="SimSun"/>
          <w:bCs/>
          <w:szCs w:val="22"/>
          <w:lang w:val="en-CA"/>
          <w:rPrChange w:id="1356" w:author="Ye-Kui Wang (d00)" w:date="2020-09-23T16:55:00Z">
            <w:rPr>
              <w:rFonts w:eastAsia="SimSun"/>
              <w:bCs/>
              <w:szCs w:val="22"/>
              <w:lang w:val="en-GB"/>
            </w:rPr>
          </w:rPrChange>
        </w:rPr>
        <w:t xml:space="preserve"> is equal to 1, </w:t>
      </w:r>
      <w:proofErr w:type="spellStart"/>
      <w:r w:rsidRPr="007E3C52">
        <w:rPr>
          <w:rFonts w:eastAsia="SimSun"/>
          <w:bCs/>
          <w:szCs w:val="22"/>
          <w:lang w:val="en-CA"/>
          <w:rPrChange w:id="1357" w:author="Ye-Kui Wang (d00)" w:date="2020-09-23T16:55:00Z">
            <w:rPr>
              <w:rFonts w:eastAsia="SimSun"/>
              <w:bCs/>
              <w:szCs w:val="22"/>
              <w:lang w:val="en-GB"/>
            </w:rPr>
          </w:rPrChange>
        </w:rPr>
        <w:t>general_profile_idc</w:t>
      </w:r>
      <w:proofErr w:type="spellEnd"/>
      <w:r w:rsidRPr="007E3C52">
        <w:rPr>
          <w:rFonts w:eastAsia="SimSun"/>
          <w:bCs/>
          <w:szCs w:val="22"/>
          <w:lang w:val="en-CA"/>
          <w:rPrChange w:id="1358" w:author="Ye-Kui Wang (d00)" w:date="2020-09-23T16:55:00Z">
            <w:rPr>
              <w:rFonts w:eastAsia="SimSun"/>
              <w:bCs/>
              <w:szCs w:val="22"/>
              <w:lang w:val="en-GB"/>
            </w:rPr>
          </w:rPrChange>
        </w:rPr>
        <w:t xml:space="preserve"> is not equal to 9 or 11 and is not in the range of 1 to 5, inclusive, </w:t>
      </w:r>
      <w:r w:rsidRPr="007E3C52">
        <w:rPr>
          <w:rFonts w:eastAsia="SimSun"/>
          <w:bCs/>
          <w:szCs w:val="22"/>
          <w:highlight w:val="yellow"/>
          <w:lang w:val="en-CA"/>
          <w:rPrChange w:id="1359" w:author="Ye-Kui Wang (d00)" w:date="2020-09-23T16:55:00Z">
            <w:rPr>
              <w:rFonts w:eastAsia="SimSun"/>
              <w:bCs/>
              <w:szCs w:val="22"/>
              <w:highlight w:val="yellow"/>
              <w:lang w:val="en-GB"/>
            </w:rPr>
          </w:rPrChange>
        </w:rPr>
        <w:t>and</w:t>
      </w:r>
      <w:r w:rsidRPr="007E3C52">
        <w:rPr>
          <w:rFonts w:eastAsia="SimSun"/>
          <w:bCs/>
          <w:szCs w:val="22"/>
          <w:lang w:val="en-CA"/>
          <w:rPrChange w:id="1360" w:author="Ye-Kui Wang (d00)" w:date="2020-09-23T16:55:00Z">
            <w:rPr>
              <w:rFonts w:eastAsia="SimSun"/>
              <w:bCs/>
              <w:szCs w:val="22"/>
              <w:lang w:val="en-GB"/>
            </w:rPr>
          </w:rPrChange>
        </w:rPr>
        <w:t xml:space="preserve"> </w:t>
      </w:r>
      <w:proofErr w:type="spellStart"/>
      <w:r w:rsidRPr="007E3C52">
        <w:rPr>
          <w:rFonts w:eastAsia="SimSun"/>
          <w:bCs/>
          <w:szCs w:val="22"/>
          <w:lang w:val="en-CA"/>
          <w:rPrChange w:id="1361" w:author="Ye-Kui Wang (d00)" w:date="2020-09-23T16:55:00Z">
            <w:rPr>
              <w:rFonts w:eastAsia="SimSun"/>
              <w:bCs/>
              <w:szCs w:val="22"/>
              <w:lang w:val="en-GB"/>
            </w:rPr>
          </w:rPrChange>
        </w:rPr>
        <w:t>general_profile_compatibility_flag</w:t>
      </w:r>
      <w:proofErr w:type="spellEnd"/>
      <w:r w:rsidRPr="007E3C52">
        <w:rPr>
          <w:rFonts w:eastAsia="SimSun"/>
          <w:bCs/>
          <w:szCs w:val="22"/>
          <w:lang w:val="en-CA"/>
          <w:rPrChange w:id="1362" w:author="Ye-Kui Wang (d00)" w:date="2020-09-23T16:55:00Z">
            <w:rPr>
              <w:rFonts w:eastAsia="SimSun"/>
              <w:bCs/>
              <w:szCs w:val="22"/>
              <w:lang w:val="en-GB"/>
            </w:rPr>
          </w:rPrChange>
        </w:rPr>
        <w:t xml:space="preserve">[ 9 ] is not equal to 1, </w:t>
      </w:r>
      <w:proofErr w:type="spellStart"/>
      <w:r w:rsidRPr="007E3C52">
        <w:rPr>
          <w:rFonts w:eastAsia="SimSun"/>
          <w:bCs/>
          <w:szCs w:val="22"/>
          <w:lang w:val="en-CA"/>
          <w:rPrChange w:id="1363" w:author="Ye-Kui Wang (d00)" w:date="2020-09-23T16:55:00Z">
            <w:rPr>
              <w:rFonts w:eastAsia="SimSun"/>
              <w:bCs/>
              <w:szCs w:val="22"/>
              <w:lang w:val="en-GB"/>
            </w:rPr>
          </w:rPrChange>
        </w:rPr>
        <w:t>general_profile_compatibility_flag</w:t>
      </w:r>
      <w:proofErr w:type="spellEnd"/>
      <w:r w:rsidRPr="007E3C52">
        <w:rPr>
          <w:rFonts w:eastAsia="SimSun"/>
          <w:bCs/>
          <w:szCs w:val="22"/>
          <w:lang w:val="en-CA"/>
          <w:rPrChange w:id="1364" w:author="Ye-Kui Wang (d00)" w:date="2020-09-23T16:55:00Z">
            <w:rPr>
              <w:rFonts w:eastAsia="SimSun"/>
              <w:bCs/>
              <w:szCs w:val="22"/>
              <w:lang w:val="en-GB"/>
            </w:rPr>
          </w:rPrChange>
        </w:rPr>
        <w:t xml:space="preserve">[ 11 ] is not equal to 1, and </w:t>
      </w:r>
      <w:proofErr w:type="spellStart"/>
      <w:r w:rsidRPr="007E3C52">
        <w:rPr>
          <w:rFonts w:eastAsia="SimSun"/>
          <w:bCs/>
          <w:szCs w:val="22"/>
          <w:lang w:val="en-CA"/>
          <w:rPrChange w:id="1365" w:author="Ye-Kui Wang (d00)" w:date="2020-09-23T16:55:00Z">
            <w:rPr>
              <w:rFonts w:eastAsia="SimSun"/>
              <w:bCs/>
              <w:szCs w:val="22"/>
              <w:lang w:val="en-GB"/>
            </w:rPr>
          </w:rPrChange>
        </w:rPr>
        <w:t>general_profile_compatibility_flag</w:t>
      </w:r>
      <w:proofErr w:type="spellEnd"/>
      <w:r w:rsidRPr="007E3C52">
        <w:rPr>
          <w:rFonts w:eastAsia="SimSun"/>
          <w:bCs/>
          <w:szCs w:val="22"/>
          <w:lang w:val="en-CA"/>
          <w:rPrChange w:id="1366" w:author="Ye-Kui Wang (d00)" w:date="2020-09-23T16:55:00Z">
            <w:rPr>
              <w:rFonts w:eastAsia="SimSun"/>
              <w:bCs/>
              <w:szCs w:val="22"/>
              <w:lang w:val="en-GB"/>
            </w:rPr>
          </w:rPrChange>
        </w:rPr>
        <w:t xml:space="preserve">[ j ] is not equal to 1 for any value of j in the range of 1 to 5, inclusive, the value of </w:t>
      </w:r>
      <w:proofErr w:type="spellStart"/>
      <w:r w:rsidRPr="007E3C52">
        <w:rPr>
          <w:rFonts w:eastAsia="SimSun"/>
          <w:bCs/>
          <w:szCs w:val="22"/>
          <w:lang w:val="en-CA"/>
          <w:rPrChange w:id="1367" w:author="Ye-Kui Wang (d00)" w:date="2020-09-23T16:55:00Z">
            <w:rPr>
              <w:rFonts w:eastAsia="SimSun"/>
              <w:bCs/>
              <w:szCs w:val="22"/>
              <w:lang w:val="en-GB"/>
            </w:rPr>
          </w:rPrChange>
        </w:rPr>
        <w:t>general_inbld_flag</w:t>
      </w:r>
      <w:proofErr w:type="spellEnd"/>
      <w:r w:rsidRPr="007E3C52">
        <w:rPr>
          <w:rFonts w:eastAsia="SimSun"/>
          <w:bCs/>
          <w:szCs w:val="22"/>
          <w:lang w:val="en-CA"/>
          <w:rPrChange w:id="1368" w:author="Ye-Kui Wang (d00)" w:date="2020-09-23T16:55:00Z">
            <w:rPr>
              <w:rFonts w:eastAsia="SimSun"/>
              <w:bCs/>
              <w:szCs w:val="22"/>
              <w:lang w:val="en-GB"/>
            </w:rPr>
          </w:rPrChange>
        </w:rPr>
        <w:t xml:space="preserve"> is inferred to be equal to 0.</w:t>
      </w:r>
    </w:p>
    <w:p w14:paraId="11D16975"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369" w:author="Ye-Kui Wang (d00)" w:date="2020-09-23T16:55:00Z">
            <w:rPr>
              <w:rFonts w:eastAsia="DengXian"/>
              <w:szCs w:val="22"/>
              <w:lang w:eastAsia="zh-CN"/>
            </w:rPr>
          </w:rPrChange>
        </w:rPr>
      </w:pPr>
      <w:r w:rsidRPr="007E3C52">
        <w:rPr>
          <w:rFonts w:eastAsia="DengXian"/>
          <w:szCs w:val="22"/>
          <w:lang w:val="en-CA" w:eastAsia="zh-CN"/>
          <w:rPrChange w:id="1370" w:author="Ye-Kui Wang (d00)" w:date="2020-09-23T16:55:00Z">
            <w:rPr>
              <w:rFonts w:eastAsia="DengXian"/>
              <w:szCs w:val="22"/>
              <w:lang w:eastAsia="zh-CN"/>
            </w:rPr>
          </w:rPrChange>
        </w:rPr>
        <w:t>In clause 8.4.4.27, replace the following equations:</w:t>
      </w:r>
    </w:p>
    <w:p w14:paraId="29C768C6" w14:textId="5378C823" w:rsidR="00DE5F7E" w:rsidRPr="007E3C52" w:rsidRDefault="00DE5F7E" w:rsidP="00886560">
      <w:pPr>
        <w:tabs>
          <w:tab w:val="clear" w:pos="360"/>
          <w:tab w:val="clear" w:pos="720"/>
          <w:tab w:val="clear" w:pos="1080"/>
          <w:tab w:val="clear" w:pos="1440"/>
          <w:tab w:val="left" w:pos="794"/>
          <w:tab w:val="left" w:pos="1588"/>
          <w:tab w:val="center" w:pos="4849"/>
          <w:tab w:val="right" w:pos="9696"/>
        </w:tabs>
        <w:ind w:firstLine="810"/>
        <w:rPr>
          <w:rFonts w:eastAsia="SimSun"/>
          <w:szCs w:val="22"/>
          <w:lang w:val="en-CA"/>
          <w:rPrChange w:id="1371" w:author="Ye-Kui Wang (d00)" w:date="2020-09-23T16:55:00Z">
            <w:rPr>
              <w:rFonts w:eastAsia="SimSun"/>
              <w:szCs w:val="22"/>
              <w:lang w:val="en-GB"/>
            </w:rPr>
          </w:rPrChange>
        </w:rPr>
      </w:pPr>
      <w:proofErr w:type="spellStart"/>
      <w:r w:rsidRPr="007E3C52">
        <w:rPr>
          <w:rFonts w:eastAsia="SimSun"/>
          <w:szCs w:val="22"/>
          <w:lang w:val="en-CA"/>
          <w:rPrChange w:id="1372" w:author="Ye-Kui Wang (d00)" w:date="2020-09-23T16:55:00Z">
            <w:rPr>
              <w:rFonts w:eastAsia="SimSun"/>
              <w:szCs w:val="22"/>
              <w:lang w:val="en-GB"/>
            </w:rPr>
          </w:rPrChange>
        </w:rPr>
        <w:t>xL</w:t>
      </w:r>
      <w:proofErr w:type="spellEnd"/>
      <w:r w:rsidRPr="007E3C52">
        <w:rPr>
          <w:rFonts w:eastAsia="SimSun"/>
          <w:szCs w:val="22"/>
          <w:lang w:val="en-CA"/>
          <w:rPrChange w:id="1373" w:author="Ye-Kui Wang (d00)" w:date="2020-09-23T16:55:00Z">
            <w:rPr>
              <w:rFonts w:eastAsia="SimSun"/>
              <w:szCs w:val="22"/>
              <w:lang w:val="en-GB"/>
            </w:rPr>
          </w:rPrChange>
        </w:rPr>
        <w:t xml:space="preserve"> = </w:t>
      </w:r>
      <w:proofErr w:type="spellStart"/>
      <w:r w:rsidRPr="007E3C52">
        <w:rPr>
          <w:rFonts w:eastAsia="SimSun"/>
          <w:szCs w:val="22"/>
          <w:lang w:val="en-CA"/>
          <w:rPrChange w:id="1374" w:author="Ye-Kui Wang (d00)" w:date="2020-09-23T16:55:00Z">
            <w:rPr>
              <w:rFonts w:eastAsia="SimSun"/>
              <w:szCs w:val="22"/>
              <w:lang w:val="en-GB"/>
            </w:rPr>
          </w:rPrChange>
        </w:rPr>
        <w:t>palette_transpose_</w:t>
      </w:r>
      <w:proofErr w:type="gramStart"/>
      <w:r w:rsidRPr="007E3C52">
        <w:rPr>
          <w:rFonts w:eastAsia="SimSun"/>
          <w:szCs w:val="22"/>
          <w:lang w:val="en-CA"/>
          <w:rPrChange w:id="1375" w:author="Ye-Kui Wang (d00)" w:date="2020-09-23T16:55:00Z">
            <w:rPr>
              <w:rFonts w:eastAsia="SimSun"/>
              <w:szCs w:val="22"/>
              <w:lang w:val="en-GB"/>
            </w:rPr>
          </w:rPrChange>
        </w:rPr>
        <w:t>flag</w:t>
      </w:r>
      <w:proofErr w:type="spellEnd"/>
      <w:r w:rsidRPr="007E3C52">
        <w:rPr>
          <w:rFonts w:eastAsia="SimSun"/>
          <w:szCs w:val="22"/>
          <w:lang w:val="en-CA"/>
          <w:rPrChange w:id="1376" w:author="Ye-Kui Wang (d00)" w:date="2020-09-23T16:55:00Z">
            <w:rPr>
              <w:rFonts w:eastAsia="SimSun"/>
              <w:szCs w:val="22"/>
              <w:lang w:val="en-GB"/>
            </w:rPr>
          </w:rPrChange>
        </w:rPr>
        <w:t xml:space="preserve"> ?</w:t>
      </w:r>
      <w:proofErr w:type="gramEnd"/>
      <w:r w:rsidRPr="007E3C52">
        <w:rPr>
          <w:rFonts w:eastAsia="SimSun"/>
          <w:szCs w:val="22"/>
          <w:lang w:val="en-CA"/>
          <w:rPrChange w:id="1377" w:author="Ye-Kui Wang (d00)" w:date="2020-09-23T16:55:00Z">
            <w:rPr>
              <w:rFonts w:eastAsia="SimSun"/>
              <w:szCs w:val="22"/>
              <w:lang w:val="en-GB"/>
            </w:rPr>
          </w:rPrChange>
        </w:rPr>
        <w:t xml:space="preserve"> </w:t>
      </w:r>
      <w:r w:rsidRPr="007E3C52">
        <w:rPr>
          <w:rFonts w:eastAsia="SimSun"/>
          <w:szCs w:val="22"/>
          <w:highlight w:val="yellow"/>
          <w:lang w:val="en-CA"/>
          <w:rPrChange w:id="1378" w:author="Ye-Kui Wang (d00)" w:date="2020-09-23T16:55:00Z">
            <w:rPr>
              <w:rFonts w:eastAsia="SimSun"/>
              <w:szCs w:val="22"/>
              <w:highlight w:val="yellow"/>
              <w:lang w:val="en-GB"/>
            </w:rPr>
          </w:rPrChange>
        </w:rPr>
        <w:t>x</w:t>
      </w:r>
      <w:r w:rsidRPr="007E3C52">
        <w:rPr>
          <w:rFonts w:eastAsia="SimSun"/>
          <w:szCs w:val="22"/>
          <w:lang w:val="en-CA"/>
          <w:rPrChange w:id="1379" w:author="Ye-Kui Wang (d00)" w:date="2020-09-23T16:55:00Z">
            <w:rPr>
              <w:rFonts w:eastAsia="SimSun"/>
              <w:szCs w:val="22"/>
              <w:lang w:val="en-GB"/>
            </w:rPr>
          </w:rPrChange>
        </w:rPr>
        <w:t xml:space="preserve"> * </w:t>
      </w:r>
      <w:proofErr w:type="spellStart"/>
      <w:r w:rsidRPr="007E3C52">
        <w:rPr>
          <w:rFonts w:eastAsia="SimSun"/>
          <w:szCs w:val="22"/>
          <w:lang w:val="en-CA"/>
          <w:rPrChange w:id="1380" w:author="Ye-Kui Wang (d00)" w:date="2020-09-23T16:55:00Z">
            <w:rPr>
              <w:rFonts w:eastAsia="SimSun"/>
              <w:szCs w:val="22"/>
              <w:lang w:val="en-GB"/>
            </w:rPr>
          </w:rPrChange>
        </w:rPr>
        <w:t>nSubHeight</w:t>
      </w:r>
      <w:proofErr w:type="spellEnd"/>
      <w:r w:rsidRPr="007E3C52">
        <w:rPr>
          <w:rFonts w:eastAsia="SimSun"/>
          <w:szCs w:val="22"/>
          <w:lang w:val="en-CA"/>
          <w:rPrChange w:id="1381" w:author="Ye-Kui Wang (d00)" w:date="2020-09-23T16:55:00Z">
            <w:rPr>
              <w:rFonts w:eastAsia="SimSun"/>
              <w:szCs w:val="22"/>
              <w:lang w:val="en-GB"/>
            </w:rPr>
          </w:rPrChange>
        </w:rPr>
        <w:t xml:space="preserve"> : x * </w:t>
      </w:r>
      <w:proofErr w:type="spellStart"/>
      <w:r w:rsidRPr="007E3C52">
        <w:rPr>
          <w:rFonts w:eastAsia="SimSun"/>
          <w:szCs w:val="22"/>
          <w:lang w:val="en-CA"/>
          <w:rPrChange w:id="1382" w:author="Ye-Kui Wang (d00)" w:date="2020-09-23T16:55:00Z">
            <w:rPr>
              <w:rFonts w:eastAsia="SimSun"/>
              <w:szCs w:val="22"/>
              <w:lang w:val="en-GB"/>
            </w:rPr>
          </w:rPrChange>
        </w:rPr>
        <w:t>nSubWidth</w:t>
      </w:r>
      <w:proofErr w:type="spellEnd"/>
      <w:r w:rsidRPr="007E3C52">
        <w:rPr>
          <w:rFonts w:eastAsia="SimSun"/>
          <w:szCs w:val="22"/>
          <w:lang w:val="en-CA"/>
          <w:rPrChange w:id="1383" w:author="Ye-Kui Wang (d00)" w:date="2020-09-23T16:55:00Z">
            <w:rPr>
              <w:rFonts w:eastAsia="SimSun"/>
              <w:szCs w:val="22"/>
              <w:lang w:val="en-GB"/>
            </w:rPr>
          </w:rPrChange>
        </w:rPr>
        <w:tab/>
        <w:t>(</w:t>
      </w:r>
      <w:r w:rsidR="00886560" w:rsidRPr="007E3C52">
        <w:rPr>
          <w:rFonts w:eastAsia="SimSun"/>
          <w:szCs w:val="22"/>
          <w:lang w:val="en-CA"/>
          <w:rPrChange w:id="1384" w:author="Ye-Kui Wang (d00)" w:date="2020-09-23T16:55:00Z">
            <w:rPr>
              <w:rFonts w:eastAsia="SimSun"/>
              <w:szCs w:val="22"/>
              <w:lang w:val="en-GB"/>
            </w:rPr>
          </w:rPrChange>
        </w:rPr>
        <w:t>8-69</w:t>
      </w:r>
      <w:r w:rsidRPr="007E3C52">
        <w:rPr>
          <w:rFonts w:eastAsia="SimSun"/>
          <w:szCs w:val="22"/>
          <w:lang w:val="en-CA"/>
          <w:rPrChange w:id="1385" w:author="Ye-Kui Wang (d00)" w:date="2020-09-23T16:55:00Z">
            <w:rPr>
              <w:rFonts w:eastAsia="SimSun"/>
              <w:szCs w:val="22"/>
              <w:lang w:val="en-GB"/>
            </w:rPr>
          </w:rPrChange>
        </w:rPr>
        <w:t>)</w:t>
      </w:r>
    </w:p>
    <w:p w14:paraId="620B4167" w14:textId="018A2BE2" w:rsidR="00DE5F7E" w:rsidRPr="007E3C52" w:rsidRDefault="00DE5F7E" w:rsidP="00886560">
      <w:pPr>
        <w:tabs>
          <w:tab w:val="clear" w:pos="360"/>
          <w:tab w:val="clear" w:pos="720"/>
          <w:tab w:val="clear" w:pos="1080"/>
          <w:tab w:val="clear" w:pos="1440"/>
          <w:tab w:val="left" w:pos="794"/>
          <w:tab w:val="left" w:pos="1588"/>
          <w:tab w:val="center" w:pos="4849"/>
          <w:tab w:val="right" w:pos="9696"/>
        </w:tabs>
        <w:ind w:firstLine="810"/>
        <w:rPr>
          <w:rFonts w:eastAsia="SimSun"/>
          <w:szCs w:val="22"/>
          <w:lang w:val="en-CA"/>
          <w:rPrChange w:id="1386" w:author="Ye-Kui Wang (d00)" w:date="2020-09-23T16:55:00Z">
            <w:rPr>
              <w:rFonts w:eastAsia="SimSun"/>
              <w:szCs w:val="22"/>
              <w:lang w:val="en-GB"/>
            </w:rPr>
          </w:rPrChange>
        </w:rPr>
      </w:pPr>
      <w:proofErr w:type="spellStart"/>
      <w:r w:rsidRPr="007E3C52">
        <w:rPr>
          <w:rFonts w:eastAsia="SimSun"/>
          <w:szCs w:val="22"/>
          <w:lang w:val="en-CA"/>
          <w:rPrChange w:id="1387" w:author="Ye-Kui Wang (d00)" w:date="2020-09-23T16:55:00Z">
            <w:rPr>
              <w:rFonts w:eastAsia="SimSun"/>
              <w:szCs w:val="22"/>
              <w:lang w:val="en-GB"/>
            </w:rPr>
          </w:rPrChange>
        </w:rPr>
        <w:t>yL</w:t>
      </w:r>
      <w:proofErr w:type="spellEnd"/>
      <w:r w:rsidRPr="007E3C52">
        <w:rPr>
          <w:rFonts w:eastAsia="SimSun"/>
          <w:szCs w:val="22"/>
          <w:lang w:val="en-CA"/>
          <w:rPrChange w:id="1388" w:author="Ye-Kui Wang (d00)" w:date="2020-09-23T16:55:00Z">
            <w:rPr>
              <w:rFonts w:eastAsia="SimSun"/>
              <w:szCs w:val="22"/>
              <w:lang w:val="en-GB"/>
            </w:rPr>
          </w:rPrChange>
        </w:rPr>
        <w:t xml:space="preserve"> = </w:t>
      </w:r>
      <w:proofErr w:type="spellStart"/>
      <w:r w:rsidRPr="007E3C52">
        <w:rPr>
          <w:rFonts w:eastAsia="SimSun"/>
          <w:szCs w:val="22"/>
          <w:lang w:val="en-CA"/>
          <w:rPrChange w:id="1389" w:author="Ye-Kui Wang (d00)" w:date="2020-09-23T16:55:00Z">
            <w:rPr>
              <w:rFonts w:eastAsia="SimSun"/>
              <w:szCs w:val="22"/>
              <w:lang w:val="en-GB"/>
            </w:rPr>
          </w:rPrChange>
        </w:rPr>
        <w:t>palette_transpose_</w:t>
      </w:r>
      <w:proofErr w:type="gramStart"/>
      <w:r w:rsidRPr="007E3C52">
        <w:rPr>
          <w:rFonts w:eastAsia="SimSun"/>
          <w:szCs w:val="22"/>
          <w:lang w:val="en-CA"/>
          <w:rPrChange w:id="1390" w:author="Ye-Kui Wang (d00)" w:date="2020-09-23T16:55:00Z">
            <w:rPr>
              <w:rFonts w:eastAsia="SimSun"/>
              <w:szCs w:val="22"/>
              <w:lang w:val="en-GB"/>
            </w:rPr>
          </w:rPrChange>
        </w:rPr>
        <w:t>flag</w:t>
      </w:r>
      <w:proofErr w:type="spellEnd"/>
      <w:r w:rsidRPr="007E3C52">
        <w:rPr>
          <w:rFonts w:eastAsia="SimSun"/>
          <w:szCs w:val="22"/>
          <w:lang w:val="en-CA"/>
          <w:rPrChange w:id="1391" w:author="Ye-Kui Wang (d00)" w:date="2020-09-23T16:55:00Z">
            <w:rPr>
              <w:rFonts w:eastAsia="SimSun"/>
              <w:szCs w:val="22"/>
              <w:lang w:val="en-GB"/>
            </w:rPr>
          </w:rPrChange>
        </w:rPr>
        <w:t xml:space="preserve"> ?</w:t>
      </w:r>
      <w:proofErr w:type="gramEnd"/>
      <w:r w:rsidRPr="007E3C52">
        <w:rPr>
          <w:rFonts w:eastAsia="SimSun"/>
          <w:szCs w:val="22"/>
          <w:lang w:val="en-CA"/>
          <w:rPrChange w:id="1392" w:author="Ye-Kui Wang (d00)" w:date="2020-09-23T16:55:00Z">
            <w:rPr>
              <w:rFonts w:eastAsia="SimSun"/>
              <w:szCs w:val="22"/>
              <w:lang w:val="en-GB"/>
            </w:rPr>
          </w:rPrChange>
        </w:rPr>
        <w:t xml:space="preserve"> </w:t>
      </w:r>
      <w:r w:rsidRPr="007E3C52">
        <w:rPr>
          <w:rFonts w:eastAsia="SimSun"/>
          <w:szCs w:val="22"/>
          <w:highlight w:val="yellow"/>
          <w:lang w:val="en-CA"/>
          <w:rPrChange w:id="1393" w:author="Ye-Kui Wang (d00)" w:date="2020-09-23T16:55:00Z">
            <w:rPr>
              <w:rFonts w:eastAsia="SimSun"/>
              <w:szCs w:val="22"/>
              <w:highlight w:val="yellow"/>
              <w:lang w:val="en-GB"/>
            </w:rPr>
          </w:rPrChange>
        </w:rPr>
        <w:t>y</w:t>
      </w:r>
      <w:r w:rsidRPr="007E3C52">
        <w:rPr>
          <w:rFonts w:eastAsia="SimSun"/>
          <w:szCs w:val="22"/>
          <w:lang w:val="en-CA"/>
          <w:rPrChange w:id="1394" w:author="Ye-Kui Wang (d00)" w:date="2020-09-23T16:55:00Z">
            <w:rPr>
              <w:rFonts w:eastAsia="SimSun"/>
              <w:szCs w:val="22"/>
              <w:lang w:val="en-GB"/>
            </w:rPr>
          </w:rPrChange>
        </w:rPr>
        <w:t xml:space="preserve"> * </w:t>
      </w:r>
      <w:proofErr w:type="spellStart"/>
      <w:r w:rsidRPr="007E3C52">
        <w:rPr>
          <w:rFonts w:eastAsia="SimSun"/>
          <w:szCs w:val="22"/>
          <w:lang w:val="en-CA"/>
          <w:rPrChange w:id="1395" w:author="Ye-Kui Wang (d00)" w:date="2020-09-23T16:55:00Z">
            <w:rPr>
              <w:rFonts w:eastAsia="SimSun"/>
              <w:szCs w:val="22"/>
              <w:lang w:val="en-GB"/>
            </w:rPr>
          </w:rPrChange>
        </w:rPr>
        <w:t>nSubWidth</w:t>
      </w:r>
      <w:proofErr w:type="spellEnd"/>
      <w:r w:rsidRPr="007E3C52">
        <w:rPr>
          <w:rFonts w:eastAsia="SimSun"/>
          <w:szCs w:val="22"/>
          <w:lang w:val="en-CA"/>
          <w:rPrChange w:id="1396" w:author="Ye-Kui Wang (d00)" w:date="2020-09-23T16:55:00Z">
            <w:rPr>
              <w:rFonts w:eastAsia="SimSun"/>
              <w:szCs w:val="22"/>
              <w:lang w:val="en-GB"/>
            </w:rPr>
          </w:rPrChange>
        </w:rPr>
        <w:t xml:space="preserve"> : y * </w:t>
      </w:r>
      <w:proofErr w:type="spellStart"/>
      <w:r w:rsidRPr="007E3C52">
        <w:rPr>
          <w:rFonts w:eastAsia="SimSun"/>
          <w:szCs w:val="22"/>
          <w:lang w:val="en-CA"/>
          <w:rPrChange w:id="1397" w:author="Ye-Kui Wang (d00)" w:date="2020-09-23T16:55:00Z">
            <w:rPr>
              <w:rFonts w:eastAsia="SimSun"/>
              <w:szCs w:val="22"/>
              <w:lang w:val="en-GB"/>
            </w:rPr>
          </w:rPrChange>
        </w:rPr>
        <w:t>nSubHeight</w:t>
      </w:r>
      <w:proofErr w:type="spellEnd"/>
      <w:r w:rsidRPr="007E3C52">
        <w:rPr>
          <w:rFonts w:eastAsia="SimSun"/>
          <w:szCs w:val="22"/>
          <w:lang w:val="en-CA"/>
          <w:rPrChange w:id="1398" w:author="Ye-Kui Wang (d00)" w:date="2020-09-23T16:55:00Z">
            <w:rPr>
              <w:rFonts w:eastAsia="SimSun"/>
              <w:szCs w:val="22"/>
              <w:lang w:val="en-GB"/>
            </w:rPr>
          </w:rPrChange>
        </w:rPr>
        <w:tab/>
        <w:t>(</w:t>
      </w:r>
      <w:r w:rsidR="00886560" w:rsidRPr="007E3C52">
        <w:rPr>
          <w:rFonts w:eastAsia="SimSun"/>
          <w:szCs w:val="22"/>
          <w:lang w:val="en-CA"/>
          <w:rPrChange w:id="1399" w:author="Ye-Kui Wang (d00)" w:date="2020-09-23T16:55:00Z">
            <w:rPr>
              <w:rFonts w:eastAsia="SimSun"/>
              <w:szCs w:val="22"/>
              <w:lang w:val="en-GB"/>
            </w:rPr>
          </w:rPrChange>
        </w:rPr>
        <w:t>8-70</w:t>
      </w:r>
      <w:r w:rsidRPr="007E3C52">
        <w:rPr>
          <w:rFonts w:eastAsia="SimSun"/>
          <w:szCs w:val="22"/>
          <w:lang w:val="en-CA"/>
          <w:rPrChange w:id="1400" w:author="Ye-Kui Wang (d00)" w:date="2020-09-23T16:55:00Z">
            <w:rPr>
              <w:rFonts w:eastAsia="SimSun"/>
              <w:szCs w:val="22"/>
              <w:lang w:val="en-GB"/>
            </w:rPr>
          </w:rPrChange>
        </w:rPr>
        <w:t>)</w:t>
      </w:r>
    </w:p>
    <w:p w14:paraId="64D90593" w14:textId="77777777" w:rsidR="00DE5F7E" w:rsidRPr="007E3C52"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val="en-CA" w:eastAsia="zh-CN"/>
          <w:rPrChange w:id="1401" w:author="Ye-Kui Wang (d00)" w:date="2020-09-23T16:55:00Z">
            <w:rPr>
              <w:rFonts w:eastAsia="DengXian"/>
              <w:szCs w:val="22"/>
              <w:lang w:eastAsia="zh-CN"/>
            </w:rPr>
          </w:rPrChange>
        </w:rPr>
      </w:pPr>
      <w:r w:rsidRPr="007E3C52">
        <w:rPr>
          <w:rFonts w:eastAsia="DengXian"/>
          <w:szCs w:val="22"/>
          <w:lang w:val="en-CA" w:eastAsia="zh-CN"/>
          <w:rPrChange w:id="1402" w:author="Ye-Kui Wang (d00)" w:date="2020-09-23T16:55:00Z">
            <w:rPr>
              <w:rFonts w:eastAsia="DengXian"/>
              <w:szCs w:val="22"/>
              <w:lang w:eastAsia="zh-CN"/>
            </w:rPr>
          </w:rPrChange>
        </w:rPr>
        <w:t>with the following:</w:t>
      </w:r>
    </w:p>
    <w:p w14:paraId="74B7CD96" w14:textId="33908B09" w:rsidR="00DE5F7E" w:rsidRPr="007E3C52" w:rsidRDefault="00DE5F7E" w:rsidP="00886560">
      <w:pPr>
        <w:tabs>
          <w:tab w:val="clear" w:pos="360"/>
          <w:tab w:val="clear" w:pos="720"/>
          <w:tab w:val="clear" w:pos="1080"/>
          <w:tab w:val="clear" w:pos="1440"/>
          <w:tab w:val="left" w:pos="794"/>
          <w:tab w:val="left" w:pos="1588"/>
          <w:tab w:val="center" w:pos="4849"/>
          <w:tab w:val="right" w:pos="9696"/>
        </w:tabs>
        <w:ind w:firstLine="810"/>
        <w:rPr>
          <w:rFonts w:eastAsia="SimSun"/>
          <w:szCs w:val="22"/>
          <w:lang w:val="en-CA"/>
          <w:rPrChange w:id="1403" w:author="Ye-Kui Wang (d00)" w:date="2020-09-23T16:55:00Z">
            <w:rPr>
              <w:rFonts w:eastAsia="SimSun"/>
              <w:szCs w:val="22"/>
              <w:lang w:val="en-GB"/>
            </w:rPr>
          </w:rPrChange>
        </w:rPr>
      </w:pPr>
      <w:proofErr w:type="spellStart"/>
      <w:r w:rsidRPr="007E3C52">
        <w:rPr>
          <w:rFonts w:eastAsia="SimSun"/>
          <w:szCs w:val="22"/>
          <w:lang w:val="en-CA"/>
          <w:rPrChange w:id="1404" w:author="Ye-Kui Wang (d00)" w:date="2020-09-23T16:55:00Z">
            <w:rPr>
              <w:rFonts w:eastAsia="SimSun"/>
              <w:szCs w:val="22"/>
              <w:lang w:val="en-GB"/>
            </w:rPr>
          </w:rPrChange>
        </w:rPr>
        <w:t>xL</w:t>
      </w:r>
      <w:proofErr w:type="spellEnd"/>
      <w:r w:rsidRPr="007E3C52">
        <w:rPr>
          <w:rFonts w:eastAsia="SimSun"/>
          <w:szCs w:val="22"/>
          <w:lang w:val="en-CA"/>
          <w:rPrChange w:id="1405" w:author="Ye-Kui Wang (d00)" w:date="2020-09-23T16:55:00Z">
            <w:rPr>
              <w:rFonts w:eastAsia="SimSun"/>
              <w:szCs w:val="22"/>
              <w:lang w:val="en-GB"/>
            </w:rPr>
          </w:rPrChange>
        </w:rPr>
        <w:t xml:space="preserve"> = </w:t>
      </w:r>
      <w:proofErr w:type="spellStart"/>
      <w:r w:rsidRPr="007E3C52">
        <w:rPr>
          <w:rFonts w:eastAsia="SimSun"/>
          <w:szCs w:val="22"/>
          <w:lang w:val="en-CA"/>
          <w:rPrChange w:id="1406" w:author="Ye-Kui Wang (d00)" w:date="2020-09-23T16:55:00Z">
            <w:rPr>
              <w:rFonts w:eastAsia="SimSun"/>
              <w:szCs w:val="22"/>
              <w:lang w:val="en-GB"/>
            </w:rPr>
          </w:rPrChange>
        </w:rPr>
        <w:t>palette_transpose_</w:t>
      </w:r>
      <w:proofErr w:type="gramStart"/>
      <w:r w:rsidRPr="007E3C52">
        <w:rPr>
          <w:rFonts w:eastAsia="SimSun"/>
          <w:szCs w:val="22"/>
          <w:lang w:val="en-CA"/>
          <w:rPrChange w:id="1407" w:author="Ye-Kui Wang (d00)" w:date="2020-09-23T16:55:00Z">
            <w:rPr>
              <w:rFonts w:eastAsia="SimSun"/>
              <w:szCs w:val="22"/>
              <w:lang w:val="en-GB"/>
            </w:rPr>
          </w:rPrChange>
        </w:rPr>
        <w:t>flag</w:t>
      </w:r>
      <w:proofErr w:type="spellEnd"/>
      <w:r w:rsidRPr="007E3C52">
        <w:rPr>
          <w:rFonts w:eastAsia="SimSun"/>
          <w:szCs w:val="22"/>
          <w:lang w:val="en-CA"/>
          <w:rPrChange w:id="1408" w:author="Ye-Kui Wang (d00)" w:date="2020-09-23T16:55:00Z">
            <w:rPr>
              <w:rFonts w:eastAsia="SimSun"/>
              <w:szCs w:val="22"/>
              <w:lang w:val="en-GB"/>
            </w:rPr>
          </w:rPrChange>
        </w:rPr>
        <w:t xml:space="preserve"> ?</w:t>
      </w:r>
      <w:proofErr w:type="gramEnd"/>
      <w:r w:rsidRPr="007E3C52">
        <w:rPr>
          <w:rFonts w:eastAsia="SimSun"/>
          <w:szCs w:val="22"/>
          <w:lang w:val="en-CA"/>
          <w:rPrChange w:id="1409" w:author="Ye-Kui Wang (d00)" w:date="2020-09-23T16:55:00Z">
            <w:rPr>
              <w:rFonts w:eastAsia="SimSun"/>
              <w:szCs w:val="22"/>
              <w:lang w:val="en-GB"/>
            </w:rPr>
          </w:rPrChange>
        </w:rPr>
        <w:t xml:space="preserve"> </w:t>
      </w:r>
      <w:r w:rsidRPr="007E3C52">
        <w:rPr>
          <w:rFonts w:eastAsia="SimSun"/>
          <w:szCs w:val="22"/>
          <w:highlight w:val="green"/>
          <w:lang w:val="en-CA"/>
          <w:rPrChange w:id="1410" w:author="Ye-Kui Wang (d00)" w:date="2020-09-23T16:55:00Z">
            <w:rPr>
              <w:rFonts w:eastAsia="SimSun"/>
              <w:szCs w:val="22"/>
              <w:highlight w:val="green"/>
              <w:lang w:val="en-GB"/>
            </w:rPr>
          </w:rPrChange>
        </w:rPr>
        <w:t>y</w:t>
      </w:r>
      <w:r w:rsidRPr="007E3C52">
        <w:rPr>
          <w:rFonts w:eastAsia="SimSun"/>
          <w:szCs w:val="22"/>
          <w:lang w:val="en-CA"/>
          <w:rPrChange w:id="1411" w:author="Ye-Kui Wang (d00)" w:date="2020-09-23T16:55:00Z">
            <w:rPr>
              <w:rFonts w:eastAsia="SimSun"/>
              <w:szCs w:val="22"/>
              <w:lang w:val="en-GB"/>
            </w:rPr>
          </w:rPrChange>
        </w:rPr>
        <w:t xml:space="preserve"> * </w:t>
      </w:r>
      <w:proofErr w:type="spellStart"/>
      <w:r w:rsidRPr="007E3C52">
        <w:rPr>
          <w:rFonts w:eastAsia="SimSun"/>
          <w:szCs w:val="22"/>
          <w:lang w:val="en-CA"/>
          <w:rPrChange w:id="1412" w:author="Ye-Kui Wang (d00)" w:date="2020-09-23T16:55:00Z">
            <w:rPr>
              <w:rFonts w:eastAsia="SimSun"/>
              <w:szCs w:val="22"/>
              <w:lang w:val="en-GB"/>
            </w:rPr>
          </w:rPrChange>
        </w:rPr>
        <w:t>nSubHeight</w:t>
      </w:r>
      <w:proofErr w:type="spellEnd"/>
      <w:r w:rsidRPr="007E3C52">
        <w:rPr>
          <w:rFonts w:eastAsia="SimSun"/>
          <w:szCs w:val="22"/>
          <w:lang w:val="en-CA"/>
          <w:rPrChange w:id="1413" w:author="Ye-Kui Wang (d00)" w:date="2020-09-23T16:55:00Z">
            <w:rPr>
              <w:rFonts w:eastAsia="SimSun"/>
              <w:szCs w:val="22"/>
              <w:lang w:val="en-GB"/>
            </w:rPr>
          </w:rPrChange>
        </w:rPr>
        <w:t xml:space="preserve"> : x * </w:t>
      </w:r>
      <w:proofErr w:type="spellStart"/>
      <w:r w:rsidRPr="007E3C52">
        <w:rPr>
          <w:rFonts w:eastAsia="SimSun"/>
          <w:szCs w:val="22"/>
          <w:lang w:val="en-CA"/>
          <w:rPrChange w:id="1414" w:author="Ye-Kui Wang (d00)" w:date="2020-09-23T16:55:00Z">
            <w:rPr>
              <w:rFonts w:eastAsia="SimSun"/>
              <w:szCs w:val="22"/>
              <w:lang w:val="en-GB"/>
            </w:rPr>
          </w:rPrChange>
        </w:rPr>
        <w:t>nSubWidth</w:t>
      </w:r>
      <w:proofErr w:type="spellEnd"/>
      <w:r w:rsidRPr="007E3C52">
        <w:rPr>
          <w:rFonts w:eastAsia="SimSun"/>
          <w:szCs w:val="22"/>
          <w:lang w:val="en-CA"/>
          <w:rPrChange w:id="1415" w:author="Ye-Kui Wang (d00)" w:date="2020-09-23T16:55:00Z">
            <w:rPr>
              <w:rFonts w:eastAsia="SimSun"/>
              <w:szCs w:val="22"/>
              <w:lang w:val="en-GB"/>
            </w:rPr>
          </w:rPrChange>
        </w:rPr>
        <w:tab/>
        <w:t>(</w:t>
      </w:r>
      <w:r w:rsidR="00886560" w:rsidRPr="007E3C52">
        <w:rPr>
          <w:rFonts w:eastAsia="SimSun"/>
          <w:szCs w:val="22"/>
          <w:lang w:val="en-CA"/>
          <w:rPrChange w:id="1416" w:author="Ye-Kui Wang (d00)" w:date="2020-09-23T16:55:00Z">
            <w:rPr>
              <w:rFonts w:eastAsia="SimSun"/>
              <w:szCs w:val="22"/>
              <w:lang w:val="en-GB"/>
            </w:rPr>
          </w:rPrChange>
        </w:rPr>
        <w:t>8-69</w:t>
      </w:r>
      <w:r w:rsidRPr="007E3C52">
        <w:rPr>
          <w:rFonts w:eastAsia="SimSun"/>
          <w:szCs w:val="22"/>
          <w:lang w:val="en-CA"/>
          <w:rPrChange w:id="1417" w:author="Ye-Kui Wang (d00)" w:date="2020-09-23T16:55:00Z">
            <w:rPr>
              <w:rFonts w:eastAsia="SimSun"/>
              <w:szCs w:val="22"/>
              <w:lang w:val="en-GB"/>
            </w:rPr>
          </w:rPrChange>
        </w:rPr>
        <w:t>)</w:t>
      </w:r>
    </w:p>
    <w:p w14:paraId="4A56F6FE" w14:textId="3F39BDA7" w:rsidR="00DE5F7E" w:rsidRPr="007E3C52" w:rsidRDefault="00DE5F7E" w:rsidP="00886560">
      <w:pPr>
        <w:tabs>
          <w:tab w:val="clear" w:pos="360"/>
          <w:tab w:val="clear" w:pos="720"/>
          <w:tab w:val="clear" w:pos="1080"/>
          <w:tab w:val="clear" w:pos="1440"/>
          <w:tab w:val="left" w:pos="794"/>
          <w:tab w:val="left" w:pos="1588"/>
          <w:tab w:val="center" w:pos="4849"/>
          <w:tab w:val="right" w:pos="9696"/>
        </w:tabs>
        <w:ind w:firstLine="810"/>
        <w:rPr>
          <w:rFonts w:eastAsia="SimSun"/>
          <w:szCs w:val="22"/>
          <w:lang w:val="en-CA"/>
          <w:rPrChange w:id="1418" w:author="Ye-Kui Wang (d00)" w:date="2020-09-23T16:55:00Z">
            <w:rPr>
              <w:rFonts w:eastAsia="SimSun"/>
              <w:szCs w:val="22"/>
              <w:lang w:val="en-GB"/>
            </w:rPr>
          </w:rPrChange>
        </w:rPr>
      </w:pPr>
      <w:proofErr w:type="spellStart"/>
      <w:r w:rsidRPr="007E3C52">
        <w:rPr>
          <w:rFonts w:eastAsia="SimSun"/>
          <w:szCs w:val="22"/>
          <w:lang w:val="en-CA"/>
          <w:rPrChange w:id="1419" w:author="Ye-Kui Wang (d00)" w:date="2020-09-23T16:55:00Z">
            <w:rPr>
              <w:rFonts w:eastAsia="SimSun"/>
              <w:szCs w:val="22"/>
              <w:lang w:val="en-GB"/>
            </w:rPr>
          </w:rPrChange>
        </w:rPr>
        <w:t>yL</w:t>
      </w:r>
      <w:proofErr w:type="spellEnd"/>
      <w:r w:rsidRPr="007E3C52">
        <w:rPr>
          <w:rFonts w:eastAsia="SimSun"/>
          <w:szCs w:val="22"/>
          <w:lang w:val="en-CA"/>
          <w:rPrChange w:id="1420" w:author="Ye-Kui Wang (d00)" w:date="2020-09-23T16:55:00Z">
            <w:rPr>
              <w:rFonts w:eastAsia="SimSun"/>
              <w:szCs w:val="22"/>
              <w:lang w:val="en-GB"/>
            </w:rPr>
          </w:rPrChange>
        </w:rPr>
        <w:t xml:space="preserve"> = </w:t>
      </w:r>
      <w:proofErr w:type="spellStart"/>
      <w:r w:rsidRPr="007E3C52">
        <w:rPr>
          <w:rFonts w:eastAsia="SimSun"/>
          <w:szCs w:val="22"/>
          <w:lang w:val="en-CA"/>
          <w:rPrChange w:id="1421" w:author="Ye-Kui Wang (d00)" w:date="2020-09-23T16:55:00Z">
            <w:rPr>
              <w:rFonts w:eastAsia="SimSun"/>
              <w:szCs w:val="22"/>
              <w:lang w:val="en-GB"/>
            </w:rPr>
          </w:rPrChange>
        </w:rPr>
        <w:t>palette_transpose_</w:t>
      </w:r>
      <w:proofErr w:type="gramStart"/>
      <w:r w:rsidRPr="007E3C52">
        <w:rPr>
          <w:rFonts w:eastAsia="SimSun"/>
          <w:szCs w:val="22"/>
          <w:lang w:val="en-CA"/>
          <w:rPrChange w:id="1422" w:author="Ye-Kui Wang (d00)" w:date="2020-09-23T16:55:00Z">
            <w:rPr>
              <w:rFonts w:eastAsia="SimSun"/>
              <w:szCs w:val="22"/>
              <w:lang w:val="en-GB"/>
            </w:rPr>
          </w:rPrChange>
        </w:rPr>
        <w:t>flag</w:t>
      </w:r>
      <w:proofErr w:type="spellEnd"/>
      <w:r w:rsidRPr="007E3C52">
        <w:rPr>
          <w:rFonts w:eastAsia="SimSun"/>
          <w:szCs w:val="22"/>
          <w:lang w:val="en-CA"/>
          <w:rPrChange w:id="1423" w:author="Ye-Kui Wang (d00)" w:date="2020-09-23T16:55:00Z">
            <w:rPr>
              <w:rFonts w:eastAsia="SimSun"/>
              <w:szCs w:val="22"/>
              <w:lang w:val="en-GB"/>
            </w:rPr>
          </w:rPrChange>
        </w:rPr>
        <w:t xml:space="preserve"> ?</w:t>
      </w:r>
      <w:proofErr w:type="gramEnd"/>
      <w:r w:rsidRPr="007E3C52">
        <w:rPr>
          <w:rFonts w:eastAsia="SimSun"/>
          <w:szCs w:val="22"/>
          <w:lang w:val="en-CA"/>
          <w:rPrChange w:id="1424" w:author="Ye-Kui Wang (d00)" w:date="2020-09-23T16:55:00Z">
            <w:rPr>
              <w:rFonts w:eastAsia="SimSun"/>
              <w:szCs w:val="22"/>
              <w:lang w:val="en-GB"/>
            </w:rPr>
          </w:rPrChange>
        </w:rPr>
        <w:t xml:space="preserve"> </w:t>
      </w:r>
      <w:r w:rsidRPr="007E3C52">
        <w:rPr>
          <w:rFonts w:eastAsia="SimSun"/>
          <w:szCs w:val="22"/>
          <w:highlight w:val="green"/>
          <w:lang w:val="en-CA"/>
          <w:rPrChange w:id="1425" w:author="Ye-Kui Wang (d00)" w:date="2020-09-23T16:55:00Z">
            <w:rPr>
              <w:rFonts w:eastAsia="SimSun"/>
              <w:szCs w:val="22"/>
              <w:highlight w:val="green"/>
              <w:lang w:val="en-GB"/>
            </w:rPr>
          </w:rPrChange>
        </w:rPr>
        <w:t>x</w:t>
      </w:r>
      <w:r w:rsidRPr="007E3C52">
        <w:rPr>
          <w:rFonts w:eastAsia="SimSun"/>
          <w:szCs w:val="22"/>
          <w:lang w:val="en-CA"/>
          <w:rPrChange w:id="1426" w:author="Ye-Kui Wang (d00)" w:date="2020-09-23T16:55:00Z">
            <w:rPr>
              <w:rFonts w:eastAsia="SimSun"/>
              <w:szCs w:val="22"/>
              <w:lang w:val="en-GB"/>
            </w:rPr>
          </w:rPrChange>
        </w:rPr>
        <w:t xml:space="preserve"> * </w:t>
      </w:r>
      <w:proofErr w:type="spellStart"/>
      <w:r w:rsidRPr="007E3C52">
        <w:rPr>
          <w:rFonts w:eastAsia="SimSun"/>
          <w:szCs w:val="22"/>
          <w:lang w:val="en-CA"/>
          <w:rPrChange w:id="1427" w:author="Ye-Kui Wang (d00)" w:date="2020-09-23T16:55:00Z">
            <w:rPr>
              <w:rFonts w:eastAsia="SimSun"/>
              <w:szCs w:val="22"/>
              <w:lang w:val="en-GB"/>
            </w:rPr>
          </w:rPrChange>
        </w:rPr>
        <w:t>nSubWidth</w:t>
      </w:r>
      <w:proofErr w:type="spellEnd"/>
      <w:r w:rsidRPr="007E3C52">
        <w:rPr>
          <w:rFonts w:eastAsia="SimSun"/>
          <w:szCs w:val="22"/>
          <w:lang w:val="en-CA"/>
          <w:rPrChange w:id="1428" w:author="Ye-Kui Wang (d00)" w:date="2020-09-23T16:55:00Z">
            <w:rPr>
              <w:rFonts w:eastAsia="SimSun"/>
              <w:szCs w:val="22"/>
              <w:lang w:val="en-GB"/>
            </w:rPr>
          </w:rPrChange>
        </w:rPr>
        <w:t xml:space="preserve"> : y * </w:t>
      </w:r>
      <w:proofErr w:type="spellStart"/>
      <w:r w:rsidRPr="007E3C52">
        <w:rPr>
          <w:rFonts w:eastAsia="SimSun"/>
          <w:szCs w:val="22"/>
          <w:lang w:val="en-CA"/>
          <w:rPrChange w:id="1429" w:author="Ye-Kui Wang (d00)" w:date="2020-09-23T16:55:00Z">
            <w:rPr>
              <w:rFonts w:eastAsia="SimSun"/>
              <w:szCs w:val="22"/>
              <w:lang w:val="en-GB"/>
            </w:rPr>
          </w:rPrChange>
        </w:rPr>
        <w:t>nSubHeight</w:t>
      </w:r>
      <w:proofErr w:type="spellEnd"/>
      <w:r w:rsidRPr="007E3C52">
        <w:rPr>
          <w:rFonts w:eastAsia="SimSun"/>
          <w:szCs w:val="22"/>
          <w:lang w:val="en-CA"/>
          <w:rPrChange w:id="1430" w:author="Ye-Kui Wang (d00)" w:date="2020-09-23T16:55:00Z">
            <w:rPr>
              <w:rFonts w:eastAsia="SimSun"/>
              <w:szCs w:val="22"/>
              <w:lang w:val="en-GB"/>
            </w:rPr>
          </w:rPrChange>
        </w:rPr>
        <w:tab/>
        <w:t>(</w:t>
      </w:r>
      <w:r w:rsidR="00886560" w:rsidRPr="007E3C52">
        <w:rPr>
          <w:rFonts w:eastAsia="SimSun"/>
          <w:szCs w:val="22"/>
          <w:lang w:val="en-CA"/>
          <w:rPrChange w:id="1431" w:author="Ye-Kui Wang (d00)" w:date="2020-09-23T16:55:00Z">
            <w:rPr>
              <w:rFonts w:eastAsia="SimSun"/>
              <w:szCs w:val="22"/>
              <w:lang w:val="en-GB"/>
            </w:rPr>
          </w:rPrChange>
        </w:rPr>
        <w:t>8-70</w:t>
      </w:r>
      <w:r w:rsidRPr="007E3C52">
        <w:rPr>
          <w:rFonts w:eastAsia="SimSun"/>
          <w:szCs w:val="22"/>
          <w:lang w:val="en-CA"/>
          <w:rPrChange w:id="1432" w:author="Ye-Kui Wang (d00)" w:date="2020-09-23T16:55:00Z">
            <w:rPr>
              <w:rFonts w:eastAsia="SimSun"/>
              <w:szCs w:val="22"/>
              <w:lang w:val="en-GB"/>
            </w:rPr>
          </w:rPrChange>
        </w:rPr>
        <w:t>)</w:t>
      </w:r>
    </w:p>
    <w:p w14:paraId="20167978" w14:textId="72F32093" w:rsidR="00E1388F" w:rsidRPr="007E3C52" w:rsidRDefault="00E1388F" w:rsidP="00E1388F">
      <w:pPr>
        <w:numPr>
          <w:ilvl w:val="0"/>
          <w:numId w:val="48"/>
        </w:numPr>
        <w:tabs>
          <w:tab w:val="clear" w:pos="360"/>
          <w:tab w:val="clear" w:pos="720"/>
          <w:tab w:val="clear" w:pos="1080"/>
          <w:tab w:val="clear" w:pos="1440"/>
        </w:tabs>
        <w:overflowPunct/>
        <w:autoSpaceDE/>
        <w:autoSpaceDN/>
        <w:adjustRightInd/>
        <w:jc w:val="both"/>
        <w:textAlignment w:val="auto"/>
        <w:rPr>
          <w:ins w:id="1433" w:author="Ye-Kui Wang (d00)" w:date="2020-09-23T14:55:00Z"/>
          <w:rFonts w:eastAsia="DengXian"/>
          <w:szCs w:val="22"/>
          <w:lang w:val="en-CA" w:eastAsia="zh-CN"/>
          <w:rPrChange w:id="1434" w:author="Ye-Kui Wang (d00)" w:date="2020-09-23T16:55:00Z">
            <w:rPr>
              <w:ins w:id="1435" w:author="Ye-Kui Wang (d00)" w:date="2020-09-23T14:55:00Z"/>
              <w:rFonts w:eastAsia="DengXian"/>
              <w:szCs w:val="22"/>
              <w:lang w:eastAsia="zh-CN"/>
            </w:rPr>
          </w:rPrChange>
        </w:rPr>
      </w:pPr>
      <w:ins w:id="1436" w:author="Ye-Kui Wang (d00)" w:date="2020-09-23T14:55:00Z">
        <w:r w:rsidRPr="007E3C52">
          <w:rPr>
            <w:rFonts w:eastAsia="DengXian"/>
            <w:szCs w:val="22"/>
            <w:lang w:val="en-CA" w:eastAsia="zh-CN"/>
            <w:rPrChange w:id="1437" w:author="Ye-Kui Wang (d00)" w:date="2020-09-23T16:55:00Z">
              <w:rPr>
                <w:rFonts w:eastAsia="DengXian"/>
                <w:szCs w:val="22"/>
                <w:lang w:eastAsia="zh-CN"/>
              </w:rPr>
            </w:rPrChange>
          </w:rPr>
          <w:t>In clause 8.</w:t>
        </w:r>
        <w:r w:rsidRPr="007E3C52">
          <w:rPr>
            <w:rFonts w:eastAsia="DengXian"/>
            <w:szCs w:val="22"/>
            <w:lang w:val="en-CA" w:eastAsia="zh-CN"/>
            <w:rPrChange w:id="1438" w:author="Ye-Kui Wang (d00)" w:date="2020-09-23T16:55:00Z">
              <w:rPr>
                <w:rFonts w:eastAsia="DengXian"/>
                <w:szCs w:val="22"/>
                <w:lang w:eastAsia="zh-CN"/>
              </w:rPr>
            </w:rPrChange>
          </w:rPr>
          <w:t>6.8.1</w:t>
        </w:r>
        <w:r w:rsidRPr="007E3C52">
          <w:rPr>
            <w:rFonts w:eastAsia="DengXian"/>
            <w:szCs w:val="22"/>
            <w:lang w:val="en-CA" w:eastAsia="zh-CN"/>
            <w:rPrChange w:id="1439" w:author="Ye-Kui Wang (d00)" w:date="2020-09-23T16:55:00Z">
              <w:rPr>
                <w:rFonts w:eastAsia="DengXian"/>
                <w:szCs w:val="22"/>
                <w:lang w:eastAsia="zh-CN"/>
              </w:rPr>
            </w:rPrChange>
          </w:rPr>
          <w:t>, replace the following</w:t>
        </w:r>
      </w:ins>
      <w:ins w:id="1440" w:author="Ye-Kui Wang (d00)" w:date="2020-09-23T15:06:00Z">
        <w:r w:rsidR="00B570C9" w:rsidRPr="007E3C52">
          <w:rPr>
            <w:rFonts w:eastAsia="DengXian"/>
            <w:szCs w:val="22"/>
            <w:lang w:val="en-CA" w:eastAsia="zh-CN"/>
            <w:rPrChange w:id="1441" w:author="Ye-Kui Wang (d00)" w:date="2020-09-23T16:55:00Z">
              <w:rPr>
                <w:rFonts w:eastAsia="DengXian"/>
                <w:szCs w:val="22"/>
                <w:lang w:eastAsia="zh-CN"/>
              </w:rPr>
            </w:rPrChange>
          </w:rPr>
          <w:t xml:space="preserve"> (ticket </w:t>
        </w:r>
      </w:ins>
      <w:ins w:id="1442" w:author="Ye-Kui Wang (d00)" w:date="2020-09-23T15:07:00Z">
        <w:r w:rsidR="00B570C9" w:rsidRPr="007E3C52">
          <w:rPr>
            <w:rFonts w:eastAsia="DengXian"/>
            <w:szCs w:val="22"/>
            <w:lang w:val="en-CA" w:eastAsia="zh-CN"/>
            <w:rPrChange w:id="1443" w:author="Ye-Kui Wang (d00)" w:date="2020-09-23T16:55:00Z">
              <w:rPr>
                <w:rFonts w:eastAsia="DengXian"/>
                <w:szCs w:val="22"/>
                <w:lang w:eastAsia="zh-CN"/>
              </w:rPr>
            </w:rPrChange>
          </w:rPr>
          <w:fldChar w:fldCharType="begin"/>
        </w:r>
        <w:r w:rsidR="00B570C9" w:rsidRPr="007E3C52">
          <w:rPr>
            <w:rFonts w:eastAsia="DengXian"/>
            <w:szCs w:val="22"/>
            <w:lang w:val="en-CA" w:eastAsia="zh-CN"/>
            <w:rPrChange w:id="1444" w:author="Ye-Kui Wang (d00)" w:date="2020-09-23T16:55:00Z">
              <w:rPr>
                <w:rFonts w:eastAsia="DengXian"/>
                <w:szCs w:val="22"/>
                <w:lang w:eastAsia="zh-CN"/>
              </w:rPr>
            </w:rPrChange>
          </w:rPr>
          <w:instrText xml:space="preserve"> HYPERLINK "https://hevc.hhi.fraunhofer.de/trac/hevc/ticket/1437" </w:instrText>
        </w:r>
        <w:r w:rsidR="00B570C9" w:rsidRPr="007E3C52">
          <w:rPr>
            <w:rFonts w:eastAsia="DengXian"/>
            <w:szCs w:val="22"/>
            <w:lang w:val="en-CA" w:eastAsia="zh-CN"/>
            <w:rPrChange w:id="1445" w:author="Ye-Kui Wang (d00)" w:date="2020-09-23T16:55:00Z">
              <w:rPr>
                <w:rFonts w:eastAsia="DengXian"/>
                <w:szCs w:val="22"/>
                <w:lang w:eastAsia="zh-CN"/>
              </w:rPr>
            </w:rPrChange>
          </w:rPr>
        </w:r>
        <w:r w:rsidR="00B570C9" w:rsidRPr="007E3C52">
          <w:rPr>
            <w:rFonts w:eastAsia="DengXian"/>
            <w:szCs w:val="22"/>
            <w:lang w:val="en-CA" w:eastAsia="zh-CN"/>
            <w:rPrChange w:id="1446" w:author="Ye-Kui Wang (d00)" w:date="2020-09-23T16:55:00Z">
              <w:rPr>
                <w:rFonts w:eastAsia="DengXian"/>
                <w:szCs w:val="22"/>
                <w:lang w:eastAsia="zh-CN"/>
              </w:rPr>
            </w:rPrChange>
          </w:rPr>
          <w:fldChar w:fldCharType="separate"/>
        </w:r>
        <w:r w:rsidR="00B570C9" w:rsidRPr="007E3C52">
          <w:rPr>
            <w:rStyle w:val="Hyperlink"/>
            <w:rFonts w:eastAsia="DengXian"/>
            <w:szCs w:val="22"/>
            <w:lang w:val="en-CA" w:eastAsia="zh-CN"/>
            <w:rPrChange w:id="1447" w:author="Ye-Kui Wang (d00)" w:date="2020-09-23T16:55:00Z">
              <w:rPr>
                <w:rStyle w:val="Hyperlink"/>
                <w:rFonts w:eastAsia="DengXian"/>
                <w:szCs w:val="22"/>
                <w:lang w:eastAsia="zh-CN"/>
              </w:rPr>
            </w:rPrChange>
          </w:rPr>
          <w:t>#1437</w:t>
        </w:r>
        <w:r w:rsidR="00B570C9" w:rsidRPr="007E3C52">
          <w:rPr>
            <w:rFonts w:eastAsia="DengXian"/>
            <w:szCs w:val="22"/>
            <w:lang w:val="en-CA" w:eastAsia="zh-CN"/>
            <w:rPrChange w:id="1448" w:author="Ye-Kui Wang (d00)" w:date="2020-09-23T16:55:00Z">
              <w:rPr>
                <w:rFonts w:eastAsia="DengXian"/>
                <w:szCs w:val="22"/>
                <w:lang w:eastAsia="zh-CN"/>
              </w:rPr>
            </w:rPrChange>
          </w:rPr>
          <w:fldChar w:fldCharType="end"/>
        </w:r>
      </w:ins>
      <w:ins w:id="1449" w:author="Ye-Kui Wang (d00)" w:date="2020-09-23T15:06:00Z">
        <w:r w:rsidR="00B570C9" w:rsidRPr="007E3C52">
          <w:rPr>
            <w:rFonts w:eastAsia="DengXian"/>
            <w:szCs w:val="22"/>
            <w:lang w:val="en-CA" w:eastAsia="zh-CN"/>
            <w:rPrChange w:id="1450" w:author="Ye-Kui Wang (d00)" w:date="2020-09-23T16:55:00Z">
              <w:rPr>
                <w:rFonts w:eastAsia="DengXian"/>
                <w:szCs w:val="22"/>
                <w:lang w:eastAsia="zh-CN"/>
              </w:rPr>
            </w:rPrChange>
          </w:rPr>
          <w:t>)</w:t>
        </w:r>
      </w:ins>
      <w:ins w:id="1451" w:author="Ye-Kui Wang (d00)" w:date="2020-09-23T14:55:00Z">
        <w:r w:rsidRPr="007E3C52">
          <w:rPr>
            <w:rFonts w:eastAsia="DengXian"/>
            <w:szCs w:val="22"/>
            <w:lang w:val="en-CA" w:eastAsia="zh-CN"/>
            <w:rPrChange w:id="1452" w:author="Ye-Kui Wang (d00)" w:date="2020-09-23T16:55:00Z">
              <w:rPr>
                <w:rFonts w:eastAsia="DengXian"/>
                <w:szCs w:val="22"/>
                <w:lang w:eastAsia="zh-CN"/>
              </w:rPr>
            </w:rPrChange>
          </w:rPr>
          <w:t>:</w:t>
        </w:r>
      </w:ins>
    </w:p>
    <w:p w14:paraId="23E49677" w14:textId="77777777" w:rsidR="00E1388F" w:rsidRPr="007E3C52" w:rsidRDefault="00E1388F" w:rsidP="00E1388F">
      <w:pPr>
        <w:numPr>
          <w:ilvl w:val="0"/>
          <w:numId w:val="53"/>
        </w:numPr>
        <w:tabs>
          <w:tab w:val="clear" w:pos="360"/>
          <w:tab w:val="clear" w:pos="720"/>
          <w:tab w:val="clear" w:pos="1080"/>
          <w:tab w:val="clear" w:pos="1440"/>
          <w:tab w:val="clear" w:pos="1591"/>
          <w:tab w:val="left" w:pos="794"/>
          <w:tab w:val="left" w:pos="1191"/>
          <w:tab w:val="left" w:pos="1588"/>
          <w:tab w:val="left" w:pos="1985"/>
        </w:tabs>
        <w:jc w:val="both"/>
        <w:textAlignment w:val="auto"/>
        <w:rPr>
          <w:ins w:id="1453" w:author="Ye-Kui Wang (d00)" w:date="2020-09-23T14:56:00Z"/>
          <w:lang w:val="en-CA" w:eastAsia="ko-KR"/>
          <w:rPrChange w:id="1454" w:author="Ye-Kui Wang (d00)" w:date="2020-09-23T16:55:00Z">
            <w:rPr>
              <w:ins w:id="1455" w:author="Ye-Kui Wang (d00)" w:date="2020-09-23T14:56:00Z"/>
              <w:lang w:eastAsia="ko-KR"/>
            </w:rPr>
          </w:rPrChange>
        </w:rPr>
      </w:pPr>
      <w:ins w:id="1456" w:author="Ye-Kui Wang (d00)" w:date="2020-09-23T14:56:00Z">
        <w:r w:rsidRPr="007E3C52">
          <w:rPr>
            <w:lang w:val="en-CA" w:eastAsia="ko-KR"/>
            <w:rPrChange w:id="1457" w:author="Ye-Kui Wang (d00)" w:date="2020-09-23T16:55:00Z">
              <w:rPr>
                <w:lang w:eastAsia="ko-KR"/>
              </w:rPr>
            </w:rPrChange>
          </w:rPr>
          <w:t xml:space="preserve">an array </w:t>
        </w:r>
        <w:proofErr w:type="spellStart"/>
        <w:r w:rsidRPr="007E3C52">
          <w:rPr>
            <w:lang w:val="en-CA" w:eastAsia="ko-KR"/>
            <w:rPrChange w:id="1458" w:author="Ye-Kui Wang (d00)" w:date="2020-09-23T16:55:00Z">
              <w:rPr>
                <w:lang w:eastAsia="ko-KR"/>
              </w:rPr>
            </w:rPrChange>
          </w:rPr>
          <w:t>resSampleArrayCb</w:t>
        </w:r>
        <w:proofErr w:type="spellEnd"/>
        <w:r w:rsidRPr="007E3C52">
          <w:rPr>
            <w:lang w:val="en-CA" w:eastAsia="ko-KR"/>
            <w:rPrChange w:id="1459" w:author="Ye-Kui Wang (d00)" w:date="2020-09-23T16:55:00Z">
              <w:rPr>
                <w:lang w:eastAsia="ko-KR"/>
              </w:rPr>
            </w:rPrChange>
          </w:rPr>
          <w:t xml:space="preserve"> specifying </w:t>
        </w:r>
        <w:r w:rsidRPr="007E3C52">
          <w:rPr>
            <w:highlight w:val="yellow"/>
            <w:lang w:val="en-CA" w:eastAsia="ko-KR"/>
            <w:rPrChange w:id="1460" w:author="Ye-Kui Wang (d00)" w:date="2020-09-23T16:55:00Z">
              <w:rPr>
                <w:highlight w:val="yellow"/>
                <w:lang w:eastAsia="ko-KR"/>
              </w:rPr>
            </w:rPrChange>
          </w:rPr>
          <w:t>the chroma residual samples</w:t>
        </w:r>
        <w:r w:rsidRPr="007E3C52">
          <w:rPr>
            <w:lang w:val="en-CA" w:eastAsia="ko-KR"/>
            <w:rPrChange w:id="1461" w:author="Ye-Kui Wang (d00)" w:date="2020-09-23T16:55:00Z">
              <w:rPr>
                <w:lang w:eastAsia="ko-KR"/>
              </w:rPr>
            </w:rPrChange>
          </w:rPr>
          <w:t xml:space="preserve"> of the current block,</w:t>
        </w:r>
      </w:ins>
    </w:p>
    <w:p w14:paraId="136D1625" w14:textId="77777777" w:rsidR="00E1388F" w:rsidRPr="007E3C52" w:rsidRDefault="00E1388F" w:rsidP="00E1388F">
      <w:pPr>
        <w:numPr>
          <w:ilvl w:val="0"/>
          <w:numId w:val="53"/>
        </w:numPr>
        <w:tabs>
          <w:tab w:val="clear" w:pos="360"/>
          <w:tab w:val="clear" w:pos="720"/>
          <w:tab w:val="clear" w:pos="1080"/>
          <w:tab w:val="clear" w:pos="1440"/>
          <w:tab w:val="clear" w:pos="1591"/>
          <w:tab w:val="left" w:pos="794"/>
          <w:tab w:val="left" w:pos="1191"/>
          <w:tab w:val="left" w:pos="1588"/>
          <w:tab w:val="left" w:pos="1985"/>
        </w:tabs>
        <w:jc w:val="both"/>
        <w:textAlignment w:val="auto"/>
        <w:rPr>
          <w:ins w:id="1462" w:author="Ye-Kui Wang (d00)" w:date="2020-09-23T14:56:00Z"/>
          <w:lang w:val="en-CA" w:eastAsia="ko-KR"/>
          <w:rPrChange w:id="1463" w:author="Ye-Kui Wang (d00)" w:date="2020-09-23T16:55:00Z">
            <w:rPr>
              <w:ins w:id="1464" w:author="Ye-Kui Wang (d00)" w:date="2020-09-23T14:56:00Z"/>
              <w:lang w:eastAsia="ko-KR"/>
            </w:rPr>
          </w:rPrChange>
        </w:rPr>
      </w:pPr>
      <w:ins w:id="1465" w:author="Ye-Kui Wang (d00)" w:date="2020-09-23T14:56:00Z">
        <w:r w:rsidRPr="007E3C52">
          <w:rPr>
            <w:lang w:val="en-CA" w:eastAsia="ko-KR"/>
            <w:rPrChange w:id="1466" w:author="Ye-Kui Wang (d00)" w:date="2020-09-23T16:55:00Z">
              <w:rPr>
                <w:lang w:eastAsia="ko-KR"/>
              </w:rPr>
            </w:rPrChange>
          </w:rPr>
          <w:t xml:space="preserve">an array </w:t>
        </w:r>
        <w:proofErr w:type="spellStart"/>
        <w:r w:rsidRPr="007E3C52">
          <w:rPr>
            <w:lang w:val="en-CA" w:eastAsia="ko-KR"/>
            <w:rPrChange w:id="1467" w:author="Ye-Kui Wang (d00)" w:date="2020-09-23T16:55:00Z">
              <w:rPr>
                <w:lang w:eastAsia="ko-KR"/>
              </w:rPr>
            </w:rPrChange>
          </w:rPr>
          <w:t>resSampleArrayCr</w:t>
        </w:r>
        <w:proofErr w:type="spellEnd"/>
        <w:r w:rsidRPr="007E3C52">
          <w:rPr>
            <w:lang w:val="en-CA" w:eastAsia="ko-KR"/>
            <w:rPrChange w:id="1468" w:author="Ye-Kui Wang (d00)" w:date="2020-09-23T16:55:00Z">
              <w:rPr>
                <w:lang w:eastAsia="ko-KR"/>
              </w:rPr>
            </w:rPrChange>
          </w:rPr>
          <w:t xml:space="preserve"> specifying </w:t>
        </w:r>
        <w:r w:rsidRPr="007E3C52">
          <w:rPr>
            <w:highlight w:val="yellow"/>
            <w:lang w:val="en-CA" w:eastAsia="ko-KR"/>
            <w:rPrChange w:id="1469" w:author="Ye-Kui Wang (d00)" w:date="2020-09-23T16:55:00Z">
              <w:rPr>
                <w:highlight w:val="yellow"/>
                <w:lang w:eastAsia="ko-KR"/>
              </w:rPr>
            </w:rPrChange>
          </w:rPr>
          <w:t>the chroma residual samples</w:t>
        </w:r>
        <w:r w:rsidRPr="007E3C52">
          <w:rPr>
            <w:lang w:val="en-CA" w:eastAsia="ko-KR"/>
            <w:rPrChange w:id="1470" w:author="Ye-Kui Wang (d00)" w:date="2020-09-23T16:55:00Z">
              <w:rPr>
                <w:lang w:eastAsia="ko-KR"/>
              </w:rPr>
            </w:rPrChange>
          </w:rPr>
          <w:t xml:space="preserve"> of the current block.</w:t>
        </w:r>
      </w:ins>
    </w:p>
    <w:p w14:paraId="14540AC4" w14:textId="148405DC" w:rsidR="00E1388F" w:rsidRPr="007E3C52" w:rsidRDefault="00E1388F" w:rsidP="00E1388F">
      <w:pPr>
        <w:tabs>
          <w:tab w:val="clear" w:pos="360"/>
          <w:tab w:val="clear" w:pos="720"/>
          <w:tab w:val="clear" w:pos="1080"/>
          <w:tab w:val="clear" w:pos="1440"/>
        </w:tabs>
        <w:overflowPunct/>
        <w:autoSpaceDE/>
        <w:autoSpaceDN/>
        <w:adjustRightInd/>
        <w:ind w:left="720"/>
        <w:jc w:val="both"/>
        <w:textAlignment w:val="auto"/>
        <w:rPr>
          <w:ins w:id="1471" w:author="Ye-Kui Wang (d00)" w:date="2020-09-23T14:56:00Z"/>
          <w:rFonts w:eastAsia="DengXian"/>
          <w:szCs w:val="22"/>
          <w:lang w:val="en-CA" w:eastAsia="zh-CN"/>
          <w:rPrChange w:id="1472" w:author="Ye-Kui Wang (d00)" w:date="2020-09-23T16:55:00Z">
            <w:rPr>
              <w:ins w:id="1473" w:author="Ye-Kui Wang (d00)" w:date="2020-09-23T14:56:00Z"/>
              <w:rFonts w:eastAsia="DengXian"/>
              <w:szCs w:val="22"/>
              <w:lang w:eastAsia="zh-CN"/>
            </w:rPr>
          </w:rPrChange>
        </w:rPr>
      </w:pPr>
      <w:ins w:id="1474" w:author="Ye-Kui Wang (d00)" w:date="2020-09-23T14:56:00Z">
        <w:r w:rsidRPr="007E3C52">
          <w:rPr>
            <w:rFonts w:eastAsia="DengXian"/>
            <w:szCs w:val="22"/>
            <w:lang w:val="en-CA" w:eastAsia="zh-CN"/>
            <w:rPrChange w:id="1475" w:author="Ye-Kui Wang (d00)" w:date="2020-09-23T16:55:00Z">
              <w:rPr>
                <w:rFonts w:eastAsia="DengXian"/>
                <w:szCs w:val="22"/>
                <w:lang w:eastAsia="zh-CN"/>
              </w:rPr>
            </w:rPrChange>
          </w:rPr>
          <w:t>with the following:</w:t>
        </w:r>
      </w:ins>
    </w:p>
    <w:p w14:paraId="540F36D7" w14:textId="16B636B9" w:rsidR="00E1388F" w:rsidRPr="007E3C52" w:rsidRDefault="00E1388F" w:rsidP="00E1388F">
      <w:pPr>
        <w:numPr>
          <w:ilvl w:val="0"/>
          <w:numId w:val="53"/>
        </w:numPr>
        <w:tabs>
          <w:tab w:val="clear" w:pos="360"/>
          <w:tab w:val="clear" w:pos="720"/>
          <w:tab w:val="clear" w:pos="1080"/>
          <w:tab w:val="clear" w:pos="1440"/>
          <w:tab w:val="clear" w:pos="1591"/>
          <w:tab w:val="left" w:pos="794"/>
          <w:tab w:val="left" w:pos="1191"/>
          <w:tab w:val="left" w:pos="1588"/>
          <w:tab w:val="left" w:pos="1985"/>
        </w:tabs>
        <w:jc w:val="both"/>
        <w:textAlignment w:val="auto"/>
        <w:rPr>
          <w:ins w:id="1476" w:author="Ye-Kui Wang (d00)" w:date="2020-09-23T14:57:00Z"/>
          <w:lang w:val="en-CA" w:eastAsia="ko-KR"/>
          <w:rPrChange w:id="1477" w:author="Ye-Kui Wang (d00)" w:date="2020-09-23T16:55:00Z">
            <w:rPr>
              <w:ins w:id="1478" w:author="Ye-Kui Wang (d00)" w:date="2020-09-23T14:57:00Z"/>
              <w:lang w:eastAsia="ko-KR"/>
            </w:rPr>
          </w:rPrChange>
        </w:rPr>
      </w:pPr>
      <w:ins w:id="1479" w:author="Ye-Kui Wang (d00)" w:date="2020-09-23T14:57:00Z">
        <w:r w:rsidRPr="007E3C52">
          <w:rPr>
            <w:lang w:val="en-CA" w:eastAsia="ko-KR"/>
            <w:rPrChange w:id="1480" w:author="Ye-Kui Wang (d00)" w:date="2020-09-23T16:55:00Z">
              <w:rPr>
                <w:lang w:eastAsia="ko-KR"/>
              </w:rPr>
            </w:rPrChange>
          </w:rPr>
          <w:t xml:space="preserve">an array </w:t>
        </w:r>
        <w:proofErr w:type="spellStart"/>
        <w:r w:rsidRPr="007E3C52">
          <w:rPr>
            <w:lang w:val="en-CA" w:eastAsia="ko-KR"/>
            <w:rPrChange w:id="1481" w:author="Ye-Kui Wang (d00)" w:date="2020-09-23T16:55:00Z">
              <w:rPr>
                <w:lang w:eastAsia="ko-KR"/>
              </w:rPr>
            </w:rPrChange>
          </w:rPr>
          <w:t>resSampleArrayCb</w:t>
        </w:r>
        <w:proofErr w:type="spellEnd"/>
        <w:r w:rsidRPr="007E3C52">
          <w:rPr>
            <w:lang w:val="en-CA" w:eastAsia="ko-KR"/>
            <w:rPrChange w:id="1482" w:author="Ye-Kui Wang (d00)" w:date="2020-09-23T16:55:00Z">
              <w:rPr>
                <w:lang w:eastAsia="ko-KR"/>
              </w:rPr>
            </w:rPrChange>
          </w:rPr>
          <w:t xml:space="preserve"> specifying </w:t>
        </w:r>
        <w:r w:rsidRPr="007E3C52">
          <w:rPr>
            <w:highlight w:val="green"/>
            <w:lang w:val="en-CA" w:eastAsia="ko-KR"/>
            <w:rPrChange w:id="1483" w:author="Ye-Kui Wang (d00)" w:date="2020-09-23T16:55:00Z">
              <w:rPr>
                <w:highlight w:val="green"/>
                <w:lang w:eastAsia="ko-KR"/>
              </w:rPr>
            </w:rPrChange>
          </w:rPr>
          <w:t xml:space="preserve">the </w:t>
        </w:r>
        <w:proofErr w:type="spellStart"/>
        <w:r w:rsidRPr="007E3C52">
          <w:rPr>
            <w:highlight w:val="green"/>
            <w:lang w:val="en-CA" w:eastAsia="ko-KR"/>
            <w:rPrChange w:id="1484" w:author="Ye-Kui Wang (d00)" w:date="2020-09-23T16:55:00Z">
              <w:rPr>
                <w:highlight w:val="green"/>
                <w:lang w:eastAsia="ko-KR"/>
              </w:rPr>
            </w:rPrChange>
          </w:rPr>
          <w:t>Cb</w:t>
        </w:r>
        <w:proofErr w:type="spellEnd"/>
        <w:r w:rsidRPr="007E3C52">
          <w:rPr>
            <w:highlight w:val="green"/>
            <w:lang w:val="en-CA" w:eastAsia="ko-KR"/>
            <w:rPrChange w:id="1485" w:author="Ye-Kui Wang (d00)" w:date="2020-09-23T16:55:00Z">
              <w:rPr>
                <w:highlight w:val="green"/>
                <w:lang w:eastAsia="ko-KR"/>
              </w:rPr>
            </w:rPrChange>
          </w:rPr>
          <w:t xml:space="preserve"> residual samples</w:t>
        </w:r>
        <w:r w:rsidRPr="007E3C52">
          <w:rPr>
            <w:lang w:val="en-CA" w:eastAsia="ko-KR"/>
            <w:rPrChange w:id="1486" w:author="Ye-Kui Wang (d00)" w:date="2020-09-23T16:55:00Z">
              <w:rPr>
                <w:lang w:eastAsia="ko-KR"/>
              </w:rPr>
            </w:rPrChange>
          </w:rPr>
          <w:t xml:space="preserve"> of the current block,</w:t>
        </w:r>
      </w:ins>
    </w:p>
    <w:p w14:paraId="336DC0A3" w14:textId="18CCAC0C" w:rsidR="00E1388F" w:rsidRPr="007E3C52" w:rsidRDefault="00E1388F" w:rsidP="00E1388F">
      <w:pPr>
        <w:numPr>
          <w:ilvl w:val="0"/>
          <w:numId w:val="53"/>
        </w:numPr>
        <w:tabs>
          <w:tab w:val="clear" w:pos="360"/>
          <w:tab w:val="clear" w:pos="720"/>
          <w:tab w:val="clear" w:pos="1080"/>
          <w:tab w:val="clear" w:pos="1440"/>
          <w:tab w:val="clear" w:pos="1591"/>
          <w:tab w:val="left" w:pos="794"/>
          <w:tab w:val="left" w:pos="1191"/>
          <w:tab w:val="left" w:pos="1588"/>
          <w:tab w:val="left" w:pos="1985"/>
        </w:tabs>
        <w:jc w:val="both"/>
        <w:textAlignment w:val="auto"/>
        <w:rPr>
          <w:ins w:id="1487" w:author="Ye-Kui Wang (d00)" w:date="2020-09-23T14:55:00Z"/>
          <w:lang w:val="en-CA" w:eastAsia="ko-KR"/>
          <w:rPrChange w:id="1488" w:author="Ye-Kui Wang (d00)" w:date="2020-09-23T16:55:00Z">
            <w:rPr>
              <w:ins w:id="1489" w:author="Ye-Kui Wang (d00)" w:date="2020-09-23T14:55:00Z"/>
              <w:lang w:eastAsia="ko-KR"/>
            </w:rPr>
          </w:rPrChange>
        </w:rPr>
      </w:pPr>
      <w:ins w:id="1490" w:author="Ye-Kui Wang (d00)" w:date="2020-09-23T14:57:00Z">
        <w:r w:rsidRPr="007E3C52">
          <w:rPr>
            <w:lang w:val="en-CA" w:eastAsia="ko-KR"/>
            <w:rPrChange w:id="1491" w:author="Ye-Kui Wang (d00)" w:date="2020-09-23T16:55:00Z">
              <w:rPr>
                <w:lang w:eastAsia="ko-KR"/>
              </w:rPr>
            </w:rPrChange>
          </w:rPr>
          <w:t xml:space="preserve">an array </w:t>
        </w:r>
        <w:proofErr w:type="spellStart"/>
        <w:r w:rsidRPr="007E3C52">
          <w:rPr>
            <w:lang w:val="en-CA" w:eastAsia="ko-KR"/>
            <w:rPrChange w:id="1492" w:author="Ye-Kui Wang (d00)" w:date="2020-09-23T16:55:00Z">
              <w:rPr>
                <w:lang w:eastAsia="ko-KR"/>
              </w:rPr>
            </w:rPrChange>
          </w:rPr>
          <w:t>resSampleArrayCr</w:t>
        </w:r>
        <w:proofErr w:type="spellEnd"/>
        <w:r w:rsidRPr="007E3C52">
          <w:rPr>
            <w:lang w:val="en-CA" w:eastAsia="ko-KR"/>
            <w:rPrChange w:id="1493" w:author="Ye-Kui Wang (d00)" w:date="2020-09-23T16:55:00Z">
              <w:rPr>
                <w:lang w:eastAsia="ko-KR"/>
              </w:rPr>
            </w:rPrChange>
          </w:rPr>
          <w:t xml:space="preserve"> specifying </w:t>
        </w:r>
        <w:r w:rsidRPr="007E3C52">
          <w:rPr>
            <w:highlight w:val="green"/>
            <w:lang w:val="en-CA" w:eastAsia="ko-KR"/>
            <w:rPrChange w:id="1494" w:author="Ye-Kui Wang (d00)" w:date="2020-09-23T16:55:00Z">
              <w:rPr>
                <w:highlight w:val="green"/>
                <w:lang w:eastAsia="ko-KR"/>
              </w:rPr>
            </w:rPrChange>
          </w:rPr>
          <w:t xml:space="preserve">the </w:t>
        </w:r>
      </w:ins>
      <w:ins w:id="1495" w:author="Ye-Kui Wang (d00)" w:date="2020-09-23T14:58:00Z">
        <w:r w:rsidRPr="007E3C52">
          <w:rPr>
            <w:highlight w:val="green"/>
            <w:lang w:val="en-CA" w:eastAsia="ko-KR"/>
            <w:rPrChange w:id="1496" w:author="Ye-Kui Wang (d00)" w:date="2020-09-23T16:55:00Z">
              <w:rPr>
                <w:highlight w:val="green"/>
                <w:lang w:eastAsia="ko-KR"/>
              </w:rPr>
            </w:rPrChange>
          </w:rPr>
          <w:t>Cr</w:t>
        </w:r>
      </w:ins>
      <w:ins w:id="1497" w:author="Ye-Kui Wang (d00)" w:date="2020-09-23T14:57:00Z">
        <w:r w:rsidRPr="007E3C52">
          <w:rPr>
            <w:highlight w:val="green"/>
            <w:lang w:val="en-CA" w:eastAsia="ko-KR"/>
            <w:rPrChange w:id="1498" w:author="Ye-Kui Wang (d00)" w:date="2020-09-23T16:55:00Z">
              <w:rPr>
                <w:highlight w:val="green"/>
                <w:lang w:eastAsia="ko-KR"/>
              </w:rPr>
            </w:rPrChange>
          </w:rPr>
          <w:t xml:space="preserve"> residual samples</w:t>
        </w:r>
        <w:r w:rsidRPr="007E3C52">
          <w:rPr>
            <w:lang w:val="en-CA" w:eastAsia="ko-KR"/>
            <w:rPrChange w:id="1499" w:author="Ye-Kui Wang (d00)" w:date="2020-09-23T16:55:00Z">
              <w:rPr>
                <w:lang w:eastAsia="ko-KR"/>
              </w:rPr>
            </w:rPrChange>
          </w:rPr>
          <w:t xml:space="preserve"> of the current block.</w:t>
        </w:r>
      </w:ins>
    </w:p>
    <w:p w14:paraId="054E3FB9" w14:textId="5BEE988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500" w:author="Ye-Kui Wang (d00)" w:date="2020-09-23T16:55:00Z">
            <w:rPr>
              <w:rFonts w:eastAsia="DengXian"/>
              <w:szCs w:val="22"/>
              <w:lang w:eastAsia="zh-CN"/>
            </w:rPr>
          </w:rPrChange>
        </w:rPr>
      </w:pPr>
      <w:r w:rsidRPr="007E3C52">
        <w:rPr>
          <w:rFonts w:eastAsia="DengXian"/>
          <w:szCs w:val="22"/>
          <w:lang w:val="en-CA" w:eastAsia="zh-CN"/>
          <w:rPrChange w:id="1501" w:author="Ye-Kui Wang (d00)" w:date="2020-09-23T16:55:00Z">
            <w:rPr>
              <w:rFonts w:eastAsia="DengXian"/>
              <w:szCs w:val="22"/>
              <w:lang w:eastAsia="zh-CN"/>
            </w:rPr>
          </w:rPrChange>
        </w:rPr>
        <w:t xml:space="preserve">In clause 9.3.3.1, change the following (note that it was said in the JCTVC-AL meeting minutes that this was confirmed present in H.265 (11/19), but it is not in the published </w:t>
      </w:r>
      <w:r w:rsidRPr="007E3C52">
        <w:rPr>
          <w:rFonts w:eastAsia="DengXian"/>
          <w:color w:val="000000"/>
          <w:szCs w:val="22"/>
          <w:lang w:val="en-CA" w:eastAsia="zh-CN"/>
          <w14:textOutline w14:w="0" w14:cap="flat" w14:cmpd="sng" w14:algn="ctr">
            <w14:noFill/>
            <w14:prstDash w14:val="solid"/>
            <w14:round/>
          </w14:textOutline>
          <w:rPrChange w:id="1502" w:author="Ye-Kui Wang (d00)" w:date="2020-09-23T16:55:00Z">
            <w:rPr>
              <w:rFonts w:eastAsia="DengXian"/>
              <w:color w:val="000000"/>
              <w:szCs w:val="22"/>
              <w:lang w:eastAsia="zh-CN"/>
              <w14:textOutline w14:w="0" w14:cap="flat" w14:cmpd="sng" w14:algn="ctr">
                <w14:noFill/>
                <w14:prstDash w14:val="solid"/>
                <w14:round/>
              </w14:textOutline>
            </w:rPr>
          </w:rPrChange>
        </w:rPr>
        <w:t>ITU-T H.265/HEVC version 7</w:t>
      </w:r>
      <w:r w:rsidRPr="007E3C52">
        <w:rPr>
          <w:rFonts w:eastAsia="DengXian"/>
          <w:szCs w:val="22"/>
          <w:lang w:val="en-CA" w:eastAsia="zh-CN"/>
          <w:rPrChange w:id="1503" w:author="Ye-Kui Wang (d00)" w:date="2020-09-23T16:55:00Z">
            <w:rPr>
              <w:rFonts w:eastAsia="DengXian"/>
              <w:szCs w:val="22"/>
              <w:lang w:eastAsia="zh-CN"/>
            </w:rPr>
          </w:rPrChange>
        </w:rPr>
        <w:t>):</w:t>
      </w:r>
    </w:p>
    <w:p w14:paraId="25EF60B2" w14:textId="77777777" w:rsidR="00DE5F7E" w:rsidRPr="007E3C52" w:rsidRDefault="00DE5F7E" w:rsidP="00886560">
      <w:pPr>
        <w:tabs>
          <w:tab w:val="clear" w:pos="360"/>
          <w:tab w:val="clear" w:pos="720"/>
          <w:tab w:val="clear" w:pos="1080"/>
          <w:tab w:val="clear" w:pos="1440"/>
        </w:tabs>
        <w:overflowPunct/>
        <w:autoSpaceDE/>
        <w:autoSpaceDN/>
        <w:adjustRightInd/>
        <w:ind w:left="1440"/>
        <w:textAlignment w:val="auto"/>
        <w:rPr>
          <w:rFonts w:eastAsia="DengXian"/>
          <w:bCs/>
          <w:szCs w:val="22"/>
          <w:lang w:val="en-CA" w:eastAsia="zh-CN"/>
          <w:rPrChange w:id="1504" w:author="Ye-Kui Wang (d00)" w:date="2020-09-23T16:55:00Z">
            <w:rPr>
              <w:rFonts w:eastAsia="DengXian"/>
              <w:bCs/>
              <w:szCs w:val="22"/>
              <w:lang w:eastAsia="zh-CN"/>
            </w:rPr>
          </w:rPrChange>
        </w:rPr>
      </w:pPr>
      <w:proofErr w:type="spellStart"/>
      <w:r w:rsidRPr="007E3C52">
        <w:rPr>
          <w:rFonts w:eastAsia="PMingLiU"/>
          <w:bCs/>
          <w:szCs w:val="22"/>
          <w:lang w:val="en-CA" w:eastAsia="zh-TW"/>
          <w:rPrChange w:id="1505" w:author="Ye-Kui Wang (d00)" w:date="2020-09-23T16:55:00Z">
            <w:rPr>
              <w:rFonts w:eastAsia="PMingLiU"/>
              <w:bCs/>
              <w:szCs w:val="22"/>
              <w:lang w:eastAsia="zh-TW"/>
            </w:rPr>
          </w:rPrChange>
        </w:rPr>
        <w:t>c</w:t>
      </w:r>
      <w:r w:rsidRPr="007E3C52">
        <w:rPr>
          <w:rFonts w:eastAsia="DengXian"/>
          <w:bCs/>
          <w:szCs w:val="22"/>
          <w:lang w:val="en-CA" w:eastAsia="zh-CN"/>
          <w:rPrChange w:id="1506" w:author="Ye-Kui Wang (d00)" w:date="2020-09-23T16:55:00Z">
            <w:rPr>
              <w:rFonts w:eastAsia="DengXian"/>
              <w:bCs/>
              <w:szCs w:val="22"/>
              <w:lang w:eastAsia="zh-CN"/>
            </w:rPr>
          </w:rPrChange>
        </w:rPr>
        <w:t>Max</w:t>
      </w:r>
      <w:proofErr w:type="spellEnd"/>
      <w:r w:rsidRPr="007E3C52">
        <w:rPr>
          <w:rFonts w:eastAsia="DengXian"/>
          <w:bCs/>
          <w:szCs w:val="22"/>
          <w:lang w:val="en-CA" w:eastAsia="zh-CN"/>
          <w:rPrChange w:id="1507" w:author="Ye-Kui Wang (d00)" w:date="2020-09-23T16:55:00Z">
            <w:rPr>
              <w:rFonts w:eastAsia="DengXian"/>
              <w:bCs/>
              <w:szCs w:val="22"/>
              <w:lang w:eastAsia="zh-CN"/>
            </w:rPr>
          </w:rPrChange>
        </w:rPr>
        <w:t xml:space="preserve"> = </w:t>
      </w:r>
      <w:proofErr w:type="gramStart"/>
      <w:r w:rsidRPr="007E3C52">
        <w:rPr>
          <w:rFonts w:eastAsia="DengXian"/>
          <w:bCs/>
          <w:szCs w:val="22"/>
          <w:lang w:val="en-CA" w:eastAsia="zh-CN"/>
          <w:rPrChange w:id="1508" w:author="Ye-Kui Wang (d00)" w:date="2020-09-23T16:55:00Z">
            <w:rPr>
              <w:rFonts w:eastAsia="DengXian"/>
              <w:bCs/>
              <w:szCs w:val="22"/>
              <w:lang w:eastAsia="zh-CN"/>
            </w:rPr>
          </w:rPrChange>
        </w:rPr>
        <w:t>( </w:t>
      </w:r>
      <w:proofErr w:type="spellStart"/>
      <w:r w:rsidRPr="007E3C52">
        <w:rPr>
          <w:rFonts w:eastAsia="DengXian"/>
          <w:bCs/>
          <w:szCs w:val="22"/>
          <w:lang w:val="en-CA" w:eastAsia="zh-CN"/>
          <w:rPrChange w:id="1509" w:author="Ye-Kui Wang (d00)" w:date="2020-09-23T16:55:00Z">
            <w:rPr>
              <w:rFonts w:eastAsia="DengXian"/>
              <w:bCs/>
              <w:szCs w:val="22"/>
              <w:lang w:eastAsia="zh-CN"/>
            </w:rPr>
          </w:rPrChange>
        </w:rPr>
        <w:t>PrefixOffset</w:t>
      </w:r>
      <w:proofErr w:type="spellEnd"/>
      <w:proofErr w:type="gramEnd"/>
      <w:r w:rsidRPr="007E3C52">
        <w:rPr>
          <w:rFonts w:eastAsia="DengXian"/>
          <w:bCs/>
          <w:szCs w:val="22"/>
          <w:lang w:val="en-CA" w:eastAsia="zh-CN"/>
          <w:rPrChange w:id="1510" w:author="Ye-Kui Wang (d00)" w:date="2020-09-23T16:55:00Z">
            <w:rPr>
              <w:rFonts w:eastAsia="DengXian"/>
              <w:bCs/>
              <w:szCs w:val="22"/>
              <w:lang w:eastAsia="zh-CN"/>
            </w:rPr>
          </w:rPrChange>
        </w:rPr>
        <w:t>  &lt;&lt;  1 ) &gt; PaletteMaxRunMinus1 ?</w:t>
      </w:r>
      <w:r w:rsidRPr="007E3C52">
        <w:rPr>
          <w:rFonts w:eastAsia="DengXian"/>
          <w:bCs/>
          <w:szCs w:val="22"/>
          <w:lang w:val="en-CA" w:eastAsia="zh-CN"/>
          <w:rPrChange w:id="1511" w:author="Ye-Kui Wang (d00)" w:date="2020-09-23T16:55:00Z">
            <w:rPr>
              <w:rFonts w:eastAsia="DengXian"/>
              <w:bCs/>
              <w:szCs w:val="22"/>
              <w:lang w:eastAsia="zh-CN"/>
            </w:rPr>
          </w:rPrChange>
        </w:rPr>
        <w:br/>
        <w:t>( </w:t>
      </w:r>
      <w:proofErr w:type="spellStart"/>
      <w:r w:rsidRPr="007E3C52">
        <w:rPr>
          <w:rFonts w:eastAsia="DengXian"/>
          <w:bCs/>
          <w:szCs w:val="22"/>
          <w:highlight w:val="yellow"/>
          <w:lang w:val="en-CA" w:eastAsia="zh-CN"/>
          <w:rPrChange w:id="1512" w:author="Ye-Kui Wang (d00)" w:date="2020-09-23T16:55:00Z">
            <w:rPr>
              <w:rFonts w:eastAsia="DengXian"/>
              <w:bCs/>
              <w:szCs w:val="22"/>
              <w:highlight w:val="yellow"/>
              <w:lang w:eastAsia="zh-CN"/>
            </w:rPr>
          </w:rPrChange>
        </w:rPr>
        <w:t>PalletMaxRun</w:t>
      </w:r>
      <w:proofErr w:type="spellEnd"/>
      <w:r w:rsidRPr="007E3C52">
        <w:rPr>
          <w:rFonts w:eastAsia="DengXian"/>
          <w:bCs/>
          <w:szCs w:val="22"/>
          <w:lang w:val="en-CA" w:eastAsia="zh-CN"/>
          <w:rPrChange w:id="1513" w:author="Ye-Kui Wang (d00)" w:date="2020-09-23T16:55:00Z">
            <w:rPr>
              <w:rFonts w:eastAsia="DengXian"/>
              <w:bCs/>
              <w:szCs w:val="22"/>
              <w:lang w:eastAsia="zh-CN"/>
            </w:rPr>
          </w:rPrChange>
        </w:rPr>
        <w:t> − </w:t>
      </w:r>
      <w:proofErr w:type="spellStart"/>
      <w:r w:rsidRPr="007E3C52">
        <w:rPr>
          <w:rFonts w:eastAsia="DengXian"/>
          <w:bCs/>
          <w:szCs w:val="22"/>
          <w:lang w:val="en-CA" w:eastAsia="zh-CN"/>
          <w:rPrChange w:id="1514" w:author="Ye-Kui Wang (d00)" w:date="2020-09-23T16:55:00Z">
            <w:rPr>
              <w:rFonts w:eastAsia="DengXian"/>
              <w:bCs/>
              <w:szCs w:val="22"/>
              <w:lang w:eastAsia="zh-CN"/>
            </w:rPr>
          </w:rPrChange>
        </w:rPr>
        <w:t>PrefixOffset</w:t>
      </w:r>
      <w:proofErr w:type="spellEnd"/>
      <w:r w:rsidRPr="007E3C52">
        <w:rPr>
          <w:rFonts w:eastAsia="DengXian"/>
          <w:bCs/>
          <w:szCs w:val="22"/>
          <w:lang w:val="en-CA" w:eastAsia="zh-CN"/>
          <w:rPrChange w:id="1515" w:author="Ye-Kui Wang (d00)" w:date="2020-09-23T16:55:00Z">
            <w:rPr>
              <w:rFonts w:eastAsia="DengXian"/>
              <w:bCs/>
              <w:szCs w:val="22"/>
              <w:lang w:eastAsia="zh-CN"/>
            </w:rPr>
          </w:rPrChange>
        </w:rPr>
        <w:t> ) : ( </w:t>
      </w:r>
      <w:proofErr w:type="spellStart"/>
      <w:r w:rsidRPr="007E3C52">
        <w:rPr>
          <w:rFonts w:eastAsia="DengXian"/>
          <w:bCs/>
          <w:szCs w:val="22"/>
          <w:lang w:val="en-CA" w:eastAsia="zh-CN"/>
          <w:rPrChange w:id="1516" w:author="Ye-Kui Wang (d00)" w:date="2020-09-23T16:55:00Z">
            <w:rPr>
              <w:rFonts w:eastAsia="DengXian"/>
              <w:bCs/>
              <w:szCs w:val="22"/>
              <w:lang w:eastAsia="zh-CN"/>
            </w:rPr>
          </w:rPrChange>
        </w:rPr>
        <w:t>PrefixOffset</w:t>
      </w:r>
      <w:proofErr w:type="spellEnd"/>
      <w:r w:rsidRPr="007E3C52">
        <w:rPr>
          <w:rFonts w:eastAsia="DengXian"/>
          <w:bCs/>
          <w:szCs w:val="22"/>
          <w:lang w:val="en-CA" w:eastAsia="zh-CN"/>
          <w:rPrChange w:id="1517" w:author="Ye-Kui Wang (d00)" w:date="2020-09-23T16:55:00Z">
            <w:rPr>
              <w:rFonts w:eastAsia="DengXian"/>
              <w:bCs/>
              <w:szCs w:val="22"/>
              <w:lang w:eastAsia="zh-CN"/>
            </w:rPr>
          </w:rPrChange>
        </w:rPr>
        <w:t> − 1 )</w:t>
      </w:r>
    </w:p>
    <w:p w14:paraId="6B5D40E3" w14:textId="77777777" w:rsidR="00DE5F7E" w:rsidRPr="007E3C52" w:rsidRDefault="00DE5F7E" w:rsidP="00886560">
      <w:pPr>
        <w:tabs>
          <w:tab w:val="clear" w:pos="360"/>
          <w:tab w:val="clear" w:pos="720"/>
          <w:tab w:val="clear" w:pos="1080"/>
          <w:tab w:val="clear" w:pos="1440"/>
        </w:tabs>
        <w:overflowPunct/>
        <w:autoSpaceDE/>
        <w:autoSpaceDN/>
        <w:adjustRightInd/>
        <w:ind w:left="720"/>
        <w:textAlignment w:val="auto"/>
        <w:rPr>
          <w:rFonts w:eastAsia="DengXian"/>
          <w:bCs/>
          <w:szCs w:val="22"/>
          <w:lang w:val="en-CA" w:eastAsia="zh-CN"/>
          <w:rPrChange w:id="1518" w:author="Ye-Kui Wang (d00)" w:date="2020-09-23T16:55:00Z">
            <w:rPr>
              <w:rFonts w:eastAsia="DengXian"/>
              <w:bCs/>
              <w:szCs w:val="22"/>
              <w:lang w:eastAsia="zh-CN"/>
            </w:rPr>
          </w:rPrChange>
        </w:rPr>
      </w:pPr>
      <w:r w:rsidRPr="007E3C52">
        <w:rPr>
          <w:rFonts w:eastAsia="DengXian"/>
          <w:bCs/>
          <w:szCs w:val="22"/>
          <w:lang w:val="en-CA" w:eastAsia="zh-CN"/>
          <w:rPrChange w:id="1519" w:author="Ye-Kui Wang (d00)" w:date="2020-09-23T16:55:00Z">
            <w:rPr>
              <w:rFonts w:eastAsia="DengXian"/>
              <w:bCs/>
              <w:szCs w:val="22"/>
              <w:lang w:eastAsia="zh-CN"/>
            </w:rPr>
          </w:rPrChange>
        </w:rPr>
        <w:t>to</w:t>
      </w:r>
    </w:p>
    <w:p w14:paraId="738F3574" w14:textId="77777777" w:rsidR="00DE5F7E" w:rsidRPr="007E3C52" w:rsidRDefault="00DE5F7E" w:rsidP="00886560">
      <w:pPr>
        <w:tabs>
          <w:tab w:val="clear" w:pos="360"/>
          <w:tab w:val="clear" w:pos="720"/>
          <w:tab w:val="clear" w:pos="1080"/>
          <w:tab w:val="clear" w:pos="1440"/>
        </w:tabs>
        <w:overflowPunct/>
        <w:autoSpaceDE/>
        <w:autoSpaceDN/>
        <w:adjustRightInd/>
        <w:ind w:left="1440"/>
        <w:textAlignment w:val="auto"/>
        <w:rPr>
          <w:rFonts w:eastAsia="DengXian"/>
          <w:szCs w:val="22"/>
          <w:lang w:val="en-CA" w:eastAsia="zh-CN"/>
          <w:rPrChange w:id="1520" w:author="Ye-Kui Wang (d00)" w:date="2020-09-23T16:55:00Z">
            <w:rPr>
              <w:rFonts w:eastAsia="DengXian"/>
              <w:szCs w:val="22"/>
              <w:lang w:eastAsia="zh-CN"/>
            </w:rPr>
          </w:rPrChange>
        </w:rPr>
      </w:pPr>
      <w:proofErr w:type="spellStart"/>
      <w:r w:rsidRPr="007E3C52">
        <w:rPr>
          <w:rFonts w:eastAsia="PMingLiU"/>
          <w:bCs/>
          <w:szCs w:val="22"/>
          <w:lang w:val="en-CA" w:eastAsia="zh-TW"/>
          <w:rPrChange w:id="1521" w:author="Ye-Kui Wang (d00)" w:date="2020-09-23T16:55:00Z">
            <w:rPr>
              <w:rFonts w:eastAsia="PMingLiU"/>
              <w:bCs/>
              <w:szCs w:val="22"/>
              <w:lang w:eastAsia="zh-TW"/>
            </w:rPr>
          </w:rPrChange>
        </w:rPr>
        <w:t>c</w:t>
      </w:r>
      <w:r w:rsidRPr="007E3C52">
        <w:rPr>
          <w:rFonts w:eastAsia="DengXian"/>
          <w:bCs/>
          <w:szCs w:val="22"/>
          <w:lang w:val="en-CA" w:eastAsia="zh-CN"/>
          <w:rPrChange w:id="1522" w:author="Ye-Kui Wang (d00)" w:date="2020-09-23T16:55:00Z">
            <w:rPr>
              <w:rFonts w:eastAsia="DengXian"/>
              <w:bCs/>
              <w:szCs w:val="22"/>
              <w:lang w:eastAsia="zh-CN"/>
            </w:rPr>
          </w:rPrChange>
        </w:rPr>
        <w:t>Max</w:t>
      </w:r>
      <w:proofErr w:type="spellEnd"/>
      <w:r w:rsidRPr="007E3C52">
        <w:rPr>
          <w:rFonts w:eastAsia="DengXian"/>
          <w:bCs/>
          <w:szCs w:val="22"/>
          <w:lang w:val="en-CA" w:eastAsia="zh-CN"/>
          <w:rPrChange w:id="1523" w:author="Ye-Kui Wang (d00)" w:date="2020-09-23T16:55:00Z">
            <w:rPr>
              <w:rFonts w:eastAsia="DengXian"/>
              <w:bCs/>
              <w:szCs w:val="22"/>
              <w:lang w:eastAsia="zh-CN"/>
            </w:rPr>
          </w:rPrChange>
        </w:rPr>
        <w:t xml:space="preserve"> = </w:t>
      </w:r>
      <w:proofErr w:type="gramStart"/>
      <w:r w:rsidRPr="007E3C52">
        <w:rPr>
          <w:rFonts w:eastAsia="DengXian"/>
          <w:bCs/>
          <w:szCs w:val="22"/>
          <w:lang w:val="en-CA" w:eastAsia="zh-CN"/>
          <w:rPrChange w:id="1524" w:author="Ye-Kui Wang (d00)" w:date="2020-09-23T16:55:00Z">
            <w:rPr>
              <w:rFonts w:eastAsia="DengXian"/>
              <w:bCs/>
              <w:szCs w:val="22"/>
              <w:lang w:eastAsia="zh-CN"/>
            </w:rPr>
          </w:rPrChange>
        </w:rPr>
        <w:t>( </w:t>
      </w:r>
      <w:proofErr w:type="spellStart"/>
      <w:r w:rsidRPr="007E3C52">
        <w:rPr>
          <w:rFonts w:eastAsia="DengXian"/>
          <w:bCs/>
          <w:szCs w:val="22"/>
          <w:lang w:val="en-CA" w:eastAsia="zh-CN"/>
          <w:rPrChange w:id="1525" w:author="Ye-Kui Wang (d00)" w:date="2020-09-23T16:55:00Z">
            <w:rPr>
              <w:rFonts w:eastAsia="DengXian"/>
              <w:bCs/>
              <w:szCs w:val="22"/>
              <w:lang w:eastAsia="zh-CN"/>
            </w:rPr>
          </w:rPrChange>
        </w:rPr>
        <w:t>PrefixOffset</w:t>
      </w:r>
      <w:proofErr w:type="spellEnd"/>
      <w:proofErr w:type="gramEnd"/>
      <w:r w:rsidRPr="007E3C52">
        <w:rPr>
          <w:rFonts w:eastAsia="DengXian"/>
          <w:bCs/>
          <w:szCs w:val="22"/>
          <w:lang w:val="en-CA" w:eastAsia="zh-CN"/>
          <w:rPrChange w:id="1526" w:author="Ye-Kui Wang (d00)" w:date="2020-09-23T16:55:00Z">
            <w:rPr>
              <w:rFonts w:eastAsia="DengXian"/>
              <w:bCs/>
              <w:szCs w:val="22"/>
              <w:lang w:eastAsia="zh-CN"/>
            </w:rPr>
          </w:rPrChange>
        </w:rPr>
        <w:t>  &lt;&lt;  1 ) &gt; PaletteMaxRunMinus1 ?</w:t>
      </w:r>
      <w:r w:rsidRPr="007E3C52">
        <w:rPr>
          <w:rFonts w:eastAsia="DengXian"/>
          <w:bCs/>
          <w:szCs w:val="22"/>
          <w:lang w:val="en-CA" w:eastAsia="zh-CN"/>
          <w:rPrChange w:id="1527" w:author="Ye-Kui Wang (d00)" w:date="2020-09-23T16:55:00Z">
            <w:rPr>
              <w:rFonts w:eastAsia="DengXian"/>
              <w:bCs/>
              <w:szCs w:val="22"/>
              <w:lang w:eastAsia="zh-CN"/>
            </w:rPr>
          </w:rPrChange>
        </w:rPr>
        <w:br/>
        <w:t>( </w:t>
      </w:r>
      <w:r w:rsidRPr="007E3C52">
        <w:rPr>
          <w:rFonts w:eastAsia="DengXian"/>
          <w:bCs/>
          <w:szCs w:val="22"/>
          <w:highlight w:val="green"/>
          <w:lang w:val="en-CA" w:eastAsia="zh-CN"/>
          <w:rPrChange w:id="1528" w:author="Ye-Kui Wang (d00)" w:date="2020-09-23T16:55:00Z">
            <w:rPr>
              <w:rFonts w:eastAsia="DengXian"/>
              <w:bCs/>
              <w:szCs w:val="22"/>
              <w:highlight w:val="green"/>
              <w:lang w:eastAsia="zh-CN"/>
            </w:rPr>
          </w:rPrChange>
        </w:rPr>
        <w:t>PalleteMaxRunMinus1</w:t>
      </w:r>
      <w:r w:rsidRPr="007E3C52">
        <w:rPr>
          <w:rFonts w:eastAsia="DengXian"/>
          <w:bCs/>
          <w:szCs w:val="22"/>
          <w:lang w:val="en-CA" w:eastAsia="zh-CN"/>
          <w:rPrChange w:id="1529" w:author="Ye-Kui Wang (d00)" w:date="2020-09-23T16:55:00Z">
            <w:rPr>
              <w:rFonts w:eastAsia="DengXian"/>
              <w:bCs/>
              <w:szCs w:val="22"/>
              <w:lang w:eastAsia="zh-CN"/>
            </w:rPr>
          </w:rPrChange>
        </w:rPr>
        <w:t> − </w:t>
      </w:r>
      <w:proofErr w:type="spellStart"/>
      <w:r w:rsidRPr="007E3C52">
        <w:rPr>
          <w:rFonts w:eastAsia="DengXian"/>
          <w:bCs/>
          <w:szCs w:val="22"/>
          <w:lang w:val="en-CA" w:eastAsia="zh-CN"/>
          <w:rPrChange w:id="1530" w:author="Ye-Kui Wang (d00)" w:date="2020-09-23T16:55:00Z">
            <w:rPr>
              <w:rFonts w:eastAsia="DengXian"/>
              <w:bCs/>
              <w:szCs w:val="22"/>
              <w:lang w:eastAsia="zh-CN"/>
            </w:rPr>
          </w:rPrChange>
        </w:rPr>
        <w:t>PrefixOffset</w:t>
      </w:r>
      <w:proofErr w:type="spellEnd"/>
      <w:r w:rsidRPr="007E3C52">
        <w:rPr>
          <w:rFonts w:eastAsia="DengXian"/>
          <w:bCs/>
          <w:szCs w:val="22"/>
          <w:lang w:val="en-CA" w:eastAsia="zh-CN"/>
          <w:rPrChange w:id="1531" w:author="Ye-Kui Wang (d00)" w:date="2020-09-23T16:55:00Z">
            <w:rPr>
              <w:rFonts w:eastAsia="DengXian"/>
              <w:bCs/>
              <w:szCs w:val="22"/>
              <w:lang w:eastAsia="zh-CN"/>
            </w:rPr>
          </w:rPrChange>
        </w:rPr>
        <w:t> ) : ( </w:t>
      </w:r>
      <w:proofErr w:type="spellStart"/>
      <w:r w:rsidRPr="007E3C52">
        <w:rPr>
          <w:rFonts w:eastAsia="DengXian"/>
          <w:bCs/>
          <w:szCs w:val="22"/>
          <w:lang w:val="en-CA" w:eastAsia="zh-CN"/>
          <w:rPrChange w:id="1532" w:author="Ye-Kui Wang (d00)" w:date="2020-09-23T16:55:00Z">
            <w:rPr>
              <w:rFonts w:eastAsia="DengXian"/>
              <w:bCs/>
              <w:szCs w:val="22"/>
              <w:lang w:eastAsia="zh-CN"/>
            </w:rPr>
          </w:rPrChange>
        </w:rPr>
        <w:t>PrefixOffset</w:t>
      </w:r>
      <w:proofErr w:type="spellEnd"/>
      <w:r w:rsidRPr="007E3C52">
        <w:rPr>
          <w:rFonts w:eastAsia="DengXian"/>
          <w:bCs/>
          <w:szCs w:val="22"/>
          <w:lang w:val="en-CA" w:eastAsia="zh-CN"/>
          <w:rPrChange w:id="1533" w:author="Ye-Kui Wang (d00)" w:date="2020-09-23T16:55:00Z">
            <w:rPr>
              <w:rFonts w:eastAsia="DengXian"/>
              <w:bCs/>
              <w:szCs w:val="22"/>
              <w:lang w:eastAsia="zh-CN"/>
            </w:rPr>
          </w:rPrChange>
        </w:rPr>
        <w:t> − 1 )</w:t>
      </w:r>
    </w:p>
    <w:p w14:paraId="081F1211" w14:textId="47309632" w:rsidR="00886560" w:rsidRPr="007E3C52" w:rsidRDefault="00886560"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534" w:author="Ye-Kui Wang (d00)" w:date="2020-09-23T16:55:00Z">
            <w:rPr>
              <w:rFonts w:eastAsia="DengXian"/>
              <w:szCs w:val="22"/>
              <w:lang w:eastAsia="zh-CN"/>
            </w:rPr>
          </w:rPrChange>
        </w:rPr>
      </w:pPr>
      <w:r w:rsidRPr="007E3C52">
        <w:rPr>
          <w:rFonts w:eastAsia="DengXian"/>
          <w:szCs w:val="22"/>
          <w:lang w:val="en-CA" w:eastAsia="zh-CN"/>
          <w:rPrChange w:id="1535" w:author="Ye-Kui Wang (d00)" w:date="2020-09-23T16:55:00Z">
            <w:rPr>
              <w:rFonts w:eastAsia="DengXian"/>
              <w:szCs w:val="22"/>
              <w:lang w:eastAsia="zh-CN"/>
            </w:rPr>
          </w:rPrChange>
        </w:rPr>
        <w:t xml:space="preserve">Consider ticket #1491 Duplicate invocation of 9.3.4.3 arithmetic decoding process (invoked both in 9.3.4.1 </w:t>
      </w:r>
      <w:proofErr w:type="gramStart"/>
      <w:r w:rsidRPr="007E3C52">
        <w:rPr>
          <w:rFonts w:eastAsia="DengXian"/>
          <w:szCs w:val="22"/>
          <w:lang w:val="en-CA" w:eastAsia="zh-CN"/>
          <w:rPrChange w:id="1536" w:author="Ye-Kui Wang (d00)" w:date="2020-09-23T16:55:00Z">
            <w:rPr>
              <w:rFonts w:eastAsia="DengXian"/>
              <w:szCs w:val="22"/>
              <w:lang w:eastAsia="zh-CN"/>
            </w:rPr>
          </w:rPrChange>
        </w:rPr>
        <w:t>and also</w:t>
      </w:r>
      <w:proofErr w:type="gramEnd"/>
      <w:r w:rsidRPr="007E3C52">
        <w:rPr>
          <w:rFonts w:eastAsia="DengXian"/>
          <w:szCs w:val="22"/>
          <w:lang w:val="en-CA" w:eastAsia="zh-CN"/>
          <w:rPrChange w:id="1537" w:author="Ye-Kui Wang (d00)" w:date="2020-09-23T16:55:00Z">
            <w:rPr>
              <w:rFonts w:eastAsia="DengXian"/>
              <w:szCs w:val="22"/>
              <w:lang w:eastAsia="zh-CN"/>
            </w:rPr>
          </w:rPrChange>
        </w:rPr>
        <w:t xml:space="preserve"> in 9.3.4.2). Confirmed present in H.265 (11/19) – To be confirmed whether action is needed)</w:t>
      </w:r>
    </w:p>
    <w:p w14:paraId="416ED3BE" w14:textId="0A916D69" w:rsidR="00886560" w:rsidRPr="007E3C52" w:rsidRDefault="00886560"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538" w:author="Ye-Kui Wang (d00)" w:date="2020-09-23T16:55:00Z">
            <w:rPr>
              <w:rFonts w:eastAsia="DengXian"/>
              <w:szCs w:val="22"/>
              <w:lang w:eastAsia="zh-CN"/>
            </w:rPr>
          </w:rPrChange>
        </w:rPr>
      </w:pPr>
      <w:r w:rsidRPr="007E3C52">
        <w:rPr>
          <w:rFonts w:eastAsia="DengXian"/>
          <w:szCs w:val="22"/>
          <w:lang w:val="en-CA" w:eastAsia="zh-CN"/>
          <w:rPrChange w:id="1539" w:author="Ye-Kui Wang (d00)" w:date="2020-09-23T16:55:00Z">
            <w:rPr>
              <w:rFonts w:eastAsia="DengXian"/>
              <w:szCs w:val="22"/>
              <w:lang w:eastAsia="zh-CN"/>
            </w:rPr>
          </w:rPrChange>
        </w:rPr>
        <w:t xml:space="preserve">In Table 9-43, consider ticket #1498 Typos in Table 9-43 (for </w:t>
      </w:r>
      <w:proofErr w:type="spellStart"/>
      <w:r w:rsidRPr="007E3C52">
        <w:rPr>
          <w:rFonts w:eastAsia="DengXian"/>
          <w:szCs w:val="22"/>
          <w:lang w:val="en-CA" w:eastAsia="zh-CN"/>
          <w:rPrChange w:id="1540" w:author="Ye-Kui Wang (d00)" w:date="2020-09-23T16:55:00Z">
            <w:rPr>
              <w:rFonts w:eastAsia="DengXian"/>
              <w:szCs w:val="22"/>
              <w:lang w:eastAsia="zh-CN"/>
            </w:rPr>
          </w:rPrChange>
        </w:rPr>
        <w:t>palette_run_suffix</w:t>
      </w:r>
      <w:proofErr w:type="spellEnd"/>
      <w:r w:rsidRPr="007E3C52">
        <w:rPr>
          <w:rFonts w:eastAsia="DengXian"/>
          <w:szCs w:val="22"/>
          <w:lang w:val="en-CA" w:eastAsia="zh-CN"/>
          <w:rPrChange w:id="1541" w:author="Ye-Kui Wang (d00)" w:date="2020-09-23T16:55:00Z">
            <w:rPr>
              <w:rFonts w:eastAsia="DengXian"/>
              <w:szCs w:val="22"/>
              <w:lang w:eastAsia="zh-CN"/>
            </w:rPr>
          </w:rPrChange>
        </w:rPr>
        <w:t xml:space="preserve"> </w:t>
      </w:r>
      <w:proofErr w:type="spellStart"/>
      <w:r w:rsidRPr="007E3C52">
        <w:rPr>
          <w:rFonts w:eastAsia="DengXian"/>
          <w:szCs w:val="22"/>
          <w:lang w:val="en-CA" w:eastAsia="zh-CN"/>
          <w:rPrChange w:id="1542" w:author="Ye-Kui Wang (d00)" w:date="2020-09-23T16:55:00Z">
            <w:rPr>
              <w:rFonts w:eastAsia="DengXian"/>
              <w:szCs w:val="22"/>
              <w:lang w:eastAsia="zh-CN"/>
            </w:rPr>
          </w:rPrChange>
        </w:rPr>
        <w:t>PalletMaxRun</w:t>
      </w:r>
      <w:proofErr w:type="spellEnd"/>
      <w:r w:rsidRPr="007E3C52">
        <w:rPr>
          <w:rFonts w:eastAsia="DengXian"/>
          <w:szCs w:val="22"/>
          <w:lang w:val="en-CA" w:eastAsia="zh-CN"/>
          <w:rPrChange w:id="1543" w:author="Ye-Kui Wang (d00)" w:date="2020-09-23T16:55:00Z">
            <w:rPr>
              <w:rFonts w:eastAsia="DengXian"/>
              <w:szCs w:val="22"/>
              <w:lang w:eastAsia="zh-CN"/>
            </w:rPr>
          </w:rPrChange>
        </w:rPr>
        <w:t xml:space="preserve"> should be PalletMaxRunMinus1), Confirmed present in H.265 (11/19).</w:t>
      </w:r>
    </w:p>
    <w:p w14:paraId="5802A00C" w14:textId="64A5A319"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544" w:author="Ye-Kui Wang (d00)" w:date="2020-09-23T16:55:00Z">
            <w:rPr>
              <w:rFonts w:eastAsia="DengXian"/>
              <w:szCs w:val="22"/>
              <w:lang w:eastAsia="zh-CN"/>
            </w:rPr>
          </w:rPrChange>
        </w:rPr>
      </w:pPr>
      <w:r w:rsidRPr="007E3C52">
        <w:rPr>
          <w:rFonts w:eastAsia="DengXian"/>
          <w:szCs w:val="22"/>
          <w:lang w:val="en-CA" w:eastAsia="zh-CN"/>
          <w:rPrChange w:id="1545" w:author="Ye-Kui Wang (d00)" w:date="2020-09-23T16:55:00Z">
            <w:rPr>
              <w:rFonts w:eastAsia="DengXian"/>
              <w:szCs w:val="22"/>
              <w:lang w:eastAsia="zh-CN"/>
            </w:rPr>
          </w:rPrChange>
        </w:rPr>
        <w:t>In clause A.4.1, Table A.8, add "</w:t>
      </w:r>
      <w:proofErr w:type="spellStart"/>
      <w:r w:rsidRPr="007E3C52">
        <w:rPr>
          <w:rFonts w:eastAsia="DengXian"/>
          <w:szCs w:val="22"/>
          <w:lang w:val="en-CA" w:eastAsia="zh-CN"/>
          <w:rPrChange w:id="1546" w:author="Ye-Kui Wang (d00)" w:date="2020-09-23T16:55:00Z">
            <w:rPr>
              <w:rFonts w:eastAsia="DengXian"/>
              <w:szCs w:val="22"/>
              <w:lang w:eastAsia="zh-CN"/>
            </w:rPr>
          </w:rPrChange>
        </w:rPr>
        <w:t>MaxSliceSegments</w:t>
      </w:r>
      <w:proofErr w:type="spellEnd"/>
      <w:r w:rsidRPr="007E3C52">
        <w:rPr>
          <w:rFonts w:eastAsia="DengXian"/>
          <w:szCs w:val="22"/>
          <w:lang w:val="en-CA" w:eastAsia="zh-CN"/>
          <w:rPrChange w:id="1547" w:author="Ye-Kui Wang (d00)" w:date="2020-09-23T16:55:00Z">
            <w:rPr>
              <w:rFonts w:eastAsia="DengXian"/>
              <w:szCs w:val="22"/>
              <w:lang w:eastAsia="zh-CN"/>
            </w:rPr>
          </w:rPrChange>
        </w:rPr>
        <w:t>" after "Max slice segments per picture".</w:t>
      </w:r>
    </w:p>
    <w:p w14:paraId="77C2BE67"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548" w:author="Ye-Kui Wang (d00)" w:date="2020-09-23T16:55:00Z">
            <w:rPr>
              <w:rFonts w:eastAsia="DengXian"/>
              <w:szCs w:val="22"/>
              <w:lang w:eastAsia="zh-CN"/>
            </w:rPr>
          </w:rPrChange>
        </w:rPr>
      </w:pPr>
      <w:r w:rsidRPr="007E3C52">
        <w:rPr>
          <w:rFonts w:eastAsia="DengXian"/>
          <w:szCs w:val="22"/>
          <w:lang w:val="en-CA" w:eastAsia="zh-CN"/>
          <w:rPrChange w:id="1549" w:author="Ye-Kui Wang (d00)" w:date="2020-09-23T16:55:00Z">
            <w:rPr>
              <w:rFonts w:eastAsia="DengXian"/>
              <w:szCs w:val="22"/>
              <w:lang w:eastAsia="zh-CN"/>
            </w:rPr>
          </w:rPrChange>
        </w:rPr>
        <w:t>In clause A.4.2, Table A.10, some of the numbers, e.g., "</w:t>
      </w:r>
      <w:proofErr w:type="spellStart"/>
      <w:r w:rsidRPr="007E3C52">
        <w:rPr>
          <w:rFonts w:eastAsia="DengXian"/>
          <w:szCs w:val="22"/>
          <w:lang w:val="en-CA" w:eastAsia="zh-CN"/>
          <w:rPrChange w:id="1550" w:author="Ye-Kui Wang (d00)" w:date="2020-09-23T16:55:00Z">
            <w:rPr>
              <w:rFonts w:eastAsia="DengXian"/>
              <w:szCs w:val="22"/>
              <w:lang w:eastAsia="zh-CN"/>
            </w:rPr>
          </w:rPrChange>
        </w:rPr>
        <w:t>xxxx</w:t>
      </w:r>
      <w:proofErr w:type="spellEnd"/>
      <w:r w:rsidRPr="007E3C52">
        <w:rPr>
          <w:rFonts w:eastAsia="DengXian"/>
          <w:szCs w:val="22"/>
          <w:lang w:val="en-CA" w:eastAsia="zh-CN"/>
          <w:rPrChange w:id="1551" w:author="Ye-Kui Wang (d00)" w:date="2020-09-23T16:55:00Z">
            <w:rPr>
              <w:rFonts w:eastAsia="DengXian"/>
              <w:szCs w:val="22"/>
              <w:lang w:eastAsia="zh-CN"/>
            </w:rPr>
          </w:rPrChange>
        </w:rPr>
        <w:t>" are not in the form of "x xxx". Make the style of all the numbers consistent.</w:t>
      </w:r>
    </w:p>
    <w:p w14:paraId="050F71A7" w14:textId="77777777" w:rsidR="00DE5F7E" w:rsidRPr="007E3C52" w:rsidRDefault="00DE5F7E" w:rsidP="00025F10">
      <w:pPr>
        <w:keepNext/>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552" w:author="Ye-Kui Wang (d00)" w:date="2020-09-23T16:55:00Z">
            <w:rPr>
              <w:rFonts w:eastAsia="DengXian"/>
              <w:szCs w:val="22"/>
              <w:lang w:eastAsia="zh-CN"/>
            </w:rPr>
          </w:rPrChange>
        </w:rPr>
      </w:pPr>
      <w:r w:rsidRPr="007E3C52">
        <w:rPr>
          <w:rFonts w:eastAsia="DengXian"/>
          <w:szCs w:val="22"/>
          <w:lang w:val="en-CA" w:eastAsia="zh-CN"/>
          <w:rPrChange w:id="1553" w:author="Ye-Kui Wang (d00)" w:date="2020-09-23T16:55:00Z">
            <w:rPr>
              <w:rFonts w:eastAsia="DengXian"/>
              <w:szCs w:val="22"/>
              <w:lang w:eastAsia="zh-CN"/>
            </w:rPr>
          </w:rPrChange>
        </w:rPr>
        <w:lastRenderedPageBreak/>
        <w:t>In clause D.3.1, replace the following:</w:t>
      </w:r>
    </w:p>
    <w:p w14:paraId="3C87CD70" w14:textId="77777777" w:rsidR="00DE5F7E" w:rsidRPr="007E3C52"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val="en-CA" w:eastAsia="zh-CN"/>
          <w:rPrChange w:id="1554" w:author="Ye-Kui Wang (d00)" w:date="2020-09-23T16:55:00Z">
            <w:rPr>
              <w:rFonts w:eastAsia="DengXian"/>
              <w:szCs w:val="22"/>
              <w:lang w:eastAsia="zh-CN"/>
            </w:rPr>
          </w:rPrChange>
        </w:rPr>
      </w:pPr>
      <w:r w:rsidRPr="007E3C52">
        <w:rPr>
          <w:rFonts w:eastAsia="DengXian"/>
          <w:szCs w:val="22"/>
          <w:lang w:val="en-CA" w:eastAsia="zh-CN"/>
          <w:rPrChange w:id="1555" w:author="Ye-Kui Wang (d00)" w:date="2020-09-23T16:55:00Z">
            <w:rPr>
              <w:rFonts w:eastAsia="DengXian"/>
              <w:szCs w:val="22"/>
              <w:lang w:eastAsia="zh-CN"/>
            </w:rPr>
          </w:rPrChange>
        </w:rPr>
        <w:t xml:space="preserve">The list </w:t>
      </w:r>
      <w:proofErr w:type="spellStart"/>
      <w:r w:rsidRPr="007E3C52">
        <w:rPr>
          <w:rFonts w:eastAsia="DengXian"/>
          <w:szCs w:val="22"/>
          <w:lang w:val="en-CA" w:eastAsia="zh-CN"/>
          <w:rPrChange w:id="1556" w:author="Ye-Kui Wang (d00)" w:date="2020-09-23T16:55:00Z">
            <w:rPr>
              <w:rFonts w:eastAsia="DengXian"/>
              <w:szCs w:val="22"/>
              <w:lang w:eastAsia="zh-CN"/>
            </w:rPr>
          </w:rPrChange>
        </w:rPr>
        <w:t>SingleLayerSeiList</w:t>
      </w:r>
      <w:proofErr w:type="spellEnd"/>
      <w:r w:rsidRPr="007E3C52">
        <w:rPr>
          <w:rFonts w:eastAsia="DengXian"/>
          <w:szCs w:val="22"/>
          <w:lang w:val="en-CA" w:eastAsia="zh-CN"/>
          <w:rPrChange w:id="1557" w:author="Ye-Kui Wang (d00)" w:date="2020-09-23T16:55:00Z">
            <w:rPr>
              <w:rFonts w:eastAsia="DengXian"/>
              <w:szCs w:val="22"/>
              <w:lang w:eastAsia="zh-CN"/>
            </w:rPr>
          </w:rPrChange>
        </w:rPr>
        <w:t xml:space="preserve"> is set to consist of the </w:t>
      </w:r>
      <w:proofErr w:type="spellStart"/>
      <w:r w:rsidRPr="007E3C52">
        <w:rPr>
          <w:rFonts w:eastAsia="DengXian"/>
          <w:szCs w:val="22"/>
          <w:lang w:val="en-CA" w:eastAsia="zh-CN"/>
          <w:rPrChange w:id="1558" w:author="Ye-Kui Wang (d00)" w:date="2020-09-23T16:55:00Z">
            <w:rPr>
              <w:rFonts w:eastAsia="DengXian"/>
              <w:szCs w:val="22"/>
              <w:lang w:eastAsia="zh-CN"/>
            </w:rPr>
          </w:rPrChange>
        </w:rPr>
        <w:t>payloadType</w:t>
      </w:r>
      <w:proofErr w:type="spellEnd"/>
      <w:r w:rsidRPr="007E3C52">
        <w:rPr>
          <w:rFonts w:eastAsia="DengXian"/>
          <w:szCs w:val="22"/>
          <w:lang w:val="en-CA" w:eastAsia="zh-CN"/>
          <w:rPrChange w:id="1559" w:author="Ye-Kui Wang (d00)" w:date="2020-09-23T16:55:00Z">
            <w:rPr>
              <w:rFonts w:eastAsia="DengXian"/>
              <w:szCs w:val="22"/>
              <w:lang w:eastAsia="zh-CN"/>
            </w:rPr>
          </w:rPrChange>
        </w:rPr>
        <w:t xml:space="preserve"> values 2, 3, 6, 9, 15, 16, 17, 19, 22, 23, 45, 47, 56, 128, 129, 131, 132, 134 to 152, inclusive, 154 to 159, and 200 to 202, inclusive.</w:t>
      </w:r>
    </w:p>
    <w:p w14:paraId="40E11D40" w14:textId="77777777" w:rsidR="00DE5F7E" w:rsidRPr="007E3C52"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val="en-CA" w:eastAsia="zh-CN"/>
          <w:rPrChange w:id="1560" w:author="Ye-Kui Wang (d00)" w:date="2020-09-23T16:55:00Z">
            <w:rPr>
              <w:rFonts w:eastAsia="DengXian"/>
              <w:szCs w:val="22"/>
              <w:lang w:eastAsia="zh-CN"/>
            </w:rPr>
          </w:rPrChange>
        </w:rPr>
      </w:pPr>
      <w:r w:rsidRPr="007E3C52">
        <w:rPr>
          <w:rFonts w:eastAsia="DengXian"/>
          <w:szCs w:val="22"/>
          <w:lang w:val="en-CA" w:eastAsia="zh-CN"/>
          <w:rPrChange w:id="1561" w:author="Ye-Kui Wang (d00)" w:date="2020-09-23T16:55:00Z">
            <w:rPr>
              <w:rFonts w:eastAsia="DengXian"/>
              <w:szCs w:val="22"/>
              <w:lang w:eastAsia="zh-CN"/>
            </w:rPr>
          </w:rPrChange>
        </w:rPr>
        <w:t xml:space="preserve">The list </w:t>
      </w:r>
      <w:proofErr w:type="spellStart"/>
      <w:r w:rsidRPr="007E3C52">
        <w:rPr>
          <w:rFonts w:eastAsia="DengXian"/>
          <w:szCs w:val="22"/>
          <w:lang w:val="en-CA" w:eastAsia="zh-CN"/>
          <w:rPrChange w:id="1562" w:author="Ye-Kui Wang (d00)" w:date="2020-09-23T16:55:00Z">
            <w:rPr>
              <w:rFonts w:eastAsia="DengXian"/>
              <w:szCs w:val="22"/>
              <w:lang w:eastAsia="zh-CN"/>
            </w:rPr>
          </w:rPrChange>
        </w:rPr>
        <w:t>VclAssociatedSeiList</w:t>
      </w:r>
      <w:proofErr w:type="spellEnd"/>
      <w:r w:rsidRPr="007E3C52">
        <w:rPr>
          <w:rFonts w:eastAsia="DengXian"/>
          <w:szCs w:val="22"/>
          <w:lang w:val="en-CA" w:eastAsia="zh-CN"/>
          <w:rPrChange w:id="1563" w:author="Ye-Kui Wang (d00)" w:date="2020-09-23T16:55:00Z">
            <w:rPr>
              <w:rFonts w:eastAsia="DengXian"/>
              <w:szCs w:val="22"/>
              <w:lang w:eastAsia="zh-CN"/>
            </w:rPr>
          </w:rPrChange>
        </w:rPr>
        <w:t xml:space="preserve"> is set to consist of the </w:t>
      </w:r>
      <w:proofErr w:type="spellStart"/>
      <w:r w:rsidRPr="007E3C52">
        <w:rPr>
          <w:rFonts w:eastAsia="DengXian"/>
          <w:szCs w:val="22"/>
          <w:lang w:val="en-CA" w:eastAsia="zh-CN"/>
          <w:rPrChange w:id="1564" w:author="Ye-Kui Wang (d00)" w:date="2020-09-23T16:55:00Z">
            <w:rPr>
              <w:rFonts w:eastAsia="DengXian"/>
              <w:szCs w:val="22"/>
              <w:lang w:eastAsia="zh-CN"/>
            </w:rPr>
          </w:rPrChange>
        </w:rPr>
        <w:t>payloadType</w:t>
      </w:r>
      <w:proofErr w:type="spellEnd"/>
      <w:r w:rsidRPr="007E3C52">
        <w:rPr>
          <w:rFonts w:eastAsia="DengXian"/>
          <w:szCs w:val="22"/>
          <w:lang w:val="en-CA" w:eastAsia="zh-CN"/>
          <w:rPrChange w:id="1565" w:author="Ye-Kui Wang (d00)" w:date="2020-09-23T16:55:00Z">
            <w:rPr>
              <w:rFonts w:eastAsia="DengXian"/>
              <w:szCs w:val="22"/>
              <w:lang w:eastAsia="zh-CN"/>
            </w:rPr>
          </w:rPrChange>
        </w:rPr>
        <w:t xml:space="preserve"> values 2, 3, 6, 9, 15, 16, 17, 19, 22, 23, 45, 47, 56, 128, 131, 132, 134 to 152, inclusive, 154 to 159, and 200 to 202, inclusive.</w:t>
      </w:r>
    </w:p>
    <w:p w14:paraId="172BF8BE" w14:textId="77777777" w:rsidR="00DE5F7E" w:rsidRPr="007E3C52"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val="en-CA" w:eastAsia="zh-CN"/>
          <w:rPrChange w:id="1566" w:author="Ye-Kui Wang (d00)" w:date="2020-09-23T16:55:00Z">
            <w:rPr>
              <w:rFonts w:eastAsia="DengXian"/>
              <w:szCs w:val="22"/>
              <w:lang w:eastAsia="zh-CN"/>
            </w:rPr>
          </w:rPrChange>
        </w:rPr>
      </w:pPr>
      <w:r w:rsidRPr="007E3C52">
        <w:rPr>
          <w:rFonts w:eastAsia="DengXian"/>
          <w:szCs w:val="22"/>
          <w:lang w:val="en-CA" w:eastAsia="zh-CN"/>
          <w:rPrChange w:id="1567" w:author="Ye-Kui Wang (d00)" w:date="2020-09-23T16:55:00Z">
            <w:rPr>
              <w:rFonts w:eastAsia="DengXian"/>
              <w:szCs w:val="22"/>
              <w:lang w:eastAsia="zh-CN"/>
            </w:rPr>
          </w:rPrChange>
        </w:rPr>
        <w:t xml:space="preserve">The list </w:t>
      </w:r>
      <w:proofErr w:type="spellStart"/>
      <w:r w:rsidRPr="007E3C52">
        <w:rPr>
          <w:rFonts w:eastAsia="DengXian"/>
          <w:szCs w:val="22"/>
          <w:lang w:val="en-CA" w:eastAsia="zh-CN"/>
          <w:rPrChange w:id="1568" w:author="Ye-Kui Wang (d00)" w:date="2020-09-23T16:55:00Z">
            <w:rPr>
              <w:rFonts w:eastAsia="DengXian"/>
              <w:szCs w:val="22"/>
              <w:lang w:eastAsia="zh-CN"/>
            </w:rPr>
          </w:rPrChange>
        </w:rPr>
        <w:t>PicUnitRepConSeiList</w:t>
      </w:r>
      <w:proofErr w:type="spellEnd"/>
      <w:r w:rsidRPr="007E3C52">
        <w:rPr>
          <w:rFonts w:eastAsia="DengXian"/>
          <w:szCs w:val="22"/>
          <w:lang w:val="en-CA" w:eastAsia="zh-CN"/>
          <w:rPrChange w:id="1569" w:author="Ye-Kui Wang (d00)" w:date="2020-09-23T16:55:00Z">
            <w:rPr>
              <w:rFonts w:eastAsia="DengXian"/>
              <w:szCs w:val="22"/>
              <w:lang w:eastAsia="zh-CN"/>
            </w:rPr>
          </w:rPrChange>
        </w:rPr>
        <w:t xml:space="preserve"> is set to consist of the </w:t>
      </w:r>
      <w:proofErr w:type="spellStart"/>
      <w:r w:rsidRPr="007E3C52">
        <w:rPr>
          <w:rFonts w:eastAsia="DengXian"/>
          <w:szCs w:val="22"/>
          <w:lang w:val="en-CA" w:eastAsia="zh-CN"/>
          <w:rPrChange w:id="1570" w:author="Ye-Kui Wang (d00)" w:date="2020-09-23T16:55:00Z">
            <w:rPr>
              <w:rFonts w:eastAsia="DengXian"/>
              <w:szCs w:val="22"/>
              <w:lang w:eastAsia="zh-CN"/>
            </w:rPr>
          </w:rPrChange>
        </w:rPr>
        <w:t>payloadType</w:t>
      </w:r>
      <w:proofErr w:type="spellEnd"/>
      <w:r w:rsidRPr="007E3C52">
        <w:rPr>
          <w:rFonts w:eastAsia="DengXian"/>
          <w:szCs w:val="22"/>
          <w:lang w:val="en-CA" w:eastAsia="zh-CN"/>
          <w:rPrChange w:id="1571" w:author="Ye-Kui Wang (d00)" w:date="2020-09-23T16:55:00Z">
            <w:rPr>
              <w:rFonts w:eastAsia="DengXian"/>
              <w:szCs w:val="22"/>
              <w:lang w:eastAsia="zh-CN"/>
            </w:rPr>
          </w:rPrChange>
        </w:rPr>
        <w:t xml:space="preserve"> values 0, 1, 2, 6, 9, 15, 16, 17, 19, 22, 23, 45, 47, 56, 128, 129, 131, 132, 133, 135 to 152, inclusive, 154 to 159, and 200 to 202, inclusive.</w:t>
      </w:r>
    </w:p>
    <w:p w14:paraId="0CF2585C" w14:textId="77777777" w:rsidR="00DE5F7E" w:rsidRPr="007E3C52"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val="en-CA" w:eastAsia="zh-CN"/>
          <w:rPrChange w:id="1572" w:author="Ye-Kui Wang (d00)" w:date="2020-09-23T16:55:00Z">
            <w:rPr>
              <w:rFonts w:eastAsia="DengXian"/>
              <w:szCs w:val="22"/>
              <w:lang w:eastAsia="zh-CN"/>
            </w:rPr>
          </w:rPrChange>
        </w:rPr>
      </w:pPr>
      <w:r w:rsidRPr="007E3C52">
        <w:rPr>
          <w:rFonts w:eastAsia="DengXian"/>
          <w:szCs w:val="22"/>
          <w:lang w:val="en-CA" w:eastAsia="zh-CN"/>
          <w:rPrChange w:id="1573" w:author="Ye-Kui Wang (d00)" w:date="2020-09-23T16:55:00Z">
            <w:rPr>
              <w:rFonts w:eastAsia="DengXian"/>
              <w:szCs w:val="22"/>
              <w:lang w:eastAsia="zh-CN"/>
            </w:rPr>
          </w:rPrChange>
        </w:rPr>
        <w:t>with the following:</w:t>
      </w:r>
    </w:p>
    <w:p w14:paraId="483471E6" w14:textId="77777777" w:rsidR="00DE5F7E" w:rsidRPr="007E3C52"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val="en-CA" w:eastAsia="zh-CN"/>
          <w:rPrChange w:id="1574" w:author="Ye-Kui Wang (d00)" w:date="2020-09-23T16:55:00Z">
            <w:rPr>
              <w:rFonts w:eastAsia="DengXian"/>
              <w:szCs w:val="22"/>
              <w:lang w:eastAsia="zh-CN"/>
            </w:rPr>
          </w:rPrChange>
        </w:rPr>
      </w:pPr>
      <w:r w:rsidRPr="007E3C52">
        <w:rPr>
          <w:rFonts w:eastAsia="DengXian"/>
          <w:szCs w:val="22"/>
          <w:lang w:val="en-CA" w:eastAsia="zh-CN"/>
          <w:rPrChange w:id="1575" w:author="Ye-Kui Wang (d00)" w:date="2020-09-23T16:55:00Z">
            <w:rPr>
              <w:rFonts w:eastAsia="DengXian"/>
              <w:szCs w:val="22"/>
              <w:lang w:eastAsia="zh-CN"/>
            </w:rPr>
          </w:rPrChange>
        </w:rPr>
        <w:t xml:space="preserve">The list </w:t>
      </w:r>
      <w:proofErr w:type="spellStart"/>
      <w:r w:rsidRPr="007E3C52">
        <w:rPr>
          <w:rFonts w:eastAsia="DengXian"/>
          <w:szCs w:val="22"/>
          <w:lang w:val="en-CA" w:eastAsia="zh-CN"/>
          <w:rPrChange w:id="1576" w:author="Ye-Kui Wang (d00)" w:date="2020-09-23T16:55:00Z">
            <w:rPr>
              <w:rFonts w:eastAsia="DengXian"/>
              <w:szCs w:val="22"/>
              <w:lang w:eastAsia="zh-CN"/>
            </w:rPr>
          </w:rPrChange>
        </w:rPr>
        <w:t>SingleLayerSeiList</w:t>
      </w:r>
      <w:proofErr w:type="spellEnd"/>
      <w:r w:rsidRPr="007E3C52">
        <w:rPr>
          <w:rFonts w:eastAsia="DengXian"/>
          <w:szCs w:val="22"/>
          <w:lang w:val="en-CA" w:eastAsia="zh-CN"/>
          <w:rPrChange w:id="1577" w:author="Ye-Kui Wang (d00)" w:date="2020-09-23T16:55:00Z">
            <w:rPr>
              <w:rFonts w:eastAsia="DengXian"/>
              <w:szCs w:val="22"/>
              <w:lang w:eastAsia="zh-CN"/>
            </w:rPr>
          </w:rPrChange>
        </w:rPr>
        <w:t xml:space="preserve"> is set to consist of the </w:t>
      </w:r>
      <w:proofErr w:type="spellStart"/>
      <w:r w:rsidRPr="007E3C52">
        <w:rPr>
          <w:rFonts w:eastAsia="DengXian"/>
          <w:szCs w:val="22"/>
          <w:lang w:val="en-CA" w:eastAsia="zh-CN"/>
          <w:rPrChange w:id="1578" w:author="Ye-Kui Wang (d00)" w:date="2020-09-23T16:55:00Z">
            <w:rPr>
              <w:rFonts w:eastAsia="DengXian"/>
              <w:szCs w:val="22"/>
              <w:lang w:eastAsia="zh-CN"/>
            </w:rPr>
          </w:rPrChange>
        </w:rPr>
        <w:t>payloadType</w:t>
      </w:r>
      <w:proofErr w:type="spellEnd"/>
      <w:r w:rsidRPr="007E3C52">
        <w:rPr>
          <w:rFonts w:eastAsia="DengXian"/>
          <w:szCs w:val="22"/>
          <w:lang w:val="en-CA" w:eastAsia="zh-CN"/>
          <w:rPrChange w:id="1579" w:author="Ye-Kui Wang (d00)" w:date="2020-09-23T16:55:00Z">
            <w:rPr>
              <w:rFonts w:eastAsia="DengXian"/>
              <w:szCs w:val="22"/>
              <w:lang w:eastAsia="zh-CN"/>
            </w:rPr>
          </w:rPrChange>
        </w:rPr>
        <w:t xml:space="preserve"> values 2, 3, 6, 9, 15, 16, 17, 19, 22, 23, 45, 47, 56, 128, 129, 131, 132, 134 to 152, inclusive, 154 to 159, </w:t>
      </w:r>
      <w:r w:rsidRPr="007E3C52">
        <w:rPr>
          <w:rFonts w:eastAsia="DengXian"/>
          <w:szCs w:val="22"/>
          <w:highlight w:val="green"/>
          <w:lang w:val="en-CA" w:eastAsia="zh-CN"/>
          <w:rPrChange w:id="1580" w:author="Ye-Kui Wang (d00)" w:date="2020-09-23T16:55:00Z">
            <w:rPr>
              <w:rFonts w:eastAsia="DengXian"/>
              <w:szCs w:val="22"/>
              <w:highlight w:val="green"/>
              <w:lang w:eastAsia="zh-CN"/>
            </w:rPr>
          </w:rPrChange>
        </w:rPr>
        <w:t>inclusive,</w:t>
      </w:r>
      <w:r w:rsidRPr="007E3C52">
        <w:rPr>
          <w:rFonts w:eastAsia="DengXian"/>
          <w:szCs w:val="22"/>
          <w:lang w:val="en-CA" w:eastAsia="zh-CN"/>
          <w:rPrChange w:id="1581" w:author="Ye-Kui Wang (d00)" w:date="2020-09-23T16:55:00Z">
            <w:rPr>
              <w:rFonts w:eastAsia="DengXian"/>
              <w:szCs w:val="22"/>
              <w:lang w:eastAsia="zh-CN"/>
            </w:rPr>
          </w:rPrChange>
        </w:rPr>
        <w:t xml:space="preserve"> and 200 to 202, inclusive.</w:t>
      </w:r>
    </w:p>
    <w:p w14:paraId="1F027267" w14:textId="77777777" w:rsidR="00DE5F7E" w:rsidRPr="007E3C52"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val="en-CA" w:eastAsia="zh-CN"/>
          <w:rPrChange w:id="1582" w:author="Ye-Kui Wang (d00)" w:date="2020-09-23T16:55:00Z">
            <w:rPr>
              <w:rFonts w:eastAsia="DengXian"/>
              <w:szCs w:val="22"/>
              <w:lang w:eastAsia="zh-CN"/>
            </w:rPr>
          </w:rPrChange>
        </w:rPr>
      </w:pPr>
      <w:r w:rsidRPr="007E3C52">
        <w:rPr>
          <w:rFonts w:eastAsia="DengXian"/>
          <w:szCs w:val="22"/>
          <w:lang w:val="en-CA" w:eastAsia="zh-CN"/>
          <w:rPrChange w:id="1583" w:author="Ye-Kui Wang (d00)" w:date="2020-09-23T16:55:00Z">
            <w:rPr>
              <w:rFonts w:eastAsia="DengXian"/>
              <w:szCs w:val="22"/>
              <w:lang w:eastAsia="zh-CN"/>
            </w:rPr>
          </w:rPrChange>
        </w:rPr>
        <w:t xml:space="preserve">The list </w:t>
      </w:r>
      <w:proofErr w:type="spellStart"/>
      <w:r w:rsidRPr="007E3C52">
        <w:rPr>
          <w:rFonts w:eastAsia="DengXian"/>
          <w:szCs w:val="22"/>
          <w:lang w:val="en-CA" w:eastAsia="zh-CN"/>
          <w:rPrChange w:id="1584" w:author="Ye-Kui Wang (d00)" w:date="2020-09-23T16:55:00Z">
            <w:rPr>
              <w:rFonts w:eastAsia="DengXian"/>
              <w:szCs w:val="22"/>
              <w:lang w:eastAsia="zh-CN"/>
            </w:rPr>
          </w:rPrChange>
        </w:rPr>
        <w:t>VclAssociatedSeiList</w:t>
      </w:r>
      <w:proofErr w:type="spellEnd"/>
      <w:r w:rsidRPr="007E3C52">
        <w:rPr>
          <w:rFonts w:eastAsia="DengXian"/>
          <w:szCs w:val="22"/>
          <w:lang w:val="en-CA" w:eastAsia="zh-CN"/>
          <w:rPrChange w:id="1585" w:author="Ye-Kui Wang (d00)" w:date="2020-09-23T16:55:00Z">
            <w:rPr>
              <w:rFonts w:eastAsia="DengXian"/>
              <w:szCs w:val="22"/>
              <w:lang w:eastAsia="zh-CN"/>
            </w:rPr>
          </w:rPrChange>
        </w:rPr>
        <w:t xml:space="preserve"> is set to consist of the </w:t>
      </w:r>
      <w:proofErr w:type="spellStart"/>
      <w:r w:rsidRPr="007E3C52">
        <w:rPr>
          <w:rFonts w:eastAsia="DengXian"/>
          <w:szCs w:val="22"/>
          <w:lang w:val="en-CA" w:eastAsia="zh-CN"/>
          <w:rPrChange w:id="1586" w:author="Ye-Kui Wang (d00)" w:date="2020-09-23T16:55:00Z">
            <w:rPr>
              <w:rFonts w:eastAsia="DengXian"/>
              <w:szCs w:val="22"/>
              <w:lang w:eastAsia="zh-CN"/>
            </w:rPr>
          </w:rPrChange>
        </w:rPr>
        <w:t>payloadType</w:t>
      </w:r>
      <w:proofErr w:type="spellEnd"/>
      <w:r w:rsidRPr="007E3C52">
        <w:rPr>
          <w:rFonts w:eastAsia="DengXian"/>
          <w:szCs w:val="22"/>
          <w:lang w:val="en-CA" w:eastAsia="zh-CN"/>
          <w:rPrChange w:id="1587" w:author="Ye-Kui Wang (d00)" w:date="2020-09-23T16:55:00Z">
            <w:rPr>
              <w:rFonts w:eastAsia="DengXian"/>
              <w:szCs w:val="22"/>
              <w:lang w:eastAsia="zh-CN"/>
            </w:rPr>
          </w:rPrChange>
        </w:rPr>
        <w:t xml:space="preserve"> values 2, 3, 6, 9, 15, 16, 17, 19, 22, 23, 45, 47, 56, 128, 131, 132, 134 to 152, inclusive, 154 to 159, </w:t>
      </w:r>
      <w:r w:rsidRPr="007E3C52">
        <w:rPr>
          <w:rFonts w:eastAsia="DengXian"/>
          <w:szCs w:val="22"/>
          <w:highlight w:val="green"/>
          <w:lang w:val="en-CA" w:eastAsia="zh-CN"/>
          <w:rPrChange w:id="1588" w:author="Ye-Kui Wang (d00)" w:date="2020-09-23T16:55:00Z">
            <w:rPr>
              <w:rFonts w:eastAsia="DengXian"/>
              <w:szCs w:val="22"/>
              <w:highlight w:val="green"/>
              <w:lang w:eastAsia="zh-CN"/>
            </w:rPr>
          </w:rPrChange>
        </w:rPr>
        <w:t>inclusive,</w:t>
      </w:r>
      <w:r w:rsidRPr="007E3C52">
        <w:rPr>
          <w:rFonts w:eastAsia="DengXian"/>
          <w:szCs w:val="22"/>
          <w:lang w:val="en-CA" w:eastAsia="zh-CN"/>
          <w:rPrChange w:id="1589" w:author="Ye-Kui Wang (d00)" w:date="2020-09-23T16:55:00Z">
            <w:rPr>
              <w:rFonts w:eastAsia="DengXian"/>
              <w:szCs w:val="22"/>
              <w:lang w:eastAsia="zh-CN"/>
            </w:rPr>
          </w:rPrChange>
        </w:rPr>
        <w:t xml:space="preserve"> and 200 to 202, inclusive.</w:t>
      </w:r>
    </w:p>
    <w:p w14:paraId="3BEB97D5" w14:textId="77777777" w:rsidR="00DE5F7E" w:rsidRPr="007E3C52" w:rsidRDefault="00DE5F7E" w:rsidP="00886560">
      <w:pPr>
        <w:tabs>
          <w:tab w:val="clear" w:pos="360"/>
          <w:tab w:val="clear" w:pos="720"/>
          <w:tab w:val="clear" w:pos="1080"/>
          <w:tab w:val="clear" w:pos="1440"/>
        </w:tabs>
        <w:overflowPunct/>
        <w:autoSpaceDE/>
        <w:autoSpaceDN/>
        <w:adjustRightInd/>
        <w:ind w:left="1440"/>
        <w:jc w:val="both"/>
        <w:textAlignment w:val="auto"/>
        <w:rPr>
          <w:rFonts w:eastAsia="DengXian"/>
          <w:szCs w:val="22"/>
          <w:lang w:val="en-CA" w:eastAsia="zh-CN"/>
          <w:rPrChange w:id="1590" w:author="Ye-Kui Wang (d00)" w:date="2020-09-23T16:55:00Z">
            <w:rPr>
              <w:rFonts w:eastAsia="DengXian"/>
              <w:szCs w:val="22"/>
              <w:lang w:eastAsia="zh-CN"/>
            </w:rPr>
          </w:rPrChange>
        </w:rPr>
      </w:pPr>
      <w:r w:rsidRPr="007E3C52">
        <w:rPr>
          <w:rFonts w:eastAsia="DengXian"/>
          <w:szCs w:val="22"/>
          <w:lang w:val="en-CA" w:eastAsia="zh-CN"/>
          <w:rPrChange w:id="1591" w:author="Ye-Kui Wang (d00)" w:date="2020-09-23T16:55:00Z">
            <w:rPr>
              <w:rFonts w:eastAsia="DengXian"/>
              <w:szCs w:val="22"/>
              <w:lang w:eastAsia="zh-CN"/>
            </w:rPr>
          </w:rPrChange>
        </w:rPr>
        <w:t xml:space="preserve">The list </w:t>
      </w:r>
      <w:proofErr w:type="spellStart"/>
      <w:r w:rsidRPr="007E3C52">
        <w:rPr>
          <w:rFonts w:eastAsia="DengXian"/>
          <w:szCs w:val="22"/>
          <w:lang w:val="en-CA" w:eastAsia="zh-CN"/>
          <w:rPrChange w:id="1592" w:author="Ye-Kui Wang (d00)" w:date="2020-09-23T16:55:00Z">
            <w:rPr>
              <w:rFonts w:eastAsia="DengXian"/>
              <w:szCs w:val="22"/>
              <w:lang w:eastAsia="zh-CN"/>
            </w:rPr>
          </w:rPrChange>
        </w:rPr>
        <w:t>PicUnitRepConSeiList</w:t>
      </w:r>
      <w:proofErr w:type="spellEnd"/>
      <w:r w:rsidRPr="007E3C52">
        <w:rPr>
          <w:rFonts w:eastAsia="DengXian"/>
          <w:szCs w:val="22"/>
          <w:lang w:val="en-CA" w:eastAsia="zh-CN"/>
          <w:rPrChange w:id="1593" w:author="Ye-Kui Wang (d00)" w:date="2020-09-23T16:55:00Z">
            <w:rPr>
              <w:rFonts w:eastAsia="DengXian"/>
              <w:szCs w:val="22"/>
              <w:lang w:eastAsia="zh-CN"/>
            </w:rPr>
          </w:rPrChange>
        </w:rPr>
        <w:t xml:space="preserve"> is set to consist of the </w:t>
      </w:r>
      <w:proofErr w:type="spellStart"/>
      <w:r w:rsidRPr="007E3C52">
        <w:rPr>
          <w:rFonts w:eastAsia="DengXian"/>
          <w:szCs w:val="22"/>
          <w:lang w:val="en-CA" w:eastAsia="zh-CN"/>
          <w:rPrChange w:id="1594" w:author="Ye-Kui Wang (d00)" w:date="2020-09-23T16:55:00Z">
            <w:rPr>
              <w:rFonts w:eastAsia="DengXian"/>
              <w:szCs w:val="22"/>
              <w:lang w:eastAsia="zh-CN"/>
            </w:rPr>
          </w:rPrChange>
        </w:rPr>
        <w:t>payloadType</w:t>
      </w:r>
      <w:proofErr w:type="spellEnd"/>
      <w:r w:rsidRPr="007E3C52">
        <w:rPr>
          <w:rFonts w:eastAsia="DengXian"/>
          <w:szCs w:val="22"/>
          <w:lang w:val="en-CA" w:eastAsia="zh-CN"/>
          <w:rPrChange w:id="1595" w:author="Ye-Kui Wang (d00)" w:date="2020-09-23T16:55:00Z">
            <w:rPr>
              <w:rFonts w:eastAsia="DengXian"/>
              <w:szCs w:val="22"/>
              <w:lang w:eastAsia="zh-CN"/>
            </w:rPr>
          </w:rPrChange>
        </w:rPr>
        <w:t xml:space="preserve"> values 0, 1, 2, 6, 9, 15, 16, 17, 19, 22, 23, 45, 47, 56, 128, 129, 131, 132, 133, 135 to 152, inclusive, 154 to 159, </w:t>
      </w:r>
      <w:r w:rsidRPr="007E3C52">
        <w:rPr>
          <w:rFonts w:eastAsia="DengXian"/>
          <w:szCs w:val="22"/>
          <w:highlight w:val="green"/>
          <w:lang w:val="en-CA" w:eastAsia="zh-CN"/>
          <w:rPrChange w:id="1596" w:author="Ye-Kui Wang (d00)" w:date="2020-09-23T16:55:00Z">
            <w:rPr>
              <w:rFonts w:eastAsia="DengXian"/>
              <w:szCs w:val="22"/>
              <w:highlight w:val="green"/>
              <w:lang w:eastAsia="zh-CN"/>
            </w:rPr>
          </w:rPrChange>
        </w:rPr>
        <w:t>inclusive,</w:t>
      </w:r>
      <w:r w:rsidRPr="007E3C52">
        <w:rPr>
          <w:rFonts w:eastAsia="DengXian"/>
          <w:szCs w:val="22"/>
          <w:lang w:val="en-CA" w:eastAsia="zh-CN"/>
          <w:rPrChange w:id="1597" w:author="Ye-Kui Wang (d00)" w:date="2020-09-23T16:55:00Z">
            <w:rPr>
              <w:rFonts w:eastAsia="DengXian"/>
              <w:szCs w:val="22"/>
              <w:lang w:eastAsia="zh-CN"/>
            </w:rPr>
          </w:rPrChange>
        </w:rPr>
        <w:t xml:space="preserve"> and 200 to 202, inclusive.</w:t>
      </w:r>
    </w:p>
    <w:p w14:paraId="582CABFB"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598" w:author="Ye-Kui Wang (d00)" w:date="2020-09-23T16:55:00Z">
            <w:rPr>
              <w:rFonts w:eastAsia="DengXian"/>
              <w:szCs w:val="22"/>
              <w:lang w:eastAsia="zh-CN"/>
            </w:rPr>
          </w:rPrChange>
        </w:rPr>
      </w:pPr>
      <w:r w:rsidRPr="007E3C52">
        <w:rPr>
          <w:rFonts w:eastAsia="DengXian"/>
          <w:szCs w:val="22"/>
          <w:lang w:val="en-CA" w:eastAsia="zh-CN"/>
          <w:rPrChange w:id="1599" w:author="Ye-Kui Wang (d00)" w:date="2020-09-23T16:55:00Z">
            <w:rPr>
              <w:rFonts w:eastAsia="DengXian"/>
              <w:szCs w:val="22"/>
              <w:lang w:eastAsia="zh-CN"/>
            </w:rPr>
          </w:rPrChange>
        </w:rPr>
        <w:t>In clause D.3.32, NOTE 2, some of the numbers, e.g., "1000" are not in the form of "1 000". Make the style of all the numbers consistent.</w:t>
      </w:r>
    </w:p>
    <w:p w14:paraId="44CEA1B6" w14:textId="53AEC434"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00" w:author="Ye-Kui Wang (d00)" w:date="2020-09-23T16:55:00Z">
            <w:rPr>
              <w:rFonts w:eastAsia="DengXian"/>
              <w:szCs w:val="22"/>
              <w:lang w:eastAsia="zh-CN"/>
            </w:rPr>
          </w:rPrChange>
        </w:rPr>
      </w:pPr>
      <w:r w:rsidRPr="007E3C52">
        <w:rPr>
          <w:rFonts w:eastAsia="DengXian"/>
          <w:szCs w:val="22"/>
          <w:lang w:val="en-CA" w:eastAsia="zh-CN"/>
          <w:rPrChange w:id="1601" w:author="Ye-Kui Wang (d00)" w:date="2020-09-23T16:55:00Z">
            <w:rPr>
              <w:rFonts w:eastAsia="DengXian"/>
              <w:szCs w:val="22"/>
              <w:lang w:eastAsia="zh-CN"/>
            </w:rPr>
          </w:rPrChange>
        </w:rPr>
        <w:t>In clause D.3.39, check whether the values "0.0001" and "0.00002" should be in the forms of "0.000 1" and "0.000 02", respectively.</w:t>
      </w:r>
    </w:p>
    <w:p w14:paraId="47353686" w14:textId="4FC7B243" w:rsidR="00207FDB" w:rsidRPr="007E3C52"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02" w:author="Ye-Kui Wang (d00)" w:date="2020-09-23T16:55:00Z">
            <w:rPr>
              <w:rFonts w:eastAsia="DengXian"/>
              <w:szCs w:val="22"/>
              <w:lang w:eastAsia="zh-CN"/>
            </w:rPr>
          </w:rPrChange>
        </w:rPr>
      </w:pPr>
      <w:r w:rsidRPr="007E3C52">
        <w:rPr>
          <w:rFonts w:eastAsia="DengXian"/>
          <w:szCs w:val="22"/>
          <w:lang w:val="en-CA" w:eastAsia="zh-CN"/>
          <w:rPrChange w:id="1603" w:author="Ye-Kui Wang (d00)" w:date="2020-09-23T16:55:00Z">
            <w:rPr>
              <w:rFonts w:eastAsia="DengXian"/>
              <w:szCs w:val="22"/>
              <w:lang w:eastAsia="zh-CN"/>
            </w:rPr>
          </w:rPrChange>
        </w:rPr>
        <w:t xml:space="preserve">In the ITU-T version of HEVC and the w18881 MPEG document for FDAM1, in the semantics of </w:t>
      </w:r>
      <w:proofErr w:type="spellStart"/>
      <w:r w:rsidRPr="007E3C52">
        <w:rPr>
          <w:rFonts w:eastAsia="DengXian"/>
          <w:szCs w:val="22"/>
          <w:lang w:val="en-CA" w:eastAsia="zh-CN"/>
          <w:rPrChange w:id="1604" w:author="Ye-Kui Wang (d00)" w:date="2020-09-23T16:55:00Z">
            <w:rPr>
              <w:rFonts w:eastAsia="DengXian"/>
              <w:szCs w:val="22"/>
              <w:lang w:eastAsia="zh-CN"/>
            </w:rPr>
          </w:rPrChange>
        </w:rPr>
        <w:t>ar_object_label_update_flag</w:t>
      </w:r>
      <w:proofErr w:type="spellEnd"/>
      <w:r w:rsidRPr="007E3C52">
        <w:rPr>
          <w:rFonts w:eastAsia="DengXian"/>
          <w:szCs w:val="22"/>
          <w:lang w:val="en-CA" w:eastAsia="zh-CN"/>
          <w:rPrChange w:id="1605" w:author="Ye-Kui Wang (d00)" w:date="2020-09-23T16:55:00Z">
            <w:rPr>
              <w:rFonts w:eastAsia="DengXian"/>
              <w:szCs w:val="22"/>
              <w:lang w:eastAsia="zh-CN"/>
            </w:rPr>
          </w:rPrChange>
        </w:rPr>
        <w:t>, “will not” is repeated.</w:t>
      </w:r>
    </w:p>
    <w:p w14:paraId="2A6B9D72" w14:textId="7F1E4475" w:rsidR="00207FDB" w:rsidRPr="007E3C52"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06" w:author="Ye-Kui Wang (d00)" w:date="2020-09-23T16:55:00Z">
            <w:rPr>
              <w:rFonts w:eastAsia="DengXian"/>
              <w:szCs w:val="22"/>
              <w:lang w:eastAsia="zh-CN"/>
            </w:rPr>
          </w:rPrChange>
        </w:rPr>
      </w:pPr>
      <w:r w:rsidRPr="007E3C52">
        <w:rPr>
          <w:rFonts w:eastAsia="DengXian"/>
          <w:szCs w:val="22"/>
          <w:lang w:val="en-CA" w:eastAsia="zh-CN"/>
          <w:rPrChange w:id="1607" w:author="Ye-Kui Wang (d00)" w:date="2020-09-23T16:55:00Z">
            <w:rPr>
              <w:rFonts w:eastAsia="DengXian"/>
              <w:szCs w:val="22"/>
              <w:lang w:eastAsia="zh-CN"/>
            </w:rPr>
          </w:rPrChange>
        </w:rPr>
        <w:t>In D.3.41.6.2 (Projection for one sample location), it says that there are inputs to the process that are “</w:t>
      </w:r>
      <w:proofErr w:type="spellStart"/>
      <w:r w:rsidRPr="007E3C52">
        <w:rPr>
          <w:rFonts w:eastAsia="DengXian"/>
          <w:szCs w:val="22"/>
          <w:lang w:val="en-CA" w:eastAsia="zh-CN"/>
          <w:rPrChange w:id="1608" w:author="Ye-Kui Wang (d00)" w:date="2020-09-23T16:55:00Z">
            <w:rPr>
              <w:rFonts w:eastAsia="DengXian"/>
              <w:szCs w:val="22"/>
              <w:lang w:eastAsia="zh-CN"/>
            </w:rPr>
          </w:rPrChange>
        </w:rPr>
        <w:t>pictureWidth</w:t>
      </w:r>
      <w:proofErr w:type="spellEnd"/>
      <w:r w:rsidRPr="007E3C52">
        <w:rPr>
          <w:rFonts w:eastAsia="DengXian"/>
          <w:szCs w:val="22"/>
          <w:lang w:val="en-CA" w:eastAsia="zh-CN"/>
          <w:rPrChange w:id="1609" w:author="Ye-Kui Wang (d00)" w:date="2020-09-23T16:55:00Z">
            <w:rPr>
              <w:rFonts w:eastAsia="DengXian"/>
              <w:szCs w:val="22"/>
              <w:lang w:eastAsia="zh-CN"/>
            </w:rPr>
          </w:rPrChange>
        </w:rPr>
        <w:t xml:space="preserve"> and </w:t>
      </w:r>
      <w:proofErr w:type="spellStart"/>
      <w:r w:rsidRPr="007E3C52">
        <w:rPr>
          <w:rFonts w:eastAsia="DengXian"/>
          <w:szCs w:val="22"/>
          <w:lang w:val="en-CA" w:eastAsia="zh-CN"/>
          <w:rPrChange w:id="1610" w:author="Ye-Kui Wang (d00)" w:date="2020-09-23T16:55:00Z">
            <w:rPr>
              <w:rFonts w:eastAsia="DengXian"/>
              <w:szCs w:val="22"/>
              <w:lang w:eastAsia="zh-CN"/>
            </w:rPr>
          </w:rPrChange>
        </w:rPr>
        <w:t>pictureHeight</w:t>
      </w:r>
      <w:proofErr w:type="spellEnd"/>
      <w:r w:rsidRPr="007E3C52">
        <w:rPr>
          <w:rFonts w:eastAsia="DengXian"/>
          <w:szCs w:val="22"/>
          <w:lang w:val="en-CA" w:eastAsia="zh-CN"/>
          <w:rPrChange w:id="1611" w:author="Ye-Kui Wang (d00)" w:date="2020-09-23T16:55:00Z">
            <w:rPr>
              <w:rFonts w:eastAsia="DengXian"/>
              <w:szCs w:val="22"/>
              <w:lang w:eastAsia="zh-CN"/>
            </w:rPr>
          </w:rPrChange>
        </w:rPr>
        <w:t xml:space="preserve">, which are the width and height, respectively, of a </w:t>
      </w:r>
      <w:proofErr w:type="spellStart"/>
      <w:r w:rsidRPr="007E3C52">
        <w:rPr>
          <w:rFonts w:eastAsia="DengXian"/>
          <w:szCs w:val="22"/>
          <w:lang w:val="en-CA" w:eastAsia="zh-CN"/>
          <w:rPrChange w:id="1612" w:author="Ye-Kui Wang (d00)" w:date="2020-09-23T16:55:00Z">
            <w:rPr>
              <w:rFonts w:eastAsia="DengXian"/>
              <w:szCs w:val="22"/>
              <w:lang w:eastAsia="zh-CN"/>
            </w:rPr>
          </w:rPrChange>
        </w:rPr>
        <w:t>monoscopic</w:t>
      </w:r>
      <w:proofErr w:type="spellEnd"/>
      <w:r w:rsidRPr="007E3C52">
        <w:rPr>
          <w:rFonts w:eastAsia="DengXian"/>
          <w:szCs w:val="22"/>
          <w:lang w:val="en-CA" w:eastAsia="zh-CN"/>
          <w:rPrChange w:id="1613" w:author="Ye-Kui Wang (d00)" w:date="2020-09-23T16:55:00Z">
            <w:rPr>
              <w:rFonts w:eastAsia="DengXian"/>
              <w:szCs w:val="22"/>
              <w:lang w:eastAsia="zh-CN"/>
            </w:rPr>
          </w:rPrChange>
        </w:rPr>
        <w:t xml:space="preserve"> projected luma picture, in relative projected picture sample units” and “the centre point of a sample location (</w:t>
      </w:r>
      <w:proofErr w:type="spellStart"/>
      <w:r w:rsidRPr="007E3C52">
        <w:rPr>
          <w:rFonts w:eastAsia="DengXian"/>
          <w:szCs w:val="22"/>
          <w:lang w:val="en-CA" w:eastAsia="zh-CN"/>
          <w:rPrChange w:id="1614" w:author="Ye-Kui Wang (d00)" w:date="2020-09-23T16:55:00Z">
            <w:rPr>
              <w:rFonts w:eastAsia="DengXian"/>
              <w:szCs w:val="22"/>
              <w:lang w:eastAsia="zh-CN"/>
            </w:rPr>
          </w:rPrChange>
        </w:rPr>
        <w:t>hPos</w:t>
      </w:r>
      <w:proofErr w:type="spellEnd"/>
      <w:r w:rsidRPr="007E3C52">
        <w:rPr>
          <w:rFonts w:eastAsia="DengXian"/>
          <w:szCs w:val="22"/>
          <w:lang w:val="en-CA" w:eastAsia="zh-CN"/>
          <w:rPrChange w:id="1615" w:author="Ye-Kui Wang (d00)" w:date="2020-09-23T16:55:00Z">
            <w:rPr>
              <w:rFonts w:eastAsia="DengXian"/>
              <w:szCs w:val="22"/>
              <w:lang w:eastAsia="zh-CN"/>
            </w:rPr>
          </w:rPrChange>
        </w:rPr>
        <w:t xml:space="preserve">, </w:t>
      </w:r>
      <w:proofErr w:type="spellStart"/>
      <w:r w:rsidRPr="007E3C52">
        <w:rPr>
          <w:rFonts w:eastAsia="DengXian"/>
          <w:szCs w:val="22"/>
          <w:lang w:val="en-CA" w:eastAsia="zh-CN"/>
          <w:rPrChange w:id="1616" w:author="Ye-Kui Wang (d00)" w:date="2020-09-23T16:55:00Z">
            <w:rPr>
              <w:rFonts w:eastAsia="DengXian"/>
              <w:szCs w:val="22"/>
              <w:lang w:eastAsia="zh-CN"/>
            </w:rPr>
          </w:rPrChange>
        </w:rPr>
        <w:t>vPos</w:t>
      </w:r>
      <w:proofErr w:type="spellEnd"/>
      <w:r w:rsidRPr="007E3C52">
        <w:rPr>
          <w:rFonts w:eastAsia="DengXian"/>
          <w:szCs w:val="22"/>
          <w:lang w:val="en-CA" w:eastAsia="zh-CN"/>
          <w:rPrChange w:id="1617" w:author="Ye-Kui Wang (d00)" w:date="2020-09-23T16:55:00Z">
            <w:rPr>
              <w:rFonts w:eastAsia="DengXian"/>
              <w:szCs w:val="22"/>
              <w:lang w:eastAsia="zh-CN"/>
            </w:rPr>
          </w:rPrChange>
        </w:rPr>
        <w:t xml:space="preserve">) along the horizontal and vertical axes, respectively, in relative projected picture sample units, where </w:t>
      </w:r>
      <w:proofErr w:type="spellStart"/>
      <w:r w:rsidRPr="007E3C52">
        <w:rPr>
          <w:rFonts w:eastAsia="DengXian"/>
          <w:szCs w:val="22"/>
          <w:lang w:val="en-CA" w:eastAsia="zh-CN"/>
          <w:rPrChange w:id="1618" w:author="Ye-Kui Wang (d00)" w:date="2020-09-23T16:55:00Z">
            <w:rPr>
              <w:rFonts w:eastAsia="DengXian"/>
              <w:szCs w:val="22"/>
              <w:lang w:eastAsia="zh-CN"/>
            </w:rPr>
          </w:rPrChange>
        </w:rPr>
        <w:t>hPos</w:t>
      </w:r>
      <w:proofErr w:type="spellEnd"/>
      <w:r w:rsidRPr="007E3C52">
        <w:rPr>
          <w:rFonts w:eastAsia="DengXian"/>
          <w:szCs w:val="22"/>
          <w:lang w:val="en-CA" w:eastAsia="zh-CN"/>
          <w:rPrChange w:id="1619" w:author="Ye-Kui Wang (d00)" w:date="2020-09-23T16:55:00Z">
            <w:rPr>
              <w:rFonts w:eastAsia="DengXian"/>
              <w:szCs w:val="22"/>
              <w:lang w:eastAsia="zh-CN"/>
            </w:rPr>
          </w:rPrChange>
        </w:rPr>
        <w:t xml:space="preserve"> and </w:t>
      </w:r>
      <w:proofErr w:type="spellStart"/>
      <w:r w:rsidRPr="007E3C52">
        <w:rPr>
          <w:rFonts w:eastAsia="DengXian"/>
          <w:szCs w:val="22"/>
          <w:lang w:val="en-CA" w:eastAsia="zh-CN"/>
          <w:rPrChange w:id="1620" w:author="Ye-Kui Wang (d00)" w:date="2020-09-23T16:55:00Z">
            <w:rPr>
              <w:rFonts w:eastAsia="DengXian"/>
              <w:szCs w:val="22"/>
              <w:lang w:eastAsia="zh-CN"/>
            </w:rPr>
          </w:rPrChange>
        </w:rPr>
        <w:t>vPos</w:t>
      </w:r>
      <w:proofErr w:type="spellEnd"/>
      <w:r w:rsidRPr="007E3C52">
        <w:rPr>
          <w:rFonts w:eastAsia="DengXian"/>
          <w:szCs w:val="22"/>
          <w:lang w:val="en-CA" w:eastAsia="zh-CN"/>
          <w:rPrChange w:id="1621" w:author="Ye-Kui Wang (d00)" w:date="2020-09-23T16:55:00Z">
            <w:rPr>
              <w:rFonts w:eastAsia="DengXian"/>
              <w:szCs w:val="22"/>
              <w:lang w:eastAsia="zh-CN"/>
            </w:rPr>
          </w:rPrChange>
        </w:rPr>
        <w:t xml:space="preserve"> may have non-integer real values”. It does not seem clear what this means.</w:t>
      </w:r>
    </w:p>
    <w:p w14:paraId="7D83F1F5" w14:textId="77777777" w:rsidR="00207FDB" w:rsidRPr="007E3C52"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22" w:author="Ye-Kui Wang (d00)" w:date="2020-09-23T16:55:00Z">
            <w:rPr>
              <w:rFonts w:eastAsia="DengXian"/>
              <w:szCs w:val="22"/>
              <w:lang w:eastAsia="zh-CN"/>
            </w:rPr>
          </w:rPrChange>
        </w:rPr>
      </w:pPr>
      <w:r w:rsidRPr="007E3C52">
        <w:rPr>
          <w:rFonts w:eastAsia="DengXian"/>
          <w:szCs w:val="22"/>
          <w:lang w:val="en-CA" w:eastAsia="zh-CN"/>
          <w:rPrChange w:id="1623" w:author="Ye-Kui Wang (d00)" w:date="2020-09-23T16:55:00Z">
            <w:rPr>
              <w:rFonts w:eastAsia="DengXian"/>
              <w:szCs w:val="22"/>
              <w:lang w:eastAsia="zh-CN"/>
            </w:rPr>
          </w:rPrChange>
        </w:rPr>
        <w:t xml:space="preserve">The </w:t>
      </w:r>
      <w:proofErr w:type="spellStart"/>
      <w:r w:rsidRPr="007E3C52">
        <w:rPr>
          <w:rFonts w:eastAsia="DengXian"/>
          <w:szCs w:val="22"/>
          <w:lang w:val="en-CA" w:eastAsia="zh-CN"/>
          <w:rPrChange w:id="1624" w:author="Ye-Kui Wang (d00)" w:date="2020-09-23T16:55:00Z">
            <w:rPr>
              <w:rFonts w:eastAsia="DengXian"/>
              <w:szCs w:val="22"/>
              <w:lang w:eastAsia="zh-CN"/>
            </w:rPr>
          </w:rPrChange>
        </w:rPr>
        <w:t>pictureWidth</w:t>
      </w:r>
      <w:proofErr w:type="spellEnd"/>
      <w:r w:rsidRPr="007E3C52">
        <w:rPr>
          <w:rFonts w:eastAsia="DengXian"/>
          <w:szCs w:val="22"/>
          <w:lang w:val="en-CA" w:eastAsia="zh-CN"/>
          <w:rPrChange w:id="1625" w:author="Ye-Kui Wang (d00)" w:date="2020-09-23T16:55:00Z">
            <w:rPr>
              <w:rFonts w:eastAsia="DengXian"/>
              <w:szCs w:val="22"/>
              <w:lang w:eastAsia="zh-CN"/>
            </w:rPr>
          </w:rPrChange>
        </w:rPr>
        <w:t xml:space="preserve"> and </w:t>
      </w:r>
      <w:proofErr w:type="spellStart"/>
      <w:r w:rsidRPr="007E3C52">
        <w:rPr>
          <w:rFonts w:eastAsia="DengXian"/>
          <w:szCs w:val="22"/>
          <w:lang w:val="en-CA" w:eastAsia="zh-CN"/>
          <w:rPrChange w:id="1626" w:author="Ye-Kui Wang (d00)" w:date="2020-09-23T16:55:00Z">
            <w:rPr>
              <w:rFonts w:eastAsia="DengXian"/>
              <w:szCs w:val="22"/>
              <w:lang w:eastAsia="zh-CN"/>
            </w:rPr>
          </w:rPrChange>
        </w:rPr>
        <w:t>pictureHeight</w:t>
      </w:r>
      <w:proofErr w:type="spellEnd"/>
      <w:r w:rsidRPr="007E3C52">
        <w:rPr>
          <w:rFonts w:eastAsia="DengXian"/>
          <w:szCs w:val="22"/>
          <w:lang w:val="en-CA" w:eastAsia="zh-CN"/>
          <w:rPrChange w:id="1627" w:author="Ye-Kui Wang (d00)" w:date="2020-09-23T16:55:00Z">
            <w:rPr>
              <w:rFonts w:eastAsia="DengXian"/>
              <w:szCs w:val="22"/>
              <w:lang w:eastAsia="zh-CN"/>
            </w:rPr>
          </w:rPrChange>
        </w:rPr>
        <w:t xml:space="preserve"> variables are also modified internally in D.3.41.6.2, which seems potentially unwise.</w:t>
      </w:r>
    </w:p>
    <w:p w14:paraId="49E63226" w14:textId="77777777" w:rsidR="00207FDB" w:rsidRPr="007E3C52"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28" w:author="Ye-Kui Wang (d00)" w:date="2020-09-23T16:55:00Z">
            <w:rPr>
              <w:rFonts w:eastAsia="DengXian"/>
              <w:szCs w:val="22"/>
              <w:lang w:eastAsia="zh-CN"/>
            </w:rPr>
          </w:rPrChange>
        </w:rPr>
      </w:pPr>
      <w:r w:rsidRPr="007E3C52">
        <w:rPr>
          <w:rFonts w:eastAsia="DengXian"/>
          <w:szCs w:val="22"/>
          <w:lang w:val="en-CA" w:eastAsia="zh-CN"/>
          <w:rPrChange w:id="1629" w:author="Ye-Kui Wang (d00)" w:date="2020-09-23T16:55:00Z">
            <w:rPr>
              <w:rFonts w:eastAsia="DengXian"/>
              <w:szCs w:val="22"/>
              <w:lang w:eastAsia="zh-CN"/>
            </w:rPr>
          </w:rPrChange>
        </w:rPr>
        <w:t>D.3.41.6.4 (Conversion of sample locations for rectangular region-wise packing) has inputs that are “offset values for the sampling position (</w:t>
      </w:r>
      <w:proofErr w:type="spellStart"/>
      <w:r w:rsidRPr="007E3C52">
        <w:rPr>
          <w:rFonts w:eastAsia="DengXian"/>
          <w:szCs w:val="22"/>
          <w:lang w:val="en-CA" w:eastAsia="zh-CN"/>
          <w:rPrChange w:id="1630" w:author="Ye-Kui Wang (d00)" w:date="2020-09-23T16:55:00Z">
            <w:rPr>
              <w:rFonts w:eastAsia="DengXian"/>
              <w:szCs w:val="22"/>
              <w:lang w:eastAsia="zh-CN"/>
            </w:rPr>
          </w:rPrChange>
        </w:rPr>
        <w:t>offsetX</w:t>
      </w:r>
      <w:proofErr w:type="spellEnd"/>
      <w:r w:rsidRPr="007E3C52">
        <w:rPr>
          <w:rFonts w:eastAsia="DengXian"/>
          <w:szCs w:val="22"/>
          <w:lang w:val="en-CA" w:eastAsia="zh-CN"/>
          <w:rPrChange w:id="1631" w:author="Ye-Kui Wang (d00)" w:date="2020-09-23T16:55:00Z">
            <w:rPr>
              <w:rFonts w:eastAsia="DengXian"/>
              <w:szCs w:val="22"/>
              <w:lang w:eastAsia="zh-CN"/>
            </w:rPr>
          </w:rPrChange>
        </w:rPr>
        <w:t xml:space="preserve">, </w:t>
      </w:r>
      <w:proofErr w:type="spellStart"/>
      <w:r w:rsidRPr="007E3C52">
        <w:rPr>
          <w:rFonts w:eastAsia="DengXian"/>
          <w:szCs w:val="22"/>
          <w:lang w:val="en-CA" w:eastAsia="zh-CN"/>
          <w:rPrChange w:id="1632" w:author="Ye-Kui Wang (d00)" w:date="2020-09-23T16:55:00Z">
            <w:rPr>
              <w:rFonts w:eastAsia="DengXian"/>
              <w:szCs w:val="22"/>
              <w:lang w:eastAsia="zh-CN"/>
            </w:rPr>
          </w:rPrChange>
        </w:rPr>
        <w:t>offsetY</w:t>
      </w:r>
      <w:proofErr w:type="spellEnd"/>
      <w:r w:rsidRPr="007E3C52">
        <w:rPr>
          <w:rFonts w:eastAsia="DengXian"/>
          <w:szCs w:val="22"/>
          <w:lang w:val="en-CA" w:eastAsia="zh-CN"/>
          <w:rPrChange w:id="1633" w:author="Ye-Kui Wang (d00)" w:date="2020-09-23T16:55:00Z">
            <w:rPr>
              <w:rFonts w:eastAsia="DengXian"/>
              <w:szCs w:val="22"/>
              <w:lang w:eastAsia="zh-CN"/>
            </w:rPr>
          </w:rPrChange>
        </w:rPr>
        <w:t>)”. D.3.41.6.5 says “</w:t>
      </w:r>
      <w:proofErr w:type="spellStart"/>
      <w:r w:rsidRPr="007E3C52">
        <w:rPr>
          <w:rFonts w:eastAsia="DengXian"/>
          <w:szCs w:val="22"/>
          <w:lang w:val="en-CA" w:eastAsia="zh-CN"/>
          <w:rPrChange w:id="1634" w:author="Ye-Kui Wang (d00)" w:date="2020-09-23T16:55:00Z">
            <w:rPr>
              <w:rFonts w:eastAsia="DengXian"/>
              <w:szCs w:val="22"/>
              <w:lang w:eastAsia="zh-CN"/>
            </w:rPr>
          </w:rPrChange>
        </w:rPr>
        <w:t>offsetX</w:t>
      </w:r>
      <w:proofErr w:type="spellEnd"/>
      <w:r w:rsidRPr="007E3C52">
        <w:rPr>
          <w:rFonts w:eastAsia="DengXian"/>
          <w:szCs w:val="22"/>
          <w:lang w:val="en-CA" w:eastAsia="zh-CN"/>
          <w:rPrChange w:id="1635" w:author="Ye-Kui Wang (d00)" w:date="2020-09-23T16:55:00Z">
            <w:rPr>
              <w:rFonts w:eastAsia="DengXian"/>
              <w:szCs w:val="22"/>
              <w:lang w:eastAsia="zh-CN"/>
            </w:rPr>
          </w:rPrChange>
        </w:rPr>
        <w:t xml:space="preserve"> is set equal to 0.5 and </w:t>
      </w:r>
      <w:proofErr w:type="spellStart"/>
      <w:r w:rsidRPr="007E3C52">
        <w:rPr>
          <w:rFonts w:eastAsia="DengXian"/>
          <w:szCs w:val="22"/>
          <w:lang w:val="en-CA" w:eastAsia="zh-CN"/>
          <w:rPrChange w:id="1636" w:author="Ye-Kui Wang (d00)" w:date="2020-09-23T16:55:00Z">
            <w:rPr>
              <w:rFonts w:eastAsia="DengXian"/>
              <w:szCs w:val="22"/>
              <w:lang w:eastAsia="zh-CN"/>
            </w:rPr>
          </w:rPrChange>
        </w:rPr>
        <w:t>offsetY</w:t>
      </w:r>
      <w:proofErr w:type="spellEnd"/>
      <w:r w:rsidRPr="007E3C52">
        <w:rPr>
          <w:rFonts w:eastAsia="DengXian"/>
          <w:szCs w:val="22"/>
          <w:lang w:val="en-CA" w:eastAsia="zh-CN"/>
          <w:rPrChange w:id="1637" w:author="Ye-Kui Wang (d00)" w:date="2020-09-23T16:55:00Z">
            <w:rPr>
              <w:rFonts w:eastAsia="DengXian"/>
              <w:szCs w:val="22"/>
              <w:lang w:eastAsia="zh-CN"/>
            </w:rPr>
          </w:rPrChange>
        </w:rPr>
        <w:t xml:space="preserve"> is set equal to 0.5.” Are those the only values that are ever used? If so, why define a variable that does not vary in value?</w:t>
      </w:r>
    </w:p>
    <w:p w14:paraId="1F1EB63F" w14:textId="77777777" w:rsidR="00207FDB" w:rsidRPr="007E3C52"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38" w:author="Ye-Kui Wang (d00)" w:date="2020-09-23T16:55:00Z">
            <w:rPr>
              <w:rFonts w:eastAsia="DengXian"/>
              <w:szCs w:val="22"/>
              <w:lang w:eastAsia="zh-CN"/>
            </w:rPr>
          </w:rPrChange>
        </w:rPr>
      </w:pPr>
      <w:r w:rsidRPr="007E3C52">
        <w:rPr>
          <w:rFonts w:eastAsia="DengXian"/>
          <w:szCs w:val="22"/>
          <w:lang w:val="en-CA" w:eastAsia="zh-CN"/>
          <w:rPrChange w:id="1639" w:author="Ye-Kui Wang (d00)" w:date="2020-09-23T16:55:00Z">
            <w:rPr>
              <w:rFonts w:eastAsia="DengXian"/>
              <w:szCs w:val="22"/>
              <w:lang w:eastAsia="zh-CN"/>
            </w:rPr>
          </w:rPrChange>
        </w:rPr>
        <w:t xml:space="preserve">The variable names </w:t>
      </w:r>
      <w:proofErr w:type="spellStart"/>
      <w:r w:rsidRPr="007E3C52">
        <w:rPr>
          <w:rFonts w:eastAsia="DengXian"/>
          <w:szCs w:val="22"/>
          <w:lang w:val="en-CA" w:eastAsia="zh-CN"/>
          <w:rPrChange w:id="1640" w:author="Ye-Kui Wang (d00)" w:date="2020-09-23T16:55:00Z">
            <w:rPr>
              <w:rFonts w:eastAsia="DengXian"/>
              <w:szCs w:val="22"/>
              <w:lang w:eastAsia="zh-CN"/>
            </w:rPr>
          </w:rPrChange>
        </w:rPr>
        <w:t>offsetX</w:t>
      </w:r>
      <w:proofErr w:type="spellEnd"/>
      <w:r w:rsidRPr="007E3C52">
        <w:rPr>
          <w:rFonts w:eastAsia="DengXian"/>
          <w:szCs w:val="22"/>
          <w:lang w:val="en-CA" w:eastAsia="zh-CN"/>
          <w:rPrChange w:id="1641" w:author="Ye-Kui Wang (d00)" w:date="2020-09-23T16:55:00Z">
            <w:rPr>
              <w:rFonts w:eastAsia="DengXian"/>
              <w:szCs w:val="22"/>
              <w:lang w:eastAsia="zh-CN"/>
            </w:rPr>
          </w:rPrChange>
        </w:rPr>
        <w:t xml:space="preserve"> and offset that are used in D.3.41.6.4 are also used in 8.5.3.2, but for a different purpose. It may be unwise to use the same variable names in Annex D.</w:t>
      </w:r>
    </w:p>
    <w:p w14:paraId="11190344" w14:textId="77777777" w:rsidR="00207FDB" w:rsidRPr="007E3C52" w:rsidRDefault="00207FDB" w:rsidP="00207FDB">
      <w:pPr>
        <w:numPr>
          <w:ilvl w:val="0"/>
          <w:numId w:val="48"/>
        </w:numPr>
        <w:rPr>
          <w:lang w:val="en-CA"/>
          <w:rPrChange w:id="1642" w:author="Ye-Kui Wang (d00)" w:date="2020-09-23T16:55:00Z">
            <w:rPr/>
          </w:rPrChange>
        </w:rPr>
      </w:pPr>
      <w:r w:rsidRPr="007E3C52">
        <w:rPr>
          <w:lang w:val="en-CA"/>
          <w:rPrChange w:id="1643" w:author="Ye-Kui Wang (d00)" w:date="2020-09-23T16:55:00Z">
            <w:rPr/>
          </w:rPrChange>
        </w:rPr>
        <w:t>The first sentence of D.3.41.6.5 (Mapping of luma sample locations within a cropped decoded picture to sphere coordinates relative to the global coordinate axes) says “This clause specifies the semantics of luma sample locations within a cropped decoded picture to sphere coordinates relative to the global coordinate axes.” Here, “semantics” should probably be “mapping”.</w:t>
      </w:r>
    </w:p>
    <w:p w14:paraId="461EA1AD" w14:textId="497377C1"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44" w:author="Ye-Kui Wang (d00)" w:date="2020-09-23T16:55:00Z">
            <w:rPr>
              <w:rFonts w:eastAsia="DengXian"/>
              <w:szCs w:val="22"/>
              <w:lang w:eastAsia="zh-CN"/>
            </w:rPr>
          </w:rPrChange>
        </w:rPr>
      </w:pPr>
      <w:r w:rsidRPr="007E3C52">
        <w:rPr>
          <w:rFonts w:eastAsia="DengXian"/>
          <w:szCs w:val="22"/>
          <w:lang w:val="en-CA" w:eastAsia="zh-CN"/>
          <w:rPrChange w:id="1645" w:author="Ye-Kui Wang (d00)" w:date="2020-09-23T16:55:00Z">
            <w:rPr>
              <w:rFonts w:eastAsia="DengXian"/>
              <w:szCs w:val="22"/>
              <w:lang w:eastAsia="zh-CN"/>
            </w:rPr>
          </w:rPrChange>
        </w:rPr>
        <w:t>In clause D.3.41.7.2, Equation D-57, change the last row from "</w:t>
      </w:r>
      <w:r w:rsidRPr="007E3C52">
        <w:rPr>
          <w:rFonts w:eastAsia="Times New Roman"/>
          <w:szCs w:val="22"/>
          <w:lang w:val="en-CA"/>
          <w:rPrChange w:id="1646" w:author="Ye-Kui Wang (d00)" w:date="2020-09-23T16:55:00Z">
            <w:rPr>
              <w:rFonts w:eastAsia="Times New Roman"/>
              <w:szCs w:val="22"/>
              <w:lang w:val="en-GB"/>
            </w:rPr>
          </w:rPrChange>
        </w:rPr>
        <w:t>θ</w:t>
      </w:r>
      <w:r w:rsidRPr="007E3C52">
        <w:rPr>
          <w:rFonts w:eastAsia="SimSun"/>
          <w:szCs w:val="22"/>
          <w:lang w:val="en-CA"/>
          <w:rPrChange w:id="1647" w:author="Ye-Kui Wang (d00)" w:date="2020-09-23T16:55:00Z">
            <w:rPr>
              <w:rFonts w:eastAsia="SimSun"/>
              <w:szCs w:val="22"/>
              <w:lang w:val="en-GB"/>
            </w:rPr>
          </w:rPrChange>
        </w:rPr>
        <w:t xml:space="preserve"> = Asin( z ÷ Sqrt( x</w:t>
      </w:r>
      <w:r w:rsidRPr="007E3C52">
        <w:rPr>
          <w:rFonts w:eastAsia="SimSun"/>
          <w:szCs w:val="22"/>
          <w:vertAlign w:val="superscript"/>
          <w:lang w:val="en-CA"/>
          <w:rPrChange w:id="1648" w:author="Ye-Kui Wang (d00)" w:date="2020-09-23T16:55:00Z">
            <w:rPr>
              <w:rFonts w:eastAsia="SimSun"/>
              <w:szCs w:val="22"/>
              <w:vertAlign w:val="superscript"/>
              <w:lang w:val="en-GB"/>
            </w:rPr>
          </w:rPrChange>
        </w:rPr>
        <w:t>2</w:t>
      </w:r>
      <w:r w:rsidRPr="007E3C52">
        <w:rPr>
          <w:rFonts w:eastAsia="SimSun"/>
          <w:szCs w:val="22"/>
          <w:lang w:val="en-CA"/>
          <w:rPrChange w:id="1649" w:author="Ye-Kui Wang (d00)" w:date="2020-09-23T16:55:00Z">
            <w:rPr>
              <w:rFonts w:eastAsia="SimSun"/>
              <w:szCs w:val="22"/>
              <w:lang w:val="en-GB"/>
            </w:rPr>
          </w:rPrChange>
        </w:rPr>
        <w:t xml:space="preserve"> + y</w:t>
      </w:r>
      <w:r w:rsidRPr="007E3C52">
        <w:rPr>
          <w:rFonts w:eastAsia="SimSun"/>
          <w:szCs w:val="22"/>
          <w:vertAlign w:val="superscript"/>
          <w:lang w:val="en-CA"/>
          <w:rPrChange w:id="1650" w:author="Ye-Kui Wang (d00)" w:date="2020-09-23T16:55:00Z">
            <w:rPr>
              <w:rFonts w:eastAsia="SimSun"/>
              <w:szCs w:val="22"/>
              <w:vertAlign w:val="superscript"/>
              <w:lang w:val="en-GB"/>
            </w:rPr>
          </w:rPrChange>
        </w:rPr>
        <w:t>2</w:t>
      </w:r>
      <w:r w:rsidRPr="007E3C52">
        <w:rPr>
          <w:rFonts w:eastAsia="SimSun"/>
          <w:szCs w:val="22"/>
          <w:lang w:val="en-CA"/>
          <w:rPrChange w:id="1651" w:author="Ye-Kui Wang (d00)" w:date="2020-09-23T16:55:00Z">
            <w:rPr>
              <w:rFonts w:eastAsia="SimSun"/>
              <w:szCs w:val="22"/>
              <w:lang w:val="en-GB"/>
            </w:rPr>
          </w:rPrChange>
        </w:rPr>
        <w:t xml:space="preserve"> + z</w:t>
      </w:r>
      <w:r w:rsidRPr="007E3C52">
        <w:rPr>
          <w:rFonts w:eastAsia="SimSun"/>
          <w:szCs w:val="22"/>
          <w:vertAlign w:val="superscript"/>
          <w:lang w:val="en-CA"/>
          <w:rPrChange w:id="1652" w:author="Ye-Kui Wang (d00)" w:date="2020-09-23T16:55:00Z">
            <w:rPr>
              <w:rFonts w:eastAsia="SimSun"/>
              <w:szCs w:val="22"/>
              <w:vertAlign w:val="superscript"/>
              <w:lang w:val="en-GB"/>
            </w:rPr>
          </w:rPrChange>
        </w:rPr>
        <w:t>2</w:t>
      </w:r>
      <w:r w:rsidRPr="007E3C52">
        <w:rPr>
          <w:rFonts w:eastAsia="SimSun"/>
          <w:szCs w:val="22"/>
          <w:lang w:val="en-CA"/>
          <w:rPrChange w:id="1653" w:author="Ye-Kui Wang (d00)" w:date="2020-09-23T16:55:00Z">
            <w:rPr>
              <w:rFonts w:eastAsia="SimSun"/>
              <w:szCs w:val="22"/>
              <w:lang w:val="en-GB"/>
            </w:rPr>
          </w:rPrChange>
        </w:rPr>
        <w:t xml:space="preserve"> ) ) ÷ π</w:t>
      </w:r>
      <w:r w:rsidRPr="007E3C52">
        <w:rPr>
          <w:rFonts w:eastAsia="DengXian"/>
          <w:szCs w:val="22"/>
          <w:lang w:val="en-CA" w:eastAsia="zh-CN"/>
          <w:rPrChange w:id="1654" w:author="Ye-Kui Wang (d00)" w:date="2020-09-23T16:55:00Z">
            <w:rPr>
              <w:rFonts w:eastAsia="DengXian"/>
              <w:szCs w:val="22"/>
              <w:lang w:eastAsia="zh-CN"/>
            </w:rPr>
          </w:rPrChange>
        </w:rPr>
        <w:t>" to "</w:t>
      </w:r>
      <w:r w:rsidRPr="007E3C52">
        <w:rPr>
          <w:rFonts w:eastAsia="Times New Roman"/>
          <w:szCs w:val="22"/>
          <w:lang w:val="en-CA"/>
          <w:rPrChange w:id="1655" w:author="Ye-Kui Wang (d00)" w:date="2020-09-23T16:55:00Z">
            <w:rPr>
              <w:rFonts w:eastAsia="Times New Roman"/>
              <w:szCs w:val="22"/>
              <w:lang w:val="en-GB"/>
            </w:rPr>
          </w:rPrChange>
        </w:rPr>
        <w:t>θ</w:t>
      </w:r>
      <w:r w:rsidRPr="007E3C52">
        <w:rPr>
          <w:rFonts w:eastAsia="SimSun"/>
          <w:szCs w:val="22"/>
          <w:lang w:val="en-CA"/>
          <w:rPrChange w:id="1656" w:author="Ye-Kui Wang (d00)" w:date="2020-09-23T16:55:00Z">
            <w:rPr>
              <w:rFonts w:eastAsia="SimSun"/>
              <w:szCs w:val="22"/>
              <w:lang w:val="en-GB"/>
            </w:rPr>
          </w:rPrChange>
        </w:rPr>
        <w:t xml:space="preserve"> = Asin( z ÷ Sqrt( x</w:t>
      </w:r>
      <w:r w:rsidRPr="007E3C52">
        <w:rPr>
          <w:rFonts w:eastAsia="SimSun"/>
          <w:szCs w:val="22"/>
          <w:vertAlign w:val="superscript"/>
          <w:lang w:val="en-CA"/>
          <w:rPrChange w:id="1657" w:author="Ye-Kui Wang (d00)" w:date="2020-09-23T16:55:00Z">
            <w:rPr>
              <w:rFonts w:eastAsia="SimSun"/>
              <w:szCs w:val="22"/>
              <w:vertAlign w:val="superscript"/>
              <w:lang w:val="en-GB"/>
            </w:rPr>
          </w:rPrChange>
        </w:rPr>
        <w:t>2</w:t>
      </w:r>
      <w:r w:rsidRPr="007E3C52">
        <w:rPr>
          <w:rFonts w:eastAsia="SimSun"/>
          <w:szCs w:val="22"/>
          <w:lang w:val="en-CA"/>
          <w:rPrChange w:id="1658" w:author="Ye-Kui Wang (d00)" w:date="2020-09-23T16:55:00Z">
            <w:rPr>
              <w:rFonts w:eastAsia="SimSun"/>
              <w:szCs w:val="22"/>
              <w:lang w:val="en-GB"/>
            </w:rPr>
          </w:rPrChange>
        </w:rPr>
        <w:t xml:space="preserve"> + y</w:t>
      </w:r>
      <w:r w:rsidRPr="007E3C52">
        <w:rPr>
          <w:rFonts w:eastAsia="SimSun"/>
          <w:szCs w:val="22"/>
          <w:vertAlign w:val="superscript"/>
          <w:lang w:val="en-CA"/>
          <w:rPrChange w:id="1659" w:author="Ye-Kui Wang (d00)" w:date="2020-09-23T16:55:00Z">
            <w:rPr>
              <w:rFonts w:eastAsia="SimSun"/>
              <w:szCs w:val="22"/>
              <w:vertAlign w:val="superscript"/>
              <w:lang w:val="en-GB"/>
            </w:rPr>
          </w:rPrChange>
        </w:rPr>
        <w:t>2</w:t>
      </w:r>
      <w:r w:rsidRPr="007E3C52">
        <w:rPr>
          <w:rFonts w:eastAsia="SimSun"/>
          <w:szCs w:val="22"/>
          <w:lang w:val="en-CA"/>
          <w:rPrChange w:id="1660" w:author="Ye-Kui Wang (d00)" w:date="2020-09-23T16:55:00Z">
            <w:rPr>
              <w:rFonts w:eastAsia="SimSun"/>
              <w:szCs w:val="22"/>
              <w:lang w:val="en-GB"/>
            </w:rPr>
          </w:rPrChange>
        </w:rPr>
        <w:t xml:space="preserve"> + z</w:t>
      </w:r>
      <w:r w:rsidRPr="007E3C52">
        <w:rPr>
          <w:rFonts w:eastAsia="SimSun"/>
          <w:szCs w:val="22"/>
          <w:vertAlign w:val="superscript"/>
          <w:lang w:val="en-CA"/>
          <w:rPrChange w:id="1661" w:author="Ye-Kui Wang (d00)" w:date="2020-09-23T16:55:00Z">
            <w:rPr>
              <w:rFonts w:eastAsia="SimSun"/>
              <w:szCs w:val="22"/>
              <w:vertAlign w:val="superscript"/>
              <w:lang w:val="en-GB"/>
            </w:rPr>
          </w:rPrChange>
        </w:rPr>
        <w:t>2</w:t>
      </w:r>
      <w:r w:rsidRPr="007E3C52">
        <w:rPr>
          <w:rFonts w:eastAsia="SimSun"/>
          <w:szCs w:val="22"/>
          <w:lang w:val="en-CA"/>
          <w:rPrChange w:id="1662" w:author="Ye-Kui Wang (d00)" w:date="2020-09-23T16:55:00Z">
            <w:rPr>
              <w:rFonts w:eastAsia="SimSun"/>
              <w:szCs w:val="22"/>
              <w:lang w:val="en-GB"/>
            </w:rPr>
          </w:rPrChange>
        </w:rPr>
        <w:t xml:space="preserve"> ) ) </w:t>
      </w:r>
      <w:r w:rsidRPr="007E3C52">
        <w:rPr>
          <w:rFonts w:eastAsia="SimSun"/>
          <w:szCs w:val="22"/>
          <w:highlight w:val="green"/>
          <w:lang w:val="en-CA"/>
          <w:rPrChange w:id="1663" w:author="Ye-Kui Wang (d00)" w:date="2020-09-23T16:55:00Z">
            <w:rPr>
              <w:rFonts w:eastAsia="SimSun"/>
              <w:szCs w:val="22"/>
              <w:highlight w:val="green"/>
              <w:lang w:val="en-GB"/>
            </w:rPr>
          </w:rPrChange>
        </w:rPr>
        <w:t>* 180</w:t>
      </w:r>
      <w:r w:rsidRPr="007E3C52">
        <w:rPr>
          <w:rFonts w:eastAsia="SimSun"/>
          <w:szCs w:val="22"/>
          <w:lang w:val="en-CA"/>
          <w:rPrChange w:id="1664" w:author="Ye-Kui Wang (d00)" w:date="2020-09-23T16:55:00Z">
            <w:rPr>
              <w:rFonts w:eastAsia="SimSun"/>
              <w:szCs w:val="22"/>
              <w:lang w:val="en-GB"/>
            </w:rPr>
          </w:rPrChange>
        </w:rPr>
        <w:t xml:space="preserve"> ÷ π</w:t>
      </w:r>
      <w:r w:rsidRPr="007E3C52">
        <w:rPr>
          <w:rFonts w:eastAsia="DengXian"/>
          <w:szCs w:val="22"/>
          <w:lang w:val="en-CA" w:eastAsia="zh-CN"/>
          <w:rPrChange w:id="1665" w:author="Ye-Kui Wang (d00)" w:date="2020-09-23T16:55:00Z">
            <w:rPr>
              <w:rFonts w:eastAsia="DengXian"/>
              <w:szCs w:val="22"/>
              <w:lang w:eastAsia="zh-CN"/>
            </w:rPr>
          </w:rPrChange>
        </w:rPr>
        <w:t>".</w:t>
      </w:r>
    </w:p>
    <w:p w14:paraId="202D4C88" w14:textId="52C2FC3B"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66" w:author="Ye-Kui Wang (d00)" w:date="2020-09-23T16:55:00Z">
            <w:rPr>
              <w:rFonts w:eastAsia="DengXian"/>
              <w:szCs w:val="22"/>
              <w:lang w:eastAsia="zh-CN"/>
            </w:rPr>
          </w:rPrChange>
        </w:rPr>
      </w:pPr>
      <w:r w:rsidRPr="007E3C52">
        <w:rPr>
          <w:rFonts w:eastAsia="DengXian"/>
          <w:szCs w:val="22"/>
          <w:lang w:val="en-CA" w:eastAsia="zh-CN"/>
          <w:rPrChange w:id="1667" w:author="Ye-Kui Wang (d00)" w:date="2020-09-23T16:55:00Z">
            <w:rPr>
              <w:rFonts w:eastAsia="DengXian"/>
              <w:szCs w:val="22"/>
              <w:lang w:eastAsia="zh-CN"/>
            </w:rPr>
          </w:rPrChange>
        </w:rPr>
        <w:lastRenderedPageBreak/>
        <w:t>The indent distance for the titles of clauses D.3.41.7.3 to D.3.41.7.6 should be aligned to be with those for clauses D.3.41.7.1, D.3.41.7.2, and D.3.41.7.7.</w:t>
      </w:r>
    </w:p>
    <w:p w14:paraId="1D5345F7" w14:textId="2D4E7E3D" w:rsidR="00207FDB" w:rsidRPr="007E3C52" w:rsidRDefault="00207FDB" w:rsidP="00207FDB">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68" w:author="Ye-Kui Wang (d00)" w:date="2020-09-23T16:55:00Z">
            <w:rPr>
              <w:rFonts w:eastAsia="DengXian"/>
              <w:szCs w:val="22"/>
              <w:lang w:eastAsia="zh-CN"/>
            </w:rPr>
          </w:rPrChange>
        </w:rPr>
      </w:pPr>
      <w:r w:rsidRPr="007E3C52">
        <w:rPr>
          <w:rFonts w:eastAsia="DengXian"/>
          <w:szCs w:val="22"/>
          <w:lang w:val="en-CA" w:eastAsia="zh-CN"/>
          <w:rPrChange w:id="1669" w:author="Ye-Kui Wang (d00)" w:date="2020-09-23T16:55:00Z">
            <w:rPr>
              <w:rFonts w:eastAsia="DengXian"/>
              <w:szCs w:val="22"/>
              <w:lang w:eastAsia="zh-CN"/>
            </w:rPr>
          </w:rPrChange>
        </w:rPr>
        <w:t>D.3.41.7.7 is only for the fisheye video information SEI message, which is handled somewhat separately and differently than other projection mappings; is this appropriate and clear enough?</w:t>
      </w:r>
    </w:p>
    <w:p w14:paraId="04DDB95A"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70" w:author="Ye-Kui Wang (d00)" w:date="2020-09-23T16:55:00Z">
            <w:rPr>
              <w:rFonts w:eastAsia="DengXian"/>
              <w:szCs w:val="22"/>
              <w:lang w:eastAsia="zh-CN"/>
            </w:rPr>
          </w:rPrChange>
        </w:rPr>
      </w:pPr>
      <w:r w:rsidRPr="007E3C52">
        <w:rPr>
          <w:rFonts w:eastAsia="DengXian"/>
          <w:szCs w:val="22"/>
          <w:lang w:val="en-CA" w:eastAsia="zh-CN"/>
          <w:rPrChange w:id="1671" w:author="Ye-Kui Wang (d00)" w:date="2020-09-23T16:55:00Z">
            <w:rPr>
              <w:rFonts w:eastAsia="DengXian"/>
              <w:szCs w:val="22"/>
              <w:lang w:eastAsia="zh-CN"/>
            </w:rPr>
          </w:rPrChange>
        </w:rPr>
        <w:t>In clause E.3.1, check whether the values "0.3127" etc. should be in the forms of "0.312 7" etc.</w:t>
      </w:r>
    </w:p>
    <w:p w14:paraId="491C7129"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72" w:author="Ye-Kui Wang (d00)" w:date="2020-09-23T16:55:00Z">
            <w:rPr>
              <w:rFonts w:eastAsia="DengXian"/>
              <w:szCs w:val="22"/>
              <w:lang w:eastAsia="zh-CN"/>
            </w:rPr>
          </w:rPrChange>
        </w:rPr>
      </w:pPr>
      <w:r w:rsidRPr="007E3C52">
        <w:rPr>
          <w:rFonts w:eastAsia="DengXian"/>
          <w:szCs w:val="22"/>
          <w:lang w:val="en-CA" w:eastAsia="zh-CN"/>
          <w:rPrChange w:id="1673" w:author="Ye-Kui Wang (d00)" w:date="2020-09-23T16:55:00Z">
            <w:rPr>
              <w:rFonts w:eastAsia="DengXian"/>
              <w:szCs w:val="22"/>
              <w:lang w:eastAsia="zh-CN"/>
            </w:rPr>
          </w:rPrChange>
        </w:rPr>
        <w:t>In clause E.3.1, replace "</w:t>
      </w:r>
      <w:proofErr w:type="spellStart"/>
      <w:r w:rsidRPr="007E3C52">
        <w:rPr>
          <w:rFonts w:eastAsia="DengXian"/>
          <w:szCs w:val="22"/>
          <w:lang w:val="en-CA" w:eastAsia="zh-CN"/>
          <w:rPrChange w:id="1674" w:author="Ye-Kui Wang (d00)" w:date="2020-09-23T16:55:00Z">
            <w:rPr>
              <w:rFonts w:eastAsia="DengXian"/>
              <w:szCs w:val="22"/>
              <w:lang w:eastAsia="zh-CN"/>
            </w:rPr>
          </w:rPrChange>
        </w:rPr>
        <w:t>matrix_coeffs</w:t>
      </w:r>
      <w:proofErr w:type="spellEnd"/>
      <w:r w:rsidRPr="007E3C52">
        <w:rPr>
          <w:rFonts w:eastAsia="DengXian"/>
          <w:szCs w:val="22"/>
          <w:lang w:val="en-CA" w:eastAsia="zh-CN"/>
          <w:rPrChange w:id="1675" w:author="Ye-Kui Wang (d00)" w:date="2020-09-23T16:55:00Z">
            <w:rPr>
              <w:rFonts w:eastAsia="DengXian"/>
              <w:szCs w:val="22"/>
              <w:lang w:eastAsia="zh-CN"/>
            </w:rPr>
          </w:rPrChange>
        </w:rPr>
        <w:t xml:space="preserve"> shall not be equal to 0 unless one or more of the following conditions are true:" with "</w:t>
      </w:r>
      <w:proofErr w:type="spellStart"/>
      <w:r w:rsidRPr="007E3C52">
        <w:rPr>
          <w:rFonts w:eastAsia="DengXian"/>
          <w:szCs w:val="22"/>
          <w:lang w:val="en-CA" w:eastAsia="zh-CN"/>
          <w:rPrChange w:id="1676" w:author="Ye-Kui Wang (d00)" w:date="2020-09-23T16:55:00Z">
            <w:rPr>
              <w:rFonts w:eastAsia="DengXian"/>
              <w:szCs w:val="22"/>
              <w:lang w:eastAsia="zh-CN"/>
            </w:rPr>
          </w:rPrChange>
        </w:rPr>
        <w:t>matrix_coeffs</w:t>
      </w:r>
      <w:proofErr w:type="spellEnd"/>
      <w:r w:rsidRPr="007E3C52">
        <w:rPr>
          <w:rFonts w:eastAsia="DengXian"/>
          <w:szCs w:val="22"/>
          <w:lang w:val="en-CA" w:eastAsia="zh-CN"/>
          <w:rPrChange w:id="1677" w:author="Ye-Kui Wang (d00)" w:date="2020-09-23T16:55:00Z">
            <w:rPr>
              <w:rFonts w:eastAsia="DengXian"/>
              <w:szCs w:val="22"/>
              <w:lang w:eastAsia="zh-CN"/>
            </w:rPr>
          </w:rPrChange>
        </w:rPr>
        <w:t xml:space="preserve"> shall not be equal to 0 unless both of the following conditions are true:".</w:t>
      </w:r>
    </w:p>
    <w:p w14:paraId="632E05F6"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78" w:author="Ye-Kui Wang (d00)" w:date="2020-09-23T16:55:00Z">
            <w:rPr>
              <w:rFonts w:eastAsia="DengXian"/>
              <w:szCs w:val="22"/>
              <w:lang w:eastAsia="zh-CN"/>
            </w:rPr>
          </w:rPrChange>
        </w:rPr>
      </w:pPr>
      <w:r w:rsidRPr="007E3C52">
        <w:rPr>
          <w:rFonts w:eastAsia="DengXian"/>
          <w:szCs w:val="22"/>
          <w:lang w:val="en-CA" w:eastAsia="zh-CN"/>
          <w:rPrChange w:id="1679" w:author="Ye-Kui Wang (d00)" w:date="2020-09-23T16:55:00Z">
            <w:rPr>
              <w:rFonts w:eastAsia="DengXian"/>
              <w:szCs w:val="22"/>
              <w:lang w:eastAsia="zh-CN"/>
            </w:rPr>
          </w:rPrChange>
        </w:rPr>
        <w:t>In clause E.3.1, Equations E60-E67, some numbers are in the forms of "0.986566" and "4096" etc. instead of in the forms of "0.986 566" and "4 096" etc.</w:t>
      </w:r>
    </w:p>
    <w:p w14:paraId="77A7A6EC"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80" w:author="Ye-Kui Wang (d00)" w:date="2020-09-23T16:55:00Z">
            <w:rPr>
              <w:rFonts w:eastAsia="DengXian"/>
              <w:szCs w:val="22"/>
              <w:lang w:eastAsia="zh-CN"/>
            </w:rPr>
          </w:rPrChange>
        </w:rPr>
      </w:pPr>
      <w:r w:rsidRPr="007E3C52">
        <w:rPr>
          <w:rFonts w:eastAsia="DengXian"/>
          <w:szCs w:val="22"/>
          <w:lang w:val="en-CA" w:eastAsia="zh-CN"/>
          <w:rPrChange w:id="1681" w:author="Ye-Kui Wang (d00)" w:date="2020-09-23T16:55:00Z">
            <w:rPr>
              <w:rFonts w:eastAsia="DengXian"/>
              <w:szCs w:val="22"/>
              <w:lang w:eastAsia="zh-CN"/>
            </w:rPr>
          </w:rPrChange>
        </w:rPr>
        <w:t>In clause E.3.1, Table E.5, some numbers are in the forms of "0.0593" etc. instead of in the forms of "0.059 3"etc.</w:t>
      </w:r>
    </w:p>
    <w:p w14:paraId="75BBB5E6"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82" w:author="Ye-Kui Wang (d00)" w:date="2020-09-23T16:55:00Z">
            <w:rPr>
              <w:rFonts w:eastAsia="DengXian"/>
              <w:szCs w:val="22"/>
              <w:lang w:eastAsia="zh-CN"/>
            </w:rPr>
          </w:rPrChange>
        </w:rPr>
      </w:pPr>
      <w:r w:rsidRPr="007E3C52">
        <w:rPr>
          <w:rFonts w:eastAsia="DengXian"/>
          <w:szCs w:val="22"/>
          <w:lang w:val="en-CA" w:eastAsia="zh-CN"/>
          <w:rPrChange w:id="1683" w:author="Ye-Kui Wang (d00)" w:date="2020-09-23T16:55:00Z">
            <w:rPr>
              <w:rFonts w:eastAsia="DengXian"/>
              <w:szCs w:val="22"/>
              <w:lang w:eastAsia="zh-CN"/>
            </w:rPr>
          </w:rPrChange>
        </w:rPr>
        <w:t>In clause E.3.1, NOTE 16, change "1920x540" to "1 920 x 540".</w:t>
      </w:r>
    </w:p>
    <w:p w14:paraId="3D3E36A9"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84" w:author="Ye-Kui Wang (d00)" w:date="2020-09-23T16:55:00Z">
            <w:rPr>
              <w:rFonts w:eastAsia="DengXian"/>
              <w:szCs w:val="22"/>
              <w:lang w:eastAsia="zh-CN"/>
            </w:rPr>
          </w:rPrChange>
        </w:rPr>
      </w:pPr>
      <w:r w:rsidRPr="007E3C52">
        <w:rPr>
          <w:rFonts w:eastAsia="DengXian"/>
          <w:szCs w:val="22"/>
          <w:lang w:val="en-CA" w:eastAsia="zh-CN"/>
          <w:rPrChange w:id="1685" w:author="Ye-Kui Wang (d00)" w:date="2020-09-23T16:55:00Z">
            <w:rPr>
              <w:rFonts w:eastAsia="DengXian"/>
              <w:szCs w:val="22"/>
              <w:lang w:eastAsia="zh-CN"/>
            </w:rPr>
          </w:rPrChange>
        </w:rPr>
        <w:t xml:space="preserve">In clause E.3.2, replace "The need for </w:t>
      </w:r>
      <w:r w:rsidRPr="007E3C52">
        <w:rPr>
          <w:rFonts w:eastAsia="DengXian"/>
          <w:szCs w:val="22"/>
          <w:highlight w:val="yellow"/>
          <w:lang w:val="en-CA" w:eastAsia="zh-CN"/>
          <w:rPrChange w:id="1686" w:author="Ye-Kui Wang (d00)" w:date="2020-09-23T16:55:00Z">
            <w:rPr>
              <w:rFonts w:eastAsia="DengXian"/>
              <w:szCs w:val="22"/>
              <w:highlight w:val="yellow"/>
              <w:lang w:eastAsia="zh-CN"/>
            </w:rPr>
          </w:rPrChange>
        </w:rPr>
        <w:t>presence</w:t>
      </w:r>
      <w:r w:rsidRPr="007E3C52">
        <w:rPr>
          <w:rFonts w:eastAsia="DengXian"/>
          <w:szCs w:val="22"/>
          <w:lang w:val="en-CA" w:eastAsia="zh-CN"/>
          <w:rPrChange w:id="1687" w:author="Ye-Kui Wang (d00)" w:date="2020-09-23T16:55:00Z">
            <w:rPr>
              <w:rFonts w:eastAsia="DengXian"/>
              <w:szCs w:val="22"/>
              <w:lang w:eastAsia="zh-CN"/>
            </w:rPr>
          </w:rPrChange>
        </w:rPr>
        <w:t xml:space="preserve"> of buffering </w:t>
      </w:r>
      <w:r w:rsidRPr="007E3C52">
        <w:rPr>
          <w:rFonts w:eastAsia="DengXian"/>
          <w:szCs w:val="22"/>
          <w:highlight w:val="yellow"/>
          <w:lang w:val="en-CA" w:eastAsia="zh-CN"/>
          <w:rPrChange w:id="1688" w:author="Ye-Kui Wang (d00)" w:date="2020-09-23T16:55:00Z">
            <w:rPr>
              <w:rFonts w:eastAsia="DengXian"/>
              <w:szCs w:val="22"/>
              <w:highlight w:val="yellow"/>
              <w:lang w:eastAsia="zh-CN"/>
            </w:rPr>
          </w:rPrChange>
        </w:rPr>
        <w:t>periods</w:t>
      </w:r>
      <w:r w:rsidRPr="007E3C52">
        <w:rPr>
          <w:rFonts w:eastAsia="DengXian"/>
          <w:szCs w:val="22"/>
          <w:lang w:val="en-CA" w:eastAsia="zh-CN"/>
          <w:rPrChange w:id="1689" w:author="Ye-Kui Wang (d00)" w:date="2020-09-23T16:55:00Z">
            <w:rPr>
              <w:rFonts w:eastAsia="DengXian"/>
              <w:szCs w:val="22"/>
              <w:lang w:eastAsia="zh-CN"/>
            </w:rPr>
          </w:rPrChange>
        </w:rPr>
        <w:t xml:space="preserve"> for NAL HRD operation </w:t>
      </w:r>
      <w:r w:rsidRPr="007E3C52">
        <w:rPr>
          <w:rFonts w:eastAsia="DengXian"/>
          <w:szCs w:val="22"/>
          <w:highlight w:val="yellow"/>
          <w:lang w:val="en-CA" w:eastAsia="zh-CN"/>
          <w:rPrChange w:id="1690" w:author="Ye-Kui Wang (d00)" w:date="2020-09-23T16:55:00Z">
            <w:rPr>
              <w:rFonts w:eastAsia="DengXian"/>
              <w:szCs w:val="22"/>
              <w:highlight w:val="yellow"/>
              <w:lang w:eastAsia="zh-CN"/>
            </w:rPr>
          </w:rPrChange>
        </w:rPr>
        <w:t>to be present</w:t>
      </w:r>
      <w:r w:rsidRPr="007E3C52">
        <w:rPr>
          <w:rFonts w:eastAsia="DengXian"/>
          <w:szCs w:val="22"/>
          <w:lang w:val="en-CA" w:eastAsia="zh-CN"/>
          <w:rPrChange w:id="1691" w:author="Ye-Kui Wang (d00)" w:date="2020-09-23T16:55:00Z">
            <w:rPr>
              <w:rFonts w:eastAsia="DengXian"/>
              <w:szCs w:val="22"/>
              <w:lang w:eastAsia="zh-CN"/>
            </w:rPr>
          </w:rPrChange>
        </w:rPr>
        <w:t xml:space="preserve"> in the bitstream in buffering period SEI messages is determined by the application" with "The need for </w:t>
      </w:r>
      <w:r w:rsidRPr="007E3C52">
        <w:rPr>
          <w:rFonts w:eastAsia="DengXian"/>
          <w:szCs w:val="22"/>
          <w:highlight w:val="green"/>
          <w:lang w:val="en-CA" w:eastAsia="zh-CN"/>
          <w:rPrChange w:id="1692" w:author="Ye-Kui Wang (d00)" w:date="2020-09-23T16:55:00Z">
            <w:rPr>
              <w:rFonts w:eastAsia="DengXian"/>
              <w:szCs w:val="22"/>
              <w:highlight w:val="green"/>
              <w:lang w:eastAsia="zh-CN"/>
            </w:rPr>
          </w:rPrChange>
        </w:rPr>
        <w:t>the presence</w:t>
      </w:r>
      <w:r w:rsidRPr="007E3C52">
        <w:rPr>
          <w:rFonts w:eastAsia="DengXian"/>
          <w:szCs w:val="22"/>
          <w:lang w:val="en-CA" w:eastAsia="zh-CN"/>
          <w:rPrChange w:id="1693" w:author="Ye-Kui Wang (d00)" w:date="2020-09-23T16:55:00Z">
            <w:rPr>
              <w:rFonts w:eastAsia="DengXian"/>
              <w:szCs w:val="22"/>
              <w:lang w:eastAsia="zh-CN"/>
            </w:rPr>
          </w:rPrChange>
        </w:rPr>
        <w:t xml:space="preserve"> of buffering </w:t>
      </w:r>
      <w:r w:rsidRPr="007E3C52">
        <w:rPr>
          <w:rFonts w:eastAsia="DengXian"/>
          <w:szCs w:val="22"/>
          <w:highlight w:val="green"/>
          <w:lang w:val="en-CA" w:eastAsia="zh-CN"/>
          <w:rPrChange w:id="1694" w:author="Ye-Kui Wang (d00)" w:date="2020-09-23T16:55:00Z">
            <w:rPr>
              <w:rFonts w:eastAsia="DengXian"/>
              <w:szCs w:val="22"/>
              <w:highlight w:val="green"/>
              <w:lang w:eastAsia="zh-CN"/>
            </w:rPr>
          </w:rPrChange>
        </w:rPr>
        <w:t>period parameters</w:t>
      </w:r>
      <w:r w:rsidRPr="007E3C52">
        <w:rPr>
          <w:rFonts w:eastAsia="DengXian"/>
          <w:szCs w:val="22"/>
          <w:lang w:val="en-CA" w:eastAsia="zh-CN"/>
          <w:rPrChange w:id="1695" w:author="Ye-Kui Wang (d00)" w:date="2020-09-23T16:55:00Z">
            <w:rPr>
              <w:rFonts w:eastAsia="DengXian"/>
              <w:szCs w:val="22"/>
              <w:lang w:eastAsia="zh-CN"/>
            </w:rPr>
          </w:rPrChange>
        </w:rPr>
        <w:t xml:space="preserve"> for NAL HRD operation in the bitstream in buffering period SEI messages is determined by the application".</w:t>
      </w:r>
    </w:p>
    <w:p w14:paraId="16C3BFD9"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696" w:author="Ye-Kui Wang (d00)" w:date="2020-09-23T16:55:00Z">
            <w:rPr>
              <w:rFonts w:eastAsia="DengXian"/>
              <w:szCs w:val="22"/>
              <w:lang w:eastAsia="zh-CN"/>
            </w:rPr>
          </w:rPrChange>
        </w:rPr>
      </w:pPr>
      <w:r w:rsidRPr="007E3C52">
        <w:rPr>
          <w:rFonts w:eastAsia="DengXian"/>
          <w:szCs w:val="22"/>
          <w:lang w:val="en-CA" w:eastAsia="zh-CN"/>
          <w:rPrChange w:id="1697" w:author="Ye-Kui Wang (d00)" w:date="2020-09-23T16:55:00Z">
            <w:rPr>
              <w:rFonts w:eastAsia="DengXian"/>
              <w:szCs w:val="22"/>
              <w:lang w:eastAsia="zh-CN"/>
            </w:rPr>
          </w:rPrChange>
        </w:rPr>
        <w:t xml:space="preserve">In clause E.3.2, replace "The need for </w:t>
      </w:r>
      <w:r w:rsidRPr="007E3C52">
        <w:rPr>
          <w:rFonts w:eastAsia="DengXian"/>
          <w:szCs w:val="22"/>
          <w:highlight w:val="yellow"/>
          <w:lang w:val="en-CA" w:eastAsia="zh-CN"/>
          <w:rPrChange w:id="1698" w:author="Ye-Kui Wang (d00)" w:date="2020-09-23T16:55:00Z">
            <w:rPr>
              <w:rFonts w:eastAsia="DengXian"/>
              <w:szCs w:val="22"/>
              <w:highlight w:val="yellow"/>
              <w:lang w:eastAsia="zh-CN"/>
            </w:rPr>
          </w:rPrChange>
        </w:rPr>
        <w:t>presence</w:t>
      </w:r>
      <w:r w:rsidRPr="007E3C52">
        <w:rPr>
          <w:rFonts w:eastAsia="DengXian"/>
          <w:szCs w:val="22"/>
          <w:lang w:val="en-CA" w:eastAsia="zh-CN"/>
          <w:rPrChange w:id="1699" w:author="Ye-Kui Wang (d00)" w:date="2020-09-23T16:55:00Z">
            <w:rPr>
              <w:rFonts w:eastAsia="DengXian"/>
              <w:szCs w:val="22"/>
              <w:lang w:eastAsia="zh-CN"/>
            </w:rPr>
          </w:rPrChange>
        </w:rPr>
        <w:t xml:space="preserve"> of buffering </w:t>
      </w:r>
      <w:r w:rsidRPr="007E3C52">
        <w:rPr>
          <w:rFonts w:eastAsia="DengXian"/>
          <w:szCs w:val="22"/>
          <w:highlight w:val="yellow"/>
          <w:lang w:val="en-CA" w:eastAsia="zh-CN"/>
          <w:rPrChange w:id="1700" w:author="Ye-Kui Wang (d00)" w:date="2020-09-23T16:55:00Z">
            <w:rPr>
              <w:rFonts w:eastAsia="DengXian"/>
              <w:szCs w:val="22"/>
              <w:highlight w:val="yellow"/>
              <w:lang w:eastAsia="zh-CN"/>
            </w:rPr>
          </w:rPrChange>
        </w:rPr>
        <w:t>periods</w:t>
      </w:r>
      <w:r w:rsidRPr="007E3C52">
        <w:rPr>
          <w:rFonts w:eastAsia="DengXian"/>
          <w:szCs w:val="22"/>
          <w:lang w:val="en-CA" w:eastAsia="zh-CN"/>
          <w:rPrChange w:id="1701" w:author="Ye-Kui Wang (d00)" w:date="2020-09-23T16:55:00Z">
            <w:rPr>
              <w:rFonts w:eastAsia="DengXian"/>
              <w:szCs w:val="22"/>
              <w:lang w:eastAsia="zh-CN"/>
            </w:rPr>
          </w:rPrChange>
        </w:rPr>
        <w:t xml:space="preserve"> for VCL HRD operation </w:t>
      </w:r>
      <w:r w:rsidRPr="007E3C52">
        <w:rPr>
          <w:rFonts w:eastAsia="DengXian"/>
          <w:szCs w:val="22"/>
          <w:highlight w:val="yellow"/>
          <w:lang w:val="en-CA" w:eastAsia="zh-CN"/>
          <w:rPrChange w:id="1702" w:author="Ye-Kui Wang (d00)" w:date="2020-09-23T16:55:00Z">
            <w:rPr>
              <w:rFonts w:eastAsia="DengXian"/>
              <w:szCs w:val="22"/>
              <w:highlight w:val="yellow"/>
              <w:lang w:eastAsia="zh-CN"/>
            </w:rPr>
          </w:rPrChange>
        </w:rPr>
        <w:t>to be present</w:t>
      </w:r>
      <w:r w:rsidRPr="007E3C52">
        <w:rPr>
          <w:rFonts w:eastAsia="DengXian"/>
          <w:szCs w:val="22"/>
          <w:lang w:val="en-CA" w:eastAsia="zh-CN"/>
          <w:rPrChange w:id="1703" w:author="Ye-Kui Wang (d00)" w:date="2020-09-23T16:55:00Z">
            <w:rPr>
              <w:rFonts w:eastAsia="DengXian"/>
              <w:szCs w:val="22"/>
              <w:lang w:eastAsia="zh-CN"/>
            </w:rPr>
          </w:rPrChange>
        </w:rPr>
        <w:t xml:space="preserve"> in the bitstream in buffering period SEI messages is determined by the application" with "The need for </w:t>
      </w:r>
      <w:r w:rsidRPr="007E3C52">
        <w:rPr>
          <w:rFonts w:eastAsia="DengXian"/>
          <w:szCs w:val="22"/>
          <w:highlight w:val="green"/>
          <w:lang w:val="en-CA" w:eastAsia="zh-CN"/>
          <w:rPrChange w:id="1704" w:author="Ye-Kui Wang (d00)" w:date="2020-09-23T16:55:00Z">
            <w:rPr>
              <w:rFonts w:eastAsia="DengXian"/>
              <w:szCs w:val="22"/>
              <w:highlight w:val="green"/>
              <w:lang w:eastAsia="zh-CN"/>
            </w:rPr>
          </w:rPrChange>
        </w:rPr>
        <w:t>the presence</w:t>
      </w:r>
      <w:r w:rsidRPr="007E3C52">
        <w:rPr>
          <w:rFonts w:eastAsia="DengXian"/>
          <w:szCs w:val="22"/>
          <w:lang w:val="en-CA" w:eastAsia="zh-CN"/>
          <w:rPrChange w:id="1705" w:author="Ye-Kui Wang (d00)" w:date="2020-09-23T16:55:00Z">
            <w:rPr>
              <w:rFonts w:eastAsia="DengXian"/>
              <w:szCs w:val="22"/>
              <w:lang w:eastAsia="zh-CN"/>
            </w:rPr>
          </w:rPrChange>
        </w:rPr>
        <w:t xml:space="preserve"> of buffering </w:t>
      </w:r>
      <w:r w:rsidRPr="007E3C52">
        <w:rPr>
          <w:rFonts w:eastAsia="DengXian"/>
          <w:szCs w:val="22"/>
          <w:highlight w:val="green"/>
          <w:lang w:val="en-CA" w:eastAsia="zh-CN"/>
          <w:rPrChange w:id="1706" w:author="Ye-Kui Wang (d00)" w:date="2020-09-23T16:55:00Z">
            <w:rPr>
              <w:rFonts w:eastAsia="DengXian"/>
              <w:szCs w:val="22"/>
              <w:highlight w:val="green"/>
              <w:lang w:eastAsia="zh-CN"/>
            </w:rPr>
          </w:rPrChange>
        </w:rPr>
        <w:t>period parameters</w:t>
      </w:r>
      <w:r w:rsidRPr="007E3C52">
        <w:rPr>
          <w:rFonts w:eastAsia="DengXian"/>
          <w:szCs w:val="22"/>
          <w:lang w:val="en-CA" w:eastAsia="zh-CN"/>
          <w:rPrChange w:id="1707" w:author="Ye-Kui Wang (d00)" w:date="2020-09-23T16:55:00Z">
            <w:rPr>
              <w:rFonts w:eastAsia="DengXian"/>
              <w:szCs w:val="22"/>
              <w:lang w:eastAsia="zh-CN"/>
            </w:rPr>
          </w:rPrChange>
        </w:rPr>
        <w:t xml:space="preserve"> for VCL HRD operation in the bitstream in buffering period SEI messages is determined by the application".</w:t>
      </w:r>
    </w:p>
    <w:p w14:paraId="6EA3A220"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708" w:author="Ye-Kui Wang (d00)" w:date="2020-09-23T16:55:00Z">
            <w:rPr>
              <w:rFonts w:eastAsia="DengXian"/>
              <w:szCs w:val="22"/>
              <w:lang w:eastAsia="zh-CN"/>
            </w:rPr>
          </w:rPrChange>
        </w:rPr>
      </w:pPr>
      <w:r w:rsidRPr="007E3C52">
        <w:rPr>
          <w:rFonts w:eastAsia="DengXian"/>
          <w:szCs w:val="22"/>
          <w:lang w:val="en-CA" w:eastAsia="zh-CN"/>
          <w:rPrChange w:id="1709" w:author="Ye-Kui Wang (d00)" w:date="2020-09-23T16:55:00Z">
            <w:rPr>
              <w:rFonts w:eastAsia="DengXian"/>
              <w:szCs w:val="22"/>
              <w:lang w:eastAsia="zh-CN"/>
            </w:rPr>
          </w:rPrChange>
        </w:rPr>
        <w:t xml:space="preserve">In clause E.3.2, replace "The need for </w:t>
      </w:r>
      <w:r w:rsidRPr="007E3C52">
        <w:rPr>
          <w:rFonts w:eastAsia="DengXian"/>
          <w:szCs w:val="22"/>
          <w:highlight w:val="yellow"/>
          <w:lang w:val="en-CA" w:eastAsia="zh-CN"/>
          <w:rPrChange w:id="1710" w:author="Ye-Kui Wang (d00)" w:date="2020-09-23T16:55:00Z">
            <w:rPr>
              <w:rFonts w:eastAsia="DengXian"/>
              <w:szCs w:val="22"/>
              <w:highlight w:val="yellow"/>
              <w:lang w:eastAsia="zh-CN"/>
            </w:rPr>
          </w:rPrChange>
        </w:rPr>
        <w:t>presence</w:t>
      </w:r>
      <w:r w:rsidRPr="007E3C52">
        <w:rPr>
          <w:rFonts w:eastAsia="DengXian"/>
          <w:szCs w:val="22"/>
          <w:lang w:val="en-CA" w:eastAsia="zh-CN"/>
          <w:rPrChange w:id="1711" w:author="Ye-Kui Wang (d00)" w:date="2020-09-23T16:55:00Z">
            <w:rPr>
              <w:rFonts w:eastAsia="DengXian"/>
              <w:szCs w:val="22"/>
              <w:lang w:eastAsia="zh-CN"/>
            </w:rPr>
          </w:rPrChange>
        </w:rPr>
        <w:t xml:space="preserve"> of CPB and DPB output delays </w:t>
      </w:r>
      <w:r w:rsidRPr="007E3C52">
        <w:rPr>
          <w:rFonts w:eastAsia="DengXian"/>
          <w:szCs w:val="22"/>
          <w:highlight w:val="yellow"/>
          <w:lang w:val="en-CA" w:eastAsia="zh-CN"/>
          <w:rPrChange w:id="1712" w:author="Ye-Kui Wang (d00)" w:date="2020-09-23T16:55:00Z">
            <w:rPr>
              <w:rFonts w:eastAsia="DengXian"/>
              <w:szCs w:val="22"/>
              <w:highlight w:val="yellow"/>
              <w:lang w:eastAsia="zh-CN"/>
            </w:rPr>
          </w:rPrChange>
        </w:rPr>
        <w:t>to be present</w:t>
      </w:r>
      <w:r w:rsidRPr="007E3C52">
        <w:rPr>
          <w:rFonts w:eastAsia="DengXian"/>
          <w:szCs w:val="22"/>
          <w:lang w:val="en-CA" w:eastAsia="zh-CN"/>
          <w:rPrChange w:id="1713" w:author="Ye-Kui Wang (d00)" w:date="2020-09-23T16:55:00Z">
            <w:rPr>
              <w:rFonts w:eastAsia="DengXian"/>
              <w:szCs w:val="22"/>
              <w:lang w:eastAsia="zh-CN"/>
            </w:rPr>
          </w:rPrChange>
        </w:rPr>
        <w:t xml:space="preserve"> in the bitstream in picture timing SEI messages is determined by the application" with "The need for </w:t>
      </w:r>
      <w:r w:rsidRPr="007E3C52">
        <w:rPr>
          <w:rFonts w:eastAsia="DengXian"/>
          <w:szCs w:val="22"/>
          <w:highlight w:val="green"/>
          <w:lang w:val="en-CA" w:eastAsia="zh-CN"/>
          <w:rPrChange w:id="1714" w:author="Ye-Kui Wang (d00)" w:date="2020-09-23T16:55:00Z">
            <w:rPr>
              <w:rFonts w:eastAsia="DengXian"/>
              <w:szCs w:val="22"/>
              <w:highlight w:val="green"/>
              <w:lang w:eastAsia="zh-CN"/>
            </w:rPr>
          </w:rPrChange>
        </w:rPr>
        <w:t>the presence</w:t>
      </w:r>
      <w:r w:rsidRPr="007E3C52">
        <w:rPr>
          <w:rFonts w:eastAsia="DengXian"/>
          <w:szCs w:val="22"/>
          <w:lang w:val="en-CA" w:eastAsia="zh-CN"/>
          <w:rPrChange w:id="1715" w:author="Ye-Kui Wang (d00)" w:date="2020-09-23T16:55:00Z">
            <w:rPr>
              <w:rFonts w:eastAsia="DengXian"/>
              <w:szCs w:val="22"/>
              <w:lang w:eastAsia="zh-CN"/>
            </w:rPr>
          </w:rPrChange>
        </w:rPr>
        <w:t xml:space="preserve"> of CPB and DPB output delays in the bitstream in picture timing SEI messages is determined by the application".</w:t>
      </w:r>
    </w:p>
    <w:p w14:paraId="168F8B9B"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716" w:author="Ye-Kui Wang (d00)" w:date="2020-09-23T16:55:00Z">
            <w:rPr>
              <w:rFonts w:eastAsia="DengXian"/>
              <w:szCs w:val="22"/>
              <w:lang w:eastAsia="zh-CN"/>
            </w:rPr>
          </w:rPrChange>
        </w:rPr>
      </w:pPr>
      <w:r w:rsidRPr="007E3C52">
        <w:rPr>
          <w:rFonts w:eastAsia="DengXian"/>
          <w:szCs w:val="22"/>
          <w:lang w:val="en-CA" w:eastAsia="zh-CN"/>
          <w:rPrChange w:id="1717" w:author="Ye-Kui Wang (d00)" w:date="2020-09-23T16:55:00Z">
            <w:rPr>
              <w:rFonts w:eastAsia="DengXian"/>
              <w:szCs w:val="22"/>
              <w:lang w:eastAsia="zh-CN"/>
            </w:rPr>
          </w:rPrChange>
        </w:rPr>
        <w:t>In clause F.7.4.3.1.1, replace "1023" with "1 023".</w:t>
      </w:r>
    </w:p>
    <w:p w14:paraId="1BEB7507"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718" w:author="Ye-Kui Wang (d00)" w:date="2020-09-23T16:55:00Z">
            <w:rPr>
              <w:rFonts w:eastAsia="DengXian"/>
              <w:szCs w:val="22"/>
              <w:lang w:eastAsia="zh-CN"/>
            </w:rPr>
          </w:rPrChange>
        </w:rPr>
      </w:pPr>
      <w:r w:rsidRPr="007E3C52">
        <w:rPr>
          <w:rFonts w:eastAsia="DengXian"/>
          <w:szCs w:val="22"/>
          <w:lang w:val="en-CA" w:eastAsia="zh-CN"/>
          <w:rPrChange w:id="1719" w:author="Ye-Kui Wang (d00)" w:date="2020-09-23T16:55:00Z">
            <w:rPr>
              <w:rFonts w:eastAsia="DengXian"/>
              <w:szCs w:val="22"/>
              <w:lang w:eastAsia="zh-CN"/>
            </w:rPr>
          </w:rPrChange>
        </w:rPr>
        <w:t>In clauses F.13.2.3 and F.13.4, replace "90000" with "90 000".</w:t>
      </w:r>
    </w:p>
    <w:p w14:paraId="32F55E77"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720" w:author="Ye-Kui Wang (d00)" w:date="2020-09-23T16:55:00Z">
            <w:rPr>
              <w:rFonts w:eastAsia="DengXian"/>
              <w:szCs w:val="22"/>
              <w:lang w:eastAsia="zh-CN"/>
            </w:rPr>
          </w:rPrChange>
        </w:rPr>
      </w:pPr>
      <w:r w:rsidRPr="007E3C52">
        <w:rPr>
          <w:rFonts w:eastAsia="DengXian"/>
          <w:szCs w:val="22"/>
          <w:lang w:val="en-CA" w:eastAsia="zh-CN"/>
          <w:rPrChange w:id="1721" w:author="Ye-Kui Wang (d00)" w:date="2020-09-23T16:55:00Z">
            <w:rPr>
              <w:rFonts w:eastAsia="DengXian"/>
              <w:szCs w:val="22"/>
              <w:lang w:eastAsia="zh-CN"/>
            </w:rPr>
          </w:rPrChange>
        </w:rPr>
        <w:t>In clause G.14.3.1, replace the following</w:t>
      </w:r>
    </w:p>
    <w:p w14:paraId="0A35DBAB" w14:textId="77777777" w:rsidR="00DE5F7E" w:rsidRPr="007E3C52" w:rsidRDefault="00DE5F7E" w:rsidP="00886560">
      <w:pPr>
        <w:widowControl w:val="0"/>
        <w:tabs>
          <w:tab w:val="clear" w:pos="360"/>
          <w:tab w:val="clear" w:pos="720"/>
          <w:tab w:val="clear" w:pos="1080"/>
          <w:tab w:val="clear" w:pos="1440"/>
        </w:tabs>
        <w:ind w:left="1440"/>
        <w:jc w:val="both"/>
        <w:rPr>
          <w:rFonts w:eastAsia="Malgun Gothic"/>
          <w:szCs w:val="22"/>
          <w:lang w:val="en-CA"/>
          <w:rPrChange w:id="1722" w:author="Ye-Kui Wang (d00)" w:date="2020-09-23T16:55:00Z">
            <w:rPr>
              <w:rFonts w:eastAsia="Malgun Gothic"/>
              <w:szCs w:val="22"/>
              <w:lang w:val="en-GB"/>
            </w:rPr>
          </w:rPrChange>
        </w:rPr>
      </w:pPr>
      <w:r w:rsidRPr="007E3C52">
        <w:rPr>
          <w:rFonts w:eastAsia="Malgun Gothic"/>
          <w:szCs w:val="22"/>
          <w:lang w:val="en-CA"/>
          <w:rPrChange w:id="1723" w:author="Ye-Kui Wang (d00)" w:date="2020-09-23T16:55:00Z">
            <w:rPr>
              <w:rFonts w:eastAsia="Malgun Gothic"/>
              <w:szCs w:val="22"/>
              <w:lang w:val="en-GB"/>
            </w:rPr>
          </w:rPrChange>
        </w:rPr>
        <w:t xml:space="preserve">The list </w:t>
      </w:r>
      <w:proofErr w:type="spellStart"/>
      <w:r w:rsidRPr="007E3C52">
        <w:rPr>
          <w:rFonts w:eastAsia="Malgun Gothic"/>
          <w:szCs w:val="22"/>
          <w:lang w:val="en-CA"/>
          <w:rPrChange w:id="1724" w:author="Ye-Kui Wang (d00)" w:date="2020-09-23T16:55:00Z">
            <w:rPr>
              <w:rFonts w:eastAsia="Malgun Gothic"/>
              <w:szCs w:val="22"/>
              <w:lang w:val="en-GB"/>
            </w:rPr>
          </w:rPrChange>
        </w:rPr>
        <w:t>VclAssociatedSeiList</w:t>
      </w:r>
      <w:proofErr w:type="spellEnd"/>
      <w:r w:rsidRPr="007E3C52">
        <w:rPr>
          <w:rFonts w:eastAsia="Malgun Gothic"/>
          <w:szCs w:val="22"/>
          <w:lang w:val="en-CA"/>
          <w:rPrChange w:id="1725" w:author="Ye-Kui Wang (d00)" w:date="2020-09-23T16:55:00Z">
            <w:rPr>
              <w:rFonts w:eastAsia="Malgun Gothic"/>
              <w:szCs w:val="22"/>
              <w:lang w:val="en-GB"/>
            </w:rPr>
          </w:rPrChange>
        </w:rPr>
        <w:t xml:space="preserve"> is set to </w:t>
      </w:r>
      <w:r w:rsidRPr="007E3C52">
        <w:rPr>
          <w:rFonts w:eastAsia="Malgun Gothic"/>
          <w:noProof/>
          <w:szCs w:val="22"/>
          <w:lang w:val="en-CA"/>
          <w:rPrChange w:id="1726" w:author="Ye-Kui Wang (d00)" w:date="2020-09-23T16:55:00Z">
            <w:rPr>
              <w:rFonts w:eastAsia="Malgun Gothic"/>
              <w:noProof/>
              <w:szCs w:val="22"/>
              <w:lang w:val="en-GB"/>
            </w:rPr>
          </w:rPrChange>
        </w:rPr>
        <w:t xml:space="preserve">consist of </w:t>
      </w:r>
      <w:r w:rsidRPr="007E3C52">
        <w:rPr>
          <w:rFonts w:eastAsia="Malgun Gothic"/>
          <w:noProof/>
          <w:szCs w:val="22"/>
          <w:highlight w:val="yellow"/>
          <w:lang w:val="en-CA"/>
          <w:rPrChange w:id="1727" w:author="Ye-Kui Wang (d00)" w:date="2020-09-23T16:55:00Z">
            <w:rPr>
              <w:rFonts w:eastAsia="Malgun Gothic"/>
              <w:noProof/>
              <w:szCs w:val="22"/>
              <w:highlight w:val="yellow"/>
              <w:lang w:val="en-GB"/>
            </w:rPr>
          </w:rPrChange>
        </w:rPr>
        <w:t>payloadType</w:t>
      </w:r>
      <w:r w:rsidRPr="007E3C52">
        <w:rPr>
          <w:rFonts w:eastAsia="Malgun Gothic"/>
          <w:noProof/>
          <w:szCs w:val="22"/>
          <w:lang w:val="en-CA"/>
          <w:rPrChange w:id="1728" w:author="Ye-Kui Wang (d00)" w:date="2020-09-23T16:55:00Z">
            <w:rPr>
              <w:rFonts w:eastAsia="Malgun Gothic"/>
              <w:noProof/>
              <w:szCs w:val="22"/>
              <w:lang w:val="en-GB"/>
            </w:rPr>
          </w:rPrChange>
        </w:rPr>
        <w:t xml:space="preserve"> values </w:t>
      </w:r>
      <w:r w:rsidRPr="007E3C52">
        <w:rPr>
          <w:rFonts w:eastAsia="Malgun Gothic"/>
          <w:szCs w:val="22"/>
          <w:lang w:val="en-CA"/>
          <w:rPrChange w:id="1729" w:author="Ye-Kui Wang (d00)" w:date="2020-09-23T16:55:00Z">
            <w:rPr>
              <w:rFonts w:eastAsia="Malgun Gothic"/>
              <w:szCs w:val="22"/>
              <w:lang w:val="en-GB"/>
            </w:rPr>
          </w:rPrChange>
        </w:rPr>
        <w:t>2, 3, 6, 9, 15, 16, 17, 19, 22, 23, 45, 47, 56, 128, 131, 132, 134 to 152, inclusive, 154 to 159, inclusive, 161, 165, 167, 168, 177, 178, 179, and 200 to 202, inclusive.</w:t>
      </w:r>
    </w:p>
    <w:p w14:paraId="4F38D9D4" w14:textId="77777777" w:rsidR="00DE5F7E" w:rsidRPr="007E3C52" w:rsidRDefault="00DE5F7E" w:rsidP="00886560">
      <w:pPr>
        <w:tabs>
          <w:tab w:val="clear" w:pos="360"/>
          <w:tab w:val="clear" w:pos="720"/>
          <w:tab w:val="clear" w:pos="1080"/>
          <w:tab w:val="clear" w:pos="1440"/>
          <w:tab w:val="left" w:pos="794"/>
          <w:tab w:val="left" w:pos="1191"/>
          <w:tab w:val="left" w:pos="1588"/>
          <w:tab w:val="left" w:pos="1985"/>
        </w:tabs>
        <w:ind w:left="1440"/>
        <w:jc w:val="both"/>
        <w:rPr>
          <w:rFonts w:eastAsia="SimSun"/>
          <w:noProof/>
          <w:szCs w:val="22"/>
          <w:lang w:val="en-CA"/>
          <w:rPrChange w:id="1730" w:author="Ye-Kui Wang (d00)" w:date="2020-09-23T16:55:00Z">
            <w:rPr>
              <w:rFonts w:eastAsia="SimSun"/>
              <w:noProof/>
              <w:szCs w:val="22"/>
              <w:lang w:val="en-GB"/>
            </w:rPr>
          </w:rPrChange>
        </w:rPr>
      </w:pPr>
      <w:r w:rsidRPr="007E3C52">
        <w:rPr>
          <w:rFonts w:eastAsia="SimSun"/>
          <w:noProof/>
          <w:szCs w:val="22"/>
          <w:lang w:val="en-CA"/>
          <w:rPrChange w:id="1731" w:author="Ye-Kui Wang (d00)" w:date="2020-09-23T16:55:00Z">
            <w:rPr>
              <w:rFonts w:eastAsia="SimSun"/>
              <w:noProof/>
              <w:szCs w:val="22"/>
              <w:lang w:val="en-GB"/>
            </w:rPr>
          </w:rPrChange>
        </w:rPr>
        <w:t xml:space="preserve">The list PicUnitRepConSeiList is set to consist of </w:t>
      </w:r>
      <w:r w:rsidRPr="007E3C52">
        <w:rPr>
          <w:rFonts w:eastAsia="SimSun"/>
          <w:noProof/>
          <w:szCs w:val="22"/>
          <w:highlight w:val="yellow"/>
          <w:lang w:val="en-CA"/>
          <w:rPrChange w:id="1732" w:author="Ye-Kui Wang (d00)" w:date="2020-09-23T16:55:00Z">
            <w:rPr>
              <w:rFonts w:eastAsia="SimSun"/>
              <w:noProof/>
              <w:szCs w:val="22"/>
              <w:highlight w:val="yellow"/>
              <w:lang w:val="en-GB"/>
            </w:rPr>
          </w:rPrChange>
        </w:rPr>
        <w:t>payloadType</w:t>
      </w:r>
      <w:r w:rsidRPr="007E3C52">
        <w:rPr>
          <w:rFonts w:eastAsia="SimSun"/>
          <w:noProof/>
          <w:szCs w:val="22"/>
          <w:lang w:val="en-CA"/>
          <w:rPrChange w:id="1733" w:author="Ye-Kui Wang (d00)" w:date="2020-09-23T16:55:00Z">
            <w:rPr>
              <w:rFonts w:eastAsia="SimSun"/>
              <w:noProof/>
              <w:szCs w:val="22"/>
              <w:lang w:val="en-GB"/>
            </w:rPr>
          </w:rPrChange>
        </w:rPr>
        <w:t xml:space="preserve"> values 0, 1, 2, 6, 9, 15, 16, 17, 19, 22, 23, 45, 47, </w:t>
      </w:r>
      <w:r w:rsidRPr="007E3C52">
        <w:rPr>
          <w:rFonts w:eastAsia="SimSun"/>
          <w:szCs w:val="22"/>
          <w:lang w:val="en-CA"/>
          <w:rPrChange w:id="1734" w:author="Ye-Kui Wang (d00)" w:date="2020-09-23T16:55:00Z">
            <w:rPr>
              <w:rFonts w:eastAsia="SimSun"/>
              <w:szCs w:val="22"/>
              <w:lang w:val="en-GB"/>
            </w:rPr>
          </w:rPrChange>
        </w:rPr>
        <w:t xml:space="preserve">56, </w:t>
      </w:r>
      <w:r w:rsidRPr="007E3C52">
        <w:rPr>
          <w:rFonts w:eastAsia="SimSun"/>
          <w:noProof/>
          <w:szCs w:val="22"/>
          <w:lang w:val="en-CA"/>
          <w:rPrChange w:id="1735" w:author="Ye-Kui Wang (d00)" w:date="2020-09-23T16:55:00Z">
            <w:rPr>
              <w:rFonts w:eastAsia="SimSun"/>
              <w:noProof/>
              <w:szCs w:val="22"/>
              <w:lang w:val="en-GB"/>
            </w:rPr>
          </w:rPrChange>
        </w:rPr>
        <w:t>128, 129, 131, 132, 133, 135</w:t>
      </w:r>
      <w:r w:rsidRPr="007E3C52">
        <w:rPr>
          <w:rFonts w:eastAsia="SimSun"/>
          <w:szCs w:val="22"/>
          <w:lang w:val="en-CA"/>
          <w:rPrChange w:id="1736" w:author="Ye-Kui Wang (d00)" w:date="2020-09-23T16:55:00Z">
            <w:rPr>
              <w:rFonts w:eastAsia="SimSun"/>
              <w:szCs w:val="22"/>
              <w:lang w:val="en-GB"/>
            </w:rPr>
          </w:rPrChange>
        </w:rPr>
        <w:t xml:space="preserve"> to 152, inclusive</w:t>
      </w:r>
      <w:r w:rsidRPr="007E3C52">
        <w:rPr>
          <w:rFonts w:eastAsia="SimSun"/>
          <w:noProof/>
          <w:szCs w:val="22"/>
          <w:lang w:val="en-CA"/>
          <w:rPrChange w:id="1737" w:author="Ye-Kui Wang (d00)" w:date="2020-09-23T16:55:00Z">
            <w:rPr>
              <w:rFonts w:eastAsia="SimSun"/>
              <w:noProof/>
              <w:szCs w:val="22"/>
              <w:lang w:val="en-GB"/>
            </w:rPr>
          </w:rPrChange>
        </w:rPr>
        <w:t>, 154 to 168,</w:t>
      </w:r>
      <w:r w:rsidRPr="007E3C52">
        <w:rPr>
          <w:rFonts w:eastAsia="SimSun"/>
          <w:szCs w:val="22"/>
          <w:lang w:val="en-CA"/>
          <w:rPrChange w:id="1738" w:author="Ye-Kui Wang (d00)" w:date="2020-09-23T16:55:00Z">
            <w:rPr>
              <w:rFonts w:eastAsia="SimSun"/>
              <w:szCs w:val="22"/>
              <w:lang w:val="en-GB"/>
            </w:rPr>
          </w:rPrChange>
        </w:rPr>
        <w:t xml:space="preserve"> inclusive, 176 to 180, inclusive, and 200 to 202, inclusive</w:t>
      </w:r>
      <w:r w:rsidRPr="007E3C52">
        <w:rPr>
          <w:rFonts w:eastAsia="SimSun"/>
          <w:noProof/>
          <w:szCs w:val="22"/>
          <w:lang w:val="en-CA"/>
          <w:rPrChange w:id="1739" w:author="Ye-Kui Wang (d00)" w:date="2020-09-23T16:55:00Z">
            <w:rPr>
              <w:rFonts w:eastAsia="SimSun"/>
              <w:noProof/>
              <w:szCs w:val="22"/>
              <w:lang w:val="en-GB"/>
            </w:rPr>
          </w:rPrChange>
        </w:rPr>
        <w:t>.</w:t>
      </w:r>
    </w:p>
    <w:p w14:paraId="53098862" w14:textId="77777777" w:rsidR="00DE5F7E" w:rsidRPr="007E3C52"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val="en-CA" w:eastAsia="zh-CN"/>
          <w:rPrChange w:id="1740" w:author="Ye-Kui Wang (d00)" w:date="2020-09-23T16:55:00Z">
            <w:rPr>
              <w:rFonts w:eastAsia="DengXian"/>
              <w:szCs w:val="22"/>
              <w:lang w:eastAsia="zh-CN"/>
            </w:rPr>
          </w:rPrChange>
        </w:rPr>
      </w:pPr>
      <w:r w:rsidRPr="007E3C52">
        <w:rPr>
          <w:rFonts w:eastAsia="DengXian"/>
          <w:szCs w:val="22"/>
          <w:lang w:val="en-CA" w:eastAsia="zh-CN"/>
          <w:rPrChange w:id="1741" w:author="Ye-Kui Wang (d00)" w:date="2020-09-23T16:55:00Z">
            <w:rPr>
              <w:rFonts w:eastAsia="DengXian"/>
              <w:szCs w:val="22"/>
              <w:lang w:eastAsia="zh-CN"/>
            </w:rPr>
          </w:rPrChange>
        </w:rPr>
        <w:t>with the following:</w:t>
      </w:r>
    </w:p>
    <w:p w14:paraId="2FC206CC" w14:textId="77777777" w:rsidR="00DE5F7E" w:rsidRPr="007E3C52" w:rsidRDefault="00DE5F7E" w:rsidP="00886560">
      <w:pPr>
        <w:widowControl w:val="0"/>
        <w:tabs>
          <w:tab w:val="clear" w:pos="360"/>
          <w:tab w:val="clear" w:pos="720"/>
          <w:tab w:val="clear" w:pos="1080"/>
          <w:tab w:val="clear" w:pos="1440"/>
        </w:tabs>
        <w:ind w:left="1440"/>
        <w:jc w:val="both"/>
        <w:rPr>
          <w:rFonts w:eastAsia="Malgun Gothic"/>
          <w:szCs w:val="22"/>
          <w:lang w:val="en-CA"/>
          <w:rPrChange w:id="1742" w:author="Ye-Kui Wang (d00)" w:date="2020-09-23T16:55:00Z">
            <w:rPr>
              <w:rFonts w:eastAsia="Malgun Gothic"/>
              <w:szCs w:val="22"/>
              <w:lang w:val="en-GB"/>
            </w:rPr>
          </w:rPrChange>
        </w:rPr>
      </w:pPr>
      <w:r w:rsidRPr="007E3C52">
        <w:rPr>
          <w:rFonts w:eastAsia="Malgun Gothic"/>
          <w:szCs w:val="22"/>
          <w:lang w:val="en-CA"/>
          <w:rPrChange w:id="1743" w:author="Ye-Kui Wang (d00)" w:date="2020-09-23T16:55:00Z">
            <w:rPr>
              <w:rFonts w:eastAsia="Malgun Gothic"/>
              <w:szCs w:val="22"/>
              <w:lang w:val="en-GB"/>
            </w:rPr>
          </w:rPrChange>
        </w:rPr>
        <w:t xml:space="preserve">The list </w:t>
      </w:r>
      <w:proofErr w:type="spellStart"/>
      <w:r w:rsidRPr="007E3C52">
        <w:rPr>
          <w:rFonts w:eastAsia="Malgun Gothic"/>
          <w:szCs w:val="22"/>
          <w:lang w:val="en-CA"/>
          <w:rPrChange w:id="1744" w:author="Ye-Kui Wang (d00)" w:date="2020-09-23T16:55:00Z">
            <w:rPr>
              <w:rFonts w:eastAsia="Malgun Gothic"/>
              <w:szCs w:val="22"/>
              <w:lang w:val="en-GB"/>
            </w:rPr>
          </w:rPrChange>
        </w:rPr>
        <w:t>VclAssociatedSeiList</w:t>
      </w:r>
      <w:proofErr w:type="spellEnd"/>
      <w:r w:rsidRPr="007E3C52">
        <w:rPr>
          <w:rFonts w:eastAsia="Malgun Gothic"/>
          <w:szCs w:val="22"/>
          <w:lang w:val="en-CA"/>
          <w:rPrChange w:id="1745" w:author="Ye-Kui Wang (d00)" w:date="2020-09-23T16:55:00Z">
            <w:rPr>
              <w:rFonts w:eastAsia="Malgun Gothic"/>
              <w:szCs w:val="22"/>
              <w:lang w:val="en-GB"/>
            </w:rPr>
          </w:rPrChange>
        </w:rPr>
        <w:t xml:space="preserve"> is set to </w:t>
      </w:r>
      <w:r w:rsidRPr="007E3C52">
        <w:rPr>
          <w:rFonts w:eastAsia="Malgun Gothic"/>
          <w:noProof/>
          <w:szCs w:val="22"/>
          <w:lang w:val="en-CA"/>
          <w:rPrChange w:id="1746" w:author="Ye-Kui Wang (d00)" w:date="2020-09-23T16:55:00Z">
            <w:rPr>
              <w:rFonts w:eastAsia="Malgun Gothic"/>
              <w:noProof/>
              <w:szCs w:val="22"/>
              <w:lang w:val="en-GB"/>
            </w:rPr>
          </w:rPrChange>
        </w:rPr>
        <w:t xml:space="preserve">consist of </w:t>
      </w:r>
      <w:r w:rsidRPr="007E3C52">
        <w:rPr>
          <w:rFonts w:eastAsia="Malgun Gothic"/>
          <w:noProof/>
          <w:szCs w:val="22"/>
          <w:highlight w:val="green"/>
          <w:lang w:val="en-CA"/>
          <w:rPrChange w:id="1747" w:author="Ye-Kui Wang (d00)" w:date="2020-09-23T16:55:00Z">
            <w:rPr>
              <w:rFonts w:eastAsia="Malgun Gothic"/>
              <w:noProof/>
              <w:szCs w:val="22"/>
              <w:highlight w:val="green"/>
              <w:lang w:val="en-GB"/>
            </w:rPr>
          </w:rPrChange>
        </w:rPr>
        <w:t>the payloadType</w:t>
      </w:r>
      <w:r w:rsidRPr="007E3C52">
        <w:rPr>
          <w:rFonts w:eastAsia="Malgun Gothic"/>
          <w:noProof/>
          <w:szCs w:val="22"/>
          <w:lang w:val="en-CA"/>
          <w:rPrChange w:id="1748" w:author="Ye-Kui Wang (d00)" w:date="2020-09-23T16:55:00Z">
            <w:rPr>
              <w:rFonts w:eastAsia="Malgun Gothic"/>
              <w:noProof/>
              <w:szCs w:val="22"/>
              <w:lang w:val="en-GB"/>
            </w:rPr>
          </w:rPrChange>
        </w:rPr>
        <w:t xml:space="preserve"> values </w:t>
      </w:r>
      <w:r w:rsidRPr="007E3C52">
        <w:rPr>
          <w:rFonts w:eastAsia="Malgun Gothic"/>
          <w:szCs w:val="22"/>
          <w:lang w:val="en-CA"/>
          <w:rPrChange w:id="1749" w:author="Ye-Kui Wang (d00)" w:date="2020-09-23T16:55:00Z">
            <w:rPr>
              <w:rFonts w:eastAsia="Malgun Gothic"/>
              <w:szCs w:val="22"/>
              <w:lang w:val="en-GB"/>
            </w:rPr>
          </w:rPrChange>
        </w:rPr>
        <w:t>2, 3, 6, 9, 15, 16, 17, 19, 22, 23, 45, 47, 56, 128, 131, 132, 134 to 152, inclusive, 154 to 159, inclusive, 161, 165, 167, 168, 177, 178, 179, and 200 to 202, inclusive.</w:t>
      </w:r>
    </w:p>
    <w:p w14:paraId="418B88DD" w14:textId="77777777" w:rsidR="00DE5F7E" w:rsidRPr="007E3C52" w:rsidRDefault="00DE5F7E" w:rsidP="00886560">
      <w:pPr>
        <w:tabs>
          <w:tab w:val="clear" w:pos="360"/>
          <w:tab w:val="clear" w:pos="720"/>
          <w:tab w:val="clear" w:pos="1080"/>
          <w:tab w:val="clear" w:pos="1440"/>
          <w:tab w:val="left" w:pos="794"/>
          <w:tab w:val="left" w:pos="1191"/>
          <w:tab w:val="left" w:pos="1588"/>
          <w:tab w:val="left" w:pos="1985"/>
        </w:tabs>
        <w:ind w:left="1440"/>
        <w:jc w:val="both"/>
        <w:rPr>
          <w:rFonts w:eastAsia="SimSun"/>
          <w:noProof/>
          <w:szCs w:val="22"/>
          <w:lang w:val="en-CA"/>
          <w:rPrChange w:id="1750" w:author="Ye-Kui Wang (d00)" w:date="2020-09-23T16:55:00Z">
            <w:rPr>
              <w:rFonts w:eastAsia="SimSun"/>
              <w:noProof/>
              <w:szCs w:val="22"/>
              <w:lang w:val="en-GB"/>
            </w:rPr>
          </w:rPrChange>
        </w:rPr>
      </w:pPr>
      <w:r w:rsidRPr="007E3C52">
        <w:rPr>
          <w:rFonts w:eastAsia="SimSun"/>
          <w:noProof/>
          <w:szCs w:val="22"/>
          <w:lang w:val="en-CA"/>
          <w:rPrChange w:id="1751" w:author="Ye-Kui Wang (d00)" w:date="2020-09-23T16:55:00Z">
            <w:rPr>
              <w:rFonts w:eastAsia="SimSun"/>
              <w:noProof/>
              <w:szCs w:val="22"/>
              <w:lang w:val="en-GB"/>
            </w:rPr>
          </w:rPrChange>
        </w:rPr>
        <w:t xml:space="preserve">The list PicUnitRepConSeiList is set to consist of </w:t>
      </w:r>
      <w:r w:rsidRPr="007E3C52">
        <w:rPr>
          <w:rFonts w:eastAsia="SimSun"/>
          <w:noProof/>
          <w:szCs w:val="22"/>
          <w:highlight w:val="green"/>
          <w:lang w:val="en-CA"/>
          <w:rPrChange w:id="1752" w:author="Ye-Kui Wang (d00)" w:date="2020-09-23T16:55:00Z">
            <w:rPr>
              <w:rFonts w:eastAsia="SimSun"/>
              <w:noProof/>
              <w:szCs w:val="22"/>
              <w:highlight w:val="green"/>
              <w:lang w:val="en-GB"/>
            </w:rPr>
          </w:rPrChange>
        </w:rPr>
        <w:t>the payloadType</w:t>
      </w:r>
      <w:r w:rsidRPr="007E3C52">
        <w:rPr>
          <w:rFonts w:eastAsia="SimSun"/>
          <w:noProof/>
          <w:szCs w:val="22"/>
          <w:lang w:val="en-CA"/>
          <w:rPrChange w:id="1753" w:author="Ye-Kui Wang (d00)" w:date="2020-09-23T16:55:00Z">
            <w:rPr>
              <w:rFonts w:eastAsia="SimSun"/>
              <w:noProof/>
              <w:szCs w:val="22"/>
              <w:lang w:val="en-GB"/>
            </w:rPr>
          </w:rPrChange>
        </w:rPr>
        <w:t xml:space="preserve"> values 0, 1, 2, 6, 9, 15, 16, 17, 19, 22, 23, 45, 47, </w:t>
      </w:r>
      <w:r w:rsidRPr="007E3C52">
        <w:rPr>
          <w:rFonts w:eastAsia="SimSun"/>
          <w:szCs w:val="22"/>
          <w:lang w:val="en-CA"/>
          <w:rPrChange w:id="1754" w:author="Ye-Kui Wang (d00)" w:date="2020-09-23T16:55:00Z">
            <w:rPr>
              <w:rFonts w:eastAsia="SimSun"/>
              <w:szCs w:val="22"/>
              <w:lang w:val="en-GB"/>
            </w:rPr>
          </w:rPrChange>
        </w:rPr>
        <w:t xml:space="preserve">56, </w:t>
      </w:r>
      <w:r w:rsidRPr="007E3C52">
        <w:rPr>
          <w:rFonts w:eastAsia="SimSun"/>
          <w:noProof/>
          <w:szCs w:val="22"/>
          <w:lang w:val="en-CA"/>
          <w:rPrChange w:id="1755" w:author="Ye-Kui Wang (d00)" w:date="2020-09-23T16:55:00Z">
            <w:rPr>
              <w:rFonts w:eastAsia="SimSun"/>
              <w:noProof/>
              <w:szCs w:val="22"/>
              <w:lang w:val="en-GB"/>
            </w:rPr>
          </w:rPrChange>
        </w:rPr>
        <w:t>128, 129, 131, 132, 133, 135</w:t>
      </w:r>
      <w:r w:rsidRPr="007E3C52">
        <w:rPr>
          <w:rFonts w:eastAsia="SimSun"/>
          <w:szCs w:val="22"/>
          <w:lang w:val="en-CA"/>
          <w:rPrChange w:id="1756" w:author="Ye-Kui Wang (d00)" w:date="2020-09-23T16:55:00Z">
            <w:rPr>
              <w:rFonts w:eastAsia="SimSun"/>
              <w:szCs w:val="22"/>
              <w:lang w:val="en-GB"/>
            </w:rPr>
          </w:rPrChange>
        </w:rPr>
        <w:t xml:space="preserve"> to 152, inclusive</w:t>
      </w:r>
      <w:r w:rsidRPr="007E3C52">
        <w:rPr>
          <w:rFonts w:eastAsia="SimSun"/>
          <w:noProof/>
          <w:szCs w:val="22"/>
          <w:lang w:val="en-CA"/>
          <w:rPrChange w:id="1757" w:author="Ye-Kui Wang (d00)" w:date="2020-09-23T16:55:00Z">
            <w:rPr>
              <w:rFonts w:eastAsia="SimSun"/>
              <w:noProof/>
              <w:szCs w:val="22"/>
              <w:lang w:val="en-GB"/>
            </w:rPr>
          </w:rPrChange>
        </w:rPr>
        <w:t>, 154 to 168,</w:t>
      </w:r>
      <w:r w:rsidRPr="007E3C52">
        <w:rPr>
          <w:rFonts w:eastAsia="SimSun"/>
          <w:szCs w:val="22"/>
          <w:lang w:val="en-CA"/>
          <w:rPrChange w:id="1758" w:author="Ye-Kui Wang (d00)" w:date="2020-09-23T16:55:00Z">
            <w:rPr>
              <w:rFonts w:eastAsia="SimSun"/>
              <w:szCs w:val="22"/>
              <w:lang w:val="en-GB"/>
            </w:rPr>
          </w:rPrChange>
        </w:rPr>
        <w:t xml:space="preserve"> inclusive, 176 to 180, inclusive, and 200 to 202, inclusive</w:t>
      </w:r>
      <w:r w:rsidRPr="007E3C52">
        <w:rPr>
          <w:rFonts w:eastAsia="SimSun"/>
          <w:noProof/>
          <w:szCs w:val="22"/>
          <w:lang w:val="en-CA"/>
          <w:rPrChange w:id="1759" w:author="Ye-Kui Wang (d00)" w:date="2020-09-23T16:55:00Z">
            <w:rPr>
              <w:rFonts w:eastAsia="SimSun"/>
              <w:noProof/>
              <w:szCs w:val="22"/>
              <w:lang w:val="en-GB"/>
            </w:rPr>
          </w:rPrChange>
        </w:rPr>
        <w:t>.</w:t>
      </w:r>
    </w:p>
    <w:p w14:paraId="210E6E70"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760" w:author="Ye-Kui Wang (d00)" w:date="2020-09-23T16:55:00Z">
            <w:rPr>
              <w:rFonts w:eastAsia="DengXian"/>
              <w:szCs w:val="22"/>
              <w:lang w:eastAsia="zh-CN"/>
            </w:rPr>
          </w:rPrChange>
        </w:rPr>
      </w:pPr>
      <w:r w:rsidRPr="007E3C52">
        <w:rPr>
          <w:rFonts w:eastAsia="DengXian"/>
          <w:szCs w:val="22"/>
          <w:lang w:val="en-CA" w:eastAsia="zh-CN"/>
          <w:rPrChange w:id="1761" w:author="Ye-Kui Wang (d00)" w:date="2020-09-23T16:55:00Z">
            <w:rPr>
              <w:rFonts w:eastAsia="DengXian"/>
              <w:szCs w:val="22"/>
              <w:lang w:eastAsia="zh-CN"/>
            </w:rPr>
          </w:rPrChange>
        </w:rPr>
        <w:t>In clause I.7.4.3.1.7, replace "65535" with "65 535".</w:t>
      </w:r>
    </w:p>
    <w:p w14:paraId="41AF8499"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762" w:author="Ye-Kui Wang (d00)" w:date="2020-09-23T16:55:00Z">
            <w:rPr>
              <w:rFonts w:eastAsia="DengXian"/>
              <w:szCs w:val="22"/>
              <w:lang w:eastAsia="zh-CN"/>
            </w:rPr>
          </w:rPrChange>
        </w:rPr>
      </w:pPr>
      <w:r w:rsidRPr="007E3C52">
        <w:rPr>
          <w:rFonts w:eastAsia="DengXian"/>
          <w:szCs w:val="22"/>
          <w:lang w:val="en-CA" w:eastAsia="zh-CN"/>
          <w:rPrChange w:id="1763" w:author="Ye-Kui Wang (d00)" w:date="2020-09-23T16:55:00Z">
            <w:rPr>
              <w:rFonts w:eastAsia="DengXian"/>
              <w:szCs w:val="22"/>
              <w:lang w:eastAsia="zh-CN"/>
            </w:rPr>
          </w:rPrChange>
        </w:rPr>
        <w:t xml:space="preserve">In clause I.7.4.3.2.3, replace "is not used the decoding process" with "is not used </w:t>
      </w:r>
      <w:r w:rsidRPr="007E3C52">
        <w:rPr>
          <w:rFonts w:eastAsia="DengXian"/>
          <w:szCs w:val="22"/>
          <w:highlight w:val="green"/>
          <w:lang w:val="en-CA" w:eastAsia="zh-CN"/>
          <w:rPrChange w:id="1764" w:author="Ye-Kui Wang (d00)" w:date="2020-09-23T16:55:00Z">
            <w:rPr>
              <w:rFonts w:eastAsia="DengXian"/>
              <w:szCs w:val="22"/>
              <w:highlight w:val="green"/>
              <w:lang w:eastAsia="zh-CN"/>
            </w:rPr>
          </w:rPrChange>
        </w:rPr>
        <w:t>in</w:t>
      </w:r>
      <w:r w:rsidRPr="007E3C52">
        <w:rPr>
          <w:rFonts w:eastAsia="DengXian"/>
          <w:szCs w:val="22"/>
          <w:lang w:val="en-CA" w:eastAsia="zh-CN"/>
          <w:rPrChange w:id="1765" w:author="Ye-Kui Wang (d00)" w:date="2020-09-23T16:55:00Z">
            <w:rPr>
              <w:rFonts w:eastAsia="DengXian"/>
              <w:szCs w:val="22"/>
              <w:lang w:eastAsia="zh-CN"/>
            </w:rPr>
          </w:rPrChange>
        </w:rPr>
        <w:t xml:space="preserve"> the decoding process", and replace "is not present coding units" with "is not present in coding units".</w:t>
      </w:r>
    </w:p>
    <w:p w14:paraId="057EA71F" w14:textId="77777777" w:rsidR="00DE5F7E" w:rsidRPr="007E3C52" w:rsidRDefault="00DE5F7E" w:rsidP="00886560">
      <w:pPr>
        <w:numPr>
          <w:ilvl w:val="0"/>
          <w:numId w:val="48"/>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1766" w:author="Ye-Kui Wang (d00)" w:date="2020-09-23T16:55:00Z">
            <w:rPr>
              <w:rFonts w:eastAsia="DengXian"/>
              <w:szCs w:val="22"/>
              <w:lang w:eastAsia="zh-CN"/>
            </w:rPr>
          </w:rPrChange>
        </w:rPr>
      </w:pPr>
      <w:r w:rsidRPr="007E3C52">
        <w:rPr>
          <w:rFonts w:eastAsia="DengXian"/>
          <w:szCs w:val="22"/>
          <w:lang w:val="en-CA" w:eastAsia="zh-CN"/>
          <w:rPrChange w:id="1767" w:author="Ye-Kui Wang (d00)" w:date="2020-09-23T16:55:00Z">
            <w:rPr>
              <w:rFonts w:eastAsia="DengXian"/>
              <w:szCs w:val="22"/>
              <w:lang w:eastAsia="zh-CN"/>
            </w:rPr>
          </w:rPrChange>
        </w:rPr>
        <w:t>In clause I.14.3.1, replace the following:</w:t>
      </w:r>
    </w:p>
    <w:p w14:paraId="66DDF2F4" w14:textId="77777777" w:rsidR="00DE5F7E" w:rsidRPr="007E3C52" w:rsidRDefault="00DE5F7E" w:rsidP="00886560">
      <w:pPr>
        <w:widowControl w:val="0"/>
        <w:tabs>
          <w:tab w:val="clear" w:pos="360"/>
          <w:tab w:val="clear" w:pos="720"/>
          <w:tab w:val="clear" w:pos="1080"/>
          <w:tab w:val="clear" w:pos="1440"/>
        </w:tabs>
        <w:ind w:left="1440"/>
        <w:jc w:val="both"/>
        <w:rPr>
          <w:rFonts w:eastAsia="Malgun Gothic"/>
          <w:szCs w:val="22"/>
          <w:lang w:val="en-CA"/>
          <w:rPrChange w:id="1768" w:author="Ye-Kui Wang (d00)" w:date="2020-09-23T16:55:00Z">
            <w:rPr>
              <w:rFonts w:eastAsia="Malgun Gothic"/>
              <w:szCs w:val="22"/>
              <w:lang w:val="en-GB"/>
            </w:rPr>
          </w:rPrChange>
        </w:rPr>
      </w:pPr>
      <w:r w:rsidRPr="007E3C52">
        <w:rPr>
          <w:rFonts w:eastAsia="Malgun Gothic"/>
          <w:szCs w:val="22"/>
          <w:lang w:val="en-CA"/>
          <w:rPrChange w:id="1769" w:author="Ye-Kui Wang (d00)" w:date="2020-09-23T16:55:00Z">
            <w:rPr>
              <w:rFonts w:eastAsia="Malgun Gothic"/>
              <w:szCs w:val="22"/>
              <w:lang w:val="en-GB"/>
            </w:rPr>
          </w:rPrChange>
        </w:rPr>
        <w:lastRenderedPageBreak/>
        <w:t xml:space="preserve">The list </w:t>
      </w:r>
      <w:proofErr w:type="spellStart"/>
      <w:r w:rsidRPr="007E3C52">
        <w:rPr>
          <w:rFonts w:eastAsia="Malgun Gothic"/>
          <w:szCs w:val="22"/>
          <w:lang w:val="en-CA"/>
          <w:rPrChange w:id="1770" w:author="Ye-Kui Wang (d00)" w:date="2020-09-23T16:55:00Z">
            <w:rPr>
              <w:rFonts w:eastAsia="Malgun Gothic"/>
              <w:szCs w:val="22"/>
              <w:lang w:val="en-GB"/>
            </w:rPr>
          </w:rPrChange>
        </w:rPr>
        <w:t>VclAssociatedSeiList</w:t>
      </w:r>
      <w:proofErr w:type="spellEnd"/>
      <w:r w:rsidRPr="007E3C52">
        <w:rPr>
          <w:rFonts w:eastAsia="Malgun Gothic"/>
          <w:szCs w:val="22"/>
          <w:lang w:val="en-CA"/>
          <w:rPrChange w:id="1771" w:author="Ye-Kui Wang (d00)" w:date="2020-09-23T16:55:00Z">
            <w:rPr>
              <w:rFonts w:eastAsia="Malgun Gothic"/>
              <w:szCs w:val="22"/>
              <w:lang w:val="en-GB"/>
            </w:rPr>
          </w:rPrChange>
        </w:rPr>
        <w:t xml:space="preserve"> is set to </w:t>
      </w:r>
      <w:r w:rsidRPr="007E3C52">
        <w:rPr>
          <w:rFonts w:eastAsia="Malgun Gothic"/>
          <w:noProof/>
          <w:szCs w:val="22"/>
          <w:lang w:val="en-CA"/>
          <w:rPrChange w:id="1772" w:author="Ye-Kui Wang (d00)" w:date="2020-09-23T16:55:00Z">
            <w:rPr>
              <w:rFonts w:eastAsia="Malgun Gothic"/>
              <w:noProof/>
              <w:szCs w:val="22"/>
              <w:lang w:val="en-GB"/>
            </w:rPr>
          </w:rPrChange>
        </w:rPr>
        <w:t xml:space="preserve">consist of </w:t>
      </w:r>
      <w:r w:rsidRPr="007E3C52">
        <w:rPr>
          <w:rFonts w:eastAsia="Malgun Gothic"/>
          <w:noProof/>
          <w:szCs w:val="22"/>
          <w:highlight w:val="yellow"/>
          <w:lang w:val="en-CA"/>
          <w:rPrChange w:id="1773" w:author="Ye-Kui Wang (d00)" w:date="2020-09-23T16:55:00Z">
            <w:rPr>
              <w:rFonts w:eastAsia="Malgun Gothic"/>
              <w:noProof/>
              <w:szCs w:val="22"/>
              <w:highlight w:val="yellow"/>
              <w:lang w:val="en-GB"/>
            </w:rPr>
          </w:rPrChange>
        </w:rPr>
        <w:t>payloadType</w:t>
      </w:r>
      <w:r w:rsidRPr="007E3C52">
        <w:rPr>
          <w:rFonts w:eastAsia="Malgun Gothic"/>
          <w:noProof/>
          <w:szCs w:val="22"/>
          <w:lang w:val="en-CA"/>
          <w:rPrChange w:id="1774" w:author="Ye-Kui Wang (d00)" w:date="2020-09-23T16:55:00Z">
            <w:rPr>
              <w:rFonts w:eastAsia="Malgun Gothic"/>
              <w:noProof/>
              <w:szCs w:val="22"/>
              <w:lang w:val="en-GB"/>
            </w:rPr>
          </w:rPrChange>
        </w:rPr>
        <w:t xml:space="preserve"> values </w:t>
      </w:r>
      <w:r w:rsidRPr="007E3C52">
        <w:rPr>
          <w:rFonts w:eastAsia="Malgun Gothic"/>
          <w:szCs w:val="22"/>
          <w:lang w:val="en-CA"/>
          <w:rPrChange w:id="1775" w:author="Ye-Kui Wang (d00)" w:date="2020-09-23T16:55:00Z">
            <w:rPr>
              <w:rFonts w:eastAsia="Malgun Gothic"/>
              <w:szCs w:val="22"/>
              <w:lang w:val="en-GB"/>
            </w:rPr>
          </w:rPrChange>
        </w:rPr>
        <w:t>2, 3, 6, 9, 15, 16, 17, 19, 22, 23, 45, 47, 56, 128, 131, 132, 134 to 152, inclusive, 154 to 159, inclusive, 161, 165, 167, 168, 177, 178, 179, and 200 to 202, inclusive.</w:t>
      </w:r>
    </w:p>
    <w:p w14:paraId="6BBE584C" w14:textId="77777777" w:rsidR="00DE5F7E" w:rsidRPr="007E3C52" w:rsidRDefault="00DE5F7E" w:rsidP="00886560">
      <w:pPr>
        <w:widowControl w:val="0"/>
        <w:tabs>
          <w:tab w:val="clear" w:pos="360"/>
          <w:tab w:val="clear" w:pos="720"/>
          <w:tab w:val="clear" w:pos="1080"/>
          <w:tab w:val="clear" w:pos="1440"/>
        </w:tabs>
        <w:ind w:left="1440"/>
        <w:jc w:val="both"/>
        <w:rPr>
          <w:rFonts w:eastAsia="Malgun Gothic"/>
          <w:noProof/>
          <w:szCs w:val="22"/>
          <w:lang w:val="en-CA"/>
          <w:rPrChange w:id="1776" w:author="Ye-Kui Wang (d00)" w:date="2020-09-23T16:55:00Z">
            <w:rPr>
              <w:rFonts w:eastAsia="Malgun Gothic"/>
              <w:noProof/>
              <w:szCs w:val="22"/>
              <w:lang w:val="en-GB"/>
            </w:rPr>
          </w:rPrChange>
        </w:rPr>
      </w:pPr>
      <w:r w:rsidRPr="007E3C52">
        <w:rPr>
          <w:rFonts w:eastAsia="Malgun Gothic"/>
          <w:noProof/>
          <w:szCs w:val="22"/>
          <w:lang w:val="en-CA"/>
          <w:rPrChange w:id="1777" w:author="Ye-Kui Wang (d00)" w:date="2020-09-23T16:55:00Z">
            <w:rPr>
              <w:rFonts w:eastAsia="Malgun Gothic"/>
              <w:noProof/>
              <w:szCs w:val="22"/>
              <w:lang w:val="en-GB"/>
            </w:rPr>
          </w:rPrChange>
        </w:rPr>
        <w:t xml:space="preserve">The list PicUnitRepConSeiList is set to consist of </w:t>
      </w:r>
      <w:r w:rsidRPr="007E3C52">
        <w:rPr>
          <w:rFonts w:eastAsia="Malgun Gothic"/>
          <w:noProof/>
          <w:szCs w:val="22"/>
          <w:highlight w:val="yellow"/>
          <w:lang w:val="en-CA"/>
          <w:rPrChange w:id="1778" w:author="Ye-Kui Wang (d00)" w:date="2020-09-23T16:55:00Z">
            <w:rPr>
              <w:rFonts w:eastAsia="Malgun Gothic"/>
              <w:noProof/>
              <w:szCs w:val="22"/>
              <w:highlight w:val="yellow"/>
              <w:lang w:val="en-GB"/>
            </w:rPr>
          </w:rPrChange>
        </w:rPr>
        <w:t>payloadType</w:t>
      </w:r>
      <w:r w:rsidRPr="007E3C52">
        <w:rPr>
          <w:rFonts w:eastAsia="Malgun Gothic"/>
          <w:noProof/>
          <w:szCs w:val="22"/>
          <w:lang w:val="en-CA"/>
          <w:rPrChange w:id="1779" w:author="Ye-Kui Wang (d00)" w:date="2020-09-23T16:55:00Z">
            <w:rPr>
              <w:rFonts w:eastAsia="Malgun Gothic"/>
              <w:noProof/>
              <w:szCs w:val="22"/>
              <w:lang w:val="en-GB"/>
            </w:rPr>
          </w:rPrChange>
        </w:rPr>
        <w:t xml:space="preserve"> values 0, 1, 2, 6, 9, 15, 16, 17, 19, 22, 23, 45, 47, 56, 128, 129, 131, 132, 133, 135</w:t>
      </w:r>
      <w:r w:rsidRPr="007E3C52">
        <w:rPr>
          <w:rFonts w:eastAsia="Malgun Gothic"/>
          <w:szCs w:val="22"/>
          <w:lang w:val="en-CA"/>
          <w:rPrChange w:id="1780" w:author="Ye-Kui Wang (d00)" w:date="2020-09-23T16:55:00Z">
            <w:rPr>
              <w:rFonts w:eastAsia="Malgun Gothic"/>
              <w:szCs w:val="22"/>
              <w:lang w:val="en-GB"/>
            </w:rPr>
          </w:rPrChange>
        </w:rPr>
        <w:t xml:space="preserve"> to 152, inclusive</w:t>
      </w:r>
      <w:r w:rsidRPr="007E3C52">
        <w:rPr>
          <w:rFonts w:eastAsia="Malgun Gothic"/>
          <w:noProof/>
          <w:szCs w:val="22"/>
          <w:lang w:val="en-CA"/>
          <w:rPrChange w:id="1781" w:author="Ye-Kui Wang (d00)" w:date="2020-09-23T16:55:00Z">
            <w:rPr>
              <w:rFonts w:eastAsia="Malgun Gothic"/>
              <w:noProof/>
              <w:szCs w:val="22"/>
              <w:lang w:val="en-GB"/>
            </w:rPr>
          </w:rPrChange>
        </w:rPr>
        <w:t>, 154 to 168,</w:t>
      </w:r>
      <w:r w:rsidRPr="007E3C52">
        <w:rPr>
          <w:rFonts w:eastAsia="Malgun Gothic"/>
          <w:szCs w:val="22"/>
          <w:lang w:val="en-CA"/>
          <w:rPrChange w:id="1782" w:author="Ye-Kui Wang (d00)" w:date="2020-09-23T16:55:00Z">
            <w:rPr>
              <w:rFonts w:eastAsia="Malgun Gothic"/>
              <w:szCs w:val="22"/>
              <w:lang w:val="en-GB"/>
            </w:rPr>
          </w:rPrChange>
        </w:rPr>
        <w:t xml:space="preserve"> inclusive, 176 to 181, inclusive, and 200 to 202, inclusive</w:t>
      </w:r>
      <w:r w:rsidRPr="007E3C52">
        <w:rPr>
          <w:rFonts w:eastAsia="Malgun Gothic"/>
          <w:noProof/>
          <w:szCs w:val="22"/>
          <w:lang w:val="en-CA"/>
          <w:rPrChange w:id="1783" w:author="Ye-Kui Wang (d00)" w:date="2020-09-23T16:55:00Z">
            <w:rPr>
              <w:rFonts w:eastAsia="Malgun Gothic"/>
              <w:noProof/>
              <w:szCs w:val="22"/>
              <w:lang w:val="en-GB"/>
            </w:rPr>
          </w:rPrChange>
        </w:rPr>
        <w:t>.</w:t>
      </w:r>
    </w:p>
    <w:p w14:paraId="004E5DC4" w14:textId="77777777" w:rsidR="00DE5F7E" w:rsidRPr="007E3C52" w:rsidRDefault="00DE5F7E" w:rsidP="00886560">
      <w:pPr>
        <w:tabs>
          <w:tab w:val="clear" w:pos="360"/>
          <w:tab w:val="clear" w:pos="720"/>
          <w:tab w:val="clear" w:pos="1080"/>
          <w:tab w:val="clear" w:pos="1440"/>
        </w:tabs>
        <w:overflowPunct/>
        <w:autoSpaceDE/>
        <w:autoSpaceDN/>
        <w:adjustRightInd/>
        <w:ind w:left="720"/>
        <w:jc w:val="both"/>
        <w:textAlignment w:val="auto"/>
        <w:rPr>
          <w:rFonts w:eastAsia="DengXian"/>
          <w:szCs w:val="22"/>
          <w:lang w:val="en-CA" w:eastAsia="zh-CN"/>
          <w:rPrChange w:id="1784" w:author="Ye-Kui Wang (d00)" w:date="2020-09-23T16:55:00Z">
            <w:rPr>
              <w:rFonts w:eastAsia="DengXian"/>
              <w:szCs w:val="22"/>
              <w:lang w:eastAsia="zh-CN"/>
            </w:rPr>
          </w:rPrChange>
        </w:rPr>
      </w:pPr>
      <w:r w:rsidRPr="007E3C52">
        <w:rPr>
          <w:rFonts w:eastAsia="DengXian"/>
          <w:szCs w:val="22"/>
          <w:lang w:val="en-CA" w:eastAsia="zh-CN"/>
          <w:rPrChange w:id="1785" w:author="Ye-Kui Wang (d00)" w:date="2020-09-23T16:55:00Z">
            <w:rPr>
              <w:rFonts w:eastAsia="DengXian"/>
              <w:szCs w:val="22"/>
              <w:lang w:eastAsia="zh-CN"/>
            </w:rPr>
          </w:rPrChange>
        </w:rPr>
        <w:t>with the following:</w:t>
      </w:r>
    </w:p>
    <w:p w14:paraId="596FC8F2" w14:textId="77777777" w:rsidR="00DE5F7E" w:rsidRPr="007E3C52" w:rsidRDefault="00DE5F7E" w:rsidP="00886560">
      <w:pPr>
        <w:widowControl w:val="0"/>
        <w:tabs>
          <w:tab w:val="clear" w:pos="360"/>
          <w:tab w:val="clear" w:pos="720"/>
          <w:tab w:val="clear" w:pos="1080"/>
          <w:tab w:val="clear" w:pos="1440"/>
        </w:tabs>
        <w:ind w:left="1440"/>
        <w:jc w:val="both"/>
        <w:rPr>
          <w:rFonts w:eastAsia="Malgun Gothic"/>
          <w:szCs w:val="22"/>
          <w:lang w:val="en-CA"/>
          <w:rPrChange w:id="1786" w:author="Ye-Kui Wang (d00)" w:date="2020-09-23T16:55:00Z">
            <w:rPr>
              <w:rFonts w:eastAsia="Malgun Gothic"/>
              <w:szCs w:val="22"/>
              <w:lang w:val="en-GB"/>
            </w:rPr>
          </w:rPrChange>
        </w:rPr>
      </w:pPr>
      <w:r w:rsidRPr="007E3C52">
        <w:rPr>
          <w:rFonts w:eastAsia="Malgun Gothic"/>
          <w:szCs w:val="22"/>
          <w:lang w:val="en-CA"/>
          <w:rPrChange w:id="1787" w:author="Ye-Kui Wang (d00)" w:date="2020-09-23T16:55:00Z">
            <w:rPr>
              <w:rFonts w:eastAsia="Malgun Gothic"/>
              <w:szCs w:val="22"/>
              <w:lang w:val="en-GB"/>
            </w:rPr>
          </w:rPrChange>
        </w:rPr>
        <w:t xml:space="preserve">The list </w:t>
      </w:r>
      <w:proofErr w:type="spellStart"/>
      <w:r w:rsidRPr="007E3C52">
        <w:rPr>
          <w:rFonts w:eastAsia="Malgun Gothic"/>
          <w:szCs w:val="22"/>
          <w:lang w:val="en-CA"/>
          <w:rPrChange w:id="1788" w:author="Ye-Kui Wang (d00)" w:date="2020-09-23T16:55:00Z">
            <w:rPr>
              <w:rFonts w:eastAsia="Malgun Gothic"/>
              <w:szCs w:val="22"/>
              <w:lang w:val="en-GB"/>
            </w:rPr>
          </w:rPrChange>
        </w:rPr>
        <w:t>VclAssociatedSeiList</w:t>
      </w:r>
      <w:proofErr w:type="spellEnd"/>
      <w:r w:rsidRPr="007E3C52">
        <w:rPr>
          <w:rFonts w:eastAsia="Malgun Gothic"/>
          <w:szCs w:val="22"/>
          <w:lang w:val="en-CA"/>
          <w:rPrChange w:id="1789" w:author="Ye-Kui Wang (d00)" w:date="2020-09-23T16:55:00Z">
            <w:rPr>
              <w:rFonts w:eastAsia="Malgun Gothic"/>
              <w:szCs w:val="22"/>
              <w:lang w:val="en-GB"/>
            </w:rPr>
          </w:rPrChange>
        </w:rPr>
        <w:t xml:space="preserve"> is set to </w:t>
      </w:r>
      <w:r w:rsidRPr="007E3C52">
        <w:rPr>
          <w:rFonts w:eastAsia="Malgun Gothic"/>
          <w:noProof/>
          <w:szCs w:val="22"/>
          <w:lang w:val="en-CA"/>
          <w:rPrChange w:id="1790" w:author="Ye-Kui Wang (d00)" w:date="2020-09-23T16:55:00Z">
            <w:rPr>
              <w:rFonts w:eastAsia="Malgun Gothic"/>
              <w:noProof/>
              <w:szCs w:val="22"/>
              <w:lang w:val="en-GB"/>
            </w:rPr>
          </w:rPrChange>
        </w:rPr>
        <w:t xml:space="preserve">consist of </w:t>
      </w:r>
      <w:r w:rsidRPr="007E3C52">
        <w:rPr>
          <w:rFonts w:eastAsia="Malgun Gothic"/>
          <w:noProof/>
          <w:szCs w:val="22"/>
          <w:highlight w:val="green"/>
          <w:lang w:val="en-CA"/>
          <w:rPrChange w:id="1791" w:author="Ye-Kui Wang (d00)" w:date="2020-09-23T16:55:00Z">
            <w:rPr>
              <w:rFonts w:eastAsia="Malgun Gothic"/>
              <w:noProof/>
              <w:szCs w:val="22"/>
              <w:highlight w:val="green"/>
              <w:lang w:val="en-GB"/>
            </w:rPr>
          </w:rPrChange>
        </w:rPr>
        <w:t>the payloadType</w:t>
      </w:r>
      <w:r w:rsidRPr="007E3C52">
        <w:rPr>
          <w:rFonts w:eastAsia="Malgun Gothic"/>
          <w:noProof/>
          <w:szCs w:val="22"/>
          <w:lang w:val="en-CA"/>
          <w:rPrChange w:id="1792" w:author="Ye-Kui Wang (d00)" w:date="2020-09-23T16:55:00Z">
            <w:rPr>
              <w:rFonts w:eastAsia="Malgun Gothic"/>
              <w:noProof/>
              <w:szCs w:val="22"/>
              <w:lang w:val="en-GB"/>
            </w:rPr>
          </w:rPrChange>
        </w:rPr>
        <w:t xml:space="preserve"> values </w:t>
      </w:r>
      <w:r w:rsidRPr="007E3C52">
        <w:rPr>
          <w:rFonts w:eastAsia="Malgun Gothic"/>
          <w:szCs w:val="22"/>
          <w:lang w:val="en-CA"/>
          <w:rPrChange w:id="1793" w:author="Ye-Kui Wang (d00)" w:date="2020-09-23T16:55:00Z">
            <w:rPr>
              <w:rFonts w:eastAsia="Malgun Gothic"/>
              <w:szCs w:val="22"/>
              <w:lang w:val="en-GB"/>
            </w:rPr>
          </w:rPrChange>
        </w:rPr>
        <w:t>2, 3, 6, 9, 15, 16, 17, 19, 22, 23, 45, 47, 56, 128, 131, 132, 134 to 152, inclusive, 154 to 159, inclusive, 161, 165, 167, 168, 177, 178, 179, and 200 to 202, inclusive.</w:t>
      </w:r>
    </w:p>
    <w:p w14:paraId="307CD438" w14:textId="77777777" w:rsidR="00DE5F7E" w:rsidRPr="007E3C52" w:rsidRDefault="00DE5F7E" w:rsidP="00886560">
      <w:pPr>
        <w:widowControl w:val="0"/>
        <w:tabs>
          <w:tab w:val="clear" w:pos="360"/>
          <w:tab w:val="clear" w:pos="720"/>
          <w:tab w:val="clear" w:pos="1080"/>
          <w:tab w:val="clear" w:pos="1440"/>
        </w:tabs>
        <w:ind w:left="1440"/>
        <w:jc w:val="both"/>
        <w:rPr>
          <w:rFonts w:eastAsia="Malgun Gothic"/>
          <w:noProof/>
          <w:szCs w:val="22"/>
          <w:lang w:val="en-CA"/>
          <w:rPrChange w:id="1794" w:author="Ye-Kui Wang (d00)" w:date="2020-09-23T16:55:00Z">
            <w:rPr>
              <w:rFonts w:eastAsia="Malgun Gothic"/>
              <w:noProof/>
              <w:szCs w:val="22"/>
              <w:lang w:val="en-GB"/>
            </w:rPr>
          </w:rPrChange>
        </w:rPr>
      </w:pPr>
      <w:r w:rsidRPr="007E3C52">
        <w:rPr>
          <w:rFonts w:eastAsia="Malgun Gothic"/>
          <w:noProof/>
          <w:szCs w:val="22"/>
          <w:lang w:val="en-CA"/>
          <w:rPrChange w:id="1795" w:author="Ye-Kui Wang (d00)" w:date="2020-09-23T16:55:00Z">
            <w:rPr>
              <w:rFonts w:eastAsia="Malgun Gothic"/>
              <w:noProof/>
              <w:szCs w:val="22"/>
              <w:lang w:val="en-GB"/>
            </w:rPr>
          </w:rPrChange>
        </w:rPr>
        <w:t xml:space="preserve">The list PicUnitRepConSeiList is set to consist of </w:t>
      </w:r>
      <w:r w:rsidRPr="007E3C52">
        <w:rPr>
          <w:rFonts w:eastAsia="Malgun Gothic"/>
          <w:noProof/>
          <w:szCs w:val="22"/>
          <w:highlight w:val="green"/>
          <w:lang w:val="en-CA"/>
          <w:rPrChange w:id="1796" w:author="Ye-Kui Wang (d00)" w:date="2020-09-23T16:55:00Z">
            <w:rPr>
              <w:rFonts w:eastAsia="Malgun Gothic"/>
              <w:noProof/>
              <w:szCs w:val="22"/>
              <w:highlight w:val="green"/>
              <w:lang w:val="en-GB"/>
            </w:rPr>
          </w:rPrChange>
        </w:rPr>
        <w:t>the payloadType</w:t>
      </w:r>
      <w:r w:rsidRPr="007E3C52">
        <w:rPr>
          <w:rFonts w:eastAsia="Malgun Gothic"/>
          <w:noProof/>
          <w:szCs w:val="22"/>
          <w:lang w:val="en-CA"/>
          <w:rPrChange w:id="1797" w:author="Ye-Kui Wang (d00)" w:date="2020-09-23T16:55:00Z">
            <w:rPr>
              <w:rFonts w:eastAsia="Malgun Gothic"/>
              <w:noProof/>
              <w:szCs w:val="22"/>
              <w:lang w:val="en-GB"/>
            </w:rPr>
          </w:rPrChange>
        </w:rPr>
        <w:t xml:space="preserve"> values 0, 1, 2, 6, 9, 15, 16, 17, 19, 22, 23, 45, 47, 56, 128, 129, 131, 132, 133, 135</w:t>
      </w:r>
      <w:r w:rsidRPr="007E3C52">
        <w:rPr>
          <w:rFonts w:eastAsia="Malgun Gothic"/>
          <w:szCs w:val="22"/>
          <w:lang w:val="en-CA"/>
          <w:rPrChange w:id="1798" w:author="Ye-Kui Wang (d00)" w:date="2020-09-23T16:55:00Z">
            <w:rPr>
              <w:rFonts w:eastAsia="Malgun Gothic"/>
              <w:szCs w:val="22"/>
              <w:lang w:val="en-GB"/>
            </w:rPr>
          </w:rPrChange>
        </w:rPr>
        <w:t xml:space="preserve"> to 152, inclusive</w:t>
      </w:r>
      <w:r w:rsidRPr="007E3C52">
        <w:rPr>
          <w:rFonts w:eastAsia="Malgun Gothic"/>
          <w:noProof/>
          <w:szCs w:val="22"/>
          <w:lang w:val="en-CA"/>
          <w:rPrChange w:id="1799" w:author="Ye-Kui Wang (d00)" w:date="2020-09-23T16:55:00Z">
            <w:rPr>
              <w:rFonts w:eastAsia="Malgun Gothic"/>
              <w:noProof/>
              <w:szCs w:val="22"/>
              <w:lang w:val="en-GB"/>
            </w:rPr>
          </w:rPrChange>
        </w:rPr>
        <w:t>, 154 to 168,</w:t>
      </w:r>
      <w:r w:rsidRPr="007E3C52">
        <w:rPr>
          <w:rFonts w:eastAsia="Malgun Gothic"/>
          <w:szCs w:val="22"/>
          <w:lang w:val="en-CA"/>
          <w:rPrChange w:id="1800" w:author="Ye-Kui Wang (d00)" w:date="2020-09-23T16:55:00Z">
            <w:rPr>
              <w:rFonts w:eastAsia="Malgun Gothic"/>
              <w:szCs w:val="22"/>
              <w:lang w:val="en-GB"/>
            </w:rPr>
          </w:rPrChange>
        </w:rPr>
        <w:t xml:space="preserve"> inclusive, 176 to 181, inclusive, and 200 to 202, inclusive</w:t>
      </w:r>
      <w:r w:rsidRPr="007E3C52">
        <w:rPr>
          <w:rFonts w:eastAsia="Malgun Gothic"/>
          <w:noProof/>
          <w:szCs w:val="22"/>
          <w:lang w:val="en-CA"/>
          <w:rPrChange w:id="1801" w:author="Ye-Kui Wang (d00)" w:date="2020-09-23T16:55:00Z">
            <w:rPr>
              <w:rFonts w:eastAsia="Malgun Gothic"/>
              <w:noProof/>
              <w:szCs w:val="22"/>
              <w:lang w:val="en-GB"/>
            </w:rPr>
          </w:rPrChange>
        </w:rPr>
        <w:t>.</w:t>
      </w:r>
    </w:p>
    <w:p w14:paraId="064F22D2" w14:textId="1EE62796" w:rsidR="00863EFC" w:rsidRPr="007E3C52" w:rsidRDefault="00863EFC" w:rsidP="00863EFC">
      <w:pPr>
        <w:pStyle w:val="Heading2"/>
        <w:rPr>
          <w:ins w:id="1802" w:author="Ye-Kui Wang (d00)" w:date="2020-09-23T15:16:00Z"/>
          <w:color w:val="000000" w:themeColor="text1"/>
          <w:lang w:val="en-CA"/>
          <w14:textOutline w14:w="0" w14:cap="flat" w14:cmpd="sng" w14:algn="ctr">
            <w14:noFill/>
            <w14:prstDash w14:val="solid"/>
            <w14:round/>
          </w14:textOutline>
          <w:rPrChange w:id="1803" w:author="Ye-Kui Wang (d00)" w:date="2020-09-23T16:55:00Z">
            <w:rPr>
              <w:ins w:id="1804" w:author="Ye-Kui Wang (d00)" w:date="2020-09-23T15:16:00Z"/>
              <w:color w:val="000000" w:themeColor="text1"/>
              <w14:textOutline w14:w="0" w14:cap="flat" w14:cmpd="sng" w14:algn="ctr">
                <w14:noFill/>
                <w14:prstDash w14:val="solid"/>
                <w14:round/>
              </w14:textOutline>
            </w:rPr>
          </w:rPrChange>
        </w:rPr>
      </w:pPr>
      <w:ins w:id="1805" w:author="Ye-Kui Wang (d00)" w:date="2020-09-23T15:16:00Z">
        <w:r w:rsidRPr="007E3C52">
          <w:rPr>
            <w:lang w:val="en-CA"/>
          </w:rPr>
          <w:t>M</w:t>
        </w:r>
        <w:r w:rsidRPr="007E3C52">
          <w:rPr>
            <w:lang w:val="en-CA"/>
          </w:rPr>
          <w:t>ore m</w:t>
        </w:r>
        <w:r w:rsidRPr="00960032">
          <w:rPr>
            <w:lang w:val="en-CA"/>
          </w:rPr>
          <w:t xml:space="preserve">iscellaneous issues for </w:t>
        </w:r>
        <w:r w:rsidRPr="00204C6F">
          <w:rPr>
            <w:lang w:val="en-CA"/>
          </w:rPr>
          <w:t>HEVC</w:t>
        </w:r>
      </w:ins>
    </w:p>
    <w:p w14:paraId="3835E2EB" w14:textId="350503A7" w:rsidR="00863EFC" w:rsidRPr="00960032" w:rsidRDefault="00863EFC" w:rsidP="00886560">
      <w:pPr>
        <w:rPr>
          <w:ins w:id="1806" w:author="Ye-Kui Wang (d00)" w:date="2020-09-23T15:17:00Z"/>
          <w:lang w:val="en-CA"/>
        </w:rPr>
      </w:pPr>
      <w:ins w:id="1807" w:author="Ye-Kui Wang (d00)" w:date="2020-09-23T15:16:00Z">
        <w:r w:rsidRPr="007E3C52">
          <w:rPr>
            <w:lang w:val="en-CA"/>
          </w:rPr>
          <w:t>These items came from J</w:t>
        </w:r>
        <w:r w:rsidRPr="00960032">
          <w:rPr>
            <w:lang w:val="en-CA"/>
          </w:rPr>
          <w:t>CTVC-</w:t>
        </w:r>
      </w:ins>
      <w:ins w:id="1808" w:author="Ye-Kui Wang (d00)" w:date="2020-09-23T15:17:00Z">
        <w:r w:rsidRPr="00960032">
          <w:rPr>
            <w:lang w:val="en-CA"/>
          </w:rPr>
          <w:t>AN0024.</w:t>
        </w:r>
      </w:ins>
    </w:p>
    <w:p w14:paraId="0BA9E6B5" w14:textId="77777777" w:rsidR="00863EFC" w:rsidRPr="007E3C52" w:rsidRDefault="00863EFC" w:rsidP="00863EFC">
      <w:pPr>
        <w:rPr>
          <w:ins w:id="1809" w:author="Ye-Kui Wang (d00)" w:date="2020-09-23T15:18:00Z"/>
          <w:lang w:val="en-CA"/>
          <w:rPrChange w:id="1810" w:author="Ye-Kui Wang (d00)" w:date="2020-09-23T16:55:00Z">
            <w:rPr>
              <w:ins w:id="1811" w:author="Ye-Kui Wang (d00)" w:date="2020-09-23T15:18:00Z"/>
            </w:rPr>
          </w:rPrChange>
        </w:rPr>
      </w:pPr>
      <w:ins w:id="1812" w:author="Ye-Kui Wang (d00)" w:date="2020-09-23T15:18:00Z">
        <w:r w:rsidRPr="007E3C52">
          <w:rPr>
            <w:lang w:val="en-CA"/>
            <w:rPrChange w:id="1813" w:author="Ye-Kui Wang (d00)" w:date="2020-09-23T16:55:00Z">
              <w:rPr/>
            </w:rPrChange>
          </w:rPr>
          <w:t>HEVC, for both the ITU-T and the ISO texts:</w:t>
        </w:r>
      </w:ins>
    </w:p>
    <w:p w14:paraId="100472EA" w14:textId="77777777" w:rsidR="00863EFC" w:rsidRPr="007E3C52" w:rsidRDefault="00863EFC" w:rsidP="00E81712">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jc w:val="both"/>
        <w:textAlignment w:val="auto"/>
        <w:rPr>
          <w:ins w:id="1814" w:author="Ye-Kui Wang (d00)" w:date="2020-09-23T15:18:00Z"/>
          <w:sz w:val="20"/>
          <w:lang w:val="en-CA" w:eastAsia="zh-CN"/>
          <w:rPrChange w:id="1815" w:author="Ye-Kui Wang (d00)" w:date="2020-09-23T16:55:00Z">
            <w:rPr>
              <w:ins w:id="1816" w:author="Ye-Kui Wang (d00)" w:date="2020-09-23T15:18:00Z"/>
              <w:sz w:val="20"/>
              <w:lang w:eastAsia="zh-CN"/>
            </w:rPr>
          </w:rPrChange>
        </w:rPr>
      </w:pPr>
      <w:ins w:id="1817" w:author="Ye-Kui Wang (d00)" w:date="2020-09-23T15:18:00Z">
        <w:r w:rsidRPr="007E3C52">
          <w:rPr>
            <w:sz w:val="20"/>
            <w:lang w:val="en-CA" w:eastAsia="zh-CN"/>
            <w:rPrChange w:id="1818" w:author="Ye-Kui Wang (d00)" w:date="2020-09-23T16:55:00Z">
              <w:rPr>
                <w:sz w:val="20"/>
                <w:lang w:eastAsia="zh-CN"/>
              </w:rPr>
            </w:rPrChange>
          </w:rPr>
          <w:t>The semantics of the deblocking disable flag in the PPS should be updated to better reflect the behaviour.</w:t>
        </w:r>
      </w:ins>
    </w:p>
    <w:p w14:paraId="15B94796" w14:textId="77777777" w:rsidR="00863EFC" w:rsidRPr="007E3C52" w:rsidRDefault="00863EFC" w:rsidP="00E81712">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jc w:val="both"/>
        <w:textAlignment w:val="auto"/>
        <w:rPr>
          <w:ins w:id="1819" w:author="Ye-Kui Wang (d00)" w:date="2020-09-23T15:18:00Z"/>
          <w:sz w:val="20"/>
          <w:lang w:val="en-CA" w:eastAsia="zh-CN"/>
          <w:rPrChange w:id="1820" w:author="Ye-Kui Wang (d00)" w:date="2020-09-23T16:55:00Z">
            <w:rPr>
              <w:ins w:id="1821" w:author="Ye-Kui Wang (d00)" w:date="2020-09-23T15:18:00Z"/>
              <w:sz w:val="20"/>
              <w:lang w:eastAsia="zh-CN"/>
            </w:rPr>
          </w:rPrChange>
        </w:rPr>
      </w:pPr>
      <w:ins w:id="1822" w:author="Ye-Kui Wang (d00)" w:date="2020-09-23T15:18:00Z">
        <w:r w:rsidRPr="007E3C52">
          <w:rPr>
            <w:sz w:val="20"/>
            <w:lang w:val="en-CA" w:eastAsia="zh-CN"/>
            <w:rPrChange w:id="1823" w:author="Ye-Kui Wang (d00)" w:date="2020-09-23T16:55:00Z">
              <w:rPr>
                <w:sz w:val="20"/>
                <w:lang w:eastAsia="zh-CN"/>
              </w:rPr>
            </w:rPrChange>
          </w:rPr>
          <w:t xml:space="preserve">Corresponding to the following changes to VVC, an errata report for AVC and HEVC, to change the </w:t>
        </w:r>
        <w:proofErr w:type="spellStart"/>
        <w:r w:rsidRPr="007E3C52">
          <w:rPr>
            <w:sz w:val="20"/>
            <w:lang w:val="en-CA" w:eastAsia="zh-CN"/>
            <w:rPrChange w:id="1824" w:author="Ye-Kui Wang (d00)" w:date="2020-09-23T16:55:00Z">
              <w:rPr>
                <w:sz w:val="20"/>
                <w:lang w:eastAsia="zh-CN"/>
              </w:rPr>
            </w:rPrChange>
          </w:rPr>
          <w:t>MinCr</w:t>
        </w:r>
        <w:proofErr w:type="spellEnd"/>
        <w:r w:rsidRPr="007E3C52">
          <w:rPr>
            <w:sz w:val="20"/>
            <w:lang w:val="en-CA" w:eastAsia="zh-CN"/>
            <w:rPrChange w:id="1825" w:author="Ye-Kui Wang (d00)" w:date="2020-09-23T16:55:00Z">
              <w:rPr>
                <w:sz w:val="20"/>
                <w:lang w:eastAsia="zh-CN"/>
              </w:rPr>
            </w:rPrChange>
          </w:rPr>
          <w:t xml:space="preserve"> limit to be derived from the CPB size limit or add a note for cases where the CPB size imposes a tighter limit than the </w:t>
        </w:r>
        <w:proofErr w:type="spellStart"/>
        <w:r w:rsidRPr="007E3C52">
          <w:rPr>
            <w:sz w:val="20"/>
            <w:lang w:val="en-CA" w:eastAsia="zh-CN"/>
            <w:rPrChange w:id="1826" w:author="Ye-Kui Wang (d00)" w:date="2020-09-23T16:55:00Z">
              <w:rPr>
                <w:sz w:val="20"/>
                <w:lang w:eastAsia="zh-CN"/>
              </w:rPr>
            </w:rPrChange>
          </w:rPr>
          <w:t>MinCr</w:t>
        </w:r>
        <w:proofErr w:type="spellEnd"/>
        <w:r w:rsidRPr="007E3C52">
          <w:rPr>
            <w:sz w:val="20"/>
            <w:lang w:val="en-CA" w:eastAsia="zh-CN"/>
            <w:rPrChange w:id="1827" w:author="Ye-Kui Wang (d00)" w:date="2020-09-23T16:55:00Z">
              <w:rPr>
                <w:sz w:val="20"/>
                <w:lang w:eastAsia="zh-CN"/>
              </w:rPr>
            </w:rPrChange>
          </w:rPr>
          <w:t xml:space="preserve"> does:</w:t>
        </w:r>
      </w:ins>
    </w:p>
    <w:p w14:paraId="7FFC1164" w14:textId="77777777" w:rsidR="00863EFC" w:rsidRPr="007E3C52" w:rsidRDefault="00863EFC" w:rsidP="00863EFC">
      <w:pPr>
        <w:tabs>
          <w:tab w:val="clear" w:pos="360"/>
          <w:tab w:val="clear" w:pos="720"/>
          <w:tab w:val="clear" w:pos="1080"/>
          <w:tab w:val="clear" w:pos="1440"/>
        </w:tabs>
        <w:overflowPunct/>
        <w:autoSpaceDE/>
        <w:autoSpaceDN/>
        <w:adjustRightInd/>
        <w:spacing w:line="259" w:lineRule="auto"/>
        <w:ind w:left="1440"/>
        <w:contextualSpacing/>
        <w:jc w:val="both"/>
        <w:textAlignment w:val="auto"/>
        <w:rPr>
          <w:ins w:id="1828" w:author="Ye-Kui Wang (d00)" w:date="2020-09-23T15:18:00Z"/>
          <w:sz w:val="20"/>
          <w:lang w:val="en-CA" w:eastAsia="zh-CN"/>
          <w:rPrChange w:id="1829" w:author="Ye-Kui Wang (d00)" w:date="2020-09-23T16:55:00Z">
            <w:rPr>
              <w:ins w:id="1830" w:author="Ye-Kui Wang (d00)" w:date="2020-09-23T15:18:00Z"/>
              <w:sz w:val="20"/>
              <w:lang w:eastAsia="zh-CN"/>
            </w:rPr>
          </w:rPrChange>
        </w:rPr>
      </w:pPr>
      <w:proofErr w:type="spellStart"/>
      <w:ins w:id="1831" w:author="Ye-Kui Wang (d00)" w:date="2020-09-23T15:18:00Z">
        <w:r w:rsidRPr="007E3C52">
          <w:rPr>
            <w:sz w:val="20"/>
            <w:lang w:val="en-CA" w:eastAsia="zh-CN"/>
            <w:rPrChange w:id="1832" w:author="Ye-Kui Wang (d00)" w:date="2020-09-23T16:55:00Z">
              <w:rPr>
                <w:sz w:val="20"/>
                <w:lang w:eastAsia="zh-CN"/>
              </w:rPr>
            </w:rPrChange>
          </w:rPr>
          <w:t>MaxCPB</w:t>
        </w:r>
        <w:proofErr w:type="spellEnd"/>
        <w:r w:rsidRPr="007E3C52">
          <w:rPr>
            <w:sz w:val="20"/>
            <w:lang w:val="en-CA" w:eastAsia="zh-CN"/>
            <w:rPrChange w:id="1833" w:author="Ye-Kui Wang (d00)" w:date="2020-09-23T16:55:00Z">
              <w:rPr>
                <w:sz w:val="20"/>
                <w:lang w:eastAsia="zh-CN"/>
              </w:rPr>
            </w:rPrChange>
          </w:rPr>
          <w:t xml:space="preserve"> = 80 000 for level 6, 120 000 for level 6.1, 180 000 for level 6.2, and change </w:t>
        </w:r>
        <w:proofErr w:type="spellStart"/>
        <w:r w:rsidRPr="007E3C52">
          <w:rPr>
            <w:sz w:val="20"/>
            <w:lang w:val="en-CA" w:eastAsia="zh-CN"/>
            <w:rPrChange w:id="1834" w:author="Ye-Kui Wang (d00)" w:date="2020-09-23T16:55:00Z">
              <w:rPr>
                <w:sz w:val="20"/>
                <w:lang w:eastAsia="zh-CN"/>
              </w:rPr>
            </w:rPrChange>
          </w:rPr>
          <w:t>MinCrScaleFactor</w:t>
        </w:r>
        <w:proofErr w:type="spellEnd"/>
        <w:r w:rsidRPr="007E3C52">
          <w:rPr>
            <w:sz w:val="20"/>
            <w:lang w:val="en-CA" w:eastAsia="zh-CN"/>
            <w:rPrChange w:id="1835" w:author="Ye-Kui Wang (d00)" w:date="2020-09-23T16:55:00Z">
              <w:rPr>
                <w:sz w:val="20"/>
                <w:lang w:eastAsia="zh-CN"/>
              </w:rPr>
            </w:rPrChange>
          </w:rPr>
          <w:t xml:space="preserve"> for the 4:4:4 profile to 0.75, and change </w:t>
        </w:r>
        <w:proofErr w:type="spellStart"/>
        <w:r w:rsidRPr="007E3C52">
          <w:rPr>
            <w:sz w:val="20"/>
            <w:lang w:val="en-CA" w:eastAsia="zh-CN"/>
            <w:rPrChange w:id="1836" w:author="Ye-Kui Wang (d00)" w:date="2020-09-23T16:55:00Z">
              <w:rPr>
                <w:sz w:val="20"/>
                <w:lang w:eastAsia="zh-CN"/>
              </w:rPr>
            </w:rPrChange>
          </w:rPr>
          <w:t>MinCrBase</w:t>
        </w:r>
        <w:proofErr w:type="spellEnd"/>
        <w:r w:rsidRPr="007E3C52">
          <w:rPr>
            <w:sz w:val="20"/>
            <w:lang w:val="en-CA" w:eastAsia="zh-CN"/>
            <w:rPrChange w:id="1837" w:author="Ye-Kui Wang (d00)" w:date="2020-09-23T16:55:00Z">
              <w:rPr>
                <w:sz w:val="20"/>
                <w:lang w:eastAsia="zh-CN"/>
              </w:rPr>
            </w:rPrChange>
          </w:rPr>
          <w:t xml:space="preserve"> to 8 for level 6.2.</w:t>
        </w:r>
      </w:ins>
    </w:p>
    <w:p w14:paraId="0434299C" w14:textId="77777777" w:rsidR="00863EFC" w:rsidRPr="007E3C52" w:rsidRDefault="00863EFC" w:rsidP="00E81712">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jc w:val="both"/>
        <w:textAlignment w:val="auto"/>
        <w:rPr>
          <w:ins w:id="1838" w:author="Ye-Kui Wang (d00)" w:date="2020-09-23T15:18:00Z"/>
          <w:sz w:val="20"/>
          <w:lang w:val="en-CA" w:eastAsia="zh-CN"/>
          <w:rPrChange w:id="1839" w:author="Ye-Kui Wang (d00)" w:date="2020-09-23T16:55:00Z">
            <w:rPr>
              <w:ins w:id="1840" w:author="Ye-Kui Wang (d00)" w:date="2020-09-23T15:18:00Z"/>
              <w:sz w:val="20"/>
              <w:lang w:eastAsia="zh-CN"/>
            </w:rPr>
          </w:rPrChange>
        </w:rPr>
      </w:pPr>
      <w:ins w:id="1841" w:author="Ye-Kui Wang (d00)" w:date="2020-09-23T15:18:00Z">
        <w:r w:rsidRPr="007E3C52">
          <w:rPr>
            <w:sz w:val="20"/>
            <w:lang w:val="en-CA" w:eastAsia="zh-CN"/>
            <w:rPrChange w:id="1842" w:author="Ye-Kui Wang (d00)" w:date="2020-09-23T16:55:00Z">
              <w:rPr>
                <w:sz w:val="20"/>
                <w:lang w:eastAsia="zh-CN"/>
              </w:rPr>
            </w:rPrChange>
          </w:rPr>
          <w:t>The following two bullet items on non-scalable-nested BP/PT/DUI SEI messages should be changed as shown below:</w:t>
        </w:r>
      </w:ins>
    </w:p>
    <w:p w14:paraId="602CF7F2" w14:textId="77777777" w:rsidR="00863EFC" w:rsidRPr="007E3C52" w:rsidRDefault="00863EFC" w:rsidP="00863EFC">
      <w:pPr>
        <w:tabs>
          <w:tab w:val="clear" w:pos="360"/>
          <w:tab w:val="clear" w:pos="720"/>
          <w:tab w:val="clear" w:pos="1080"/>
          <w:tab w:val="clear" w:pos="1440"/>
          <w:tab w:val="left" w:pos="794"/>
          <w:tab w:val="left" w:pos="1191"/>
          <w:tab w:val="left" w:pos="1588"/>
          <w:tab w:val="left" w:pos="1985"/>
        </w:tabs>
        <w:ind w:left="1123" w:hanging="403"/>
        <w:jc w:val="both"/>
        <w:rPr>
          <w:ins w:id="1843" w:author="Ye-Kui Wang (d00)" w:date="2020-09-23T15:18:00Z"/>
          <w:noProof/>
          <w:sz w:val="20"/>
          <w:lang w:val="en-CA"/>
          <w:rPrChange w:id="1844" w:author="Ye-Kui Wang (d00)" w:date="2020-09-23T16:55:00Z">
            <w:rPr>
              <w:ins w:id="1845" w:author="Ye-Kui Wang (d00)" w:date="2020-09-23T15:18:00Z"/>
              <w:noProof/>
              <w:sz w:val="20"/>
              <w:lang w:val="en-GB"/>
            </w:rPr>
          </w:rPrChange>
        </w:rPr>
      </w:pPr>
      <w:ins w:id="1846" w:author="Ye-Kui Wang (d00)" w:date="2020-09-23T15:18:00Z">
        <w:r w:rsidRPr="007E3C52">
          <w:rPr>
            <w:noProof/>
            <w:sz w:val="20"/>
            <w:lang w:val="en-CA"/>
            <w:rPrChange w:id="1847" w:author="Ye-Kui Wang (d00)" w:date="2020-09-23T16:55:00Z">
              <w:rPr>
                <w:noProof/>
                <w:sz w:val="20"/>
                <w:lang w:val="en-GB"/>
              </w:rPr>
            </w:rPrChange>
          </w:rPr>
          <w:t>–</w:t>
        </w:r>
        <w:r w:rsidRPr="007E3C52">
          <w:rPr>
            <w:noProof/>
            <w:sz w:val="20"/>
            <w:lang w:val="en-CA"/>
            <w:rPrChange w:id="1848" w:author="Ye-Kui Wang (d00)" w:date="2020-09-23T16:55:00Z">
              <w:rPr>
                <w:noProof/>
                <w:sz w:val="20"/>
                <w:lang w:val="en-GB"/>
              </w:rPr>
            </w:rPrChange>
          </w:rPr>
          <w:tab/>
          <w:t xml:space="preserve">For a non-scalable-nested SEI message, when payloadType is equal to 0 (buffering period) or 130 (decoding unit information), the non-scalable-nested SEI message applies to the operation point that has OpTid </w:t>
        </w:r>
        <w:r w:rsidRPr="007E3C52">
          <w:rPr>
            <w:noProof/>
            <w:sz w:val="20"/>
            <w:lang w:val="en-CA" w:eastAsia="ko-KR"/>
            <w:rPrChange w:id="1849" w:author="Ye-Kui Wang (d00)" w:date="2020-09-23T16:55:00Z">
              <w:rPr>
                <w:noProof/>
                <w:sz w:val="20"/>
                <w:lang w:val="en-GB" w:eastAsia="ko-KR"/>
              </w:rPr>
            </w:rPrChange>
          </w:rPr>
          <w:t xml:space="preserve">equal to the greatest value of nuh_temporal_id_plus1 among all VCL NAL units in the bitstream, </w:t>
        </w:r>
        <w:r w:rsidRPr="007E3C52">
          <w:rPr>
            <w:strike/>
            <w:noProof/>
            <w:color w:val="FF0000"/>
            <w:sz w:val="20"/>
            <w:highlight w:val="yellow"/>
            <w:lang w:val="en-CA" w:eastAsia="ko-KR"/>
            <w:rPrChange w:id="1850" w:author="Ye-Kui Wang (d00)" w:date="2020-09-23T16:55:00Z">
              <w:rPr>
                <w:strike/>
                <w:noProof/>
                <w:color w:val="FF0000"/>
                <w:sz w:val="20"/>
                <w:highlight w:val="yellow"/>
                <w:lang w:val="en-GB" w:eastAsia="ko-KR"/>
              </w:rPr>
            </w:rPrChange>
          </w:rPr>
          <w:t>and that</w:t>
        </w:r>
        <w:r w:rsidRPr="007E3C52">
          <w:rPr>
            <w:noProof/>
            <w:color w:val="FF0000"/>
            <w:sz w:val="20"/>
            <w:lang w:val="en-CA" w:eastAsia="ko-KR"/>
            <w:rPrChange w:id="1851" w:author="Ye-Kui Wang (d00)" w:date="2020-09-23T16:55:00Z">
              <w:rPr>
                <w:noProof/>
                <w:color w:val="FF0000"/>
                <w:sz w:val="20"/>
                <w:lang w:val="en-GB" w:eastAsia="ko-KR"/>
              </w:rPr>
            </w:rPrChange>
          </w:rPr>
          <w:t xml:space="preserve"> </w:t>
        </w:r>
        <w:r w:rsidRPr="007E3C52">
          <w:rPr>
            <w:noProof/>
            <w:sz w:val="20"/>
            <w:lang w:val="en-CA" w:eastAsia="ko-KR"/>
            <w:rPrChange w:id="1852" w:author="Ye-Kui Wang (d00)" w:date="2020-09-23T16:55:00Z">
              <w:rPr>
                <w:noProof/>
                <w:sz w:val="20"/>
                <w:lang w:val="en-GB" w:eastAsia="ko-KR"/>
              </w:rPr>
            </w:rPrChange>
          </w:rPr>
          <w:t xml:space="preserve">has </w:t>
        </w:r>
        <w:r w:rsidRPr="007E3C52">
          <w:rPr>
            <w:bCs/>
            <w:noProof/>
            <w:sz w:val="20"/>
            <w:szCs w:val="22"/>
            <w:lang w:val="en-CA"/>
            <w:rPrChange w:id="1853" w:author="Ye-Kui Wang (d00)" w:date="2020-09-23T16:55:00Z">
              <w:rPr>
                <w:bCs/>
                <w:noProof/>
                <w:sz w:val="20"/>
                <w:szCs w:val="22"/>
                <w:lang w:val="en-GB"/>
              </w:rPr>
            </w:rPrChange>
          </w:rPr>
          <w:t xml:space="preserve">OpLayerIdList </w:t>
        </w:r>
        <w:r w:rsidRPr="007E3C52">
          <w:rPr>
            <w:noProof/>
            <w:sz w:val="20"/>
            <w:lang w:val="en-CA" w:eastAsia="ko-KR"/>
            <w:rPrChange w:id="1854" w:author="Ye-Kui Wang (d00)" w:date="2020-09-23T16:55:00Z">
              <w:rPr>
                <w:noProof/>
                <w:sz w:val="20"/>
                <w:lang w:val="en-GB" w:eastAsia="ko-KR"/>
              </w:rPr>
            </w:rPrChange>
          </w:rPr>
          <w:t>containing all values of nuh_layer_id in all VCL units in the bitstream</w:t>
        </w:r>
        <w:r w:rsidRPr="007E3C52">
          <w:rPr>
            <w:noProof/>
            <w:sz w:val="20"/>
            <w:highlight w:val="green"/>
            <w:lang w:val="en-CA" w:eastAsia="ko-KR"/>
            <w:rPrChange w:id="1855" w:author="Ye-Kui Wang (d00)" w:date="2020-09-23T16:55:00Z">
              <w:rPr>
                <w:noProof/>
                <w:sz w:val="20"/>
                <w:highlight w:val="green"/>
                <w:lang w:val="en-GB" w:eastAsia="ko-KR"/>
              </w:rPr>
            </w:rPrChange>
          </w:rPr>
          <w:t>, and has only the base layer as the output layer</w:t>
        </w:r>
        <w:r w:rsidRPr="007E3C52">
          <w:rPr>
            <w:noProof/>
            <w:sz w:val="20"/>
            <w:lang w:val="en-CA"/>
            <w:rPrChange w:id="1856" w:author="Ye-Kui Wang (d00)" w:date="2020-09-23T16:55:00Z">
              <w:rPr>
                <w:noProof/>
                <w:sz w:val="20"/>
                <w:lang w:val="en-GB"/>
              </w:rPr>
            </w:rPrChange>
          </w:rPr>
          <w:t>.</w:t>
        </w:r>
      </w:ins>
    </w:p>
    <w:p w14:paraId="3830FA8C" w14:textId="77777777" w:rsidR="00863EFC" w:rsidRPr="007E3C52" w:rsidRDefault="00863EFC" w:rsidP="00863EFC">
      <w:pPr>
        <w:tabs>
          <w:tab w:val="clear" w:pos="360"/>
          <w:tab w:val="clear" w:pos="720"/>
          <w:tab w:val="clear" w:pos="1080"/>
          <w:tab w:val="clear" w:pos="1440"/>
          <w:tab w:val="left" w:pos="794"/>
          <w:tab w:val="left" w:pos="1191"/>
          <w:tab w:val="left" w:pos="1588"/>
          <w:tab w:val="left" w:pos="1985"/>
        </w:tabs>
        <w:ind w:left="1123" w:hanging="403"/>
        <w:jc w:val="both"/>
        <w:rPr>
          <w:ins w:id="1857" w:author="Ye-Kui Wang (d00)" w:date="2020-09-23T15:18:00Z"/>
          <w:sz w:val="20"/>
          <w:lang w:val="en-CA"/>
          <w:rPrChange w:id="1858" w:author="Ye-Kui Wang (d00)" w:date="2020-09-23T16:55:00Z">
            <w:rPr>
              <w:ins w:id="1859" w:author="Ye-Kui Wang (d00)" w:date="2020-09-23T15:18:00Z"/>
              <w:sz w:val="20"/>
              <w:lang w:val="en-GB"/>
            </w:rPr>
          </w:rPrChange>
        </w:rPr>
      </w:pPr>
      <w:ins w:id="1860" w:author="Ye-Kui Wang (d00)" w:date="2020-09-23T15:18:00Z">
        <w:r w:rsidRPr="007E3C52">
          <w:rPr>
            <w:sz w:val="20"/>
            <w:lang w:val="en-CA"/>
            <w:rPrChange w:id="1861" w:author="Ye-Kui Wang (d00)" w:date="2020-09-23T16:55:00Z">
              <w:rPr>
                <w:sz w:val="20"/>
                <w:lang w:val="en-GB"/>
              </w:rPr>
            </w:rPrChange>
          </w:rPr>
          <w:t>–</w:t>
        </w:r>
        <w:r w:rsidRPr="007E3C52">
          <w:rPr>
            <w:sz w:val="20"/>
            <w:lang w:val="en-CA"/>
            <w:rPrChange w:id="1862" w:author="Ye-Kui Wang (d00)" w:date="2020-09-23T16:55:00Z">
              <w:rPr>
                <w:sz w:val="20"/>
                <w:lang w:val="en-GB"/>
              </w:rPr>
            </w:rPrChange>
          </w:rPr>
          <w:tab/>
          <w:t xml:space="preserve">For a non-scalable-nested SEI message, when </w:t>
        </w:r>
        <w:proofErr w:type="spellStart"/>
        <w:r w:rsidRPr="007E3C52">
          <w:rPr>
            <w:sz w:val="20"/>
            <w:lang w:val="en-CA"/>
            <w:rPrChange w:id="1863" w:author="Ye-Kui Wang (d00)" w:date="2020-09-23T16:55:00Z">
              <w:rPr>
                <w:sz w:val="20"/>
                <w:lang w:val="en-GB"/>
              </w:rPr>
            </w:rPrChange>
          </w:rPr>
          <w:t>payloadType</w:t>
        </w:r>
        <w:proofErr w:type="spellEnd"/>
        <w:r w:rsidRPr="007E3C52">
          <w:rPr>
            <w:sz w:val="20"/>
            <w:lang w:val="en-CA"/>
            <w:rPrChange w:id="1864" w:author="Ye-Kui Wang (d00)" w:date="2020-09-23T16:55:00Z">
              <w:rPr>
                <w:sz w:val="20"/>
                <w:lang w:val="en-GB"/>
              </w:rPr>
            </w:rPrChange>
          </w:rPr>
          <w:t xml:space="preserve"> is equal to 1 (picture timing), the frame field information carried in the syntax elements </w:t>
        </w:r>
        <w:proofErr w:type="spellStart"/>
        <w:r w:rsidRPr="007E3C52">
          <w:rPr>
            <w:sz w:val="20"/>
            <w:lang w:val="en-CA"/>
            <w:rPrChange w:id="1865" w:author="Ye-Kui Wang (d00)" w:date="2020-09-23T16:55:00Z">
              <w:rPr>
                <w:sz w:val="20"/>
                <w:lang w:val="en-GB"/>
              </w:rPr>
            </w:rPrChange>
          </w:rPr>
          <w:t>pic_struct</w:t>
        </w:r>
        <w:proofErr w:type="spellEnd"/>
        <w:r w:rsidRPr="007E3C52">
          <w:rPr>
            <w:sz w:val="20"/>
            <w:lang w:val="en-CA"/>
            <w:rPrChange w:id="1866" w:author="Ye-Kui Wang (d00)" w:date="2020-09-23T16:55:00Z">
              <w:rPr>
                <w:sz w:val="20"/>
                <w:lang w:val="en-GB"/>
              </w:rPr>
            </w:rPrChange>
          </w:rPr>
          <w:t xml:space="preserve">, </w:t>
        </w:r>
        <w:proofErr w:type="spellStart"/>
        <w:r w:rsidRPr="007E3C52">
          <w:rPr>
            <w:sz w:val="20"/>
            <w:lang w:val="en-CA"/>
            <w:rPrChange w:id="1867" w:author="Ye-Kui Wang (d00)" w:date="2020-09-23T16:55:00Z">
              <w:rPr>
                <w:sz w:val="20"/>
                <w:lang w:val="en-GB"/>
              </w:rPr>
            </w:rPrChange>
          </w:rPr>
          <w:t>source_scan_type</w:t>
        </w:r>
        <w:proofErr w:type="spellEnd"/>
        <w:r w:rsidRPr="007E3C52">
          <w:rPr>
            <w:sz w:val="20"/>
            <w:lang w:val="en-CA"/>
            <w:rPrChange w:id="1868" w:author="Ye-Kui Wang (d00)" w:date="2020-09-23T16:55:00Z">
              <w:rPr>
                <w:sz w:val="20"/>
                <w:lang w:val="en-GB"/>
              </w:rPr>
            </w:rPrChange>
          </w:rPr>
          <w:t xml:space="preserve"> and </w:t>
        </w:r>
        <w:proofErr w:type="spellStart"/>
        <w:r w:rsidRPr="007E3C52">
          <w:rPr>
            <w:sz w:val="20"/>
            <w:lang w:val="en-CA"/>
            <w:rPrChange w:id="1869" w:author="Ye-Kui Wang (d00)" w:date="2020-09-23T16:55:00Z">
              <w:rPr>
                <w:sz w:val="20"/>
                <w:lang w:val="en-GB"/>
              </w:rPr>
            </w:rPrChange>
          </w:rPr>
          <w:t>duplicate_flag</w:t>
        </w:r>
        <w:proofErr w:type="spellEnd"/>
        <w:r w:rsidRPr="007E3C52">
          <w:rPr>
            <w:sz w:val="20"/>
            <w:lang w:val="en-CA"/>
            <w:rPrChange w:id="1870" w:author="Ye-Kui Wang (d00)" w:date="2020-09-23T16:55:00Z">
              <w:rPr>
                <w:sz w:val="20"/>
                <w:lang w:val="en-GB"/>
              </w:rPr>
            </w:rPrChange>
          </w:rPr>
          <w:t xml:space="preserve">, when present, in the non-scalable-nested picture timing SEI message applies to the base layer only, while the picture timing information carried in other syntax elements, when present, in the non-scalable-nested picture timing SEI message applies to the operation point that has </w:t>
        </w:r>
        <w:proofErr w:type="spellStart"/>
        <w:r w:rsidRPr="007E3C52">
          <w:rPr>
            <w:sz w:val="20"/>
            <w:lang w:val="en-CA"/>
            <w:rPrChange w:id="1871" w:author="Ye-Kui Wang (d00)" w:date="2020-09-23T16:55:00Z">
              <w:rPr>
                <w:sz w:val="20"/>
                <w:lang w:val="en-GB"/>
              </w:rPr>
            </w:rPrChange>
          </w:rPr>
          <w:t>OpTid</w:t>
        </w:r>
        <w:proofErr w:type="spellEnd"/>
        <w:r w:rsidRPr="007E3C52">
          <w:rPr>
            <w:sz w:val="20"/>
            <w:lang w:val="en-CA"/>
            <w:rPrChange w:id="1872" w:author="Ye-Kui Wang (d00)" w:date="2020-09-23T16:55:00Z">
              <w:rPr>
                <w:sz w:val="20"/>
                <w:lang w:val="en-GB"/>
              </w:rPr>
            </w:rPrChange>
          </w:rPr>
          <w:t xml:space="preserve"> </w:t>
        </w:r>
        <w:r w:rsidRPr="007E3C52">
          <w:rPr>
            <w:sz w:val="20"/>
            <w:lang w:val="en-CA" w:eastAsia="ko-KR"/>
            <w:rPrChange w:id="1873" w:author="Ye-Kui Wang (d00)" w:date="2020-09-23T16:55:00Z">
              <w:rPr>
                <w:sz w:val="20"/>
                <w:lang w:val="en-GB" w:eastAsia="ko-KR"/>
              </w:rPr>
            </w:rPrChange>
          </w:rPr>
          <w:t xml:space="preserve">equal to the greatest value of nuh_temporal_id_plus1 among all VCL NAL units in the bitstream, </w:t>
        </w:r>
        <w:r w:rsidRPr="007E3C52">
          <w:rPr>
            <w:strike/>
            <w:color w:val="FF0000"/>
            <w:sz w:val="20"/>
            <w:highlight w:val="yellow"/>
            <w:lang w:val="en-CA" w:eastAsia="ko-KR"/>
            <w:rPrChange w:id="1874" w:author="Ye-Kui Wang (d00)" w:date="2020-09-23T16:55:00Z">
              <w:rPr>
                <w:strike/>
                <w:color w:val="FF0000"/>
                <w:sz w:val="20"/>
                <w:highlight w:val="yellow"/>
                <w:lang w:val="en-GB" w:eastAsia="ko-KR"/>
              </w:rPr>
            </w:rPrChange>
          </w:rPr>
          <w:t>and that</w:t>
        </w:r>
        <w:r w:rsidRPr="007E3C52">
          <w:rPr>
            <w:strike/>
            <w:color w:val="FF0000"/>
            <w:sz w:val="20"/>
            <w:lang w:val="en-CA" w:eastAsia="ko-KR"/>
            <w:rPrChange w:id="1875" w:author="Ye-Kui Wang (d00)" w:date="2020-09-23T16:55:00Z">
              <w:rPr>
                <w:strike/>
                <w:color w:val="FF0000"/>
                <w:sz w:val="20"/>
                <w:lang w:val="en-GB" w:eastAsia="ko-KR"/>
              </w:rPr>
            </w:rPrChange>
          </w:rPr>
          <w:t xml:space="preserve"> </w:t>
        </w:r>
        <w:r w:rsidRPr="007E3C52">
          <w:rPr>
            <w:sz w:val="20"/>
            <w:lang w:val="en-CA" w:eastAsia="ko-KR"/>
            <w:rPrChange w:id="1876" w:author="Ye-Kui Wang (d00)" w:date="2020-09-23T16:55:00Z">
              <w:rPr>
                <w:sz w:val="20"/>
                <w:lang w:val="en-GB" w:eastAsia="ko-KR"/>
              </w:rPr>
            </w:rPrChange>
          </w:rPr>
          <w:t xml:space="preserve">has </w:t>
        </w:r>
        <w:proofErr w:type="spellStart"/>
        <w:r w:rsidRPr="007E3C52">
          <w:rPr>
            <w:bCs/>
            <w:sz w:val="20"/>
            <w:szCs w:val="22"/>
            <w:lang w:val="en-CA"/>
            <w:rPrChange w:id="1877" w:author="Ye-Kui Wang (d00)" w:date="2020-09-23T16:55:00Z">
              <w:rPr>
                <w:bCs/>
                <w:sz w:val="20"/>
                <w:szCs w:val="22"/>
                <w:lang w:val="en-GB"/>
              </w:rPr>
            </w:rPrChange>
          </w:rPr>
          <w:t>OpLayerIdList</w:t>
        </w:r>
        <w:proofErr w:type="spellEnd"/>
        <w:r w:rsidRPr="007E3C52">
          <w:rPr>
            <w:bCs/>
            <w:sz w:val="20"/>
            <w:szCs w:val="22"/>
            <w:lang w:val="en-CA"/>
            <w:rPrChange w:id="1878" w:author="Ye-Kui Wang (d00)" w:date="2020-09-23T16:55:00Z">
              <w:rPr>
                <w:bCs/>
                <w:sz w:val="20"/>
                <w:szCs w:val="22"/>
                <w:lang w:val="en-GB"/>
              </w:rPr>
            </w:rPrChange>
          </w:rPr>
          <w:t xml:space="preserve"> </w:t>
        </w:r>
        <w:r w:rsidRPr="007E3C52">
          <w:rPr>
            <w:sz w:val="20"/>
            <w:lang w:val="en-CA" w:eastAsia="ko-KR"/>
            <w:rPrChange w:id="1879" w:author="Ye-Kui Wang (d00)" w:date="2020-09-23T16:55:00Z">
              <w:rPr>
                <w:sz w:val="20"/>
                <w:lang w:val="en-GB" w:eastAsia="ko-KR"/>
              </w:rPr>
            </w:rPrChange>
          </w:rPr>
          <w:t xml:space="preserve">containing all values of </w:t>
        </w:r>
        <w:proofErr w:type="spellStart"/>
        <w:r w:rsidRPr="007E3C52">
          <w:rPr>
            <w:sz w:val="20"/>
            <w:lang w:val="en-CA" w:eastAsia="ko-KR"/>
            <w:rPrChange w:id="1880" w:author="Ye-Kui Wang (d00)" w:date="2020-09-23T16:55:00Z">
              <w:rPr>
                <w:sz w:val="20"/>
                <w:lang w:val="en-GB" w:eastAsia="ko-KR"/>
              </w:rPr>
            </w:rPrChange>
          </w:rPr>
          <w:t>nuh_layer_id</w:t>
        </w:r>
        <w:proofErr w:type="spellEnd"/>
        <w:r w:rsidRPr="007E3C52">
          <w:rPr>
            <w:sz w:val="20"/>
            <w:lang w:val="en-CA" w:eastAsia="ko-KR"/>
            <w:rPrChange w:id="1881" w:author="Ye-Kui Wang (d00)" w:date="2020-09-23T16:55:00Z">
              <w:rPr>
                <w:sz w:val="20"/>
                <w:lang w:val="en-GB" w:eastAsia="ko-KR"/>
              </w:rPr>
            </w:rPrChange>
          </w:rPr>
          <w:t xml:space="preserve"> in all VCL units in the bitstream</w:t>
        </w:r>
        <w:r w:rsidRPr="007E3C52">
          <w:rPr>
            <w:noProof/>
            <w:sz w:val="20"/>
            <w:highlight w:val="green"/>
            <w:lang w:val="en-CA" w:eastAsia="ko-KR"/>
            <w:rPrChange w:id="1882" w:author="Ye-Kui Wang (d00)" w:date="2020-09-23T16:55:00Z">
              <w:rPr>
                <w:noProof/>
                <w:sz w:val="20"/>
                <w:highlight w:val="green"/>
                <w:lang w:val="en-GB" w:eastAsia="ko-KR"/>
              </w:rPr>
            </w:rPrChange>
          </w:rPr>
          <w:t>, and has only the base layer as the output layer</w:t>
        </w:r>
        <w:r w:rsidRPr="007E3C52">
          <w:rPr>
            <w:sz w:val="20"/>
            <w:lang w:val="en-CA"/>
            <w:rPrChange w:id="1883" w:author="Ye-Kui Wang (d00)" w:date="2020-09-23T16:55:00Z">
              <w:rPr>
                <w:sz w:val="20"/>
                <w:lang w:val="en-GB"/>
              </w:rPr>
            </w:rPrChange>
          </w:rPr>
          <w:t>.</w:t>
        </w:r>
      </w:ins>
    </w:p>
    <w:p w14:paraId="4A089B75" w14:textId="77777777" w:rsidR="00863EFC" w:rsidRPr="007E3C52" w:rsidRDefault="00863EFC" w:rsidP="00E81712">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jc w:val="both"/>
        <w:textAlignment w:val="auto"/>
        <w:rPr>
          <w:ins w:id="1884" w:author="Ye-Kui Wang (d00)" w:date="2020-09-23T15:18:00Z"/>
          <w:sz w:val="20"/>
          <w:lang w:val="en-CA" w:eastAsia="zh-CN"/>
          <w:rPrChange w:id="1885" w:author="Ye-Kui Wang (d00)" w:date="2020-09-23T16:55:00Z">
            <w:rPr>
              <w:ins w:id="1886" w:author="Ye-Kui Wang (d00)" w:date="2020-09-23T15:18:00Z"/>
              <w:sz w:val="20"/>
              <w:lang w:eastAsia="zh-CN"/>
            </w:rPr>
          </w:rPrChange>
        </w:rPr>
      </w:pPr>
      <w:ins w:id="1887" w:author="Ye-Kui Wang (d00)" w:date="2020-09-23T15:18:00Z">
        <w:r w:rsidRPr="007E3C52">
          <w:rPr>
            <w:sz w:val="20"/>
            <w:lang w:val="en-CA" w:eastAsia="zh-CN"/>
            <w:rPrChange w:id="1888" w:author="Ye-Kui Wang (d00)" w:date="2020-09-23T16:55:00Z">
              <w:rPr>
                <w:sz w:val="20"/>
                <w:lang w:eastAsia="zh-CN"/>
              </w:rPr>
            </w:rPrChange>
          </w:rPr>
          <w:t>In the semantics of the decoded picture hash SEI message, the specification that the colour component arrays use two’s complement representation was an error and needs to be corrected. Unsigned integers are used for the colour component arrays.</w:t>
        </w:r>
      </w:ins>
    </w:p>
    <w:p w14:paraId="4740C619" w14:textId="77777777" w:rsidR="00863EFC" w:rsidRPr="007E3C52" w:rsidRDefault="00863EFC" w:rsidP="00E81712">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jc w:val="both"/>
        <w:textAlignment w:val="auto"/>
        <w:rPr>
          <w:ins w:id="1889" w:author="Ye-Kui Wang (d00)" w:date="2020-09-23T15:18:00Z"/>
          <w:sz w:val="20"/>
          <w:lang w:val="en-CA" w:eastAsia="zh-CN"/>
          <w:rPrChange w:id="1890" w:author="Ye-Kui Wang (d00)" w:date="2020-09-23T16:55:00Z">
            <w:rPr>
              <w:ins w:id="1891" w:author="Ye-Kui Wang (d00)" w:date="2020-09-23T15:18:00Z"/>
              <w:sz w:val="20"/>
              <w:lang w:eastAsia="zh-CN"/>
            </w:rPr>
          </w:rPrChange>
        </w:rPr>
      </w:pPr>
      <w:ins w:id="1892" w:author="Ye-Kui Wang (d00)" w:date="2020-09-23T15:18:00Z">
        <w:r w:rsidRPr="007E3C52">
          <w:rPr>
            <w:sz w:val="20"/>
            <w:lang w:val="en-CA" w:eastAsia="zh-CN"/>
            <w:rPrChange w:id="1893" w:author="Ye-Kui Wang (d00)" w:date="2020-09-23T16:55:00Z">
              <w:rPr>
                <w:sz w:val="20"/>
                <w:lang w:eastAsia="zh-CN"/>
              </w:rPr>
            </w:rPrChange>
          </w:rPr>
          <w:t xml:space="preserve">Add derivation of </w:t>
        </w:r>
        <w:proofErr w:type="spellStart"/>
        <w:r w:rsidRPr="007E3C52">
          <w:rPr>
            <w:sz w:val="20"/>
            <w:lang w:val="en-CA" w:eastAsia="zh-CN"/>
            <w:rPrChange w:id="1894" w:author="Ye-Kui Wang (d00)" w:date="2020-09-23T16:55:00Z">
              <w:rPr>
                <w:sz w:val="20"/>
                <w:lang w:eastAsia="zh-CN"/>
              </w:rPr>
            </w:rPrChange>
          </w:rPr>
          <w:t>TemporalId</w:t>
        </w:r>
        <w:proofErr w:type="spellEnd"/>
        <w:r w:rsidRPr="007E3C52">
          <w:rPr>
            <w:sz w:val="20"/>
            <w:lang w:val="en-CA" w:eastAsia="zh-CN"/>
            <w:rPrChange w:id="1895" w:author="Ye-Kui Wang (d00)" w:date="2020-09-23T16:55:00Z">
              <w:rPr>
                <w:sz w:val="20"/>
                <w:lang w:eastAsia="zh-CN"/>
              </w:rPr>
            </w:rPrChange>
          </w:rPr>
          <w:t xml:space="preserve"> and reference </w:t>
        </w:r>
        <w:proofErr w:type="spellStart"/>
        <w:r w:rsidRPr="007E3C52">
          <w:rPr>
            <w:sz w:val="20"/>
            <w:lang w:val="en-CA" w:eastAsia="zh-CN"/>
            <w:rPrChange w:id="1896" w:author="Ye-Kui Wang (d00)" w:date="2020-09-23T16:55:00Z">
              <w:rPr>
                <w:sz w:val="20"/>
                <w:lang w:eastAsia="zh-CN"/>
              </w:rPr>
            </w:rPrChange>
          </w:rPr>
          <w:t>pic_parameter_set_id</w:t>
        </w:r>
        <w:proofErr w:type="spellEnd"/>
        <w:r w:rsidRPr="007E3C52">
          <w:rPr>
            <w:sz w:val="20"/>
            <w:lang w:val="en-CA" w:eastAsia="zh-CN"/>
            <w:rPrChange w:id="1897" w:author="Ye-Kui Wang (d00)" w:date="2020-09-23T16:55:00Z">
              <w:rPr>
                <w:sz w:val="20"/>
                <w:lang w:eastAsia="zh-CN"/>
              </w:rPr>
            </w:rPrChange>
          </w:rPr>
          <w:t xml:space="preserve"> to the decoding process for generating unavailable reference pictures (</w:t>
        </w:r>
        <w:proofErr w:type="gramStart"/>
        <w:r w:rsidRPr="007E3C52">
          <w:rPr>
            <w:sz w:val="20"/>
            <w:lang w:val="en-CA" w:eastAsia="zh-CN"/>
            <w:rPrChange w:id="1898" w:author="Ye-Kui Wang (d00)" w:date="2020-09-23T16:55:00Z">
              <w:rPr>
                <w:sz w:val="20"/>
                <w:lang w:eastAsia="zh-CN"/>
              </w:rPr>
            </w:rPrChange>
          </w:rPr>
          <w:t>in order to</w:t>
        </w:r>
        <w:proofErr w:type="gramEnd"/>
        <w:r w:rsidRPr="007E3C52">
          <w:rPr>
            <w:sz w:val="20"/>
            <w:lang w:val="en-CA" w:eastAsia="zh-CN"/>
            <w:rPrChange w:id="1899" w:author="Ye-Kui Wang (d00)" w:date="2020-09-23T16:55:00Z">
              <w:rPr>
                <w:sz w:val="20"/>
                <w:lang w:eastAsia="zh-CN"/>
              </w:rPr>
            </w:rPrChange>
          </w:rPr>
          <w:t xml:space="preserve"> enable checking of some constraints for them).</w:t>
        </w:r>
      </w:ins>
    </w:p>
    <w:p w14:paraId="1AFC8AD2" w14:textId="77777777" w:rsidR="00863EFC" w:rsidRPr="007E3C52" w:rsidRDefault="00863EFC" w:rsidP="00E81712">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jc w:val="both"/>
        <w:textAlignment w:val="auto"/>
        <w:rPr>
          <w:ins w:id="1900" w:author="Ye-Kui Wang (d00)" w:date="2020-09-23T15:18:00Z"/>
          <w:sz w:val="20"/>
          <w:lang w:val="en-CA" w:eastAsia="zh-CN"/>
          <w:rPrChange w:id="1901" w:author="Ye-Kui Wang (d00)" w:date="2020-09-23T16:55:00Z">
            <w:rPr>
              <w:ins w:id="1902" w:author="Ye-Kui Wang (d00)" w:date="2020-09-23T15:18:00Z"/>
              <w:sz w:val="20"/>
              <w:lang w:eastAsia="zh-CN"/>
            </w:rPr>
          </w:rPrChange>
        </w:rPr>
      </w:pPr>
      <w:ins w:id="1903" w:author="Ye-Kui Wang (d00)" w:date="2020-09-23T15:18:00Z">
        <w:r w:rsidRPr="007E3C52">
          <w:rPr>
            <w:sz w:val="20"/>
            <w:lang w:val="en-CA" w:eastAsia="zh-CN"/>
            <w:rPrChange w:id="1904" w:author="Ye-Kui Wang (d00)" w:date="2020-09-23T16:55:00Z">
              <w:rPr>
                <w:sz w:val="20"/>
                <w:lang w:eastAsia="zh-CN"/>
              </w:rPr>
            </w:rPrChange>
          </w:rPr>
          <w:t xml:space="preserve">In clause C.4 (Bitstream conformance), change the constraint on i.e., the number of all pictures n in the DPB for referencing or output after </w:t>
        </w:r>
        <w:r w:rsidRPr="007E3C52">
          <w:rPr>
            <w:bCs/>
            <w:iCs/>
            <w:sz w:val="20"/>
            <w:lang w:val="en-CA" w:eastAsia="zh-CN"/>
            <w:rPrChange w:id="1905" w:author="Ye-Kui Wang (d00)" w:date="2020-09-23T16:55:00Z">
              <w:rPr>
                <w:bCs/>
                <w:iCs/>
                <w:sz w:val="20"/>
                <w:lang w:eastAsia="zh-CN"/>
              </w:rPr>
            </w:rPrChange>
          </w:rPr>
          <w:t>invocation of the process for removal of pictures from the DPB</w:t>
        </w:r>
        <w:r w:rsidRPr="007E3C52">
          <w:rPr>
            <w:sz w:val="20"/>
            <w:lang w:val="en-CA" w:eastAsia="zh-CN"/>
            <w:rPrChange w:id="1906" w:author="Ye-Kui Wang (d00)" w:date="2020-09-23T16:55:00Z">
              <w:rPr>
                <w:sz w:val="20"/>
                <w:lang w:eastAsia="zh-CN"/>
              </w:rPr>
            </w:rPrChange>
          </w:rPr>
          <w:t>, change "</w:t>
        </w:r>
        <w:bookmarkStart w:id="1907" w:name="_Hlk44219627"/>
        <w:proofErr w:type="spellStart"/>
        <w:r w:rsidRPr="007E3C52">
          <w:rPr>
            <w:sz w:val="20"/>
            <w:lang w:val="en-CA" w:eastAsia="zh-CN"/>
            <w:rPrChange w:id="1908" w:author="Ye-Kui Wang (d00)" w:date="2020-09-23T16:55:00Z">
              <w:rPr>
                <w:sz w:val="20"/>
                <w:lang w:eastAsia="zh-CN"/>
              </w:rPr>
            </w:rPrChange>
          </w:rPr>
          <w:t>CpbRemovalTime</w:t>
        </w:r>
        <w:proofErr w:type="spellEnd"/>
        <w:r w:rsidRPr="007E3C52">
          <w:rPr>
            <w:iCs/>
            <w:sz w:val="20"/>
            <w:lang w:val="en-CA" w:eastAsia="zh-CN"/>
            <w:rPrChange w:id="1909" w:author="Ye-Kui Wang (d00)" w:date="2020-09-23T16:55:00Z">
              <w:rPr>
                <w:iCs/>
                <w:sz w:val="20"/>
                <w:lang w:eastAsia="zh-CN"/>
              </w:rPr>
            </w:rPrChange>
          </w:rPr>
          <w:t>[</w:t>
        </w:r>
        <w:r w:rsidRPr="007E3C52">
          <w:rPr>
            <w:sz w:val="20"/>
            <w:lang w:val="en-CA" w:eastAsia="zh-CN"/>
            <w:rPrChange w:id="1910" w:author="Ye-Kui Wang (d00)" w:date="2020-09-23T16:55:00Z">
              <w:rPr>
                <w:sz w:val="20"/>
                <w:lang w:eastAsia="zh-CN"/>
              </w:rPr>
            </w:rPrChange>
          </w:rPr>
          <w:t> </w:t>
        </w:r>
        <w:r w:rsidRPr="007E3C52">
          <w:rPr>
            <w:iCs/>
            <w:sz w:val="20"/>
            <w:lang w:val="en-CA" w:eastAsia="zh-CN"/>
            <w:rPrChange w:id="1911" w:author="Ye-Kui Wang (d00)" w:date="2020-09-23T16:55:00Z">
              <w:rPr>
                <w:iCs/>
                <w:sz w:val="20"/>
                <w:lang w:eastAsia="zh-CN"/>
              </w:rPr>
            </w:rPrChange>
          </w:rPr>
          <w:t xml:space="preserve">n ] less than </w:t>
        </w:r>
        <w:proofErr w:type="spellStart"/>
        <w:r w:rsidRPr="007E3C52">
          <w:rPr>
            <w:sz w:val="20"/>
            <w:lang w:val="en-CA" w:eastAsia="zh-CN"/>
            <w:rPrChange w:id="1912" w:author="Ye-Kui Wang (d00)" w:date="2020-09-23T16:55:00Z">
              <w:rPr>
                <w:sz w:val="20"/>
                <w:lang w:eastAsia="zh-CN"/>
              </w:rPr>
            </w:rPrChange>
          </w:rPr>
          <w:t>CpbRemovalTime</w:t>
        </w:r>
        <w:proofErr w:type="spellEnd"/>
        <w:r w:rsidRPr="007E3C52">
          <w:rPr>
            <w:iCs/>
            <w:sz w:val="20"/>
            <w:lang w:val="en-CA" w:eastAsia="zh-CN"/>
            <w:rPrChange w:id="1913" w:author="Ye-Kui Wang (d00)" w:date="2020-09-23T16:55:00Z">
              <w:rPr>
                <w:iCs/>
                <w:sz w:val="20"/>
                <w:lang w:eastAsia="zh-CN"/>
              </w:rPr>
            </w:rPrChange>
          </w:rPr>
          <w:t>[</w:t>
        </w:r>
        <w:r w:rsidRPr="007E3C52">
          <w:rPr>
            <w:sz w:val="20"/>
            <w:lang w:val="en-CA" w:eastAsia="zh-CN"/>
            <w:rPrChange w:id="1914" w:author="Ye-Kui Wang (d00)" w:date="2020-09-23T16:55:00Z">
              <w:rPr>
                <w:sz w:val="20"/>
                <w:lang w:eastAsia="zh-CN"/>
              </w:rPr>
            </w:rPrChange>
          </w:rPr>
          <w:t> </w:t>
        </w:r>
        <w:r w:rsidRPr="007E3C52">
          <w:rPr>
            <w:iCs/>
            <w:sz w:val="20"/>
            <w:lang w:val="en-CA" w:eastAsia="zh-CN"/>
            <w:rPrChange w:id="1915" w:author="Ye-Kui Wang (d00)" w:date="2020-09-23T16:55:00Z">
              <w:rPr>
                <w:iCs/>
                <w:sz w:val="20"/>
                <w:lang w:eastAsia="zh-CN"/>
              </w:rPr>
            </w:rPrChange>
          </w:rPr>
          <w:t>n ]</w:t>
        </w:r>
        <w:bookmarkEnd w:id="1907"/>
        <w:r w:rsidRPr="007E3C52">
          <w:rPr>
            <w:sz w:val="20"/>
            <w:lang w:val="en-CA" w:eastAsia="zh-CN"/>
            <w:rPrChange w:id="1916" w:author="Ye-Kui Wang (d00)" w:date="2020-09-23T16:55:00Z">
              <w:rPr>
                <w:sz w:val="20"/>
                <w:lang w:eastAsia="zh-CN"/>
              </w:rPr>
            </w:rPrChange>
          </w:rPr>
          <w:t>" to "</w:t>
        </w:r>
        <w:proofErr w:type="spellStart"/>
        <w:r w:rsidRPr="007E3C52">
          <w:rPr>
            <w:iCs/>
            <w:sz w:val="20"/>
            <w:lang w:val="en-CA" w:eastAsia="zh-CN"/>
            <w:rPrChange w:id="1917" w:author="Ye-Kui Wang (d00)" w:date="2020-09-23T16:55:00Z">
              <w:rPr>
                <w:iCs/>
                <w:sz w:val="20"/>
                <w:lang w:eastAsia="zh-CN"/>
              </w:rPr>
            </w:rPrChange>
          </w:rPr>
          <w:t>DpbOutputTime</w:t>
        </w:r>
        <w:proofErr w:type="spellEnd"/>
        <w:r w:rsidRPr="007E3C52">
          <w:rPr>
            <w:iCs/>
            <w:sz w:val="20"/>
            <w:lang w:val="en-CA" w:eastAsia="zh-CN"/>
            <w:rPrChange w:id="1918" w:author="Ye-Kui Wang (d00)" w:date="2020-09-23T16:55:00Z">
              <w:rPr>
                <w:iCs/>
                <w:sz w:val="20"/>
                <w:lang w:eastAsia="zh-CN"/>
              </w:rPr>
            </w:rPrChange>
          </w:rPr>
          <w:t>[</w:t>
        </w:r>
        <w:r w:rsidRPr="007E3C52">
          <w:rPr>
            <w:sz w:val="20"/>
            <w:lang w:val="en-CA" w:eastAsia="zh-CN"/>
            <w:rPrChange w:id="1919" w:author="Ye-Kui Wang (d00)" w:date="2020-09-23T16:55:00Z">
              <w:rPr>
                <w:sz w:val="20"/>
                <w:lang w:eastAsia="zh-CN"/>
              </w:rPr>
            </w:rPrChange>
          </w:rPr>
          <w:t> </w:t>
        </w:r>
        <w:r w:rsidRPr="007E3C52">
          <w:rPr>
            <w:iCs/>
            <w:sz w:val="20"/>
            <w:lang w:val="en-CA" w:eastAsia="zh-CN"/>
            <w:rPrChange w:id="1920" w:author="Ye-Kui Wang (d00)" w:date="2020-09-23T16:55:00Z">
              <w:rPr>
                <w:iCs/>
                <w:sz w:val="20"/>
                <w:lang w:eastAsia="zh-CN"/>
              </w:rPr>
            </w:rPrChange>
          </w:rPr>
          <w:t xml:space="preserve">n ] greater than </w:t>
        </w:r>
        <w:proofErr w:type="spellStart"/>
        <w:r w:rsidRPr="007E3C52">
          <w:rPr>
            <w:iCs/>
            <w:sz w:val="20"/>
            <w:lang w:val="en-CA" w:eastAsia="zh-CN"/>
            <w:rPrChange w:id="1921" w:author="Ye-Kui Wang (d00)" w:date="2020-09-23T16:55:00Z">
              <w:rPr>
                <w:iCs/>
                <w:sz w:val="20"/>
                <w:lang w:eastAsia="zh-CN"/>
              </w:rPr>
            </w:rPrChange>
          </w:rPr>
          <w:t>CpbRemovalTime</w:t>
        </w:r>
        <w:proofErr w:type="spellEnd"/>
        <w:r w:rsidRPr="007E3C52">
          <w:rPr>
            <w:iCs/>
            <w:sz w:val="20"/>
            <w:lang w:val="en-CA" w:eastAsia="zh-CN"/>
            <w:rPrChange w:id="1922" w:author="Ye-Kui Wang (d00)" w:date="2020-09-23T16:55:00Z">
              <w:rPr>
                <w:iCs/>
                <w:sz w:val="20"/>
                <w:lang w:eastAsia="zh-CN"/>
              </w:rPr>
            </w:rPrChange>
          </w:rPr>
          <w:t>[</w:t>
        </w:r>
        <w:r w:rsidRPr="007E3C52">
          <w:rPr>
            <w:sz w:val="20"/>
            <w:lang w:val="en-CA" w:eastAsia="zh-CN"/>
            <w:rPrChange w:id="1923" w:author="Ye-Kui Wang (d00)" w:date="2020-09-23T16:55:00Z">
              <w:rPr>
                <w:sz w:val="20"/>
                <w:lang w:eastAsia="zh-CN"/>
              </w:rPr>
            </w:rPrChange>
          </w:rPr>
          <w:t> </w:t>
        </w:r>
        <w:proofErr w:type="spellStart"/>
        <w:r w:rsidRPr="007E3C52">
          <w:rPr>
            <w:iCs/>
            <w:sz w:val="20"/>
            <w:lang w:val="en-CA" w:eastAsia="zh-CN"/>
            <w:rPrChange w:id="1924" w:author="Ye-Kui Wang (d00)" w:date="2020-09-23T16:55:00Z">
              <w:rPr>
                <w:iCs/>
                <w:sz w:val="20"/>
                <w:lang w:eastAsia="zh-CN"/>
              </w:rPr>
            </w:rPrChange>
          </w:rPr>
          <w:t>currPic</w:t>
        </w:r>
        <w:proofErr w:type="spellEnd"/>
        <w:r w:rsidRPr="007E3C52">
          <w:rPr>
            <w:iCs/>
            <w:sz w:val="20"/>
            <w:lang w:val="en-CA" w:eastAsia="zh-CN"/>
            <w:rPrChange w:id="1925" w:author="Ye-Kui Wang (d00)" w:date="2020-09-23T16:55:00Z">
              <w:rPr>
                <w:iCs/>
                <w:sz w:val="20"/>
                <w:lang w:eastAsia="zh-CN"/>
              </w:rPr>
            </w:rPrChange>
          </w:rPr>
          <w:t> ]</w:t>
        </w:r>
        <w:r w:rsidRPr="007E3C52">
          <w:rPr>
            <w:sz w:val="20"/>
            <w:lang w:val="en-CA" w:eastAsia="zh-CN"/>
            <w:rPrChange w:id="1926" w:author="Ye-Kui Wang (d00)" w:date="2020-09-23T16:55:00Z">
              <w:rPr>
                <w:sz w:val="20"/>
                <w:lang w:eastAsia="zh-CN"/>
              </w:rPr>
            </w:rPrChange>
          </w:rPr>
          <w:t xml:space="preserve">". This is asserted to be a bug, because all </w:t>
        </w:r>
        <w:r w:rsidRPr="007E3C52">
          <w:rPr>
            <w:bCs/>
            <w:iCs/>
            <w:sz w:val="20"/>
            <w:lang w:val="en-CA" w:eastAsia="zh-CN"/>
            <w:rPrChange w:id="1927" w:author="Ye-Kui Wang (d00)" w:date="2020-09-23T16:55:00Z">
              <w:rPr>
                <w:bCs/>
                <w:iCs/>
                <w:sz w:val="20"/>
                <w:lang w:eastAsia="zh-CN"/>
              </w:rPr>
            </w:rPrChange>
          </w:rPr>
          <w:t>decoded pictures in the DPB</w:t>
        </w:r>
        <w:r w:rsidRPr="007E3C52">
          <w:rPr>
            <w:sz w:val="20"/>
            <w:lang w:val="en-CA" w:eastAsia="zh-CN"/>
            <w:rPrChange w:id="1928" w:author="Ye-Kui Wang (d00)" w:date="2020-09-23T16:55:00Z">
              <w:rPr>
                <w:sz w:val="20"/>
                <w:lang w:eastAsia="zh-CN"/>
              </w:rPr>
            </w:rPrChange>
          </w:rPr>
          <w:t xml:space="preserve"> are always decoded earlier than decoding of the current picture, and thus </w:t>
        </w:r>
        <w:proofErr w:type="spellStart"/>
        <w:proofErr w:type="gramStart"/>
        <w:r w:rsidRPr="007E3C52">
          <w:rPr>
            <w:sz w:val="20"/>
            <w:lang w:val="en-CA" w:eastAsia="zh-CN"/>
            <w:rPrChange w:id="1929" w:author="Ye-Kui Wang (d00)" w:date="2020-09-23T16:55:00Z">
              <w:rPr>
                <w:sz w:val="20"/>
                <w:lang w:eastAsia="zh-CN"/>
              </w:rPr>
            </w:rPrChange>
          </w:rPr>
          <w:t>C</w:t>
        </w:r>
        <w:r w:rsidRPr="007E3C52">
          <w:rPr>
            <w:iCs/>
            <w:sz w:val="20"/>
            <w:lang w:val="en-CA" w:eastAsia="zh-CN"/>
            <w:rPrChange w:id="1930" w:author="Ye-Kui Wang (d00)" w:date="2020-09-23T16:55:00Z">
              <w:rPr>
                <w:iCs/>
                <w:sz w:val="20"/>
                <w:lang w:eastAsia="zh-CN"/>
              </w:rPr>
            </w:rPrChange>
          </w:rPr>
          <w:t>pbRemovalTime</w:t>
        </w:r>
        <w:proofErr w:type="spellEnd"/>
        <w:r w:rsidRPr="007E3C52">
          <w:rPr>
            <w:iCs/>
            <w:sz w:val="20"/>
            <w:lang w:val="en-CA" w:eastAsia="zh-CN"/>
            <w:rPrChange w:id="1931" w:author="Ye-Kui Wang (d00)" w:date="2020-09-23T16:55:00Z">
              <w:rPr>
                <w:iCs/>
                <w:sz w:val="20"/>
                <w:lang w:eastAsia="zh-CN"/>
              </w:rPr>
            </w:rPrChange>
          </w:rPr>
          <w:t>[</w:t>
        </w:r>
        <w:proofErr w:type="gramEnd"/>
        <w:r w:rsidRPr="007E3C52">
          <w:rPr>
            <w:sz w:val="20"/>
            <w:lang w:val="en-CA" w:eastAsia="zh-CN"/>
            <w:rPrChange w:id="1932" w:author="Ye-Kui Wang (d00)" w:date="2020-09-23T16:55:00Z">
              <w:rPr>
                <w:sz w:val="20"/>
                <w:lang w:eastAsia="zh-CN"/>
              </w:rPr>
            </w:rPrChange>
          </w:rPr>
          <w:t> </w:t>
        </w:r>
        <w:r w:rsidRPr="007E3C52">
          <w:rPr>
            <w:iCs/>
            <w:sz w:val="20"/>
            <w:lang w:val="en-CA" w:eastAsia="zh-CN"/>
            <w:rPrChange w:id="1933" w:author="Ye-Kui Wang (d00)" w:date="2020-09-23T16:55:00Z">
              <w:rPr>
                <w:iCs/>
                <w:sz w:val="20"/>
                <w:lang w:eastAsia="zh-CN"/>
              </w:rPr>
            </w:rPrChange>
          </w:rPr>
          <w:t xml:space="preserve">n ] in the context is always less than </w:t>
        </w:r>
        <w:proofErr w:type="spellStart"/>
        <w:r w:rsidRPr="007E3C52">
          <w:rPr>
            <w:iCs/>
            <w:sz w:val="20"/>
            <w:lang w:val="en-CA" w:eastAsia="zh-CN"/>
            <w:rPrChange w:id="1934" w:author="Ye-Kui Wang (d00)" w:date="2020-09-23T16:55:00Z">
              <w:rPr>
                <w:iCs/>
                <w:sz w:val="20"/>
                <w:lang w:eastAsia="zh-CN"/>
              </w:rPr>
            </w:rPrChange>
          </w:rPr>
          <w:t>CpbRemovalTime</w:t>
        </w:r>
        <w:proofErr w:type="spellEnd"/>
        <w:r w:rsidRPr="007E3C52">
          <w:rPr>
            <w:iCs/>
            <w:sz w:val="20"/>
            <w:lang w:val="en-CA" w:eastAsia="zh-CN"/>
            <w:rPrChange w:id="1935" w:author="Ye-Kui Wang (d00)" w:date="2020-09-23T16:55:00Z">
              <w:rPr>
                <w:iCs/>
                <w:sz w:val="20"/>
                <w:lang w:eastAsia="zh-CN"/>
              </w:rPr>
            </w:rPrChange>
          </w:rPr>
          <w:t>[</w:t>
        </w:r>
        <w:r w:rsidRPr="007E3C52">
          <w:rPr>
            <w:sz w:val="20"/>
            <w:lang w:val="en-CA" w:eastAsia="zh-CN"/>
            <w:rPrChange w:id="1936" w:author="Ye-Kui Wang (d00)" w:date="2020-09-23T16:55:00Z">
              <w:rPr>
                <w:sz w:val="20"/>
                <w:lang w:eastAsia="zh-CN"/>
              </w:rPr>
            </w:rPrChange>
          </w:rPr>
          <w:t> </w:t>
        </w:r>
        <w:proofErr w:type="spellStart"/>
        <w:r w:rsidRPr="007E3C52">
          <w:rPr>
            <w:iCs/>
            <w:sz w:val="20"/>
            <w:lang w:val="en-CA" w:eastAsia="zh-CN"/>
            <w:rPrChange w:id="1937" w:author="Ye-Kui Wang (d00)" w:date="2020-09-23T16:55:00Z">
              <w:rPr>
                <w:iCs/>
                <w:sz w:val="20"/>
                <w:lang w:eastAsia="zh-CN"/>
              </w:rPr>
            </w:rPrChange>
          </w:rPr>
          <w:t>currPic</w:t>
        </w:r>
        <w:proofErr w:type="spellEnd"/>
        <w:r w:rsidRPr="007E3C52">
          <w:rPr>
            <w:iCs/>
            <w:sz w:val="20"/>
            <w:lang w:val="en-CA" w:eastAsia="zh-CN"/>
            <w:rPrChange w:id="1938" w:author="Ye-Kui Wang (d00)" w:date="2020-09-23T16:55:00Z">
              <w:rPr>
                <w:iCs/>
                <w:sz w:val="20"/>
                <w:lang w:eastAsia="zh-CN"/>
              </w:rPr>
            </w:rPrChange>
          </w:rPr>
          <w:t> ]</w:t>
        </w:r>
        <w:r w:rsidRPr="007E3C52">
          <w:rPr>
            <w:sz w:val="20"/>
            <w:lang w:val="en-CA" w:eastAsia="zh-CN"/>
            <w:rPrChange w:id="1939" w:author="Ye-Kui Wang (d00)" w:date="2020-09-23T16:55:00Z">
              <w:rPr>
                <w:sz w:val="20"/>
                <w:lang w:eastAsia="zh-CN"/>
              </w:rPr>
            </w:rPrChange>
          </w:rPr>
          <w:t>.</w:t>
        </w:r>
      </w:ins>
    </w:p>
    <w:p w14:paraId="22183A7D" w14:textId="77777777" w:rsidR="00863EFC" w:rsidRPr="007E3C52" w:rsidRDefault="00863EFC" w:rsidP="00E81712">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jc w:val="both"/>
        <w:textAlignment w:val="auto"/>
        <w:rPr>
          <w:ins w:id="1940" w:author="Ye-Kui Wang (d00)" w:date="2020-09-23T15:18:00Z"/>
          <w:sz w:val="20"/>
          <w:lang w:val="en-CA" w:eastAsia="zh-CN"/>
          <w:rPrChange w:id="1941" w:author="Ye-Kui Wang (d00)" w:date="2020-09-23T16:55:00Z">
            <w:rPr>
              <w:ins w:id="1942" w:author="Ye-Kui Wang (d00)" w:date="2020-09-23T15:18:00Z"/>
              <w:sz w:val="20"/>
              <w:lang w:eastAsia="zh-CN"/>
            </w:rPr>
          </w:rPrChange>
        </w:rPr>
      </w:pPr>
      <w:ins w:id="1943" w:author="Ye-Kui Wang (d00)" w:date="2020-09-23T15:18:00Z">
        <w:r w:rsidRPr="007E3C52">
          <w:rPr>
            <w:sz w:val="20"/>
            <w:lang w:val="en-CA" w:eastAsia="zh-CN"/>
            <w:rPrChange w:id="1944" w:author="Ye-Kui Wang (d00)" w:date="2020-09-23T16:55:00Z">
              <w:rPr>
                <w:sz w:val="20"/>
                <w:lang w:eastAsia="zh-CN"/>
              </w:rPr>
            </w:rPrChange>
          </w:rPr>
          <w:lastRenderedPageBreak/>
          <w:t xml:space="preserve">Relax the semantics so that an </w:t>
        </w:r>
        <w:proofErr w:type="spellStart"/>
        <w:r w:rsidRPr="007E3C52">
          <w:rPr>
            <w:sz w:val="20"/>
            <w:lang w:val="en-CA" w:eastAsia="zh-CN"/>
            <w:rPrChange w:id="1945" w:author="Ye-Kui Wang (d00)" w:date="2020-09-23T16:55:00Z">
              <w:rPr>
                <w:sz w:val="20"/>
                <w:lang w:eastAsia="zh-CN"/>
              </w:rPr>
            </w:rPrChange>
          </w:rPr>
          <w:t>extension_flag</w:t>
        </w:r>
        <w:proofErr w:type="spellEnd"/>
        <w:r w:rsidRPr="007E3C52">
          <w:rPr>
            <w:sz w:val="20"/>
            <w:lang w:val="en-CA" w:eastAsia="zh-CN"/>
            <w:rPrChange w:id="1946" w:author="Ye-Kui Wang (d00)" w:date="2020-09-23T16:55:00Z">
              <w:rPr>
                <w:sz w:val="20"/>
                <w:lang w:eastAsia="zh-CN"/>
              </w:rPr>
            </w:rPrChange>
          </w:rPr>
          <w:t xml:space="preserve"> in VPS, SPS, or PPS equal to 1 specifies that specifies </w:t>
        </w:r>
        <w:proofErr w:type="spellStart"/>
        <w:r w:rsidRPr="007E3C52">
          <w:rPr>
            <w:sz w:val="20"/>
            <w:lang w:val="en-CA" w:eastAsia="zh-CN"/>
            <w:rPrChange w:id="1947" w:author="Ye-Kui Wang (d00)" w:date="2020-09-23T16:55:00Z">
              <w:rPr>
                <w:sz w:val="20"/>
                <w:lang w:eastAsia="zh-CN"/>
              </w:rPr>
            </w:rPrChange>
          </w:rPr>
          <w:t>extension_data_flag</w:t>
        </w:r>
        <w:proofErr w:type="spellEnd"/>
        <w:r w:rsidRPr="007E3C52">
          <w:rPr>
            <w:sz w:val="20"/>
            <w:lang w:val="en-CA" w:eastAsia="zh-CN"/>
            <w:rPrChange w:id="1948" w:author="Ye-Kui Wang (d00)" w:date="2020-09-23T16:55:00Z">
              <w:rPr>
                <w:sz w:val="20"/>
                <w:lang w:eastAsia="zh-CN"/>
              </w:rPr>
            </w:rPrChange>
          </w:rPr>
          <w:t xml:space="preserve"> syntax elements may be present. (Currently, it says these flags are present.)</w:t>
        </w:r>
      </w:ins>
    </w:p>
    <w:p w14:paraId="168888C2" w14:textId="77777777" w:rsidR="00863EFC" w:rsidRPr="007E3C52" w:rsidRDefault="00863EFC" w:rsidP="00E81712">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jc w:val="both"/>
        <w:textAlignment w:val="auto"/>
        <w:rPr>
          <w:ins w:id="1949" w:author="Ye-Kui Wang (d00)" w:date="2020-09-23T15:18:00Z"/>
          <w:sz w:val="20"/>
          <w:lang w:val="en-CA" w:eastAsia="zh-CN"/>
          <w:rPrChange w:id="1950" w:author="Ye-Kui Wang (d00)" w:date="2020-09-23T16:55:00Z">
            <w:rPr>
              <w:ins w:id="1951" w:author="Ye-Kui Wang (d00)" w:date="2020-09-23T15:18:00Z"/>
              <w:sz w:val="20"/>
              <w:lang w:eastAsia="zh-CN"/>
            </w:rPr>
          </w:rPrChange>
        </w:rPr>
      </w:pPr>
      <w:ins w:id="1952" w:author="Ye-Kui Wang (d00)" w:date="2020-09-23T15:18:00Z">
        <w:r w:rsidRPr="007E3C52">
          <w:rPr>
            <w:bCs/>
            <w:sz w:val="20"/>
            <w:lang w:val="en-CA" w:eastAsia="zh-CN"/>
            <w:rPrChange w:id="1953" w:author="Ye-Kui Wang (d00)" w:date="2020-09-23T16:55:00Z">
              <w:rPr>
                <w:bCs/>
                <w:sz w:val="20"/>
                <w:lang w:eastAsia="zh-CN"/>
              </w:rPr>
            </w:rPrChange>
          </w:rPr>
          <w:t>Fix an asserted bug in Equation C.10 as follows, coming from JVET-S0101:</w:t>
        </w:r>
      </w:ins>
    </w:p>
    <w:p w14:paraId="0EF32890" w14:textId="77777777" w:rsidR="00863EFC" w:rsidRPr="007E3C52" w:rsidRDefault="00863EFC" w:rsidP="00863EFC">
      <w:pPr>
        <w:tabs>
          <w:tab w:val="clear" w:pos="360"/>
          <w:tab w:val="clear" w:pos="720"/>
          <w:tab w:val="left" w:pos="426"/>
          <w:tab w:val="left" w:pos="851"/>
          <w:tab w:val="left" w:pos="1800"/>
          <w:tab w:val="left" w:pos="2160"/>
          <w:tab w:val="left" w:pos="2520"/>
          <w:tab w:val="left" w:pos="2880"/>
          <w:tab w:val="left" w:pos="3240"/>
          <w:tab w:val="left" w:pos="3600"/>
          <w:tab w:val="center" w:pos="4849"/>
          <w:tab w:val="left" w:pos="6804"/>
          <w:tab w:val="right" w:pos="9696"/>
        </w:tabs>
        <w:spacing w:before="193" w:after="240"/>
        <w:ind w:left="1018" w:hanging="167"/>
        <w:rPr>
          <w:ins w:id="1954" w:author="Ye-Kui Wang (d00)" w:date="2020-09-23T15:18:00Z"/>
          <w:sz w:val="20"/>
          <w:lang w:val="en-CA"/>
          <w:rPrChange w:id="1955" w:author="Ye-Kui Wang (d00)" w:date="2020-09-23T16:55:00Z">
            <w:rPr>
              <w:ins w:id="1956" w:author="Ye-Kui Wang (d00)" w:date="2020-09-23T15:18:00Z"/>
              <w:sz w:val="20"/>
            </w:rPr>
          </w:rPrChange>
        </w:rPr>
      </w:pPr>
      <w:ins w:id="1957" w:author="Ye-Kui Wang (d00)" w:date="2020-09-23T15:18:00Z">
        <w:r w:rsidRPr="007E3C52">
          <w:rPr>
            <w:noProof/>
            <w:sz w:val="20"/>
            <w:lang w:val="en-CA"/>
            <w:rPrChange w:id="1958" w:author="Ye-Kui Wang (d00)" w:date="2020-09-23T16:55:00Z">
              <w:rPr>
                <w:noProof/>
                <w:sz w:val="20"/>
              </w:rPr>
            </w:rPrChange>
          </w:rPr>
          <w:t>if( !</w:t>
        </w:r>
        <w:proofErr w:type="spellStart"/>
        <w:r w:rsidRPr="007E3C52">
          <w:rPr>
            <w:sz w:val="20"/>
            <w:lang w:val="en-CA"/>
            <w:rPrChange w:id="1959" w:author="Ye-Kui Wang (d00)" w:date="2020-09-23T16:55:00Z">
              <w:rPr>
                <w:sz w:val="20"/>
              </w:rPr>
            </w:rPrChange>
          </w:rPr>
          <w:t>concatenationFlag</w:t>
        </w:r>
        <w:proofErr w:type="spellEnd"/>
        <w:r w:rsidRPr="007E3C52">
          <w:rPr>
            <w:sz w:val="20"/>
            <w:lang w:val="en-CA"/>
            <w:rPrChange w:id="1960" w:author="Ye-Kui Wang (d00)" w:date="2020-09-23T16:55:00Z">
              <w:rPr>
                <w:sz w:val="20"/>
              </w:rPr>
            </w:rPrChange>
          </w:rPr>
          <w:t xml:space="preserve"> </w:t>
        </w:r>
        <w:r w:rsidRPr="007E3C52">
          <w:rPr>
            <w:noProof/>
            <w:sz w:val="20"/>
            <w:lang w:val="en-CA"/>
            <w:rPrChange w:id="1961" w:author="Ye-Kui Wang (d00)" w:date="2020-09-23T16:55:00Z">
              <w:rPr>
                <w:noProof/>
                <w:sz w:val="20"/>
              </w:rPr>
            </w:rPrChange>
          </w:rPr>
          <w:t>) {</w:t>
        </w:r>
        <w:r w:rsidRPr="007E3C52">
          <w:rPr>
            <w:noProof/>
            <w:sz w:val="20"/>
            <w:lang w:val="en-CA"/>
            <w:rPrChange w:id="1962" w:author="Ye-Kui Wang (d00)" w:date="2020-09-23T16:55:00Z">
              <w:rPr>
                <w:noProof/>
                <w:sz w:val="20"/>
              </w:rPr>
            </w:rPrChange>
          </w:rPr>
          <w:br/>
        </w:r>
        <w:r w:rsidRPr="007E3C52">
          <w:rPr>
            <w:noProof/>
            <w:sz w:val="20"/>
            <w:lang w:val="en-CA"/>
            <w:rPrChange w:id="1963" w:author="Ye-Kui Wang (d00)" w:date="2020-09-23T16:55:00Z">
              <w:rPr>
                <w:noProof/>
                <w:sz w:val="20"/>
              </w:rPr>
            </w:rPrChange>
          </w:rPr>
          <w:tab/>
          <w:t>baseTime = AuNominalRemovalTime[ firstPicInPrevBuffPeriod ]</w:t>
        </w:r>
        <w:r w:rsidRPr="007E3C52">
          <w:rPr>
            <w:noProof/>
            <w:sz w:val="20"/>
            <w:lang w:val="en-CA"/>
            <w:rPrChange w:id="1964" w:author="Ye-Kui Wang (d00)" w:date="2020-09-23T16:55:00Z">
              <w:rPr>
                <w:noProof/>
                <w:sz w:val="20"/>
              </w:rPr>
            </w:rPrChange>
          </w:rPr>
          <w:br/>
        </w:r>
        <w:r w:rsidRPr="007E3C52">
          <w:rPr>
            <w:noProof/>
            <w:sz w:val="20"/>
            <w:lang w:val="en-CA"/>
            <w:rPrChange w:id="1965" w:author="Ye-Kui Wang (d00)" w:date="2020-09-23T16:55:00Z">
              <w:rPr>
                <w:noProof/>
                <w:sz w:val="20"/>
              </w:rPr>
            </w:rPrChange>
          </w:rPr>
          <w:tab/>
          <w:t>tmpCpbRemovalDelay = AuCpbRemovalDelayVal</w:t>
        </w:r>
        <w:r w:rsidRPr="007E3C52">
          <w:rPr>
            <w:noProof/>
            <w:sz w:val="20"/>
            <w:lang w:val="en-CA"/>
            <w:rPrChange w:id="1966" w:author="Ye-Kui Wang (d00)" w:date="2020-09-23T16:55:00Z">
              <w:rPr>
                <w:noProof/>
                <w:sz w:val="20"/>
              </w:rPr>
            </w:rPrChange>
          </w:rPr>
          <w:br/>
        </w:r>
        <w:r w:rsidRPr="007E3C52">
          <w:rPr>
            <w:noProof/>
            <w:sz w:val="20"/>
            <w:lang w:val="en-CA"/>
            <w:rPrChange w:id="1967" w:author="Ye-Kui Wang (d00)" w:date="2020-09-23T16:55:00Z">
              <w:rPr>
                <w:noProof/>
                <w:sz w:val="20"/>
              </w:rPr>
            </w:rPrChange>
          </w:rPr>
          <w:tab/>
        </w:r>
        <w:r w:rsidRPr="007E3C52">
          <w:rPr>
            <w:noProof/>
            <w:sz w:val="20"/>
            <w:highlight w:val="yellow"/>
            <w:lang w:val="en-CA"/>
            <w:rPrChange w:id="1968" w:author="Ye-Kui Wang (d00)" w:date="2020-09-23T16:55:00Z">
              <w:rPr>
                <w:noProof/>
                <w:sz w:val="20"/>
                <w:highlight w:val="yellow"/>
              </w:rPr>
            </w:rPrChange>
          </w:rPr>
          <w:t>tmp</w:t>
        </w:r>
        <w:proofErr w:type="spellStart"/>
        <w:r w:rsidRPr="007E3C52">
          <w:rPr>
            <w:sz w:val="20"/>
            <w:highlight w:val="yellow"/>
            <w:lang w:val="en-CA"/>
            <w:rPrChange w:id="1969" w:author="Ye-Kui Wang (d00)" w:date="2020-09-23T16:55:00Z">
              <w:rPr>
                <w:sz w:val="20"/>
                <w:highlight w:val="yellow"/>
              </w:rPr>
            </w:rPrChange>
          </w:rPr>
          <w:t>CpbDelayOffset</w:t>
        </w:r>
        <w:proofErr w:type="spellEnd"/>
        <w:r w:rsidRPr="007E3C52">
          <w:rPr>
            <w:sz w:val="20"/>
            <w:highlight w:val="yellow"/>
            <w:lang w:val="en-CA"/>
            <w:rPrChange w:id="1970" w:author="Ye-Kui Wang (d00)" w:date="2020-09-23T16:55:00Z">
              <w:rPr>
                <w:sz w:val="20"/>
                <w:highlight w:val="yellow"/>
              </w:rPr>
            </w:rPrChange>
          </w:rPr>
          <w:t xml:space="preserve"> = </w:t>
        </w:r>
        <w:proofErr w:type="spellStart"/>
        <w:r w:rsidRPr="007E3C52">
          <w:rPr>
            <w:sz w:val="20"/>
            <w:highlight w:val="yellow"/>
            <w:lang w:val="en-CA"/>
            <w:rPrChange w:id="1971" w:author="Ye-Kui Wang (d00)" w:date="2020-09-23T16:55:00Z">
              <w:rPr>
                <w:sz w:val="20"/>
                <w:highlight w:val="yellow"/>
              </w:rPr>
            </w:rPrChange>
          </w:rPr>
          <w:t>CpbDelayOffset</w:t>
        </w:r>
        <w:proofErr w:type="spellEnd"/>
        <w:r w:rsidRPr="007E3C52">
          <w:rPr>
            <w:noProof/>
            <w:sz w:val="20"/>
            <w:lang w:val="en-CA"/>
            <w:rPrChange w:id="1972" w:author="Ye-Kui Wang (d00)" w:date="2020-09-23T16:55:00Z">
              <w:rPr>
                <w:noProof/>
                <w:sz w:val="20"/>
              </w:rPr>
            </w:rPrChange>
          </w:rPr>
          <w:br/>
          <w:t>} else {</w:t>
        </w:r>
        <w:r w:rsidRPr="007E3C52">
          <w:rPr>
            <w:noProof/>
            <w:sz w:val="20"/>
            <w:lang w:val="en-CA"/>
            <w:rPrChange w:id="1973" w:author="Ye-Kui Wang (d00)" w:date="2020-09-23T16:55:00Z">
              <w:rPr>
                <w:noProof/>
                <w:sz w:val="20"/>
              </w:rPr>
            </w:rPrChange>
          </w:rPr>
          <w:br/>
        </w:r>
        <w:r w:rsidRPr="007E3C52">
          <w:rPr>
            <w:noProof/>
            <w:sz w:val="20"/>
            <w:lang w:val="en-CA"/>
            <w:rPrChange w:id="1974" w:author="Ye-Kui Wang (d00)" w:date="2020-09-23T16:55:00Z">
              <w:rPr>
                <w:noProof/>
                <w:sz w:val="20"/>
              </w:rPr>
            </w:rPrChange>
          </w:rPr>
          <w:tab/>
          <w:t>baseTime1 = AuNominalRemovalTime[ prevNonDiscardablePic ]</w:t>
        </w:r>
        <w:r w:rsidRPr="007E3C52">
          <w:rPr>
            <w:noProof/>
            <w:sz w:val="20"/>
            <w:lang w:val="en-CA"/>
            <w:rPrChange w:id="1975" w:author="Ye-Kui Wang (d00)" w:date="2020-09-23T16:55:00Z">
              <w:rPr>
                <w:noProof/>
                <w:sz w:val="20"/>
              </w:rPr>
            </w:rPrChange>
          </w:rPr>
          <w:br/>
        </w:r>
        <w:r w:rsidRPr="007E3C52">
          <w:rPr>
            <w:noProof/>
            <w:sz w:val="20"/>
            <w:lang w:val="en-CA"/>
            <w:rPrChange w:id="1976" w:author="Ye-Kui Wang (d00)" w:date="2020-09-23T16:55:00Z">
              <w:rPr>
                <w:noProof/>
                <w:sz w:val="20"/>
              </w:rPr>
            </w:rPrChange>
          </w:rPr>
          <w:tab/>
          <w:t>tmpCpbRemovalDelay1 = ( </w:t>
        </w:r>
        <w:r w:rsidRPr="007E3C52">
          <w:rPr>
            <w:sz w:val="20"/>
            <w:lang w:val="en-CA"/>
            <w:rPrChange w:id="1977" w:author="Ye-Kui Wang (d00)" w:date="2020-09-23T16:55:00Z">
              <w:rPr>
                <w:sz w:val="20"/>
              </w:rPr>
            </w:rPrChange>
          </w:rPr>
          <w:t>auCpbRemovalDelayDeltaMinus1 + 1 )</w:t>
        </w:r>
        <w:r w:rsidRPr="007E3C52">
          <w:rPr>
            <w:noProof/>
            <w:sz w:val="20"/>
            <w:lang w:val="en-CA"/>
            <w:rPrChange w:id="1978" w:author="Ye-Kui Wang (d00)" w:date="2020-09-23T16:55:00Z">
              <w:rPr>
                <w:noProof/>
                <w:sz w:val="20"/>
              </w:rPr>
            </w:rPrChange>
          </w:rPr>
          <w:br/>
        </w:r>
        <w:r w:rsidRPr="007E3C52">
          <w:rPr>
            <w:noProof/>
            <w:sz w:val="20"/>
            <w:lang w:val="en-CA"/>
            <w:rPrChange w:id="1979" w:author="Ye-Kui Wang (d00)" w:date="2020-09-23T16:55:00Z">
              <w:rPr>
                <w:noProof/>
                <w:sz w:val="20"/>
              </w:rPr>
            </w:rPrChange>
          </w:rPr>
          <w:tab/>
          <w:t>baseTime2 = AuNominalRemovalTime[ n </w:t>
        </w:r>
        <w:r w:rsidRPr="007E3C52">
          <w:rPr>
            <w:sz w:val="20"/>
            <w:lang w:val="en-CA"/>
            <w:rPrChange w:id="1980" w:author="Ye-Kui Wang (d00)" w:date="2020-09-23T16:55:00Z">
              <w:rPr>
                <w:sz w:val="20"/>
              </w:rPr>
            </w:rPrChange>
          </w:rPr>
          <w:t>−</w:t>
        </w:r>
        <w:r w:rsidRPr="007E3C52">
          <w:rPr>
            <w:noProof/>
            <w:sz w:val="20"/>
            <w:lang w:val="en-CA"/>
            <w:rPrChange w:id="1981" w:author="Ye-Kui Wang (d00)" w:date="2020-09-23T16:55:00Z">
              <w:rPr>
                <w:noProof/>
                <w:sz w:val="20"/>
              </w:rPr>
            </w:rPrChange>
          </w:rPr>
          <w:t> 1 ]</w:t>
        </w:r>
        <w:r w:rsidRPr="007E3C52">
          <w:rPr>
            <w:sz w:val="20"/>
            <w:lang w:val="en-CA"/>
            <w:rPrChange w:id="1982" w:author="Ye-Kui Wang (d00)" w:date="2020-09-23T16:55:00Z">
              <w:rPr>
                <w:sz w:val="20"/>
              </w:rPr>
            </w:rPrChange>
          </w:rPr>
          <w:br/>
        </w:r>
        <w:r w:rsidRPr="007E3C52">
          <w:rPr>
            <w:noProof/>
            <w:sz w:val="20"/>
            <w:lang w:val="en-CA"/>
            <w:rPrChange w:id="1983" w:author="Ye-Kui Wang (d00)" w:date="2020-09-23T16:55:00Z">
              <w:rPr>
                <w:noProof/>
                <w:sz w:val="20"/>
              </w:rPr>
            </w:rPrChange>
          </w:rPr>
          <w:tab/>
          <w:t>tmpCpbRemovalDelay2 =</w:t>
        </w:r>
        <w:r w:rsidRPr="007E3C52">
          <w:rPr>
            <w:noProof/>
            <w:sz w:val="20"/>
            <w:lang w:val="en-CA"/>
            <w:rPrChange w:id="1984" w:author="Ye-Kui Wang (d00)" w:date="2020-09-23T16:55:00Z">
              <w:rPr>
                <w:noProof/>
                <w:sz w:val="20"/>
              </w:rPr>
            </w:rPrChange>
          </w:rPr>
          <w:tab/>
        </w:r>
        <w:r w:rsidRPr="007E3C52">
          <w:rPr>
            <w:noProof/>
            <w:sz w:val="20"/>
            <w:lang w:val="en-CA"/>
            <w:rPrChange w:id="1985" w:author="Ye-Kui Wang (d00)" w:date="2020-09-23T16:55:00Z">
              <w:rPr>
                <w:noProof/>
                <w:sz w:val="20"/>
              </w:rPr>
            </w:rPrChange>
          </w:rPr>
          <w:tab/>
        </w:r>
        <w:r w:rsidRPr="007E3C52">
          <w:rPr>
            <w:noProof/>
            <w:sz w:val="20"/>
            <w:lang w:val="en-CA"/>
            <w:rPrChange w:id="1986" w:author="Ye-Kui Wang (d00)" w:date="2020-09-23T16:55:00Z">
              <w:rPr>
                <w:noProof/>
                <w:sz w:val="20"/>
              </w:rPr>
            </w:rPrChange>
          </w:rPr>
          <w:tab/>
        </w:r>
        <w:r w:rsidRPr="007E3C52">
          <w:rPr>
            <w:sz w:val="20"/>
            <w:lang w:val="en-CA"/>
            <w:rPrChange w:id="1987" w:author="Ye-Kui Wang (d00)" w:date="2020-09-23T16:55:00Z">
              <w:rPr>
                <w:sz w:val="20"/>
              </w:rPr>
            </w:rPrChange>
          </w:rPr>
          <w:tab/>
        </w:r>
        <w:r w:rsidRPr="007E3C52">
          <w:rPr>
            <w:noProof/>
            <w:sz w:val="20"/>
            <w:lang w:val="en-CA"/>
            <w:rPrChange w:id="1988" w:author="Ye-Kui Wang (d00)" w:date="2020-09-23T16:55:00Z">
              <w:rPr>
                <w:noProof/>
                <w:sz w:val="20"/>
              </w:rPr>
            </w:rPrChange>
          </w:rPr>
          <w:t>(C.X)</w:t>
        </w:r>
        <w:r w:rsidRPr="007E3C52">
          <w:rPr>
            <w:sz w:val="20"/>
            <w:lang w:val="en-CA"/>
            <w:rPrChange w:id="1989" w:author="Ye-Kui Wang (d00)" w:date="2020-09-23T16:55:00Z">
              <w:rPr>
                <w:sz w:val="20"/>
              </w:rPr>
            </w:rPrChange>
          </w:rPr>
          <w:br/>
        </w:r>
        <w:r w:rsidRPr="007E3C52">
          <w:rPr>
            <w:sz w:val="20"/>
            <w:lang w:val="en-CA"/>
            <w:rPrChange w:id="1990" w:author="Ye-Kui Wang (d00)" w:date="2020-09-23T16:55:00Z">
              <w:rPr>
                <w:sz w:val="20"/>
              </w:rPr>
            </w:rPrChange>
          </w:rPr>
          <w:tab/>
        </w:r>
        <w:r w:rsidRPr="007E3C52">
          <w:rPr>
            <w:sz w:val="20"/>
            <w:lang w:val="en-CA"/>
            <w:rPrChange w:id="1991" w:author="Ye-Kui Wang (d00)" w:date="2020-09-23T16:55:00Z">
              <w:rPr>
                <w:sz w:val="20"/>
              </w:rPr>
            </w:rPrChange>
          </w:rPr>
          <w:tab/>
        </w:r>
        <w:r w:rsidRPr="007E3C52">
          <w:rPr>
            <w:sz w:val="20"/>
            <w:lang w:val="en-CA"/>
            <w:rPrChange w:id="1992" w:author="Ye-Kui Wang (d00)" w:date="2020-09-23T16:55:00Z">
              <w:rPr>
                <w:sz w:val="20"/>
              </w:rPr>
            </w:rPrChange>
          </w:rPr>
          <w:tab/>
          <w:t>Ceil( ( </w:t>
        </w:r>
        <w:proofErr w:type="spellStart"/>
        <w:r w:rsidRPr="007E3C52">
          <w:rPr>
            <w:sz w:val="20"/>
            <w:lang w:val="en-CA"/>
            <w:rPrChange w:id="1993" w:author="Ye-Kui Wang (d00)" w:date="2020-09-23T16:55:00Z">
              <w:rPr>
                <w:sz w:val="20"/>
              </w:rPr>
            </w:rPrChange>
          </w:rPr>
          <w:t>InitCpbRemovalDelay</w:t>
        </w:r>
        <w:proofErr w:type="spellEnd"/>
        <w:r w:rsidRPr="007E3C52">
          <w:rPr>
            <w:noProof/>
            <w:sz w:val="20"/>
            <w:lang w:val="en-CA"/>
            <w:rPrChange w:id="1994" w:author="Ye-Kui Wang (d00)" w:date="2020-09-23T16:55:00Z">
              <w:rPr>
                <w:noProof/>
                <w:sz w:val="20"/>
              </w:rPr>
            </w:rPrChange>
          </w:rPr>
          <w:t>[ Htid ]</w:t>
        </w:r>
        <w:r w:rsidRPr="007E3C52">
          <w:rPr>
            <w:sz w:val="20"/>
            <w:lang w:val="en-CA"/>
            <w:rPrChange w:id="1995" w:author="Ye-Kui Wang (d00)" w:date="2020-09-23T16:55:00Z">
              <w:rPr>
                <w:sz w:val="20"/>
              </w:rPr>
            </w:rPrChange>
          </w:rPr>
          <w:t>[ </w:t>
        </w:r>
        <w:proofErr w:type="spellStart"/>
        <w:r w:rsidRPr="007E3C52">
          <w:rPr>
            <w:sz w:val="20"/>
            <w:lang w:val="en-CA"/>
            <w:rPrChange w:id="1996" w:author="Ye-Kui Wang (d00)" w:date="2020-09-23T16:55:00Z">
              <w:rPr>
                <w:sz w:val="20"/>
              </w:rPr>
            </w:rPrChange>
          </w:rPr>
          <w:t>ScIdx</w:t>
        </w:r>
        <w:proofErr w:type="spellEnd"/>
        <w:r w:rsidRPr="007E3C52">
          <w:rPr>
            <w:sz w:val="20"/>
            <w:lang w:val="en-CA"/>
            <w:rPrChange w:id="1997" w:author="Ye-Kui Wang (d00)" w:date="2020-09-23T16:55:00Z">
              <w:rPr>
                <w:sz w:val="20"/>
              </w:rPr>
            </w:rPrChange>
          </w:rPr>
          <w:t> ] ÷ 90000 +</w:t>
        </w:r>
        <w:r w:rsidRPr="007E3C52">
          <w:rPr>
            <w:sz w:val="20"/>
            <w:lang w:val="en-CA"/>
            <w:rPrChange w:id="1998" w:author="Ye-Kui Wang (d00)" w:date="2020-09-23T16:55:00Z">
              <w:rPr>
                <w:sz w:val="20"/>
              </w:rPr>
            </w:rPrChange>
          </w:rPr>
          <w:br/>
        </w:r>
        <w:r w:rsidRPr="007E3C52">
          <w:rPr>
            <w:noProof/>
            <w:sz w:val="20"/>
            <w:lang w:val="en-CA"/>
            <w:rPrChange w:id="1999" w:author="Ye-Kui Wang (d00)" w:date="2020-09-23T16:55:00Z">
              <w:rPr>
                <w:noProof/>
                <w:sz w:val="20"/>
              </w:rPr>
            </w:rPrChange>
          </w:rPr>
          <w:tab/>
        </w:r>
        <w:r w:rsidRPr="007E3C52">
          <w:rPr>
            <w:noProof/>
            <w:sz w:val="20"/>
            <w:lang w:val="en-CA"/>
            <w:rPrChange w:id="2000" w:author="Ye-Kui Wang (d00)" w:date="2020-09-23T16:55:00Z">
              <w:rPr>
                <w:noProof/>
                <w:sz w:val="20"/>
              </w:rPr>
            </w:rPrChange>
          </w:rPr>
          <w:tab/>
        </w:r>
        <w:r w:rsidRPr="007E3C52">
          <w:rPr>
            <w:noProof/>
            <w:sz w:val="20"/>
            <w:lang w:val="en-CA"/>
            <w:rPrChange w:id="2001" w:author="Ye-Kui Wang (d00)" w:date="2020-09-23T16:55:00Z">
              <w:rPr>
                <w:noProof/>
                <w:sz w:val="20"/>
              </w:rPr>
            </w:rPrChange>
          </w:rPr>
          <w:tab/>
        </w:r>
        <w:r w:rsidRPr="007E3C52">
          <w:rPr>
            <w:noProof/>
            <w:sz w:val="20"/>
            <w:lang w:val="en-CA"/>
            <w:rPrChange w:id="2002" w:author="Ye-Kui Wang (d00)" w:date="2020-09-23T16:55:00Z">
              <w:rPr>
                <w:noProof/>
                <w:sz w:val="20"/>
              </w:rPr>
            </w:rPrChange>
          </w:rPr>
          <w:tab/>
          <w:t>AuFinalArrivalTime[ n </w:t>
        </w:r>
        <w:r w:rsidRPr="007E3C52">
          <w:rPr>
            <w:sz w:val="20"/>
            <w:lang w:val="en-CA"/>
            <w:rPrChange w:id="2003" w:author="Ye-Kui Wang (d00)" w:date="2020-09-23T16:55:00Z">
              <w:rPr>
                <w:sz w:val="20"/>
              </w:rPr>
            </w:rPrChange>
          </w:rPr>
          <w:t>−</w:t>
        </w:r>
        <w:r w:rsidRPr="007E3C52">
          <w:rPr>
            <w:noProof/>
            <w:sz w:val="20"/>
            <w:lang w:val="en-CA"/>
            <w:rPrChange w:id="2004" w:author="Ye-Kui Wang (d00)" w:date="2020-09-23T16:55:00Z">
              <w:rPr>
                <w:noProof/>
                <w:sz w:val="20"/>
              </w:rPr>
            </w:rPrChange>
          </w:rPr>
          <w:t> 1 ] </w:t>
        </w:r>
        <w:r w:rsidRPr="007E3C52">
          <w:rPr>
            <w:sz w:val="20"/>
            <w:lang w:val="en-CA"/>
            <w:rPrChange w:id="2005" w:author="Ye-Kui Wang (d00)" w:date="2020-09-23T16:55:00Z">
              <w:rPr>
                <w:sz w:val="20"/>
              </w:rPr>
            </w:rPrChange>
          </w:rPr>
          <w:t>− </w:t>
        </w:r>
        <w:proofErr w:type="spellStart"/>
        <w:r w:rsidRPr="007E3C52">
          <w:rPr>
            <w:noProof/>
            <w:sz w:val="20"/>
            <w:lang w:val="en-CA"/>
            <w:rPrChange w:id="2006" w:author="Ye-Kui Wang (d00)" w:date="2020-09-23T16:55:00Z">
              <w:rPr>
                <w:noProof/>
                <w:sz w:val="20"/>
              </w:rPr>
            </w:rPrChange>
          </w:rPr>
          <w:t>Au</w:t>
        </w:r>
        <w:r w:rsidRPr="007E3C52">
          <w:rPr>
            <w:sz w:val="20"/>
            <w:lang w:val="en-CA"/>
            <w:rPrChange w:id="2007" w:author="Ye-Kui Wang (d00)" w:date="2020-09-23T16:55:00Z">
              <w:rPr>
                <w:sz w:val="20"/>
              </w:rPr>
            </w:rPrChange>
          </w:rPr>
          <w:t>N</w:t>
        </w:r>
        <w:r w:rsidRPr="007E3C52">
          <w:rPr>
            <w:noProof/>
            <w:sz w:val="20"/>
            <w:lang w:val="en-CA"/>
            <w:rPrChange w:id="2008" w:author="Ye-Kui Wang (d00)" w:date="2020-09-23T16:55:00Z">
              <w:rPr>
                <w:noProof/>
                <w:sz w:val="20"/>
              </w:rPr>
            </w:rPrChange>
          </w:rPr>
          <w:t>ominalRemovalTime</w:t>
        </w:r>
        <w:proofErr w:type="spellEnd"/>
        <w:r w:rsidRPr="007E3C52">
          <w:rPr>
            <w:noProof/>
            <w:sz w:val="20"/>
            <w:lang w:val="en-CA"/>
            <w:rPrChange w:id="2009" w:author="Ye-Kui Wang (d00)" w:date="2020-09-23T16:55:00Z">
              <w:rPr>
                <w:noProof/>
                <w:sz w:val="20"/>
              </w:rPr>
            </w:rPrChange>
          </w:rPr>
          <w:t>[ n </w:t>
        </w:r>
        <w:r w:rsidRPr="007E3C52">
          <w:rPr>
            <w:sz w:val="20"/>
            <w:lang w:val="en-CA"/>
            <w:rPrChange w:id="2010" w:author="Ye-Kui Wang (d00)" w:date="2020-09-23T16:55:00Z">
              <w:rPr>
                <w:sz w:val="20"/>
              </w:rPr>
            </w:rPrChange>
          </w:rPr>
          <w:t>−</w:t>
        </w:r>
        <w:r w:rsidRPr="007E3C52">
          <w:rPr>
            <w:noProof/>
            <w:sz w:val="20"/>
            <w:lang w:val="en-CA"/>
            <w:rPrChange w:id="2011" w:author="Ye-Kui Wang (d00)" w:date="2020-09-23T16:55:00Z">
              <w:rPr>
                <w:noProof/>
                <w:sz w:val="20"/>
              </w:rPr>
            </w:rPrChange>
          </w:rPr>
          <w:t> 1 ]</w:t>
        </w:r>
        <w:r w:rsidRPr="007E3C52">
          <w:rPr>
            <w:sz w:val="20"/>
            <w:lang w:val="en-CA"/>
            <w:rPrChange w:id="2012" w:author="Ye-Kui Wang (d00)" w:date="2020-09-23T16:55:00Z">
              <w:rPr>
                <w:sz w:val="20"/>
              </w:rPr>
            </w:rPrChange>
          </w:rPr>
          <w:t> ) ÷ </w:t>
        </w:r>
        <w:proofErr w:type="spellStart"/>
        <w:r w:rsidRPr="007E3C52">
          <w:rPr>
            <w:sz w:val="20"/>
            <w:lang w:val="en-CA"/>
            <w:rPrChange w:id="2013" w:author="Ye-Kui Wang (d00)" w:date="2020-09-23T16:55:00Z">
              <w:rPr>
                <w:sz w:val="20"/>
              </w:rPr>
            </w:rPrChange>
          </w:rPr>
          <w:t>ClockTick</w:t>
        </w:r>
        <w:proofErr w:type="spellEnd"/>
        <w:r w:rsidRPr="007E3C52">
          <w:rPr>
            <w:sz w:val="20"/>
            <w:lang w:val="en-CA"/>
            <w:rPrChange w:id="2014" w:author="Ye-Kui Wang (d00)" w:date="2020-09-23T16:55:00Z">
              <w:rPr>
                <w:sz w:val="20"/>
              </w:rPr>
            </w:rPrChange>
          </w:rPr>
          <w:t> )</w:t>
        </w:r>
        <w:r w:rsidRPr="007E3C52">
          <w:rPr>
            <w:sz w:val="20"/>
            <w:lang w:val="en-CA"/>
            <w:rPrChange w:id="2015" w:author="Ye-Kui Wang (d00)" w:date="2020-09-23T16:55:00Z">
              <w:rPr>
                <w:sz w:val="20"/>
              </w:rPr>
            </w:rPrChange>
          </w:rPr>
          <w:br/>
        </w:r>
        <w:r w:rsidRPr="007E3C52">
          <w:rPr>
            <w:noProof/>
            <w:sz w:val="20"/>
            <w:lang w:val="en-CA"/>
            <w:rPrChange w:id="2016" w:author="Ye-Kui Wang (d00)" w:date="2020-09-23T16:55:00Z">
              <w:rPr>
                <w:noProof/>
                <w:sz w:val="20"/>
              </w:rPr>
            </w:rPrChange>
          </w:rPr>
          <w:tab/>
          <w:t>if( baseTime1 + ClockTick *</w:t>
        </w:r>
        <w:r w:rsidRPr="007E3C52">
          <w:rPr>
            <w:sz w:val="20"/>
            <w:lang w:val="en-CA"/>
            <w:rPrChange w:id="2017" w:author="Ye-Kui Wang (d00)" w:date="2020-09-23T16:55:00Z">
              <w:rPr>
                <w:sz w:val="20"/>
              </w:rPr>
            </w:rPrChange>
          </w:rPr>
          <w:t> </w:t>
        </w:r>
        <w:r w:rsidRPr="007E3C52">
          <w:rPr>
            <w:noProof/>
            <w:sz w:val="20"/>
            <w:lang w:val="en-CA"/>
            <w:rPrChange w:id="2018" w:author="Ye-Kui Wang (d00)" w:date="2020-09-23T16:55:00Z">
              <w:rPr>
                <w:noProof/>
                <w:sz w:val="20"/>
              </w:rPr>
            </w:rPrChange>
          </w:rPr>
          <w:t>tmpCpbRemovalDelay1 &lt;</w:t>
        </w:r>
        <w:r w:rsidRPr="007E3C52">
          <w:rPr>
            <w:noProof/>
            <w:sz w:val="20"/>
            <w:lang w:val="en-CA"/>
            <w:rPrChange w:id="2019" w:author="Ye-Kui Wang (d00)" w:date="2020-09-23T16:55:00Z">
              <w:rPr>
                <w:noProof/>
                <w:sz w:val="20"/>
              </w:rPr>
            </w:rPrChange>
          </w:rPr>
          <w:br/>
        </w:r>
        <w:r w:rsidRPr="007E3C52">
          <w:rPr>
            <w:noProof/>
            <w:sz w:val="20"/>
            <w:lang w:val="en-CA"/>
            <w:rPrChange w:id="2020" w:author="Ye-Kui Wang (d00)" w:date="2020-09-23T16:55:00Z">
              <w:rPr>
                <w:noProof/>
                <w:sz w:val="20"/>
              </w:rPr>
            </w:rPrChange>
          </w:rPr>
          <w:tab/>
        </w:r>
        <w:r w:rsidRPr="007E3C52">
          <w:rPr>
            <w:noProof/>
            <w:sz w:val="20"/>
            <w:lang w:val="en-CA"/>
            <w:rPrChange w:id="2021" w:author="Ye-Kui Wang (d00)" w:date="2020-09-23T16:55:00Z">
              <w:rPr>
                <w:noProof/>
                <w:sz w:val="20"/>
              </w:rPr>
            </w:rPrChange>
          </w:rPr>
          <w:tab/>
        </w:r>
        <w:r w:rsidRPr="007E3C52">
          <w:rPr>
            <w:noProof/>
            <w:sz w:val="20"/>
            <w:lang w:val="en-CA"/>
            <w:rPrChange w:id="2022" w:author="Ye-Kui Wang (d00)" w:date="2020-09-23T16:55:00Z">
              <w:rPr>
                <w:noProof/>
                <w:sz w:val="20"/>
              </w:rPr>
            </w:rPrChange>
          </w:rPr>
          <w:tab/>
        </w:r>
        <w:r w:rsidRPr="007E3C52">
          <w:rPr>
            <w:noProof/>
            <w:sz w:val="20"/>
            <w:lang w:val="en-CA"/>
            <w:rPrChange w:id="2023" w:author="Ye-Kui Wang (d00)" w:date="2020-09-23T16:55:00Z">
              <w:rPr>
                <w:noProof/>
                <w:sz w:val="20"/>
              </w:rPr>
            </w:rPrChange>
          </w:rPr>
          <w:tab/>
          <w:t>baseTime2 + ClockTick *</w:t>
        </w:r>
        <w:r w:rsidRPr="007E3C52">
          <w:rPr>
            <w:sz w:val="20"/>
            <w:lang w:val="en-CA"/>
            <w:rPrChange w:id="2024" w:author="Ye-Kui Wang (d00)" w:date="2020-09-23T16:55:00Z">
              <w:rPr>
                <w:sz w:val="20"/>
              </w:rPr>
            </w:rPrChange>
          </w:rPr>
          <w:t> </w:t>
        </w:r>
        <w:r w:rsidRPr="007E3C52">
          <w:rPr>
            <w:noProof/>
            <w:sz w:val="20"/>
            <w:lang w:val="en-CA"/>
            <w:rPrChange w:id="2025" w:author="Ye-Kui Wang (d00)" w:date="2020-09-23T16:55:00Z">
              <w:rPr>
                <w:noProof/>
                <w:sz w:val="20"/>
              </w:rPr>
            </w:rPrChange>
          </w:rPr>
          <w:t>tmpCpbRemovalDelay2 ) {</w:t>
        </w:r>
        <w:r w:rsidRPr="007E3C52">
          <w:rPr>
            <w:noProof/>
            <w:sz w:val="20"/>
            <w:lang w:val="en-CA"/>
            <w:rPrChange w:id="2026" w:author="Ye-Kui Wang (d00)" w:date="2020-09-23T16:55:00Z">
              <w:rPr>
                <w:noProof/>
                <w:sz w:val="20"/>
              </w:rPr>
            </w:rPrChange>
          </w:rPr>
          <w:br/>
        </w:r>
        <w:r w:rsidRPr="007E3C52">
          <w:rPr>
            <w:noProof/>
            <w:sz w:val="20"/>
            <w:lang w:val="en-CA"/>
            <w:rPrChange w:id="2027" w:author="Ye-Kui Wang (d00)" w:date="2020-09-23T16:55:00Z">
              <w:rPr>
                <w:noProof/>
                <w:sz w:val="20"/>
              </w:rPr>
            </w:rPrChange>
          </w:rPr>
          <w:tab/>
        </w:r>
        <w:r w:rsidRPr="007E3C52">
          <w:rPr>
            <w:noProof/>
            <w:sz w:val="20"/>
            <w:lang w:val="en-CA"/>
            <w:rPrChange w:id="2028" w:author="Ye-Kui Wang (d00)" w:date="2020-09-23T16:55:00Z">
              <w:rPr>
                <w:noProof/>
                <w:sz w:val="20"/>
              </w:rPr>
            </w:rPrChange>
          </w:rPr>
          <w:tab/>
          <w:t>baseTime = baseTime2</w:t>
        </w:r>
        <w:r w:rsidRPr="007E3C52">
          <w:rPr>
            <w:noProof/>
            <w:sz w:val="20"/>
            <w:lang w:val="en-CA"/>
            <w:rPrChange w:id="2029" w:author="Ye-Kui Wang (d00)" w:date="2020-09-23T16:55:00Z">
              <w:rPr>
                <w:noProof/>
                <w:sz w:val="20"/>
              </w:rPr>
            </w:rPrChange>
          </w:rPr>
          <w:br/>
        </w:r>
        <w:r w:rsidRPr="007E3C52">
          <w:rPr>
            <w:noProof/>
            <w:sz w:val="20"/>
            <w:lang w:val="en-CA"/>
            <w:rPrChange w:id="2030" w:author="Ye-Kui Wang (d00)" w:date="2020-09-23T16:55:00Z">
              <w:rPr>
                <w:noProof/>
                <w:sz w:val="20"/>
              </w:rPr>
            </w:rPrChange>
          </w:rPr>
          <w:tab/>
        </w:r>
        <w:r w:rsidRPr="007E3C52">
          <w:rPr>
            <w:noProof/>
            <w:sz w:val="20"/>
            <w:lang w:val="en-CA"/>
            <w:rPrChange w:id="2031" w:author="Ye-Kui Wang (d00)" w:date="2020-09-23T16:55:00Z">
              <w:rPr>
                <w:noProof/>
                <w:sz w:val="20"/>
              </w:rPr>
            </w:rPrChange>
          </w:rPr>
          <w:tab/>
        </w:r>
        <w:proofErr w:type="spellStart"/>
        <w:r w:rsidRPr="007E3C52">
          <w:rPr>
            <w:sz w:val="20"/>
            <w:lang w:val="en-CA"/>
            <w:rPrChange w:id="2032" w:author="Ye-Kui Wang (d00)" w:date="2020-09-23T16:55:00Z">
              <w:rPr>
                <w:sz w:val="20"/>
              </w:rPr>
            </w:rPrChange>
          </w:rPr>
          <w:t>tmpCpbRemovalDelay</w:t>
        </w:r>
        <w:proofErr w:type="spellEnd"/>
        <w:r w:rsidRPr="007E3C52">
          <w:rPr>
            <w:sz w:val="20"/>
            <w:lang w:val="en-CA"/>
            <w:rPrChange w:id="2033" w:author="Ye-Kui Wang (d00)" w:date="2020-09-23T16:55:00Z">
              <w:rPr>
                <w:sz w:val="20"/>
              </w:rPr>
            </w:rPrChange>
          </w:rPr>
          <w:t xml:space="preserve"> = tmpCpbRemovalDelay2</w:t>
        </w:r>
        <w:r w:rsidRPr="007E3C52">
          <w:rPr>
            <w:noProof/>
            <w:sz w:val="20"/>
            <w:lang w:val="en-CA"/>
            <w:rPrChange w:id="2034" w:author="Ye-Kui Wang (d00)" w:date="2020-09-23T16:55:00Z">
              <w:rPr>
                <w:noProof/>
                <w:sz w:val="20"/>
              </w:rPr>
            </w:rPrChange>
          </w:rPr>
          <w:br/>
        </w:r>
        <w:r w:rsidRPr="007E3C52">
          <w:rPr>
            <w:noProof/>
            <w:sz w:val="20"/>
            <w:lang w:val="en-CA"/>
            <w:rPrChange w:id="2035" w:author="Ye-Kui Wang (d00)" w:date="2020-09-23T16:55:00Z">
              <w:rPr>
                <w:noProof/>
                <w:sz w:val="20"/>
              </w:rPr>
            </w:rPrChange>
          </w:rPr>
          <w:tab/>
        </w:r>
        <w:r w:rsidRPr="007E3C52">
          <w:rPr>
            <w:sz w:val="20"/>
            <w:lang w:val="en-CA"/>
            <w:rPrChange w:id="2036" w:author="Ye-Kui Wang (d00)" w:date="2020-09-23T16:55:00Z">
              <w:rPr>
                <w:sz w:val="20"/>
              </w:rPr>
            </w:rPrChange>
          </w:rPr>
          <w:t>}</w:t>
        </w:r>
        <w:r w:rsidRPr="007E3C52">
          <w:rPr>
            <w:noProof/>
            <w:sz w:val="20"/>
            <w:lang w:val="en-CA"/>
            <w:rPrChange w:id="2037" w:author="Ye-Kui Wang (d00)" w:date="2020-09-23T16:55:00Z">
              <w:rPr>
                <w:noProof/>
                <w:sz w:val="20"/>
              </w:rPr>
            </w:rPrChange>
          </w:rPr>
          <w:t xml:space="preserve"> else {</w:t>
        </w:r>
        <w:r w:rsidRPr="007E3C52">
          <w:rPr>
            <w:noProof/>
            <w:sz w:val="20"/>
            <w:lang w:val="en-CA"/>
            <w:rPrChange w:id="2038" w:author="Ye-Kui Wang (d00)" w:date="2020-09-23T16:55:00Z">
              <w:rPr>
                <w:noProof/>
                <w:sz w:val="20"/>
              </w:rPr>
            </w:rPrChange>
          </w:rPr>
          <w:br/>
        </w:r>
        <w:r w:rsidRPr="007E3C52">
          <w:rPr>
            <w:noProof/>
            <w:sz w:val="20"/>
            <w:lang w:val="en-CA"/>
            <w:rPrChange w:id="2039" w:author="Ye-Kui Wang (d00)" w:date="2020-09-23T16:55:00Z">
              <w:rPr>
                <w:noProof/>
                <w:sz w:val="20"/>
              </w:rPr>
            </w:rPrChange>
          </w:rPr>
          <w:tab/>
        </w:r>
        <w:r w:rsidRPr="007E3C52">
          <w:rPr>
            <w:noProof/>
            <w:sz w:val="20"/>
            <w:lang w:val="en-CA"/>
            <w:rPrChange w:id="2040" w:author="Ye-Kui Wang (d00)" w:date="2020-09-23T16:55:00Z">
              <w:rPr>
                <w:noProof/>
                <w:sz w:val="20"/>
              </w:rPr>
            </w:rPrChange>
          </w:rPr>
          <w:tab/>
          <w:t>baseTime = baseTime1</w:t>
        </w:r>
        <w:r w:rsidRPr="007E3C52">
          <w:rPr>
            <w:noProof/>
            <w:sz w:val="20"/>
            <w:lang w:val="en-CA"/>
            <w:rPrChange w:id="2041" w:author="Ye-Kui Wang (d00)" w:date="2020-09-23T16:55:00Z">
              <w:rPr>
                <w:noProof/>
                <w:sz w:val="20"/>
              </w:rPr>
            </w:rPrChange>
          </w:rPr>
          <w:br/>
        </w:r>
        <w:r w:rsidRPr="007E3C52">
          <w:rPr>
            <w:noProof/>
            <w:sz w:val="20"/>
            <w:lang w:val="en-CA"/>
            <w:rPrChange w:id="2042" w:author="Ye-Kui Wang (d00)" w:date="2020-09-23T16:55:00Z">
              <w:rPr>
                <w:noProof/>
                <w:sz w:val="20"/>
              </w:rPr>
            </w:rPrChange>
          </w:rPr>
          <w:tab/>
        </w:r>
        <w:r w:rsidRPr="007E3C52">
          <w:rPr>
            <w:noProof/>
            <w:sz w:val="20"/>
            <w:lang w:val="en-CA"/>
            <w:rPrChange w:id="2043" w:author="Ye-Kui Wang (d00)" w:date="2020-09-23T16:55:00Z">
              <w:rPr>
                <w:noProof/>
                <w:sz w:val="20"/>
              </w:rPr>
            </w:rPrChange>
          </w:rPr>
          <w:tab/>
        </w:r>
        <w:proofErr w:type="spellStart"/>
        <w:r w:rsidRPr="007E3C52">
          <w:rPr>
            <w:sz w:val="20"/>
            <w:lang w:val="en-CA"/>
            <w:rPrChange w:id="2044" w:author="Ye-Kui Wang (d00)" w:date="2020-09-23T16:55:00Z">
              <w:rPr>
                <w:sz w:val="20"/>
              </w:rPr>
            </w:rPrChange>
          </w:rPr>
          <w:t>tmpCpbRemovalDelay</w:t>
        </w:r>
        <w:proofErr w:type="spellEnd"/>
        <w:r w:rsidRPr="007E3C52">
          <w:rPr>
            <w:sz w:val="20"/>
            <w:lang w:val="en-CA"/>
            <w:rPrChange w:id="2045" w:author="Ye-Kui Wang (d00)" w:date="2020-09-23T16:55:00Z">
              <w:rPr>
                <w:sz w:val="20"/>
              </w:rPr>
            </w:rPrChange>
          </w:rPr>
          <w:t xml:space="preserve"> = tmpCpbRemovalDelay1</w:t>
        </w:r>
        <w:r w:rsidRPr="007E3C52">
          <w:rPr>
            <w:noProof/>
            <w:sz w:val="20"/>
            <w:highlight w:val="yellow"/>
            <w:lang w:val="en-CA"/>
            <w:rPrChange w:id="2046" w:author="Ye-Kui Wang (d00)" w:date="2020-09-23T16:55:00Z">
              <w:rPr>
                <w:noProof/>
                <w:sz w:val="20"/>
                <w:highlight w:val="yellow"/>
              </w:rPr>
            </w:rPrChange>
          </w:rPr>
          <w:br/>
        </w:r>
        <w:r w:rsidRPr="007E3C52">
          <w:rPr>
            <w:noProof/>
            <w:sz w:val="20"/>
            <w:lang w:val="en-CA"/>
            <w:rPrChange w:id="2047" w:author="Ye-Kui Wang (d00)" w:date="2020-09-23T16:55:00Z">
              <w:rPr>
                <w:noProof/>
                <w:sz w:val="20"/>
              </w:rPr>
            </w:rPrChange>
          </w:rPr>
          <w:tab/>
        </w:r>
        <w:r w:rsidRPr="007E3C52">
          <w:rPr>
            <w:sz w:val="20"/>
            <w:lang w:val="en-CA"/>
            <w:rPrChange w:id="2048" w:author="Ye-Kui Wang (d00)" w:date="2020-09-23T16:55:00Z">
              <w:rPr>
                <w:sz w:val="20"/>
              </w:rPr>
            </w:rPrChange>
          </w:rPr>
          <w:t>}</w:t>
        </w:r>
        <w:r w:rsidRPr="007E3C52">
          <w:rPr>
            <w:sz w:val="20"/>
            <w:lang w:val="en-CA"/>
            <w:rPrChange w:id="2049" w:author="Ye-Kui Wang (d00)" w:date="2020-09-23T16:55:00Z">
              <w:rPr>
                <w:sz w:val="20"/>
              </w:rPr>
            </w:rPrChange>
          </w:rPr>
          <w:br/>
        </w:r>
        <w:r w:rsidRPr="007E3C52">
          <w:rPr>
            <w:noProof/>
            <w:sz w:val="20"/>
            <w:lang w:val="en-CA"/>
            <w:rPrChange w:id="2050" w:author="Ye-Kui Wang (d00)" w:date="2020-09-23T16:55:00Z">
              <w:rPr>
                <w:noProof/>
                <w:sz w:val="20"/>
              </w:rPr>
            </w:rPrChange>
          </w:rPr>
          <w:tab/>
        </w:r>
        <w:proofErr w:type="spellStart"/>
        <w:r w:rsidRPr="007E3C52">
          <w:rPr>
            <w:noProof/>
            <w:sz w:val="20"/>
            <w:highlight w:val="yellow"/>
            <w:lang w:val="en-CA"/>
            <w:rPrChange w:id="2051" w:author="Ye-Kui Wang (d00)" w:date="2020-09-23T16:55:00Z">
              <w:rPr>
                <w:noProof/>
                <w:sz w:val="20"/>
                <w:highlight w:val="yellow"/>
              </w:rPr>
            </w:rPrChange>
          </w:rPr>
          <w:t>tmp</w:t>
        </w:r>
        <w:r w:rsidRPr="007E3C52">
          <w:rPr>
            <w:sz w:val="20"/>
            <w:highlight w:val="yellow"/>
            <w:lang w:val="en-CA"/>
            <w:rPrChange w:id="2052" w:author="Ye-Kui Wang (d00)" w:date="2020-09-23T16:55:00Z">
              <w:rPr>
                <w:sz w:val="20"/>
                <w:highlight w:val="yellow"/>
              </w:rPr>
            </w:rPrChange>
          </w:rPr>
          <w:t>CpbDelayOffset</w:t>
        </w:r>
        <w:proofErr w:type="spellEnd"/>
        <w:r w:rsidRPr="007E3C52">
          <w:rPr>
            <w:sz w:val="20"/>
            <w:highlight w:val="yellow"/>
            <w:lang w:val="en-CA"/>
            <w:rPrChange w:id="2053" w:author="Ye-Kui Wang (d00)" w:date="2020-09-23T16:55:00Z">
              <w:rPr>
                <w:sz w:val="20"/>
                <w:highlight w:val="yellow"/>
              </w:rPr>
            </w:rPrChange>
          </w:rPr>
          <w:t xml:space="preserve"> = 0</w:t>
        </w:r>
        <w:r w:rsidRPr="007E3C52">
          <w:rPr>
            <w:sz w:val="20"/>
            <w:lang w:val="en-CA"/>
            <w:rPrChange w:id="2054" w:author="Ye-Kui Wang (d00)" w:date="2020-09-23T16:55:00Z">
              <w:rPr>
                <w:sz w:val="20"/>
              </w:rPr>
            </w:rPrChange>
          </w:rPr>
          <w:br/>
          <w:t>}</w:t>
        </w:r>
        <w:r w:rsidRPr="007E3C52">
          <w:rPr>
            <w:sz w:val="20"/>
            <w:lang w:val="en-CA"/>
            <w:rPrChange w:id="2055" w:author="Ye-Kui Wang (d00)" w:date="2020-09-23T16:55:00Z">
              <w:rPr>
                <w:sz w:val="20"/>
              </w:rPr>
            </w:rPrChange>
          </w:rPr>
          <w:br/>
        </w:r>
        <w:r w:rsidRPr="007E3C52">
          <w:rPr>
            <w:noProof/>
            <w:sz w:val="20"/>
            <w:lang w:val="en-CA"/>
            <w:rPrChange w:id="2056" w:author="Ye-Kui Wang (d00)" w:date="2020-09-23T16:55:00Z">
              <w:rPr>
                <w:noProof/>
                <w:sz w:val="20"/>
              </w:rPr>
            </w:rPrChange>
          </w:rPr>
          <w:t>AuNominalRemovalTime[ n ] = baseTime + ( ClockTick </w:t>
        </w:r>
        <w:r w:rsidRPr="007E3C52">
          <w:rPr>
            <w:rFonts w:cs="Lucida Console"/>
            <w:noProof/>
            <w:sz w:val="20"/>
            <w:lang w:val="en-CA"/>
            <w:rPrChange w:id="2057" w:author="Ye-Kui Wang (d00)" w:date="2020-09-23T16:55:00Z">
              <w:rPr>
                <w:rFonts w:cs="Lucida Console"/>
                <w:noProof/>
                <w:sz w:val="20"/>
              </w:rPr>
            </w:rPrChange>
          </w:rPr>
          <w:t>*</w:t>
        </w:r>
        <w:r w:rsidRPr="007E3C52">
          <w:rPr>
            <w:noProof/>
            <w:sz w:val="20"/>
            <w:lang w:val="en-CA"/>
            <w:rPrChange w:id="2058" w:author="Ye-Kui Wang (d00)" w:date="2020-09-23T16:55:00Z">
              <w:rPr>
                <w:noProof/>
                <w:sz w:val="20"/>
              </w:rPr>
            </w:rPrChange>
          </w:rPr>
          <w:t> </w:t>
        </w:r>
        <w:proofErr w:type="spellStart"/>
        <w:r w:rsidRPr="007E3C52">
          <w:rPr>
            <w:sz w:val="20"/>
            <w:lang w:val="en-CA"/>
            <w:rPrChange w:id="2059" w:author="Ye-Kui Wang (d00)" w:date="2020-09-23T16:55:00Z">
              <w:rPr>
                <w:sz w:val="20"/>
              </w:rPr>
            </w:rPrChange>
          </w:rPr>
          <w:t>tmpCpbRemovalDelay</w:t>
        </w:r>
        <w:proofErr w:type="spellEnd"/>
        <w:r w:rsidRPr="007E3C52">
          <w:rPr>
            <w:sz w:val="20"/>
            <w:lang w:val="en-CA"/>
            <w:rPrChange w:id="2060" w:author="Ye-Kui Wang (d00)" w:date="2020-09-23T16:55:00Z">
              <w:rPr>
                <w:sz w:val="20"/>
              </w:rPr>
            </w:rPrChange>
          </w:rPr>
          <w:t> − </w:t>
        </w:r>
        <w:proofErr w:type="spellStart"/>
        <w:r w:rsidRPr="007E3C52">
          <w:rPr>
            <w:sz w:val="20"/>
            <w:highlight w:val="yellow"/>
            <w:lang w:val="en-CA"/>
            <w:rPrChange w:id="2061" w:author="Ye-Kui Wang (d00)" w:date="2020-09-23T16:55:00Z">
              <w:rPr>
                <w:sz w:val="20"/>
                <w:highlight w:val="yellow"/>
              </w:rPr>
            </w:rPrChange>
          </w:rPr>
          <w:t>tmp</w:t>
        </w:r>
        <w:r w:rsidRPr="007E3C52">
          <w:rPr>
            <w:sz w:val="20"/>
            <w:lang w:val="en-CA"/>
            <w:rPrChange w:id="2062" w:author="Ye-Kui Wang (d00)" w:date="2020-09-23T16:55:00Z">
              <w:rPr>
                <w:sz w:val="20"/>
              </w:rPr>
            </w:rPrChange>
          </w:rPr>
          <w:t>CpbDelayOffset</w:t>
        </w:r>
        <w:proofErr w:type="spellEnd"/>
        <w:r w:rsidRPr="007E3C52">
          <w:rPr>
            <w:sz w:val="20"/>
            <w:lang w:val="en-CA"/>
            <w:rPrChange w:id="2063" w:author="Ye-Kui Wang (d00)" w:date="2020-09-23T16:55:00Z">
              <w:rPr>
                <w:sz w:val="20"/>
              </w:rPr>
            </w:rPrChange>
          </w:rPr>
          <w:t> </w:t>
        </w:r>
      </w:ins>
    </w:p>
    <w:p w14:paraId="2167C4A0" w14:textId="77777777" w:rsidR="00863EFC" w:rsidRPr="007E3C52" w:rsidRDefault="00863EFC" w:rsidP="00E81712">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before="0" w:after="160" w:line="259" w:lineRule="auto"/>
        <w:contextualSpacing/>
        <w:jc w:val="both"/>
        <w:textAlignment w:val="auto"/>
        <w:rPr>
          <w:ins w:id="2064" w:author="Ye-Kui Wang (d00)" w:date="2020-09-23T15:18:00Z"/>
          <w:sz w:val="20"/>
          <w:lang w:val="en-CA" w:eastAsia="zh-CN"/>
          <w:rPrChange w:id="2065" w:author="Ye-Kui Wang (d00)" w:date="2020-09-23T16:55:00Z">
            <w:rPr>
              <w:ins w:id="2066" w:author="Ye-Kui Wang (d00)" w:date="2020-09-23T15:18:00Z"/>
              <w:sz w:val="20"/>
              <w:lang w:eastAsia="zh-CN"/>
            </w:rPr>
          </w:rPrChange>
        </w:rPr>
      </w:pPr>
      <w:ins w:id="2067" w:author="Ye-Kui Wang (d00)" w:date="2020-09-23T15:18:00Z">
        <w:r w:rsidRPr="007E3C52">
          <w:rPr>
            <w:sz w:val="20"/>
            <w:lang w:val="en-CA" w:eastAsia="zh-CN"/>
            <w:rPrChange w:id="2068" w:author="Ye-Kui Wang (d00)" w:date="2020-09-23T16:55:00Z">
              <w:rPr>
                <w:sz w:val="20"/>
                <w:lang w:eastAsia="zh-CN"/>
              </w:rPr>
            </w:rPrChange>
          </w:rPr>
          <w:t xml:space="preserve">In the semantics of </w:t>
        </w:r>
        <w:r w:rsidRPr="007E3C52">
          <w:rPr>
            <w:bCs/>
            <w:iCs/>
            <w:sz w:val="20"/>
            <w:lang w:val="en-CA" w:eastAsia="zh-CN"/>
            <w:rPrChange w:id="2069" w:author="Ye-Kui Wang (d00)" w:date="2020-09-23T16:55:00Z">
              <w:rPr>
                <w:bCs/>
                <w:iCs/>
                <w:sz w:val="20"/>
                <w:lang w:eastAsia="zh-CN"/>
              </w:rPr>
            </w:rPrChange>
          </w:rPr>
          <w:t>elemental_duration_in_tc_minus1</w:t>
        </w:r>
        <w:r w:rsidRPr="007E3C52">
          <w:rPr>
            <w:iCs/>
            <w:sz w:val="20"/>
            <w:lang w:val="en-CA" w:eastAsia="zh-CN"/>
            <w:rPrChange w:id="2070" w:author="Ye-Kui Wang (d00)" w:date="2020-09-23T16:55:00Z">
              <w:rPr>
                <w:iCs/>
                <w:sz w:val="20"/>
                <w:lang w:eastAsia="zh-CN"/>
              </w:rPr>
            </w:rPrChange>
          </w:rPr>
          <w:t>[ </w:t>
        </w:r>
        <w:proofErr w:type="spellStart"/>
        <w:r w:rsidRPr="007E3C52">
          <w:rPr>
            <w:iCs/>
            <w:sz w:val="20"/>
            <w:lang w:val="en-CA" w:eastAsia="zh-CN"/>
            <w:rPrChange w:id="2071" w:author="Ye-Kui Wang (d00)" w:date="2020-09-23T16:55:00Z">
              <w:rPr>
                <w:iCs/>
                <w:sz w:val="20"/>
                <w:lang w:eastAsia="zh-CN"/>
              </w:rPr>
            </w:rPrChange>
          </w:rPr>
          <w:t>i</w:t>
        </w:r>
        <w:proofErr w:type="spellEnd"/>
        <w:r w:rsidRPr="007E3C52">
          <w:rPr>
            <w:iCs/>
            <w:sz w:val="20"/>
            <w:lang w:val="en-CA" w:eastAsia="zh-CN"/>
            <w:rPrChange w:id="2072" w:author="Ye-Kui Wang (d00)" w:date="2020-09-23T16:55:00Z">
              <w:rPr>
                <w:iCs/>
                <w:sz w:val="20"/>
                <w:lang w:eastAsia="zh-CN"/>
              </w:rPr>
            </w:rPrChange>
          </w:rPr>
          <w:t xml:space="preserve"> ], </w:t>
        </w:r>
        <w:r w:rsidRPr="007E3C52">
          <w:rPr>
            <w:sz w:val="20"/>
            <w:lang w:val="en-CA" w:eastAsia="zh-CN"/>
            <w:rPrChange w:id="2073" w:author="Ye-Kui Wang (d00)" w:date="2020-09-23T16:55:00Z">
              <w:rPr>
                <w:sz w:val="20"/>
                <w:lang w:eastAsia="zh-CN"/>
              </w:rPr>
            </w:rPrChange>
          </w:rPr>
          <w:t xml:space="preserve">the syntax element </w:t>
        </w:r>
        <w:proofErr w:type="spellStart"/>
        <w:r w:rsidRPr="007E3C52">
          <w:rPr>
            <w:sz w:val="20"/>
            <w:lang w:val="en-CA" w:eastAsia="zh-CN"/>
            <w:rPrChange w:id="2074" w:author="Ye-Kui Wang (d00)" w:date="2020-09-23T16:55:00Z">
              <w:rPr>
                <w:sz w:val="20"/>
                <w:lang w:eastAsia="zh-CN"/>
              </w:rPr>
            </w:rPrChange>
          </w:rPr>
          <w:t>fixed_pic_rate_general_flag</w:t>
        </w:r>
        <w:proofErr w:type="spellEnd"/>
        <w:r w:rsidRPr="007E3C52">
          <w:rPr>
            <w:sz w:val="20"/>
            <w:lang w:val="en-CA" w:eastAsia="zh-CN"/>
            <w:rPrChange w:id="2075" w:author="Ye-Kui Wang (d00)" w:date="2020-09-23T16:55:00Z">
              <w:rPr>
                <w:sz w:val="20"/>
                <w:lang w:eastAsia="zh-CN"/>
              </w:rPr>
            </w:rPrChange>
          </w:rPr>
          <w:t>[ </w:t>
        </w:r>
        <w:proofErr w:type="spellStart"/>
        <w:r w:rsidRPr="007E3C52">
          <w:rPr>
            <w:sz w:val="20"/>
            <w:lang w:val="en-CA" w:eastAsia="zh-CN"/>
            <w:rPrChange w:id="2076" w:author="Ye-Kui Wang (d00)" w:date="2020-09-23T16:55:00Z">
              <w:rPr>
                <w:sz w:val="20"/>
                <w:lang w:eastAsia="zh-CN"/>
              </w:rPr>
            </w:rPrChange>
          </w:rPr>
          <w:t>i</w:t>
        </w:r>
        <w:proofErr w:type="spellEnd"/>
        <w:r w:rsidRPr="007E3C52">
          <w:rPr>
            <w:sz w:val="20"/>
            <w:lang w:val="en-CA" w:eastAsia="zh-CN"/>
            <w:rPrChange w:id="2077" w:author="Ye-Kui Wang (d00)" w:date="2020-09-23T16:55:00Z">
              <w:rPr>
                <w:sz w:val="20"/>
                <w:lang w:eastAsia="zh-CN"/>
              </w:rPr>
            </w:rPrChange>
          </w:rPr>
          <w:t xml:space="preserve"> ] of both the first and second CVS to determine whether the fixed output rate applies also across CVSs. However, it is asserted that the value of </w:t>
        </w:r>
        <w:proofErr w:type="spellStart"/>
        <w:r w:rsidRPr="007E3C52">
          <w:rPr>
            <w:sz w:val="20"/>
            <w:lang w:val="en-CA" w:eastAsia="zh-CN"/>
            <w:rPrChange w:id="2078" w:author="Ye-Kui Wang (d00)" w:date="2020-09-23T16:55:00Z">
              <w:rPr>
                <w:sz w:val="20"/>
                <w:lang w:eastAsia="zh-CN"/>
              </w:rPr>
            </w:rPrChange>
          </w:rPr>
          <w:t>fixed_pic_rate_general_</w:t>
        </w:r>
        <w:proofErr w:type="gramStart"/>
        <w:r w:rsidRPr="007E3C52">
          <w:rPr>
            <w:sz w:val="20"/>
            <w:lang w:val="en-CA" w:eastAsia="zh-CN"/>
            <w:rPrChange w:id="2079" w:author="Ye-Kui Wang (d00)" w:date="2020-09-23T16:55:00Z">
              <w:rPr>
                <w:sz w:val="20"/>
                <w:lang w:eastAsia="zh-CN"/>
              </w:rPr>
            </w:rPrChange>
          </w:rPr>
          <w:t>flag</w:t>
        </w:r>
        <w:proofErr w:type="spellEnd"/>
        <w:r w:rsidRPr="007E3C52">
          <w:rPr>
            <w:sz w:val="20"/>
            <w:lang w:val="en-CA" w:eastAsia="zh-CN"/>
            <w:rPrChange w:id="2080" w:author="Ye-Kui Wang (d00)" w:date="2020-09-23T16:55:00Z">
              <w:rPr>
                <w:sz w:val="20"/>
                <w:lang w:eastAsia="zh-CN"/>
              </w:rPr>
            </w:rPrChange>
          </w:rPr>
          <w:t>[</w:t>
        </w:r>
        <w:proofErr w:type="gramEnd"/>
        <w:r w:rsidRPr="007E3C52">
          <w:rPr>
            <w:sz w:val="20"/>
            <w:lang w:val="en-CA" w:eastAsia="zh-CN"/>
            <w:rPrChange w:id="2081" w:author="Ye-Kui Wang (d00)" w:date="2020-09-23T16:55:00Z">
              <w:rPr>
                <w:sz w:val="20"/>
                <w:lang w:eastAsia="zh-CN"/>
              </w:rPr>
            </w:rPrChange>
          </w:rPr>
          <w:t> </w:t>
        </w:r>
        <w:proofErr w:type="spellStart"/>
        <w:r w:rsidRPr="007E3C52">
          <w:rPr>
            <w:sz w:val="20"/>
            <w:lang w:val="en-CA" w:eastAsia="zh-CN"/>
            <w:rPrChange w:id="2082" w:author="Ye-Kui Wang (d00)" w:date="2020-09-23T16:55:00Z">
              <w:rPr>
                <w:sz w:val="20"/>
                <w:lang w:eastAsia="zh-CN"/>
              </w:rPr>
            </w:rPrChange>
          </w:rPr>
          <w:t>i</w:t>
        </w:r>
        <w:proofErr w:type="spellEnd"/>
        <w:r w:rsidRPr="007E3C52">
          <w:rPr>
            <w:sz w:val="20"/>
            <w:lang w:val="en-CA" w:eastAsia="zh-CN"/>
            <w:rPrChange w:id="2083" w:author="Ye-Kui Wang (d00)" w:date="2020-09-23T16:55:00Z">
              <w:rPr>
                <w:sz w:val="20"/>
                <w:lang w:eastAsia="zh-CN"/>
              </w:rPr>
            </w:rPrChange>
          </w:rPr>
          <w:t xml:space="preserve"> ] of the first CVS should not be taken into account for determining whether the fixed output rate applies across the two CVSs. Therefore, the first two instances of </w:t>
        </w:r>
        <w:proofErr w:type="spellStart"/>
        <w:r w:rsidRPr="007E3C52">
          <w:rPr>
            <w:sz w:val="20"/>
            <w:lang w:val="en-CA" w:eastAsia="zh-CN"/>
            <w:rPrChange w:id="2084" w:author="Ye-Kui Wang (d00)" w:date="2020-09-23T16:55:00Z">
              <w:rPr>
                <w:sz w:val="20"/>
                <w:lang w:eastAsia="zh-CN"/>
              </w:rPr>
            </w:rPrChange>
          </w:rPr>
          <w:t>fixed_pic_rate_general_flag</w:t>
        </w:r>
        <w:proofErr w:type="spellEnd"/>
        <w:r w:rsidRPr="007E3C52">
          <w:rPr>
            <w:sz w:val="20"/>
            <w:lang w:val="en-CA" w:eastAsia="zh-CN"/>
            <w:rPrChange w:id="2085" w:author="Ye-Kui Wang (d00)" w:date="2020-09-23T16:55:00Z">
              <w:rPr>
                <w:sz w:val="20"/>
                <w:lang w:eastAsia="zh-CN"/>
              </w:rPr>
            </w:rPrChange>
          </w:rPr>
          <w:t xml:space="preserve"> highlighted in green below should be </w:t>
        </w:r>
        <w:proofErr w:type="spellStart"/>
        <w:r w:rsidRPr="007E3C52">
          <w:rPr>
            <w:sz w:val="20"/>
            <w:lang w:val="en-CA" w:eastAsia="zh-CN"/>
            <w:rPrChange w:id="2086" w:author="Ye-Kui Wang (d00)" w:date="2020-09-23T16:55:00Z">
              <w:rPr>
                <w:sz w:val="20"/>
                <w:lang w:eastAsia="zh-CN"/>
              </w:rPr>
            </w:rPrChange>
          </w:rPr>
          <w:t>fixed_pic_rate_within_cvs_flag</w:t>
        </w:r>
        <w:proofErr w:type="spellEnd"/>
        <w:r w:rsidRPr="007E3C52">
          <w:rPr>
            <w:sz w:val="20"/>
            <w:lang w:val="en-CA" w:eastAsia="zh-CN"/>
            <w:rPrChange w:id="2087" w:author="Ye-Kui Wang (d00)" w:date="2020-09-23T16:55:00Z">
              <w:rPr>
                <w:sz w:val="20"/>
                <w:lang w:eastAsia="zh-CN"/>
              </w:rPr>
            </w:rPrChange>
          </w:rPr>
          <w:t xml:space="preserve"> instead:</w:t>
        </w:r>
      </w:ins>
    </w:p>
    <w:p w14:paraId="24EEFD54" w14:textId="77777777" w:rsidR="00863EFC" w:rsidRPr="007E3C52" w:rsidRDefault="00863EFC" w:rsidP="00863EFC">
      <w:pPr>
        <w:tabs>
          <w:tab w:val="left" w:pos="1800"/>
          <w:tab w:val="left" w:pos="2160"/>
          <w:tab w:val="left" w:pos="2520"/>
          <w:tab w:val="left" w:pos="2880"/>
          <w:tab w:val="left" w:pos="3240"/>
          <w:tab w:val="left" w:pos="3600"/>
          <w:tab w:val="left" w:pos="3960"/>
          <w:tab w:val="left" w:pos="4320"/>
        </w:tabs>
        <w:ind w:left="1080"/>
        <w:jc w:val="both"/>
        <w:rPr>
          <w:ins w:id="2088" w:author="Ye-Kui Wang (d00)" w:date="2020-09-23T15:18:00Z"/>
          <w:rFonts w:eastAsia="Times New Roman"/>
          <w:iCs/>
          <w:noProof/>
          <w:sz w:val="20"/>
          <w:lang w:val="en-CA"/>
          <w:rPrChange w:id="2089" w:author="Ye-Kui Wang (d00)" w:date="2020-09-23T16:55:00Z">
            <w:rPr>
              <w:ins w:id="2090" w:author="Ye-Kui Wang (d00)" w:date="2020-09-23T15:18:00Z"/>
              <w:rFonts w:eastAsia="Times New Roman"/>
              <w:iCs/>
              <w:noProof/>
              <w:sz w:val="20"/>
            </w:rPr>
          </w:rPrChange>
        </w:rPr>
      </w:pPr>
      <w:ins w:id="2091" w:author="Ye-Kui Wang (d00)" w:date="2020-09-23T15:18:00Z">
        <w:r w:rsidRPr="007E3C52">
          <w:rPr>
            <w:rFonts w:eastAsia="Times New Roman"/>
            <w:b/>
            <w:iCs/>
            <w:noProof/>
            <w:sz w:val="20"/>
            <w:lang w:val="en-CA"/>
            <w:rPrChange w:id="2092" w:author="Ye-Kui Wang (d00)" w:date="2020-09-23T16:55:00Z">
              <w:rPr>
                <w:rFonts w:eastAsia="Times New Roman"/>
                <w:b/>
                <w:iCs/>
                <w:noProof/>
                <w:sz w:val="20"/>
              </w:rPr>
            </w:rPrChange>
          </w:rPr>
          <w:t>elemental_duration_in_tc_minus1</w:t>
        </w:r>
        <w:r w:rsidRPr="007E3C52">
          <w:rPr>
            <w:rFonts w:eastAsia="Times New Roman"/>
            <w:iCs/>
            <w:noProof/>
            <w:sz w:val="20"/>
            <w:lang w:val="en-CA"/>
            <w:rPrChange w:id="2093" w:author="Ye-Kui Wang (d00)" w:date="2020-09-23T16:55:00Z">
              <w:rPr>
                <w:rFonts w:eastAsia="Times New Roman"/>
                <w:iCs/>
                <w:noProof/>
                <w:sz w:val="20"/>
              </w:rPr>
            </w:rPrChange>
          </w:rPr>
          <w:t>[ i ] plus 1 (when present) specifies, when Htid is equal to i, the temporal distance, in clock ticks, between the elemental units that specify the HRD output times of consecutive pictures in output order as specified below. The value of elemental_duration_in_tc_minus1[ i ] shall be in the range of 0 to 2047, inclusive.</w:t>
        </w:r>
      </w:ins>
    </w:p>
    <w:p w14:paraId="7F7932C3" w14:textId="77777777" w:rsidR="00863EFC" w:rsidRPr="007E3C52" w:rsidRDefault="00863EFC" w:rsidP="00863EFC">
      <w:pPr>
        <w:tabs>
          <w:tab w:val="left" w:pos="1800"/>
          <w:tab w:val="left" w:pos="2160"/>
          <w:tab w:val="left" w:pos="2520"/>
          <w:tab w:val="left" w:pos="2880"/>
          <w:tab w:val="left" w:pos="3240"/>
          <w:tab w:val="left" w:pos="3600"/>
          <w:tab w:val="left" w:pos="3960"/>
          <w:tab w:val="left" w:pos="4320"/>
        </w:tabs>
        <w:ind w:left="1080"/>
        <w:jc w:val="both"/>
        <w:rPr>
          <w:ins w:id="2094" w:author="Ye-Kui Wang (d00)" w:date="2020-09-23T15:18:00Z"/>
          <w:rFonts w:eastAsia="Times New Roman"/>
          <w:iCs/>
          <w:noProof/>
          <w:sz w:val="20"/>
          <w:lang w:val="en-CA"/>
          <w:rPrChange w:id="2095" w:author="Ye-Kui Wang (d00)" w:date="2020-09-23T16:55:00Z">
            <w:rPr>
              <w:ins w:id="2096" w:author="Ye-Kui Wang (d00)" w:date="2020-09-23T15:18:00Z"/>
              <w:rFonts w:eastAsia="Times New Roman"/>
              <w:iCs/>
              <w:noProof/>
              <w:sz w:val="20"/>
            </w:rPr>
          </w:rPrChange>
        </w:rPr>
      </w:pPr>
      <w:ins w:id="2097" w:author="Ye-Kui Wang (d00)" w:date="2020-09-23T15:18:00Z">
        <w:r w:rsidRPr="007E3C52">
          <w:rPr>
            <w:rFonts w:eastAsia="Times New Roman"/>
            <w:iCs/>
            <w:noProof/>
            <w:sz w:val="20"/>
            <w:lang w:val="en-CA"/>
            <w:rPrChange w:id="2098" w:author="Ye-Kui Wang (d00)" w:date="2020-09-23T16:55:00Z">
              <w:rPr>
                <w:rFonts w:eastAsia="Times New Roman"/>
                <w:iCs/>
                <w:noProof/>
                <w:sz w:val="20"/>
              </w:rPr>
            </w:rPrChange>
          </w:rPr>
          <w:t xml:space="preserve">When Htid is equal to i and </w:t>
        </w:r>
        <w:r w:rsidRPr="007E3C52">
          <w:rPr>
            <w:rFonts w:eastAsia="Times New Roman"/>
            <w:iCs/>
            <w:noProof/>
            <w:sz w:val="20"/>
            <w:highlight w:val="green"/>
            <w:lang w:val="en-CA"/>
            <w:rPrChange w:id="2099" w:author="Ye-Kui Wang (d00)" w:date="2020-09-23T16:55:00Z">
              <w:rPr>
                <w:rFonts w:eastAsia="Times New Roman"/>
                <w:iCs/>
                <w:noProof/>
                <w:sz w:val="20"/>
                <w:highlight w:val="green"/>
              </w:rPr>
            </w:rPrChange>
          </w:rPr>
          <w:t>fixed_pic_rate_general_flag[ i ]</w:t>
        </w:r>
        <w:r w:rsidRPr="007E3C52">
          <w:rPr>
            <w:rFonts w:eastAsia="Times New Roman"/>
            <w:iCs/>
            <w:noProof/>
            <w:sz w:val="20"/>
            <w:lang w:val="en-CA"/>
            <w:rPrChange w:id="2100" w:author="Ye-Kui Wang (d00)" w:date="2020-09-23T16:55:00Z">
              <w:rPr>
                <w:rFonts w:eastAsia="Times New Roman"/>
                <w:iCs/>
                <w:noProof/>
                <w:sz w:val="20"/>
              </w:rPr>
            </w:rPrChange>
          </w:rPr>
          <w:t xml:space="preserve"> is equal to 1 for a CVS containing picture n, and picture n is a picture that is output and is not the last picture in the bitstream (in output order) that is output, the value of the variable DpbOutputElementalInterval[ n ] is specified by:</w:t>
        </w:r>
      </w:ins>
    </w:p>
    <w:p w14:paraId="679D6C55" w14:textId="77777777" w:rsidR="00863EFC" w:rsidRPr="007E3C52" w:rsidRDefault="00863EFC" w:rsidP="00863EFC">
      <w:pPr>
        <w:numPr>
          <w:ilvl w:val="0"/>
          <w:numId w:val="54"/>
        </w:numPr>
        <w:tabs>
          <w:tab w:val="clear" w:pos="360"/>
          <w:tab w:val="clear" w:pos="720"/>
          <w:tab w:val="clear" w:pos="1080"/>
          <w:tab w:val="clear" w:pos="1440"/>
          <w:tab w:val="left" w:pos="794"/>
          <w:tab w:val="left" w:pos="1588"/>
          <w:tab w:val="left" w:pos="1800"/>
          <w:tab w:val="left" w:pos="2160"/>
          <w:tab w:val="left" w:pos="2520"/>
          <w:tab w:val="left" w:pos="2880"/>
          <w:tab w:val="left" w:pos="3240"/>
          <w:tab w:val="left" w:pos="3600"/>
          <w:tab w:val="left" w:pos="3960"/>
          <w:tab w:val="left" w:pos="4320"/>
          <w:tab w:val="center" w:pos="4849"/>
          <w:tab w:val="right" w:pos="9696"/>
        </w:tabs>
        <w:spacing w:before="193" w:after="240"/>
        <w:ind w:left="1642" w:firstLine="0"/>
        <w:jc w:val="both"/>
        <w:rPr>
          <w:ins w:id="2101" w:author="Ye-Kui Wang (d00)" w:date="2020-09-23T15:18:00Z"/>
          <w:iCs/>
          <w:noProof/>
          <w:sz w:val="20"/>
          <w:lang w:val="en-CA"/>
          <w:rPrChange w:id="2102" w:author="Ye-Kui Wang (d00)" w:date="2020-09-23T16:55:00Z">
            <w:rPr>
              <w:ins w:id="2103" w:author="Ye-Kui Wang (d00)" w:date="2020-09-23T15:18:00Z"/>
              <w:iCs/>
              <w:noProof/>
              <w:sz w:val="20"/>
            </w:rPr>
          </w:rPrChange>
        </w:rPr>
      </w:pPr>
      <w:ins w:id="2104" w:author="Ye-Kui Wang (d00)" w:date="2020-09-23T15:18:00Z">
        <w:r w:rsidRPr="007E3C52">
          <w:rPr>
            <w:iCs/>
            <w:noProof/>
            <w:sz w:val="20"/>
            <w:lang w:val="en-CA"/>
            <w:rPrChange w:id="2105" w:author="Ye-Kui Wang (d00)" w:date="2020-09-23T16:55:00Z">
              <w:rPr>
                <w:iCs/>
                <w:noProof/>
                <w:sz w:val="20"/>
              </w:rPr>
            </w:rPrChange>
          </w:rPr>
          <w:t xml:space="preserve">DpbOutputElementalInterval[ n ] = DpbOutputInterval[ n ] </w:t>
        </w:r>
        <w:r w:rsidRPr="007E3C52">
          <w:rPr>
            <w:rFonts w:ascii="Symbol" w:hAnsi="Symbol" w:cs="Symbol"/>
            <w:iCs/>
            <w:noProof/>
            <w:sz w:val="20"/>
            <w:lang w:val="en-CA"/>
            <w:rPrChange w:id="2106" w:author="Ye-Kui Wang (d00)" w:date="2020-09-23T16:55:00Z">
              <w:rPr>
                <w:rFonts w:ascii="Symbol" w:hAnsi="Symbol" w:cs="Symbol"/>
                <w:iCs/>
                <w:noProof/>
                <w:sz w:val="20"/>
              </w:rPr>
            </w:rPrChange>
          </w:rPr>
          <w:t></w:t>
        </w:r>
        <w:r w:rsidRPr="007E3C52">
          <w:rPr>
            <w:iCs/>
            <w:noProof/>
            <w:sz w:val="20"/>
            <w:lang w:val="en-CA"/>
            <w:rPrChange w:id="2107" w:author="Ye-Kui Wang (d00)" w:date="2020-09-23T16:55:00Z">
              <w:rPr>
                <w:iCs/>
                <w:noProof/>
                <w:sz w:val="20"/>
              </w:rPr>
            </w:rPrChange>
          </w:rPr>
          <w:t xml:space="preserve"> elementalOutputPeriods</w:t>
        </w:r>
        <w:r w:rsidRPr="007E3C52">
          <w:rPr>
            <w:iCs/>
            <w:noProof/>
            <w:sz w:val="20"/>
            <w:lang w:val="en-CA"/>
            <w:rPrChange w:id="2108" w:author="Ye-Kui Wang (d00)" w:date="2020-09-23T16:55:00Z">
              <w:rPr>
                <w:iCs/>
                <w:noProof/>
                <w:sz w:val="20"/>
              </w:rPr>
            </w:rPrChange>
          </w:rPr>
          <w:tab/>
          <w:t>(</w:t>
        </w:r>
        <w:r w:rsidRPr="007E3C52">
          <w:rPr>
            <w:iCs/>
            <w:noProof/>
            <w:sz w:val="20"/>
            <w:lang w:val="en-CA"/>
            <w:rPrChange w:id="2109" w:author="Ye-Kui Wang (d00)" w:date="2020-09-23T16:55:00Z">
              <w:rPr>
                <w:iCs/>
                <w:noProof/>
                <w:sz w:val="20"/>
              </w:rPr>
            </w:rPrChange>
          </w:rPr>
          <w:fldChar w:fldCharType="begin" w:fldLock="1"/>
        </w:r>
        <w:r w:rsidRPr="007E3C52">
          <w:rPr>
            <w:iCs/>
            <w:noProof/>
            <w:sz w:val="20"/>
            <w:lang w:val="en-CA"/>
            <w:rPrChange w:id="2110" w:author="Ye-Kui Wang (d00)" w:date="2020-09-23T16:55:00Z">
              <w:rPr>
                <w:iCs/>
                <w:noProof/>
                <w:sz w:val="20"/>
              </w:rPr>
            </w:rPrChange>
          </w:rPr>
          <w:instrText xml:space="preserve"> SEQ Equation \* ARABIC </w:instrText>
        </w:r>
        <w:r w:rsidRPr="007E3C52">
          <w:rPr>
            <w:iCs/>
            <w:noProof/>
            <w:sz w:val="20"/>
            <w:lang w:val="en-CA"/>
            <w:rPrChange w:id="2111" w:author="Ye-Kui Wang (d00)" w:date="2020-09-23T16:55:00Z">
              <w:rPr>
                <w:iCs/>
                <w:noProof/>
                <w:sz w:val="20"/>
              </w:rPr>
            </w:rPrChange>
          </w:rPr>
          <w:fldChar w:fldCharType="separate"/>
        </w:r>
        <w:r w:rsidRPr="007E3C52">
          <w:rPr>
            <w:iCs/>
            <w:noProof/>
            <w:sz w:val="20"/>
            <w:lang w:val="en-CA"/>
            <w:rPrChange w:id="2112" w:author="Ye-Kui Wang (d00)" w:date="2020-09-23T16:55:00Z">
              <w:rPr>
                <w:iCs/>
                <w:noProof/>
                <w:sz w:val="20"/>
              </w:rPr>
            </w:rPrChange>
          </w:rPr>
          <w:t>113</w:t>
        </w:r>
        <w:r w:rsidRPr="007E3C52">
          <w:rPr>
            <w:iCs/>
            <w:noProof/>
            <w:sz w:val="20"/>
            <w:lang w:val="en-CA"/>
            <w:rPrChange w:id="2113" w:author="Ye-Kui Wang (d00)" w:date="2020-09-23T16:55:00Z">
              <w:rPr>
                <w:iCs/>
                <w:noProof/>
                <w:sz w:val="20"/>
              </w:rPr>
            </w:rPrChange>
          </w:rPr>
          <w:fldChar w:fldCharType="end"/>
        </w:r>
        <w:r w:rsidRPr="007E3C52">
          <w:rPr>
            <w:iCs/>
            <w:noProof/>
            <w:sz w:val="20"/>
            <w:lang w:val="en-CA"/>
            <w:rPrChange w:id="2114" w:author="Ye-Kui Wang (d00)" w:date="2020-09-23T16:55:00Z">
              <w:rPr>
                <w:iCs/>
                <w:noProof/>
                <w:sz w:val="20"/>
              </w:rPr>
            </w:rPrChange>
          </w:rPr>
          <w:t>)</w:t>
        </w:r>
      </w:ins>
    </w:p>
    <w:p w14:paraId="1D51DEB5" w14:textId="77777777" w:rsidR="00863EFC" w:rsidRPr="007E3C52" w:rsidRDefault="00863EFC" w:rsidP="00863EFC">
      <w:pPr>
        <w:tabs>
          <w:tab w:val="left" w:pos="1800"/>
          <w:tab w:val="left" w:pos="2160"/>
          <w:tab w:val="left" w:pos="2520"/>
          <w:tab w:val="left" w:pos="2880"/>
          <w:tab w:val="left" w:pos="3240"/>
          <w:tab w:val="left" w:pos="3600"/>
          <w:tab w:val="left" w:pos="3960"/>
          <w:tab w:val="left" w:pos="4320"/>
        </w:tabs>
        <w:ind w:left="1080"/>
        <w:jc w:val="both"/>
        <w:rPr>
          <w:ins w:id="2115" w:author="Ye-Kui Wang (d00)" w:date="2020-09-23T15:18:00Z"/>
          <w:rFonts w:eastAsia="Times New Roman"/>
          <w:iCs/>
          <w:noProof/>
          <w:sz w:val="20"/>
          <w:lang w:val="en-CA"/>
          <w:rPrChange w:id="2116" w:author="Ye-Kui Wang (d00)" w:date="2020-09-23T16:55:00Z">
            <w:rPr>
              <w:ins w:id="2117" w:author="Ye-Kui Wang (d00)" w:date="2020-09-23T15:18:00Z"/>
              <w:rFonts w:eastAsia="Times New Roman"/>
              <w:iCs/>
              <w:noProof/>
              <w:sz w:val="20"/>
            </w:rPr>
          </w:rPrChange>
        </w:rPr>
      </w:pPr>
      <w:ins w:id="2118" w:author="Ye-Kui Wang (d00)" w:date="2020-09-23T15:18:00Z">
        <w:r w:rsidRPr="007E3C52">
          <w:rPr>
            <w:rFonts w:eastAsia="Times New Roman"/>
            <w:iCs/>
            <w:noProof/>
            <w:sz w:val="20"/>
            <w:lang w:val="en-CA"/>
            <w:rPrChange w:id="2119" w:author="Ye-Kui Wang (d00)" w:date="2020-09-23T16:55:00Z">
              <w:rPr>
                <w:rFonts w:eastAsia="Times New Roman"/>
                <w:iCs/>
                <w:noProof/>
                <w:sz w:val="20"/>
              </w:rPr>
            </w:rPrChange>
          </w:rPr>
          <w:t>where DpbOutputInterval[ n ] is specified in Equation </w:t>
        </w:r>
        <w:r w:rsidRPr="007E3C52">
          <w:rPr>
            <w:rFonts w:eastAsia="Times New Roman"/>
            <w:iCs/>
            <w:noProof/>
            <w:sz w:val="20"/>
            <w:lang w:val="en-CA"/>
            <w:rPrChange w:id="2120" w:author="Ye-Kui Wang (d00)" w:date="2020-09-23T16:55:00Z">
              <w:rPr>
                <w:rFonts w:eastAsia="Times New Roman"/>
                <w:iCs/>
                <w:noProof/>
                <w:sz w:val="20"/>
              </w:rPr>
            </w:rPrChange>
          </w:rPr>
          <w:fldChar w:fldCharType="begin" w:fldLock="1"/>
        </w:r>
        <w:r w:rsidRPr="007E3C52">
          <w:rPr>
            <w:rFonts w:eastAsia="Times New Roman"/>
            <w:iCs/>
            <w:noProof/>
            <w:sz w:val="20"/>
            <w:lang w:val="en-CA"/>
            <w:rPrChange w:id="2121" w:author="Ye-Kui Wang (d00)" w:date="2020-09-23T16:55:00Z">
              <w:rPr>
                <w:rFonts w:eastAsia="Times New Roman"/>
                <w:iCs/>
                <w:noProof/>
                <w:sz w:val="20"/>
              </w:rPr>
            </w:rPrChange>
          </w:rPr>
          <w:instrText xml:space="preserve"> REF DeltaTo \h  \* MERGEFORMAT </w:instrText>
        </w:r>
        <w:r w:rsidRPr="007E3C52">
          <w:rPr>
            <w:rFonts w:eastAsia="Times New Roman"/>
            <w:iCs/>
            <w:noProof/>
            <w:sz w:val="20"/>
            <w:lang w:val="en-CA"/>
            <w:rPrChange w:id="2122" w:author="Ye-Kui Wang (d00)" w:date="2020-09-23T16:55:00Z">
              <w:rPr>
                <w:rFonts w:eastAsia="Times New Roman"/>
                <w:iCs/>
                <w:noProof/>
                <w:sz w:val="20"/>
              </w:rPr>
            </w:rPrChange>
          </w:rPr>
        </w:r>
        <w:r w:rsidRPr="007E3C52">
          <w:rPr>
            <w:rFonts w:eastAsia="Times New Roman"/>
            <w:iCs/>
            <w:noProof/>
            <w:sz w:val="20"/>
            <w:lang w:val="en-CA"/>
            <w:rPrChange w:id="2123" w:author="Ye-Kui Wang (d00)" w:date="2020-09-23T16:55:00Z">
              <w:rPr>
                <w:rFonts w:eastAsia="Times New Roman"/>
                <w:iCs/>
                <w:noProof/>
                <w:sz w:val="20"/>
              </w:rPr>
            </w:rPrChange>
          </w:rPr>
          <w:fldChar w:fldCharType="separate"/>
        </w:r>
        <w:r w:rsidRPr="007E3C52">
          <w:rPr>
            <w:rFonts w:eastAsia="Times New Roman"/>
            <w:iCs/>
            <w:noProof/>
            <w:sz w:val="20"/>
            <w:lang w:val="en-CA"/>
            <w:rPrChange w:id="2124" w:author="Ye-Kui Wang (d00)" w:date="2020-09-23T16:55:00Z">
              <w:rPr>
                <w:rFonts w:eastAsia="Times New Roman"/>
                <w:iCs/>
                <w:noProof/>
                <w:sz w:val="20"/>
              </w:rPr>
            </w:rPrChange>
          </w:rPr>
          <w:t>C.16</w:t>
        </w:r>
        <w:r w:rsidRPr="007E3C52">
          <w:rPr>
            <w:rFonts w:eastAsia="Times New Roman"/>
            <w:iCs/>
            <w:noProof/>
            <w:sz w:val="20"/>
            <w:lang w:val="en-CA"/>
            <w:rPrChange w:id="2125" w:author="Ye-Kui Wang (d00)" w:date="2020-09-23T16:55:00Z">
              <w:rPr>
                <w:rFonts w:eastAsia="Times New Roman"/>
                <w:iCs/>
                <w:noProof/>
                <w:sz w:val="20"/>
              </w:rPr>
            </w:rPrChange>
          </w:rPr>
          <w:fldChar w:fldCharType="end"/>
        </w:r>
        <w:r w:rsidRPr="007E3C52">
          <w:rPr>
            <w:rFonts w:eastAsia="Times New Roman"/>
            <w:iCs/>
            <w:noProof/>
            <w:sz w:val="20"/>
            <w:lang w:val="en-CA"/>
            <w:rPrChange w:id="2126" w:author="Ye-Kui Wang (d00)" w:date="2020-09-23T16:55:00Z">
              <w:rPr>
                <w:rFonts w:eastAsia="Times New Roman"/>
                <w:iCs/>
                <w:noProof/>
                <w:sz w:val="20"/>
              </w:rPr>
            </w:rPrChange>
          </w:rPr>
          <w:t xml:space="preserve"> and elementalOutputPeriods is specified as follows:</w:t>
        </w:r>
      </w:ins>
    </w:p>
    <w:p w14:paraId="68D999D2" w14:textId="77777777" w:rsidR="00863EFC" w:rsidRPr="007E3C52" w:rsidRDefault="00863EFC" w:rsidP="00863EFC">
      <w:pPr>
        <w:tabs>
          <w:tab w:val="left" w:pos="1800"/>
          <w:tab w:val="left" w:pos="2160"/>
          <w:tab w:val="left" w:pos="2520"/>
          <w:tab w:val="left" w:pos="2880"/>
          <w:tab w:val="left" w:pos="3240"/>
          <w:tab w:val="left" w:pos="3600"/>
          <w:tab w:val="left" w:pos="3960"/>
          <w:tab w:val="left" w:pos="4320"/>
        </w:tabs>
        <w:ind w:left="1437" w:hanging="357"/>
        <w:jc w:val="both"/>
        <w:rPr>
          <w:ins w:id="2127" w:author="Ye-Kui Wang (d00)" w:date="2020-09-23T15:18:00Z"/>
          <w:rFonts w:eastAsia="Times New Roman"/>
          <w:iCs/>
          <w:noProof/>
          <w:sz w:val="20"/>
          <w:lang w:val="en-CA"/>
          <w:rPrChange w:id="2128" w:author="Ye-Kui Wang (d00)" w:date="2020-09-23T16:55:00Z">
            <w:rPr>
              <w:ins w:id="2129" w:author="Ye-Kui Wang (d00)" w:date="2020-09-23T15:18:00Z"/>
              <w:rFonts w:eastAsia="Times New Roman"/>
              <w:iCs/>
              <w:noProof/>
              <w:sz w:val="20"/>
            </w:rPr>
          </w:rPrChange>
        </w:rPr>
      </w:pPr>
      <w:ins w:id="2130" w:author="Ye-Kui Wang (d00)" w:date="2020-09-23T15:18:00Z">
        <w:r w:rsidRPr="007E3C52">
          <w:rPr>
            <w:rFonts w:eastAsia="Times New Roman"/>
            <w:iCs/>
            <w:noProof/>
            <w:sz w:val="20"/>
            <w:lang w:val="en-CA"/>
            <w:rPrChange w:id="2131" w:author="Ye-Kui Wang (d00)" w:date="2020-09-23T16:55:00Z">
              <w:rPr>
                <w:rFonts w:eastAsia="Times New Roman"/>
                <w:iCs/>
                <w:noProof/>
                <w:sz w:val="20"/>
              </w:rPr>
            </w:rPrChange>
          </w:rPr>
          <w:t>–</w:t>
        </w:r>
        <w:r w:rsidRPr="007E3C52">
          <w:rPr>
            <w:rFonts w:eastAsia="Times New Roman"/>
            <w:iCs/>
            <w:noProof/>
            <w:sz w:val="20"/>
            <w:lang w:val="en-CA"/>
            <w:rPrChange w:id="2132" w:author="Ye-Kui Wang (d00)" w:date="2020-09-23T16:55:00Z">
              <w:rPr>
                <w:rFonts w:eastAsia="Times New Roman"/>
                <w:iCs/>
                <w:noProof/>
                <w:sz w:val="20"/>
              </w:rPr>
            </w:rPrChange>
          </w:rPr>
          <w:tab/>
          <w:t>If a PT SEI message is present for picture n, elementalOutputPeriods is equal to the value of pt_display_elemental_periods_minus1 + 1.</w:t>
        </w:r>
      </w:ins>
    </w:p>
    <w:p w14:paraId="7EEF05D8" w14:textId="77777777" w:rsidR="00863EFC" w:rsidRPr="007E3C52" w:rsidRDefault="00863EFC" w:rsidP="00863EFC">
      <w:pPr>
        <w:tabs>
          <w:tab w:val="left" w:pos="1800"/>
          <w:tab w:val="left" w:pos="2160"/>
          <w:tab w:val="left" w:pos="2520"/>
          <w:tab w:val="left" w:pos="2880"/>
          <w:tab w:val="left" w:pos="3240"/>
          <w:tab w:val="left" w:pos="3600"/>
          <w:tab w:val="left" w:pos="3960"/>
          <w:tab w:val="left" w:pos="4320"/>
        </w:tabs>
        <w:ind w:left="1440" w:hanging="360"/>
        <w:jc w:val="both"/>
        <w:rPr>
          <w:ins w:id="2133" w:author="Ye-Kui Wang (d00)" w:date="2020-09-23T15:18:00Z"/>
          <w:rFonts w:eastAsia="Times New Roman"/>
          <w:iCs/>
          <w:noProof/>
          <w:sz w:val="20"/>
          <w:lang w:val="en-CA"/>
          <w:rPrChange w:id="2134" w:author="Ye-Kui Wang (d00)" w:date="2020-09-23T16:55:00Z">
            <w:rPr>
              <w:ins w:id="2135" w:author="Ye-Kui Wang (d00)" w:date="2020-09-23T15:18:00Z"/>
              <w:rFonts w:eastAsia="Times New Roman"/>
              <w:iCs/>
              <w:noProof/>
              <w:sz w:val="20"/>
            </w:rPr>
          </w:rPrChange>
        </w:rPr>
      </w:pPr>
      <w:ins w:id="2136" w:author="Ye-Kui Wang (d00)" w:date="2020-09-23T15:18:00Z">
        <w:r w:rsidRPr="007E3C52">
          <w:rPr>
            <w:rFonts w:eastAsia="Times New Roman"/>
            <w:iCs/>
            <w:noProof/>
            <w:sz w:val="20"/>
            <w:lang w:val="en-CA"/>
            <w:rPrChange w:id="2137" w:author="Ye-Kui Wang (d00)" w:date="2020-09-23T16:55:00Z">
              <w:rPr>
                <w:rFonts w:eastAsia="Times New Roman"/>
                <w:iCs/>
                <w:noProof/>
                <w:sz w:val="20"/>
              </w:rPr>
            </w:rPrChange>
          </w:rPr>
          <w:t>–</w:t>
        </w:r>
        <w:r w:rsidRPr="007E3C52">
          <w:rPr>
            <w:rFonts w:eastAsia="Times New Roman"/>
            <w:iCs/>
            <w:noProof/>
            <w:sz w:val="20"/>
            <w:lang w:val="en-CA"/>
            <w:rPrChange w:id="2138" w:author="Ye-Kui Wang (d00)" w:date="2020-09-23T16:55:00Z">
              <w:rPr>
                <w:rFonts w:eastAsia="Times New Roman"/>
                <w:iCs/>
                <w:noProof/>
                <w:sz w:val="20"/>
              </w:rPr>
            </w:rPrChange>
          </w:rPr>
          <w:tab/>
          <w:t>Otherwise, elementalOutputPeriods is equal to 1.</w:t>
        </w:r>
      </w:ins>
    </w:p>
    <w:p w14:paraId="32C039A3" w14:textId="77777777" w:rsidR="00863EFC" w:rsidRPr="007E3C52" w:rsidRDefault="00863EFC" w:rsidP="00863EFC">
      <w:pPr>
        <w:tabs>
          <w:tab w:val="left" w:pos="1800"/>
          <w:tab w:val="left" w:pos="2160"/>
          <w:tab w:val="left" w:pos="2520"/>
          <w:tab w:val="left" w:pos="2880"/>
          <w:tab w:val="left" w:pos="3240"/>
          <w:tab w:val="left" w:pos="3600"/>
          <w:tab w:val="left" w:pos="3960"/>
          <w:tab w:val="left" w:pos="4320"/>
        </w:tabs>
        <w:ind w:left="1080"/>
        <w:jc w:val="both"/>
        <w:rPr>
          <w:ins w:id="2139" w:author="Ye-Kui Wang (d00)" w:date="2020-09-23T15:18:00Z"/>
          <w:rFonts w:eastAsia="Times New Roman"/>
          <w:iCs/>
          <w:noProof/>
          <w:sz w:val="20"/>
          <w:lang w:val="en-CA"/>
          <w:rPrChange w:id="2140" w:author="Ye-Kui Wang (d00)" w:date="2020-09-23T16:55:00Z">
            <w:rPr>
              <w:ins w:id="2141" w:author="Ye-Kui Wang (d00)" w:date="2020-09-23T15:18:00Z"/>
              <w:rFonts w:eastAsia="Times New Roman"/>
              <w:iCs/>
              <w:noProof/>
              <w:sz w:val="20"/>
            </w:rPr>
          </w:rPrChange>
        </w:rPr>
      </w:pPr>
      <w:ins w:id="2142" w:author="Ye-Kui Wang (d00)" w:date="2020-09-23T15:18:00Z">
        <w:r w:rsidRPr="007E3C52">
          <w:rPr>
            <w:rFonts w:eastAsia="Times New Roman"/>
            <w:iCs/>
            <w:noProof/>
            <w:sz w:val="20"/>
            <w:lang w:val="en-CA"/>
            <w:rPrChange w:id="2143" w:author="Ye-Kui Wang (d00)" w:date="2020-09-23T16:55:00Z">
              <w:rPr>
                <w:rFonts w:eastAsia="Times New Roman"/>
                <w:iCs/>
                <w:noProof/>
                <w:sz w:val="20"/>
              </w:rPr>
            </w:rPrChange>
          </w:rPr>
          <w:t xml:space="preserve">When Htid is equal to i </w:t>
        </w:r>
        <w:r w:rsidRPr="007E3C52">
          <w:rPr>
            <w:rFonts w:eastAsia="Times New Roman"/>
            <w:iCs/>
            <w:noProof/>
            <w:sz w:val="20"/>
            <w:highlight w:val="green"/>
            <w:lang w:val="en-CA"/>
            <w:rPrChange w:id="2144" w:author="Ye-Kui Wang (d00)" w:date="2020-09-23T16:55:00Z">
              <w:rPr>
                <w:rFonts w:eastAsia="Times New Roman"/>
                <w:iCs/>
                <w:noProof/>
                <w:sz w:val="20"/>
                <w:highlight w:val="green"/>
              </w:rPr>
            </w:rPrChange>
          </w:rPr>
          <w:t>and fixed_pic_rate_general_flag[ i ]</w:t>
        </w:r>
        <w:r w:rsidRPr="007E3C52">
          <w:rPr>
            <w:rFonts w:eastAsia="Times New Roman"/>
            <w:iCs/>
            <w:noProof/>
            <w:sz w:val="20"/>
            <w:lang w:val="en-CA"/>
            <w:rPrChange w:id="2145" w:author="Ye-Kui Wang (d00)" w:date="2020-09-23T16:55:00Z">
              <w:rPr>
                <w:rFonts w:eastAsia="Times New Roman"/>
                <w:iCs/>
                <w:noProof/>
                <w:sz w:val="20"/>
              </w:rPr>
            </w:rPrChange>
          </w:rPr>
          <w:t xml:space="preserve"> is equal to 1 for a CVS containing picture n, and picture n is a picture that is output and is not the last picture in the bitstream (in output order) that is output, the value computed for DpbOutputElementalInterval[ n ] shall be equal to ClockTick * ( elemental_duration_in_tc_minus1[ i ] + 1 ), wherein ClockTick is as specified in Equation C.X (using the value of ClockTick for the CVS containing picture n) when one of the following conditions is true for the following picture in output order nextPicInOutputOrder that is specified for use in Equation C.X:</w:t>
        </w:r>
      </w:ins>
    </w:p>
    <w:p w14:paraId="136FF9F5" w14:textId="77777777" w:rsidR="00863EFC" w:rsidRPr="007E3C52" w:rsidRDefault="00863EFC" w:rsidP="00863EFC">
      <w:pPr>
        <w:tabs>
          <w:tab w:val="left" w:pos="1800"/>
          <w:tab w:val="left" w:pos="2160"/>
          <w:tab w:val="left" w:pos="2520"/>
          <w:tab w:val="left" w:pos="2880"/>
          <w:tab w:val="left" w:pos="3240"/>
          <w:tab w:val="left" w:pos="3600"/>
          <w:tab w:val="left" w:pos="3960"/>
          <w:tab w:val="left" w:pos="4320"/>
        </w:tabs>
        <w:ind w:left="1437" w:hanging="357"/>
        <w:jc w:val="both"/>
        <w:rPr>
          <w:ins w:id="2146" w:author="Ye-Kui Wang (d00)" w:date="2020-09-23T15:18:00Z"/>
          <w:rFonts w:eastAsia="Times New Roman"/>
          <w:iCs/>
          <w:noProof/>
          <w:sz w:val="20"/>
          <w:lang w:val="en-CA"/>
          <w:rPrChange w:id="2147" w:author="Ye-Kui Wang (d00)" w:date="2020-09-23T16:55:00Z">
            <w:rPr>
              <w:ins w:id="2148" w:author="Ye-Kui Wang (d00)" w:date="2020-09-23T15:18:00Z"/>
              <w:rFonts w:eastAsia="Times New Roman"/>
              <w:iCs/>
              <w:noProof/>
              <w:sz w:val="20"/>
            </w:rPr>
          </w:rPrChange>
        </w:rPr>
      </w:pPr>
      <w:ins w:id="2149" w:author="Ye-Kui Wang (d00)" w:date="2020-09-23T15:18:00Z">
        <w:r w:rsidRPr="007E3C52">
          <w:rPr>
            <w:rFonts w:eastAsia="Times New Roman"/>
            <w:iCs/>
            <w:noProof/>
            <w:sz w:val="20"/>
            <w:lang w:val="en-CA"/>
            <w:rPrChange w:id="2150" w:author="Ye-Kui Wang (d00)" w:date="2020-09-23T16:55:00Z">
              <w:rPr>
                <w:rFonts w:eastAsia="Times New Roman"/>
                <w:iCs/>
                <w:noProof/>
                <w:sz w:val="20"/>
              </w:rPr>
            </w:rPrChange>
          </w:rPr>
          <w:t>–</w:t>
        </w:r>
        <w:r w:rsidRPr="007E3C52">
          <w:rPr>
            <w:rFonts w:eastAsia="Times New Roman"/>
            <w:iCs/>
            <w:noProof/>
            <w:sz w:val="20"/>
            <w:lang w:val="en-CA"/>
            <w:rPrChange w:id="2151" w:author="Ye-Kui Wang (d00)" w:date="2020-09-23T16:55:00Z">
              <w:rPr>
                <w:rFonts w:eastAsia="Times New Roman"/>
                <w:iCs/>
                <w:noProof/>
                <w:sz w:val="20"/>
              </w:rPr>
            </w:rPrChange>
          </w:rPr>
          <w:tab/>
          <w:t>picture nextPicInOutputOrder is in the same CVS as picture n.</w:t>
        </w:r>
      </w:ins>
    </w:p>
    <w:p w14:paraId="49D4FA61" w14:textId="77777777" w:rsidR="00863EFC" w:rsidRPr="007E3C52" w:rsidRDefault="00863EFC" w:rsidP="00863EFC">
      <w:pPr>
        <w:tabs>
          <w:tab w:val="left" w:pos="1800"/>
          <w:tab w:val="left" w:pos="2160"/>
          <w:tab w:val="left" w:pos="2520"/>
          <w:tab w:val="left" w:pos="2880"/>
          <w:tab w:val="left" w:pos="3240"/>
          <w:tab w:val="left" w:pos="3600"/>
          <w:tab w:val="left" w:pos="3960"/>
          <w:tab w:val="left" w:pos="4320"/>
        </w:tabs>
        <w:ind w:left="1440" w:hanging="360"/>
        <w:jc w:val="both"/>
        <w:rPr>
          <w:ins w:id="2152" w:author="Ye-Kui Wang (d00)" w:date="2020-09-23T15:18:00Z"/>
          <w:rFonts w:eastAsia="Times New Roman"/>
          <w:iCs/>
          <w:noProof/>
          <w:sz w:val="20"/>
          <w:lang w:val="en-CA"/>
          <w:rPrChange w:id="2153" w:author="Ye-Kui Wang (d00)" w:date="2020-09-23T16:55:00Z">
            <w:rPr>
              <w:ins w:id="2154" w:author="Ye-Kui Wang (d00)" w:date="2020-09-23T15:18:00Z"/>
              <w:rFonts w:eastAsia="Times New Roman"/>
              <w:iCs/>
              <w:noProof/>
              <w:sz w:val="20"/>
            </w:rPr>
          </w:rPrChange>
        </w:rPr>
      </w:pPr>
      <w:ins w:id="2155" w:author="Ye-Kui Wang (d00)" w:date="2020-09-23T15:18:00Z">
        <w:r w:rsidRPr="007E3C52">
          <w:rPr>
            <w:rFonts w:eastAsia="Times New Roman"/>
            <w:iCs/>
            <w:noProof/>
            <w:sz w:val="20"/>
            <w:lang w:val="en-CA"/>
            <w:rPrChange w:id="2156" w:author="Ye-Kui Wang (d00)" w:date="2020-09-23T16:55:00Z">
              <w:rPr>
                <w:rFonts w:eastAsia="Times New Roman"/>
                <w:iCs/>
                <w:noProof/>
                <w:sz w:val="20"/>
              </w:rPr>
            </w:rPrChange>
          </w:rPr>
          <w:lastRenderedPageBreak/>
          <w:t>–</w:t>
        </w:r>
        <w:r w:rsidRPr="007E3C52">
          <w:rPr>
            <w:rFonts w:eastAsia="Times New Roman"/>
            <w:iCs/>
            <w:noProof/>
            <w:sz w:val="20"/>
            <w:lang w:val="en-CA"/>
            <w:rPrChange w:id="2157" w:author="Ye-Kui Wang (d00)" w:date="2020-09-23T16:55:00Z">
              <w:rPr>
                <w:rFonts w:eastAsia="Times New Roman"/>
                <w:iCs/>
                <w:noProof/>
                <w:sz w:val="20"/>
              </w:rPr>
            </w:rPrChange>
          </w:rPr>
          <w:tab/>
          <w:t xml:space="preserve">picture nextPicInOutputOrder is in a different CVS and </w:t>
        </w:r>
        <w:r w:rsidRPr="007E3C52">
          <w:rPr>
            <w:rFonts w:eastAsia="Times New Roman"/>
            <w:iCs/>
            <w:noProof/>
            <w:sz w:val="20"/>
            <w:highlight w:val="cyan"/>
            <w:lang w:val="en-CA"/>
            <w:rPrChange w:id="2158" w:author="Ye-Kui Wang (d00)" w:date="2020-09-23T16:55:00Z">
              <w:rPr>
                <w:rFonts w:eastAsia="Times New Roman"/>
                <w:iCs/>
                <w:noProof/>
                <w:sz w:val="20"/>
                <w:highlight w:val="cyan"/>
              </w:rPr>
            </w:rPrChange>
          </w:rPr>
          <w:t>fixed_pic_rate_general_flag[ i ]</w:t>
        </w:r>
        <w:r w:rsidRPr="007E3C52">
          <w:rPr>
            <w:rFonts w:eastAsia="Times New Roman"/>
            <w:iCs/>
            <w:noProof/>
            <w:sz w:val="20"/>
            <w:lang w:val="en-CA"/>
            <w:rPrChange w:id="2159" w:author="Ye-Kui Wang (d00)" w:date="2020-09-23T16:55:00Z">
              <w:rPr>
                <w:rFonts w:eastAsia="Times New Roman"/>
                <w:iCs/>
                <w:noProof/>
                <w:sz w:val="20"/>
              </w:rPr>
            </w:rPrChange>
          </w:rPr>
          <w:t xml:space="preserve"> is equal to 1 in the CVS containing picture nextPicInOutputOrder, the value of ClockTick is the same for both CVSs, and the value of elemental_duration_in_tc_minus1[ i ] is the same for both CVSs.</w:t>
        </w:r>
      </w:ins>
    </w:p>
    <w:p w14:paraId="0A9634EE" w14:textId="77777777" w:rsidR="00863EFC" w:rsidRPr="007E3C52" w:rsidRDefault="00863EFC" w:rsidP="00863EFC">
      <w:pPr>
        <w:tabs>
          <w:tab w:val="left" w:pos="1800"/>
          <w:tab w:val="left" w:pos="2160"/>
          <w:tab w:val="left" w:pos="2520"/>
          <w:tab w:val="left" w:pos="2880"/>
          <w:tab w:val="left" w:pos="3240"/>
          <w:tab w:val="left" w:pos="3600"/>
          <w:tab w:val="left" w:pos="3960"/>
          <w:tab w:val="left" w:pos="4320"/>
        </w:tabs>
        <w:ind w:left="1080"/>
        <w:jc w:val="both"/>
        <w:rPr>
          <w:ins w:id="2160" w:author="Ye-Kui Wang (d00)" w:date="2020-09-23T15:18:00Z"/>
          <w:rFonts w:eastAsia="Times New Roman"/>
          <w:iCs/>
          <w:noProof/>
          <w:sz w:val="20"/>
          <w:lang w:val="en-CA"/>
          <w:rPrChange w:id="2161" w:author="Ye-Kui Wang (d00)" w:date="2020-09-23T16:55:00Z">
            <w:rPr>
              <w:ins w:id="2162" w:author="Ye-Kui Wang (d00)" w:date="2020-09-23T15:18:00Z"/>
              <w:rFonts w:eastAsia="Times New Roman"/>
              <w:iCs/>
              <w:noProof/>
              <w:sz w:val="20"/>
            </w:rPr>
          </w:rPrChange>
        </w:rPr>
      </w:pPr>
      <w:ins w:id="2163" w:author="Ye-Kui Wang (d00)" w:date="2020-09-23T15:18:00Z">
        <w:r w:rsidRPr="007E3C52">
          <w:rPr>
            <w:rFonts w:eastAsia="Times New Roman"/>
            <w:iCs/>
            <w:noProof/>
            <w:sz w:val="20"/>
            <w:lang w:val="en-CA"/>
            <w:rPrChange w:id="2164" w:author="Ye-Kui Wang (d00)" w:date="2020-09-23T16:55:00Z">
              <w:rPr>
                <w:rFonts w:eastAsia="Times New Roman"/>
                <w:iCs/>
                <w:noProof/>
                <w:sz w:val="20"/>
              </w:rPr>
            </w:rPrChange>
          </w:rPr>
          <w:t>When Htid is equal to i and fixed_pic_rate_within_cvs_flag[ i ] is equal to 1 for a CVS containing picture n, and picture n is a picture that is output and is not the last picture in the CVS (in output order) that is output, the value computed for DpbOutputElementalInterval[ n ] shall be equal to ClockTick * ( elemental_duration_in_tc_minus1[ i ] + 1 ), wherein ClockTick is as specified in Equation C.X (using the value of ClockTick for the CVS containing picture n) when the following picture in output order nextPicInOutputOrder that is specified for use in Equation C.X is in the same CVS as picture n.</w:t>
        </w:r>
      </w:ins>
    </w:p>
    <w:p w14:paraId="3F795232" w14:textId="77777777" w:rsidR="00863EFC" w:rsidRPr="007E3C52" w:rsidRDefault="00863EFC" w:rsidP="00863EFC">
      <w:pPr>
        <w:tabs>
          <w:tab w:val="clear" w:pos="360"/>
          <w:tab w:val="clear" w:pos="720"/>
          <w:tab w:val="clear" w:pos="1080"/>
          <w:tab w:val="clear" w:pos="1440"/>
        </w:tabs>
        <w:overflowPunct/>
        <w:autoSpaceDE/>
        <w:autoSpaceDN/>
        <w:adjustRightInd/>
        <w:spacing w:before="0" w:after="160" w:line="259" w:lineRule="auto"/>
        <w:ind w:left="720"/>
        <w:contextualSpacing/>
        <w:textAlignment w:val="auto"/>
        <w:rPr>
          <w:ins w:id="2165" w:author="Ye-Kui Wang (d00)" w:date="2020-09-23T15:18:00Z"/>
          <w:sz w:val="20"/>
          <w:lang w:val="en-CA" w:eastAsia="zh-CN"/>
          <w:rPrChange w:id="2166" w:author="Ye-Kui Wang (d00)" w:date="2020-09-23T16:55:00Z">
            <w:rPr>
              <w:ins w:id="2167" w:author="Ye-Kui Wang (d00)" w:date="2020-09-23T15:18:00Z"/>
              <w:sz w:val="20"/>
              <w:lang w:eastAsia="zh-CN"/>
            </w:rPr>
          </w:rPrChange>
        </w:rPr>
      </w:pPr>
    </w:p>
    <w:p w14:paraId="79FDE93F" w14:textId="77777777" w:rsidR="00863EFC" w:rsidRPr="007E3C52" w:rsidRDefault="00863EFC" w:rsidP="00863EFC">
      <w:pPr>
        <w:numPr>
          <w:ilvl w:val="0"/>
          <w:numId w:val="55"/>
        </w:numPr>
        <w:tabs>
          <w:tab w:val="clear" w:pos="360"/>
          <w:tab w:val="clear" w:pos="720"/>
          <w:tab w:val="clear" w:pos="1080"/>
          <w:tab w:val="clear" w:pos="1440"/>
          <w:tab w:val="left" w:pos="1800"/>
          <w:tab w:val="left" w:pos="2160"/>
          <w:tab w:val="left" w:pos="2520"/>
          <w:tab w:val="left" w:pos="2880"/>
          <w:tab w:val="left" w:pos="3240"/>
          <w:tab w:val="left" w:pos="3600"/>
          <w:tab w:val="left" w:pos="3960"/>
          <w:tab w:val="left" w:pos="4320"/>
        </w:tabs>
        <w:overflowPunct/>
        <w:autoSpaceDE/>
        <w:autoSpaceDN/>
        <w:adjustRightInd/>
        <w:spacing w:line="259" w:lineRule="auto"/>
        <w:jc w:val="both"/>
        <w:textAlignment w:val="auto"/>
        <w:rPr>
          <w:ins w:id="2168" w:author="Ye-Kui Wang (d00)" w:date="2020-09-23T15:19:00Z"/>
          <w:sz w:val="20"/>
          <w:lang w:val="en-CA" w:eastAsia="zh-CN"/>
          <w:rPrChange w:id="2169" w:author="Ye-Kui Wang (d00)" w:date="2020-09-23T16:55:00Z">
            <w:rPr>
              <w:ins w:id="2170" w:author="Ye-Kui Wang (d00)" w:date="2020-09-23T15:19:00Z"/>
              <w:sz w:val="20"/>
              <w:lang w:eastAsia="zh-CN"/>
            </w:rPr>
          </w:rPrChange>
        </w:rPr>
      </w:pPr>
      <w:ins w:id="2171" w:author="Ye-Kui Wang (d00)" w:date="2020-09-23T15:19:00Z">
        <w:r w:rsidRPr="007E3C52">
          <w:rPr>
            <w:sz w:val="20"/>
            <w:lang w:val="en-CA" w:eastAsia="zh-CN"/>
            <w:rPrChange w:id="2172" w:author="Ye-Kui Wang (d00)" w:date="2020-09-23T16:55:00Z">
              <w:rPr>
                <w:sz w:val="20"/>
                <w:lang w:eastAsia="zh-CN"/>
              </w:rPr>
            </w:rPrChange>
          </w:rPr>
          <w:t xml:space="preserve">In clause 8.1.1, add the derivation of the variables </w:t>
        </w:r>
        <w:proofErr w:type="spellStart"/>
        <w:r w:rsidRPr="007E3C52">
          <w:rPr>
            <w:sz w:val="20"/>
            <w:lang w:val="en-CA" w:eastAsia="zh-CN"/>
            <w:rPrChange w:id="2173" w:author="Ye-Kui Wang (d00)" w:date="2020-09-23T16:55:00Z">
              <w:rPr>
                <w:sz w:val="20"/>
                <w:lang w:eastAsia="zh-CN"/>
              </w:rPr>
            </w:rPrChange>
          </w:rPr>
          <w:t>DuHrdPreferredFlag</w:t>
        </w:r>
        <w:proofErr w:type="spellEnd"/>
        <w:r w:rsidRPr="007E3C52">
          <w:rPr>
            <w:sz w:val="20"/>
            <w:lang w:val="en-CA" w:eastAsia="zh-CN"/>
            <w:rPrChange w:id="2174" w:author="Ye-Kui Wang (d00)" w:date="2020-09-23T16:55:00Z">
              <w:rPr>
                <w:sz w:val="20"/>
                <w:lang w:eastAsia="zh-CN"/>
              </w:rPr>
            </w:rPrChange>
          </w:rPr>
          <w:t xml:space="preserve"> and </w:t>
        </w:r>
        <w:proofErr w:type="spellStart"/>
        <w:r w:rsidRPr="007E3C52">
          <w:rPr>
            <w:sz w:val="20"/>
            <w:lang w:val="en-CA" w:eastAsia="zh-CN"/>
            <w:rPrChange w:id="2175" w:author="Ye-Kui Wang (d00)" w:date="2020-09-23T16:55:00Z">
              <w:rPr>
                <w:sz w:val="20"/>
                <w:lang w:eastAsia="zh-CN"/>
              </w:rPr>
            </w:rPrChange>
          </w:rPr>
          <w:t>DecodingUnitHrdFlag</w:t>
        </w:r>
        <w:proofErr w:type="spellEnd"/>
        <w:r w:rsidRPr="007E3C52">
          <w:rPr>
            <w:sz w:val="20"/>
            <w:lang w:val="en-CA" w:eastAsia="zh-CN"/>
            <w:rPrChange w:id="2176" w:author="Ye-Kui Wang (d00)" w:date="2020-09-23T16:55:00Z">
              <w:rPr>
                <w:sz w:val="20"/>
                <w:lang w:eastAsia="zh-CN"/>
              </w:rPr>
            </w:rPrChange>
          </w:rPr>
          <w:t>, similarly as in HEVC.</w:t>
        </w:r>
      </w:ins>
    </w:p>
    <w:p w14:paraId="1CEA04A2" w14:textId="5478D177" w:rsidR="00863EFC" w:rsidRPr="007E3C52" w:rsidRDefault="00863EFC" w:rsidP="00863EFC">
      <w:pPr>
        <w:numPr>
          <w:ilvl w:val="0"/>
          <w:numId w:val="55"/>
        </w:numPr>
        <w:tabs>
          <w:tab w:val="left" w:pos="1800"/>
          <w:tab w:val="left" w:pos="2160"/>
          <w:tab w:val="left" w:pos="2520"/>
          <w:tab w:val="left" w:pos="2880"/>
          <w:tab w:val="left" w:pos="3240"/>
          <w:tab w:val="left" w:pos="3600"/>
          <w:tab w:val="left" w:pos="3960"/>
          <w:tab w:val="left" w:pos="4320"/>
        </w:tabs>
        <w:jc w:val="both"/>
        <w:rPr>
          <w:ins w:id="2177" w:author="Ye-Kui Wang (d00)" w:date="2020-09-23T15:19:00Z"/>
          <w:sz w:val="20"/>
          <w:lang w:val="en-CA"/>
          <w:rPrChange w:id="2178" w:author="Ye-Kui Wang (d00)" w:date="2020-09-23T16:55:00Z">
            <w:rPr>
              <w:ins w:id="2179" w:author="Ye-Kui Wang (d00)" w:date="2020-09-23T15:19:00Z"/>
              <w:sz w:val="20"/>
            </w:rPr>
          </w:rPrChange>
        </w:rPr>
      </w:pPr>
      <w:ins w:id="2180" w:author="Ye-Kui Wang (d00)" w:date="2020-09-23T15:19:00Z">
        <w:r w:rsidRPr="007E3C52">
          <w:rPr>
            <w:sz w:val="20"/>
            <w:lang w:val="en-CA"/>
            <w:rPrChange w:id="2181" w:author="Ye-Kui Wang (d00)" w:date="2020-09-23T16:55:00Z">
              <w:rPr>
                <w:sz w:val="20"/>
              </w:rPr>
            </w:rPrChange>
          </w:rPr>
          <w:t xml:space="preserve">Add "The variable </w:t>
        </w:r>
        <w:proofErr w:type="spellStart"/>
        <w:r w:rsidRPr="007E3C52">
          <w:rPr>
            <w:sz w:val="20"/>
            <w:lang w:val="en-CA"/>
            <w:rPrChange w:id="2182" w:author="Ye-Kui Wang (d00)" w:date="2020-09-23T16:55:00Z">
              <w:rPr>
                <w:sz w:val="20"/>
              </w:rPr>
            </w:rPrChange>
          </w:rPr>
          <w:t>DuHrdPreferredFlag</w:t>
        </w:r>
        <w:proofErr w:type="spellEnd"/>
        <w:r w:rsidRPr="007E3C52">
          <w:rPr>
            <w:sz w:val="20"/>
            <w:lang w:val="en-CA"/>
            <w:rPrChange w:id="2183" w:author="Ye-Kui Wang (d00)" w:date="2020-09-23T16:55:00Z">
              <w:rPr>
                <w:sz w:val="20"/>
              </w:rPr>
            </w:rPrChange>
          </w:rPr>
          <w:t xml:space="preserve"> is either specified by external means, or when not specified by external means, set equal to 0." to clause 8.1.2.</w:t>
        </w:r>
      </w:ins>
    </w:p>
    <w:p w14:paraId="783F073D" w14:textId="77777777" w:rsidR="00863EFC" w:rsidRPr="007E3C52" w:rsidRDefault="00863EFC" w:rsidP="00863EFC">
      <w:pPr>
        <w:numPr>
          <w:ilvl w:val="0"/>
          <w:numId w:val="55"/>
        </w:numPr>
        <w:rPr>
          <w:ins w:id="2184" w:author="Ye-Kui Wang (d00)" w:date="2020-09-23T15:19:00Z"/>
          <w:sz w:val="20"/>
          <w:lang w:val="en-CA"/>
          <w:rPrChange w:id="2185" w:author="Ye-Kui Wang (d00)" w:date="2020-09-23T16:55:00Z">
            <w:rPr>
              <w:ins w:id="2186" w:author="Ye-Kui Wang (d00)" w:date="2020-09-23T15:19:00Z"/>
              <w:sz w:val="20"/>
            </w:rPr>
          </w:rPrChange>
        </w:rPr>
      </w:pPr>
      <w:ins w:id="2187" w:author="Ye-Kui Wang (d00)" w:date="2020-09-23T15:19:00Z">
        <w:r w:rsidRPr="007E3C52">
          <w:rPr>
            <w:sz w:val="20"/>
            <w:lang w:val="en-CA"/>
            <w:rPrChange w:id="2188" w:author="Ye-Kui Wang (d00)" w:date="2020-09-23T16:55:00Z">
              <w:rPr>
                <w:sz w:val="20"/>
              </w:rPr>
            </w:rPrChange>
          </w:rPr>
          <w:t>Fix the description of the recovery point picture to consider the case with a recovery POC distance of 0.</w:t>
        </w:r>
      </w:ins>
    </w:p>
    <w:p w14:paraId="1C69E9B9" w14:textId="77777777" w:rsidR="00863EFC" w:rsidRPr="007E3C52" w:rsidRDefault="00863EFC" w:rsidP="00886560">
      <w:pPr>
        <w:rPr>
          <w:lang w:val="en-CA"/>
        </w:rPr>
      </w:pPr>
    </w:p>
    <w:p w14:paraId="4BD04939" w14:textId="086FA672" w:rsidR="009C50F6" w:rsidRPr="007E3C52" w:rsidRDefault="009C50F6" w:rsidP="009C50F6">
      <w:pPr>
        <w:pStyle w:val="Heading1"/>
        <w:rPr>
          <w:lang w:val="en-CA"/>
          <w:rPrChange w:id="2189" w:author="Ye-Kui Wang (d00)" w:date="2020-09-23T16:55:00Z">
            <w:rPr>
              <w:lang w:val="en-CA"/>
            </w:rPr>
          </w:rPrChange>
        </w:rPr>
      </w:pPr>
      <w:r w:rsidRPr="00204C6F">
        <w:rPr>
          <w:lang w:val="en-CA"/>
        </w:rPr>
        <w:t>Reported errata items for AVC</w:t>
      </w:r>
    </w:p>
    <w:p w14:paraId="3E51195D" w14:textId="49D8B156" w:rsidR="00C35B86" w:rsidRPr="007E3C52" w:rsidRDefault="00C35B86" w:rsidP="00E11D3D">
      <w:pPr>
        <w:rPr>
          <w:lang w:val="en-CA"/>
          <w:rPrChange w:id="2190" w:author="Ye-Kui Wang (d00)" w:date="2020-09-23T16:55:00Z">
            <w:rPr>
              <w:lang w:val="en-CA"/>
            </w:rPr>
          </w:rPrChange>
        </w:rPr>
      </w:pPr>
      <w:r w:rsidRPr="007E3C52">
        <w:rPr>
          <w:lang w:val="en-CA"/>
          <w:rPrChange w:id="2191" w:author="Ye-Kui Wang (d00)" w:date="2020-09-23T16:55:00Z">
            <w:rPr>
              <w:lang w:val="en-CA"/>
            </w:rPr>
          </w:rPrChange>
        </w:rPr>
        <w:t>See also section 1.</w:t>
      </w:r>
    </w:p>
    <w:p w14:paraId="3E07007F" w14:textId="77777777" w:rsidR="00C32FEE" w:rsidRPr="007E3C52" w:rsidRDefault="00C32FEE" w:rsidP="00C32FEE">
      <w:pPr>
        <w:pStyle w:val="Heading2"/>
        <w:rPr>
          <w:lang w:val="en-CA"/>
          <w:rPrChange w:id="2192" w:author="Ye-Kui Wang (d00)" w:date="2020-09-23T16:55:00Z">
            <w:rPr>
              <w:lang w:val="en-CA"/>
            </w:rPr>
          </w:rPrChange>
        </w:rPr>
      </w:pPr>
      <w:bookmarkStart w:id="2193" w:name="_Ref19120609"/>
      <w:r w:rsidRPr="007E3C52">
        <w:rPr>
          <w:lang w:val="en-CA"/>
          <w:rPrChange w:id="2194" w:author="Ye-Kui Wang (d00)" w:date="2020-09-23T16:55:00Z">
            <w:rPr>
              <w:lang w:val="en-CA"/>
            </w:rPr>
          </w:rPrChange>
        </w:rPr>
        <w:t>Publication status background</w:t>
      </w:r>
    </w:p>
    <w:p w14:paraId="2DAAD204" w14:textId="759E3A4A" w:rsidR="00C32FEE" w:rsidRPr="007E3C52" w:rsidRDefault="00C32FEE" w:rsidP="00C32FEE">
      <w:pPr>
        <w:keepNext/>
        <w:rPr>
          <w:lang w:val="en-CA"/>
          <w:rPrChange w:id="2195" w:author="Ye-Kui Wang (d00)" w:date="2020-09-23T16:55:00Z">
            <w:rPr>
              <w:lang w:val="en-CA"/>
            </w:rPr>
          </w:rPrChange>
        </w:rPr>
      </w:pPr>
      <w:r w:rsidRPr="007E3C52">
        <w:rPr>
          <w:lang w:val="en-CA"/>
          <w:rPrChange w:id="2196" w:author="Ye-Kui Wang (d00)" w:date="2020-09-23T16:55:00Z">
            <w:rPr>
              <w:lang w:val="en-CA"/>
            </w:rPr>
          </w:rPrChange>
        </w:rPr>
        <w:t>Rec. ITU-T H.264</w:t>
      </w:r>
    </w:p>
    <w:p w14:paraId="0D47C10B" w14:textId="255AEC1C" w:rsidR="00C32FEE" w:rsidRPr="007E3C52" w:rsidRDefault="00C32FEE" w:rsidP="00C32FEE">
      <w:pPr>
        <w:numPr>
          <w:ilvl w:val="0"/>
          <w:numId w:val="43"/>
        </w:numPr>
        <w:rPr>
          <w:lang w:val="en-CA"/>
          <w:rPrChange w:id="2197" w:author="Ye-Kui Wang (d00)" w:date="2020-09-23T16:55:00Z">
            <w:rPr>
              <w:lang w:val="en-CA"/>
            </w:rPr>
          </w:rPrChange>
        </w:rPr>
      </w:pPr>
      <w:r w:rsidRPr="007E3C52">
        <w:rPr>
          <w:lang w:val="en-CA"/>
          <w:rPrChange w:id="2198" w:author="Ye-Kui Wang (d00)" w:date="2020-09-23T16:55:00Z">
            <w:rPr>
              <w:lang w:val="en-CA"/>
            </w:rPr>
          </w:rPrChange>
        </w:rPr>
        <w:t>(06/19</w:t>
      </w:r>
      <w:r w:rsidR="00DF68D3" w:rsidRPr="007E3C52">
        <w:rPr>
          <w:lang w:val="en-CA"/>
          <w:rPrChange w:id="2199" w:author="Ye-Kui Wang (d00)" w:date="2020-09-23T16:55:00Z">
            <w:rPr>
              <w:lang w:val="en-CA"/>
            </w:rPr>
          </w:rPrChange>
        </w:rPr>
        <w:t>, Edition 13</w:t>
      </w:r>
      <w:r w:rsidRPr="007E3C52">
        <w:rPr>
          <w:lang w:val="en-CA"/>
          <w:rPrChange w:id="2200" w:author="Ye-Kui Wang (d00)" w:date="2020-09-23T16:55:00Z">
            <w:rPr>
              <w:lang w:val="en-CA"/>
            </w:rPr>
          </w:rPrChange>
        </w:rPr>
        <w:t>) Approved 2019-06-13, published 2019-09-06</w:t>
      </w:r>
    </w:p>
    <w:p w14:paraId="5937C668" w14:textId="75F9F97C" w:rsidR="00C32FEE" w:rsidRPr="007E3C52" w:rsidRDefault="00C32FEE" w:rsidP="00C32FEE">
      <w:pPr>
        <w:keepNext/>
        <w:rPr>
          <w:lang w:val="en-CA"/>
          <w:rPrChange w:id="2201" w:author="Ye-Kui Wang (d00)" w:date="2020-09-23T16:55:00Z">
            <w:rPr>
              <w:lang w:val="en-CA"/>
            </w:rPr>
          </w:rPrChange>
        </w:rPr>
      </w:pPr>
      <w:bookmarkStart w:id="2202" w:name="_Hlk19189049"/>
      <w:r w:rsidRPr="007E3C52">
        <w:rPr>
          <w:lang w:val="en-CA"/>
          <w:rPrChange w:id="2203" w:author="Ye-Kui Wang (d00)" w:date="2020-09-23T16:55:00Z">
            <w:rPr>
              <w:lang w:val="en-CA"/>
            </w:rPr>
          </w:rPrChange>
        </w:rPr>
        <w:t>ISO/IEC 14496-10</w:t>
      </w:r>
      <w:bookmarkEnd w:id="2202"/>
    </w:p>
    <w:p w14:paraId="238C102C" w14:textId="7B545D8E" w:rsidR="00C32FEE" w:rsidRPr="007E3C52" w:rsidRDefault="00C32FEE" w:rsidP="00C32FEE">
      <w:pPr>
        <w:numPr>
          <w:ilvl w:val="0"/>
          <w:numId w:val="44"/>
        </w:numPr>
        <w:rPr>
          <w:lang w:val="en-CA"/>
          <w:rPrChange w:id="2204" w:author="Ye-Kui Wang (d00)" w:date="2020-09-23T16:55:00Z">
            <w:rPr>
              <w:lang w:val="en-CA"/>
            </w:rPr>
          </w:rPrChange>
        </w:rPr>
      </w:pPr>
      <w:r w:rsidRPr="007E3C52">
        <w:rPr>
          <w:lang w:val="en-CA"/>
          <w:rPrChange w:id="2205" w:author="Ye-Kui Wang (d00)" w:date="2020-09-23T16:55:00Z">
            <w:rPr>
              <w:lang w:val="en-CA"/>
            </w:rPr>
          </w:rPrChange>
        </w:rPr>
        <w:t>ISO/IEC 14496-10:2014</w:t>
      </w:r>
      <w:r w:rsidR="006C29FD" w:rsidRPr="007E3C52">
        <w:rPr>
          <w:lang w:val="en-CA"/>
          <w:rPrChange w:id="2206" w:author="Ye-Kui Wang (d00)" w:date="2020-09-23T16:55:00Z">
            <w:rPr>
              <w:lang w:val="en-CA"/>
            </w:rPr>
          </w:rPrChange>
        </w:rPr>
        <w:t xml:space="preserve"> (Edition 8)</w:t>
      </w:r>
      <w:r w:rsidR="006F30D4" w:rsidRPr="007E3C52">
        <w:rPr>
          <w:lang w:val="en-CA"/>
          <w:rPrChange w:id="2207" w:author="Ye-Kui Wang (d00)" w:date="2020-09-23T16:55:00Z">
            <w:rPr>
              <w:lang w:val="en-CA"/>
            </w:rPr>
          </w:rPrChange>
        </w:rPr>
        <w:t xml:space="preserve">, published </w:t>
      </w:r>
      <w:r w:rsidR="00484AE6" w:rsidRPr="007E3C52">
        <w:rPr>
          <w:lang w:val="en-CA"/>
          <w:rPrChange w:id="2208" w:author="Ye-Kui Wang (d00)" w:date="2020-09-23T16:55:00Z">
            <w:rPr>
              <w:lang w:val="en-CA"/>
            </w:rPr>
          </w:rPrChange>
        </w:rPr>
        <w:t>2014-09</w:t>
      </w:r>
    </w:p>
    <w:p w14:paraId="75AC8A66" w14:textId="4DBEF857" w:rsidR="00C32FEE" w:rsidRPr="007E3C52" w:rsidRDefault="00C32FEE" w:rsidP="00C32FEE">
      <w:pPr>
        <w:numPr>
          <w:ilvl w:val="0"/>
          <w:numId w:val="44"/>
        </w:numPr>
        <w:rPr>
          <w:lang w:val="en-CA"/>
          <w:rPrChange w:id="2209" w:author="Ye-Kui Wang (d00)" w:date="2020-09-23T16:55:00Z">
            <w:rPr>
              <w:lang w:val="en-CA"/>
            </w:rPr>
          </w:rPrChange>
        </w:rPr>
      </w:pPr>
      <w:r w:rsidRPr="007E3C52">
        <w:rPr>
          <w:lang w:val="en-CA"/>
          <w:rPrChange w:id="2210" w:author="Ye-Kui Wang (d00)" w:date="2020-09-23T16:55:00Z">
            <w:rPr>
              <w:lang w:val="en-CA"/>
            </w:rPr>
          </w:rPrChange>
        </w:rPr>
        <w:t>ISO/IEC 14496-10:2014/</w:t>
      </w:r>
      <w:proofErr w:type="spellStart"/>
      <w:r w:rsidRPr="007E3C52">
        <w:rPr>
          <w:lang w:val="en-CA"/>
          <w:rPrChange w:id="2211" w:author="Ye-Kui Wang (d00)" w:date="2020-09-23T16:55:00Z">
            <w:rPr>
              <w:lang w:val="en-CA"/>
            </w:rPr>
          </w:rPrChange>
        </w:rPr>
        <w:t>Amd</w:t>
      </w:r>
      <w:proofErr w:type="spellEnd"/>
      <w:r w:rsidRPr="007E3C52">
        <w:rPr>
          <w:lang w:val="en-CA"/>
          <w:rPrChange w:id="2212" w:author="Ye-Kui Wang (d00)" w:date="2020-09-23T16:55:00Z">
            <w:rPr>
              <w:lang w:val="en-CA"/>
            </w:rPr>
          </w:rPrChange>
        </w:rPr>
        <w:t xml:space="preserve"> 1:2015 (Multi-resolution frame compatible stereoscopic video with depth maps, additional supplemental enhancement information and video usability information)</w:t>
      </w:r>
      <w:r w:rsidR="006F30D4" w:rsidRPr="007E3C52">
        <w:rPr>
          <w:lang w:val="en-CA"/>
          <w:rPrChange w:id="2213" w:author="Ye-Kui Wang (d00)" w:date="2020-09-23T16:55:00Z">
            <w:rPr>
              <w:lang w:val="en-CA"/>
            </w:rPr>
          </w:rPrChange>
        </w:rPr>
        <w:t xml:space="preserve">, published </w:t>
      </w:r>
      <w:r w:rsidR="00484AE6" w:rsidRPr="007E3C52">
        <w:rPr>
          <w:lang w:val="en-CA"/>
          <w:rPrChange w:id="2214" w:author="Ye-Kui Wang (d00)" w:date="2020-09-23T16:55:00Z">
            <w:rPr>
              <w:lang w:val="en-CA"/>
            </w:rPr>
          </w:rPrChange>
        </w:rPr>
        <w:t>2015-11</w:t>
      </w:r>
    </w:p>
    <w:p w14:paraId="303AB86B" w14:textId="47A54D1E" w:rsidR="00C32FEE" w:rsidRPr="007E3C52" w:rsidRDefault="00C32FEE" w:rsidP="00C32FEE">
      <w:pPr>
        <w:numPr>
          <w:ilvl w:val="0"/>
          <w:numId w:val="44"/>
        </w:numPr>
        <w:rPr>
          <w:lang w:val="en-CA"/>
          <w:rPrChange w:id="2215" w:author="Ye-Kui Wang (d00)" w:date="2020-09-23T16:55:00Z">
            <w:rPr>
              <w:lang w:val="en-CA"/>
            </w:rPr>
          </w:rPrChange>
        </w:rPr>
      </w:pPr>
      <w:r w:rsidRPr="007E3C52">
        <w:rPr>
          <w:lang w:val="en-CA"/>
          <w:rPrChange w:id="2216" w:author="Ye-Kui Wang (d00)" w:date="2020-09-23T16:55:00Z">
            <w:rPr>
              <w:lang w:val="en-CA"/>
            </w:rPr>
          </w:rPrChange>
        </w:rPr>
        <w:t>ISO/IEC 14496-10:2014/</w:t>
      </w:r>
      <w:r w:rsidR="00484AE6" w:rsidRPr="007E3C52">
        <w:rPr>
          <w:lang w:val="en-CA"/>
          <w:rPrChange w:id="2217" w:author="Ye-Kui Wang (d00)" w:date="2020-09-23T16:55:00Z">
            <w:rPr>
              <w:lang w:val="en-CA"/>
            </w:rPr>
          </w:rPrChange>
        </w:rPr>
        <w:t>FDAMD 2 (Additional Levels and Supplemental Enhancement Information); stage 50.98, deleted in preparation for Edition 9</w:t>
      </w:r>
    </w:p>
    <w:p w14:paraId="62C21BD1" w14:textId="375E73A2" w:rsidR="00C32FEE" w:rsidRPr="007E3C52" w:rsidRDefault="00C32FEE" w:rsidP="00C32FEE">
      <w:pPr>
        <w:numPr>
          <w:ilvl w:val="0"/>
          <w:numId w:val="44"/>
        </w:numPr>
        <w:rPr>
          <w:lang w:val="en-CA"/>
          <w:rPrChange w:id="2218" w:author="Ye-Kui Wang (d00)" w:date="2020-09-23T16:55:00Z">
            <w:rPr>
              <w:lang w:val="en-CA"/>
            </w:rPr>
          </w:rPrChange>
        </w:rPr>
      </w:pPr>
      <w:r w:rsidRPr="007E3C52">
        <w:rPr>
          <w:lang w:val="en-CA"/>
          <w:rPrChange w:id="2219" w:author="Ye-Kui Wang (d00)" w:date="2020-09-23T16:55:00Z">
            <w:rPr>
              <w:lang w:val="en-CA"/>
            </w:rPr>
          </w:rPrChange>
        </w:rPr>
        <w:t>ISO/IEC 14496-10:2014/</w:t>
      </w:r>
      <w:proofErr w:type="spellStart"/>
      <w:r w:rsidRPr="007E3C52">
        <w:rPr>
          <w:lang w:val="en-CA"/>
          <w:rPrChange w:id="2220" w:author="Ye-Kui Wang (d00)" w:date="2020-09-23T16:55:00Z">
            <w:rPr>
              <w:lang w:val="en-CA"/>
            </w:rPr>
          </w:rPrChange>
        </w:rPr>
        <w:t>Amd</w:t>
      </w:r>
      <w:proofErr w:type="spellEnd"/>
      <w:r w:rsidRPr="007E3C52">
        <w:rPr>
          <w:lang w:val="en-CA"/>
          <w:rPrChange w:id="2221" w:author="Ye-Kui Wang (d00)" w:date="2020-09-23T16:55:00Z">
            <w:rPr>
              <w:lang w:val="en-CA"/>
            </w:rPr>
          </w:rPrChange>
        </w:rPr>
        <w:t xml:space="preserve"> 3:2016 (Additional supplemental enhancement information)</w:t>
      </w:r>
      <w:r w:rsidR="006C29FD" w:rsidRPr="007E3C52">
        <w:rPr>
          <w:lang w:val="en-CA"/>
          <w:rPrChange w:id="2222" w:author="Ye-Kui Wang (d00)" w:date="2020-09-23T16:55:00Z">
            <w:rPr>
              <w:lang w:val="en-CA"/>
            </w:rPr>
          </w:rPrChange>
        </w:rPr>
        <w:t>; published 2016-12</w:t>
      </w:r>
      <w:r w:rsidR="006F30D4" w:rsidRPr="007E3C52">
        <w:rPr>
          <w:lang w:val="en-CA"/>
          <w:rPrChange w:id="2223" w:author="Ye-Kui Wang (d00)" w:date="2020-09-23T16:55:00Z">
            <w:rPr>
              <w:lang w:val="en-CA"/>
            </w:rPr>
          </w:rPrChange>
        </w:rPr>
        <w:t xml:space="preserve">, published </w:t>
      </w:r>
      <w:r w:rsidR="00484AE6" w:rsidRPr="007E3C52">
        <w:rPr>
          <w:lang w:val="en-CA"/>
          <w:rPrChange w:id="2224" w:author="Ye-Kui Wang (d00)" w:date="2020-09-23T16:55:00Z">
            <w:rPr>
              <w:lang w:val="en-CA"/>
            </w:rPr>
          </w:rPrChange>
        </w:rPr>
        <w:t>2016-12</w:t>
      </w:r>
    </w:p>
    <w:p w14:paraId="19E8B9CB" w14:textId="2D7C7A44" w:rsidR="00C32FEE" w:rsidRPr="007E3C52" w:rsidRDefault="00C32FEE" w:rsidP="00C32FEE">
      <w:pPr>
        <w:numPr>
          <w:ilvl w:val="0"/>
          <w:numId w:val="44"/>
        </w:numPr>
        <w:rPr>
          <w:lang w:val="en-CA"/>
          <w:rPrChange w:id="2225" w:author="Ye-Kui Wang (d00)" w:date="2020-09-23T16:55:00Z">
            <w:rPr>
              <w:lang w:val="en-CA"/>
            </w:rPr>
          </w:rPrChange>
        </w:rPr>
      </w:pPr>
      <w:r w:rsidRPr="007E3C52">
        <w:rPr>
          <w:lang w:val="en-CA"/>
          <w:rPrChange w:id="2226" w:author="Ye-Kui Wang (d00)" w:date="2020-09-23T16:55:00Z">
            <w:rPr>
              <w:lang w:val="en-CA"/>
            </w:rPr>
          </w:rPrChange>
        </w:rPr>
        <w:t>ISO/IEC DIS 14496-10:201x (Edition 9)</w:t>
      </w:r>
      <w:r w:rsidR="006F30D4" w:rsidRPr="007E3C52">
        <w:rPr>
          <w:lang w:val="en-CA"/>
          <w:rPrChange w:id="2227" w:author="Ye-Kui Wang (d00)" w:date="2020-09-23T16:55:00Z">
            <w:rPr>
              <w:lang w:val="en-CA"/>
            </w:rPr>
          </w:rPrChange>
        </w:rPr>
        <w:t xml:space="preserve">; </w:t>
      </w:r>
      <w:r w:rsidR="00484AE6" w:rsidRPr="007E3C52">
        <w:rPr>
          <w:lang w:val="en-CA"/>
          <w:rPrChange w:id="2228" w:author="Ye-Kui Wang (d00)" w:date="2020-09-23T16:55:00Z">
            <w:rPr>
              <w:lang w:val="en-CA"/>
            </w:rPr>
          </w:rPrChange>
        </w:rPr>
        <w:t>s</w:t>
      </w:r>
      <w:r w:rsidR="006C29FD" w:rsidRPr="007E3C52">
        <w:rPr>
          <w:lang w:val="en-CA"/>
          <w:rPrChange w:id="2229" w:author="Ye-Kui Wang (d00)" w:date="2020-09-23T16:55:00Z">
            <w:rPr>
              <w:lang w:val="en-CA"/>
            </w:rPr>
          </w:rPrChange>
        </w:rPr>
        <w:t xml:space="preserve">tage </w:t>
      </w:r>
      <w:r w:rsidRPr="007E3C52">
        <w:rPr>
          <w:lang w:val="en-CA"/>
          <w:rPrChange w:id="2230" w:author="Ye-Kui Wang (d00)" w:date="2020-09-23T16:55:00Z">
            <w:rPr>
              <w:lang w:val="en-CA"/>
            </w:rPr>
          </w:rPrChange>
        </w:rPr>
        <w:t>40.99</w:t>
      </w:r>
      <w:r w:rsidR="00F321A0" w:rsidRPr="007E3C52">
        <w:rPr>
          <w:lang w:val="en-CA"/>
          <w:rPrChange w:id="2231" w:author="Ye-Kui Wang (d00)" w:date="2020-09-23T16:55:00Z">
            <w:rPr/>
          </w:rPrChange>
        </w:rPr>
        <w:t xml:space="preserve"> </w:t>
      </w:r>
      <w:r w:rsidR="00F321A0" w:rsidRPr="007E3C52">
        <w:rPr>
          <w:lang w:val="en-CA"/>
        </w:rPr>
        <w:t>Full report circulated: DIS approved for registration as FDIS</w:t>
      </w:r>
      <w:r w:rsidR="00086470" w:rsidRPr="00204C6F">
        <w:rPr>
          <w:lang w:val="en-CA"/>
        </w:rPr>
        <w:t xml:space="preserve"> as of 2018-01-31</w:t>
      </w:r>
    </w:p>
    <w:p w14:paraId="4A39A984" w14:textId="0E39AE3C" w:rsidR="00031F7F" w:rsidRPr="007E3C52" w:rsidRDefault="00E557D9" w:rsidP="00031F7F">
      <w:pPr>
        <w:pStyle w:val="Heading2"/>
        <w:rPr>
          <w:lang w:val="en-CA"/>
          <w:rPrChange w:id="2232" w:author="Ye-Kui Wang (d00)" w:date="2020-09-23T16:55:00Z">
            <w:rPr>
              <w:lang w:val="en-CA"/>
            </w:rPr>
          </w:rPrChange>
        </w:rPr>
      </w:pPr>
      <w:r w:rsidRPr="007E3C52">
        <w:rPr>
          <w:lang w:val="en-CA"/>
          <w:rPrChange w:id="2233" w:author="Ye-Kui Wang (d00)" w:date="2020-09-23T16:55:00Z">
            <w:rPr>
              <w:lang w:val="en-CA"/>
            </w:rPr>
          </w:rPrChange>
        </w:rPr>
        <w:t>Text bug fixes for Annexes I and J</w:t>
      </w:r>
      <w:bookmarkEnd w:id="2193"/>
    </w:p>
    <w:p w14:paraId="304E23BB" w14:textId="77777777" w:rsidR="008160C1" w:rsidRPr="007E3C52" w:rsidRDefault="008160C1" w:rsidP="008160C1">
      <w:pPr>
        <w:pStyle w:val="Heading3"/>
        <w:rPr>
          <w:lang w:val="en-CA"/>
          <w:rPrChange w:id="2234" w:author="Ye-Kui Wang (d00)" w:date="2020-09-23T16:55:00Z">
            <w:rPr>
              <w:lang w:val="en-CA"/>
            </w:rPr>
          </w:rPrChange>
        </w:rPr>
      </w:pPr>
      <w:r w:rsidRPr="007E3C52">
        <w:rPr>
          <w:lang w:val="en-CA"/>
          <w:rPrChange w:id="2235" w:author="Ye-Kui Wang (d00)" w:date="2020-09-23T16:55:00Z">
            <w:rPr>
              <w:lang w:val="en-CA"/>
            </w:rPr>
          </w:rPrChange>
        </w:rPr>
        <w:t>Status</w:t>
      </w:r>
    </w:p>
    <w:p w14:paraId="40BD8CBC" w14:textId="67873E36" w:rsidR="008160C1" w:rsidRPr="00960032" w:rsidRDefault="00E557D9" w:rsidP="008160C1">
      <w:pPr>
        <w:pStyle w:val="ListParagraph"/>
        <w:ind w:left="0"/>
        <w:contextualSpacing w:val="0"/>
        <w:jc w:val="both"/>
        <w:rPr>
          <w:szCs w:val="22"/>
          <w:lang w:val="en-CA"/>
        </w:rPr>
      </w:pPr>
      <w:r w:rsidRPr="007E3C52">
        <w:rPr>
          <w:szCs w:val="22"/>
          <w:lang w:val="en-CA"/>
          <w:rPrChange w:id="2236" w:author="Ye-Kui Wang (d00)" w:date="2020-09-23T16:55:00Z">
            <w:rPr>
              <w:szCs w:val="22"/>
              <w:lang w:val="en-CA"/>
            </w:rPr>
          </w:rPrChange>
        </w:rPr>
        <w:t>The</w:t>
      </w:r>
      <w:r w:rsidR="00E911A2" w:rsidRPr="007E3C52">
        <w:rPr>
          <w:szCs w:val="22"/>
          <w:lang w:val="en-CA"/>
          <w:rPrChange w:id="2237" w:author="Ye-Kui Wang (d00)" w:date="2020-09-23T16:55:00Z">
            <w:rPr>
              <w:szCs w:val="22"/>
              <w:lang w:val="en-CA"/>
            </w:rPr>
          </w:rPrChange>
        </w:rPr>
        <w:t>se</w:t>
      </w:r>
      <w:r w:rsidRPr="007E3C52">
        <w:rPr>
          <w:szCs w:val="22"/>
          <w:lang w:val="en-CA"/>
          <w:rPrChange w:id="2238" w:author="Ye-Kui Wang (d00)" w:date="2020-09-23T16:55:00Z">
            <w:rPr>
              <w:szCs w:val="22"/>
              <w:lang w:val="en-CA"/>
            </w:rPr>
          </w:rPrChange>
        </w:rPr>
        <w:t xml:space="preserve"> bugs were confirmed</w:t>
      </w:r>
      <w:r w:rsidR="0046373F" w:rsidRPr="007E3C52">
        <w:rPr>
          <w:szCs w:val="22"/>
          <w:lang w:val="en-CA"/>
          <w:rPrChange w:id="2239" w:author="Ye-Kui Wang (d00)" w:date="2020-09-23T16:55:00Z">
            <w:rPr>
              <w:szCs w:val="22"/>
              <w:lang w:val="en-CA"/>
            </w:rPr>
          </w:rPrChange>
        </w:rPr>
        <w:t>,</w:t>
      </w:r>
      <w:r w:rsidRPr="007E3C52">
        <w:rPr>
          <w:szCs w:val="22"/>
          <w:lang w:val="en-CA"/>
          <w:rPrChange w:id="2240" w:author="Ye-Kui Wang (d00)" w:date="2020-09-23T16:55:00Z">
            <w:rPr>
              <w:szCs w:val="22"/>
              <w:lang w:val="en-CA"/>
            </w:rPr>
          </w:rPrChange>
        </w:rPr>
        <w:t xml:space="preserve"> and the text bug fixes were agreed by the JCT-VC at its 37th meeting in Geneva in Oct. 2019</w:t>
      </w:r>
      <w:r w:rsidR="008160C1" w:rsidRPr="007E3C52">
        <w:rPr>
          <w:rFonts w:eastAsia="SimSun"/>
          <w:lang w:val="en-CA" w:eastAsia="de-DE"/>
          <w:rPrChange w:id="2241" w:author="Ye-Kui Wang (d00)" w:date="2020-09-23T16:55:00Z">
            <w:rPr>
              <w:rFonts w:eastAsia="SimSun"/>
              <w:lang w:val="en-CA" w:eastAsia="de-DE"/>
            </w:rPr>
          </w:rPrChange>
        </w:rPr>
        <w:t>.</w:t>
      </w:r>
      <w:r w:rsidRPr="007E3C52">
        <w:rPr>
          <w:rFonts w:eastAsia="SimSun"/>
          <w:lang w:val="en-CA" w:eastAsia="de-DE"/>
          <w:rPrChange w:id="2242" w:author="Ye-Kui Wang (d00)" w:date="2020-09-23T16:55:00Z">
            <w:rPr>
              <w:rFonts w:eastAsia="SimSun"/>
              <w:lang w:val="en-CA" w:eastAsia="de-DE"/>
            </w:rPr>
          </w:rPrChange>
        </w:rPr>
        <w:t xml:space="preserve"> See Section 1 of </w:t>
      </w:r>
      <w:r w:rsidR="00174D81" w:rsidRPr="007E3C52">
        <w:rPr>
          <w:lang w:val="en-CA"/>
          <w:rPrChange w:id="2243" w:author="Ye-Kui Wang (d00)" w:date="2020-09-23T16:55:00Z">
            <w:rPr/>
          </w:rPrChange>
        </w:rPr>
        <w:fldChar w:fldCharType="begin"/>
      </w:r>
      <w:r w:rsidR="00174D81" w:rsidRPr="007E3C52">
        <w:rPr>
          <w:lang w:val="en-CA"/>
          <w:rPrChange w:id="2244" w:author="Ye-Kui Wang (d00)" w:date="2020-09-23T16:55:00Z">
            <w:rPr/>
          </w:rPrChange>
        </w:rPr>
        <w:instrText xml:space="preserve"> HYPERLINK "http://phenix.int-evry.fr/jct/doc_end_user/current_document.php?id=10962" </w:instrText>
      </w:r>
      <w:r w:rsidR="00174D81" w:rsidRPr="007E3C52">
        <w:rPr>
          <w:lang w:val="en-CA"/>
          <w:rPrChange w:id="2245" w:author="Ye-Kui Wang (d00)" w:date="2020-09-23T16:55:00Z">
            <w:rPr/>
          </w:rPrChange>
        </w:rPr>
        <w:fldChar w:fldCharType="separate"/>
      </w:r>
      <w:r w:rsidRPr="007E3C52">
        <w:rPr>
          <w:rStyle w:val="Hyperlink"/>
          <w:rFonts w:eastAsia="SimSun"/>
          <w:lang w:val="en-CA" w:eastAsia="de-DE"/>
          <w:rPrChange w:id="2246" w:author="Ye-Kui Wang (d00)" w:date="2020-09-23T16:55:00Z">
            <w:rPr>
              <w:rStyle w:val="Hyperlink"/>
              <w:rFonts w:eastAsia="SimSun"/>
              <w:lang w:val="en-CA" w:eastAsia="de-DE"/>
            </w:rPr>
          </w:rPrChange>
        </w:rPr>
        <w:t>JCTVC-AK0022</w:t>
      </w:r>
      <w:r w:rsidR="00174D81" w:rsidRPr="007E3C52">
        <w:rPr>
          <w:rStyle w:val="Hyperlink"/>
          <w:rFonts w:eastAsia="SimSun"/>
          <w:lang w:val="en-CA" w:eastAsia="de-DE"/>
          <w:rPrChange w:id="2247" w:author="Ye-Kui Wang (d00)" w:date="2020-09-23T16:55:00Z">
            <w:rPr>
              <w:rStyle w:val="Hyperlink"/>
              <w:rFonts w:eastAsia="SimSun"/>
              <w:lang w:val="en-CA" w:eastAsia="de-DE"/>
            </w:rPr>
          </w:rPrChange>
        </w:rPr>
        <w:fldChar w:fldCharType="end"/>
      </w:r>
      <w:r w:rsidRPr="007E3C52">
        <w:rPr>
          <w:rFonts w:eastAsia="SimSun"/>
          <w:lang w:val="en-CA" w:eastAsia="de-DE"/>
        </w:rPr>
        <w:t>.</w:t>
      </w:r>
    </w:p>
    <w:p w14:paraId="45DEAEFC" w14:textId="4A6A962D" w:rsidR="008160C1" w:rsidRPr="007E3C52" w:rsidRDefault="0040193E" w:rsidP="008160C1">
      <w:pPr>
        <w:pStyle w:val="Heading3"/>
        <w:rPr>
          <w:lang w:val="en-CA"/>
          <w:rPrChange w:id="2248" w:author="Ye-Kui Wang (d00)" w:date="2020-09-23T16:55:00Z">
            <w:rPr>
              <w:lang w:val="en-CA"/>
            </w:rPr>
          </w:rPrChange>
        </w:rPr>
      </w:pPr>
      <w:r w:rsidRPr="00204C6F">
        <w:rPr>
          <w:lang w:val="en-CA"/>
        </w:rPr>
        <w:t>B</w:t>
      </w:r>
      <w:r w:rsidR="00E557D9" w:rsidRPr="007E3C52">
        <w:rPr>
          <w:lang w:val="en-CA"/>
          <w:rPrChange w:id="2249" w:author="Ye-Kui Wang (d00)" w:date="2020-09-23T16:55:00Z">
            <w:rPr>
              <w:lang w:val="en-CA"/>
            </w:rPr>
          </w:rPrChange>
        </w:rPr>
        <w:t>ug fixes</w:t>
      </w:r>
    </w:p>
    <w:p w14:paraId="3734B2DD" w14:textId="5F98D246" w:rsidR="0053591F" w:rsidRPr="007E3C52" w:rsidRDefault="0053591F" w:rsidP="0053591F">
      <w:pPr>
        <w:jc w:val="both"/>
        <w:rPr>
          <w:i/>
          <w:szCs w:val="22"/>
          <w:lang w:val="en-CA"/>
          <w:rPrChange w:id="2250" w:author="Ye-Kui Wang (d00)" w:date="2020-09-23T16:55:00Z">
            <w:rPr>
              <w:i/>
              <w:szCs w:val="22"/>
              <w:lang w:val="en-CA"/>
            </w:rPr>
          </w:rPrChange>
        </w:rPr>
      </w:pPr>
      <w:r w:rsidRPr="007E3C52">
        <w:rPr>
          <w:i/>
          <w:szCs w:val="22"/>
          <w:lang w:val="en-CA"/>
          <w:rPrChange w:id="2251" w:author="Ye-Kui Wang (d00)" w:date="2020-09-23T16:55:00Z">
            <w:rPr>
              <w:i/>
              <w:szCs w:val="22"/>
              <w:lang w:val="en-CA"/>
            </w:rPr>
          </w:rPrChange>
        </w:rPr>
        <w:t xml:space="preserve">In I.13.2.3.1, change the semantics of </w:t>
      </w:r>
      <w:r w:rsidRPr="007E3C52">
        <w:rPr>
          <w:i/>
          <w:lang w:val="en-CA"/>
          <w:rPrChange w:id="2252" w:author="Ye-Kui Wang (d00)" w:date="2020-09-23T16:55:00Z">
            <w:rPr>
              <w:i/>
              <w:lang w:val="en-CA"/>
            </w:rPr>
          </w:rPrChange>
        </w:rPr>
        <w:t>da_mantissa_len_minus1</w:t>
      </w:r>
      <w:r w:rsidR="00E67DB8" w:rsidRPr="007E3C52">
        <w:rPr>
          <w:i/>
          <w:lang w:val="en-CA"/>
          <w:rPrChange w:id="2253" w:author="Ye-Kui Wang (d00)" w:date="2020-09-23T16:55:00Z">
            <w:rPr>
              <w:i/>
              <w:lang w:val="en-CA"/>
            </w:rPr>
          </w:rPrChange>
        </w:rPr>
        <w:t xml:space="preserve"> </w:t>
      </w:r>
      <w:r w:rsidR="00E67DB8" w:rsidRPr="007E3C52">
        <w:rPr>
          <w:i/>
          <w:szCs w:val="22"/>
          <w:lang w:val="en-CA"/>
          <w:rPrChange w:id="2254" w:author="Ye-Kui Wang (d00)" w:date="2020-09-23T16:55:00Z">
            <w:rPr>
              <w:i/>
              <w:szCs w:val="22"/>
              <w:lang w:val="en-CA"/>
            </w:rPr>
          </w:rPrChange>
        </w:rPr>
        <w:t>to the</w:t>
      </w:r>
      <w:r w:rsidRPr="007E3C52">
        <w:rPr>
          <w:i/>
          <w:szCs w:val="22"/>
          <w:lang w:val="en-CA"/>
          <w:rPrChange w:id="2255" w:author="Ye-Kui Wang (d00)" w:date="2020-09-23T16:55:00Z">
            <w:rPr>
              <w:i/>
              <w:szCs w:val="22"/>
              <w:lang w:val="en-CA"/>
            </w:rPr>
          </w:rPrChange>
        </w:rPr>
        <w:t xml:space="preserve"> follow</w:t>
      </w:r>
      <w:r w:rsidR="00E67DB8" w:rsidRPr="007E3C52">
        <w:rPr>
          <w:i/>
          <w:szCs w:val="22"/>
          <w:lang w:val="en-CA"/>
          <w:rPrChange w:id="2256" w:author="Ye-Kui Wang (d00)" w:date="2020-09-23T16:55:00Z">
            <w:rPr>
              <w:i/>
              <w:szCs w:val="22"/>
              <w:lang w:val="en-CA"/>
            </w:rPr>
          </w:rPrChange>
        </w:rPr>
        <w:t>ing</w:t>
      </w:r>
      <w:r w:rsidRPr="007E3C52">
        <w:rPr>
          <w:i/>
          <w:szCs w:val="22"/>
          <w:lang w:val="en-CA"/>
          <w:rPrChange w:id="2257" w:author="Ye-Kui Wang (d00)" w:date="2020-09-23T16:55:00Z">
            <w:rPr>
              <w:i/>
              <w:szCs w:val="22"/>
              <w:lang w:val="en-CA"/>
            </w:rPr>
          </w:rPrChange>
        </w:rPr>
        <w:t>:</w:t>
      </w:r>
    </w:p>
    <w:p w14:paraId="7BBE8BF1" w14:textId="77777777" w:rsidR="0053591F" w:rsidRPr="007E3C52" w:rsidRDefault="0053591F" w:rsidP="0053591F">
      <w:pPr>
        <w:widowControl w:val="0"/>
        <w:rPr>
          <w:rFonts w:eastAsia="SimSun"/>
          <w:kern w:val="2"/>
          <w:lang w:val="en-CA" w:eastAsia="zh-CN"/>
          <w:rPrChange w:id="2258" w:author="Ye-Kui Wang (d00)" w:date="2020-09-23T16:55:00Z">
            <w:rPr>
              <w:rFonts w:eastAsia="SimSun"/>
              <w:kern w:val="2"/>
              <w:lang w:val="en-CA" w:eastAsia="zh-CN"/>
            </w:rPr>
          </w:rPrChange>
        </w:rPr>
      </w:pPr>
      <w:r w:rsidRPr="007E3C52">
        <w:rPr>
          <w:b/>
          <w:lang w:val="en-CA"/>
          <w:rPrChange w:id="2259" w:author="Ye-Kui Wang (d00)" w:date="2020-09-23T16:55:00Z">
            <w:rPr>
              <w:b/>
              <w:lang w:val="en-CA"/>
            </w:rPr>
          </w:rPrChange>
        </w:rPr>
        <w:t>da_mantissa_len_minus1</w:t>
      </w:r>
      <w:r w:rsidRPr="007E3C52">
        <w:rPr>
          <w:lang w:val="en-CA"/>
          <w:rPrChange w:id="2260" w:author="Ye-Kui Wang (d00)" w:date="2020-09-23T16:55:00Z">
            <w:rPr>
              <w:lang w:val="en-CA"/>
            </w:rPr>
          </w:rPrChange>
        </w:rPr>
        <w:t xml:space="preserve"> + 1 specifies the number of bits in the </w:t>
      </w:r>
      <w:proofErr w:type="spellStart"/>
      <w:r w:rsidRPr="007E3C52">
        <w:rPr>
          <w:lang w:val="en-CA"/>
          <w:rPrChange w:id="2261" w:author="Ye-Kui Wang (d00)" w:date="2020-09-23T16:55:00Z">
            <w:rPr>
              <w:lang w:val="en-CA"/>
            </w:rPr>
          </w:rPrChange>
        </w:rPr>
        <w:t>da_mantissa</w:t>
      </w:r>
      <w:proofErr w:type="spellEnd"/>
      <w:r w:rsidRPr="007E3C52">
        <w:rPr>
          <w:lang w:val="en-CA"/>
          <w:rPrChange w:id="2262" w:author="Ye-Kui Wang (d00)" w:date="2020-09-23T16:55:00Z">
            <w:rPr>
              <w:lang w:val="en-CA"/>
            </w:rPr>
          </w:rPrChange>
        </w:rPr>
        <w:t xml:space="preserve"> syntax element. The value of da_mantissa_len_minus1 shall be in the range of 0 to 31, inclusive. The variable </w:t>
      </w:r>
      <w:proofErr w:type="spellStart"/>
      <w:r w:rsidRPr="007E3C52">
        <w:rPr>
          <w:lang w:val="en-CA"/>
          <w:rPrChange w:id="2263" w:author="Ye-Kui Wang (d00)" w:date="2020-09-23T16:55:00Z">
            <w:rPr>
              <w:lang w:val="en-CA"/>
            </w:rPr>
          </w:rPrChange>
        </w:rPr>
        <w:t>OutManLen</w:t>
      </w:r>
      <w:proofErr w:type="spellEnd"/>
      <w:r w:rsidRPr="007E3C52">
        <w:rPr>
          <w:lang w:val="en-CA"/>
          <w:rPrChange w:id="2264" w:author="Ye-Kui Wang (d00)" w:date="2020-09-23T16:55:00Z">
            <w:rPr>
              <w:lang w:val="en-CA"/>
            </w:rPr>
          </w:rPrChange>
        </w:rPr>
        <w:t xml:space="preserve"> is set equal to da_mantissa_len_minus</w:t>
      </w:r>
      <w:r w:rsidRPr="007E3C52">
        <w:rPr>
          <w:highlight w:val="yellow"/>
          <w:lang w:val="en-CA"/>
          <w:rPrChange w:id="2265" w:author="Ye-Kui Wang (d00)" w:date="2020-09-23T16:55:00Z">
            <w:rPr>
              <w:highlight w:val="yellow"/>
              <w:lang w:val="en-CA"/>
            </w:rPr>
          </w:rPrChange>
        </w:rPr>
        <w:t>1</w:t>
      </w:r>
      <w:r w:rsidRPr="007E3C52">
        <w:rPr>
          <w:lang w:val="en-CA"/>
          <w:rPrChange w:id="2266" w:author="Ye-Kui Wang (d00)" w:date="2020-09-23T16:55:00Z">
            <w:rPr>
              <w:lang w:val="en-CA"/>
            </w:rPr>
          </w:rPrChange>
        </w:rPr>
        <w:t xml:space="preserve"> + 1.</w:t>
      </w:r>
    </w:p>
    <w:p w14:paraId="580B9D93" w14:textId="7DEC52E9" w:rsidR="0053591F" w:rsidRPr="007E3C52" w:rsidRDefault="0053591F" w:rsidP="0053591F">
      <w:pPr>
        <w:keepNext/>
        <w:jc w:val="both"/>
        <w:rPr>
          <w:i/>
          <w:szCs w:val="22"/>
          <w:lang w:val="en-CA"/>
          <w:rPrChange w:id="2267" w:author="Ye-Kui Wang (d00)" w:date="2020-09-23T16:55:00Z">
            <w:rPr>
              <w:i/>
              <w:szCs w:val="22"/>
              <w:lang w:val="en-CA"/>
            </w:rPr>
          </w:rPrChange>
        </w:rPr>
      </w:pPr>
      <w:r w:rsidRPr="007E3C52">
        <w:rPr>
          <w:i/>
          <w:szCs w:val="22"/>
          <w:lang w:val="en-CA"/>
          <w:rPrChange w:id="2268" w:author="Ye-Kui Wang (d00)" w:date="2020-09-23T16:55:00Z">
            <w:rPr>
              <w:i/>
              <w:szCs w:val="22"/>
              <w:lang w:val="en-CA"/>
            </w:rPr>
          </w:rPrChange>
        </w:rPr>
        <w:lastRenderedPageBreak/>
        <w:t xml:space="preserve">In J.7.3.2.13.1, change the depth ranges syntax </w:t>
      </w:r>
      <w:r w:rsidR="00E67DB8" w:rsidRPr="007E3C52">
        <w:rPr>
          <w:i/>
          <w:szCs w:val="22"/>
          <w:lang w:val="en-CA"/>
          <w:rPrChange w:id="2269" w:author="Ye-Kui Wang (d00)" w:date="2020-09-23T16:55:00Z">
            <w:rPr>
              <w:i/>
              <w:szCs w:val="22"/>
              <w:lang w:val="en-CA"/>
            </w:rPr>
          </w:rPrChange>
        </w:rPr>
        <w:t xml:space="preserve">to the </w:t>
      </w:r>
      <w:r w:rsidRPr="007E3C52">
        <w:rPr>
          <w:i/>
          <w:szCs w:val="22"/>
          <w:lang w:val="en-CA"/>
          <w:rPrChange w:id="2270" w:author="Ye-Kui Wang (d00)" w:date="2020-09-23T16:55:00Z">
            <w:rPr>
              <w:i/>
              <w:szCs w:val="22"/>
              <w:lang w:val="en-CA"/>
            </w:rPr>
          </w:rPrChange>
        </w:rPr>
        <w:t>follow</w:t>
      </w:r>
      <w:r w:rsidR="00E67DB8" w:rsidRPr="007E3C52">
        <w:rPr>
          <w:i/>
          <w:szCs w:val="22"/>
          <w:lang w:val="en-CA"/>
          <w:rPrChange w:id="2271" w:author="Ye-Kui Wang (d00)" w:date="2020-09-23T16:55:00Z">
            <w:rPr>
              <w:i/>
              <w:szCs w:val="22"/>
              <w:lang w:val="en-CA"/>
            </w:rPr>
          </w:rPrChange>
        </w:rPr>
        <w:t>ing</w:t>
      </w:r>
      <w:r w:rsidRPr="007E3C52">
        <w:rPr>
          <w:i/>
          <w:szCs w:val="22"/>
          <w:lang w:val="en-CA"/>
          <w:rPrChange w:id="2272" w:author="Ye-Kui Wang (d00)" w:date="2020-09-23T16:55:00Z">
            <w:rPr>
              <w:i/>
              <w:szCs w:val="22"/>
              <w:lang w:val="en-CA"/>
            </w:rPr>
          </w:rPrChange>
        </w:rPr>
        <w:t>:</w:t>
      </w:r>
    </w:p>
    <w:p w14:paraId="50A90883" w14:textId="77777777" w:rsidR="0053591F" w:rsidRPr="007E3C52" w:rsidRDefault="0053591F" w:rsidP="0053591F">
      <w:pPr>
        <w:keepNext/>
        <w:rPr>
          <w:lang w:val="en-CA"/>
          <w:rPrChange w:id="2273" w:author="Ye-Kui Wang (d00)" w:date="2020-09-23T16:55:00Z">
            <w:rPr>
              <w:lang w:val="en-CA"/>
            </w:rPr>
          </w:rPrChang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53591F" w:rsidRPr="007E3C52" w:rsidDel="00D815E6" w14:paraId="1D113E43" w14:textId="77777777" w:rsidTr="006F28E2">
        <w:trPr>
          <w:cantSplit/>
          <w:jc w:val="center"/>
        </w:trPr>
        <w:tc>
          <w:tcPr>
            <w:tcW w:w="6725" w:type="dxa"/>
          </w:tcPr>
          <w:p w14:paraId="7FB869F2" w14:textId="77777777" w:rsidR="0053591F" w:rsidRPr="007E3C52" w:rsidRDefault="0053591F" w:rsidP="006F28E2">
            <w:pPr>
              <w:pStyle w:val="tablesyntax"/>
              <w:spacing w:before="20" w:after="20"/>
              <w:rPr>
                <w:rFonts w:ascii="Times New Roman" w:hAnsi="Times New Roman"/>
                <w:lang w:val="en-CA"/>
                <w:rPrChange w:id="2274" w:author="Ye-Kui Wang (d00)" w:date="2020-09-23T16:55:00Z">
                  <w:rPr>
                    <w:rFonts w:ascii="Times New Roman" w:hAnsi="Times New Roman"/>
                    <w:lang w:val="en-CA"/>
                  </w:rPr>
                </w:rPrChange>
              </w:rPr>
            </w:pPr>
            <w:proofErr w:type="spellStart"/>
            <w:r w:rsidRPr="007E3C52">
              <w:rPr>
                <w:rFonts w:ascii="Times New Roman" w:hAnsi="Times New Roman"/>
                <w:lang w:val="en-CA"/>
                <w:rPrChange w:id="2275" w:author="Ye-Kui Wang (d00)" w:date="2020-09-23T16:55:00Z">
                  <w:rPr>
                    <w:rFonts w:ascii="Times New Roman" w:hAnsi="Times New Roman"/>
                    <w:lang w:val="en-CA"/>
                  </w:rPr>
                </w:rPrChange>
              </w:rPr>
              <w:t>depth_</w:t>
            </w:r>
            <w:proofErr w:type="gramStart"/>
            <w:r w:rsidRPr="007E3C52">
              <w:rPr>
                <w:rFonts w:ascii="Times New Roman" w:hAnsi="Times New Roman"/>
                <w:lang w:val="en-CA"/>
                <w:rPrChange w:id="2276" w:author="Ye-Kui Wang (d00)" w:date="2020-09-23T16:55:00Z">
                  <w:rPr>
                    <w:rFonts w:ascii="Times New Roman" w:hAnsi="Times New Roman"/>
                    <w:lang w:val="en-CA"/>
                  </w:rPr>
                </w:rPrChange>
              </w:rPr>
              <w:t>ranges</w:t>
            </w:r>
            <w:proofErr w:type="spellEnd"/>
            <w:r w:rsidRPr="007E3C52">
              <w:rPr>
                <w:rFonts w:ascii="Times New Roman" w:hAnsi="Times New Roman"/>
                <w:lang w:val="en-CA"/>
                <w:rPrChange w:id="2277" w:author="Ye-Kui Wang (d00)" w:date="2020-09-23T16:55:00Z">
                  <w:rPr>
                    <w:rFonts w:ascii="Times New Roman" w:hAnsi="Times New Roman"/>
                    <w:lang w:val="en-CA"/>
                  </w:rPr>
                </w:rPrChange>
              </w:rPr>
              <w:t>( </w:t>
            </w:r>
            <w:proofErr w:type="spellStart"/>
            <w:r w:rsidRPr="007E3C52">
              <w:rPr>
                <w:rFonts w:ascii="Times New Roman" w:hAnsi="Times New Roman"/>
                <w:lang w:val="en-CA"/>
                <w:rPrChange w:id="2278" w:author="Ye-Kui Wang (d00)" w:date="2020-09-23T16:55:00Z">
                  <w:rPr>
                    <w:rFonts w:ascii="Times New Roman" w:hAnsi="Times New Roman"/>
                    <w:lang w:val="en-CA"/>
                  </w:rPr>
                </w:rPrChange>
              </w:rPr>
              <w:t>numViews</w:t>
            </w:r>
            <w:proofErr w:type="spellEnd"/>
            <w:proofErr w:type="gramEnd"/>
            <w:r w:rsidRPr="007E3C52">
              <w:rPr>
                <w:rFonts w:ascii="Times New Roman" w:hAnsi="Times New Roman"/>
                <w:lang w:val="en-CA"/>
                <w:rPrChange w:id="2279" w:author="Ye-Kui Wang (d00)" w:date="2020-09-23T16:55:00Z">
                  <w:rPr>
                    <w:rFonts w:ascii="Times New Roman" w:hAnsi="Times New Roman"/>
                    <w:lang w:val="en-CA"/>
                  </w:rPr>
                </w:rPrChange>
              </w:rPr>
              <w:t xml:space="preserve">, </w:t>
            </w:r>
            <w:proofErr w:type="spellStart"/>
            <w:r w:rsidRPr="007E3C52">
              <w:rPr>
                <w:rFonts w:ascii="Times New Roman" w:hAnsi="Times New Roman"/>
                <w:lang w:val="en-CA"/>
                <w:rPrChange w:id="2280" w:author="Ye-Kui Wang (d00)" w:date="2020-09-23T16:55:00Z">
                  <w:rPr>
                    <w:rFonts w:ascii="Times New Roman" w:hAnsi="Times New Roman"/>
                    <w:lang w:val="en-CA"/>
                  </w:rPr>
                </w:rPrChange>
              </w:rPr>
              <w:t>predDirection</w:t>
            </w:r>
            <w:proofErr w:type="spellEnd"/>
            <w:r w:rsidRPr="007E3C52">
              <w:rPr>
                <w:rFonts w:ascii="Times New Roman" w:hAnsi="Times New Roman"/>
                <w:lang w:val="en-CA"/>
                <w:rPrChange w:id="2281" w:author="Ye-Kui Wang (d00)" w:date="2020-09-23T16:55:00Z">
                  <w:rPr>
                    <w:rFonts w:ascii="Times New Roman" w:hAnsi="Times New Roman"/>
                    <w:lang w:val="en-CA"/>
                  </w:rPr>
                </w:rPrChange>
              </w:rPr>
              <w:t>, index ) {</w:t>
            </w:r>
          </w:p>
        </w:tc>
        <w:tc>
          <w:tcPr>
            <w:tcW w:w="533" w:type="dxa"/>
          </w:tcPr>
          <w:p w14:paraId="60C55961" w14:textId="77777777" w:rsidR="0053591F" w:rsidRPr="007E3C52" w:rsidRDefault="0053591F" w:rsidP="006F28E2">
            <w:pPr>
              <w:pStyle w:val="tablecell"/>
              <w:spacing w:before="20" w:after="20"/>
              <w:jc w:val="center"/>
              <w:rPr>
                <w:bCs/>
                <w:lang w:val="en-CA"/>
                <w:rPrChange w:id="2282" w:author="Ye-Kui Wang (d00)" w:date="2020-09-23T16:55:00Z">
                  <w:rPr>
                    <w:bCs/>
                    <w:lang w:val="en-CA"/>
                  </w:rPr>
                </w:rPrChange>
              </w:rPr>
            </w:pPr>
            <w:r w:rsidRPr="007E3C52">
              <w:rPr>
                <w:lang w:val="en-CA"/>
                <w:rPrChange w:id="2283" w:author="Ye-Kui Wang (d00)" w:date="2020-09-23T16:55:00Z">
                  <w:rPr>
                    <w:lang w:val="en-CA"/>
                  </w:rPr>
                </w:rPrChange>
              </w:rPr>
              <w:t>C</w:t>
            </w:r>
          </w:p>
        </w:tc>
        <w:tc>
          <w:tcPr>
            <w:tcW w:w="1157" w:type="dxa"/>
          </w:tcPr>
          <w:p w14:paraId="0E02D0CF" w14:textId="77777777" w:rsidR="0053591F" w:rsidRPr="007E3C52" w:rsidRDefault="0053591F" w:rsidP="006F28E2">
            <w:pPr>
              <w:pStyle w:val="tableheading"/>
              <w:spacing w:before="20" w:after="20"/>
              <w:rPr>
                <w:b w:val="0"/>
                <w:lang w:val="en-CA"/>
                <w:rPrChange w:id="2284" w:author="Ye-Kui Wang (d00)" w:date="2020-09-23T16:55:00Z">
                  <w:rPr>
                    <w:b w:val="0"/>
                    <w:lang w:val="en-CA"/>
                  </w:rPr>
                </w:rPrChange>
              </w:rPr>
            </w:pPr>
            <w:r w:rsidRPr="007E3C52">
              <w:rPr>
                <w:lang w:val="en-CA"/>
                <w:rPrChange w:id="2285" w:author="Ye-Kui Wang (d00)" w:date="2020-09-23T16:55:00Z">
                  <w:rPr>
                    <w:lang w:val="en-CA"/>
                  </w:rPr>
                </w:rPrChange>
              </w:rPr>
              <w:t>Descriptor</w:t>
            </w:r>
          </w:p>
        </w:tc>
      </w:tr>
      <w:tr w:rsidR="0053591F" w:rsidRPr="007E3C52" w:rsidDel="00D815E6" w14:paraId="5A794EA5" w14:textId="77777777" w:rsidTr="006F28E2">
        <w:trPr>
          <w:cantSplit/>
          <w:jc w:val="center"/>
        </w:trPr>
        <w:tc>
          <w:tcPr>
            <w:tcW w:w="6725" w:type="dxa"/>
          </w:tcPr>
          <w:p w14:paraId="398E587F" w14:textId="77777777" w:rsidR="0053591F" w:rsidRPr="00960032" w:rsidRDefault="0053591F" w:rsidP="006F28E2">
            <w:pPr>
              <w:pStyle w:val="tablesyntax"/>
              <w:spacing w:before="20" w:after="20"/>
              <w:rPr>
                <w:rFonts w:ascii="Times New Roman" w:eastAsia="SimSun" w:hAnsi="Times New Roman"/>
                <w:b/>
                <w:lang w:val="en-CA" w:eastAsia="zh-CN"/>
              </w:rPr>
            </w:pPr>
            <w:r w:rsidRPr="007E3C52">
              <w:rPr>
                <w:rFonts w:ascii="Times New Roman" w:hAnsi="Times New Roman"/>
                <w:lang w:val="en-CA"/>
              </w:rPr>
              <w:tab/>
            </w:r>
            <w:proofErr w:type="spellStart"/>
            <w:r w:rsidRPr="00960032">
              <w:rPr>
                <w:rFonts w:ascii="Times New Roman" w:hAnsi="Times New Roman"/>
                <w:b/>
                <w:lang w:val="en-CA"/>
              </w:rPr>
              <w:t>z_near_flag</w:t>
            </w:r>
            <w:proofErr w:type="spellEnd"/>
          </w:p>
        </w:tc>
        <w:tc>
          <w:tcPr>
            <w:tcW w:w="533" w:type="dxa"/>
          </w:tcPr>
          <w:p w14:paraId="24E5D6E8" w14:textId="77777777" w:rsidR="0053591F" w:rsidRPr="007E3C52" w:rsidRDefault="0053591F" w:rsidP="006F28E2">
            <w:pPr>
              <w:pStyle w:val="tablecell"/>
              <w:spacing w:before="20" w:after="20"/>
              <w:jc w:val="center"/>
              <w:rPr>
                <w:bCs/>
                <w:lang w:val="en-CA"/>
                <w:rPrChange w:id="2286" w:author="Ye-Kui Wang (d00)" w:date="2020-09-23T16:55:00Z">
                  <w:rPr>
                    <w:bCs/>
                    <w:lang w:val="en-CA"/>
                  </w:rPr>
                </w:rPrChange>
              </w:rPr>
            </w:pPr>
            <w:r w:rsidRPr="00204C6F">
              <w:rPr>
                <w:bCs/>
                <w:lang w:val="en-CA"/>
              </w:rPr>
              <w:t>11</w:t>
            </w:r>
          </w:p>
        </w:tc>
        <w:tc>
          <w:tcPr>
            <w:tcW w:w="1157" w:type="dxa"/>
          </w:tcPr>
          <w:p w14:paraId="207242CC" w14:textId="77777777" w:rsidR="0053591F" w:rsidRPr="007E3C52" w:rsidRDefault="0053591F" w:rsidP="006F28E2">
            <w:pPr>
              <w:pStyle w:val="tableheading"/>
              <w:spacing w:before="20" w:after="20"/>
              <w:rPr>
                <w:b w:val="0"/>
                <w:lang w:val="en-CA"/>
                <w:rPrChange w:id="2287" w:author="Ye-Kui Wang (d00)" w:date="2020-09-23T16:55:00Z">
                  <w:rPr>
                    <w:b w:val="0"/>
                    <w:lang w:val="en-CA"/>
                  </w:rPr>
                </w:rPrChange>
              </w:rPr>
            </w:pPr>
            <w:proofErr w:type="gramStart"/>
            <w:r w:rsidRPr="007E3C52">
              <w:rPr>
                <w:b w:val="0"/>
                <w:lang w:val="en-CA"/>
                <w:rPrChange w:id="2288" w:author="Ye-Kui Wang (d00)" w:date="2020-09-23T16:55:00Z">
                  <w:rPr>
                    <w:b w:val="0"/>
                    <w:lang w:val="en-CA"/>
                  </w:rPr>
                </w:rPrChange>
              </w:rPr>
              <w:t>u(</w:t>
            </w:r>
            <w:proofErr w:type="gramEnd"/>
            <w:r w:rsidRPr="007E3C52">
              <w:rPr>
                <w:b w:val="0"/>
                <w:lang w:val="en-CA"/>
                <w:rPrChange w:id="2289" w:author="Ye-Kui Wang (d00)" w:date="2020-09-23T16:55:00Z">
                  <w:rPr>
                    <w:b w:val="0"/>
                    <w:lang w:val="en-CA"/>
                  </w:rPr>
                </w:rPrChange>
              </w:rPr>
              <w:t>1)</w:t>
            </w:r>
          </w:p>
        </w:tc>
      </w:tr>
      <w:tr w:rsidR="0053591F" w:rsidRPr="007E3C52" w:rsidDel="00D815E6" w14:paraId="47F56B11" w14:textId="77777777" w:rsidTr="006F28E2">
        <w:trPr>
          <w:cantSplit/>
          <w:jc w:val="center"/>
        </w:trPr>
        <w:tc>
          <w:tcPr>
            <w:tcW w:w="6725" w:type="dxa"/>
          </w:tcPr>
          <w:p w14:paraId="7ACAF52B" w14:textId="77777777" w:rsidR="0053591F" w:rsidRPr="00960032" w:rsidRDefault="0053591F" w:rsidP="006F28E2">
            <w:pPr>
              <w:pStyle w:val="tablesyntax"/>
              <w:spacing w:before="20" w:after="20"/>
              <w:rPr>
                <w:rFonts w:ascii="Times New Roman" w:eastAsia="SimSun" w:hAnsi="Times New Roman"/>
                <w:b/>
                <w:lang w:val="en-CA" w:eastAsia="zh-CN"/>
              </w:rPr>
            </w:pPr>
            <w:r w:rsidRPr="007E3C52">
              <w:rPr>
                <w:rFonts w:ascii="Times New Roman" w:hAnsi="Times New Roman"/>
                <w:lang w:val="en-CA"/>
              </w:rPr>
              <w:tab/>
            </w:r>
            <w:proofErr w:type="spellStart"/>
            <w:r w:rsidRPr="00960032">
              <w:rPr>
                <w:rFonts w:ascii="Times New Roman" w:hAnsi="Times New Roman"/>
                <w:b/>
                <w:lang w:val="en-CA"/>
              </w:rPr>
              <w:t>z_far_flag</w:t>
            </w:r>
            <w:proofErr w:type="spellEnd"/>
          </w:p>
        </w:tc>
        <w:tc>
          <w:tcPr>
            <w:tcW w:w="533" w:type="dxa"/>
          </w:tcPr>
          <w:p w14:paraId="572C5BAB" w14:textId="77777777" w:rsidR="0053591F" w:rsidRPr="007E3C52" w:rsidRDefault="0053591F" w:rsidP="006F28E2">
            <w:pPr>
              <w:pStyle w:val="tablecell"/>
              <w:spacing w:before="20" w:after="20"/>
              <w:jc w:val="center"/>
              <w:rPr>
                <w:bCs/>
                <w:lang w:val="en-CA"/>
                <w:rPrChange w:id="2290" w:author="Ye-Kui Wang (d00)" w:date="2020-09-23T16:55:00Z">
                  <w:rPr>
                    <w:bCs/>
                    <w:lang w:val="en-CA"/>
                  </w:rPr>
                </w:rPrChange>
              </w:rPr>
            </w:pPr>
            <w:r w:rsidRPr="00204C6F">
              <w:rPr>
                <w:bCs/>
                <w:lang w:val="en-CA"/>
              </w:rPr>
              <w:t>11</w:t>
            </w:r>
          </w:p>
        </w:tc>
        <w:tc>
          <w:tcPr>
            <w:tcW w:w="1157" w:type="dxa"/>
          </w:tcPr>
          <w:p w14:paraId="5BC5A26F" w14:textId="77777777" w:rsidR="0053591F" w:rsidRPr="007E3C52" w:rsidRDefault="0053591F" w:rsidP="006F28E2">
            <w:pPr>
              <w:pStyle w:val="tableheading"/>
              <w:spacing w:before="20" w:after="20"/>
              <w:rPr>
                <w:b w:val="0"/>
                <w:lang w:val="en-CA"/>
                <w:rPrChange w:id="2291" w:author="Ye-Kui Wang (d00)" w:date="2020-09-23T16:55:00Z">
                  <w:rPr>
                    <w:b w:val="0"/>
                    <w:lang w:val="en-CA"/>
                  </w:rPr>
                </w:rPrChange>
              </w:rPr>
            </w:pPr>
            <w:proofErr w:type="gramStart"/>
            <w:r w:rsidRPr="007E3C52">
              <w:rPr>
                <w:b w:val="0"/>
                <w:lang w:val="en-CA"/>
                <w:rPrChange w:id="2292" w:author="Ye-Kui Wang (d00)" w:date="2020-09-23T16:55:00Z">
                  <w:rPr>
                    <w:b w:val="0"/>
                    <w:lang w:val="en-CA"/>
                  </w:rPr>
                </w:rPrChange>
              </w:rPr>
              <w:t>u(</w:t>
            </w:r>
            <w:proofErr w:type="gramEnd"/>
            <w:r w:rsidRPr="007E3C52">
              <w:rPr>
                <w:b w:val="0"/>
                <w:lang w:val="en-CA"/>
                <w:rPrChange w:id="2293" w:author="Ye-Kui Wang (d00)" w:date="2020-09-23T16:55:00Z">
                  <w:rPr>
                    <w:b w:val="0"/>
                    <w:lang w:val="en-CA"/>
                  </w:rPr>
                </w:rPrChange>
              </w:rPr>
              <w:t>1)</w:t>
            </w:r>
          </w:p>
        </w:tc>
      </w:tr>
      <w:tr w:rsidR="0053591F" w:rsidRPr="007E3C52" w:rsidDel="00D815E6" w14:paraId="18D544F0" w14:textId="77777777" w:rsidTr="006F28E2">
        <w:trPr>
          <w:cantSplit/>
          <w:jc w:val="center"/>
        </w:trPr>
        <w:tc>
          <w:tcPr>
            <w:tcW w:w="6725" w:type="dxa"/>
          </w:tcPr>
          <w:p w14:paraId="2D1956D9" w14:textId="77777777" w:rsidR="0053591F" w:rsidRPr="00960032" w:rsidRDefault="0053591F" w:rsidP="006F28E2">
            <w:pPr>
              <w:pStyle w:val="tablesyntax"/>
              <w:spacing w:before="20" w:after="20"/>
              <w:rPr>
                <w:rFonts w:ascii="Times New Roman" w:eastAsia="SimSun" w:hAnsi="Times New Roman"/>
                <w:lang w:val="en-CA" w:eastAsia="zh-CN"/>
              </w:rPr>
            </w:pPr>
            <w:r w:rsidRPr="007E3C52">
              <w:rPr>
                <w:rFonts w:ascii="Times New Roman" w:hAnsi="Times New Roman"/>
                <w:lang w:val="en-CA"/>
              </w:rPr>
              <w:tab/>
            </w:r>
            <w:proofErr w:type="gramStart"/>
            <w:r w:rsidRPr="007E3C52">
              <w:rPr>
                <w:rFonts w:ascii="Times New Roman" w:hAnsi="Times New Roman"/>
                <w:lang w:val="en-CA"/>
              </w:rPr>
              <w:t xml:space="preserve">if( </w:t>
            </w:r>
            <w:proofErr w:type="spellStart"/>
            <w:r w:rsidRPr="007E3C52">
              <w:rPr>
                <w:rFonts w:ascii="Times New Roman" w:hAnsi="Times New Roman"/>
                <w:lang w:val="en-CA"/>
              </w:rPr>
              <w:t>z</w:t>
            </w:r>
            <w:proofErr w:type="gramEnd"/>
            <w:r w:rsidRPr="007E3C52">
              <w:rPr>
                <w:rFonts w:ascii="Times New Roman" w:hAnsi="Times New Roman"/>
                <w:lang w:val="en-CA"/>
              </w:rPr>
              <w:t>_near_flag</w:t>
            </w:r>
            <w:proofErr w:type="spellEnd"/>
            <w:r w:rsidRPr="007E3C52">
              <w:rPr>
                <w:rFonts w:ascii="Times New Roman" w:hAnsi="Times New Roman"/>
                <w:lang w:val="en-CA"/>
              </w:rPr>
              <w:t xml:space="preserve"> )</w:t>
            </w:r>
          </w:p>
        </w:tc>
        <w:tc>
          <w:tcPr>
            <w:tcW w:w="533" w:type="dxa"/>
          </w:tcPr>
          <w:p w14:paraId="40259D59" w14:textId="77777777" w:rsidR="0053591F" w:rsidRPr="00204C6F" w:rsidRDefault="0053591F" w:rsidP="006F28E2">
            <w:pPr>
              <w:pStyle w:val="tablecell"/>
              <w:spacing w:before="20" w:after="20"/>
              <w:jc w:val="center"/>
              <w:rPr>
                <w:bCs/>
                <w:lang w:val="en-CA"/>
              </w:rPr>
            </w:pPr>
          </w:p>
        </w:tc>
        <w:tc>
          <w:tcPr>
            <w:tcW w:w="1157" w:type="dxa"/>
          </w:tcPr>
          <w:p w14:paraId="7E1222FD" w14:textId="77777777" w:rsidR="0053591F" w:rsidRPr="007E3C52" w:rsidRDefault="0053591F" w:rsidP="006F28E2">
            <w:pPr>
              <w:pStyle w:val="tableheading"/>
              <w:spacing w:before="20" w:after="20"/>
              <w:rPr>
                <w:b w:val="0"/>
                <w:lang w:val="en-CA"/>
                <w:rPrChange w:id="2294" w:author="Ye-Kui Wang (d00)" w:date="2020-09-23T16:55:00Z">
                  <w:rPr>
                    <w:b w:val="0"/>
                    <w:lang w:val="en-CA"/>
                  </w:rPr>
                </w:rPrChange>
              </w:rPr>
            </w:pPr>
          </w:p>
        </w:tc>
      </w:tr>
      <w:tr w:rsidR="0053591F" w:rsidRPr="007E3C52" w:rsidDel="00D815E6" w14:paraId="4E7A76D6" w14:textId="77777777" w:rsidTr="006F28E2">
        <w:trPr>
          <w:cantSplit/>
          <w:jc w:val="center"/>
        </w:trPr>
        <w:tc>
          <w:tcPr>
            <w:tcW w:w="6725" w:type="dxa"/>
          </w:tcPr>
          <w:p w14:paraId="48C27CEF" w14:textId="543328C9" w:rsidR="0053591F" w:rsidRPr="007E3C52" w:rsidRDefault="0053591F" w:rsidP="006F28E2">
            <w:pPr>
              <w:pStyle w:val="tablesyntax"/>
              <w:spacing w:before="20" w:after="20"/>
              <w:rPr>
                <w:rFonts w:ascii="Times New Roman" w:eastAsia="SimSun" w:hAnsi="Times New Roman"/>
                <w:lang w:val="en-CA" w:eastAsia="zh-CN"/>
                <w:rPrChange w:id="2295" w:author="Ye-Kui Wang (d00)" w:date="2020-09-23T16:55:00Z">
                  <w:rPr>
                    <w:rFonts w:ascii="Times New Roman" w:eastAsia="SimSun" w:hAnsi="Times New Roman"/>
                    <w:lang w:val="en-CA" w:eastAsia="zh-CN"/>
                  </w:rPr>
                </w:rPrChange>
              </w:rPr>
            </w:pPr>
            <w:r w:rsidRPr="007E3C52">
              <w:rPr>
                <w:rFonts w:ascii="Times New Roman" w:hAnsi="Times New Roman"/>
                <w:lang w:val="en-CA" w:eastAsia="ja-JP"/>
              </w:rPr>
              <w:tab/>
            </w:r>
            <w:r w:rsidRPr="007E3C52">
              <w:rPr>
                <w:rFonts w:ascii="Times New Roman" w:hAnsi="Times New Roman"/>
                <w:lang w:val="en-CA" w:eastAsia="ja-JP"/>
              </w:rPr>
              <w:tab/>
              <w:t>3dv_acquisition_</w:t>
            </w:r>
            <w:proofErr w:type="gramStart"/>
            <w:r w:rsidRPr="007E3C52">
              <w:rPr>
                <w:rFonts w:ascii="Times New Roman" w:hAnsi="Times New Roman"/>
                <w:lang w:val="en-CA" w:eastAsia="ja-JP"/>
              </w:rPr>
              <w:t>element( </w:t>
            </w:r>
            <w:proofErr w:type="spellStart"/>
            <w:r w:rsidRPr="007E3C52">
              <w:rPr>
                <w:rFonts w:ascii="Times New Roman" w:hAnsi="Times New Roman"/>
                <w:lang w:val="en-CA" w:eastAsia="ja-JP"/>
              </w:rPr>
              <w:t>numViews</w:t>
            </w:r>
            <w:proofErr w:type="spellEnd"/>
            <w:proofErr w:type="gramEnd"/>
            <w:r w:rsidRPr="007E3C52">
              <w:rPr>
                <w:rFonts w:ascii="Times New Roman" w:hAnsi="Times New Roman"/>
                <w:lang w:val="en-CA" w:eastAsia="ja-JP"/>
              </w:rPr>
              <w:t xml:space="preserve">, </w:t>
            </w:r>
            <w:proofErr w:type="spellStart"/>
            <w:r w:rsidRPr="00960032">
              <w:rPr>
                <w:rFonts w:ascii="Times New Roman" w:hAnsi="Times New Roman"/>
                <w:lang w:val="en-CA" w:eastAsia="ja-JP"/>
              </w:rPr>
              <w:t>predDirection</w:t>
            </w:r>
            <w:proofErr w:type="spellEnd"/>
            <w:r w:rsidRPr="00960032">
              <w:rPr>
                <w:rFonts w:ascii="Times New Roman" w:hAnsi="Times New Roman"/>
                <w:lang w:val="en-CA" w:eastAsia="ja-JP"/>
              </w:rPr>
              <w:t xml:space="preserve">, </w:t>
            </w:r>
            <w:r w:rsidRPr="00960032">
              <w:rPr>
                <w:rFonts w:ascii="Times New Roman" w:hAnsi="Times New Roman"/>
                <w:highlight w:val="yellow"/>
                <w:lang w:val="en-CA" w:eastAsia="ja-JP"/>
              </w:rPr>
              <w:t>7, index</w:t>
            </w:r>
            <w:r w:rsidRPr="00960032">
              <w:rPr>
                <w:rFonts w:ascii="Times New Roman" w:hAnsi="Times New Roman"/>
                <w:lang w:val="en-CA" w:eastAsia="ja-JP"/>
              </w:rPr>
              <w:t xml:space="preserve">, </w:t>
            </w:r>
            <w:proofErr w:type="spellStart"/>
            <w:r w:rsidRPr="00960032">
              <w:rPr>
                <w:rFonts w:ascii="Times New Roman" w:hAnsi="Times New Roman"/>
                <w:lang w:val="en-CA" w:eastAsia="ja-JP"/>
              </w:rPr>
              <w:t>ZNearSign</w:t>
            </w:r>
            <w:proofErr w:type="spellEnd"/>
            <w:r w:rsidRPr="00960032">
              <w:rPr>
                <w:rFonts w:ascii="Times New Roman" w:hAnsi="Times New Roman"/>
                <w:lang w:val="en-CA" w:eastAsia="ja-JP"/>
              </w:rPr>
              <w:t>,</w:t>
            </w:r>
            <w:r w:rsidR="00E67DB8" w:rsidRPr="00204C6F">
              <w:rPr>
                <w:rFonts w:ascii="Times New Roman" w:hAnsi="Times New Roman"/>
                <w:lang w:val="en-CA" w:eastAsia="ja-JP"/>
              </w:rPr>
              <w:br/>
            </w:r>
            <w:r w:rsidR="00E67DB8" w:rsidRPr="00204C6F">
              <w:rPr>
                <w:rFonts w:ascii="Times New Roman" w:hAnsi="Times New Roman"/>
                <w:lang w:val="en-CA" w:eastAsia="ja-JP"/>
              </w:rPr>
              <w:tab/>
            </w:r>
            <w:r w:rsidR="00E67DB8" w:rsidRPr="00204C6F">
              <w:rPr>
                <w:rFonts w:ascii="Times New Roman" w:hAnsi="Times New Roman"/>
                <w:lang w:val="en-CA" w:eastAsia="ja-JP"/>
              </w:rPr>
              <w:tab/>
            </w:r>
            <w:r w:rsidR="00E67DB8" w:rsidRPr="00204C6F">
              <w:rPr>
                <w:rFonts w:ascii="Times New Roman" w:hAnsi="Times New Roman"/>
                <w:lang w:val="en-CA" w:eastAsia="ja-JP"/>
              </w:rPr>
              <w:tab/>
            </w:r>
            <w:proofErr w:type="spellStart"/>
            <w:r w:rsidRPr="007E3C52">
              <w:rPr>
                <w:rFonts w:ascii="Times New Roman" w:hAnsi="Times New Roman"/>
                <w:lang w:val="en-CA" w:eastAsia="ja-JP"/>
                <w:rPrChange w:id="2296" w:author="Ye-Kui Wang (d00)" w:date="2020-09-23T16:55:00Z">
                  <w:rPr>
                    <w:rFonts w:ascii="Times New Roman" w:hAnsi="Times New Roman"/>
                    <w:lang w:val="en-CA" w:eastAsia="ja-JP"/>
                  </w:rPr>
                </w:rPrChange>
              </w:rPr>
              <w:t>ZNearExp</w:t>
            </w:r>
            <w:proofErr w:type="spellEnd"/>
            <w:r w:rsidRPr="007E3C52">
              <w:rPr>
                <w:rFonts w:ascii="Times New Roman" w:hAnsi="Times New Roman"/>
                <w:lang w:val="en-CA" w:eastAsia="ja-JP"/>
                <w:rPrChange w:id="2297" w:author="Ye-Kui Wang (d00)" w:date="2020-09-23T16:55:00Z">
                  <w:rPr>
                    <w:rFonts w:ascii="Times New Roman" w:hAnsi="Times New Roman"/>
                    <w:lang w:val="en-CA" w:eastAsia="ja-JP"/>
                  </w:rPr>
                </w:rPrChange>
              </w:rPr>
              <w:t xml:space="preserve">, </w:t>
            </w:r>
            <w:proofErr w:type="spellStart"/>
            <w:r w:rsidRPr="007E3C52">
              <w:rPr>
                <w:rFonts w:ascii="Times New Roman" w:hAnsi="Times New Roman"/>
                <w:lang w:val="en-CA" w:eastAsia="ja-JP"/>
                <w:rPrChange w:id="2298" w:author="Ye-Kui Wang (d00)" w:date="2020-09-23T16:55:00Z">
                  <w:rPr>
                    <w:rFonts w:ascii="Times New Roman" w:hAnsi="Times New Roman"/>
                    <w:lang w:val="en-CA" w:eastAsia="ja-JP"/>
                  </w:rPr>
                </w:rPrChange>
              </w:rPr>
              <w:t>ZNearMantissa</w:t>
            </w:r>
            <w:proofErr w:type="spellEnd"/>
            <w:r w:rsidRPr="007E3C52">
              <w:rPr>
                <w:rFonts w:ascii="Times New Roman" w:hAnsi="Times New Roman"/>
                <w:lang w:val="en-CA" w:eastAsia="ja-JP"/>
                <w:rPrChange w:id="2299" w:author="Ye-Kui Wang (d00)" w:date="2020-09-23T16:55:00Z">
                  <w:rPr>
                    <w:rFonts w:ascii="Times New Roman" w:hAnsi="Times New Roman"/>
                    <w:lang w:val="en-CA" w:eastAsia="ja-JP"/>
                  </w:rPr>
                </w:rPrChange>
              </w:rPr>
              <w:t xml:space="preserve">, </w:t>
            </w:r>
            <w:proofErr w:type="spellStart"/>
            <w:r w:rsidRPr="007E3C52">
              <w:rPr>
                <w:rFonts w:ascii="Times New Roman" w:hAnsi="Times New Roman"/>
                <w:lang w:val="en-CA" w:eastAsia="ja-JP"/>
                <w:rPrChange w:id="2300" w:author="Ye-Kui Wang (d00)" w:date="2020-09-23T16:55:00Z">
                  <w:rPr>
                    <w:rFonts w:ascii="Times New Roman" w:hAnsi="Times New Roman"/>
                    <w:lang w:val="en-CA" w:eastAsia="ja-JP"/>
                  </w:rPr>
                </w:rPrChange>
              </w:rPr>
              <w:t>ZNearManLen</w:t>
            </w:r>
            <w:proofErr w:type="spellEnd"/>
            <w:r w:rsidRPr="007E3C52">
              <w:rPr>
                <w:rFonts w:ascii="Times New Roman" w:hAnsi="Times New Roman"/>
                <w:lang w:val="en-CA" w:eastAsia="ja-JP"/>
                <w:rPrChange w:id="2301" w:author="Ye-Kui Wang (d00)" w:date="2020-09-23T16:55:00Z">
                  <w:rPr>
                    <w:rFonts w:ascii="Times New Roman" w:hAnsi="Times New Roman"/>
                    <w:lang w:val="en-CA" w:eastAsia="ja-JP"/>
                  </w:rPr>
                </w:rPrChange>
              </w:rPr>
              <w:t> )</w:t>
            </w:r>
          </w:p>
        </w:tc>
        <w:tc>
          <w:tcPr>
            <w:tcW w:w="533" w:type="dxa"/>
          </w:tcPr>
          <w:p w14:paraId="683FBD2E" w14:textId="77777777" w:rsidR="0053591F" w:rsidRPr="007E3C52" w:rsidRDefault="0053591F" w:rsidP="006F28E2">
            <w:pPr>
              <w:pStyle w:val="tablecell"/>
              <w:spacing w:before="20" w:after="20"/>
              <w:jc w:val="center"/>
              <w:rPr>
                <w:rFonts w:eastAsia="SimSun"/>
                <w:b/>
                <w:kern w:val="2"/>
                <w:lang w:val="en-CA" w:eastAsia="zh-CN"/>
                <w:rPrChange w:id="2302" w:author="Ye-Kui Wang (d00)" w:date="2020-09-23T16:55:00Z">
                  <w:rPr>
                    <w:rFonts w:eastAsia="SimSun"/>
                    <w:b/>
                    <w:kern w:val="2"/>
                    <w:lang w:val="en-CA" w:eastAsia="zh-CN"/>
                  </w:rPr>
                </w:rPrChange>
              </w:rPr>
            </w:pPr>
          </w:p>
        </w:tc>
        <w:tc>
          <w:tcPr>
            <w:tcW w:w="1157" w:type="dxa"/>
          </w:tcPr>
          <w:p w14:paraId="70497E2D" w14:textId="77777777" w:rsidR="0053591F" w:rsidRPr="007E3C52" w:rsidRDefault="0053591F" w:rsidP="006F28E2">
            <w:pPr>
              <w:pStyle w:val="tableheading"/>
              <w:spacing w:before="20" w:after="20"/>
              <w:rPr>
                <w:b w:val="0"/>
                <w:lang w:val="en-CA"/>
                <w:rPrChange w:id="2303" w:author="Ye-Kui Wang (d00)" w:date="2020-09-23T16:55:00Z">
                  <w:rPr>
                    <w:b w:val="0"/>
                    <w:lang w:val="en-CA"/>
                  </w:rPr>
                </w:rPrChange>
              </w:rPr>
            </w:pPr>
          </w:p>
        </w:tc>
      </w:tr>
      <w:tr w:rsidR="0053591F" w:rsidRPr="007E3C52" w:rsidDel="00D815E6" w14:paraId="50D54C49" w14:textId="77777777" w:rsidTr="006F28E2">
        <w:trPr>
          <w:cantSplit/>
          <w:jc w:val="center"/>
        </w:trPr>
        <w:tc>
          <w:tcPr>
            <w:tcW w:w="6725" w:type="dxa"/>
          </w:tcPr>
          <w:p w14:paraId="4B2DDE90" w14:textId="77777777" w:rsidR="0053591F" w:rsidRPr="00960032" w:rsidRDefault="0053591F" w:rsidP="006F28E2">
            <w:pPr>
              <w:pStyle w:val="tablesyntax"/>
              <w:spacing w:before="20" w:after="20"/>
              <w:rPr>
                <w:rFonts w:ascii="Times New Roman" w:hAnsi="Times New Roman"/>
                <w:lang w:val="en-CA"/>
              </w:rPr>
            </w:pPr>
            <w:r w:rsidRPr="007E3C52">
              <w:rPr>
                <w:rFonts w:ascii="Times New Roman" w:hAnsi="Times New Roman"/>
                <w:lang w:val="en-CA"/>
              </w:rPr>
              <w:tab/>
            </w:r>
            <w:proofErr w:type="gramStart"/>
            <w:r w:rsidRPr="007E3C52">
              <w:rPr>
                <w:rFonts w:ascii="Times New Roman" w:hAnsi="Times New Roman"/>
                <w:lang w:val="en-CA"/>
              </w:rPr>
              <w:t xml:space="preserve">if( </w:t>
            </w:r>
            <w:proofErr w:type="spellStart"/>
            <w:r w:rsidRPr="007E3C52">
              <w:rPr>
                <w:rFonts w:ascii="Times New Roman" w:hAnsi="Times New Roman"/>
                <w:lang w:val="en-CA"/>
              </w:rPr>
              <w:t>z</w:t>
            </w:r>
            <w:proofErr w:type="gramEnd"/>
            <w:r w:rsidRPr="007E3C52">
              <w:rPr>
                <w:rFonts w:ascii="Times New Roman" w:hAnsi="Times New Roman"/>
                <w:lang w:val="en-CA"/>
              </w:rPr>
              <w:t>_far_flag</w:t>
            </w:r>
            <w:proofErr w:type="spellEnd"/>
            <w:r w:rsidRPr="007E3C52">
              <w:rPr>
                <w:rFonts w:ascii="Times New Roman" w:hAnsi="Times New Roman"/>
                <w:lang w:val="en-CA"/>
              </w:rPr>
              <w:t xml:space="preserve"> )</w:t>
            </w:r>
          </w:p>
        </w:tc>
        <w:tc>
          <w:tcPr>
            <w:tcW w:w="533" w:type="dxa"/>
          </w:tcPr>
          <w:p w14:paraId="39C00697" w14:textId="77777777" w:rsidR="0053591F" w:rsidRPr="00204C6F" w:rsidRDefault="0053591F" w:rsidP="006F28E2">
            <w:pPr>
              <w:pStyle w:val="tablecell"/>
              <w:spacing w:before="20" w:after="20"/>
              <w:jc w:val="center"/>
              <w:rPr>
                <w:bCs/>
                <w:lang w:val="en-CA"/>
              </w:rPr>
            </w:pPr>
          </w:p>
        </w:tc>
        <w:tc>
          <w:tcPr>
            <w:tcW w:w="1157" w:type="dxa"/>
          </w:tcPr>
          <w:p w14:paraId="16C9A540" w14:textId="77777777" w:rsidR="0053591F" w:rsidRPr="007E3C52" w:rsidRDefault="0053591F" w:rsidP="006F28E2">
            <w:pPr>
              <w:pStyle w:val="tableheading"/>
              <w:spacing w:before="20" w:after="20"/>
              <w:rPr>
                <w:b w:val="0"/>
                <w:lang w:val="en-CA"/>
                <w:rPrChange w:id="2304" w:author="Ye-Kui Wang (d00)" w:date="2020-09-23T16:55:00Z">
                  <w:rPr>
                    <w:b w:val="0"/>
                    <w:lang w:val="en-CA"/>
                  </w:rPr>
                </w:rPrChange>
              </w:rPr>
            </w:pPr>
          </w:p>
        </w:tc>
      </w:tr>
      <w:tr w:rsidR="0053591F" w:rsidRPr="007E3C52" w:rsidDel="00D815E6" w14:paraId="668BD418" w14:textId="77777777" w:rsidTr="006F28E2">
        <w:trPr>
          <w:cantSplit/>
          <w:jc w:val="center"/>
        </w:trPr>
        <w:tc>
          <w:tcPr>
            <w:tcW w:w="6725" w:type="dxa"/>
          </w:tcPr>
          <w:p w14:paraId="21DC63AA" w14:textId="371FDC83" w:rsidR="0053591F" w:rsidRPr="007E3C52" w:rsidRDefault="0053591F" w:rsidP="006F28E2">
            <w:pPr>
              <w:pStyle w:val="tablesyntax"/>
              <w:spacing w:before="20" w:after="20"/>
              <w:rPr>
                <w:rFonts w:ascii="Times New Roman" w:eastAsia="SimSun" w:hAnsi="Times New Roman"/>
                <w:lang w:val="en-CA" w:eastAsia="zh-CN"/>
                <w:rPrChange w:id="2305" w:author="Ye-Kui Wang (d00)" w:date="2020-09-23T16:55:00Z">
                  <w:rPr>
                    <w:rFonts w:ascii="Times New Roman" w:eastAsia="SimSun" w:hAnsi="Times New Roman"/>
                    <w:lang w:val="en-CA" w:eastAsia="zh-CN"/>
                  </w:rPr>
                </w:rPrChange>
              </w:rPr>
            </w:pPr>
            <w:r w:rsidRPr="007E3C52">
              <w:rPr>
                <w:rFonts w:ascii="Times New Roman" w:hAnsi="Times New Roman"/>
                <w:lang w:val="en-CA" w:eastAsia="ja-JP"/>
              </w:rPr>
              <w:tab/>
            </w:r>
            <w:r w:rsidRPr="007E3C52">
              <w:rPr>
                <w:rFonts w:ascii="Times New Roman" w:hAnsi="Times New Roman"/>
                <w:lang w:val="en-CA" w:eastAsia="ja-JP"/>
              </w:rPr>
              <w:tab/>
              <w:t>3dv_acquisition_</w:t>
            </w:r>
            <w:proofErr w:type="gramStart"/>
            <w:r w:rsidRPr="007E3C52">
              <w:rPr>
                <w:rFonts w:ascii="Times New Roman" w:hAnsi="Times New Roman"/>
                <w:lang w:val="en-CA" w:eastAsia="ja-JP"/>
              </w:rPr>
              <w:t>element( </w:t>
            </w:r>
            <w:proofErr w:type="spellStart"/>
            <w:r w:rsidRPr="007E3C52">
              <w:rPr>
                <w:rFonts w:ascii="Times New Roman" w:hAnsi="Times New Roman"/>
                <w:lang w:val="en-CA" w:eastAsia="ja-JP"/>
              </w:rPr>
              <w:t>numViews</w:t>
            </w:r>
            <w:proofErr w:type="spellEnd"/>
            <w:proofErr w:type="gramEnd"/>
            <w:r w:rsidRPr="007E3C52">
              <w:rPr>
                <w:rFonts w:ascii="Times New Roman" w:hAnsi="Times New Roman"/>
                <w:lang w:val="en-CA" w:eastAsia="ja-JP"/>
              </w:rPr>
              <w:t xml:space="preserve">, </w:t>
            </w:r>
            <w:proofErr w:type="spellStart"/>
            <w:r w:rsidRPr="007E3C52">
              <w:rPr>
                <w:rFonts w:ascii="Times New Roman" w:hAnsi="Times New Roman"/>
                <w:lang w:val="en-CA" w:eastAsia="ja-JP"/>
              </w:rPr>
              <w:t>predDirection</w:t>
            </w:r>
            <w:proofErr w:type="spellEnd"/>
            <w:r w:rsidRPr="007E3C52">
              <w:rPr>
                <w:rFonts w:ascii="Times New Roman" w:hAnsi="Times New Roman"/>
                <w:lang w:val="en-CA" w:eastAsia="ja-JP"/>
              </w:rPr>
              <w:t xml:space="preserve">, </w:t>
            </w:r>
            <w:r w:rsidRPr="00960032">
              <w:rPr>
                <w:rFonts w:ascii="Times New Roman" w:hAnsi="Times New Roman"/>
                <w:highlight w:val="yellow"/>
                <w:lang w:val="en-CA" w:eastAsia="ja-JP"/>
              </w:rPr>
              <w:t>7, index</w:t>
            </w:r>
            <w:r w:rsidRPr="00960032">
              <w:rPr>
                <w:rFonts w:ascii="Times New Roman" w:hAnsi="Times New Roman"/>
                <w:lang w:val="en-CA" w:eastAsia="ja-JP"/>
              </w:rPr>
              <w:t xml:space="preserve">, </w:t>
            </w:r>
            <w:proofErr w:type="spellStart"/>
            <w:r w:rsidRPr="00960032">
              <w:rPr>
                <w:rFonts w:ascii="Times New Roman" w:hAnsi="Times New Roman"/>
                <w:lang w:val="en-CA" w:eastAsia="ja-JP"/>
              </w:rPr>
              <w:t>ZFarSign</w:t>
            </w:r>
            <w:proofErr w:type="spellEnd"/>
            <w:r w:rsidRPr="00960032">
              <w:rPr>
                <w:rFonts w:ascii="Times New Roman" w:hAnsi="Times New Roman"/>
                <w:lang w:val="en-CA" w:eastAsia="ja-JP"/>
              </w:rPr>
              <w:t>,</w:t>
            </w:r>
            <w:r w:rsidR="00E67DB8" w:rsidRPr="00960032">
              <w:rPr>
                <w:rFonts w:ascii="Times New Roman" w:hAnsi="Times New Roman"/>
                <w:lang w:val="en-CA" w:eastAsia="ja-JP"/>
              </w:rPr>
              <w:br/>
            </w:r>
            <w:r w:rsidR="00E67DB8" w:rsidRPr="00960032">
              <w:rPr>
                <w:rFonts w:ascii="Times New Roman" w:hAnsi="Times New Roman"/>
                <w:lang w:val="en-CA" w:eastAsia="ja-JP"/>
              </w:rPr>
              <w:tab/>
            </w:r>
            <w:r w:rsidR="00E67DB8" w:rsidRPr="00960032">
              <w:rPr>
                <w:rFonts w:ascii="Times New Roman" w:hAnsi="Times New Roman"/>
                <w:lang w:val="en-CA" w:eastAsia="ja-JP"/>
              </w:rPr>
              <w:tab/>
            </w:r>
            <w:r w:rsidR="00E67DB8" w:rsidRPr="00960032">
              <w:rPr>
                <w:rFonts w:ascii="Times New Roman" w:hAnsi="Times New Roman"/>
                <w:lang w:val="en-CA" w:eastAsia="ja-JP"/>
              </w:rPr>
              <w:tab/>
            </w:r>
            <w:proofErr w:type="spellStart"/>
            <w:r w:rsidRPr="00204C6F">
              <w:rPr>
                <w:rFonts w:ascii="Times New Roman" w:hAnsi="Times New Roman"/>
                <w:lang w:val="en-CA" w:eastAsia="ja-JP"/>
              </w:rPr>
              <w:t>ZFarExp</w:t>
            </w:r>
            <w:proofErr w:type="spellEnd"/>
            <w:r w:rsidRPr="00204C6F">
              <w:rPr>
                <w:rFonts w:ascii="Times New Roman" w:hAnsi="Times New Roman"/>
                <w:lang w:val="en-CA" w:eastAsia="ja-JP"/>
              </w:rPr>
              <w:t xml:space="preserve">, </w:t>
            </w:r>
            <w:proofErr w:type="spellStart"/>
            <w:r w:rsidRPr="00204C6F">
              <w:rPr>
                <w:rFonts w:ascii="Times New Roman" w:hAnsi="Times New Roman"/>
                <w:lang w:val="en-CA" w:eastAsia="ja-JP"/>
              </w:rPr>
              <w:t>ZFarMantissa</w:t>
            </w:r>
            <w:proofErr w:type="spellEnd"/>
            <w:r w:rsidRPr="00204C6F">
              <w:rPr>
                <w:rFonts w:ascii="Times New Roman" w:hAnsi="Times New Roman"/>
                <w:lang w:val="en-CA" w:eastAsia="ja-JP"/>
              </w:rPr>
              <w:t xml:space="preserve">, </w:t>
            </w:r>
            <w:proofErr w:type="spellStart"/>
            <w:r w:rsidRPr="00204C6F">
              <w:rPr>
                <w:rFonts w:ascii="Times New Roman" w:hAnsi="Times New Roman"/>
                <w:lang w:val="en-CA" w:eastAsia="ja-JP"/>
              </w:rPr>
              <w:t>ZFarManLen</w:t>
            </w:r>
            <w:proofErr w:type="spellEnd"/>
            <w:r w:rsidRPr="00204C6F">
              <w:rPr>
                <w:rFonts w:ascii="Times New Roman" w:hAnsi="Times New Roman"/>
                <w:lang w:val="en-CA" w:eastAsia="ja-JP"/>
              </w:rPr>
              <w:t> )</w:t>
            </w:r>
          </w:p>
        </w:tc>
        <w:tc>
          <w:tcPr>
            <w:tcW w:w="533" w:type="dxa"/>
          </w:tcPr>
          <w:p w14:paraId="1EE82DC0" w14:textId="77777777" w:rsidR="0053591F" w:rsidRPr="007E3C52" w:rsidRDefault="0053591F" w:rsidP="006F28E2">
            <w:pPr>
              <w:pStyle w:val="tablecell"/>
              <w:spacing w:before="20" w:after="20"/>
              <w:jc w:val="center"/>
              <w:rPr>
                <w:rFonts w:eastAsia="SimSun"/>
                <w:b/>
                <w:kern w:val="2"/>
                <w:lang w:val="en-CA" w:eastAsia="zh-CN"/>
                <w:rPrChange w:id="2306" w:author="Ye-Kui Wang (d00)" w:date="2020-09-23T16:55:00Z">
                  <w:rPr>
                    <w:rFonts w:eastAsia="SimSun"/>
                    <w:b/>
                    <w:kern w:val="2"/>
                    <w:lang w:val="en-CA" w:eastAsia="zh-CN"/>
                  </w:rPr>
                </w:rPrChange>
              </w:rPr>
            </w:pPr>
          </w:p>
        </w:tc>
        <w:tc>
          <w:tcPr>
            <w:tcW w:w="1157" w:type="dxa"/>
          </w:tcPr>
          <w:p w14:paraId="4C2FF30B" w14:textId="77777777" w:rsidR="0053591F" w:rsidRPr="007E3C52" w:rsidRDefault="0053591F" w:rsidP="006F28E2">
            <w:pPr>
              <w:pStyle w:val="tableheading"/>
              <w:spacing w:before="20" w:after="20"/>
              <w:rPr>
                <w:b w:val="0"/>
                <w:lang w:val="en-CA"/>
                <w:rPrChange w:id="2307" w:author="Ye-Kui Wang (d00)" w:date="2020-09-23T16:55:00Z">
                  <w:rPr>
                    <w:b w:val="0"/>
                    <w:lang w:val="en-CA"/>
                  </w:rPr>
                </w:rPrChange>
              </w:rPr>
            </w:pPr>
          </w:p>
        </w:tc>
      </w:tr>
      <w:tr w:rsidR="0053591F" w:rsidRPr="007E3C52" w:rsidDel="00D815E6" w14:paraId="0066A5BA" w14:textId="77777777" w:rsidTr="006F28E2">
        <w:trPr>
          <w:cantSplit/>
          <w:jc w:val="center"/>
        </w:trPr>
        <w:tc>
          <w:tcPr>
            <w:tcW w:w="6725" w:type="dxa"/>
          </w:tcPr>
          <w:p w14:paraId="1D549A87" w14:textId="77777777" w:rsidR="0053591F" w:rsidRPr="00960032" w:rsidRDefault="0053591F" w:rsidP="006F28E2">
            <w:pPr>
              <w:pStyle w:val="tablesyntax"/>
              <w:spacing w:before="20" w:after="20"/>
              <w:rPr>
                <w:rFonts w:ascii="Times New Roman" w:hAnsi="Times New Roman"/>
                <w:lang w:val="en-CA"/>
              </w:rPr>
            </w:pPr>
            <w:r w:rsidRPr="007E3C52">
              <w:rPr>
                <w:rFonts w:ascii="Times New Roman" w:hAnsi="Times New Roman"/>
                <w:lang w:val="en-CA"/>
              </w:rPr>
              <w:t>}</w:t>
            </w:r>
          </w:p>
        </w:tc>
        <w:tc>
          <w:tcPr>
            <w:tcW w:w="533" w:type="dxa"/>
          </w:tcPr>
          <w:p w14:paraId="51B8DF8B" w14:textId="77777777" w:rsidR="0053591F" w:rsidRPr="00204C6F" w:rsidRDefault="0053591F" w:rsidP="006F28E2">
            <w:pPr>
              <w:pStyle w:val="tableheading"/>
              <w:spacing w:before="20" w:after="20"/>
              <w:jc w:val="center"/>
              <w:rPr>
                <w:bCs w:val="0"/>
                <w:lang w:val="en-CA"/>
              </w:rPr>
            </w:pPr>
          </w:p>
        </w:tc>
        <w:tc>
          <w:tcPr>
            <w:tcW w:w="1157" w:type="dxa"/>
          </w:tcPr>
          <w:p w14:paraId="3C64C1AC" w14:textId="77777777" w:rsidR="0053591F" w:rsidRPr="007E3C52" w:rsidRDefault="0053591F" w:rsidP="006F28E2">
            <w:pPr>
              <w:pStyle w:val="tableheading"/>
              <w:spacing w:before="20" w:after="20"/>
              <w:rPr>
                <w:rFonts w:eastAsia="SimSun"/>
                <w:kern w:val="2"/>
                <w:lang w:val="en-CA" w:eastAsia="zh-CN"/>
                <w:rPrChange w:id="2308" w:author="Ye-Kui Wang (d00)" w:date="2020-09-23T16:55:00Z">
                  <w:rPr>
                    <w:rFonts w:eastAsia="SimSun"/>
                    <w:kern w:val="2"/>
                    <w:lang w:val="en-CA" w:eastAsia="zh-CN"/>
                  </w:rPr>
                </w:rPrChange>
              </w:rPr>
            </w:pPr>
          </w:p>
        </w:tc>
      </w:tr>
    </w:tbl>
    <w:p w14:paraId="7CF0738F" w14:textId="77777777" w:rsidR="0053591F" w:rsidRPr="007E3C52" w:rsidRDefault="0053591F" w:rsidP="0053591F">
      <w:pPr>
        <w:widowControl w:val="0"/>
        <w:rPr>
          <w:lang w:val="en-CA"/>
        </w:rPr>
      </w:pPr>
    </w:p>
    <w:p w14:paraId="2F8E2E7C" w14:textId="77777777" w:rsidR="0053591F" w:rsidRPr="00960032" w:rsidRDefault="0053591F" w:rsidP="0053591F">
      <w:pPr>
        <w:keepNext/>
        <w:jc w:val="both"/>
        <w:rPr>
          <w:i/>
          <w:szCs w:val="22"/>
          <w:lang w:val="en-CA"/>
        </w:rPr>
      </w:pPr>
      <w:r w:rsidRPr="007E3C52">
        <w:rPr>
          <w:i/>
          <w:szCs w:val="22"/>
          <w:lang w:val="en-CA"/>
        </w:rPr>
        <w:lastRenderedPageBreak/>
        <w:t xml:space="preserve">In J.7.3.2.13.2, change the 3DV </w:t>
      </w:r>
      <w:r w:rsidRPr="00960032">
        <w:rPr>
          <w:i/>
          <w:szCs w:val="22"/>
          <w:lang w:val="en-CA"/>
        </w:rPr>
        <w:t>acquisition element syntax as follows:</w:t>
      </w:r>
    </w:p>
    <w:p w14:paraId="7C9A24BC" w14:textId="77777777" w:rsidR="0053591F" w:rsidRPr="00204C6F" w:rsidRDefault="0053591F" w:rsidP="0053591F">
      <w:pPr>
        <w:keepNext/>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53591F" w:rsidRPr="007E3C52" w14:paraId="27A21249" w14:textId="77777777" w:rsidTr="006F28E2">
        <w:trPr>
          <w:cantSplit/>
          <w:jc w:val="center"/>
        </w:trPr>
        <w:tc>
          <w:tcPr>
            <w:tcW w:w="6725" w:type="dxa"/>
          </w:tcPr>
          <w:p w14:paraId="40802A65" w14:textId="3B2E2687" w:rsidR="0053591F" w:rsidRPr="007E3C52" w:rsidRDefault="0053591F" w:rsidP="006F28E2">
            <w:pPr>
              <w:pStyle w:val="tablesyntax"/>
              <w:spacing w:before="20" w:after="20"/>
              <w:rPr>
                <w:rFonts w:ascii="Times New Roman" w:hAnsi="Times New Roman"/>
                <w:lang w:val="en-CA"/>
                <w:rPrChange w:id="2309" w:author="Ye-Kui Wang (d00)" w:date="2020-09-23T16:55:00Z">
                  <w:rPr>
                    <w:rFonts w:ascii="Times New Roman" w:hAnsi="Times New Roman"/>
                    <w:lang w:val="en-CA"/>
                  </w:rPr>
                </w:rPrChange>
              </w:rPr>
            </w:pPr>
            <w:r w:rsidRPr="007E3C52">
              <w:rPr>
                <w:rFonts w:ascii="Times New Roman" w:hAnsi="Times New Roman"/>
                <w:lang w:val="en-CA"/>
                <w:rPrChange w:id="2310" w:author="Ye-Kui Wang (d00)" w:date="2020-09-23T16:55:00Z">
                  <w:rPr>
                    <w:rFonts w:ascii="Times New Roman" w:hAnsi="Times New Roman"/>
                    <w:lang w:val="en-CA"/>
                  </w:rPr>
                </w:rPrChange>
              </w:rPr>
              <w:t>3dv_acquisition_</w:t>
            </w:r>
            <w:proofErr w:type="gramStart"/>
            <w:r w:rsidRPr="007E3C52">
              <w:rPr>
                <w:rFonts w:ascii="Times New Roman" w:hAnsi="Times New Roman"/>
                <w:lang w:val="en-CA"/>
                <w:rPrChange w:id="2311" w:author="Ye-Kui Wang (d00)" w:date="2020-09-23T16:55:00Z">
                  <w:rPr>
                    <w:rFonts w:ascii="Times New Roman" w:hAnsi="Times New Roman"/>
                    <w:lang w:val="en-CA"/>
                  </w:rPr>
                </w:rPrChange>
              </w:rPr>
              <w:t>element( </w:t>
            </w:r>
            <w:proofErr w:type="spellStart"/>
            <w:r w:rsidRPr="007E3C52">
              <w:rPr>
                <w:rFonts w:ascii="Times New Roman" w:hAnsi="Times New Roman"/>
                <w:highlight w:val="yellow"/>
                <w:lang w:val="en-CA"/>
                <w:rPrChange w:id="2312" w:author="Ye-Kui Wang (d00)" w:date="2020-09-23T16:55:00Z">
                  <w:rPr>
                    <w:rFonts w:ascii="Times New Roman" w:hAnsi="Times New Roman"/>
                    <w:highlight w:val="yellow"/>
                    <w:lang w:val="en-CA"/>
                  </w:rPr>
                </w:rPrChange>
              </w:rPr>
              <w:t>numViews</w:t>
            </w:r>
            <w:proofErr w:type="spellEnd"/>
            <w:proofErr w:type="gramEnd"/>
            <w:r w:rsidRPr="007E3C52">
              <w:rPr>
                <w:rFonts w:ascii="Times New Roman" w:hAnsi="Times New Roman"/>
                <w:highlight w:val="yellow"/>
                <w:lang w:val="en-CA"/>
                <w:rPrChange w:id="2313" w:author="Ye-Kui Wang (d00)" w:date="2020-09-23T16:55:00Z">
                  <w:rPr>
                    <w:rFonts w:ascii="Times New Roman" w:hAnsi="Times New Roman"/>
                    <w:highlight w:val="yellow"/>
                    <w:lang w:val="en-CA"/>
                  </w:rPr>
                </w:rPrChange>
              </w:rPr>
              <w:t xml:space="preserve">, </w:t>
            </w:r>
            <w:proofErr w:type="spellStart"/>
            <w:r w:rsidRPr="007E3C52">
              <w:rPr>
                <w:rFonts w:ascii="Times New Roman" w:hAnsi="Times New Roman"/>
                <w:highlight w:val="yellow"/>
                <w:lang w:val="en-CA"/>
                <w:rPrChange w:id="2314" w:author="Ye-Kui Wang (d00)" w:date="2020-09-23T16:55:00Z">
                  <w:rPr>
                    <w:rFonts w:ascii="Times New Roman" w:hAnsi="Times New Roman"/>
                    <w:highlight w:val="yellow"/>
                    <w:lang w:val="en-CA"/>
                  </w:rPr>
                </w:rPrChange>
              </w:rPr>
              <w:t>predDirection</w:t>
            </w:r>
            <w:proofErr w:type="spellEnd"/>
            <w:r w:rsidRPr="007E3C52">
              <w:rPr>
                <w:rFonts w:ascii="Times New Roman" w:hAnsi="Times New Roman"/>
                <w:highlight w:val="yellow"/>
                <w:lang w:val="en-CA"/>
                <w:rPrChange w:id="2315" w:author="Ye-Kui Wang (d00)" w:date="2020-09-23T16:55:00Z">
                  <w:rPr>
                    <w:rFonts w:ascii="Times New Roman" w:hAnsi="Times New Roman"/>
                    <w:highlight w:val="yellow"/>
                    <w:lang w:val="en-CA"/>
                  </w:rPr>
                </w:rPrChange>
              </w:rPr>
              <w:t xml:space="preserve">, </w:t>
            </w:r>
            <w:proofErr w:type="spellStart"/>
            <w:r w:rsidRPr="007E3C52">
              <w:rPr>
                <w:rFonts w:ascii="Times New Roman" w:hAnsi="Times New Roman"/>
                <w:highlight w:val="yellow"/>
                <w:lang w:val="en-CA"/>
                <w:rPrChange w:id="2316" w:author="Ye-Kui Wang (d00)" w:date="2020-09-23T16:55:00Z">
                  <w:rPr>
                    <w:rFonts w:ascii="Times New Roman" w:hAnsi="Times New Roman"/>
                    <w:highlight w:val="yellow"/>
                    <w:lang w:val="en-CA"/>
                  </w:rPr>
                </w:rPrChange>
              </w:rPr>
              <w:t>expLen</w:t>
            </w:r>
            <w:proofErr w:type="spellEnd"/>
            <w:r w:rsidRPr="007E3C52">
              <w:rPr>
                <w:rFonts w:ascii="Times New Roman" w:hAnsi="Times New Roman"/>
                <w:highlight w:val="yellow"/>
                <w:lang w:val="en-CA" w:eastAsia="ja-JP"/>
                <w:rPrChange w:id="2317" w:author="Ye-Kui Wang (d00)" w:date="2020-09-23T16:55:00Z">
                  <w:rPr>
                    <w:rFonts w:ascii="Times New Roman" w:hAnsi="Times New Roman"/>
                    <w:highlight w:val="yellow"/>
                    <w:lang w:val="en-CA" w:eastAsia="ja-JP"/>
                  </w:rPr>
                </w:rPrChange>
              </w:rPr>
              <w:t>, index</w:t>
            </w:r>
            <w:r w:rsidRPr="007E3C52">
              <w:rPr>
                <w:rFonts w:ascii="Times New Roman" w:hAnsi="Times New Roman"/>
                <w:lang w:val="en-CA"/>
                <w:rPrChange w:id="2318" w:author="Ye-Kui Wang (d00)" w:date="2020-09-23T16:55:00Z">
                  <w:rPr>
                    <w:rFonts w:ascii="Times New Roman" w:hAnsi="Times New Roman"/>
                    <w:lang w:val="en-CA"/>
                  </w:rPr>
                </w:rPrChange>
              </w:rPr>
              <w:t xml:space="preserve">, </w:t>
            </w:r>
            <w:proofErr w:type="spellStart"/>
            <w:r w:rsidRPr="007E3C52">
              <w:rPr>
                <w:rFonts w:ascii="Times New Roman" w:hAnsi="Times New Roman"/>
                <w:lang w:val="en-CA"/>
                <w:rPrChange w:id="2319" w:author="Ye-Kui Wang (d00)" w:date="2020-09-23T16:55:00Z">
                  <w:rPr>
                    <w:rFonts w:ascii="Times New Roman" w:hAnsi="Times New Roman"/>
                    <w:lang w:val="en-CA"/>
                  </w:rPr>
                </w:rPrChange>
              </w:rPr>
              <w:t>outSign</w:t>
            </w:r>
            <w:proofErr w:type="spellEnd"/>
            <w:r w:rsidRPr="007E3C52">
              <w:rPr>
                <w:rFonts w:ascii="Times New Roman" w:hAnsi="Times New Roman"/>
                <w:lang w:val="en-CA"/>
                <w:rPrChange w:id="2320" w:author="Ye-Kui Wang (d00)" w:date="2020-09-23T16:55:00Z">
                  <w:rPr>
                    <w:rFonts w:ascii="Times New Roman" w:hAnsi="Times New Roman"/>
                    <w:lang w:val="en-CA"/>
                  </w:rPr>
                </w:rPrChange>
              </w:rPr>
              <w:t xml:space="preserve">, </w:t>
            </w:r>
            <w:proofErr w:type="spellStart"/>
            <w:r w:rsidRPr="007E3C52">
              <w:rPr>
                <w:rFonts w:ascii="Times New Roman" w:hAnsi="Times New Roman"/>
                <w:lang w:val="en-CA"/>
                <w:rPrChange w:id="2321" w:author="Ye-Kui Wang (d00)" w:date="2020-09-23T16:55:00Z">
                  <w:rPr>
                    <w:rFonts w:ascii="Times New Roman" w:hAnsi="Times New Roman"/>
                    <w:lang w:val="en-CA"/>
                  </w:rPr>
                </w:rPrChange>
              </w:rPr>
              <w:t>outExp</w:t>
            </w:r>
            <w:proofErr w:type="spellEnd"/>
            <w:r w:rsidRPr="007E3C52">
              <w:rPr>
                <w:rFonts w:ascii="Times New Roman" w:hAnsi="Times New Roman"/>
                <w:lang w:val="en-CA"/>
                <w:rPrChange w:id="2322" w:author="Ye-Kui Wang (d00)" w:date="2020-09-23T16:55:00Z">
                  <w:rPr>
                    <w:rFonts w:ascii="Times New Roman" w:hAnsi="Times New Roman"/>
                    <w:lang w:val="en-CA"/>
                  </w:rPr>
                </w:rPrChange>
              </w:rPr>
              <w:t xml:space="preserve">, </w:t>
            </w:r>
            <w:proofErr w:type="spellStart"/>
            <w:r w:rsidRPr="007E3C52">
              <w:rPr>
                <w:rFonts w:ascii="Times New Roman" w:hAnsi="Times New Roman"/>
                <w:lang w:val="en-CA"/>
                <w:rPrChange w:id="2323" w:author="Ye-Kui Wang (d00)" w:date="2020-09-23T16:55:00Z">
                  <w:rPr>
                    <w:rFonts w:ascii="Times New Roman" w:hAnsi="Times New Roman"/>
                    <w:lang w:val="en-CA"/>
                  </w:rPr>
                </w:rPrChange>
              </w:rPr>
              <w:t>outMantissa</w:t>
            </w:r>
            <w:proofErr w:type="spellEnd"/>
            <w:r w:rsidRPr="007E3C52">
              <w:rPr>
                <w:rFonts w:ascii="Times New Roman" w:hAnsi="Times New Roman"/>
                <w:lang w:val="en-CA"/>
                <w:rPrChange w:id="2324" w:author="Ye-Kui Wang (d00)" w:date="2020-09-23T16:55:00Z">
                  <w:rPr>
                    <w:rFonts w:ascii="Times New Roman" w:hAnsi="Times New Roman"/>
                    <w:lang w:val="en-CA"/>
                  </w:rPr>
                </w:rPrChange>
              </w:rPr>
              <w:t xml:space="preserve">, </w:t>
            </w:r>
            <w:proofErr w:type="spellStart"/>
            <w:r w:rsidRPr="007E3C52">
              <w:rPr>
                <w:rFonts w:ascii="Times New Roman" w:hAnsi="Times New Roman"/>
                <w:lang w:val="en-CA"/>
                <w:rPrChange w:id="2325" w:author="Ye-Kui Wang (d00)" w:date="2020-09-23T16:55:00Z">
                  <w:rPr>
                    <w:rFonts w:ascii="Times New Roman" w:hAnsi="Times New Roman"/>
                    <w:lang w:val="en-CA"/>
                  </w:rPr>
                </w:rPrChange>
              </w:rPr>
              <w:t>outManLen</w:t>
            </w:r>
            <w:proofErr w:type="spellEnd"/>
            <w:r w:rsidRPr="007E3C52">
              <w:rPr>
                <w:rFonts w:ascii="Times New Roman" w:hAnsi="Times New Roman"/>
                <w:lang w:val="en-CA"/>
                <w:rPrChange w:id="2326" w:author="Ye-Kui Wang (d00)" w:date="2020-09-23T16:55:00Z">
                  <w:rPr>
                    <w:rFonts w:ascii="Times New Roman" w:hAnsi="Times New Roman"/>
                    <w:lang w:val="en-CA"/>
                  </w:rPr>
                </w:rPrChange>
              </w:rPr>
              <w:t> ) {</w:t>
            </w:r>
          </w:p>
        </w:tc>
        <w:tc>
          <w:tcPr>
            <w:tcW w:w="533" w:type="dxa"/>
          </w:tcPr>
          <w:p w14:paraId="0FE74654" w14:textId="77777777" w:rsidR="0053591F" w:rsidRPr="007E3C52" w:rsidRDefault="0053591F" w:rsidP="006F28E2">
            <w:pPr>
              <w:pStyle w:val="tablecell"/>
              <w:spacing w:before="20" w:after="20"/>
              <w:jc w:val="center"/>
              <w:rPr>
                <w:b/>
                <w:bCs/>
                <w:lang w:val="en-CA"/>
                <w:rPrChange w:id="2327" w:author="Ye-Kui Wang (d00)" w:date="2020-09-23T16:55:00Z">
                  <w:rPr>
                    <w:b/>
                    <w:bCs/>
                    <w:lang w:val="en-CA"/>
                  </w:rPr>
                </w:rPrChange>
              </w:rPr>
            </w:pPr>
            <w:r w:rsidRPr="007E3C52">
              <w:rPr>
                <w:b/>
                <w:lang w:val="en-CA"/>
                <w:rPrChange w:id="2328" w:author="Ye-Kui Wang (d00)" w:date="2020-09-23T16:55:00Z">
                  <w:rPr>
                    <w:b/>
                    <w:lang w:val="en-CA"/>
                  </w:rPr>
                </w:rPrChange>
              </w:rPr>
              <w:t>C</w:t>
            </w:r>
          </w:p>
        </w:tc>
        <w:tc>
          <w:tcPr>
            <w:tcW w:w="1157" w:type="dxa"/>
          </w:tcPr>
          <w:p w14:paraId="3681ABA1" w14:textId="77777777" w:rsidR="0053591F" w:rsidRPr="007E3C52" w:rsidRDefault="0053591F" w:rsidP="006F28E2">
            <w:pPr>
              <w:pStyle w:val="tableheading"/>
              <w:spacing w:before="20" w:after="20"/>
              <w:rPr>
                <w:b w:val="0"/>
                <w:lang w:val="en-CA"/>
                <w:rPrChange w:id="2329" w:author="Ye-Kui Wang (d00)" w:date="2020-09-23T16:55:00Z">
                  <w:rPr>
                    <w:b w:val="0"/>
                    <w:lang w:val="en-CA"/>
                  </w:rPr>
                </w:rPrChange>
              </w:rPr>
            </w:pPr>
            <w:r w:rsidRPr="007E3C52">
              <w:rPr>
                <w:lang w:val="en-CA"/>
                <w:rPrChange w:id="2330" w:author="Ye-Kui Wang (d00)" w:date="2020-09-23T16:55:00Z">
                  <w:rPr>
                    <w:lang w:val="en-CA"/>
                  </w:rPr>
                </w:rPrChange>
              </w:rPr>
              <w:t>Descriptor</w:t>
            </w:r>
          </w:p>
        </w:tc>
      </w:tr>
      <w:tr w:rsidR="0053591F" w:rsidRPr="007E3C52" w14:paraId="794CB396" w14:textId="77777777" w:rsidTr="006F28E2">
        <w:trPr>
          <w:cantSplit/>
          <w:jc w:val="center"/>
        </w:trPr>
        <w:tc>
          <w:tcPr>
            <w:tcW w:w="6725" w:type="dxa"/>
          </w:tcPr>
          <w:p w14:paraId="0FA44959" w14:textId="7488E0EE" w:rsidR="0053591F" w:rsidRPr="00960032" w:rsidRDefault="0053591F" w:rsidP="006F28E2">
            <w:pPr>
              <w:pStyle w:val="tablesyntax"/>
              <w:spacing w:before="20" w:after="20"/>
              <w:rPr>
                <w:rFonts w:ascii="Times New Roman" w:hAnsi="Times New Roman"/>
                <w:lang w:val="en-CA"/>
              </w:rPr>
            </w:pPr>
            <w:r w:rsidRPr="007E3C52">
              <w:rPr>
                <w:rFonts w:ascii="Times New Roman" w:hAnsi="Times New Roman"/>
                <w:lang w:val="en-CA"/>
              </w:rPr>
              <w:tab/>
            </w:r>
            <w:proofErr w:type="gramStart"/>
            <w:r w:rsidRPr="007E3C52">
              <w:rPr>
                <w:rFonts w:ascii="Times New Roman" w:hAnsi="Times New Roman"/>
                <w:lang w:val="en-CA"/>
              </w:rPr>
              <w:t>if( </w:t>
            </w:r>
            <w:proofErr w:type="spellStart"/>
            <w:r w:rsidRPr="00960032">
              <w:rPr>
                <w:rFonts w:ascii="Times New Roman" w:hAnsi="Times New Roman"/>
                <w:highlight w:val="yellow"/>
                <w:lang w:val="en-CA"/>
              </w:rPr>
              <w:t>numViews</w:t>
            </w:r>
            <w:proofErr w:type="spellEnd"/>
            <w:proofErr w:type="gramEnd"/>
            <w:r w:rsidRPr="00960032">
              <w:rPr>
                <w:rFonts w:ascii="Times New Roman" w:hAnsi="Times New Roman"/>
                <w:highlight w:val="yellow"/>
                <w:lang w:val="en-CA"/>
              </w:rPr>
              <w:t xml:space="preserve"> &gt; 1</w:t>
            </w:r>
            <w:r w:rsidRPr="00960032">
              <w:rPr>
                <w:rFonts w:ascii="Times New Roman" w:hAnsi="Times New Roman"/>
                <w:lang w:val="en-CA"/>
              </w:rPr>
              <w:t> )</w:t>
            </w:r>
          </w:p>
        </w:tc>
        <w:tc>
          <w:tcPr>
            <w:tcW w:w="533" w:type="dxa"/>
          </w:tcPr>
          <w:p w14:paraId="2C9E921B" w14:textId="77777777" w:rsidR="0053591F" w:rsidRPr="00204C6F" w:rsidRDefault="0053591F" w:rsidP="006F28E2">
            <w:pPr>
              <w:pStyle w:val="tablecell"/>
              <w:spacing w:before="20" w:after="20"/>
              <w:jc w:val="center"/>
              <w:rPr>
                <w:lang w:val="en-CA"/>
              </w:rPr>
            </w:pPr>
          </w:p>
        </w:tc>
        <w:tc>
          <w:tcPr>
            <w:tcW w:w="1157" w:type="dxa"/>
          </w:tcPr>
          <w:p w14:paraId="5A57E72E" w14:textId="77777777" w:rsidR="0053591F" w:rsidRPr="007E3C52" w:rsidRDefault="0053591F" w:rsidP="006F28E2">
            <w:pPr>
              <w:pStyle w:val="tableheading"/>
              <w:spacing w:before="20" w:after="20"/>
              <w:rPr>
                <w:lang w:val="en-CA"/>
                <w:rPrChange w:id="2331" w:author="Ye-Kui Wang (d00)" w:date="2020-09-23T16:55:00Z">
                  <w:rPr>
                    <w:lang w:val="en-CA"/>
                  </w:rPr>
                </w:rPrChange>
              </w:rPr>
            </w:pPr>
          </w:p>
        </w:tc>
      </w:tr>
      <w:tr w:rsidR="0053591F" w:rsidRPr="007E3C52" w14:paraId="28733142" w14:textId="77777777" w:rsidTr="006F28E2">
        <w:trPr>
          <w:cantSplit/>
          <w:jc w:val="center"/>
        </w:trPr>
        <w:tc>
          <w:tcPr>
            <w:tcW w:w="6725" w:type="dxa"/>
          </w:tcPr>
          <w:p w14:paraId="0E928691" w14:textId="77777777" w:rsidR="0053591F" w:rsidRPr="00960032" w:rsidRDefault="0053591F" w:rsidP="006F28E2">
            <w:pPr>
              <w:pStyle w:val="tablesyntax"/>
              <w:spacing w:before="20" w:after="20"/>
              <w:rPr>
                <w:rFonts w:ascii="Times New Roman" w:hAnsi="Times New Roman"/>
                <w:b/>
                <w:lang w:val="en-CA"/>
              </w:rPr>
            </w:pPr>
            <w:r w:rsidRPr="007E3C52">
              <w:rPr>
                <w:rFonts w:ascii="Times New Roman" w:hAnsi="Times New Roman"/>
                <w:lang w:val="en-CA"/>
              </w:rPr>
              <w:tab/>
            </w:r>
            <w:r w:rsidRPr="007E3C52">
              <w:rPr>
                <w:rFonts w:ascii="Times New Roman" w:hAnsi="Times New Roman"/>
                <w:lang w:val="en-CA"/>
              </w:rPr>
              <w:tab/>
            </w:r>
            <w:proofErr w:type="spellStart"/>
            <w:r w:rsidRPr="00960032">
              <w:rPr>
                <w:rFonts w:ascii="Times New Roman" w:hAnsi="Times New Roman"/>
                <w:b/>
                <w:lang w:val="en-CA"/>
              </w:rPr>
              <w:t>element_equal_flag</w:t>
            </w:r>
            <w:proofErr w:type="spellEnd"/>
          </w:p>
        </w:tc>
        <w:tc>
          <w:tcPr>
            <w:tcW w:w="533" w:type="dxa"/>
          </w:tcPr>
          <w:p w14:paraId="264132EE" w14:textId="77777777" w:rsidR="0053591F" w:rsidRPr="007E3C52" w:rsidRDefault="0053591F" w:rsidP="006F28E2">
            <w:pPr>
              <w:pStyle w:val="tablecell"/>
              <w:spacing w:before="20" w:after="20"/>
              <w:jc w:val="center"/>
              <w:rPr>
                <w:lang w:val="en-CA"/>
                <w:rPrChange w:id="2332" w:author="Ye-Kui Wang (d00)" w:date="2020-09-23T16:55:00Z">
                  <w:rPr>
                    <w:lang w:val="en-CA"/>
                  </w:rPr>
                </w:rPrChange>
              </w:rPr>
            </w:pPr>
            <w:r w:rsidRPr="00204C6F">
              <w:rPr>
                <w:lang w:val="en-CA"/>
              </w:rPr>
              <w:t>11</w:t>
            </w:r>
          </w:p>
        </w:tc>
        <w:tc>
          <w:tcPr>
            <w:tcW w:w="1157" w:type="dxa"/>
          </w:tcPr>
          <w:p w14:paraId="2E4BAE87" w14:textId="77777777" w:rsidR="0053591F" w:rsidRPr="007E3C52" w:rsidRDefault="0053591F" w:rsidP="006F28E2">
            <w:pPr>
              <w:pStyle w:val="tableheading"/>
              <w:spacing w:before="20" w:after="20"/>
              <w:rPr>
                <w:b w:val="0"/>
                <w:lang w:val="en-CA"/>
                <w:rPrChange w:id="2333" w:author="Ye-Kui Wang (d00)" w:date="2020-09-23T16:55:00Z">
                  <w:rPr>
                    <w:b w:val="0"/>
                    <w:lang w:val="en-CA"/>
                  </w:rPr>
                </w:rPrChange>
              </w:rPr>
            </w:pPr>
            <w:proofErr w:type="gramStart"/>
            <w:r w:rsidRPr="007E3C52">
              <w:rPr>
                <w:b w:val="0"/>
                <w:lang w:val="en-CA"/>
                <w:rPrChange w:id="2334" w:author="Ye-Kui Wang (d00)" w:date="2020-09-23T16:55:00Z">
                  <w:rPr>
                    <w:b w:val="0"/>
                    <w:lang w:val="en-CA"/>
                  </w:rPr>
                </w:rPrChange>
              </w:rPr>
              <w:t>u(</w:t>
            </w:r>
            <w:proofErr w:type="gramEnd"/>
            <w:r w:rsidRPr="007E3C52">
              <w:rPr>
                <w:b w:val="0"/>
                <w:lang w:val="en-CA"/>
                <w:rPrChange w:id="2335" w:author="Ye-Kui Wang (d00)" w:date="2020-09-23T16:55:00Z">
                  <w:rPr>
                    <w:b w:val="0"/>
                    <w:lang w:val="en-CA"/>
                  </w:rPr>
                </w:rPrChange>
              </w:rPr>
              <w:t>1)</w:t>
            </w:r>
          </w:p>
        </w:tc>
      </w:tr>
      <w:tr w:rsidR="0053591F" w:rsidRPr="007E3C52" w14:paraId="2BF5A703" w14:textId="77777777" w:rsidTr="006F28E2">
        <w:trPr>
          <w:cantSplit/>
          <w:jc w:val="center"/>
        </w:trPr>
        <w:tc>
          <w:tcPr>
            <w:tcW w:w="6725" w:type="dxa"/>
          </w:tcPr>
          <w:p w14:paraId="66357E00" w14:textId="77777777" w:rsidR="0053591F" w:rsidRPr="00960032" w:rsidRDefault="0053591F" w:rsidP="006F28E2">
            <w:pPr>
              <w:pStyle w:val="tablesyntax"/>
              <w:spacing w:before="20" w:after="20"/>
              <w:rPr>
                <w:rFonts w:ascii="Times New Roman" w:hAnsi="Times New Roman"/>
                <w:lang w:val="en-CA"/>
              </w:rPr>
            </w:pPr>
            <w:r w:rsidRPr="007E3C52">
              <w:rPr>
                <w:rFonts w:ascii="Times New Roman" w:hAnsi="Times New Roman"/>
                <w:lang w:val="en-CA"/>
              </w:rPr>
              <w:tab/>
            </w:r>
            <w:proofErr w:type="gramStart"/>
            <w:r w:rsidRPr="007E3C52">
              <w:rPr>
                <w:rFonts w:ascii="Times New Roman" w:hAnsi="Times New Roman"/>
                <w:lang w:val="en-CA"/>
              </w:rPr>
              <w:t>if( </w:t>
            </w:r>
            <w:proofErr w:type="spellStart"/>
            <w:r w:rsidRPr="007E3C52">
              <w:rPr>
                <w:rFonts w:ascii="Times New Roman" w:hAnsi="Times New Roman"/>
                <w:lang w:val="en-CA"/>
              </w:rPr>
              <w:t>element</w:t>
            </w:r>
            <w:proofErr w:type="gramEnd"/>
            <w:r w:rsidRPr="007E3C52">
              <w:rPr>
                <w:rFonts w:ascii="Times New Roman" w:hAnsi="Times New Roman"/>
                <w:lang w:val="en-CA"/>
              </w:rPr>
              <w:t>_equal_flag</w:t>
            </w:r>
            <w:proofErr w:type="spellEnd"/>
            <w:r w:rsidRPr="00960032">
              <w:rPr>
                <w:rFonts w:ascii="Times New Roman" w:hAnsi="Times New Roman"/>
                <w:lang w:val="en-CA"/>
              </w:rPr>
              <w:t>  = =  0 )</w:t>
            </w:r>
          </w:p>
        </w:tc>
        <w:tc>
          <w:tcPr>
            <w:tcW w:w="533" w:type="dxa"/>
          </w:tcPr>
          <w:p w14:paraId="2D2FBBB7" w14:textId="77777777" w:rsidR="0053591F" w:rsidRPr="00204C6F" w:rsidRDefault="0053591F" w:rsidP="006F28E2">
            <w:pPr>
              <w:pStyle w:val="tablecell"/>
              <w:spacing w:before="20" w:after="20"/>
              <w:jc w:val="center"/>
              <w:rPr>
                <w:bCs/>
                <w:lang w:val="en-CA"/>
              </w:rPr>
            </w:pPr>
          </w:p>
        </w:tc>
        <w:tc>
          <w:tcPr>
            <w:tcW w:w="1157" w:type="dxa"/>
          </w:tcPr>
          <w:p w14:paraId="1B411CAC" w14:textId="77777777" w:rsidR="0053591F" w:rsidRPr="007E3C52" w:rsidRDefault="0053591F" w:rsidP="006F28E2">
            <w:pPr>
              <w:pStyle w:val="tableheading"/>
              <w:spacing w:before="20" w:after="20"/>
              <w:rPr>
                <w:b w:val="0"/>
                <w:lang w:val="en-CA"/>
                <w:rPrChange w:id="2336" w:author="Ye-Kui Wang (d00)" w:date="2020-09-23T16:55:00Z">
                  <w:rPr>
                    <w:b w:val="0"/>
                    <w:lang w:val="en-CA"/>
                  </w:rPr>
                </w:rPrChange>
              </w:rPr>
            </w:pPr>
          </w:p>
        </w:tc>
      </w:tr>
      <w:tr w:rsidR="0053591F" w:rsidRPr="007E3C52" w14:paraId="00328DB4" w14:textId="77777777" w:rsidTr="006F28E2">
        <w:trPr>
          <w:cantSplit/>
          <w:jc w:val="center"/>
        </w:trPr>
        <w:tc>
          <w:tcPr>
            <w:tcW w:w="6725" w:type="dxa"/>
          </w:tcPr>
          <w:p w14:paraId="0A14DE3B" w14:textId="422A0D23" w:rsidR="0053591F" w:rsidRPr="00960032" w:rsidRDefault="0053591F" w:rsidP="006F28E2">
            <w:pPr>
              <w:pStyle w:val="tablesyntax"/>
              <w:spacing w:before="20" w:after="20"/>
              <w:rPr>
                <w:rFonts w:ascii="Times New Roman" w:hAnsi="Times New Roman"/>
                <w:lang w:val="en-CA"/>
              </w:rPr>
            </w:pPr>
            <w:r w:rsidRPr="007E3C52">
              <w:rPr>
                <w:rFonts w:ascii="Times New Roman" w:hAnsi="Times New Roman"/>
                <w:lang w:val="en-CA"/>
              </w:rPr>
              <w:tab/>
            </w:r>
            <w:r w:rsidRPr="007E3C52">
              <w:rPr>
                <w:rFonts w:ascii="Times New Roman" w:hAnsi="Times New Roman"/>
                <w:lang w:val="en-CA"/>
              </w:rPr>
              <w:tab/>
            </w:r>
            <w:proofErr w:type="spellStart"/>
            <w:r w:rsidRPr="007E3C52">
              <w:rPr>
                <w:rFonts w:ascii="Times New Roman" w:hAnsi="Times New Roman"/>
                <w:lang w:val="en-CA"/>
              </w:rPr>
              <w:t>numValues</w:t>
            </w:r>
            <w:proofErr w:type="spellEnd"/>
            <w:r w:rsidRPr="007E3C52">
              <w:rPr>
                <w:rFonts w:ascii="Times New Roman" w:hAnsi="Times New Roman"/>
                <w:lang w:val="en-CA"/>
              </w:rPr>
              <w:t xml:space="preserve"> = </w:t>
            </w:r>
            <w:proofErr w:type="spellStart"/>
            <w:r w:rsidRPr="00960032">
              <w:rPr>
                <w:rFonts w:ascii="Times New Roman" w:hAnsi="Times New Roman"/>
                <w:highlight w:val="yellow"/>
                <w:lang w:val="en-CA"/>
              </w:rPr>
              <w:t>numViews</w:t>
            </w:r>
            <w:proofErr w:type="spellEnd"/>
          </w:p>
        </w:tc>
        <w:tc>
          <w:tcPr>
            <w:tcW w:w="533" w:type="dxa"/>
          </w:tcPr>
          <w:p w14:paraId="5D9E437D" w14:textId="77777777" w:rsidR="0053591F" w:rsidRPr="00204C6F" w:rsidRDefault="0053591F" w:rsidP="006F28E2">
            <w:pPr>
              <w:pStyle w:val="tablecell"/>
              <w:spacing w:before="20" w:after="20"/>
              <w:jc w:val="center"/>
              <w:rPr>
                <w:bCs/>
                <w:lang w:val="en-CA"/>
              </w:rPr>
            </w:pPr>
          </w:p>
        </w:tc>
        <w:tc>
          <w:tcPr>
            <w:tcW w:w="1157" w:type="dxa"/>
          </w:tcPr>
          <w:p w14:paraId="1B900C3F" w14:textId="77777777" w:rsidR="0053591F" w:rsidRPr="007E3C52" w:rsidRDefault="0053591F" w:rsidP="006F28E2">
            <w:pPr>
              <w:pStyle w:val="tableheading"/>
              <w:spacing w:before="20" w:after="20"/>
              <w:rPr>
                <w:b w:val="0"/>
                <w:lang w:val="en-CA"/>
                <w:rPrChange w:id="2337" w:author="Ye-Kui Wang (d00)" w:date="2020-09-23T16:55:00Z">
                  <w:rPr>
                    <w:b w:val="0"/>
                    <w:lang w:val="en-CA"/>
                  </w:rPr>
                </w:rPrChange>
              </w:rPr>
            </w:pPr>
          </w:p>
        </w:tc>
      </w:tr>
      <w:tr w:rsidR="0053591F" w:rsidRPr="007E3C52" w:rsidDel="00D815E6" w14:paraId="2B522C7A" w14:textId="77777777" w:rsidTr="006F28E2">
        <w:trPr>
          <w:cantSplit/>
          <w:jc w:val="center"/>
        </w:trPr>
        <w:tc>
          <w:tcPr>
            <w:tcW w:w="6725" w:type="dxa"/>
          </w:tcPr>
          <w:p w14:paraId="2E72EA70" w14:textId="77777777" w:rsidR="0053591F" w:rsidRPr="00960032" w:rsidRDefault="0053591F" w:rsidP="006F28E2">
            <w:pPr>
              <w:pStyle w:val="tablesyntax"/>
              <w:spacing w:before="20" w:after="20"/>
              <w:rPr>
                <w:rFonts w:ascii="Times New Roman" w:hAnsi="Times New Roman"/>
                <w:lang w:val="en-CA"/>
              </w:rPr>
            </w:pPr>
            <w:r w:rsidRPr="007E3C52">
              <w:rPr>
                <w:rFonts w:ascii="Times New Roman" w:hAnsi="Times New Roman"/>
                <w:lang w:val="en-CA"/>
              </w:rPr>
              <w:tab/>
              <w:t>else</w:t>
            </w:r>
          </w:p>
        </w:tc>
        <w:tc>
          <w:tcPr>
            <w:tcW w:w="533" w:type="dxa"/>
          </w:tcPr>
          <w:p w14:paraId="09989F70" w14:textId="77777777" w:rsidR="0053591F" w:rsidRPr="00204C6F" w:rsidRDefault="0053591F" w:rsidP="006F28E2">
            <w:pPr>
              <w:pStyle w:val="tablecell"/>
              <w:spacing w:before="20" w:after="20"/>
              <w:jc w:val="center"/>
              <w:rPr>
                <w:bCs/>
                <w:lang w:val="en-CA"/>
              </w:rPr>
            </w:pPr>
          </w:p>
        </w:tc>
        <w:tc>
          <w:tcPr>
            <w:tcW w:w="1157" w:type="dxa"/>
          </w:tcPr>
          <w:p w14:paraId="3F2937E5" w14:textId="77777777" w:rsidR="0053591F" w:rsidRPr="007E3C52" w:rsidRDefault="0053591F" w:rsidP="006F28E2">
            <w:pPr>
              <w:pStyle w:val="tableheading"/>
              <w:spacing w:before="20" w:after="20"/>
              <w:rPr>
                <w:b w:val="0"/>
                <w:lang w:val="en-CA"/>
                <w:rPrChange w:id="2338" w:author="Ye-Kui Wang (d00)" w:date="2020-09-23T16:55:00Z">
                  <w:rPr>
                    <w:b w:val="0"/>
                    <w:lang w:val="en-CA"/>
                  </w:rPr>
                </w:rPrChange>
              </w:rPr>
            </w:pPr>
          </w:p>
        </w:tc>
      </w:tr>
      <w:tr w:rsidR="0053591F" w:rsidRPr="007E3C52" w14:paraId="4ABAECF6" w14:textId="77777777" w:rsidTr="006F28E2">
        <w:trPr>
          <w:cantSplit/>
          <w:jc w:val="center"/>
        </w:trPr>
        <w:tc>
          <w:tcPr>
            <w:tcW w:w="6725" w:type="dxa"/>
          </w:tcPr>
          <w:p w14:paraId="0A810776" w14:textId="77777777" w:rsidR="0053591F" w:rsidRPr="00960032" w:rsidRDefault="0053591F" w:rsidP="006F28E2">
            <w:pPr>
              <w:pStyle w:val="tablesyntax"/>
              <w:spacing w:before="20" w:after="20"/>
              <w:rPr>
                <w:rFonts w:ascii="Times New Roman" w:hAnsi="Times New Roman"/>
                <w:lang w:val="en-CA"/>
              </w:rPr>
            </w:pPr>
            <w:r w:rsidRPr="007E3C52">
              <w:rPr>
                <w:rFonts w:ascii="Times New Roman" w:hAnsi="Times New Roman"/>
                <w:lang w:val="en-CA"/>
              </w:rPr>
              <w:tab/>
            </w:r>
            <w:r w:rsidRPr="007E3C52">
              <w:rPr>
                <w:rFonts w:ascii="Times New Roman" w:hAnsi="Times New Roman"/>
                <w:lang w:val="en-CA"/>
              </w:rPr>
              <w:tab/>
            </w:r>
            <w:proofErr w:type="spellStart"/>
            <w:r w:rsidRPr="007E3C52">
              <w:rPr>
                <w:rFonts w:ascii="Times New Roman" w:hAnsi="Times New Roman"/>
                <w:lang w:val="en-CA"/>
              </w:rPr>
              <w:t>numValues</w:t>
            </w:r>
            <w:proofErr w:type="spellEnd"/>
            <w:r w:rsidRPr="007E3C52">
              <w:rPr>
                <w:rFonts w:ascii="Times New Roman" w:hAnsi="Times New Roman"/>
                <w:lang w:val="en-CA"/>
              </w:rPr>
              <w:t xml:space="preserve"> = 1</w:t>
            </w:r>
          </w:p>
        </w:tc>
        <w:tc>
          <w:tcPr>
            <w:tcW w:w="533" w:type="dxa"/>
          </w:tcPr>
          <w:p w14:paraId="1307E3C1" w14:textId="77777777" w:rsidR="0053591F" w:rsidRPr="00204C6F" w:rsidRDefault="0053591F" w:rsidP="006F28E2">
            <w:pPr>
              <w:pStyle w:val="tablecell"/>
              <w:spacing w:before="20" w:after="20"/>
              <w:jc w:val="center"/>
              <w:rPr>
                <w:bCs/>
                <w:lang w:val="en-CA"/>
              </w:rPr>
            </w:pPr>
          </w:p>
        </w:tc>
        <w:tc>
          <w:tcPr>
            <w:tcW w:w="1157" w:type="dxa"/>
          </w:tcPr>
          <w:p w14:paraId="30B92B32" w14:textId="77777777" w:rsidR="0053591F" w:rsidRPr="007E3C52" w:rsidRDefault="0053591F" w:rsidP="006F28E2">
            <w:pPr>
              <w:pStyle w:val="tableheading"/>
              <w:spacing w:before="20" w:after="20"/>
              <w:rPr>
                <w:b w:val="0"/>
                <w:lang w:val="en-CA"/>
                <w:rPrChange w:id="2339" w:author="Ye-Kui Wang (d00)" w:date="2020-09-23T16:55:00Z">
                  <w:rPr>
                    <w:b w:val="0"/>
                    <w:lang w:val="en-CA"/>
                  </w:rPr>
                </w:rPrChange>
              </w:rPr>
            </w:pPr>
          </w:p>
        </w:tc>
      </w:tr>
      <w:tr w:rsidR="0053591F" w:rsidRPr="007E3C52" w14:paraId="5CC8B074" w14:textId="77777777" w:rsidTr="006F28E2">
        <w:trPr>
          <w:cantSplit/>
          <w:jc w:val="center"/>
        </w:trPr>
        <w:tc>
          <w:tcPr>
            <w:tcW w:w="6725" w:type="dxa"/>
          </w:tcPr>
          <w:p w14:paraId="0021845E" w14:textId="77777777" w:rsidR="0053591F" w:rsidRPr="00960032" w:rsidRDefault="0053591F" w:rsidP="006F28E2">
            <w:pPr>
              <w:pStyle w:val="tablesyntax"/>
              <w:spacing w:before="20" w:after="20"/>
              <w:rPr>
                <w:rFonts w:ascii="Times New Roman" w:hAnsi="Times New Roman"/>
                <w:b/>
                <w:lang w:val="en-CA"/>
              </w:rPr>
            </w:pPr>
            <w:r w:rsidRPr="007E3C52">
              <w:rPr>
                <w:rFonts w:ascii="Times New Roman" w:hAnsi="Times New Roman"/>
                <w:lang w:val="en-CA" w:eastAsia="ja-JP"/>
              </w:rPr>
              <w:tab/>
            </w:r>
            <w:proofErr w:type="gramStart"/>
            <w:r w:rsidRPr="007E3C52">
              <w:rPr>
                <w:rFonts w:ascii="Times New Roman" w:hAnsi="Times New Roman"/>
                <w:lang w:val="en-CA" w:eastAsia="ja-JP"/>
              </w:rPr>
              <w:t xml:space="preserve">for( </w:t>
            </w:r>
            <w:proofErr w:type="spellStart"/>
            <w:r w:rsidRPr="007E3C52">
              <w:rPr>
                <w:rFonts w:ascii="Times New Roman" w:hAnsi="Times New Roman"/>
                <w:lang w:val="en-CA" w:eastAsia="ja-JP"/>
              </w:rPr>
              <w:t>i</w:t>
            </w:r>
            <w:proofErr w:type="spellEnd"/>
            <w:proofErr w:type="gramEnd"/>
            <w:r w:rsidRPr="007E3C52">
              <w:rPr>
                <w:rFonts w:ascii="Times New Roman" w:hAnsi="Times New Roman"/>
                <w:lang w:val="en-CA" w:eastAsia="ja-JP"/>
              </w:rPr>
              <w:t xml:space="preserve"> = 0;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xml:space="preserve"> &lt; </w:t>
            </w:r>
            <w:proofErr w:type="spellStart"/>
            <w:r w:rsidRPr="00960032">
              <w:rPr>
                <w:rFonts w:ascii="Times New Roman" w:hAnsi="Times New Roman"/>
                <w:lang w:val="en-CA"/>
              </w:rPr>
              <w:t>numValues</w:t>
            </w:r>
            <w:proofErr w:type="spellEnd"/>
            <w:r w:rsidRPr="00960032">
              <w:rPr>
                <w:rFonts w:ascii="Times New Roman" w:hAnsi="Times New Roman"/>
                <w:lang w:val="en-CA" w:eastAsia="ja-JP"/>
              </w:rPr>
              <w:t xml:space="preserve">;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 {</w:t>
            </w:r>
          </w:p>
        </w:tc>
        <w:tc>
          <w:tcPr>
            <w:tcW w:w="533" w:type="dxa"/>
          </w:tcPr>
          <w:p w14:paraId="20DFCC50" w14:textId="77777777" w:rsidR="0053591F" w:rsidRPr="00204C6F" w:rsidRDefault="0053591F" w:rsidP="006F28E2">
            <w:pPr>
              <w:pStyle w:val="tablecell"/>
              <w:spacing w:before="20" w:after="20"/>
              <w:jc w:val="center"/>
              <w:rPr>
                <w:b/>
                <w:bCs/>
                <w:lang w:val="en-CA"/>
              </w:rPr>
            </w:pPr>
          </w:p>
        </w:tc>
        <w:tc>
          <w:tcPr>
            <w:tcW w:w="1157" w:type="dxa"/>
          </w:tcPr>
          <w:p w14:paraId="44ADDB73" w14:textId="77777777" w:rsidR="0053591F" w:rsidRPr="007E3C52" w:rsidRDefault="0053591F" w:rsidP="006F28E2">
            <w:pPr>
              <w:pStyle w:val="tableheading"/>
              <w:spacing w:before="20" w:after="20"/>
              <w:rPr>
                <w:b w:val="0"/>
                <w:lang w:val="en-CA"/>
                <w:rPrChange w:id="2340" w:author="Ye-Kui Wang (d00)" w:date="2020-09-23T16:55:00Z">
                  <w:rPr>
                    <w:b w:val="0"/>
                    <w:lang w:val="en-CA"/>
                  </w:rPr>
                </w:rPrChange>
              </w:rPr>
            </w:pPr>
          </w:p>
        </w:tc>
      </w:tr>
      <w:tr w:rsidR="0053591F" w:rsidRPr="007E3C52" w14:paraId="646331FD" w14:textId="77777777" w:rsidTr="006F28E2">
        <w:trPr>
          <w:cantSplit/>
          <w:jc w:val="center"/>
        </w:trPr>
        <w:tc>
          <w:tcPr>
            <w:tcW w:w="6725" w:type="dxa"/>
          </w:tcPr>
          <w:p w14:paraId="1A263EA4" w14:textId="77777777" w:rsidR="0053591F" w:rsidRPr="00960032" w:rsidRDefault="0053591F" w:rsidP="006F28E2">
            <w:pPr>
              <w:pStyle w:val="tablesyntax"/>
              <w:spacing w:before="20" w:after="20"/>
              <w:rPr>
                <w:rFonts w:ascii="Times New Roman" w:eastAsia="SimSun" w:hAnsi="Times New Roman"/>
                <w:lang w:val="en-CA" w:eastAsia="zh-CN"/>
              </w:rPr>
            </w:pPr>
            <w:r w:rsidRPr="007E3C52">
              <w:rPr>
                <w:rFonts w:ascii="Times New Roman" w:hAnsi="Times New Roman"/>
                <w:lang w:val="en-CA" w:eastAsia="ja-JP"/>
              </w:rPr>
              <w:tab/>
            </w:r>
            <w:r w:rsidRPr="007E3C52">
              <w:rPr>
                <w:rFonts w:ascii="Times New Roman" w:hAnsi="Times New Roman"/>
                <w:lang w:val="en-CA" w:eastAsia="ja-JP"/>
              </w:rPr>
              <w:tab/>
            </w:r>
            <w:proofErr w:type="gramStart"/>
            <w:r w:rsidRPr="007E3C52">
              <w:rPr>
                <w:rFonts w:ascii="Times New Roman" w:hAnsi="Times New Roman"/>
                <w:lang w:val="en-CA" w:eastAsia="ja-JP"/>
              </w:rPr>
              <w:t>if( </w:t>
            </w:r>
            <w:proofErr w:type="spellStart"/>
            <w:r w:rsidRPr="007E3C52">
              <w:rPr>
                <w:rFonts w:ascii="Times New Roman" w:hAnsi="Times New Roman"/>
                <w:lang w:val="en-CA" w:eastAsia="ja-JP"/>
              </w:rPr>
              <w:t>predDirection</w:t>
            </w:r>
            <w:proofErr w:type="spellEnd"/>
            <w:proofErr w:type="gramEnd"/>
            <w:r w:rsidRPr="007E3C52">
              <w:rPr>
                <w:rFonts w:ascii="Times New Roman" w:hAnsi="Times New Roman"/>
                <w:lang w:val="en-CA" w:eastAsia="ja-JP"/>
              </w:rPr>
              <w:t>  = =  2  &amp;&amp;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 =  0 )</w:t>
            </w:r>
            <w:r w:rsidRPr="00960032">
              <w:rPr>
                <w:rFonts w:ascii="Times New Roman" w:eastAsia="SimSun" w:hAnsi="Times New Roman"/>
                <w:lang w:val="en-CA" w:eastAsia="zh-CN"/>
              </w:rPr>
              <w:t xml:space="preserve"> {</w:t>
            </w:r>
          </w:p>
        </w:tc>
        <w:tc>
          <w:tcPr>
            <w:tcW w:w="533" w:type="dxa"/>
          </w:tcPr>
          <w:p w14:paraId="483DCDA7" w14:textId="77777777" w:rsidR="0053591F" w:rsidRPr="00204C6F" w:rsidRDefault="0053591F" w:rsidP="006F28E2">
            <w:pPr>
              <w:pStyle w:val="tablecell"/>
              <w:spacing w:before="20" w:after="20"/>
              <w:jc w:val="center"/>
              <w:rPr>
                <w:b/>
                <w:bCs/>
                <w:lang w:val="en-CA"/>
              </w:rPr>
            </w:pPr>
          </w:p>
        </w:tc>
        <w:tc>
          <w:tcPr>
            <w:tcW w:w="1157" w:type="dxa"/>
          </w:tcPr>
          <w:p w14:paraId="060762BA" w14:textId="77777777" w:rsidR="0053591F" w:rsidRPr="007E3C52" w:rsidRDefault="0053591F" w:rsidP="006F28E2">
            <w:pPr>
              <w:pStyle w:val="tableheading"/>
              <w:spacing w:before="20" w:after="20"/>
              <w:rPr>
                <w:b w:val="0"/>
                <w:lang w:val="en-CA"/>
                <w:rPrChange w:id="2341" w:author="Ye-Kui Wang (d00)" w:date="2020-09-23T16:55:00Z">
                  <w:rPr>
                    <w:b w:val="0"/>
                    <w:lang w:val="en-CA"/>
                  </w:rPr>
                </w:rPrChange>
              </w:rPr>
            </w:pPr>
          </w:p>
        </w:tc>
      </w:tr>
      <w:tr w:rsidR="0053591F" w:rsidRPr="007E3C52" w14:paraId="238E5780" w14:textId="77777777" w:rsidTr="006F28E2">
        <w:trPr>
          <w:cantSplit/>
          <w:jc w:val="center"/>
        </w:trPr>
        <w:tc>
          <w:tcPr>
            <w:tcW w:w="6725" w:type="dxa"/>
          </w:tcPr>
          <w:p w14:paraId="76C6B8F0" w14:textId="6246C929" w:rsidR="0053591F" w:rsidRPr="00960032" w:rsidRDefault="0053591F" w:rsidP="006F28E2">
            <w:pPr>
              <w:pStyle w:val="tablesyntax"/>
              <w:spacing w:before="20" w:after="20"/>
              <w:rPr>
                <w:rFonts w:ascii="Times New Roman" w:hAnsi="Times New Roman"/>
                <w:b/>
                <w:highlight w:val="yellow"/>
                <w:lang w:val="en-CA" w:eastAsia="ja-JP"/>
              </w:rPr>
            </w:pPr>
            <w:r w:rsidRPr="007E3C52">
              <w:rPr>
                <w:rFonts w:ascii="Times New Roman" w:eastAsia="SimSun" w:hAnsi="Times New Roman"/>
                <w:highlight w:val="yellow"/>
                <w:lang w:val="en-CA" w:eastAsia="zh-CN"/>
              </w:rPr>
              <w:tab/>
            </w:r>
            <w:r w:rsidRPr="007E3C52">
              <w:rPr>
                <w:rFonts w:ascii="Times New Roman" w:eastAsia="SimSun" w:hAnsi="Times New Roman"/>
                <w:highlight w:val="yellow"/>
                <w:lang w:val="en-CA" w:eastAsia="zh-CN"/>
              </w:rPr>
              <w:tab/>
            </w:r>
            <w:r w:rsidRPr="007E3C52">
              <w:rPr>
                <w:rFonts w:ascii="Times New Roman" w:eastAsia="SimSun" w:hAnsi="Times New Roman"/>
                <w:highlight w:val="yellow"/>
                <w:lang w:val="en-CA" w:eastAsia="zh-CN"/>
              </w:rPr>
              <w:tab/>
            </w:r>
            <w:r w:rsidRPr="00960032">
              <w:rPr>
                <w:rFonts w:ascii="Times New Roman" w:hAnsi="Times New Roman"/>
                <w:b/>
                <w:highlight w:val="yellow"/>
                <w:lang w:val="en-CA" w:eastAsia="ja-JP"/>
              </w:rPr>
              <w:t>mantissa_len_minus1</w:t>
            </w:r>
          </w:p>
        </w:tc>
        <w:tc>
          <w:tcPr>
            <w:tcW w:w="533" w:type="dxa"/>
          </w:tcPr>
          <w:p w14:paraId="40B1B89D" w14:textId="77777777" w:rsidR="0053591F" w:rsidRPr="007E3C52" w:rsidRDefault="0053591F" w:rsidP="006F28E2">
            <w:pPr>
              <w:pStyle w:val="tablecell"/>
              <w:spacing w:before="20" w:after="20"/>
              <w:jc w:val="center"/>
              <w:rPr>
                <w:rFonts w:eastAsia="SimSun"/>
                <w:b/>
                <w:kern w:val="2"/>
                <w:lang w:val="en-CA" w:eastAsia="zh-CN"/>
                <w:rPrChange w:id="2342" w:author="Ye-Kui Wang (d00)" w:date="2020-09-23T16:55:00Z">
                  <w:rPr>
                    <w:rFonts w:eastAsia="SimSun"/>
                    <w:b/>
                    <w:kern w:val="2"/>
                    <w:lang w:val="en-CA" w:eastAsia="zh-CN"/>
                  </w:rPr>
                </w:rPrChange>
              </w:rPr>
            </w:pPr>
            <w:r w:rsidRPr="00204C6F">
              <w:rPr>
                <w:bCs/>
                <w:lang w:val="en-CA"/>
              </w:rPr>
              <w:t>11</w:t>
            </w:r>
          </w:p>
        </w:tc>
        <w:tc>
          <w:tcPr>
            <w:tcW w:w="1157" w:type="dxa"/>
          </w:tcPr>
          <w:p w14:paraId="7D042863" w14:textId="77777777" w:rsidR="0053591F" w:rsidRPr="007E3C52" w:rsidRDefault="0053591F" w:rsidP="006F28E2">
            <w:pPr>
              <w:pStyle w:val="tableheading"/>
              <w:spacing w:before="20" w:after="20"/>
              <w:rPr>
                <w:b w:val="0"/>
                <w:lang w:val="en-CA"/>
                <w:rPrChange w:id="2343" w:author="Ye-Kui Wang (d00)" w:date="2020-09-23T16:55:00Z">
                  <w:rPr>
                    <w:b w:val="0"/>
                    <w:lang w:val="en-CA"/>
                  </w:rPr>
                </w:rPrChange>
              </w:rPr>
            </w:pPr>
            <w:proofErr w:type="gramStart"/>
            <w:r w:rsidRPr="007E3C52">
              <w:rPr>
                <w:b w:val="0"/>
                <w:lang w:val="en-CA"/>
                <w:rPrChange w:id="2344" w:author="Ye-Kui Wang (d00)" w:date="2020-09-23T16:55:00Z">
                  <w:rPr>
                    <w:b w:val="0"/>
                    <w:lang w:val="en-CA"/>
                  </w:rPr>
                </w:rPrChange>
              </w:rPr>
              <w:t>u(</w:t>
            </w:r>
            <w:proofErr w:type="gramEnd"/>
            <w:r w:rsidRPr="007E3C52">
              <w:rPr>
                <w:b w:val="0"/>
                <w:lang w:val="en-CA"/>
                <w:rPrChange w:id="2345" w:author="Ye-Kui Wang (d00)" w:date="2020-09-23T16:55:00Z">
                  <w:rPr>
                    <w:b w:val="0"/>
                    <w:lang w:val="en-CA"/>
                  </w:rPr>
                </w:rPrChange>
              </w:rPr>
              <w:t>5)</w:t>
            </w:r>
          </w:p>
        </w:tc>
      </w:tr>
      <w:tr w:rsidR="0053591F" w:rsidRPr="007E3C52" w14:paraId="0B003D5F" w14:textId="77777777" w:rsidTr="006F28E2">
        <w:trPr>
          <w:cantSplit/>
          <w:jc w:val="center"/>
        </w:trPr>
        <w:tc>
          <w:tcPr>
            <w:tcW w:w="6725" w:type="dxa"/>
          </w:tcPr>
          <w:p w14:paraId="26BF94F4" w14:textId="50A014BE" w:rsidR="0053591F" w:rsidRPr="00960032" w:rsidRDefault="0053591F" w:rsidP="006F28E2">
            <w:pPr>
              <w:pStyle w:val="tablesyntax"/>
              <w:spacing w:before="20" w:after="20"/>
              <w:rPr>
                <w:rFonts w:ascii="Times New Roman" w:hAnsi="Times New Roman"/>
                <w:highlight w:val="yellow"/>
                <w:lang w:val="en-CA" w:eastAsia="ja-JP"/>
              </w:rPr>
            </w:pPr>
            <w:r w:rsidRPr="007E3C52">
              <w:rPr>
                <w:rFonts w:ascii="Times New Roman" w:eastAsia="SimSun" w:hAnsi="Times New Roman"/>
                <w:highlight w:val="yellow"/>
                <w:lang w:val="en-CA" w:eastAsia="zh-CN"/>
              </w:rPr>
              <w:tab/>
            </w:r>
            <w:r w:rsidRPr="007E3C52">
              <w:rPr>
                <w:rFonts w:ascii="Times New Roman" w:eastAsia="SimSun" w:hAnsi="Times New Roman"/>
                <w:highlight w:val="yellow"/>
                <w:lang w:val="en-CA" w:eastAsia="zh-CN"/>
              </w:rPr>
              <w:tab/>
            </w:r>
            <w:r w:rsidRPr="007E3C52">
              <w:rPr>
                <w:rFonts w:ascii="Times New Roman" w:eastAsia="SimSun" w:hAnsi="Times New Roman"/>
                <w:highlight w:val="yellow"/>
                <w:lang w:val="en-CA" w:eastAsia="zh-CN"/>
              </w:rPr>
              <w:tab/>
            </w:r>
            <w:proofErr w:type="spellStart"/>
            <w:proofErr w:type="gramStart"/>
            <w:r w:rsidRPr="00960032">
              <w:rPr>
                <w:rFonts w:ascii="Times New Roman" w:hAnsi="Times New Roman"/>
                <w:highlight w:val="yellow"/>
                <w:lang w:val="en-CA" w:eastAsia="ja-JP"/>
              </w:rPr>
              <w:t>outManLen</w:t>
            </w:r>
            <w:proofErr w:type="spellEnd"/>
            <w:r w:rsidRPr="00960032">
              <w:rPr>
                <w:rFonts w:ascii="Times New Roman" w:hAnsi="Times New Roman"/>
                <w:highlight w:val="yellow"/>
                <w:lang w:val="en-CA" w:eastAsia="ja-JP"/>
              </w:rPr>
              <w:t>[</w:t>
            </w:r>
            <w:proofErr w:type="gramEnd"/>
            <w:r w:rsidRPr="00960032">
              <w:rPr>
                <w:rFonts w:ascii="Times New Roman" w:hAnsi="Times New Roman"/>
                <w:highlight w:val="yellow"/>
                <w:lang w:val="en-CA" w:eastAsia="ja-JP"/>
              </w:rPr>
              <w:t xml:space="preserve"> index, </w:t>
            </w:r>
            <w:proofErr w:type="spellStart"/>
            <w:r w:rsidRPr="00960032">
              <w:rPr>
                <w:rFonts w:ascii="Times New Roman" w:hAnsi="Times New Roman"/>
                <w:highlight w:val="yellow"/>
                <w:lang w:val="en-CA" w:eastAsia="ja-JP"/>
              </w:rPr>
              <w:t>i</w:t>
            </w:r>
            <w:proofErr w:type="spellEnd"/>
            <w:r w:rsidRPr="00960032">
              <w:rPr>
                <w:rFonts w:ascii="Times New Roman" w:hAnsi="Times New Roman"/>
                <w:highlight w:val="yellow"/>
                <w:lang w:val="en-CA" w:eastAsia="ja-JP"/>
              </w:rPr>
              <w:t xml:space="preserve"> ] = </w:t>
            </w:r>
            <w:proofErr w:type="spellStart"/>
            <w:r w:rsidRPr="00960032">
              <w:rPr>
                <w:rFonts w:ascii="Times New Roman" w:hAnsi="Times New Roman"/>
                <w:highlight w:val="yellow"/>
                <w:lang w:val="en-CA" w:eastAsia="ja-JP"/>
              </w:rPr>
              <w:t>manLen</w:t>
            </w:r>
            <w:proofErr w:type="spellEnd"/>
            <w:r w:rsidRPr="00960032">
              <w:rPr>
                <w:rFonts w:ascii="Times New Roman" w:hAnsi="Times New Roman"/>
                <w:highlight w:val="yellow"/>
                <w:lang w:val="en-CA" w:eastAsia="ja-JP"/>
              </w:rPr>
              <w:t xml:space="preserve"> = mantissa_len_minus1 + 1</w:t>
            </w:r>
          </w:p>
        </w:tc>
        <w:tc>
          <w:tcPr>
            <w:tcW w:w="533" w:type="dxa"/>
          </w:tcPr>
          <w:p w14:paraId="1EC22B1C" w14:textId="77777777" w:rsidR="0053591F" w:rsidRPr="00204C6F" w:rsidRDefault="0053591F" w:rsidP="006F28E2">
            <w:pPr>
              <w:pStyle w:val="tablecell"/>
              <w:spacing w:before="20" w:after="20"/>
              <w:jc w:val="center"/>
              <w:rPr>
                <w:rFonts w:eastAsia="SimSun"/>
                <w:kern w:val="2"/>
                <w:lang w:val="en-CA" w:eastAsia="zh-CN"/>
              </w:rPr>
            </w:pPr>
          </w:p>
        </w:tc>
        <w:tc>
          <w:tcPr>
            <w:tcW w:w="1157" w:type="dxa"/>
          </w:tcPr>
          <w:p w14:paraId="19FC9C2E" w14:textId="77777777" w:rsidR="0053591F" w:rsidRPr="007E3C52" w:rsidRDefault="0053591F" w:rsidP="006F28E2">
            <w:pPr>
              <w:pStyle w:val="tableheading"/>
              <w:spacing w:before="20" w:after="20"/>
              <w:rPr>
                <w:b w:val="0"/>
                <w:lang w:val="en-CA"/>
                <w:rPrChange w:id="2346" w:author="Ye-Kui Wang (d00)" w:date="2020-09-23T16:55:00Z">
                  <w:rPr>
                    <w:b w:val="0"/>
                    <w:lang w:val="en-CA"/>
                  </w:rPr>
                </w:rPrChange>
              </w:rPr>
            </w:pPr>
          </w:p>
        </w:tc>
      </w:tr>
      <w:tr w:rsidR="0053591F" w:rsidRPr="007E3C52" w14:paraId="636E6527" w14:textId="77777777" w:rsidTr="006F28E2">
        <w:trPr>
          <w:cantSplit/>
          <w:jc w:val="center"/>
        </w:trPr>
        <w:tc>
          <w:tcPr>
            <w:tcW w:w="6725" w:type="dxa"/>
          </w:tcPr>
          <w:p w14:paraId="3BF6C121"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t>}</w:t>
            </w:r>
          </w:p>
        </w:tc>
        <w:tc>
          <w:tcPr>
            <w:tcW w:w="533" w:type="dxa"/>
          </w:tcPr>
          <w:p w14:paraId="045BE635" w14:textId="77777777" w:rsidR="0053591F" w:rsidRPr="00204C6F" w:rsidRDefault="0053591F" w:rsidP="006F28E2">
            <w:pPr>
              <w:pStyle w:val="tablecell"/>
              <w:spacing w:before="20" w:after="20"/>
              <w:jc w:val="center"/>
              <w:rPr>
                <w:rFonts w:eastAsia="SimSun"/>
                <w:kern w:val="2"/>
                <w:lang w:val="en-CA" w:eastAsia="zh-CN"/>
              </w:rPr>
            </w:pPr>
          </w:p>
        </w:tc>
        <w:tc>
          <w:tcPr>
            <w:tcW w:w="1157" w:type="dxa"/>
          </w:tcPr>
          <w:p w14:paraId="549B4337" w14:textId="77777777" w:rsidR="0053591F" w:rsidRPr="007E3C52" w:rsidRDefault="0053591F" w:rsidP="006F28E2">
            <w:pPr>
              <w:pStyle w:val="tableheading"/>
              <w:spacing w:before="20" w:after="20"/>
              <w:rPr>
                <w:b w:val="0"/>
                <w:lang w:val="en-CA"/>
                <w:rPrChange w:id="2347" w:author="Ye-Kui Wang (d00)" w:date="2020-09-23T16:55:00Z">
                  <w:rPr>
                    <w:b w:val="0"/>
                    <w:lang w:val="en-CA"/>
                  </w:rPr>
                </w:rPrChange>
              </w:rPr>
            </w:pPr>
          </w:p>
        </w:tc>
      </w:tr>
      <w:tr w:rsidR="0053591F" w:rsidRPr="007E3C52" w14:paraId="5846BF8B" w14:textId="77777777" w:rsidTr="006F28E2">
        <w:trPr>
          <w:cantSplit/>
          <w:jc w:val="center"/>
        </w:trPr>
        <w:tc>
          <w:tcPr>
            <w:tcW w:w="6725" w:type="dxa"/>
          </w:tcPr>
          <w:p w14:paraId="1D2B70A5" w14:textId="77777777" w:rsidR="0053591F" w:rsidRPr="00960032" w:rsidRDefault="0053591F" w:rsidP="006F28E2">
            <w:pPr>
              <w:pStyle w:val="tablesyntax"/>
              <w:spacing w:before="20" w:after="20"/>
              <w:rPr>
                <w:rFonts w:ascii="Times New Roman" w:eastAsia="SimSun" w:hAnsi="Times New Roman"/>
                <w:lang w:val="en-CA" w:eastAsia="zh-CN"/>
              </w:rPr>
            </w:pPr>
            <w:r w:rsidRPr="007E3C52">
              <w:rPr>
                <w:rFonts w:ascii="Times New Roman" w:hAnsi="Times New Roman"/>
                <w:lang w:val="en-CA" w:eastAsia="ja-JP"/>
              </w:rPr>
              <w:tab/>
            </w:r>
            <w:r w:rsidRPr="007E3C52">
              <w:rPr>
                <w:rFonts w:ascii="Times New Roman" w:hAnsi="Times New Roman"/>
                <w:lang w:val="en-CA" w:eastAsia="ja-JP"/>
              </w:rPr>
              <w:tab/>
            </w:r>
            <w:proofErr w:type="gramStart"/>
            <w:r w:rsidRPr="007E3C52">
              <w:rPr>
                <w:rFonts w:ascii="Times New Roman" w:hAnsi="Times New Roman"/>
                <w:lang w:val="en-CA" w:eastAsia="ja-JP"/>
              </w:rPr>
              <w:t>if( </w:t>
            </w:r>
            <w:proofErr w:type="spellStart"/>
            <w:r w:rsidRPr="007E3C52">
              <w:rPr>
                <w:rFonts w:ascii="Times New Roman" w:hAnsi="Times New Roman"/>
                <w:lang w:val="en-CA" w:eastAsia="ja-JP"/>
              </w:rPr>
              <w:t>predDirection</w:t>
            </w:r>
            <w:proofErr w:type="spellEnd"/>
            <w:proofErr w:type="gramEnd"/>
            <w:r w:rsidRPr="007E3C52">
              <w:rPr>
                <w:rFonts w:ascii="Times New Roman" w:hAnsi="Times New Roman"/>
                <w:lang w:val="en-CA" w:eastAsia="ja-JP"/>
              </w:rPr>
              <w:t>  = =  2 ) {</w:t>
            </w:r>
          </w:p>
        </w:tc>
        <w:tc>
          <w:tcPr>
            <w:tcW w:w="533" w:type="dxa"/>
          </w:tcPr>
          <w:p w14:paraId="268D3DDD" w14:textId="77777777" w:rsidR="0053591F" w:rsidRPr="00204C6F" w:rsidRDefault="0053591F" w:rsidP="006F28E2">
            <w:pPr>
              <w:pStyle w:val="tablecell"/>
              <w:spacing w:before="20" w:after="20"/>
              <w:jc w:val="center"/>
              <w:rPr>
                <w:rFonts w:eastAsia="SimSun"/>
                <w:b/>
                <w:kern w:val="2"/>
                <w:lang w:val="en-CA" w:eastAsia="zh-CN"/>
              </w:rPr>
            </w:pPr>
          </w:p>
        </w:tc>
        <w:tc>
          <w:tcPr>
            <w:tcW w:w="1157" w:type="dxa"/>
          </w:tcPr>
          <w:p w14:paraId="138B0B8C" w14:textId="77777777" w:rsidR="0053591F" w:rsidRPr="007E3C52" w:rsidRDefault="0053591F" w:rsidP="006F28E2">
            <w:pPr>
              <w:pStyle w:val="tableheading"/>
              <w:spacing w:before="20" w:after="20"/>
              <w:rPr>
                <w:rFonts w:eastAsia="SimSun"/>
                <w:b w:val="0"/>
                <w:kern w:val="2"/>
                <w:lang w:val="en-CA" w:eastAsia="zh-CN"/>
                <w:rPrChange w:id="2348" w:author="Ye-Kui Wang (d00)" w:date="2020-09-23T16:55:00Z">
                  <w:rPr>
                    <w:rFonts w:eastAsia="SimSun"/>
                    <w:b w:val="0"/>
                    <w:kern w:val="2"/>
                    <w:lang w:val="en-CA" w:eastAsia="zh-CN"/>
                  </w:rPr>
                </w:rPrChange>
              </w:rPr>
            </w:pPr>
          </w:p>
        </w:tc>
      </w:tr>
      <w:tr w:rsidR="0053591F" w:rsidRPr="007E3C52" w14:paraId="5231DA93" w14:textId="77777777" w:rsidTr="006F28E2">
        <w:trPr>
          <w:cantSplit/>
          <w:jc w:val="center"/>
        </w:trPr>
        <w:tc>
          <w:tcPr>
            <w:tcW w:w="6725" w:type="dxa"/>
          </w:tcPr>
          <w:p w14:paraId="2D2F0E7D" w14:textId="77777777" w:rsidR="0053591F" w:rsidRPr="00960032" w:rsidRDefault="0053591F" w:rsidP="006F28E2">
            <w:pPr>
              <w:pStyle w:val="tablesyntax"/>
              <w:spacing w:before="20" w:after="20"/>
              <w:rPr>
                <w:rFonts w:ascii="Times New Roman" w:eastAsia="SimSun" w:hAnsi="Times New Roman"/>
                <w:lang w:val="en-CA" w:eastAsia="zh-CN"/>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t>sign0</w:t>
            </w:r>
          </w:p>
        </w:tc>
        <w:tc>
          <w:tcPr>
            <w:tcW w:w="533" w:type="dxa"/>
          </w:tcPr>
          <w:p w14:paraId="014BA6D5" w14:textId="77777777" w:rsidR="0053591F" w:rsidRPr="007E3C52" w:rsidRDefault="0053591F" w:rsidP="006F28E2">
            <w:pPr>
              <w:pStyle w:val="tablecell"/>
              <w:spacing w:before="20" w:after="20"/>
              <w:jc w:val="center"/>
              <w:rPr>
                <w:rFonts w:eastAsia="SimSun"/>
                <w:kern w:val="2"/>
                <w:lang w:val="en-CA" w:eastAsia="zh-CN"/>
                <w:rPrChange w:id="2349" w:author="Ye-Kui Wang (d00)" w:date="2020-09-23T16:55:00Z">
                  <w:rPr>
                    <w:rFonts w:eastAsia="SimSun"/>
                    <w:kern w:val="2"/>
                    <w:lang w:val="en-CA" w:eastAsia="zh-CN"/>
                  </w:rPr>
                </w:rPrChange>
              </w:rPr>
            </w:pPr>
            <w:r w:rsidRPr="00204C6F">
              <w:rPr>
                <w:bCs/>
                <w:lang w:val="en-CA"/>
              </w:rPr>
              <w:t>11</w:t>
            </w:r>
          </w:p>
        </w:tc>
        <w:tc>
          <w:tcPr>
            <w:tcW w:w="1157" w:type="dxa"/>
          </w:tcPr>
          <w:p w14:paraId="4E4BEF8D" w14:textId="77777777" w:rsidR="0053591F" w:rsidRPr="007E3C52" w:rsidRDefault="0053591F" w:rsidP="006F28E2">
            <w:pPr>
              <w:pStyle w:val="tableheading"/>
              <w:spacing w:before="20" w:after="20"/>
              <w:rPr>
                <w:rFonts w:eastAsia="SimSun"/>
                <w:b w:val="0"/>
                <w:kern w:val="2"/>
                <w:lang w:val="en-CA" w:eastAsia="zh-CN"/>
                <w:rPrChange w:id="2350" w:author="Ye-Kui Wang (d00)" w:date="2020-09-23T16:55:00Z">
                  <w:rPr>
                    <w:rFonts w:eastAsia="SimSun"/>
                    <w:b w:val="0"/>
                    <w:kern w:val="2"/>
                    <w:lang w:val="en-CA" w:eastAsia="zh-CN"/>
                  </w:rPr>
                </w:rPrChange>
              </w:rPr>
            </w:pPr>
            <w:proofErr w:type="gramStart"/>
            <w:r w:rsidRPr="007E3C52">
              <w:rPr>
                <w:b w:val="0"/>
                <w:lang w:val="en-CA"/>
                <w:rPrChange w:id="2351" w:author="Ye-Kui Wang (d00)" w:date="2020-09-23T16:55:00Z">
                  <w:rPr>
                    <w:b w:val="0"/>
                    <w:lang w:val="en-CA"/>
                  </w:rPr>
                </w:rPrChange>
              </w:rPr>
              <w:t>u(</w:t>
            </w:r>
            <w:proofErr w:type="gramEnd"/>
            <w:r w:rsidRPr="007E3C52">
              <w:rPr>
                <w:b w:val="0"/>
                <w:lang w:val="en-CA"/>
                <w:rPrChange w:id="2352" w:author="Ye-Kui Wang (d00)" w:date="2020-09-23T16:55:00Z">
                  <w:rPr>
                    <w:b w:val="0"/>
                    <w:lang w:val="en-CA"/>
                  </w:rPr>
                </w:rPrChange>
              </w:rPr>
              <w:t>1)</w:t>
            </w:r>
          </w:p>
        </w:tc>
      </w:tr>
      <w:tr w:rsidR="0053591F" w:rsidRPr="007E3C52" w14:paraId="5A6E6768" w14:textId="77777777" w:rsidTr="006F28E2">
        <w:trPr>
          <w:cantSplit/>
          <w:jc w:val="center"/>
        </w:trPr>
        <w:tc>
          <w:tcPr>
            <w:tcW w:w="6725" w:type="dxa"/>
          </w:tcPr>
          <w:p w14:paraId="5D9B2359"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proofErr w:type="gramStart"/>
            <w:r w:rsidRPr="00960032">
              <w:rPr>
                <w:rFonts w:ascii="Times New Roman" w:hAnsi="Times New Roman"/>
                <w:lang w:val="en-CA" w:eastAsia="ja-JP"/>
              </w:rPr>
              <w:t>outSign</w:t>
            </w:r>
            <w:proofErr w:type="spellEnd"/>
            <w:r w:rsidRPr="00960032">
              <w:rPr>
                <w:rFonts w:ascii="Times New Roman" w:hAnsi="Times New Roman"/>
                <w:lang w:val="en-CA" w:eastAsia="ja-JP"/>
              </w:rPr>
              <w:t>[</w:t>
            </w:r>
            <w:proofErr w:type="gramEnd"/>
            <w:r w:rsidRPr="00960032">
              <w:rPr>
                <w:rFonts w:ascii="Times New Roman" w:hAnsi="Times New Roman"/>
                <w:lang w:val="en-CA" w:eastAsia="ja-JP"/>
              </w:rPr>
              <w:t xml:space="preserve"> index,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 = sign0</w:t>
            </w:r>
          </w:p>
        </w:tc>
        <w:tc>
          <w:tcPr>
            <w:tcW w:w="533" w:type="dxa"/>
          </w:tcPr>
          <w:p w14:paraId="23A80764" w14:textId="77777777" w:rsidR="0053591F" w:rsidRPr="00204C6F" w:rsidRDefault="0053591F" w:rsidP="006F28E2">
            <w:pPr>
              <w:pStyle w:val="tablecell"/>
              <w:spacing w:before="20" w:after="20"/>
              <w:jc w:val="center"/>
              <w:rPr>
                <w:bCs/>
                <w:lang w:val="en-CA"/>
              </w:rPr>
            </w:pPr>
          </w:p>
        </w:tc>
        <w:tc>
          <w:tcPr>
            <w:tcW w:w="1157" w:type="dxa"/>
          </w:tcPr>
          <w:p w14:paraId="00305D0D" w14:textId="77777777" w:rsidR="0053591F" w:rsidRPr="007E3C52" w:rsidRDefault="0053591F" w:rsidP="006F28E2">
            <w:pPr>
              <w:pStyle w:val="tableheading"/>
              <w:spacing w:before="20" w:after="20"/>
              <w:rPr>
                <w:b w:val="0"/>
                <w:lang w:val="en-CA"/>
                <w:rPrChange w:id="2353" w:author="Ye-Kui Wang (d00)" w:date="2020-09-23T16:55:00Z">
                  <w:rPr>
                    <w:b w:val="0"/>
                    <w:lang w:val="en-CA"/>
                  </w:rPr>
                </w:rPrChange>
              </w:rPr>
            </w:pPr>
          </w:p>
        </w:tc>
      </w:tr>
      <w:tr w:rsidR="0053591F" w:rsidRPr="007E3C52" w14:paraId="2E9288F8" w14:textId="77777777" w:rsidTr="006F28E2">
        <w:trPr>
          <w:cantSplit/>
          <w:jc w:val="center"/>
        </w:trPr>
        <w:tc>
          <w:tcPr>
            <w:tcW w:w="6725" w:type="dxa"/>
          </w:tcPr>
          <w:p w14:paraId="5881D6A6" w14:textId="77777777" w:rsidR="0053591F" w:rsidRPr="00960032" w:rsidRDefault="0053591F" w:rsidP="006F28E2">
            <w:pPr>
              <w:pStyle w:val="tablesyntax"/>
              <w:spacing w:before="20" w:after="20"/>
              <w:rPr>
                <w:rFonts w:ascii="Times New Roman" w:hAnsi="Times New Roman"/>
                <w:b/>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t>exponent0</w:t>
            </w:r>
          </w:p>
        </w:tc>
        <w:tc>
          <w:tcPr>
            <w:tcW w:w="533" w:type="dxa"/>
          </w:tcPr>
          <w:p w14:paraId="08148CAE" w14:textId="77777777" w:rsidR="0053591F" w:rsidRPr="007E3C52" w:rsidRDefault="0053591F" w:rsidP="006F28E2">
            <w:pPr>
              <w:pStyle w:val="tablecell"/>
              <w:spacing w:before="20" w:after="20"/>
              <w:jc w:val="center"/>
              <w:rPr>
                <w:bCs/>
                <w:lang w:val="en-CA"/>
                <w:rPrChange w:id="2354" w:author="Ye-Kui Wang (d00)" w:date="2020-09-23T16:55:00Z">
                  <w:rPr>
                    <w:bCs/>
                    <w:lang w:val="en-CA"/>
                  </w:rPr>
                </w:rPrChange>
              </w:rPr>
            </w:pPr>
            <w:r w:rsidRPr="00204C6F">
              <w:rPr>
                <w:bCs/>
                <w:lang w:val="en-CA"/>
              </w:rPr>
              <w:t>11</w:t>
            </w:r>
          </w:p>
        </w:tc>
        <w:tc>
          <w:tcPr>
            <w:tcW w:w="1157" w:type="dxa"/>
          </w:tcPr>
          <w:p w14:paraId="176591AE" w14:textId="77777777" w:rsidR="0053591F" w:rsidRPr="007E3C52" w:rsidRDefault="0053591F" w:rsidP="006F28E2">
            <w:pPr>
              <w:pStyle w:val="tableheading"/>
              <w:spacing w:before="20" w:after="20"/>
              <w:rPr>
                <w:b w:val="0"/>
                <w:lang w:val="en-CA"/>
                <w:rPrChange w:id="2355" w:author="Ye-Kui Wang (d00)" w:date="2020-09-23T16:55:00Z">
                  <w:rPr>
                    <w:b w:val="0"/>
                    <w:lang w:val="en-CA"/>
                  </w:rPr>
                </w:rPrChange>
              </w:rPr>
            </w:pPr>
            <w:r w:rsidRPr="007E3C52">
              <w:rPr>
                <w:b w:val="0"/>
                <w:lang w:val="en-CA"/>
                <w:rPrChange w:id="2356" w:author="Ye-Kui Wang (d00)" w:date="2020-09-23T16:55:00Z">
                  <w:rPr>
                    <w:b w:val="0"/>
                    <w:lang w:val="en-CA"/>
                  </w:rPr>
                </w:rPrChange>
              </w:rPr>
              <w:t>u(v)</w:t>
            </w:r>
          </w:p>
        </w:tc>
      </w:tr>
      <w:tr w:rsidR="0053591F" w:rsidRPr="007E3C52" w14:paraId="3ADF7E2E" w14:textId="77777777" w:rsidTr="006F28E2">
        <w:trPr>
          <w:cantSplit/>
          <w:jc w:val="center"/>
        </w:trPr>
        <w:tc>
          <w:tcPr>
            <w:tcW w:w="6725" w:type="dxa"/>
          </w:tcPr>
          <w:p w14:paraId="469D53E1" w14:textId="77777777" w:rsidR="0053591F" w:rsidRPr="00960032" w:rsidRDefault="0053591F" w:rsidP="006F28E2">
            <w:pPr>
              <w:pStyle w:val="tablesyntax"/>
              <w:spacing w:before="20" w:after="20"/>
              <w:rPr>
                <w:rFonts w:ascii="Times New Roman" w:hAnsi="Times New Roman"/>
                <w:highlight w:val="yellow"/>
                <w:lang w:val="en-CA" w:eastAsia="ja-JP"/>
              </w:rPr>
            </w:pP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proofErr w:type="spellStart"/>
            <w:proofErr w:type="gramStart"/>
            <w:r w:rsidRPr="00960032">
              <w:rPr>
                <w:rFonts w:ascii="Times New Roman" w:hAnsi="Times New Roman"/>
                <w:highlight w:val="yellow"/>
                <w:lang w:val="en-CA" w:eastAsia="ja-JP"/>
              </w:rPr>
              <w:t>outExp</w:t>
            </w:r>
            <w:proofErr w:type="spellEnd"/>
            <w:r w:rsidRPr="00960032">
              <w:rPr>
                <w:rFonts w:ascii="Times New Roman" w:hAnsi="Times New Roman"/>
                <w:highlight w:val="yellow"/>
                <w:lang w:val="en-CA" w:eastAsia="ja-JP"/>
              </w:rPr>
              <w:t>[</w:t>
            </w:r>
            <w:proofErr w:type="gramEnd"/>
            <w:r w:rsidRPr="00960032">
              <w:rPr>
                <w:rFonts w:ascii="Times New Roman" w:hAnsi="Times New Roman"/>
                <w:highlight w:val="yellow"/>
                <w:lang w:val="en-CA" w:eastAsia="ja-JP"/>
              </w:rPr>
              <w:t xml:space="preserve"> index, </w:t>
            </w:r>
            <w:proofErr w:type="spellStart"/>
            <w:r w:rsidRPr="00960032">
              <w:rPr>
                <w:rFonts w:ascii="Times New Roman" w:hAnsi="Times New Roman"/>
                <w:highlight w:val="yellow"/>
                <w:lang w:val="en-CA" w:eastAsia="ja-JP"/>
              </w:rPr>
              <w:t>i</w:t>
            </w:r>
            <w:proofErr w:type="spellEnd"/>
            <w:r w:rsidRPr="00960032">
              <w:rPr>
                <w:rFonts w:ascii="Times New Roman" w:hAnsi="Times New Roman"/>
                <w:highlight w:val="yellow"/>
                <w:lang w:val="en-CA" w:eastAsia="ja-JP"/>
              </w:rPr>
              <w:t> ] = exponent0</w:t>
            </w:r>
          </w:p>
        </w:tc>
        <w:tc>
          <w:tcPr>
            <w:tcW w:w="533" w:type="dxa"/>
          </w:tcPr>
          <w:p w14:paraId="1CA7CB03" w14:textId="77777777" w:rsidR="0053591F" w:rsidRPr="00204C6F" w:rsidRDefault="0053591F" w:rsidP="006F28E2">
            <w:pPr>
              <w:pStyle w:val="tablecell"/>
              <w:spacing w:before="20" w:after="20"/>
              <w:jc w:val="center"/>
              <w:rPr>
                <w:bCs/>
                <w:lang w:val="en-CA"/>
              </w:rPr>
            </w:pPr>
          </w:p>
        </w:tc>
        <w:tc>
          <w:tcPr>
            <w:tcW w:w="1157" w:type="dxa"/>
          </w:tcPr>
          <w:p w14:paraId="6C23F79F" w14:textId="77777777" w:rsidR="0053591F" w:rsidRPr="007E3C52" w:rsidRDefault="0053591F" w:rsidP="006F28E2">
            <w:pPr>
              <w:pStyle w:val="tableheading"/>
              <w:spacing w:before="20" w:after="20"/>
              <w:rPr>
                <w:b w:val="0"/>
                <w:lang w:val="en-CA"/>
                <w:rPrChange w:id="2357" w:author="Ye-Kui Wang (d00)" w:date="2020-09-23T16:55:00Z">
                  <w:rPr>
                    <w:b w:val="0"/>
                    <w:lang w:val="en-CA"/>
                  </w:rPr>
                </w:rPrChange>
              </w:rPr>
            </w:pPr>
          </w:p>
        </w:tc>
      </w:tr>
      <w:tr w:rsidR="0053591F" w:rsidRPr="007E3C52" w14:paraId="3D17CCB4" w14:textId="77777777" w:rsidTr="006F28E2">
        <w:trPr>
          <w:cantSplit/>
          <w:jc w:val="center"/>
        </w:trPr>
        <w:tc>
          <w:tcPr>
            <w:tcW w:w="6725" w:type="dxa"/>
          </w:tcPr>
          <w:p w14:paraId="0018FB75" w14:textId="77777777" w:rsidR="0053591F" w:rsidRPr="00960032" w:rsidRDefault="0053591F" w:rsidP="006F28E2">
            <w:pPr>
              <w:pStyle w:val="tablesyntax"/>
              <w:spacing w:before="20" w:after="20"/>
              <w:rPr>
                <w:rFonts w:ascii="Times New Roman" w:hAnsi="Times New Roman"/>
                <w:b/>
                <w:highlight w:val="yellow"/>
                <w:lang w:val="en-CA" w:eastAsia="ja-JP"/>
              </w:rPr>
            </w:pP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t>mantissa0</w:t>
            </w:r>
          </w:p>
        </w:tc>
        <w:tc>
          <w:tcPr>
            <w:tcW w:w="533" w:type="dxa"/>
          </w:tcPr>
          <w:p w14:paraId="59735D31" w14:textId="77777777" w:rsidR="0053591F" w:rsidRPr="007E3C52" w:rsidRDefault="0053591F" w:rsidP="006F28E2">
            <w:pPr>
              <w:pStyle w:val="tablecell"/>
              <w:spacing w:before="20" w:after="20"/>
              <w:jc w:val="center"/>
              <w:rPr>
                <w:bCs/>
                <w:lang w:val="en-CA"/>
                <w:rPrChange w:id="2358" w:author="Ye-Kui Wang (d00)" w:date="2020-09-23T16:55:00Z">
                  <w:rPr>
                    <w:bCs/>
                    <w:lang w:val="en-CA"/>
                  </w:rPr>
                </w:rPrChange>
              </w:rPr>
            </w:pPr>
            <w:r w:rsidRPr="00204C6F">
              <w:rPr>
                <w:bCs/>
                <w:lang w:val="en-CA"/>
              </w:rPr>
              <w:t>11</w:t>
            </w:r>
          </w:p>
        </w:tc>
        <w:tc>
          <w:tcPr>
            <w:tcW w:w="1157" w:type="dxa"/>
          </w:tcPr>
          <w:p w14:paraId="39CB08A7" w14:textId="77777777" w:rsidR="0053591F" w:rsidRPr="007E3C52" w:rsidRDefault="0053591F" w:rsidP="006F28E2">
            <w:pPr>
              <w:pStyle w:val="tableheading"/>
              <w:spacing w:before="20" w:after="20"/>
              <w:rPr>
                <w:b w:val="0"/>
                <w:lang w:val="en-CA"/>
                <w:rPrChange w:id="2359" w:author="Ye-Kui Wang (d00)" w:date="2020-09-23T16:55:00Z">
                  <w:rPr>
                    <w:b w:val="0"/>
                    <w:lang w:val="en-CA"/>
                  </w:rPr>
                </w:rPrChange>
              </w:rPr>
            </w:pPr>
            <w:r w:rsidRPr="007E3C52">
              <w:rPr>
                <w:b w:val="0"/>
                <w:lang w:val="en-CA"/>
                <w:rPrChange w:id="2360" w:author="Ye-Kui Wang (d00)" w:date="2020-09-23T16:55:00Z">
                  <w:rPr>
                    <w:b w:val="0"/>
                    <w:lang w:val="en-CA"/>
                  </w:rPr>
                </w:rPrChange>
              </w:rPr>
              <w:t>u(v)</w:t>
            </w:r>
          </w:p>
        </w:tc>
      </w:tr>
      <w:tr w:rsidR="0053591F" w:rsidRPr="007E3C52" w14:paraId="06DA6B80" w14:textId="77777777" w:rsidTr="006F28E2">
        <w:trPr>
          <w:cantSplit/>
          <w:jc w:val="center"/>
        </w:trPr>
        <w:tc>
          <w:tcPr>
            <w:tcW w:w="6725" w:type="dxa"/>
          </w:tcPr>
          <w:p w14:paraId="5514EDA8"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proofErr w:type="gramStart"/>
            <w:r w:rsidRPr="00960032">
              <w:rPr>
                <w:rFonts w:ascii="Times New Roman" w:hAnsi="Times New Roman"/>
                <w:lang w:val="en-CA" w:eastAsia="ja-JP"/>
              </w:rPr>
              <w:t>outMantissa</w:t>
            </w:r>
            <w:proofErr w:type="spellEnd"/>
            <w:r w:rsidRPr="00960032">
              <w:rPr>
                <w:rFonts w:ascii="Times New Roman" w:hAnsi="Times New Roman"/>
                <w:lang w:val="en-CA" w:eastAsia="ja-JP"/>
              </w:rPr>
              <w:t>[</w:t>
            </w:r>
            <w:proofErr w:type="gramEnd"/>
            <w:r w:rsidRPr="00960032">
              <w:rPr>
                <w:rFonts w:ascii="Times New Roman" w:hAnsi="Times New Roman"/>
                <w:lang w:val="en-CA" w:eastAsia="ja-JP"/>
              </w:rPr>
              <w:t xml:space="preserve"> index,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 = mantissa0</w:t>
            </w:r>
          </w:p>
        </w:tc>
        <w:tc>
          <w:tcPr>
            <w:tcW w:w="533" w:type="dxa"/>
          </w:tcPr>
          <w:p w14:paraId="1EEE1ED3" w14:textId="77777777" w:rsidR="0053591F" w:rsidRPr="00204C6F" w:rsidRDefault="0053591F" w:rsidP="006F28E2">
            <w:pPr>
              <w:pStyle w:val="tablecell"/>
              <w:spacing w:before="20" w:after="20"/>
              <w:jc w:val="center"/>
              <w:rPr>
                <w:bCs/>
                <w:lang w:val="en-CA"/>
              </w:rPr>
            </w:pPr>
          </w:p>
        </w:tc>
        <w:tc>
          <w:tcPr>
            <w:tcW w:w="1157" w:type="dxa"/>
          </w:tcPr>
          <w:p w14:paraId="3021417F" w14:textId="77777777" w:rsidR="0053591F" w:rsidRPr="007E3C52" w:rsidRDefault="0053591F" w:rsidP="006F28E2">
            <w:pPr>
              <w:pStyle w:val="tableheading"/>
              <w:spacing w:before="20" w:after="20"/>
              <w:rPr>
                <w:b w:val="0"/>
                <w:lang w:val="en-CA"/>
                <w:rPrChange w:id="2361" w:author="Ye-Kui Wang (d00)" w:date="2020-09-23T16:55:00Z">
                  <w:rPr>
                    <w:b w:val="0"/>
                    <w:lang w:val="en-CA"/>
                  </w:rPr>
                </w:rPrChange>
              </w:rPr>
            </w:pPr>
          </w:p>
        </w:tc>
      </w:tr>
      <w:tr w:rsidR="0053591F" w:rsidRPr="007E3C52" w14:paraId="32B1D2DD" w14:textId="77777777" w:rsidTr="006F28E2">
        <w:trPr>
          <w:cantSplit/>
          <w:jc w:val="center"/>
        </w:trPr>
        <w:tc>
          <w:tcPr>
            <w:tcW w:w="6725" w:type="dxa"/>
          </w:tcPr>
          <w:p w14:paraId="045AB01F"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960032">
              <w:rPr>
                <w:rFonts w:ascii="Times New Roman" w:hAnsi="Times New Roman"/>
                <w:lang w:val="en-CA" w:eastAsia="ja-JP"/>
              </w:rPr>
              <w:t>} else {</w:t>
            </w:r>
          </w:p>
        </w:tc>
        <w:tc>
          <w:tcPr>
            <w:tcW w:w="533" w:type="dxa"/>
          </w:tcPr>
          <w:p w14:paraId="26234598" w14:textId="77777777" w:rsidR="0053591F" w:rsidRPr="00204C6F" w:rsidRDefault="0053591F" w:rsidP="006F28E2">
            <w:pPr>
              <w:pStyle w:val="tablecell"/>
              <w:spacing w:before="20" w:after="20"/>
              <w:jc w:val="center"/>
              <w:rPr>
                <w:bCs/>
                <w:lang w:val="en-CA"/>
              </w:rPr>
            </w:pPr>
          </w:p>
        </w:tc>
        <w:tc>
          <w:tcPr>
            <w:tcW w:w="1157" w:type="dxa"/>
          </w:tcPr>
          <w:p w14:paraId="323191C4" w14:textId="77777777" w:rsidR="0053591F" w:rsidRPr="007E3C52" w:rsidRDefault="0053591F" w:rsidP="006F28E2">
            <w:pPr>
              <w:pStyle w:val="tableheading"/>
              <w:spacing w:before="20" w:after="20"/>
              <w:rPr>
                <w:b w:val="0"/>
                <w:lang w:val="en-CA"/>
                <w:rPrChange w:id="2362" w:author="Ye-Kui Wang (d00)" w:date="2020-09-23T16:55:00Z">
                  <w:rPr>
                    <w:b w:val="0"/>
                    <w:lang w:val="en-CA"/>
                  </w:rPr>
                </w:rPrChange>
              </w:rPr>
            </w:pPr>
          </w:p>
        </w:tc>
      </w:tr>
      <w:tr w:rsidR="0053591F" w:rsidRPr="007E3C52" w14:paraId="452B0C16" w14:textId="77777777" w:rsidTr="006F28E2">
        <w:trPr>
          <w:cantSplit/>
          <w:jc w:val="center"/>
        </w:trPr>
        <w:tc>
          <w:tcPr>
            <w:tcW w:w="6725" w:type="dxa"/>
          </w:tcPr>
          <w:p w14:paraId="6AF326C6" w14:textId="77777777" w:rsidR="0053591F" w:rsidRPr="00960032" w:rsidRDefault="0053591F" w:rsidP="006F28E2">
            <w:pPr>
              <w:pStyle w:val="tablesyntax"/>
              <w:spacing w:before="20" w:after="20"/>
              <w:rPr>
                <w:rFonts w:ascii="Times New Roman" w:hAnsi="Times New Roman"/>
                <w:b/>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r w:rsidRPr="007E3C52">
              <w:rPr>
                <w:rFonts w:ascii="Times New Roman" w:hAnsi="Times New Roman"/>
                <w:b/>
                <w:lang w:val="en-CA" w:eastAsia="ja-JP"/>
              </w:rPr>
              <w:t>skip_flag</w:t>
            </w:r>
            <w:proofErr w:type="spellEnd"/>
          </w:p>
        </w:tc>
        <w:tc>
          <w:tcPr>
            <w:tcW w:w="533" w:type="dxa"/>
          </w:tcPr>
          <w:p w14:paraId="0D236681" w14:textId="77777777" w:rsidR="0053591F" w:rsidRPr="007E3C52" w:rsidRDefault="0053591F" w:rsidP="006F28E2">
            <w:pPr>
              <w:pStyle w:val="tablecell"/>
              <w:spacing w:before="20" w:after="20"/>
              <w:jc w:val="center"/>
              <w:rPr>
                <w:bCs/>
                <w:lang w:val="en-CA"/>
                <w:rPrChange w:id="2363" w:author="Ye-Kui Wang (d00)" w:date="2020-09-23T16:55:00Z">
                  <w:rPr>
                    <w:bCs/>
                    <w:lang w:val="en-CA"/>
                  </w:rPr>
                </w:rPrChange>
              </w:rPr>
            </w:pPr>
            <w:r w:rsidRPr="00204C6F">
              <w:rPr>
                <w:bCs/>
                <w:lang w:val="en-CA"/>
              </w:rPr>
              <w:t>11</w:t>
            </w:r>
          </w:p>
        </w:tc>
        <w:tc>
          <w:tcPr>
            <w:tcW w:w="1157" w:type="dxa"/>
          </w:tcPr>
          <w:p w14:paraId="22201DFC" w14:textId="77777777" w:rsidR="0053591F" w:rsidRPr="007E3C52" w:rsidRDefault="0053591F" w:rsidP="006F28E2">
            <w:pPr>
              <w:pStyle w:val="tableheading"/>
              <w:spacing w:before="20" w:after="20"/>
              <w:rPr>
                <w:b w:val="0"/>
                <w:lang w:val="en-CA"/>
                <w:rPrChange w:id="2364" w:author="Ye-Kui Wang (d00)" w:date="2020-09-23T16:55:00Z">
                  <w:rPr>
                    <w:b w:val="0"/>
                    <w:lang w:val="en-CA"/>
                  </w:rPr>
                </w:rPrChange>
              </w:rPr>
            </w:pPr>
            <w:proofErr w:type="gramStart"/>
            <w:r w:rsidRPr="007E3C52">
              <w:rPr>
                <w:b w:val="0"/>
                <w:lang w:val="en-CA"/>
                <w:rPrChange w:id="2365" w:author="Ye-Kui Wang (d00)" w:date="2020-09-23T16:55:00Z">
                  <w:rPr>
                    <w:b w:val="0"/>
                    <w:lang w:val="en-CA"/>
                  </w:rPr>
                </w:rPrChange>
              </w:rPr>
              <w:t>u(</w:t>
            </w:r>
            <w:proofErr w:type="gramEnd"/>
            <w:r w:rsidRPr="007E3C52">
              <w:rPr>
                <w:b w:val="0"/>
                <w:lang w:val="en-CA"/>
                <w:rPrChange w:id="2366" w:author="Ye-Kui Wang (d00)" w:date="2020-09-23T16:55:00Z">
                  <w:rPr>
                    <w:b w:val="0"/>
                    <w:lang w:val="en-CA"/>
                  </w:rPr>
                </w:rPrChange>
              </w:rPr>
              <w:t>1)</w:t>
            </w:r>
          </w:p>
        </w:tc>
      </w:tr>
      <w:tr w:rsidR="0053591F" w:rsidRPr="007E3C52" w14:paraId="24593002" w14:textId="77777777" w:rsidTr="006F28E2">
        <w:trPr>
          <w:cantSplit/>
          <w:jc w:val="center"/>
        </w:trPr>
        <w:tc>
          <w:tcPr>
            <w:tcW w:w="6725" w:type="dxa"/>
          </w:tcPr>
          <w:p w14:paraId="1F7B8308"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gramStart"/>
            <w:r w:rsidRPr="00960032">
              <w:rPr>
                <w:rFonts w:ascii="Times New Roman" w:hAnsi="Times New Roman"/>
                <w:lang w:val="en-CA" w:eastAsia="ja-JP"/>
              </w:rPr>
              <w:t>if( </w:t>
            </w:r>
            <w:proofErr w:type="spellStart"/>
            <w:r w:rsidRPr="00960032">
              <w:rPr>
                <w:rFonts w:ascii="Times New Roman" w:hAnsi="Times New Roman"/>
                <w:lang w:val="en-CA" w:eastAsia="ja-JP"/>
              </w:rPr>
              <w:t>skip</w:t>
            </w:r>
            <w:proofErr w:type="gramEnd"/>
            <w:r w:rsidRPr="00960032">
              <w:rPr>
                <w:rFonts w:ascii="Times New Roman" w:hAnsi="Times New Roman"/>
                <w:lang w:val="en-CA" w:eastAsia="ja-JP"/>
              </w:rPr>
              <w:t>_flag</w:t>
            </w:r>
            <w:proofErr w:type="spellEnd"/>
            <w:r w:rsidRPr="00960032">
              <w:rPr>
                <w:rFonts w:ascii="Times New Roman" w:hAnsi="Times New Roman"/>
                <w:lang w:val="en-CA" w:eastAsia="ja-JP"/>
              </w:rPr>
              <w:t xml:space="preserve">  = =  0 ) {</w:t>
            </w:r>
          </w:p>
        </w:tc>
        <w:tc>
          <w:tcPr>
            <w:tcW w:w="533" w:type="dxa"/>
          </w:tcPr>
          <w:p w14:paraId="605E97FB" w14:textId="77777777" w:rsidR="0053591F" w:rsidRPr="00204C6F" w:rsidRDefault="0053591F" w:rsidP="006F28E2">
            <w:pPr>
              <w:pStyle w:val="tablecell"/>
              <w:spacing w:before="20" w:after="20"/>
              <w:jc w:val="center"/>
              <w:rPr>
                <w:bCs/>
                <w:lang w:val="en-CA"/>
              </w:rPr>
            </w:pPr>
          </w:p>
        </w:tc>
        <w:tc>
          <w:tcPr>
            <w:tcW w:w="1157" w:type="dxa"/>
          </w:tcPr>
          <w:p w14:paraId="27F95C5D" w14:textId="77777777" w:rsidR="0053591F" w:rsidRPr="007E3C52" w:rsidRDefault="0053591F" w:rsidP="006F28E2">
            <w:pPr>
              <w:pStyle w:val="tableheading"/>
              <w:spacing w:before="20" w:after="20"/>
              <w:rPr>
                <w:b w:val="0"/>
                <w:lang w:val="en-CA"/>
                <w:rPrChange w:id="2367" w:author="Ye-Kui Wang (d00)" w:date="2020-09-23T16:55:00Z">
                  <w:rPr>
                    <w:b w:val="0"/>
                    <w:lang w:val="en-CA"/>
                  </w:rPr>
                </w:rPrChange>
              </w:rPr>
            </w:pPr>
          </w:p>
        </w:tc>
      </w:tr>
      <w:tr w:rsidR="0053591F" w:rsidRPr="007E3C52" w14:paraId="449D5DA6" w14:textId="77777777" w:rsidTr="006F28E2">
        <w:trPr>
          <w:cantSplit/>
          <w:jc w:val="center"/>
        </w:trPr>
        <w:tc>
          <w:tcPr>
            <w:tcW w:w="6725" w:type="dxa"/>
          </w:tcPr>
          <w:p w14:paraId="0C937680" w14:textId="77777777" w:rsidR="0053591F" w:rsidRPr="00960032" w:rsidRDefault="0053591F" w:rsidP="006F28E2">
            <w:pPr>
              <w:pStyle w:val="tablesyntax"/>
              <w:spacing w:before="20" w:after="20"/>
              <w:rPr>
                <w:rFonts w:ascii="Times New Roman" w:hAnsi="Times New Roman"/>
                <w:b/>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t>sign1</w:t>
            </w:r>
          </w:p>
        </w:tc>
        <w:tc>
          <w:tcPr>
            <w:tcW w:w="533" w:type="dxa"/>
          </w:tcPr>
          <w:p w14:paraId="1035C1B4" w14:textId="77777777" w:rsidR="0053591F" w:rsidRPr="007E3C52" w:rsidRDefault="0053591F" w:rsidP="006F28E2">
            <w:pPr>
              <w:pStyle w:val="tablecell"/>
              <w:spacing w:before="20" w:after="20"/>
              <w:jc w:val="center"/>
              <w:rPr>
                <w:bCs/>
                <w:lang w:val="en-CA"/>
                <w:rPrChange w:id="2368" w:author="Ye-Kui Wang (d00)" w:date="2020-09-23T16:55:00Z">
                  <w:rPr>
                    <w:bCs/>
                    <w:lang w:val="en-CA"/>
                  </w:rPr>
                </w:rPrChange>
              </w:rPr>
            </w:pPr>
            <w:r w:rsidRPr="00204C6F">
              <w:rPr>
                <w:bCs/>
                <w:lang w:val="en-CA"/>
              </w:rPr>
              <w:t>11</w:t>
            </w:r>
          </w:p>
        </w:tc>
        <w:tc>
          <w:tcPr>
            <w:tcW w:w="1157" w:type="dxa"/>
          </w:tcPr>
          <w:p w14:paraId="7954C884" w14:textId="77777777" w:rsidR="0053591F" w:rsidRPr="007E3C52" w:rsidRDefault="0053591F" w:rsidP="006F28E2">
            <w:pPr>
              <w:pStyle w:val="tableheading"/>
              <w:spacing w:before="20" w:after="20"/>
              <w:rPr>
                <w:b w:val="0"/>
                <w:lang w:val="en-CA"/>
                <w:rPrChange w:id="2369" w:author="Ye-Kui Wang (d00)" w:date="2020-09-23T16:55:00Z">
                  <w:rPr>
                    <w:b w:val="0"/>
                    <w:lang w:val="en-CA"/>
                  </w:rPr>
                </w:rPrChange>
              </w:rPr>
            </w:pPr>
            <w:proofErr w:type="gramStart"/>
            <w:r w:rsidRPr="007E3C52">
              <w:rPr>
                <w:b w:val="0"/>
                <w:lang w:val="en-CA"/>
                <w:rPrChange w:id="2370" w:author="Ye-Kui Wang (d00)" w:date="2020-09-23T16:55:00Z">
                  <w:rPr>
                    <w:b w:val="0"/>
                    <w:lang w:val="en-CA"/>
                  </w:rPr>
                </w:rPrChange>
              </w:rPr>
              <w:t>u(</w:t>
            </w:r>
            <w:proofErr w:type="gramEnd"/>
            <w:r w:rsidRPr="007E3C52">
              <w:rPr>
                <w:b w:val="0"/>
                <w:lang w:val="en-CA"/>
                <w:rPrChange w:id="2371" w:author="Ye-Kui Wang (d00)" w:date="2020-09-23T16:55:00Z">
                  <w:rPr>
                    <w:b w:val="0"/>
                    <w:lang w:val="en-CA"/>
                  </w:rPr>
                </w:rPrChange>
              </w:rPr>
              <w:t>1)</w:t>
            </w:r>
          </w:p>
        </w:tc>
      </w:tr>
      <w:tr w:rsidR="0053591F" w:rsidRPr="007E3C52" w14:paraId="70CD2B36" w14:textId="77777777" w:rsidTr="006F28E2">
        <w:trPr>
          <w:cantSplit/>
          <w:jc w:val="center"/>
        </w:trPr>
        <w:tc>
          <w:tcPr>
            <w:tcW w:w="6725" w:type="dxa"/>
          </w:tcPr>
          <w:p w14:paraId="641E8025"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proofErr w:type="gramStart"/>
            <w:r w:rsidRPr="00960032">
              <w:rPr>
                <w:rFonts w:ascii="Times New Roman" w:hAnsi="Times New Roman"/>
                <w:lang w:val="en-CA" w:eastAsia="ja-JP"/>
              </w:rPr>
              <w:t>outSign</w:t>
            </w:r>
            <w:proofErr w:type="spellEnd"/>
            <w:r w:rsidRPr="00960032">
              <w:rPr>
                <w:rFonts w:ascii="Times New Roman" w:hAnsi="Times New Roman"/>
                <w:lang w:val="en-CA" w:eastAsia="ja-JP"/>
              </w:rPr>
              <w:t>[</w:t>
            </w:r>
            <w:proofErr w:type="gramEnd"/>
            <w:r w:rsidRPr="00960032">
              <w:rPr>
                <w:rFonts w:ascii="Times New Roman" w:hAnsi="Times New Roman"/>
                <w:lang w:val="en-CA" w:eastAsia="ja-JP"/>
              </w:rPr>
              <w:t xml:space="preserve"> index,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 = sign1</w:t>
            </w:r>
          </w:p>
        </w:tc>
        <w:tc>
          <w:tcPr>
            <w:tcW w:w="533" w:type="dxa"/>
          </w:tcPr>
          <w:p w14:paraId="0126F94A" w14:textId="77777777" w:rsidR="0053591F" w:rsidRPr="00204C6F" w:rsidRDefault="0053591F" w:rsidP="006F28E2">
            <w:pPr>
              <w:pStyle w:val="tablecell"/>
              <w:spacing w:before="20" w:after="20"/>
              <w:jc w:val="center"/>
              <w:rPr>
                <w:bCs/>
                <w:lang w:val="en-CA"/>
              </w:rPr>
            </w:pPr>
          </w:p>
        </w:tc>
        <w:tc>
          <w:tcPr>
            <w:tcW w:w="1157" w:type="dxa"/>
          </w:tcPr>
          <w:p w14:paraId="4F364A4C" w14:textId="77777777" w:rsidR="0053591F" w:rsidRPr="007E3C52" w:rsidRDefault="0053591F" w:rsidP="006F28E2">
            <w:pPr>
              <w:pStyle w:val="tableheading"/>
              <w:spacing w:before="20" w:after="20"/>
              <w:rPr>
                <w:b w:val="0"/>
                <w:lang w:val="en-CA"/>
                <w:rPrChange w:id="2372" w:author="Ye-Kui Wang (d00)" w:date="2020-09-23T16:55:00Z">
                  <w:rPr>
                    <w:b w:val="0"/>
                    <w:lang w:val="en-CA"/>
                  </w:rPr>
                </w:rPrChange>
              </w:rPr>
            </w:pPr>
          </w:p>
        </w:tc>
      </w:tr>
      <w:tr w:rsidR="0053591F" w:rsidRPr="007E3C52" w14:paraId="3892448A" w14:textId="77777777" w:rsidTr="006F28E2">
        <w:trPr>
          <w:cantSplit/>
          <w:jc w:val="center"/>
        </w:trPr>
        <w:tc>
          <w:tcPr>
            <w:tcW w:w="6725" w:type="dxa"/>
          </w:tcPr>
          <w:p w14:paraId="09FFA79D" w14:textId="77777777" w:rsidR="0053591F" w:rsidRPr="00960032" w:rsidRDefault="0053591F" w:rsidP="006F28E2">
            <w:pPr>
              <w:pStyle w:val="tablesyntax"/>
              <w:spacing w:before="20" w:after="20"/>
              <w:rPr>
                <w:rFonts w:ascii="Times New Roman" w:hAnsi="Times New Roman"/>
                <w:b/>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r w:rsidRPr="007E3C52">
              <w:rPr>
                <w:rFonts w:ascii="Times New Roman" w:hAnsi="Times New Roman"/>
                <w:b/>
                <w:lang w:val="en-CA" w:eastAsia="ja-JP"/>
              </w:rPr>
              <w:t>exponent_skip_flag</w:t>
            </w:r>
            <w:proofErr w:type="spellEnd"/>
          </w:p>
        </w:tc>
        <w:tc>
          <w:tcPr>
            <w:tcW w:w="533" w:type="dxa"/>
          </w:tcPr>
          <w:p w14:paraId="2FCDE237" w14:textId="77777777" w:rsidR="0053591F" w:rsidRPr="007E3C52" w:rsidRDefault="0053591F" w:rsidP="006F28E2">
            <w:pPr>
              <w:pStyle w:val="tablecell"/>
              <w:spacing w:before="20" w:after="20"/>
              <w:jc w:val="center"/>
              <w:rPr>
                <w:bCs/>
                <w:lang w:val="en-CA"/>
                <w:rPrChange w:id="2373" w:author="Ye-Kui Wang (d00)" w:date="2020-09-23T16:55:00Z">
                  <w:rPr>
                    <w:bCs/>
                    <w:lang w:val="en-CA"/>
                  </w:rPr>
                </w:rPrChange>
              </w:rPr>
            </w:pPr>
            <w:r w:rsidRPr="00204C6F">
              <w:rPr>
                <w:bCs/>
                <w:lang w:val="en-CA"/>
              </w:rPr>
              <w:t>11</w:t>
            </w:r>
          </w:p>
        </w:tc>
        <w:tc>
          <w:tcPr>
            <w:tcW w:w="1157" w:type="dxa"/>
          </w:tcPr>
          <w:p w14:paraId="086C29F5" w14:textId="77777777" w:rsidR="0053591F" w:rsidRPr="007E3C52" w:rsidRDefault="0053591F" w:rsidP="006F28E2">
            <w:pPr>
              <w:pStyle w:val="tableheading"/>
              <w:spacing w:before="20" w:after="20"/>
              <w:rPr>
                <w:b w:val="0"/>
                <w:lang w:val="en-CA"/>
                <w:rPrChange w:id="2374" w:author="Ye-Kui Wang (d00)" w:date="2020-09-23T16:55:00Z">
                  <w:rPr>
                    <w:b w:val="0"/>
                    <w:lang w:val="en-CA"/>
                  </w:rPr>
                </w:rPrChange>
              </w:rPr>
            </w:pPr>
            <w:proofErr w:type="gramStart"/>
            <w:r w:rsidRPr="007E3C52">
              <w:rPr>
                <w:b w:val="0"/>
                <w:lang w:val="en-CA"/>
                <w:rPrChange w:id="2375" w:author="Ye-Kui Wang (d00)" w:date="2020-09-23T16:55:00Z">
                  <w:rPr>
                    <w:b w:val="0"/>
                    <w:lang w:val="en-CA"/>
                  </w:rPr>
                </w:rPrChange>
              </w:rPr>
              <w:t>u(</w:t>
            </w:r>
            <w:proofErr w:type="gramEnd"/>
            <w:r w:rsidRPr="007E3C52">
              <w:rPr>
                <w:b w:val="0"/>
                <w:lang w:val="en-CA"/>
                <w:rPrChange w:id="2376" w:author="Ye-Kui Wang (d00)" w:date="2020-09-23T16:55:00Z">
                  <w:rPr>
                    <w:b w:val="0"/>
                    <w:lang w:val="en-CA"/>
                  </w:rPr>
                </w:rPrChange>
              </w:rPr>
              <w:t>1)</w:t>
            </w:r>
          </w:p>
        </w:tc>
      </w:tr>
      <w:tr w:rsidR="0053591F" w:rsidRPr="007E3C52" w14:paraId="1AE6DB3F" w14:textId="77777777" w:rsidTr="006F28E2">
        <w:trPr>
          <w:cantSplit/>
          <w:jc w:val="center"/>
        </w:trPr>
        <w:tc>
          <w:tcPr>
            <w:tcW w:w="6725" w:type="dxa"/>
          </w:tcPr>
          <w:p w14:paraId="5E5C463C"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gramStart"/>
            <w:r w:rsidRPr="00960032">
              <w:rPr>
                <w:rFonts w:ascii="Times New Roman" w:hAnsi="Times New Roman"/>
                <w:lang w:val="en-CA" w:eastAsia="ja-JP"/>
              </w:rPr>
              <w:t>if( </w:t>
            </w:r>
            <w:proofErr w:type="spellStart"/>
            <w:r w:rsidRPr="00960032">
              <w:rPr>
                <w:rFonts w:ascii="Times New Roman" w:hAnsi="Times New Roman"/>
                <w:lang w:val="en-CA" w:eastAsia="ja-JP"/>
              </w:rPr>
              <w:t>exponent</w:t>
            </w:r>
            <w:proofErr w:type="gramEnd"/>
            <w:r w:rsidRPr="00960032">
              <w:rPr>
                <w:rFonts w:ascii="Times New Roman" w:hAnsi="Times New Roman"/>
                <w:lang w:val="en-CA" w:eastAsia="ja-JP"/>
              </w:rPr>
              <w:t>_skip_flag</w:t>
            </w:r>
            <w:proofErr w:type="spellEnd"/>
            <w:r w:rsidRPr="00960032">
              <w:rPr>
                <w:rFonts w:ascii="Times New Roman" w:hAnsi="Times New Roman"/>
                <w:lang w:val="en-CA" w:eastAsia="ja-JP"/>
              </w:rPr>
              <w:t xml:space="preserve">  = =  0 ) {</w:t>
            </w:r>
          </w:p>
        </w:tc>
        <w:tc>
          <w:tcPr>
            <w:tcW w:w="533" w:type="dxa"/>
          </w:tcPr>
          <w:p w14:paraId="14FF5F6A" w14:textId="77777777" w:rsidR="0053591F" w:rsidRPr="00204C6F" w:rsidRDefault="0053591F" w:rsidP="006F28E2">
            <w:pPr>
              <w:pStyle w:val="tablecell"/>
              <w:spacing w:before="20" w:after="20"/>
              <w:jc w:val="center"/>
              <w:rPr>
                <w:bCs/>
                <w:lang w:val="en-CA"/>
              </w:rPr>
            </w:pPr>
          </w:p>
        </w:tc>
        <w:tc>
          <w:tcPr>
            <w:tcW w:w="1157" w:type="dxa"/>
          </w:tcPr>
          <w:p w14:paraId="23FC2367" w14:textId="77777777" w:rsidR="0053591F" w:rsidRPr="007E3C52" w:rsidRDefault="0053591F" w:rsidP="006F28E2">
            <w:pPr>
              <w:pStyle w:val="tableheading"/>
              <w:spacing w:before="20" w:after="20"/>
              <w:rPr>
                <w:b w:val="0"/>
                <w:lang w:val="en-CA"/>
                <w:rPrChange w:id="2377" w:author="Ye-Kui Wang (d00)" w:date="2020-09-23T16:55:00Z">
                  <w:rPr>
                    <w:b w:val="0"/>
                    <w:lang w:val="en-CA"/>
                  </w:rPr>
                </w:rPrChange>
              </w:rPr>
            </w:pPr>
          </w:p>
        </w:tc>
      </w:tr>
      <w:tr w:rsidR="0053591F" w:rsidRPr="007E3C52" w14:paraId="16E67A4D" w14:textId="77777777" w:rsidTr="006F28E2">
        <w:trPr>
          <w:cantSplit/>
          <w:jc w:val="center"/>
        </w:trPr>
        <w:tc>
          <w:tcPr>
            <w:tcW w:w="6725" w:type="dxa"/>
          </w:tcPr>
          <w:p w14:paraId="2575B58A" w14:textId="77777777" w:rsidR="0053591F" w:rsidRPr="00960032" w:rsidRDefault="0053591F" w:rsidP="006F28E2">
            <w:pPr>
              <w:pStyle w:val="tablesyntax"/>
              <w:spacing w:before="20" w:after="20"/>
              <w:rPr>
                <w:rFonts w:ascii="Times New Roman" w:hAnsi="Times New Roman"/>
                <w:b/>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t>exponent1</w:t>
            </w:r>
          </w:p>
        </w:tc>
        <w:tc>
          <w:tcPr>
            <w:tcW w:w="533" w:type="dxa"/>
          </w:tcPr>
          <w:p w14:paraId="2FC224B5" w14:textId="77777777" w:rsidR="0053591F" w:rsidRPr="007E3C52" w:rsidRDefault="0053591F" w:rsidP="006F28E2">
            <w:pPr>
              <w:pStyle w:val="tablecell"/>
              <w:spacing w:before="20" w:after="20"/>
              <w:jc w:val="center"/>
              <w:rPr>
                <w:bCs/>
                <w:lang w:val="en-CA"/>
                <w:rPrChange w:id="2378" w:author="Ye-Kui Wang (d00)" w:date="2020-09-23T16:55:00Z">
                  <w:rPr>
                    <w:bCs/>
                    <w:lang w:val="en-CA"/>
                  </w:rPr>
                </w:rPrChange>
              </w:rPr>
            </w:pPr>
            <w:r w:rsidRPr="00204C6F">
              <w:rPr>
                <w:bCs/>
                <w:lang w:val="en-CA"/>
              </w:rPr>
              <w:t>11</w:t>
            </w:r>
          </w:p>
        </w:tc>
        <w:tc>
          <w:tcPr>
            <w:tcW w:w="1157" w:type="dxa"/>
          </w:tcPr>
          <w:p w14:paraId="460708B9" w14:textId="77777777" w:rsidR="0053591F" w:rsidRPr="007E3C52" w:rsidRDefault="0053591F" w:rsidP="006F28E2">
            <w:pPr>
              <w:pStyle w:val="tableheading"/>
              <w:spacing w:before="20" w:after="20"/>
              <w:rPr>
                <w:b w:val="0"/>
                <w:lang w:val="en-CA"/>
                <w:rPrChange w:id="2379" w:author="Ye-Kui Wang (d00)" w:date="2020-09-23T16:55:00Z">
                  <w:rPr>
                    <w:b w:val="0"/>
                    <w:lang w:val="en-CA"/>
                  </w:rPr>
                </w:rPrChange>
              </w:rPr>
            </w:pPr>
            <w:r w:rsidRPr="007E3C52">
              <w:rPr>
                <w:b w:val="0"/>
                <w:lang w:val="en-CA"/>
                <w:rPrChange w:id="2380" w:author="Ye-Kui Wang (d00)" w:date="2020-09-23T16:55:00Z">
                  <w:rPr>
                    <w:b w:val="0"/>
                    <w:lang w:val="en-CA"/>
                  </w:rPr>
                </w:rPrChange>
              </w:rPr>
              <w:t>u(v)</w:t>
            </w:r>
          </w:p>
        </w:tc>
      </w:tr>
      <w:tr w:rsidR="0053591F" w:rsidRPr="007E3C52" w14:paraId="53382DCE" w14:textId="77777777" w:rsidTr="006F28E2">
        <w:trPr>
          <w:cantSplit/>
          <w:jc w:val="center"/>
        </w:trPr>
        <w:tc>
          <w:tcPr>
            <w:tcW w:w="6725" w:type="dxa"/>
          </w:tcPr>
          <w:p w14:paraId="22EE8E54"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proofErr w:type="gramStart"/>
            <w:r w:rsidRPr="00960032">
              <w:rPr>
                <w:rFonts w:ascii="Times New Roman" w:hAnsi="Times New Roman"/>
                <w:lang w:val="en-CA" w:eastAsia="ja-JP"/>
              </w:rPr>
              <w:t>outExp</w:t>
            </w:r>
            <w:proofErr w:type="spellEnd"/>
            <w:r w:rsidRPr="00960032">
              <w:rPr>
                <w:rFonts w:ascii="Times New Roman" w:hAnsi="Times New Roman"/>
                <w:lang w:val="en-CA" w:eastAsia="ja-JP"/>
              </w:rPr>
              <w:t>[</w:t>
            </w:r>
            <w:proofErr w:type="gramEnd"/>
            <w:r w:rsidRPr="00960032">
              <w:rPr>
                <w:rFonts w:ascii="Times New Roman" w:hAnsi="Times New Roman"/>
                <w:lang w:val="en-CA" w:eastAsia="ja-JP"/>
              </w:rPr>
              <w:t xml:space="preserve"> index,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 = exponent1</w:t>
            </w:r>
          </w:p>
        </w:tc>
        <w:tc>
          <w:tcPr>
            <w:tcW w:w="533" w:type="dxa"/>
          </w:tcPr>
          <w:p w14:paraId="34D6E264" w14:textId="77777777" w:rsidR="0053591F" w:rsidRPr="00204C6F" w:rsidRDefault="0053591F" w:rsidP="006F28E2">
            <w:pPr>
              <w:pStyle w:val="tablecell"/>
              <w:spacing w:before="20" w:after="20"/>
              <w:jc w:val="center"/>
              <w:rPr>
                <w:bCs/>
                <w:lang w:val="en-CA"/>
              </w:rPr>
            </w:pPr>
          </w:p>
        </w:tc>
        <w:tc>
          <w:tcPr>
            <w:tcW w:w="1157" w:type="dxa"/>
          </w:tcPr>
          <w:p w14:paraId="32B7E0CF" w14:textId="77777777" w:rsidR="0053591F" w:rsidRPr="007E3C52" w:rsidRDefault="0053591F" w:rsidP="006F28E2">
            <w:pPr>
              <w:pStyle w:val="tableheading"/>
              <w:spacing w:before="20" w:after="20"/>
              <w:rPr>
                <w:b w:val="0"/>
                <w:lang w:val="en-CA"/>
                <w:rPrChange w:id="2381" w:author="Ye-Kui Wang (d00)" w:date="2020-09-23T16:55:00Z">
                  <w:rPr>
                    <w:b w:val="0"/>
                    <w:lang w:val="en-CA"/>
                  </w:rPr>
                </w:rPrChange>
              </w:rPr>
            </w:pPr>
          </w:p>
        </w:tc>
      </w:tr>
      <w:tr w:rsidR="0053591F" w:rsidRPr="007E3C52" w14:paraId="145B4CFF" w14:textId="77777777" w:rsidTr="006F28E2">
        <w:trPr>
          <w:cantSplit/>
          <w:jc w:val="center"/>
        </w:trPr>
        <w:tc>
          <w:tcPr>
            <w:tcW w:w="6725" w:type="dxa"/>
          </w:tcPr>
          <w:p w14:paraId="2D42120D"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960032">
              <w:rPr>
                <w:rFonts w:ascii="Times New Roman" w:hAnsi="Times New Roman"/>
                <w:lang w:val="en-CA" w:eastAsia="ja-JP"/>
              </w:rPr>
              <w:t>} else</w:t>
            </w:r>
          </w:p>
        </w:tc>
        <w:tc>
          <w:tcPr>
            <w:tcW w:w="533" w:type="dxa"/>
          </w:tcPr>
          <w:p w14:paraId="5ABB4ADF" w14:textId="77777777" w:rsidR="0053591F" w:rsidRPr="00204C6F" w:rsidRDefault="0053591F" w:rsidP="006F28E2">
            <w:pPr>
              <w:pStyle w:val="tablecell"/>
              <w:spacing w:before="20" w:after="20"/>
              <w:jc w:val="center"/>
              <w:rPr>
                <w:bCs/>
                <w:lang w:val="en-CA"/>
              </w:rPr>
            </w:pPr>
          </w:p>
        </w:tc>
        <w:tc>
          <w:tcPr>
            <w:tcW w:w="1157" w:type="dxa"/>
          </w:tcPr>
          <w:p w14:paraId="5E343828" w14:textId="77777777" w:rsidR="0053591F" w:rsidRPr="007E3C52" w:rsidRDefault="0053591F" w:rsidP="006F28E2">
            <w:pPr>
              <w:pStyle w:val="tableheading"/>
              <w:spacing w:before="20" w:after="20"/>
              <w:rPr>
                <w:b w:val="0"/>
                <w:lang w:val="en-CA"/>
                <w:rPrChange w:id="2382" w:author="Ye-Kui Wang (d00)" w:date="2020-09-23T16:55:00Z">
                  <w:rPr>
                    <w:b w:val="0"/>
                    <w:lang w:val="en-CA"/>
                  </w:rPr>
                </w:rPrChange>
              </w:rPr>
            </w:pPr>
          </w:p>
        </w:tc>
      </w:tr>
      <w:tr w:rsidR="0053591F" w:rsidRPr="007E3C52" w14:paraId="769E6436" w14:textId="77777777" w:rsidTr="006F28E2">
        <w:trPr>
          <w:cantSplit/>
          <w:jc w:val="center"/>
        </w:trPr>
        <w:tc>
          <w:tcPr>
            <w:tcW w:w="6725" w:type="dxa"/>
          </w:tcPr>
          <w:p w14:paraId="0DA58CC9"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proofErr w:type="gramStart"/>
            <w:r w:rsidRPr="00960032">
              <w:rPr>
                <w:rFonts w:ascii="Times New Roman" w:hAnsi="Times New Roman"/>
                <w:lang w:val="en-CA" w:eastAsia="ja-JP"/>
              </w:rPr>
              <w:t>outExp</w:t>
            </w:r>
            <w:proofErr w:type="spellEnd"/>
            <w:r w:rsidRPr="00960032">
              <w:rPr>
                <w:rFonts w:ascii="Times New Roman" w:hAnsi="Times New Roman"/>
                <w:lang w:val="en-CA" w:eastAsia="ja-JP"/>
              </w:rPr>
              <w:t>[</w:t>
            </w:r>
            <w:proofErr w:type="gramEnd"/>
            <w:r w:rsidRPr="00960032">
              <w:rPr>
                <w:rFonts w:ascii="Times New Roman" w:hAnsi="Times New Roman"/>
                <w:lang w:val="en-CA" w:eastAsia="ja-JP"/>
              </w:rPr>
              <w:t xml:space="preserve"> index,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xml:space="preserve"> ] = </w:t>
            </w:r>
            <w:proofErr w:type="spellStart"/>
            <w:r w:rsidRPr="00960032">
              <w:rPr>
                <w:rFonts w:ascii="Times New Roman" w:hAnsi="Times New Roman"/>
                <w:lang w:val="en-CA" w:eastAsia="ja-JP"/>
              </w:rPr>
              <w:t>outExp</w:t>
            </w:r>
            <w:proofErr w:type="spellEnd"/>
            <w:r w:rsidRPr="00960032">
              <w:rPr>
                <w:rFonts w:ascii="Times New Roman" w:hAnsi="Times New Roman"/>
                <w:lang w:val="en-CA" w:eastAsia="ja-JP"/>
              </w:rPr>
              <w:t xml:space="preserve">[ ref_dps_id0,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w:t>
            </w:r>
          </w:p>
        </w:tc>
        <w:tc>
          <w:tcPr>
            <w:tcW w:w="533" w:type="dxa"/>
          </w:tcPr>
          <w:p w14:paraId="2316ACB3" w14:textId="77777777" w:rsidR="0053591F" w:rsidRPr="00204C6F" w:rsidRDefault="0053591F" w:rsidP="006F28E2">
            <w:pPr>
              <w:pStyle w:val="tablecell"/>
              <w:spacing w:before="20" w:after="20"/>
              <w:jc w:val="center"/>
              <w:rPr>
                <w:bCs/>
                <w:lang w:val="en-CA"/>
              </w:rPr>
            </w:pPr>
          </w:p>
        </w:tc>
        <w:tc>
          <w:tcPr>
            <w:tcW w:w="1157" w:type="dxa"/>
          </w:tcPr>
          <w:p w14:paraId="37EC12EA" w14:textId="77777777" w:rsidR="0053591F" w:rsidRPr="007E3C52" w:rsidRDefault="0053591F" w:rsidP="006F28E2">
            <w:pPr>
              <w:pStyle w:val="tableheading"/>
              <w:spacing w:before="20" w:after="20"/>
              <w:rPr>
                <w:b w:val="0"/>
                <w:lang w:val="en-CA"/>
                <w:rPrChange w:id="2383" w:author="Ye-Kui Wang (d00)" w:date="2020-09-23T16:55:00Z">
                  <w:rPr>
                    <w:b w:val="0"/>
                    <w:lang w:val="en-CA"/>
                  </w:rPr>
                </w:rPrChange>
              </w:rPr>
            </w:pPr>
          </w:p>
        </w:tc>
      </w:tr>
      <w:tr w:rsidR="0053591F" w:rsidRPr="007E3C52" w14:paraId="58DA3EF1" w14:textId="77777777" w:rsidTr="006F28E2">
        <w:trPr>
          <w:cantSplit/>
          <w:jc w:val="center"/>
        </w:trPr>
        <w:tc>
          <w:tcPr>
            <w:tcW w:w="6725" w:type="dxa"/>
          </w:tcPr>
          <w:p w14:paraId="35775737"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proofErr w:type="spellStart"/>
            <w:r w:rsidRPr="00960032">
              <w:rPr>
                <w:rFonts w:ascii="Times New Roman" w:hAnsi="Times New Roman"/>
                <w:b/>
                <w:lang w:val="en-CA" w:eastAsia="ja-JP"/>
              </w:rPr>
              <w:t>mantissa_diff</w:t>
            </w:r>
            <w:proofErr w:type="spellEnd"/>
          </w:p>
        </w:tc>
        <w:tc>
          <w:tcPr>
            <w:tcW w:w="533" w:type="dxa"/>
          </w:tcPr>
          <w:p w14:paraId="3E59AC87" w14:textId="77777777" w:rsidR="0053591F" w:rsidRPr="007E3C52" w:rsidRDefault="0053591F" w:rsidP="006F28E2">
            <w:pPr>
              <w:pStyle w:val="tablecell"/>
              <w:spacing w:before="20" w:after="20"/>
              <w:jc w:val="center"/>
              <w:rPr>
                <w:bCs/>
                <w:lang w:val="en-CA"/>
                <w:rPrChange w:id="2384" w:author="Ye-Kui Wang (d00)" w:date="2020-09-23T16:55:00Z">
                  <w:rPr>
                    <w:bCs/>
                    <w:lang w:val="en-CA"/>
                  </w:rPr>
                </w:rPrChange>
              </w:rPr>
            </w:pPr>
            <w:r w:rsidRPr="00204C6F">
              <w:rPr>
                <w:bCs/>
                <w:lang w:val="en-CA"/>
              </w:rPr>
              <w:t>11</w:t>
            </w:r>
          </w:p>
        </w:tc>
        <w:tc>
          <w:tcPr>
            <w:tcW w:w="1157" w:type="dxa"/>
          </w:tcPr>
          <w:p w14:paraId="113C7ED4" w14:textId="77777777" w:rsidR="0053591F" w:rsidRPr="007E3C52" w:rsidRDefault="0053591F" w:rsidP="006F28E2">
            <w:pPr>
              <w:pStyle w:val="tableheading"/>
              <w:spacing w:before="20" w:after="20"/>
              <w:rPr>
                <w:b w:val="0"/>
                <w:lang w:val="en-CA"/>
                <w:rPrChange w:id="2385" w:author="Ye-Kui Wang (d00)" w:date="2020-09-23T16:55:00Z">
                  <w:rPr>
                    <w:b w:val="0"/>
                    <w:lang w:val="en-CA"/>
                  </w:rPr>
                </w:rPrChange>
              </w:rPr>
            </w:pPr>
            <w:r w:rsidRPr="007E3C52">
              <w:rPr>
                <w:b w:val="0"/>
                <w:lang w:val="en-CA"/>
                <w:rPrChange w:id="2386" w:author="Ye-Kui Wang (d00)" w:date="2020-09-23T16:55:00Z">
                  <w:rPr>
                    <w:b w:val="0"/>
                    <w:lang w:val="en-CA"/>
                  </w:rPr>
                </w:rPrChange>
              </w:rPr>
              <w:t>se(v)</w:t>
            </w:r>
          </w:p>
        </w:tc>
      </w:tr>
      <w:tr w:rsidR="0053591F" w:rsidRPr="007E3C52" w14:paraId="002B11C8" w14:textId="77777777" w:rsidTr="006F28E2">
        <w:trPr>
          <w:cantSplit/>
          <w:jc w:val="center"/>
        </w:trPr>
        <w:tc>
          <w:tcPr>
            <w:tcW w:w="6725" w:type="dxa"/>
          </w:tcPr>
          <w:p w14:paraId="47AD78AB" w14:textId="2848979D" w:rsidR="0053591F" w:rsidRPr="00960032" w:rsidRDefault="0053591F" w:rsidP="006F28E2">
            <w:pPr>
              <w:pStyle w:val="tablesyntax"/>
              <w:spacing w:before="20" w:after="20"/>
              <w:rPr>
                <w:rFonts w:ascii="Times New Roman" w:hAnsi="Times New Roman"/>
                <w:bCs/>
                <w:lang w:val="en-CA" w:eastAsia="ja-JP"/>
              </w:rPr>
            </w:pPr>
            <w:r w:rsidRPr="007E3C52">
              <w:rPr>
                <w:rFonts w:ascii="Times New Roman" w:hAnsi="Times New Roman"/>
                <w:bCs/>
                <w:lang w:val="en-CA" w:eastAsia="ja-JP"/>
              </w:rPr>
              <w:tab/>
            </w:r>
            <w:r w:rsidRPr="007E3C52">
              <w:rPr>
                <w:rFonts w:ascii="Times New Roman" w:hAnsi="Times New Roman"/>
                <w:bCs/>
                <w:lang w:val="en-CA" w:eastAsia="ja-JP"/>
              </w:rPr>
              <w:tab/>
            </w:r>
            <w:r w:rsidRPr="007E3C52">
              <w:rPr>
                <w:rFonts w:ascii="Times New Roman" w:hAnsi="Times New Roman"/>
                <w:bCs/>
                <w:lang w:val="en-CA" w:eastAsia="ja-JP"/>
              </w:rPr>
              <w:tab/>
            </w:r>
            <w:r w:rsidRPr="007E3C52">
              <w:rPr>
                <w:rFonts w:ascii="Times New Roman" w:hAnsi="Times New Roman"/>
                <w:bCs/>
                <w:lang w:val="en-CA" w:eastAsia="ja-JP"/>
              </w:rPr>
              <w:tab/>
            </w:r>
            <w:proofErr w:type="gramStart"/>
            <w:r w:rsidRPr="00960032">
              <w:rPr>
                <w:rFonts w:ascii="Times New Roman" w:hAnsi="Times New Roman"/>
                <w:bCs/>
                <w:highlight w:val="yellow"/>
                <w:lang w:val="en-CA" w:eastAsia="ja-JP"/>
              </w:rPr>
              <w:t xml:space="preserve">if( </w:t>
            </w:r>
            <w:proofErr w:type="spellStart"/>
            <w:r w:rsidRPr="00960032">
              <w:rPr>
                <w:rFonts w:ascii="Times New Roman" w:hAnsi="Times New Roman"/>
                <w:bCs/>
                <w:highlight w:val="yellow"/>
                <w:lang w:val="en-CA" w:eastAsia="ja-JP"/>
              </w:rPr>
              <w:t>predDirection</w:t>
            </w:r>
            <w:proofErr w:type="spellEnd"/>
            <w:proofErr w:type="gramEnd"/>
            <w:r w:rsidRPr="00960032">
              <w:rPr>
                <w:rFonts w:ascii="Times New Roman" w:hAnsi="Times New Roman"/>
                <w:bCs/>
                <w:highlight w:val="yellow"/>
                <w:lang w:val="en-CA" w:eastAsia="ja-JP"/>
              </w:rPr>
              <w:t xml:space="preserve">  = =  0 )</w:t>
            </w:r>
          </w:p>
        </w:tc>
        <w:tc>
          <w:tcPr>
            <w:tcW w:w="533" w:type="dxa"/>
          </w:tcPr>
          <w:p w14:paraId="64FB1F25" w14:textId="77777777" w:rsidR="0053591F" w:rsidRPr="00204C6F" w:rsidRDefault="0053591F" w:rsidP="006F28E2">
            <w:pPr>
              <w:pStyle w:val="tablecell"/>
              <w:spacing w:before="20" w:after="20"/>
              <w:jc w:val="center"/>
              <w:rPr>
                <w:bCs/>
                <w:lang w:val="en-CA"/>
              </w:rPr>
            </w:pPr>
          </w:p>
        </w:tc>
        <w:tc>
          <w:tcPr>
            <w:tcW w:w="1157" w:type="dxa"/>
          </w:tcPr>
          <w:p w14:paraId="10E6C548" w14:textId="77777777" w:rsidR="0053591F" w:rsidRPr="007E3C52" w:rsidRDefault="0053591F" w:rsidP="006F28E2">
            <w:pPr>
              <w:pStyle w:val="tableheading"/>
              <w:spacing w:before="20" w:after="20"/>
              <w:rPr>
                <w:b w:val="0"/>
                <w:lang w:val="en-CA"/>
                <w:rPrChange w:id="2387" w:author="Ye-Kui Wang (d00)" w:date="2020-09-23T16:55:00Z">
                  <w:rPr>
                    <w:b w:val="0"/>
                    <w:lang w:val="en-CA"/>
                  </w:rPr>
                </w:rPrChange>
              </w:rPr>
            </w:pPr>
          </w:p>
        </w:tc>
      </w:tr>
      <w:tr w:rsidR="0053591F" w:rsidRPr="007E3C52" w14:paraId="0428F3C1" w14:textId="77777777" w:rsidTr="006F28E2">
        <w:trPr>
          <w:cantSplit/>
          <w:jc w:val="center"/>
        </w:trPr>
        <w:tc>
          <w:tcPr>
            <w:tcW w:w="6725" w:type="dxa"/>
          </w:tcPr>
          <w:p w14:paraId="0F55E918" w14:textId="77777777" w:rsidR="0053591F" w:rsidRPr="007E3C52" w:rsidRDefault="0053591F" w:rsidP="006F28E2">
            <w:pPr>
              <w:pStyle w:val="tablesyntax"/>
              <w:spacing w:before="20" w:after="20"/>
              <w:rPr>
                <w:rFonts w:ascii="Times New Roman" w:hAnsi="Times New Roman"/>
                <w:lang w:val="en-CA" w:eastAsia="ja-JP"/>
                <w:rPrChange w:id="2388" w:author="Ye-Kui Wang (d00)" w:date="2020-09-23T16:55:00Z">
                  <w:rPr>
                    <w:rFonts w:ascii="Times New Roman" w:hAnsi="Times New Roman"/>
                    <w:lang w:val="en-CA" w:eastAsia="ja-JP"/>
                  </w:rPr>
                </w:rPrChange>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r w:rsidRPr="00960032">
              <w:rPr>
                <w:rFonts w:ascii="Times New Roman" w:hAnsi="Times New Roman"/>
                <w:lang w:val="en-CA" w:eastAsia="ja-JP"/>
              </w:rPr>
              <w:t>mantissaPred</w:t>
            </w:r>
            <w:proofErr w:type="spellEnd"/>
            <w:r w:rsidRPr="00960032">
              <w:rPr>
                <w:rFonts w:ascii="Times New Roman" w:hAnsi="Times New Roman"/>
                <w:lang w:val="en-CA" w:eastAsia="ja-JP"/>
              </w:rPr>
              <w:t xml:space="preserve"> = </w:t>
            </w:r>
            <w:proofErr w:type="gramStart"/>
            <w:r w:rsidRPr="00960032">
              <w:rPr>
                <w:rFonts w:ascii="Times New Roman" w:hAnsi="Times New Roman"/>
                <w:lang w:val="en-CA" w:eastAsia="ja-JP"/>
              </w:rPr>
              <w:t>(( </w:t>
            </w:r>
            <w:proofErr w:type="spellStart"/>
            <w:r w:rsidRPr="00960032">
              <w:rPr>
                <w:rFonts w:ascii="Times New Roman" w:hAnsi="Times New Roman"/>
                <w:lang w:val="en-CA" w:eastAsia="ja-JP"/>
              </w:rPr>
              <w:t>outMantissa</w:t>
            </w:r>
            <w:proofErr w:type="spellEnd"/>
            <w:proofErr w:type="gramEnd"/>
            <w:r w:rsidRPr="00960032">
              <w:rPr>
                <w:rFonts w:ascii="Times New Roman" w:hAnsi="Times New Roman"/>
                <w:lang w:val="en-CA" w:eastAsia="ja-JP"/>
              </w:rPr>
              <w:t xml:space="preserve">[ ref_dps_id0,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 * predWeight0 +</w:t>
            </w:r>
            <w:r w:rsidRPr="00960032">
              <w:rPr>
                <w:rFonts w:ascii="Times New Roman" w:hAnsi="Times New Roman"/>
                <w:lang w:val="en-CA" w:eastAsia="ja-JP"/>
              </w:rPr>
              <w:br/>
            </w:r>
            <w:r w:rsidRPr="00960032">
              <w:rPr>
                <w:rFonts w:ascii="Times New Roman" w:hAnsi="Times New Roman"/>
                <w:lang w:val="en-CA" w:eastAsia="ja-JP"/>
              </w:rPr>
              <w:tab/>
            </w:r>
            <w:r w:rsidRPr="00960032">
              <w:rPr>
                <w:rFonts w:ascii="Times New Roman" w:hAnsi="Times New Roman"/>
                <w:lang w:val="en-CA" w:eastAsia="ja-JP"/>
              </w:rPr>
              <w:tab/>
            </w:r>
            <w:r w:rsidRPr="00960032">
              <w:rPr>
                <w:rFonts w:ascii="Times New Roman" w:hAnsi="Times New Roman"/>
                <w:lang w:val="en-CA" w:eastAsia="ja-JP"/>
              </w:rPr>
              <w:tab/>
            </w:r>
            <w:r w:rsidRPr="00960032">
              <w:rPr>
                <w:rFonts w:ascii="Times New Roman" w:hAnsi="Times New Roman"/>
                <w:lang w:val="en-CA" w:eastAsia="ja-JP"/>
              </w:rPr>
              <w:tab/>
            </w:r>
            <w:r w:rsidRPr="00960032">
              <w:rPr>
                <w:rFonts w:ascii="Times New Roman" w:hAnsi="Times New Roman"/>
                <w:lang w:val="en-CA" w:eastAsia="ja-JP"/>
              </w:rPr>
              <w:tab/>
            </w:r>
            <w:r w:rsidRPr="00960032">
              <w:rPr>
                <w:rFonts w:ascii="Times New Roman" w:hAnsi="Times New Roman"/>
                <w:lang w:val="en-CA" w:eastAsia="ja-JP"/>
              </w:rPr>
              <w:tab/>
            </w:r>
            <w:proofErr w:type="spellStart"/>
            <w:r w:rsidRPr="00960032">
              <w:rPr>
                <w:rFonts w:ascii="Times New Roman" w:hAnsi="Times New Roman"/>
                <w:lang w:val="en-CA" w:eastAsia="ja-JP"/>
              </w:rPr>
              <w:t>outMantissa</w:t>
            </w:r>
            <w:proofErr w:type="spellEnd"/>
            <w:r w:rsidRPr="00204C6F">
              <w:rPr>
                <w:rFonts w:ascii="Times New Roman" w:hAnsi="Times New Roman"/>
                <w:lang w:val="en-CA" w:eastAsia="ja-JP"/>
              </w:rPr>
              <w:t xml:space="preserve">[ ref_dps_id1, </w:t>
            </w:r>
            <w:proofErr w:type="spellStart"/>
            <w:r w:rsidRPr="00204C6F">
              <w:rPr>
                <w:rFonts w:ascii="Times New Roman" w:hAnsi="Times New Roman"/>
                <w:lang w:val="en-CA" w:eastAsia="ja-JP"/>
              </w:rPr>
              <w:t>i</w:t>
            </w:r>
            <w:proofErr w:type="spellEnd"/>
            <w:r w:rsidRPr="00204C6F">
              <w:rPr>
                <w:rFonts w:ascii="Times New Roman" w:hAnsi="Times New Roman"/>
                <w:lang w:val="en-CA" w:eastAsia="ja-JP"/>
              </w:rPr>
              <w:t> ] * ( 64-predWeight0 ) + 32 ) &gt;&gt; 6 )</w:t>
            </w:r>
          </w:p>
        </w:tc>
        <w:tc>
          <w:tcPr>
            <w:tcW w:w="533" w:type="dxa"/>
          </w:tcPr>
          <w:p w14:paraId="6DDC037A" w14:textId="77777777" w:rsidR="0053591F" w:rsidRPr="007E3C52" w:rsidRDefault="0053591F" w:rsidP="006F28E2">
            <w:pPr>
              <w:pStyle w:val="tablecell"/>
              <w:spacing w:before="20" w:after="20"/>
              <w:jc w:val="center"/>
              <w:rPr>
                <w:bCs/>
                <w:lang w:val="en-CA"/>
                <w:rPrChange w:id="2389" w:author="Ye-Kui Wang (d00)" w:date="2020-09-23T16:55:00Z">
                  <w:rPr>
                    <w:bCs/>
                    <w:lang w:val="en-CA"/>
                  </w:rPr>
                </w:rPrChange>
              </w:rPr>
            </w:pPr>
          </w:p>
        </w:tc>
        <w:tc>
          <w:tcPr>
            <w:tcW w:w="1157" w:type="dxa"/>
          </w:tcPr>
          <w:p w14:paraId="2C7E4BA6" w14:textId="77777777" w:rsidR="0053591F" w:rsidRPr="007E3C52" w:rsidRDefault="0053591F" w:rsidP="006F28E2">
            <w:pPr>
              <w:pStyle w:val="tableheading"/>
              <w:spacing w:before="20" w:after="20"/>
              <w:rPr>
                <w:b w:val="0"/>
                <w:lang w:val="en-CA"/>
                <w:rPrChange w:id="2390" w:author="Ye-Kui Wang (d00)" w:date="2020-09-23T16:55:00Z">
                  <w:rPr>
                    <w:b w:val="0"/>
                    <w:lang w:val="en-CA"/>
                  </w:rPr>
                </w:rPrChange>
              </w:rPr>
            </w:pPr>
          </w:p>
        </w:tc>
      </w:tr>
      <w:tr w:rsidR="0053591F" w:rsidRPr="007E3C52" w14:paraId="53E90656" w14:textId="77777777" w:rsidTr="006F28E2">
        <w:trPr>
          <w:cantSplit/>
          <w:jc w:val="center"/>
        </w:trPr>
        <w:tc>
          <w:tcPr>
            <w:tcW w:w="6725" w:type="dxa"/>
          </w:tcPr>
          <w:p w14:paraId="321BDB6D" w14:textId="77777777" w:rsidR="0053591F" w:rsidRPr="00960032" w:rsidRDefault="0053591F" w:rsidP="006F28E2">
            <w:pPr>
              <w:pStyle w:val="tablesyntax"/>
              <w:spacing w:before="20" w:after="20"/>
              <w:rPr>
                <w:rFonts w:ascii="Times New Roman" w:hAnsi="Times New Roman"/>
                <w:bCs/>
                <w:highlight w:val="yellow"/>
                <w:lang w:val="en-CA" w:eastAsia="ja-JP"/>
              </w:rPr>
            </w:pP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r w:rsidRPr="00960032">
              <w:rPr>
                <w:rFonts w:ascii="Times New Roman" w:hAnsi="Times New Roman"/>
                <w:bCs/>
                <w:highlight w:val="yellow"/>
                <w:lang w:val="en-CA" w:eastAsia="ja-JP"/>
              </w:rPr>
              <w:t>else</w:t>
            </w:r>
          </w:p>
        </w:tc>
        <w:tc>
          <w:tcPr>
            <w:tcW w:w="533" w:type="dxa"/>
          </w:tcPr>
          <w:p w14:paraId="71BDB3CB" w14:textId="77777777" w:rsidR="0053591F" w:rsidRPr="00204C6F" w:rsidRDefault="0053591F" w:rsidP="006F28E2">
            <w:pPr>
              <w:pStyle w:val="tablecell"/>
              <w:spacing w:before="20" w:after="20"/>
              <w:jc w:val="center"/>
              <w:rPr>
                <w:bCs/>
                <w:lang w:val="en-CA"/>
              </w:rPr>
            </w:pPr>
          </w:p>
        </w:tc>
        <w:tc>
          <w:tcPr>
            <w:tcW w:w="1157" w:type="dxa"/>
          </w:tcPr>
          <w:p w14:paraId="15A772BA" w14:textId="77777777" w:rsidR="0053591F" w:rsidRPr="007E3C52" w:rsidRDefault="0053591F" w:rsidP="006F28E2">
            <w:pPr>
              <w:pStyle w:val="tableheading"/>
              <w:spacing w:before="20" w:after="20"/>
              <w:rPr>
                <w:b w:val="0"/>
                <w:lang w:val="en-CA"/>
                <w:rPrChange w:id="2391" w:author="Ye-Kui Wang (d00)" w:date="2020-09-23T16:55:00Z">
                  <w:rPr>
                    <w:b w:val="0"/>
                    <w:lang w:val="en-CA"/>
                  </w:rPr>
                </w:rPrChange>
              </w:rPr>
            </w:pPr>
          </w:p>
        </w:tc>
      </w:tr>
      <w:tr w:rsidR="0053591F" w:rsidRPr="007E3C52" w14:paraId="5CC30B40" w14:textId="77777777" w:rsidTr="006F28E2">
        <w:trPr>
          <w:cantSplit/>
          <w:jc w:val="center"/>
        </w:trPr>
        <w:tc>
          <w:tcPr>
            <w:tcW w:w="6725" w:type="dxa"/>
          </w:tcPr>
          <w:p w14:paraId="2DA4F6FF" w14:textId="77777777" w:rsidR="0053591F" w:rsidRPr="00960032" w:rsidRDefault="0053591F" w:rsidP="006F28E2">
            <w:pPr>
              <w:pStyle w:val="tablesyntax"/>
              <w:spacing w:before="20" w:after="20"/>
              <w:rPr>
                <w:rFonts w:ascii="Times New Roman" w:hAnsi="Times New Roman"/>
                <w:highlight w:val="yellow"/>
                <w:lang w:val="en-CA" w:eastAsia="ja-JP"/>
              </w:rPr>
            </w:pP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r w:rsidRPr="007E3C52">
              <w:rPr>
                <w:rFonts w:ascii="Times New Roman" w:hAnsi="Times New Roman"/>
                <w:b/>
                <w:highlight w:val="yellow"/>
                <w:lang w:val="en-CA" w:eastAsia="ja-JP"/>
              </w:rPr>
              <w:tab/>
            </w:r>
            <w:proofErr w:type="spellStart"/>
            <w:r w:rsidRPr="00960032">
              <w:rPr>
                <w:rFonts w:ascii="Times New Roman" w:hAnsi="Times New Roman"/>
                <w:highlight w:val="yellow"/>
                <w:lang w:val="en-CA" w:eastAsia="ja-JP"/>
              </w:rPr>
              <w:t>mantissaPred</w:t>
            </w:r>
            <w:proofErr w:type="spellEnd"/>
            <w:r w:rsidRPr="00960032">
              <w:rPr>
                <w:rFonts w:ascii="Times New Roman" w:hAnsi="Times New Roman"/>
                <w:highlight w:val="yellow"/>
                <w:lang w:val="en-CA" w:eastAsia="ja-JP"/>
              </w:rPr>
              <w:t xml:space="preserve"> = </w:t>
            </w:r>
            <w:proofErr w:type="spellStart"/>
            <w:proofErr w:type="gramStart"/>
            <w:r w:rsidRPr="00960032">
              <w:rPr>
                <w:rFonts w:ascii="Times New Roman" w:hAnsi="Times New Roman"/>
                <w:highlight w:val="yellow"/>
                <w:lang w:val="en-CA" w:eastAsia="ja-JP"/>
              </w:rPr>
              <w:t>outMantissa</w:t>
            </w:r>
            <w:proofErr w:type="spellEnd"/>
            <w:r w:rsidRPr="00960032">
              <w:rPr>
                <w:rFonts w:ascii="Times New Roman" w:hAnsi="Times New Roman"/>
                <w:highlight w:val="yellow"/>
                <w:lang w:val="en-CA" w:eastAsia="ja-JP"/>
              </w:rPr>
              <w:t>[</w:t>
            </w:r>
            <w:proofErr w:type="gramEnd"/>
            <w:r w:rsidRPr="00960032">
              <w:rPr>
                <w:rFonts w:ascii="Times New Roman" w:hAnsi="Times New Roman"/>
                <w:highlight w:val="yellow"/>
                <w:lang w:val="en-CA" w:eastAsia="ja-JP"/>
              </w:rPr>
              <w:t xml:space="preserve"> ref_dps_id0, </w:t>
            </w:r>
            <w:proofErr w:type="spellStart"/>
            <w:r w:rsidRPr="00960032">
              <w:rPr>
                <w:rFonts w:ascii="Times New Roman" w:hAnsi="Times New Roman"/>
                <w:highlight w:val="yellow"/>
                <w:lang w:val="en-CA" w:eastAsia="ja-JP"/>
              </w:rPr>
              <w:t>i</w:t>
            </w:r>
            <w:proofErr w:type="spellEnd"/>
            <w:r w:rsidRPr="00960032">
              <w:rPr>
                <w:rFonts w:ascii="Times New Roman" w:hAnsi="Times New Roman"/>
                <w:highlight w:val="yellow"/>
                <w:lang w:val="en-CA" w:eastAsia="ja-JP"/>
              </w:rPr>
              <w:t> ]</w:t>
            </w:r>
          </w:p>
        </w:tc>
        <w:tc>
          <w:tcPr>
            <w:tcW w:w="533" w:type="dxa"/>
          </w:tcPr>
          <w:p w14:paraId="2CA461BD" w14:textId="77777777" w:rsidR="0053591F" w:rsidRPr="00204C6F" w:rsidRDefault="0053591F" w:rsidP="006F28E2">
            <w:pPr>
              <w:pStyle w:val="tablecell"/>
              <w:spacing w:before="20" w:after="20"/>
              <w:jc w:val="center"/>
              <w:rPr>
                <w:bCs/>
                <w:lang w:val="en-CA"/>
              </w:rPr>
            </w:pPr>
          </w:p>
        </w:tc>
        <w:tc>
          <w:tcPr>
            <w:tcW w:w="1157" w:type="dxa"/>
          </w:tcPr>
          <w:p w14:paraId="394665FA" w14:textId="77777777" w:rsidR="0053591F" w:rsidRPr="007E3C52" w:rsidRDefault="0053591F" w:rsidP="006F28E2">
            <w:pPr>
              <w:pStyle w:val="tableheading"/>
              <w:spacing w:before="20" w:after="20"/>
              <w:rPr>
                <w:b w:val="0"/>
                <w:lang w:val="en-CA"/>
                <w:rPrChange w:id="2392" w:author="Ye-Kui Wang (d00)" w:date="2020-09-23T16:55:00Z">
                  <w:rPr>
                    <w:b w:val="0"/>
                    <w:lang w:val="en-CA"/>
                  </w:rPr>
                </w:rPrChange>
              </w:rPr>
            </w:pPr>
          </w:p>
        </w:tc>
      </w:tr>
      <w:tr w:rsidR="0053591F" w:rsidRPr="007E3C52" w14:paraId="033F57E8" w14:textId="77777777" w:rsidTr="006F28E2">
        <w:trPr>
          <w:cantSplit/>
          <w:jc w:val="center"/>
        </w:trPr>
        <w:tc>
          <w:tcPr>
            <w:tcW w:w="6725" w:type="dxa"/>
          </w:tcPr>
          <w:p w14:paraId="41937183"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proofErr w:type="gramStart"/>
            <w:r w:rsidRPr="00960032">
              <w:rPr>
                <w:rFonts w:ascii="Times New Roman" w:hAnsi="Times New Roman"/>
                <w:lang w:val="en-CA" w:eastAsia="ja-JP"/>
              </w:rPr>
              <w:t>outMantissa</w:t>
            </w:r>
            <w:proofErr w:type="spellEnd"/>
            <w:r w:rsidRPr="00960032">
              <w:rPr>
                <w:rFonts w:ascii="Times New Roman" w:hAnsi="Times New Roman"/>
                <w:lang w:val="en-CA" w:eastAsia="ja-JP"/>
              </w:rPr>
              <w:t>[</w:t>
            </w:r>
            <w:proofErr w:type="gramEnd"/>
            <w:r w:rsidRPr="00960032">
              <w:rPr>
                <w:rFonts w:ascii="Times New Roman" w:hAnsi="Times New Roman"/>
                <w:lang w:val="en-CA" w:eastAsia="ja-JP"/>
              </w:rPr>
              <w:t xml:space="preserve"> index,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xml:space="preserve"> ] = </w:t>
            </w:r>
            <w:proofErr w:type="spellStart"/>
            <w:r w:rsidRPr="00960032">
              <w:rPr>
                <w:rFonts w:ascii="Times New Roman" w:hAnsi="Times New Roman"/>
                <w:lang w:val="en-CA" w:eastAsia="ja-JP"/>
              </w:rPr>
              <w:t>mantissaPred</w:t>
            </w:r>
            <w:proofErr w:type="spellEnd"/>
            <w:r w:rsidRPr="00960032">
              <w:rPr>
                <w:rFonts w:ascii="Times New Roman" w:hAnsi="Times New Roman"/>
                <w:lang w:val="en-CA" w:eastAsia="ja-JP"/>
              </w:rPr>
              <w:t xml:space="preserve"> + </w:t>
            </w:r>
            <w:proofErr w:type="spellStart"/>
            <w:r w:rsidRPr="00960032">
              <w:rPr>
                <w:rFonts w:ascii="Times New Roman" w:hAnsi="Times New Roman"/>
                <w:lang w:val="en-CA" w:eastAsia="ja-JP"/>
              </w:rPr>
              <w:t>mantissa_diff</w:t>
            </w:r>
            <w:proofErr w:type="spellEnd"/>
          </w:p>
        </w:tc>
        <w:tc>
          <w:tcPr>
            <w:tcW w:w="533" w:type="dxa"/>
          </w:tcPr>
          <w:p w14:paraId="50769192" w14:textId="77777777" w:rsidR="0053591F" w:rsidRPr="00204C6F" w:rsidRDefault="0053591F" w:rsidP="006F28E2">
            <w:pPr>
              <w:pStyle w:val="tablecell"/>
              <w:spacing w:before="20" w:after="20"/>
              <w:jc w:val="center"/>
              <w:rPr>
                <w:bCs/>
                <w:lang w:val="en-CA"/>
              </w:rPr>
            </w:pPr>
          </w:p>
        </w:tc>
        <w:tc>
          <w:tcPr>
            <w:tcW w:w="1157" w:type="dxa"/>
          </w:tcPr>
          <w:p w14:paraId="6FBB65DA" w14:textId="77777777" w:rsidR="0053591F" w:rsidRPr="007E3C52" w:rsidRDefault="0053591F" w:rsidP="006F28E2">
            <w:pPr>
              <w:pStyle w:val="tableheading"/>
              <w:spacing w:before="20" w:after="20"/>
              <w:rPr>
                <w:b w:val="0"/>
                <w:lang w:val="en-CA"/>
                <w:rPrChange w:id="2393" w:author="Ye-Kui Wang (d00)" w:date="2020-09-23T16:55:00Z">
                  <w:rPr>
                    <w:b w:val="0"/>
                    <w:lang w:val="en-CA"/>
                  </w:rPr>
                </w:rPrChange>
              </w:rPr>
            </w:pPr>
          </w:p>
        </w:tc>
      </w:tr>
      <w:tr w:rsidR="0053591F" w:rsidRPr="007E3C52" w14:paraId="0E081656" w14:textId="77777777" w:rsidTr="006F28E2">
        <w:trPr>
          <w:cantSplit/>
          <w:jc w:val="center"/>
        </w:trPr>
        <w:tc>
          <w:tcPr>
            <w:tcW w:w="6725" w:type="dxa"/>
          </w:tcPr>
          <w:p w14:paraId="301C0E90"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r w:rsidRPr="007E3C52">
              <w:rPr>
                <w:rFonts w:ascii="Times New Roman" w:hAnsi="Times New Roman"/>
                <w:b/>
                <w:lang w:val="en-CA" w:eastAsia="ja-JP"/>
              </w:rPr>
              <w:tab/>
            </w:r>
            <w:proofErr w:type="spellStart"/>
            <w:proofErr w:type="gramStart"/>
            <w:r w:rsidRPr="00960032">
              <w:rPr>
                <w:rFonts w:ascii="Times New Roman" w:hAnsi="Times New Roman"/>
                <w:lang w:val="en-CA" w:eastAsia="ja-JP"/>
              </w:rPr>
              <w:t>outManLen</w:t>
            </w:r>
            <w:proofErr w:type="spellEnd"/>
            <w:r w:rsidRPr="00960032">
              <w:rPr>
                <w:rFonts w:ascii="Times New Roman" w:hAnsi="Times New Roman"/>
                <w:lang w:val="en-CA" w:eastAsia="ja-JP"/>
              </w:rPr>
              <w:t>[</w:t>
            </w:r>
            <w:proofErr w:type="gramEnd"/>
            <w:r w:rsidRPr="00960032">
              <w:rPr>
                <w:rFonts w:ascii="Times New Roman" w:hAnsi="Times New Roman"/>
                <w:lang w:val="en-CA" w:eastAsia="ja-JP"/>
              </w:rPr>
              <w:t xml:space="preserve"> index,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xml:space="preserve"> ] = </w:t>
            </w:r>
            <w:proofErr w:type="spellStart"/>
            <w:r w:rsidRPr="00960032">
              <w:rPr>
                <w:rFonts w:ascii="Times New Roman" w:hAnsi="Times New Roman"/>
                <w:lang w:val="en-CA" w:eastAsia="ja-JP"/>
              </w:rPr>
              <w:t>outManLen</w:t>
            </w:r>
            <w:proofErr w:type="spellEnd"/>
            <w:r w:rsidRPr="00960032">
              <w:rPr>
                <w:rFonts w:ascii="Times New Roman" w:hAnsi="Times New Roman"/>
                <w:lang w:val="en-CA" w:eastAsia="ja-JP"/>
              </w:rPr>
              <w:t xml:space="preserve">[ ref_dps_id0,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w:t>
            </w:r>
          </w:p>
        </w:tc>
        <w:tc>
          <w:tcPr>
            <w:tcW w:w="533" w:type="dxa"/>
          </w:tcPr>
          <w:p w14:paraId="3F677565" w14:textId="77777777" w:rsidR="0053591F" w:rsidRPr="00204C6F" w:rsidRDefault="0053591F" w:rsidP="006F28E2">
            <w:pPr>
              <w:pStyle w:val="tablecell"/>
              <w:spacing w:before="20" w:after="20"/>
              <w:jc w:val="center"/>
              <w:rPr>
                <w:bCs/>
                <w:lang w:val="en-CA"/>
              </w:rPr>
            </w:pPr>
          </w:p>
        </w:tc>
        <w:tc>
          <w:tcPr>
            <w:tcW w:w="1157" w:type="dxa"/>
          </w:tcPr>
          <w:p w14:paraId="7F0F6E51" w14:textId="77777777" w:rsidR="0053591F" w:rsidRPr="007E3C52" w:rsidRDefault="0053591F" w:rsidP="006F28E2">
            <w:pPr>
              <w:pStyle w:val="tableheading"/>
              <w:spacing w:before="20" w:after="20"/>
              <w:rPr>
                <w:b w:val="0"/>
                <w:lang w:val="en-CA"/>
                <w:rPrChange w:id="2394" w:author="Ye-Kui Wang (d00)" w:date="2020-09-23T16:55:00Z">
                  <w:rPr>
                    <w:b w:val="0"/>
                    <w:lang w:val="en-CA"/>
                  </w:rPr>
                </w:rPrChange>
              </w:rPr>
            </w:pPr>
          </w:p>
        </w:tc>
      </w:tr>
      <w:tr w:rsidR="0053591F" w:rsidRPr="007E3C52" w14:paraId="53884E1B" w14:textId="77777777" w:rsidTr="006F28E2">
        <w:trPr>
          <w:cantSplit/>
          <w:jc w:val="center"/>
        </w:trPr>
        <w:tc>
          <w:tcPr>
            <w:tcW w:w="6725" w:type="dxa"/>
          </w:tcPr>
          <w:p w14:paraId="674D8CEC"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t>} else {</w:t>
            </w:r>
          </w:p>
        </w:tc>
        <w:tc>
          <w:tcPr>
            <w:tcW w:w="533" w:type="dxa"/>
          </w:tcPr>
          <w:p w14:paraId="252435F8" w14:textId="77777777" w:rsidR="0053591F" w:rsidRPr="00204C6F" w:rsidRDefault="0053591F" w:rsidP="006F28E2">
            <w:pPr>
              <w:pStyle w:val="tablecell"/>
              <w:keepNext w:val="0"/>
              <w:spacing w:before="20" w:after="20"/>
              <w:jc w:val="center"/>
              <w:rPr>
                <w:bCs/>
                <w:lang w:val="en-CA"/>
              </w:rPr>
            </w:pPr>
          </w:p>
        </w:tc>
        <w:tc>
          <w:tcPr>
            <w:tcW w:w="1157" w:type="dxa"/>
          </w:tcPr>
          <w:p w14:paraId="793724B6" w14:textId="77777777" w:rsidR="0053591F" w:rsidRPr="007E3C52" w:rsidRDefault="0053591F" w:rsidP="006F28E2">
            <w:pPr>
              <w:pStyle w:val="tableheading"/>
              <w:keepNext w:val="0"/>
              <w:spacing w:before="20" w:after="20"/>
              <w:rPr>
                <w:b w:val="0"/>
                <w:lang w:val="en-CA"/>
                <w:rPrChange w:id="2395" w:author="Ye-Kui Wang (d00)" w:date="2020-09-23T16:55:00Z">
                  <w:rPr>
                    <w:b w:val="0"/>
                    <w:lang w:val="en-CA"/>
                  </w:rPr>
                </w:rPrChange>
              </w:rPr>
            </w:pPr>
          </w:p>
        </w:tc>
      </w:tr>
      <w:tr w:rsidR="0053591F" w:rsidRPr="007E3C52" w14:paraId="19D3E880" w14:textId="77777777" w:rsidTr="006F28E2">
        <w:trPr>
          <w:cantSplit/>
          <w:jc w:val="center"/>
        </w:trPr>
        <w:tc>
          <w:tcPr>
            <w:tcW w:w="6725" w:type="dxa"/>
          </w:tcPr>
          <w:p w14:paraId="2F29428B"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proofErr w:type="spellStart"/>
            <w:proofErr w:type="gramStart"/>
            <w:r w:rsidRPr="007E3C52">
              <w:rPr>
                <w:rFonts w:ascii="Times New Roman" w:hAnsi="Times New Roman"/>
                <w:lang w:val="en-CA" w:eastAsia="ja-JP"/>
              </w:rPr>
              <w:t>outSign</w:t>
            </w:r>
            <w:proofErr w:type="spellEnd"/>
            <w:r w:rsidRPr="007E3C52">
              <w:rPr>
                <w:rFonts w:ascii="Times New Roman" w:hAnsi="Times New Roman"/>
                <w:lang w:val="en-CA" w:eastAsia="ja-JP"/>
              </w:rPr>
              <w:t>[</w:t>
            </w:r>
            <w:proofErr w:type="gramEnd"/>
            <w:r w:rsidRPr="007E3C52">
              <w:rPr>
                <w:rFonts w:ascii="Times New Roman" w:hAnsi="Times New Roman"/>
                <w:lang w:val="en-CA" w:eastAsia="ja-JP"/>
              </w:rPr>
              <w:t xml:space="preserve"> index,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xml:space="preserve"> ] = </w:t>
            </w:r>
            <w:proofErr w:type="spellStart"/>
            <w:r w:rsidRPr="007E3C52">
              <w:rPr>
                <w:rFonts w:ascii="Times New Roman" w:hAnsi="Times New Roman"/>
                <w:lang w:val="en-CA" w:eastAsia="ja-JP"/>
              </w:rPr>
              <w:t>outSign</w:t>
            </w:r>
            <w:proofErr w:type="spellEnd"/>
            <w:r w:rsidRPr="007E3C52">
              <w:rPr>
                <w:rFonts w:ascii="Times New Roman" w:hAnsi="Times New Roman"/>
                <w:lang w:val="en-CA" w:eastAsia="ja-JP"/>
              </w:rPr>
              <w:t xml:space="preserve">[ ref_dps_id0,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w:t>
            </w:r>
          </w:p>
        </w:tc>
        <w:tc>
          <w:tcPr>
            <w:tcW w:w="533" w:type="dxa"/>
          </w:tcPr>
          <w:p w14:paraId="5CEA9514" w14:textId="77777777" w:rsidR="0053591F" w:rsidRPr="00204C6F" w:rsidRDefault="0053591F" w:rsidP="006F28E2">
            <w:pPr>
              <w:pStyle w:val="tablecell"/>
              <w:keepNext w:val="0"/>
              <w:spacing w:before="20" w:after="20"/>
              <w:jc w:val="center"/>
              <w:rPr>
                <w:bCs/>
                <w:lang w:val="en-CA"/>
              </w:rPr>
            </w:pPr>
          </w:p>
        </w:tc>
        <w:tc>
          <w:tcPr>
            <w:tcW w:w="1157" w:type="dxa"/>
          </w:tcPr>
          <w:p w14:paraId="2E65FE27" w14:textId="77777777" w:rsidR="0053591F" w:rsidRPr="007E3C52" w:rsidRDefault="0053591F" w:rsidP="006F28E2">
            <w:pPr>
              <w:pStyle w:val="tableheading"/>
              <w:keepNext w:val="0"/>
              <w:spacing w:before="20" w:after="20"/>
              <w:rPr>
                <w:b w:val="0"/>
                <w:lang w:val="en-CA"/>
                <w:rPrChange w:id="2396" w:author="Ye-Kui Wang (d00)" w:date="2020-09-23T16:55:00Z">
                  <w:rPr>
                    <w:b w:val="0"/>
                    <w:lang w:val="en-CA"/>
                  </w:rPr>
                </w:rPrChange>
              </w:rPr>
            </w:pPr>
          </w:p>
        </w:tc>
      </w:tr>
      <w:tr w:rsidR="0053591F" w:rsidRPr="007E3C52" w14:paraId="546230B0" w14:textId="77777777" w:rsidTr="006F28E2">
        <w:trPr>
          <w:cantSplit/>
          <w:jc w:val="center"/>
        </w:trPr>
        <w:tc>
          <w:tcPr>
            <w:tcW w:w="6725" w:type="dxa"/>
          </w:tcPr>
          <w:p w14:paraId="718B312B"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proofErr w:type="spellStart"/>
            <w:proofErr w:type="gramStart"/>
            <w:r w:rsidRPr="007E3C52">
              <w:rPr>
                <w:rFonts w:ascii="Times New Roman" w:hAnsi="Times New Roman"/>
                <w:lang w:val="en-CA" w:eastAsia="ja-JP"/>
              </w:rPr>
              <w:t>outExp</w:t>
            </w:r>
            <w:proofErr w:type="spellEnd"/>
            <w:r w:rsidRPr="007E3C52">
              <w:rPr>
                <w:rFonts w:ascii="Times New Roman" w:hAnsi="Times New Roman"/>
                <w:lang w:val="en-CA" w:eastAsia="ja-JP"/>
              </w:rPr>
              <w:t>[</w:t>
            </w:r>
            <w:proofErr w:type="gramEnd"/>
            <w:r w:rsidRPr="007E3C52">
              <w:rPr>
                <w:rFonts w:ascii="Times New Roman" w:hAnsi="Times New Roman"/>
                <w:lang w:val="en-CA" w:eastAsia="ja-JP"/>
              </w:rPr>
              <w:t xml:space="preserve"> index,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xml:space="preserve"> ] = </w:t>
            </w:r>
            <w:proofErr w:type="spellStart"/>
            <w:r w:rsidRPr="007E3C52">
              <w:rPr>
                <w:rFonts w:ascii="Times New Roman" w:hAnsi="Times New Roman"/>
                <w:lang w:val="en-CA" w:eastAsia="ja-JP"/>
              </w:rPr>
              <w:t>outExp</w:t>
            </w:r>
            <w:proofErr w:type="spellEnd"/>
            <w:r w:rsidRPr="007E3C52">
              <w:rPr>
                <w:rFonts w:ascii="Times New Roman" w:hAnsi="Times New Roman"/>
                <w:lang w:val="en-CA" w:eastAsia="ja-JP"/>
              </w:rPr>
              <w:t xml:space="preserve">[ ref_dps_id0,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w:t>
            </w:r>
          </w:p>
        </w:tc>
        <w:tc>
          <w:tcPr>
            <w:tcW w:w="533" w:type="dxa"/>
          </w:tcPr>
          <w:p w14:paraId="03EA2115" w14:textId="77777777" w:rsidR="0053591F" w:rsidRPr="00204C6F" w:rsidRDefault="0053591F" w:rsidP="006F28E2">
            <w:pPr>
              <w:pStyle w:val="tablecell"/>
              <w:keepNext w:val="0"/>
              <w:spacing w:before="20" w:after="20"/>
              <w:jc w:val="center"/>
              <w:rPr>
                <w:bCs/>
                <w:lang w:val="en-CA"/>
              </w:rPr>
            </w:pPr>
          </w:p>
        </w:tc>
        <w:tc>
          <w:tcPr>
            <w:tcW w:w="1157" w:type="dxa"/>
          </w:tcPr>
          <w:p w14:paraId="4803C9D1" w14:textId="77777777" w:rsidR="0053591F" w:rsidRPr="007E3C52" w:rsidRDefault="0053591F" w:rsidP="006F28E2">
            <w:pPr>
              <w:pStyle w:val="tableheading"/>
              <w:keepNext w:val="0"/>
              <w:spacing w:before="20" w:after="20"/>
              <w:rPr>
                <w:b w:val="0"/>
                <w:lang w:val="en-CA"/>
                <w:rPrChange w:id="2397" w:author="Ye-Kui Wang (d00)" w:date="2020-09-23T16:55:00Z">
                  <w:rPr>
                    <w:b w:val="0"/>
                    <w:lang w:val="en-CA"/>
                  </w:rPr>
                </w:rPrChange>
              </w:rPr>
            </w:pPr>
          </w:p>
        </w:tc>
      </w:tr>
      <w:tr w:rsidR="0053591F" w:rsidRPr="007E3C52" w14:paraId="59FC2358" w14:textId="77777777" w:rsidTr="006F28E2">
        <w:trPr>
          <w:cantSplit/>
          <w:jc w:val="center"/>
        </w:trPr>
        <w:tc>
          <w:tcPr>
            <w:tcW w:w="6725" w:type="dxa"/>
          </w:tcPr>
          <w:p w14:paraId="55F2C101"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proofErr w:type="spellStart"/>
            <w:proofErr w:type="gramStart"/>
            <w:r w:rsidRPr="007E3C52">
              <w:rPr>
                <w:rFonts w:ascii="Times New Roman" w:hAnsi="Times New Roman"/>
                <w:lang w:val="en-CA" w:eastAsia="ja-JP"/>
              </w:rPr>
              <w:t>outMantissa</w:t>
            </w:r>
            <w:proofErr w:type="spellEnd"/>
            <w:r w:rsidRPr="007E3C52">
              <w:rPr>
                <w:rFonts w:ascii="Times New Roman" w:hAnsi="Times New Roman"/>
                <w:lang w:val="en-CA" w:eastAsia="ja-JP"/>
              </w:rPr>
              <w:t>[</w:t>
            </w:r>
            <w:proofErr w:type="gramEnd"/>
            <w:r w:rsidRPr="007E3C52">
              <w:rPr>
                <w:rFonts w:ascii="Times New Roman" w:hAnsi="Times New Roman"/>
                <w:lang w:val="en-CA" w:eastAsia="ja-JP"/>
              </w:rPr>
              <w:t xml:space="preserve"> index,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xml:space="preserve"> ] = </w:t>
            </w:r>
            <w:proofErr w:type="spellStart"/>
            <w:r w:rsidRPr="007E3C52">
              <w:rPr>
                <w:rFonts w:ascii="Times New Roman" w:hAnsi="Times New Roman"/>
                <w:lang w:val="en-CA" w:eastAsia="ja-JP"/>
              </w:rPr>
              <w:t>outMa</w:t>
            </w:r>
            <w:r w:rsidRPr="00960032">
              <w:rPr>
                <w:rFonts w:ascii="Times New Roman" w:hAnsi="Times New Roman"/>
                <w:lang w:val="en-CA" w:eastAsia="ja-JP"/>
              </w:rPr>
              <w:t>ntissa</w:t>
            </w:r>
            <w:proofErr w:type="spellEnd"/>
            <w:r w:rsidRPr="00960032">
              <w:rPr>
                <w:rFonts w:ascii="Times New Roman" w:hAnsi="Times New Roman"/>
                <w:lang w:val="en-CA" w:eastAsia="ja-JP"/>
              </w:rPr>
              <w:t xml:space="preserve">[ ref_dps_id0, </w:t>
            </w:r>
            <w:proofErr w:type="spellStart"/>
            <w:r w:rsidRPr="00960032">
              <w:rPr>
                <w:rFonts w:ascii="Times New Roman" w:hAnsi="Times New Roman"/>
                <w:lang w:val="en-CA" w:eastAsia="ja-JP"/>
              </w:rPr>
              <w:t>i</w:t>
            </w:r>
            <w:proofErr w:type="spellEnd"/>
            <w:r w:rsidRPr="00960032">
              <w:rPr>
                <w:rFonts w:ascii="Times New Roman" w:hAnsi="Times New Roman"/>
                <w:lang w:val="en-CA" w:eastAsia="ja-JP"/>
              </w:rPr>
              <w:t> ]</w:t>
            </w:r>
          </w:p>
        </w:tc>
        <w:tc>
          <w:tcPr>
            <w:tcW w:w="533" w:type="dxa"/>
          </w:tcPr>
          <w:p w14:paraId="5CE320DF" w14:textId="77777777" w:rsidR="0053591F" w:rsidRPr="00204C6F" w:rsidRDefault="0053591F" w:rsidP="006F28E2">
            <w:pPr>
              <w:pStyle w:val="tablecell"/>
              <w:keepNext w:val="0"/>
              <w:spacing w:before="20" w:after="20"/>
              <w:jc w:val="center"/>
              <w:rPr>
                <w:bCs/>
                <w:lang w:val="en-CA"/>
              </w:rPr>
            </w:pPr>
          </w:p>
        </w:tc>
        <w:tc>
          <w:tcPr>
            <w:tcW w:w="1157" w:type="dxa"/>
          </w:tcPr>
          <w:p w14:paraId="1070FF3B" w14:textId="77777777" w:rsidR="0053591F" w:rsidRPr="007E3C52" w:rsidRDefault="0053591F" w:rsidP="006F28E2">
            <w:pPr>
              <w:pStyle w:val="tableheading"/>
              <w:keepNext w:val="0"/>
              <w:spacing w:before="20" w:after="20"/>
              <w:rPr>
                <w:b w:val="0"/>
                <w:lang w:val="en-CA"/>
                <w:rPrChange w:id="2398" w:author="Ye-Kui Wang (d00)" w:date="2020-09-23T16:55:00Z">
                  <w:rPr>
                    <w:b w:val="0"/>
                    <w:lang w:val="en-CA"/>
                  </w:rPr>
                </w:rPrChange>
              </w:rPr>
            </w:pPr>
          </w:p>
        </w:tc>
      </w:tr>
      <w:tr w:rsidR="0053591F" w:rsidRPr="007E3C52" w14:paraId="70B7E9E4" w14:textId="77777777" w:rsidTr="006F28E2">
        <w:trPr>
          <w:cantSplit/>
          <w:jc w:val="center"/>
        </w:trPr>
        <w:tc>
          <w:tcPr>
            <w:tcW w:w="6725" w:type="dxa"/>
          </w:tcPr>
          <w:p w14:paraId="38E4C78D"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proofErr w:type="spellStart"/>
            <w:proofErr w:type="gramStart"/>
            <w:r w:rsidRPr="007E3C52">
              <w:rPr>
                <w:rFonts w:ascii="Times New Roman" w:hAnsi="Times New Roman"/>
                <w:lang w:val="en-CA" w:eastAsia="ja-JP"/>
              </w:rPr>
              <w:t>outManLen</w:t>
            </w:r>
            <w:proofErr w:type="spellEnd"/>
            <w:r w:rsidRPr="007E3C52">
              <w:rPr>
                <w:rFonts w:ascii="Times New Roman" w:hAnsi="Times New Roman"/>
                <w:lang w:val="en-CA" w:eastAsia="ja-JP"/>
              </w:rPr>
              <w:t>[</w:t>
            </w:r>
            <w:proofErr w:type="gramEnd"/>
            <w:r w:rsidRPr="007E3C52">
              <w:rPr>
                <w:rFonts w:ascii="Times New Roman" w:hAnsi="Times New Roman"/>
                <w:lang w:val="en-CA" w:eastAsia="ja-JP"/>
              </w:rPr>
              <w:t xml:space="preserve"> index,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xml:space="preserve"> ] = </w:t>
            </w:r>
            <w:proofErr w:type="spellStart"/>
            <w:r w:rsidRPr="007E3C52">
              <w:rPr>
                <w:rFonts w:ascii="Times New Roman" w:hAnsi="Times New Roman"/>
                <w:lang w:val="en-CA" w:eastAsia="ja-JP"/>
              </w:rPr>
              <w:t>outManLen</w:t>
            </w:r>
            <w:proofErr w:type="spellEnd"/>
            <w:r w:rsidRPr="007E3C52">
              <w:rPr>
                <w:rFonts w:ascii="Times New Roman" w:hAnsi="Times New Roman"/>
                <w:lang w:val="en-CA" w:eastAsia="ja-JP"/>
              </w:rPr>
              <w:t xml:space="preserve">[ ref_dps_id0,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w:t>
            </w:r>
          </w:p>
        </w:tc>
        <w:tc>
          <w:tcPr>
            <w:tcW w:w="533" w:type="dxa"/>
          </w:tcPr>
          <w:p w14:paraId="3BC84B3B" w14:textId="77777777" w:rsidR="0053591F" w:rsidRPr="00204C6F" w:rsidRDefault="0053591F" w:rsidP="006F28E2">
            <w:pPr>
              <w:pStyle w:val="tablecell"/>
              <w:keepNext w:val="0"/>
              <w:spacing w:before="20" w:after="20"/>
              <w:jc w:val="center"/>
              <w:rPr>
                <w:bCs/>
                <w:lang w:val="en-CA"/>
              </w:rPr>
            </w:pPr>
          </w:p>
        </w:tc>
        <w:tc>
          <w:tcPr>
            <w:tcW w:w="1157" w:type="dxa"/>
          </w:tcPr>
          <w:p w14:paraId="0DFAFC90" w14:textId="77777777" w:rsidR="0053591F" w:rsidRPr="007E3C52" w:rsidRDefault="0053591F" w:rsidP="006F28E2">
            <w:pPr>
              <w:pStyle w:val="tableheading"/>
              <w:keepNext w:val="0"/>
              <w:spacing w:before="20" w:after="20"/>
              <w:rPr>
                <w:b w:val="0"/>
                <w:lang w:val="en-CA"/>
                <w:rPrChange w:id="2399" w:author="Ye-Kui Wang (d00)" w:date="2020-09-23T16:55:00Z">
                  <w:rPr>
                    <w:b w:val="0"/>
                    <w:lang w:val="en-CA"/>
                  </w:rPr>
                </w:rPrChange>
              </w:rPr>
            </w:pPr>
          </w:p>
        </w:tc>
      </w:tr>
      <w:tr w:rsidR="0053591F" w:rsidRPr="007E3C52" w14:paraId="7C7D145A" w14:textId="77777777" w:rsidTr="006F28E2">
        <w:trPr>
          <w:cantSplit/>
          <w:jc w:val="center"/>
        </w:trPr>
        <w:tc>
          <w:tcPr>
            <w:tcW w:w="6725" w:type="dxa"/>
          </w:tcPr>
          <w:p w14:paraId="5A94B7E7"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t>}</w:t>
            </w:r>
          </w:p>
        </w:tc>
        <w:tc>
          <w:tcPr>
            <w:tcW w:w="533" w:type="dxa"/>
          </w:tcPr>
          <w:p w14:paraId="165FFE4C" w14:textId="77777777" w:rsidR="0053591F" w:rsidRPr="00204C6F" w:rsidRDefault="0053591F" w:rsidP="006F28E2">
            <w:pPr>
              <w:pStyle w:val="tablecell"/>
              <w:keepNext w:val="0"/>
              <w:spacing w:before="20" w:after="20"/>
              <w:jc w:val="center"/>
              <w:rPr>
                <w:bCs/>
                <w:lang w:val="en-CA"/>
              </w:rPr>
            </w:pPr>
          </w:p>
        </w:tc>
        <w:tc>
          <w:tcPr>
            <w:tcW w:w="1157" w:type="dxa"/>
          </w:tcPr>
          <w:p w14:paraId="7BAB7A3B" w14:textId="77777777" w:rsidR="0053591F" w:rsidRPr="007E3C52" w:rsidRDefault="0053591F" w:rsidP="006F28E2">
            <w:pPr>
              <w:pStyle w:val="tableheading"/>
              <w:keepNext w:val="0"/>
              <w:spacing w:before="20" w:after="20"/>
              <w:rPr>
                <w:b w:val="0"/>
                <w:lang w:val="en-CA"/>
                <w:rPrChange w:id="2400" w:author="Ye-Kui Wang (d00)" w:date="2020-09-23T16:55:00Z">
                  <w:rPr>
                    <w:b w:val="0"/>
                    <w:lang w:val="en-CA"/>
                  </w:rPr>
                </w:rPrChange>
              </w:rPr>
            </w:pPr>
          </w:p>
        </w:tc>
      </w:tr>
      <w:tr w:rsidR="0053591F" w:rsidRPr="007E3C52" w14:paraId="0347AF13" w14:textId="77777777" w:rsidTr="006F28E2">
        <w:trPr>
          <w:cantSplit/>
          <w:jc w:val="center"/>
        </w:trPr>
        <w:tc>
          <w:tcPr>
            <w:tcW w:w="6725" w:type="dxa"/>
          </w:tcPr>
          <w:p w14:paraId="6582C8B0"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t>}</w:t>
            </w:r>
          </w:p>
        </w:tc>
        <w:tc>
          <w:tcPr>
            <w:tcW w:w="533" w:type="dxa"/>
          </w:tcPr>
          <w:p w14:paraId="6559FBDA" w14:textId="77777777" w:rsidR="0053591F" w:rsidRPr="00204C6F" w:rsidRDefault="0053591F" w:rsidP="006F28E2">
            <w:pPr>
              <w:pStyle w:val="tablecell"/>
              <w:keepNext w:val="0"/>
              <w:spacing w:before="20" w:after="20"/>
              <w:jc w:val="center"/>
              <w:rPr>
                <w:bCs/>
                <w:lang w:val="en-CA"/>
              </w:rPr>
            </w:pPr>
          </w:p>
        </w:tc>
        <w:tc>
          <w:tcPr>
            <w:tcW w:w="1157" w:type="dxa"/>
          </w:tcPr>
          <w:p w14:paraId="481FB3F6" w14:textId="77777777" w:rsidR="0053591F" w:rsidRPr="007E3C52" w:rsidRDefault="0053591F" w:rsidP="006F28E2">
            <w:pPr>
              <w:pStyle w:val="tableheading"/>
              <w:keepNext w:val="0"/>
              <w:spacing w:before="20" w:after="20"/>
              <w:rPr>
                <w:b w:val="0"/>
                <w:lang w:val="en-CA"/>
                <w:rPrChange w:id="2401" w:author="Ye-Kui Wang (d00)" w:date="2020-09-23T16:55:00Z">
                  <w:rPr>
                    <w:b w:val="0"/>
                    <w:lang w:val="en-CA"/>
                  </w:rPr>
                </w:rPrChange>
              </w:rPr>
            </w:pPr>
          </w:p>
        </w:tc>
      </w:tr>
      <w:tr w:rsidR="0053591F" w:rsidRPr="007E3C52" w14:paraId="4D1672BA" w14:textId="77777777" w:rsidTr="006F28E2">
        <w:trPr>
          <w:cantSplit/>
          <w:jc w:val="center"/>
        </w:trPr>
        <w:tc>
          <w:tcPr>
            <w:tcW w:w="6725" w:type="dxa"/>
          </w:tcPr>
          <w:p w14:paraId="7014230C"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t>}</w:t>
            </w:r>
          </w:p>
        </w:tc>
        <w:tc>
          <w:tcPr>
            <w:tcW w:w="533" w:type="dxa"/>
          </w:tcPr>
          <w:p w14:paraId="4F917793" w14:textId="77777777" w:rsidR="0053591F" w:rsidRPr="00204C6F" w:rsidRDefault="0053591F" w:rsidP="006F28E2">
            <w:pPr>
              <w:pStyle w:val="tablecell"/>
              <w:keepNext w:val="0"/>
              <w:spacing w:before="20" w:after="20"/>
              <w:jc w:val="center"/>
              <w:rPr>
                <w:bCs/>
                <w:lang w:val="en-CA"/>
              </w:rPr>
            </w:pPr>
          </w:p>
        </w:tc>
        <w:tc>
          <w:tcPr>
            <w:tcW w:w="1157" w:type="dxa"/>
          </w:tcPr>
          <w:p w14:paraId="1AA528AF" w14:textId="77777777" w:rsidR="0053591F" w:rsidRPr="007E3C52" w:rsidRDefault="0053591F" w:rsidP="006F28E2">
            <w:pPr>
              <w:pStyle w:val="tableheading"/>
              <w:keepNext w:val="0"/>
              <w:spacing w:before="20" w:after="20"/>
              <w:rPr>
                <w:b w:val="0"/>
                <w:lang w:val="en-CA"/>
                <w:rPrChange w:id="2402" w:author="Ye-Kui Wang (d00)" w:date="2020-09-23T16:55:00Z">
                  <w:rPr>
                    <w:b w:val="0"/>
                    <w:lang w:val="en-CA"/>
                  </w:rPr>
                </w:rPrChange>
              </w:rPr>
            </w:pPr>
          </w:p>
        </w:tc>
      </w:tr>
      <w:tr w:rsidR="0053591F" w:rsidRPr="007E3C52" w14:paraId="2B6DC49D" w14:textId="77777777" w:rsidTr="006F28E2">
        <w:trPr>
          <w:cantSplit/>
          <w:jc w:val="center"/>
        </w:trPr>
        <w:tc>
          <w:tcPr>
            <w:tcW w:w="6725" w:type="dxa"/>
          </w:tcPr>
          <w:p w14:paraId="713C2967"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proofErr w:type="gramStart"/>
            <w:r w:rsidRPr="00960032">
              <w:rPr>
                <w:rFonts w:ascii="Times New Roman" w:hAnsi="Times New Roman"/>
                <w:lang w:val="en-CA" w:eastAsia="ja-JP"/>
              </w:rPr>
              <w:t>if( </w:t>
            </w:r>
            <w:proofErr w:type="spellStart"/>
            <w:r w:rsidRPr="00960032">
              <w:rPr>
                <w:rFonts w:ascii="Times New Roman" w:hAnsi="Times New Roman"/>
                <w:lang w:val="en-CA" w:eastAsia="ja-JP"/>
              </w:rPr>
              <w:t>element</w:t>
            </w:r>
            <w:proofErr w:type="gramEnd"/>
            <w:r w:rsidRPr="00960032">
              <w:rPr>
                <w:rFonts w:ascii="Times New Roman" w:hAnsi="Times New Roman"/>
                <w:lang w:val="en-CA" w:eastAsia="ja-JP"/>
              </w:rPr>
              <w:t>_equal_flag</w:t>
            </w:r>
            <w:proofErr w:type="spellEnd"/>
            <w:r w:rsidRPr="00960032">
              <w:rPr>
                <w:rFonts w:ascii="Times New Roman" w:hAnsi="Times New Roman"/>
                <w:lang w:val="en-CA" w:eastAsia="ja-JP"/>
              </w:rPr>
              <w:t xml:space="preserve">  = =  1 ) {</w:t>
            </w:r>
          </w:p>
        </w:tc>
        <w:tc>
          <w:tcPr>
            <w:tcW w:w="533" w:type="dxa"/>
          </w:tcPr>
          <w:p w14:paraId="2C0D3A79" w14:textId="77777777" w:rsidR="0053591F" w:rsidRPr="00204C6F" w:rsidRDefault="0053591F" w:rsidP="006F28E2">
            <w:pPr>
              <w:pStyle w:val="tablecell"/>
              <w:keepNext w:val="0"/>
              <w:spacing w:before="20" w:after="20"/>
              <w:jc w:val="center"/>
              <w:rPr>
                <w:bCs/>
                <w:lang w:val="en-CA"/>
              </w:rPr>
            </w:pPr>
          </w:p>
        </w:tc>
        <w:tc>
          <w:tcPr>
            <w:tcW w:w="1157" w:type="dxa"/>
          </w:tcPr>
          <w:p w14:paraId="1288F6B9" w14:textId="77777777" w:rsidR="0053591F" w:rsidRPr="007E3C52" w:rsidRDefault="0053591F" w:rsidP="006F28E2">
            <w:pPr>
              <w:pStyle w:val="tableheading"/>
              <w:keepNext w:val="0"/>
              <w:spacing w:before="20" w:after="20"/>
              <w:rPr>
                <w:b w:val="0"/>
                <w:lang w:val="en-CA"/>
                <w:rPrChange w:id="2403" w:author="Ye-Kui Wang (d00)" w:date="2020-09-23T16:55:00Z">
                  <w:rPr>
                    <w:b w:val="0"/>
                    <w:lang w:val="en-CA"/>
                  </w:rPr>
                </w:rPrChange>
              </w:rPr>
            </w:pPr>
          </w:p>
        </w:tc>
      </w:tr>
      <w:tr w:rsidR="0053591F" w:rsidRPr="007E3C52" w14:paraId="3DFF0BAE" w14:textId="77777777" w:rsidTr="006F28E2">
        <w:trPr>
          <w:cantSplit/>
          <w:jc w:val="center"/>
        </w:trPr>
        <w:tc>
          <w:tcPr>
            <w:tcW w:w="6725" w:type="dxa"/>
          </w:tcPr>
          <w:p w14:paraId="2D1C97B9" w14:textId="3CD74C4D"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lastRenderedPageBreak/>
              <w:tab/>
            </w:r>
            <w:r w:rsidRPr="007E3C52">
              <w:rPr>
                <w:rFonts w:ascii="Times New Roman" w:hAnsi="Times New Roman"/>
                <w:lang w:val="en-CA" w:eastAsia="ja-JP"/>
              </w:rPr>
              <w:tab/>
            </w:r>
            <w:proofErr w:type="gramStart"/>
            <w:r w:rsidRPr="007E3C52">
              <w:rPr>
                <w:rFonts w:ascii="Times New Roman" w:hAnsi="Times New Roman"/>
                <w:lang w:val="en-CA" w:eastAsia="ja-JP"/>
              </w:rPr>
              <w:t>for( </w:t>
            </w:r>
            <w:proofErr w:type="spellStart"/>
            <w:r w:rsidRPr="007E3C52">
              <w:rPr>
                <w:rFonts w:ascii="Times New Roman" w:hAnsi="Times New Roman"/>
                <w:lang w:val="en-CA" w:eastAsia="ja-JP"/>
              </w:rPr>
              <w:t>i</w:t>
            </w:r>
            <w:proofErr w:type="spellEnd"/>
            <w:proofErr w:type="gramEnd"/>
            <w:r w:rsidRPr="007E3C52">
              <w:rPr>
                <w:rFonts w:ascii="Times New Roman" w:hAnsi="Times New Roman"/>
                <w:lang w:val="en-CA" w:eastAsia="ja-JP"/>
              </w:rPr>
              <w:t xml:space="preserve"> = 1;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xml:space="preserve"> &lt; </w:t>
            </w:r>
            <w:proofErr w:type="spellStart"/>
            <w:r w:rsidRPr="00960032">
              <w:rPr>
                <w:rFonts w:ascii="Times New Roman" w:hAnsi="Times New Roman"/>
                <w:lang w:val="en-CA"/>
              </w:rPr>
              <w:t>numViews</w:t>
            </w:r>
            <w:proofErr w:type="spellEnd"/>
            <w:r w:rsidRPr="00960032">
              <w:rPr>
                <w:rFonts w:ascii="Times New Roman" w:hAnsi="Times New Roman"/>
                <w:lang w:val="en-CA"/>
              </w:rPr>
              <w:t xml:space="preserve">; </w:t>
            </w:r>
            <w:proofErr w:type="spellStart"/>
            <w:r w:rsidRPr="00960032">
              <w:rPr>
                <w:rFonts w:ascii="Times New Roman" w:hAnsi="Times New Roman"/>
                <w:lang w:val="en-CA"/>
              </w:rPr>
              <w:t>i</w:t>
            </w:r>
            <w:proofErr w:type="spellEnd"/>
            <w:r w:rsidRPr="00960032">
              <w:rPr>
                <w:rFonts w:ascii="Times New Roman" w:hAnsi="Times New Roman"/>
                <w:lang w:val="en-CA"/>
              </w:rPr>
              <w:t>++ ) {</w:t>
            </w:r>
          </w:p>
        </w:tc>
        <w:tc>
          <w:tcPr>
            <w:tcW w:w="533" w:type="dxa"/>
          </w:tcPr>
          <w:p w14:paraId="3CF56222" w14:textId="77777777" w:rsidR="0053591F" w:rsidRPr="00204C6F" w:rsidRDefault="0053591F" w:rsidP="006F28E2">
            <w:pPr>
              <w:pStyle w:val="tablecell"/>
              <w:keepNext w:val="0"/>
              <w:spacing w:before="20" w:after="20"/>
              <w:jc w:val="center"/>
              <w:rPr>
                <w:bCs/>
                <w:lang w:val="en-CA"/>
              </w:rPr>
            </w:pPr>
          </w:p>
        </w:tc>
        <w:tc>
          <w:tcPr>
            <w:tcW w:w="1157" w:type="dxa"/>
          </w:tcPr>
          <w:p w14:paraId="2CC28898" w14:textId="77777777" w:rsidR="0053591F" w:rsidRPr="007E3C52" w:rsidRDefault="0053591F" w:rsidP="006F28E2">
            <w:pPr>
              <w:pStyle w:val="tableheading"/>
              <w:keepNext w:val="0"/>
              <w:spacing w:before="20" w:after="20"/>
              <w:rPr>
                <w:b w:val="0"/>
                <w:lang w:val="en-CA"/>
                <w:rPrChange w:id="2404" w:author="Ye-Kui Wang (d00)" w:date="2020-09-23T16:55:00Z">
                  <w:rPr>
                    <w:b w:val="0"/>
                    <w:lang w:val="en-CA"/>
                  </w:rPr>
                </w:rPrChange>
              </w:rPr>
            </w:pPr>
          </w:p>
        </w:tc>
      </w:tr>
      <w:tr w:rsidR="0053591F" w:rsidRPr="007E3C52" w14:paraId="538D2EEF" w14:textId="77777777" w:rsidTr="006F28E2">
        <w:trPr>
          <w:cantSplit/>
          <w:jc w:val="center"/>
        </w:trPr>
        <w:tc>
          <w:tcPr>
            <w:tcW w:w="6725" w:type="dxa"/>
          </w:tcPr>
          <w:p w14:paraId="7C6FF197"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proofErr w:type="spellStart"/>
            <w:proofErr w:type="gramStart"/>
            <w:r w:rsidRPr="007E3C52">
              <w:rPr>
                <w:rFonts w:ascii="Times New Roman" w:hAnsi="Times New Roman"/>
                <w:lang w:val="en-CA" w:eastAsia="ja-JP"/>
              </w:rPr>
              <w:t>outSign</w:t>
            </w:r>
            <w:proofErr w:type="spellEnd"/>
            <w:r w:rsidRPr="007E3C52">
              <w:rPr>
                <w:rFonts w:ascii="Times New Roman" w:hAnsi="Times New Roman"/>
                <w:lang w:val="en-CA" w:eastAsia="ja-JP"/>
              </w:rPr>
              <w:t>[</w:t>
            </w:r>
            <w:proofErr w:type="gramEnd"/>
            <w:r w:rsidRPr="007E3C52">
              <w:rPr>
                <w:rFonts w:ascii="Times New Roman" w:hAnsi="Times New Roman"/>
                <w:lang w:val="en-CA" w:eastAsia="ja-JP"/>
              </w:rPr>
              <w:t xml:space="preserve"> index,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xml:space="preserve"> ] = </w:t>
            </w:r>
            <w:proofErr w:type="spellStart"/>
            <w:r w:rsidRPr="007E3C52">
              <w:rPr>
                <w:rFonts w:ascii="Times New Roman" w:hAnsi="Times New Roman"/>
                <w:lang w:val="en-CA" w:eastAsia="ja-JP"/>
              </w:rPr>
              <w:t>outSign</w:t>
            </w:r>
            <w:proofErr w:type="spellEnd"/>
            <w:r w:rsidRPr="007E3C52">
              <w:rPr>
                <w:rFonts w:ascii="Times New Roman" w:hAnsi="Times New Roman"/>
                <w:lang w:val="en-CA" w:eastAsia="ja-JP"/>
              </w:rPr>
              <w:t>[ index, 0 ]</w:t>
            </w:r>
          </w:p>
        </w:tc>
        <w:tc>
          <w:tcPr>
            <w:tcW w:w="533" w:type="dxa"/>
          </w:tcPr>
          <w:p w14:paraId="6D9436D2" w14:textId="77777777" w:rsidR="0053591F" w:rsidRPr="00204C6F" w:rsidRDefault="0053591F" w:rsidP="006F28E2">
            <w:pPr>
              <w:pStyle w:val="tablecell"/>
              <w:keepNext w:val="0"/>
              <w:spacing w:before="20" w:after="20"/>
              <w:jc w:val="center"/>
              <w:rPr>
                <w:bCs/>
                <w:lang w:val="en-CA"/>
              </w:rPr>
            </w:pPr>
          </w:p>
        </w:tc>
        <w:tc>
          <w:tcPr>
            <w:tcW w:w="1157" w:type="dxa"/>
          </w:tcPr>
          <w:p w14:paraId="6A0817FD" w14:textId="77777777" w:rsidR="0053591F" w:rsidRPr="007E3C52" w:rsidRDefault="0053591F" w:rsidP="006F28E2">
            <w:pPr>
              <w:pStyle w:val="tableheading"/>
              <w:keepNext w:val="0"/>
              <w:spacing w:before="20" w:after="20"/>
              <w:rPr>
                <w:b w:val="0"/>
                <w:lang w:val="en-CA"/>
                <w:rPrChange w:id="2405" w:author="Ye-Kui Wang (d00)" w:date="2020-09-23T16:55:00Z">
                  <w:rPr>
                    <w:b w:val="0"/>
                    <w:lang w:val="en-CA"/>
                  </w:rPr>
                </w:rPrChange>
              </w:rPr>
            </w:pPr>
          </w:p>
        </w:tc>
      </w:tr>
      <w:tr w:rsidR="0053591F" w:rsidRPr="007E3C52" w14:paraId="6D9F6126" w14:textId="77777777" w:rsidTr="006F28E2">
        <w:trPr>
          <w:cantSplit/>
          <w:jc w:val="center"/>
        </w:trPr>
        <w:tc>
          <w:tcPr>
            <w:tcW w:w="6725" w:type="dxa"/>
          </w:tcPr>
          <w:p w14:paraId="6A4E617C"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proofErr w:type="spellStart"/>
            <w:proofErr w:type="gramStart"/>
            <w:r w:rsidRPr="007E3C52">
              <w:rPr>
                <w:rFonts w:ascii="Times New Roman" w:hAnsi="Times New Roman"/>
                <w:lang w:val="en-CA" w:eastAsia="ja-JP"/>
              </w:rPr>
              <w:t>outExp</w:t>
            </w:r>
            <w:proofErr w:type="spellEnd"/>
            <w:r w:rsidRPr="007E3C52">
              <w:rPr>
                <w:rFonts w:ascii="Times New Roman" w:hAnsi="Times New Roman"/>
                <w:lang w:val="en-CA" w:eastAsia="ja-JP"/>
              </w:rPr>
              <w:t>[</w:t>
            </w:r>
            <w:proofErr w:type="gramEnd"/>
            <w:r w:rsidRPr="007E3C52">
              <w:rPr>
                <w:rFonts w:ascii="Times New Roman" w:hAnsi="Times New Roman"/>
                <w:lang w:val="en-CA" w:eastAsia="ja-JP"/>
              </w:rPr>
              <w:t xml:space="preserve"> index,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xml:space="preserve"> ] </w:t>
            </w:r>
            <w:r w:rsidRPr="00960032">
              <w:rPr>
                <w:rFonts w:ascii="Times New Roman" w:hAnsi="Times New Roman"/>
                <w:lang w:val="en-CA" w:eastAsia="ja-JP"/>
              </w:rPr>
              <w:t xml:space="preserve">= </w:t>
            </w:r>
            <w:proofErr w:type="spellStart"/>
            <w:r w:rsidRPr="00960032">
              <w:rPr>
                <w:rFonts w:ascii="Times New Roman" w:hAnsi="Times New Roman"/>
                <w:lang w:val="en-CA" w:eastAsia="ja-JP"/>
              </w:rPr>
              <w:t>outExp</w:t>
            </w:r>
            <w:proofErr w:type="spellEnd"/>
            <w:r w:rsidRPr="00960032">
              <w:rPr>
                <w:rFonts w:ascii="Times New Roman" w:hAnsi="Times New Roman"/>
                <w:lang w:val="en-CA" w:eastAsia="ja-JP"/>
              </w:rPr>
              <w:t>[ index, 0 ]</w:t>
            </w:r>
          </w:p>
        </w:tc>
        <w:tc>
          <w:tcPr>
            <w:tcW w:w="533" w:type="dxa"/>
          </w:tcPr>
          <w:p w14:paraId="5BFECA01" w14:textId="77777777" w:rsidR="0053591F" w:rsidRPr="00204C6F" w:rsidRDefault="0053591F" w:rsidP="006F28E2">
            <w:pPr>
              <w:pStyle w:val="tablecell"/>
              <w:keepNext w:val="0"/>
              <w:spacing w:before="20" w:after="20"/>
              <w:jc w:val="center"/>
              <w:rPr>
                <w:bCs/>
                <w:lang w:val="en-CA"/>
              </w:rPr>
            </w:pPr>
          </w:p>
        </w:tc>
        <w:tc>
          <w:tcPr>
            <w:tcW w:w="1157" w:type="dxa"/>
          </w:tcPr>
          <w:p w14:paraId="58988126" w14:textId="77777777" w:rsidR="0053591F" w:rsidRPr="007E3C52" w:rsidRDefault="0053591F" w:rsidP="006F28E2">
            <w:pPr>
              <w:pStyle w:val="tableheading"/>
              <w:keepNext w:val="0"/>
              <w:spacing w:before="20" w:after="20"/>
              <w:rPr>
                <w:b w:val="0"/>
                <w:lang w:val="en-CA"/>
                <w:rPrChange w:id="2406" w:author="Ye-Kui Wang (d00)" w:date="2020-09-23T16:55:00Z">
                  <w:rPr>
                    <w:b w:val="0"/>
                    <w:lang w:val="en-CA"/>
                  </w:rPr>
                </w:rPrChange>
              </w:rPr>
            </w:pPr>
          </w:p>
        </w:tc>
      </w:tr>
      <w:tr w:rsidR="0053591F" w:rsidRPr="007E3C52" w14:paraId="676BD349" w14:textId="77777777" w:rsidTr="006F28E2">
        <w:trPr>
          <w:cantSplit/>
          <w:jc w:val="center"/>
        </w:trPr>
        <w:tc>
          <w:tcPr>
            <w:tcW w:w="6725" w:type="dxa"/>
          </w:tcPr>
          <w:p w14:paraId="165EE08C"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proofErr w:type="spellStart"/>
            <w:proofErr w:type="gramStart"/>
            <w:r w:rsidRPr="007E3C52">
              <w:rPr>
                <w:rFonts w:ascii="Times New Roman" w:hAnsi="Times New Roman"/>
                <w:lang w:val="en-CA" w:eastAsia="ja-JP"/>
              </w:rPr>
              <w:t>outMantissa</w:t>
            </w:r>
            <w:proofErr w:type="spellEnd"/>
            <w:r w:rsidRPr="007E3C52">
              <w:rPr>
                <w:rFonts w:ascii="Times New Roman" w:hAnsi="Times New Roman"/>
                <w:lang w:val="en-CA" w:eastAsia="ja-JP"/>
              </w:rPr>
              <w:t>[</w:t>
            </w:r>
            <w:proofErr w:type="gramEnd"/>
            <w:r w:rsidRPr="007E3C52">
              <w:rPr>
                <w:rFonts w:ascii="Times New Roman" w:hAnsi="Times New Roman"/>
                <w:lang w:val="en-CA" w:eastAsia="ja-JP"/>
              </w:rPr>
              <w:t xml:space="preserve"> index, </w:t>
            </w:r>
            <w:proofErr w:type="spellStart"/>
            <w:r w:rsidRPr="007E3C52">
              <w:rPr>
                <w:rFonts w:ascii="Times New Roman" w:hAnsi="Times New Roman"/>
                <w:lang w:val="en-CA" w:eastAsia="ja-JP"/>
              </w:rPr>
              <w:t>i</w:t>
            </w:r>
            <w:proofErr w:type="spellEnd"/>
            <w:r w:rsidRPr="007E3C52">
              <w:rPr>
                <w:rFonts w:ascii="Times New Roman" w:hAnsi="Times New Roman"/>
                <w:lang w:val="en-CA" w:eastAsia="ja-JP"/>
              </w:rPr>
              <w:t xml:space="preserve"> ] = </w:t>
            </w:r>
            <w:proofErr w:type="spellStart"/>
            <w:r w:rsidRPr="007E3C52">
              <w:rPr>
                <w:rFonts w:ascii="Times New Roman" w:hAnsi="Times New Roman"/>
                <w:lang w:val="en-CA" w:eastAsia="ja-JP"/>
              </w:rPr>
              <w:t>outMantissa</w:t>
            </w:r>
            <w:proofErr w:type="spellEnd"/>
            <w:r w:rsidRPr="007E3C52">
              <w:rPr>
                <w:rFonts w:ascii="Times New Roman" w:hAnsi="Times New Roman"/>
                <w:lang w:val="en-CA" w:eastAsia="ja-JP"/>
              </w:rPr>
              <w:t>[ index, 0 ]</w:t>
            </w:r>
          </w:p>
        </w:tc>
        <w:tc>
          <w:tcPr>
            <w:tcW w:w="533" w:type="dxa"/>
          </w:tcPr>
          <w:p w14:paraId="50D92A82" w14:textId="77777777" w:rsidR="0053591F" w:rsidRPr="00204C6F" w:rsidRDefault="0053591F" w:rsidP="006F28E2">
            <w:pPr>
              <w:pStyle w:val="tablecell"/>
              <w:keepNext w:val="0"/>
              <w:spacing w:before="20" w:after="20"/>
              <w:jc w:val="center"/>
              <w:rPr>
                <w:bCs/>
                <w:lang w:val="en-CA"/>
              </w:rPr>
            </w:pPr>
          </w:p>
        </w:tc>
        <w:tc>
          <w:tcPr>
            <w:tcW w:w="1157" w:type="dxa"/>
          </w:tcPr>
          <w:p w14:paraId="36409A4A" w14:textId="77777777" w:rsidR="0053591F" w:rsidRPr="007E3C52" w:rsidRDefault="0053591F" w:rsidP="006F28E2">
            <w:pPr>
              <w:pStyle w:val="tableheading"/>
              <w:keepNext w:val="0"/>
              <w:spacing w:before="20" w:after="20"/>
              <w:rPr>
                <w:b w:val="0"/>
                <w:lang w:val="en-CA"/>
                <w:rPrChange w:id="2407" w:author="Ye-Kui Wang (d00)" w:date="2020-09-23T16:55:00Z">
                  <w:rPr>
                    <w:b w:val="0"/>
                    <w:lang w:val="en-CA"/>
                  </w:rPr>
                </w:rPrChange>
              </w:rPr>
            </w:pPr>
          </w:p>
        </w:tc>
      </w:tr>
      <w:tr w:rsidR="0053591F" w:rsidRPr="007E3C52" w14:paraId="2DD388B9" w14:textId="77777777" w:rsidTr="006F28E2">
        <w:trPr>
          <w:cantSplit/>
          <w:jc w:val="center"/>
        </w:trPr>
        <w:tc>
          <w:tcPr>
            <w:tcW w:w="6725" w:type="dxa"/>
          </w:tcPr>
          <w:p w14:paraId="2E957F85"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r>
            <w:r w:rsidRPr="007E3C52">
              <w:rPr>
                <w:rFonts w:ascii="Times New Roman" w:hAnsi="Times New Roman"/>
                <w:lang w:val="en-CA" w:eastAsia="ja-JP"/>
              </w:rPr>
              <w:tab/>
            </w:r>
            <w:proofErr w:type="spellStart"/>
            <w:proofErr w:type="gramStart"/>
            <w:r w:rsidRPr="007E3C52">
              <w:rPr>
                <w:rFonts w:ascii="Times New Roman" w:hAnsi="Times New Roman"/>
                <w:lang w:val="en-CA" w:eastAsia="ja-JP"/>
              </w:rPr>
              <w:t>outManLen</w:t>
            </w:r>
            <w:proofErr w:type="spellEnd"/>
            <w:r w:rsidRPr="007E3C52">
              <w:rPr>
                <w:rFonts w:ascii="Times New Roman" w:hAnsi="Times New Roman"/>
                <w:lang w:val="en-CA" w:eastAsia="ja-JP"/>
              </w:rPr>
              <w:t>[</w:t>
            </w:r>
            <w:proofErr w:type="gramEnd"/>
            <w:r w:rsidRPr="007E3C52">
              <w:rPr>
                <w:rFonts w:ascii="Times New Roman" w:hAnsi="Times New Roman"/>
                <w:lang w:val="en-CA" w:eastAsia="ja-JP"/>
              </w:rPr>
              <w:t xml:space="preserve"> index, </w:t>
            </w:r>
            <w:proofErr w:type="spellStart"/>
            <w:r w:rsidRPr="007E3C52">
              <w:rPr>
                <w:rFonts w:ascii="Times New Roman" w:hAnsi="Times New Roman"/>
                <w:lang w:val="en-CA" w:eastAsia="ja-JP"/>
              </w:rPr>
              <w:t>i</w:t>
            </w:r>
            <w:proofErr w:type="spellEnd"/>
            <w:r w:rsidRPr="00960032">
              <w:rPr>
                <w:rFonts w:ascii="Times New Roman" w:hAnsi="Times New Roman"/>
                <w:lang w:val="en-CA" w:eastAsia="ja-JP"/>
              </w:rPr>
              <w:t xml:space="preserve"> ] = </w:t>
            </w:r>
            <w:proofErr w:type="spellStart"/>
            <w:r w:rsidRPr="00960032">
              <w:rPr>
                <w:rFonts w:ascii="Times New Roman" w:hAnsi="Times New Roman"/>
                <w:lang w:val="en-CA" w:eastAsia="ja-JP"/>
              </w:rPr>
              <w:t>outManLen</w:t>
            </w:r>
            <w:proofErr w:type="spellEnd"/>
            <w:r w:rsidRPr="00960032">
              <w:rPr>
                <w:rFonts w:ascii="Times New Roman" w:hAnsi="Times New Roman"/>
                <w:lang w:val="en-CA" w:eastAsia="ja-JP"/>
              </w:rPr>
              <w:t>[ index, 0 ]</w:t>
            </w:r>
          </w:p>
        </w:tc>
        <w:tc>
          <w:tcPr>
            <w:tcW w:w="533" w:type="dxa"/>
          </w:tcPr>
          <w:p w14:paraId="3849EFA7" w14:textId="77777777" w:rsidR="0053591F" w:rsidRPr="00204C6F" w:rsidRDefault="0053591F" w:rsidP="006F28E2">
            <w:pPr>
              <w:pStyle w:val="tablecell"/>
              <w:keepNext w:val="0"/>
              <w:spacing w:before="20" w:after="20"/>
              <w:jc w:val="center"/>
              <w:rPr>
                <w:bCs/>
                <w:lang w:val="en-CA"/>
              </w:rPr>
            </w:pPr>
          </w:p>
        </w:tc>
        <w:tc>
          <w:tcPr>
            <w:tcW w:w="1157" w:type="dxa"/>
          </w:tcPr>
          <w:p w14:paraId="077BA773" w14:textId="77777777" w:rsidR="0053591F" w:rsidRPr="007E3C52" w:rsidRDefault="0053591F" w:rsidP="006F28E2">
            <w:pPr>
              <w:pStyle w:val="tableheading"/>
              <w:keepNext w:val="0"/>
              <w:spacing w:before="20" w:after="20"/>
              <w:rPr>
                <w:b w:val="0"/>
                <w:lang w:val="en-CA"/>
                <w:rPrChange w:id="2408" w:author="Ye-Kui Wang (d00)" w:date="2020-09-23T16:55:00Z">
                  <w:rPr>
                    <w:b w:val="0"/>
                    <w:lang w:val="en-CA"/>
                  </w:rPr>
                </w:rPrChange>
              </w:rPr>
            </w:pPr>
          </w:p>
        </w:tc>
      </w:tr>
      <w:tr w:rsidR="0053591F" w:rsidRPr="007E3C52" w14:paraId="1EC0886C" w14:textId="77777777" w:rsidTr="006F28E2">
        <w:trPr>
          <w:cantSplit/>
          <w:jc w:val="center"/>
        </w:trPr>
        <w:tc>
          <w:tcPr>
            <w:tcW w:w="6725" w:type="dxa"/>
          </w:tcPr>
          <w:p w14:paraId="2730DF8D"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r>
            <w:r w:rsidRPr="007E3C52">
              <w:rPr>
                <w:rFonts w:ascii="Times New Roman" w:hAnsi="Times New Roman"/>
                <w:lang w:val="en-CA" w:eastAsia="ja-JP"/>
              </w:rPr>
              <w:tab/>
              <w:t>}</w:t>
            </w:r>
          </w:p>
        </w:tc>
        <w:tc>
          <w:tcPr>
            <w:tcW w:w="533" w:type="dxa"/>
          </w:tcPr>
          <w:p w14:paraId="18FCDC7F" w14:textId="77777777" w:rsidR="0053591F" w:rsidRPr="00204C6F" w:rsidRDefault="0053591F" w:rsidP="006F28E2">
            <w:pPr>
              <w:pStyle w:val="tablecell"/>
              <w:keepNext w:val="0"/>
              <w:spacing w:before="20" w:after="20"/>
              <w:jc w:val="center"/>
              <w:rPr>
                <w:bCs/>
                <w:lang w:val="en-CA"/>
              </w:rPr>
            </w:pPr>
          </w:p>
        </w:tc>
        <w:tc>
          <w:tcPr>
            <w:tcW w:w="1157" w:type="dxa"/>
          </w:tcPr>
          <w:p w14:paraId="37A3B76C" w14:textId="77777777" w:rsidR="0053591F" w:rsidRPr="007E3C52" w:rsidRDefault="0053591F" w:rsidP="006F28E2">
            <w:pPr>
              <w:pStyle w:val="tableheading"/>
              <w:keepNext w:val="0"/>
              <w:spacing w:before="20" w:after="20"/>
              <w:rPr>
                <w:b w:val="0"/>
                <w:lang w:val="en-CA"/>
                <w:rPrChange w:id="2409" w:author="Ye-Kui Wang (d00)" w:date="2020-09-23T16:55:00Z">
                  <w:rPr>
                    <w:b w:val="0"/>
                    <w:lang w:val="en-CA"/>
                  </w:rPr>
                </w:rPrChange>
              </w:rPr>
            </w:pPr>
          </w:p>
        </w:tc>
      </w:tr>
      <w:tr w:rsidR="0053591F" w:rsidRPr="007E3C52" w14:paraId="04F4929E" w14:textId="77777777" w:rsidTr="006F28E2">
        <w:trPr>
          <w:cantSplit/>
          <w:jc w:val="center"/>
        </w:trPr>
        <w:tc>
          <w:tcPr>
            <w:tcW w:w="6725" w:type="dxa"/>
          </w:tcPr>
          <w:p w14:paraId="5B3E5712" w14:textId="77777777" w:rsidR="0053591F" w:rsidRPr="00960032" w:rsidRDefault="0053591F" w:rsidP="006F28E2">
            <w:pPr>
              <w:pStyle w:val="tablesyntax"/>
              <w:keepNext w:val="0"/>
              <w:spacing w:before="20" w:after="20"/>
              <w:rPr>
                <w:rFonts w:ascii="Times New Roman" w:hAnsi="Times New Roman"/>
                <w:lang w:val="en-CA" w:eastAsia="ja-JP"/>
              </w:rPr>
            </w:pPr>
            <w:r w:rsidRPr="007E3C52">
              <w:rPr>
                <w:rFonts w:ascii="Times New Roman" w:hAnsi="Times New Roman"/>
                <w:lang w:val="en-CA" w:eastAsia="ja-JP"/>
              </w:rPr>
              <w:tab/>
              <w:t>}</w:t>
            </w:r>
          </w:p>
        </w:tc>
        <w:tc>
          <w:tcPr>
            <w:tcW w:w="533" w:type="dxa"/>
          </w:tcPr>
          <w:p w14:paraId="019F4474" w14:textId="77777777" w:rsidR="0053591F" w:rsidRPr="00204C6F" w:rsidRDefault="0053591F" w:rsidP="006F28E2">
            <w:pPr>
              <w:pStyle w:val="tablecell"/>
              <w:keepNext w:val="0"/>
              <w:spacing w:before="20" w:after="20"/>
              <w:jc w:val="center"/>
              <w:rPr>
                <w:bCs/>
                <w:lang w:val="en-CA"/>
              </w:rPr>
            </w:pPr>
          </w:p>
        </w:tc>
        <w:tc>
          <w:tcPr>
            <w:tcW w:w="1157" w:type="dxa"/>
          </w:tcPr>
          <w:p w14:paraId="5611D3BB" w14:textId="77777777" w:rsidR="0053591F" w:rsidRPr="007E3C52" w:rsidRDefault="0053591F" w:rsidP="006F28E2">
            <w:pPr>
              <w:pStyle w:val="tableheading"/>
              <w:keepNext w:val="0"/>
              <w:spacing w:before="20" w:after="20"/>
              <w:rPr>
                <w:b w:val="0"/>
                <w:lang w:val="en-CA"/>
                <w:rPrChange w:id="2410" w:author="Ye-Kui Wang (d00)" w:date="2020-09-23T16:55:00Z">
                  <w:rPr>
                    <w:b w:val="0"/>
                    <w:lang w:val="en-CA"/>
                  </w:rPr>
                </w:rPrChange>
              </w:rPr>
            </w:pPr>
          </w:p>
        </w:tc>
      </w:tr>
      <w:tr w:rsidR="0053591F" w:rsidRPr="007E3C52" w14:paraId="69D0DBAB" w14:textId="77777777" w:rsidTr="006F28E2">
        <w:trPr>
          <w:cantSplit/>
          <w:jc w:val="center"/>
        </w:trPr>
        <w:tc>
          <w:tcPr>
            <w:tcW w:w="6725" w:type="dxa"/>
          </w:tcPr>
          <w:p w14:paraId="35A962A2" w14:textId="77777777" w:rsidR="0053591F" w:rsidRPr="00960032" w:rsidRDefault="0053591F" w:rsidP="006F28E2">
            <w:pPr>
              <w:pStyle w:val="tablesyntax"/>
              <w:spacing w:before="20" w:after="20"/>
              <w:rPr>
                <w:rFonts w:ascii="Times New Roman" w:hAnsi="Times New Roman"/>
                <w:lang w:val="en-CA" w:eastAsia="ja-JP"/>
              </w:rPr>
            </w:pPr>
            <w:r w:rsidRPr="007E3C52">
              <w:rPr>
                <w:rFonts w:ascii="Times New Roman" w:hAnsi="Times New Roman"/>
                <w:lang w:val="en-CA" w:eastAsia="ja-JP"/>
              </w:rPr>
              <w:t>}</w:t>
            </w:r>
          </w:p>
        </w:tc>
        <w:tc>
          <w:tcPr>
            <w:tcW w:w="533" w:type="dxa"/>
          </w:tcPr>
          <w:p w14:paraId="3E39B346" w14:textId="77777777" w:rsidR="0053591F" w:rsidRPr="00204C6F" w:rsidRDefault="0053591F" w:rsidP="006F28E2">
            <w:pPr>
              <w:pStyle w:val="tablecell"/>
              <w:spacing w:before="20" w:after="20"/>
              <w:jc w:val="center"/>
              <w:rPr>
                <w:bCs/>
                <w:lang w:val="en-CA"/>
              </w:rPr>
            </w:pPr>
          </w:p>
        </w:tc>
        <w:tc>
          <w:tcPr>
            <w:tcW w:w="1157" w:type="dxa"/>
          </w:tcPr>
          <w:p w14:paraId="469F56C7" w14:textId="77777777" w:rsidR="0053591F" w:rsidRPr="007E3C52" w:rsidRDefault="0053591F" w:rsidP="006F28E2">
            <w:pPr>
              <w:pStyle w:val="tableheading"/>
              <w:spacing w:before="20" w:after="20"/>
              <w:rPr>
                <w:b w:val="0"/>
                <w:lang w:val="en-CA"/>
                <w:rPrChange w:id="2411" w:author="Ye-Kui Wang (d00)" w:date="2020-09-23T16:55:00Z">
                  <w:rPr>
                    <w:b w:val="0"/>
                    <w:lang w:val="en-CA"/>
                  </w:rPr>
                </w:rPrChange>
              </w:rPr>
            </w:pPr>
          </w:p>
        </w:tc>
      </w:tr>
    </w:tbl>
    <w:p w14:paraId="0C8824FD" w14:textId="77777777" w:rsidR="0053591F" w:rsidRPr="007E3C52" w:rsidRDefault="0053591F" w:rsidP="0053591F">
      <w:pPr>
        <w:widowControl w:val="0"/>
        <w:rPr>
          <w:lang w:val="en-CA"/>
        </w:rPr>
      </w:pPr>
    </w:p>
    <w:p w14:paraId="5DFFA6AB" w14:textId="77777777" w:rsidR="0053591F" w:rsidRPr="007E3C52" w:rsidRDefault="0053591F" w:rsidP="0053591F">
      <w:pPr>
        <w:keepNext/>
        <w:jc w:val="both"/>
        <w:rPr>
          <w:i/>
          <w:szCs w:val="22"/>
          <w:lang w:val="en-CA"/>
          <w:rPrChange w:id="2412" w:author="Ye-Kui Wang (d00)" w:date="2020-09-23T16:55:00Z">
            <w:rPr>
              <w:i/>
              <w:szCs w:val="22"/>
              <w:lang w:val="en-CA"/>
            </w:rPr>
          </w:rPrChange>
        </w:rPr>
      </w:pPr>
      <w:r w:rsidRPr="00204C6F">
        <w:rPr>
          <w:i/>
          <w:szCs w:val="22"/>
          <w:lang w:val="en-CA"/>
        </w:rPr>
        <w:t>In J.7.4.2.13.2, change the 3DV acquisition element semantics as follows:</w:t>
      </w:r>
    </w:p>
    <w:p w14:paraId="33A9E722" w14:textId="77777777" w:rsidR="0053591F" w:rsidRPr="007E3C52" w:rsidRDefault="0053591F" w:rsidP="0053591F">
      <w:pPr>
        <w:widowControl w:val="0"/>
        <w:rPr>
          <w:lang w:val="en-CA"/>
          <w:rPrChange w:id="2413" w:author="Ye-Kui Wang (d00)" w:date="2020-09-23T16:55:00Z">
            <w:rPr>
              <w:lang w:val="en-CA"/>
            </w:rPr>
          </w:rPrChange>
        </w:rPr>
      </w:pPr>
      <w:r w:rsidRPr="007E3C52">
        <w:rPr>
          <w:lang w:val="en-CA"/>
          <w:rPrChange w:id="2414" w:author="Ye-Kui Wang (d00)" w:date="2020-09-23T16:55:00Z">
            <w:rPr>
              <w:lang w:val="en-CA"/>
            </w:rPr>
          </w:rPrChange>
        </w:rPr>
        <w:t xml:space="preserve">The syntax structure specifies the value of an element in the depth ranges syntax structure. The element may contain one or more loop entries </w:t>
      </w:r>
      <w:proofErr w:type="spellStart"/>
      <w:r w:rsidRPr="007E3C52">
        <w:rPr>
          <w:lang w:val="en-CA"/>
          <w:rPrChange w:id="2415" w:author="Ye-Kui Wang (d00)" w:date="2020-09-23T16:55:00Z">
            <w:rPr>
              <w:lang w:val="en-CA"/>
            </w:rPr>
          </w:rPrChange>
        </w:rPr>
        <w:t>i</w:t>
      </w:r>
      <w:proofErr w:type="spellEnd"/>
      <w:r w:rsidRPr="007E3C52">
        <w:rPr>
          <w:lang w:val="en-CA"/>
          <w:rPrChange w:id="2416" w:author="Ye-Kui Wang (d00)" w:date="2020-09-23T16:55:00Z">
            <w:rPr>
              <w:lang w:val="en-CA"/>
            </w:rPr>
          </w:rPrChange>
        </w:rPr>
        <w:t xml:space="preserve"> of the order specified by view_id_3dv syntax elements.</w:t>
      </w:r>
    </w:p>
    <w:p w14:paraId="1814C43E" w14:textId="2A96F7F2" w:rsidR="0053591F" w:rsidRPr="007E3C52" w:rsidRDefault="0053591F" w:rsidP="0053591F">
      <w:pPr>
        <w:widowControl w:val="0"/>
        <w:rPr>
          <w:lang w:val="en-CA"/>
          <w:rPrChange w:id="2417" w:author="Ye-Kui Wang (d00)" w:date="2020-09-23T16:55:00Z">
            <w:rPr>
              <w:lang w:val="en-CA"/>
            </w:rPr>
          </w:rPrChange>
        </w:rPr>
      </w:pPr>
      <w:r w:rsidRPr="007E3C52">
        <w:rPr>
          <w:lang w:val="en-CA"/>
          <w:rPrChange w:id="2418" w:author="Ye-Kui Wang (d00)" w:date="2020-09-23T16:55:00Z">
            <w:rPr>
              <w:lang w:val="en-CA"/>
            </w:rPr>
          </w:rPrChange>
        </w:rPr>
        <w:t xml:space="preserve">The contents of the syntax structure are controlled through input variables </w:t>
      </w:r>
      <w:proofErr w:type="spellStart"/>
      <w:r w:rsidRPr="007E3C52">
        <w:rPr>
          <w:highlight w:val="yellow"/>
          <w:lang w:val="en-CA"/>
          <w:rPrChange w:id="2419" w:author="Ye-Kui Wang (d00)" w:date="2020-09-23T16:55:00Z">
            <w:rPr>
              <w:highlight w:val="yellow"/>
              <w:lang w:val="en-CA"/>
            </w:rPr>
          </w:rPrChange>
        </w:rPr>
        <w:t>predDirection</w:t>
      </w:r>
      <w:proofErr w:type="spellEnd"/>
      <w:r w:rsidRPr="007E3C52">
        <w:rPr>
          <w:highlight w:val="yellow"/>
          <w:lang w:val="en-CA"/>
          <w:rPrChange w:id="2420" w:author="Ye-Kui Wang (d00)" w:date="2020-09-23T16:55:00Z">
            <w:rPr>
              <w:highlight w:val="yellow"/>
              <w:lang w:val="en-CA"/>
            </w:rPr>
          </w:rPrChange>
        </w:rPr>
        <w:t xml:space="preserve">, </w:t>
      </w:r>
      <w:proofErr w:type="spellStart"/>
      <w:r w:rsidRPr="007E3C52">
        <w:rPr>
          <w:highlight w:val="yellow"/>
          <w:lang w:val="en-CA"/>
          <w:rPrChange w:id="2421" w:author="Ye-Kui Wang (d00)" w:date="2020-09-23T16:55:00Z">
            <w:rPr>
              <w:highlight w:val="yellow"/>
              <w:lang w:val="en-CA"/>
            </w:rPr>
          </w:rPrChange>
        </w:rPr>
        <w:t>expLen</w:t>
      </w:r>
      <w:proofErr w:type="spellEnd"/>
      <w:r w:rsidRPr="007E3C52">
        <w:rPr>
          <w:highlight w:val="yellow"/>
          <w:lang w:val="en-CA"/>
          <w:rPrChange w:id="2422" w:author="Ye-Kui Wang (d00)" w:date="2020-09-23T16:55:00Z">
            <w:rPr>
              <w:highlight w:val="yellow"/>
              <w:lang w:val="en-CA"/>
            </w:rPr>
          </w:rPrChange>
        </w:rPr>
        <w:t>, and index</w:t>
      </w:r>
      <w:r w:rsidR="00EB4C08" w:rsidRPr="007E3C52">
        <w:rPr>
          <w:highlight w:val="yellow"/>
          <w:lang w:val="en-CA"/>
          <w:rPrChange w:id="2423" w:author="Ye-Kui Wang (d00)" w:date="2020-09-23T16:55:00Z">
            <w:rPr>
              <w:highlight w:val="yellow"/>
              <w:lang w:val="en-CA"/>
            </w:rPr>
          </w:rPrChange>
        </w:rPr>
        <w:t>,</w:t>
      </w:r>
      <w:r w:rsidRPr="007E3C52">
        <w:rPr>
          <w:lang w:val="en-CA"/>
          <w:rPrChange w:id="2424" w:author="Ye-Kui Wang (d00)" w:date="2020-09-23T16:55:00Z">
            <w:rPr>
              <w:lang w:val="en-CA"/>
            </w:rPr>
          </w:rPrChange>
        </w:rPr>
        <w:t xml:space="preserve"> the semantics of which are as follows.</w:t>
      </w:r>
    </w:p>
    <w:p w14:paraId="307AA7C2" w14:textId="77777777" w:rsidR="0053591F" w:rsidRPr="007E3C52" w:rsidRDefault="0053591F" w:rsidP="0053591F">
      <w:pPr>
        <w:ind w:left="400" w:hanging="397"/>
        <w:rPr>
          <w:lang w:val="en-CA"/>
          <w:rPrChange w:id="2425" w:author="Ye-Kui Wang (d00)" w:date="2020-09-23T16:55:00Z">
            <w:rPr>
              <w:lang w:val="en-CA"/>
            </w:rPr>
          </w:rPrChange>
        </w:rPr>
      </w:pPr>
      <w:r w:rsidRPr="007E3C52">
        <w:rPr>
          <w:lang w:val="en-CA"/>
          <w:rPrChange w:id="2426" w:author="Ye-Kui Wang (d00)" w:date="2020-09-23T16:55:00Z">
            <w:rPr>
              <w:lang w:val="en-CA"/>
            </w:rPr>
          </w:rPrChange>
        </w:rPr>
        <w:t>–</w:t>
      </w:r>
      <w:r w:rsidRPr="007E3C52">
        <w:rPr>
          <w:lang w:val="en-CA"/>
          <w:rPrChange w:id="2427" w:author="Ye-Kui Wang (d00)" w:date="2020-09-23T16:55:00Z">
            <w:rPr>
              <w:lang w:val="en-CA"/>
            </w:rPr>
          </w:rPrChange>
        </w:rPr>
        <w:tab/>
      </w:r>
      <w:proofErr w:type="spellStart"/>
      <w:r w:rsidRPr="007E3C52">
        <w:rPr>
          <w:lang w:val="en-CA"/>
          <w:rPrChange w:id="2428" w:author="Ye-Kui Wang (d00)" w:date="2020-09-23T16:55:00Z">
            <w:rPr>
              <w:lang w:val="en-CA"/>
            </w:rPr>
          </w:rPrChange>
        </w:rPr>
        <w:t>predDirection</w:t>
      </w:r>
      <w:proofErr w:type="spellEnd"/>
      <w:r w:rsidRPr="007E3C52">
        <w:rPr>
          <w:lang w:val="en-CA"/>
          <w:rPrChange w:id="2429" w:author="Ye-Kui Wang (d00)" w:date="2020-09-23T16:55:00Z">
            <w:rPr>
              <w:lang w:val="en-CA"/>
            </w:rPr>
          </w:rPrChange>
        </w:rPr>
        <w:t xml:space="preserve"> equal to 2 specifies that the first loop entry of the element is not predicted and coded in the sign, exponent, and mantissa syntax elements. </w:t>
      </w:r>
      <w:proofErr w:type="spellStart"/>
      <w:r w:rsidRPr="007E3C52">
        <w:rPr>
          <w:lang w:val="en-CA"/>
          <w:rPrChange w:id="2430" w:author="Ye-Kui Wang (d00)" w:date="2020-09-23T16:55:00Z">
            <w:rPr>
              <w:lang w:val="en-CA"/>
            </w:rPr>
          </w:rPrChange>
        </w:rPr>
        <w:t>predDirection</w:t>
      </w:r>
      <w:proofErr w:type="spellEnd"/>
      <w:r w:rsidRPr="007E3C52">
        <w:rPr>
          <w:lang w:val="en-CA"/>
          <w:rPrChange w:id="2431" w:author="Ye-Kui Wang (d00)" w:date="2020-09-23T16:55:00Z">
            <w:rPr>
              <w:lang w:val="en-CA"/>
            </w:rPr>
          </w:rPrChange>
        </w:rPr>
        <w:t xml:space="preserve"> equal to 0 or 1 specifies that the first loop entry of the element is predicted and a difference relative to a prediction value is coded in the difference syntax element.</w:t>
      </w:r>
    </w:p>
    <w:p w14:paraId="65C374D3" w14:textId="77777777" w:rsidR="0053591F" w:rsidRPr="007E3C52" w:rsidRDefault="0053591F" w:rsidP="0053591F">
      <w:pPr>
        <w:ind w:left="400" w:hanging="397"/>
        <w:rPr>
          <w:lang w:val="en-CA"/>
          <w:rPrChange w:id="2432" w:author="Ye-Kui Wang (d00)" w:date="2020-09-23T16:55:00Z">
            <w:rPr>
              <w:lang w:val="en-CA"/>
            </w:rPr>
          </w:rPrChange>
        </w:rPr>
      </w:pPr>
      <w:r w:rsidRPr="007E3C52">
        <w:rPr>
          <w:lang w:val="en-CA"/>
          <w:rPrChange w:id="2433" w:author="Ye-Kui Wang (d00)" w:date="2020-09-23T16:55:00Z">
            <w:rPr>
              <w:lang w:val="en-CA"/>
            </w:rPr>
          </w:rPrChange>
        </w:rPr>
        <w:t>–</w:t>
      </w:r>
      <w:r w:rsidRPr="007E3C52">
        <w:rPr>
          <w:lang w:val="en-CA"/>
          <w:rPrChange w:id="2434" w:author="Ye-Kui Wang (d00)" w:date="2020-09-23T16:55:00Z">
            <w:rPr>
              <w:lang w:val="en-CA"/>
            </w:rPr>
          </w:rPrChange>
        </w:rPr>
        <w:tab/>
      </w:r>
      <w:proofErr w:type="spellStart"/>
      <w:r w:rsidRPr="007E3C52">
        <w:rPr>
          <w:lang w:val="en-CA"/>
          <w:rPrChange w:id="2435" w:author="Ye-Kui Wang (d00)" w:date="2020-09-23T16:55:00Z">
            <w:rPr>
              <w:lang w:val="en-CA"/>
            </w:rPr>
          </w:rPrChange>
        </w:rPr>
        <w:t>expLen</w:t>
      </w:r>
      <w:proofErr w:type="spellEnd"/>
      <w:r w:rsidRPr="007E3C52">
        <w:rPr>
          <w:lang w:val="en-CA"/>
          <w:rPrChange w:id="2436" w:author="Ye-Kui Wang (d00)" w:date="2020-09-23T16:55:00Z">
            <w:rPr>
              <w:lang w:val="en-CA"/>
            </w:rPr>
          </w:rPrChange>
        </w:rPr>
        <w:t xml:space="preserve"> specifies the number of bits in the exponent syntax element.</w:t>
      </w:r>
    </w:p>
    <w:p w14:paraId="1665AFAD" w14:textId="77777777" w:rsidR="0053591F" w:rsidRPr="007E3C52" w:rsidRDefault="0053591F" w:rsidP="0053591F">
      <w:pPr>
        <w:ind w:left="400" w:hanging="397"/>
        <w:rPr>
          <w:lang w:val="en-CA"/>
          <w:rPrChange w:id="2437" w:author="Ye-Kui Wang (d00)" w:date="2020-09-23T16:55:00Z">
            <w:rPr>
              <w:lang w:val="en-CA"/>
            </w:rPr>
          </w:rPrChange>
        </w:rPr>
      </w:pPr>
      <w:r w:rsidRPr="007E3C52">
        <w:rPr>
          <w:highlight w:val="yellow"/>
          <w:lang w:val="en-CA"/>
          <w:rPrChange w:id="2438" w:author="Ye-Kui Wang (d00)" w:date="2020-09-23T16:55:00Z">
            <w:rPr>
              <w:highlight w:val="yellow"/>
              <w:lang w:val="en-CA"/>
            </w:rPr>
          </w:rPrChange>
        </w:rPr>
        <w:t>–</w:t>
      </w:r>
      <w:r w:rsidRPr="007E3C52">
        <w:rPr>
          <w:highlight w:val="yellow"/>
          <w:lang w:val="en-CA"/>
          <w:rPrChange w:id="2439" w:author="Ye-Kui Wang (d00)" w:date="2020-09-23T16:55:00Z">
            <w:rPr>
              <w:highlight w:val="yellow"/>
              <w:lang w:val="en-CA"/>
            </w:rPr>
          </w:rPrChange>
        </w:rPr>
        <w:tab/>
        <w:t xml:space="preserve">index greater than 0 </w:t>
      </w:r>
      <w:proofErr w:type="spellStart"/>
      <w:r w:rsidRPr="007E3C52">
        <w:rPr>
          <w:highlight w:val="yellow"/>
          <w:lang w:val="en-CA"/>
          <w:rPrChange w:id="2440" w:author="Ye-Kui Wang (d00)" w:date="2020-09-23T16:55:00Z">
            <w:rPr>
              <w:highlight w:val="yellow"/>
              <w:lang w:val="en-CA"/>
            </w:rPr>
          </w:rPrChange>
        </w:rPr>
        <w:t>specifices</w:t>
      </w:r>
      <w:proofErr w:type="spellEnd"/>
      <w:r w:rsidRPr="007E3C52">
        <w:rPr>
          <w:highlight w:val="yellow"/>
          <w:lang w:val="en-CA"/>
          <w:rPrChange w:id="2441" w:author="Ye-Kui Wang (d00)" w:date="2020-09-23T16:55:00Z">
            <w:rPr>
              <w:highlight w:val="yellow"/>
              <w:lang w:val="en-CA"/>
            </w:rPr>
          </w:rPrChange>
        </w:rPr>
        <w:t xml:space="preserve"> the </w:t>
      </w:r>
      <w:proofErr w:type="spellStart"/>
      <w:r w:rsidRPr="007E3C52">
        <w:rPr>
          <w:highlight w:val="yellow"/>
          <w:lang w:val="en-CA"/>
          <w:rPrChange w:id="2442" w:author="Ye-Kui Wang (d00)" w:date="2020-09-23T16:55:00Z">
            <w:rPr>
              <w:highlight w:val="yellow"/>
              <w:lang w:val="en-CA"/>
            </w:rPr>
          </w:rPrChange>
        </w:rPr>
        <w:t>depth_parameter_set_id</w:t>
      </w:r>
      <w:proofErr w:type="spellEnd"/>
      <w:r w:rsidRPr="007E3C52">
        <w:rPr>
          <w:highlight w:val="yellow"/>
          <w:lang w:val="en-CA"/>
          <w:rPrChange w:id="2443" w:author="Ye-Kui Wang (d00)" w:date="2020-09-23T16:55:00Z">
            <w:rPr>
              <w:highlight w:val="yellow"/>
              <w:lang w:val="en-CA"/>
            </w:rPr>
          </w:rPrChange>
        </w:rPr>
        <w:t xml:space="preserve"> of the depth parameter set wherein the parameters are present, and index equal to 0 specifies that the parameters are present in a sequence parameter set.</w:t>
      </w:r>
    </w:p>
    <w:p w14:paraId="56113E56" w14:textId="77777777" w:rsidR="0053591F" w:rsidRPr="007E3C52" w:rsidRDefault="0053591F" w:rsidP="0053591F">
      <w:pPr>
        <w:widowControl w:val="0"/>
        <w:rPr>
          <w:lang w:val="en-CA"/>
          <w:rPrChange w:id="2444" w:author="Ye-Kui Wang (d00)" w:date="2020-09-23T16:55:00Z">
            <w:rPr>
              <w:lang w:val="en-CA"/>
            </w:rPr>
          </w:rPrChange>
        </w:rPr>
      </w:pPr>
      <w:r w:rsidRPr="007E3C52">
        <w:rPr>
          <w:rFonts w:eastAsia="Times New Roman"/>
          <w:lang w:val="en-CA"/>
          <w:rPrChange w:id="2445" w:author="Ye-Kui Wang (d00)" w:date="2020-09-23T16:55:00Z">
            <w:rPr>
              <w:rFonts w:eastAsia="Times New Roman"/>
              <w:lang w:val="en-CA"/>
            </w:rPr>
          </w:rPrChange>
        </w:rPr>
        <w:t xml:space="preserve">The syntax structure uses </w:t>
      </w:r>
      <w:proofErr w:type="spellStart"/>
      <w:r w:rsidRPr="007E3C52">
        <w:rPr>
          <w:rFonts w:eastAsia="Times New Roman"/>
          <w:lang w:val="en-CA"/>
          <w:rPrChange w:id="2446" w:author="Ye-Kui Wang (d00)" w:date="2020-09-23T16:55:00Z">
            <w:rPr>
              <w:rFonts w:eastAsia="Times New Roman"/>
              <w:lang w:val="en-CA"/>
            </w:rPr>
          </w:rPrChange>
        </w:rPr>
        <w:t>outSign</w:t>
      </w:r>
      <w:proofErr w:type="spellEnd"/>
      <w:r w:rsidRPr="007E3C52">
        <w:rPr>
          <w:rFonts w:eastAsia="Times New Roman"/>
          <w:lang w:val="en-CA"/>
          <w:rPrChange w:id="2447" w:author="Ye-Kui Wang (d00)" w:date="2020-09-23T16:55:00Z">
            <w:rPr>
              <w:rFonts w:eastAsia="Times New Roman"/>
              <w:lang w:val="en-CA"/>
            </w:rPr>
          </w:rPrChange>
        </w:rPr>
        <w:t xml:space="preserve">, </w:t>
      </w:r>
      <w:proofErr w:type="spellStart"/>
      <w:r w:rsidRPr="007E3C52">
        <w:rPr>
          <w:rFonts w:eastAsia="Times New Roman"/>
          <w:lang w:val="en-CA"/>
          <w:rPrChange w:id="2448" w:author="Ye-Kui Wang (d00)" w:date="2020-09-23T16:55:00Z">
            <w:rPr>
              <w:rFonts w:eastAsia="Times New Roman"/>
              <w:lang w:val="en-CA"/>
            </w:rPr>
          </w:rPrChange>
        </w:rPr>
        <w:t>outExp</w:t>
      </w:r>
      <w:proofErr w:type="spellEnd"/>
      <w:r w:rsidRPr="007E3C52">
        <w:rPr>
          <w:rFonts w:eastAsia="Times New Roman"/>
          <w:lang w:val="en-CA"/>
          <w:rPrChange w:id="2449" w:author="Ye-Kui Wang (d00)" w:date="2020-09-23T16:55:00Z">
            <w:rPr>
              <w:rFonts w:eastAsia="Times New Roman"/>
              <w:lang w:val="en-CA"/>
            </w:rPr>
          </w:rPrChange>
        </w:rPr>
        <w:t xml:space="preserve">, </w:t>
      </w:r>
      <w:proofErr w:type="spellStart"/>
      <w:r w:rsidRPr="007E3C52">
        <w:rPr>
          <w:rFonts w:eastAsia="Times New Roman"/>
          <w:lang w:val="en-CA"/>
          <w:rPrChange w:id="2450" w:author="Ye-Kui Wang (d00)" w:date="2020-09-23T16:55:00Z">
            <w:rPr>
              <w:rFonts w:eastAsia="Times New Roman"/>
              <w:lang w:val="en-CA"/>
            </w:rPr>
          </w:rPrChange>
        </w:rPr>
        <w:t>outMantissa</w:t>
      </w:r>
      <w:proofErr w:type="spellEnd"/>
      <w:r w:rsidRPr="007E3C52">
        <w:rPr>
          <w:rFonts w:eastAsia="Times New Roman"/>
          <w:lang w:val="en-CA"/>
          <w:rPrChange w:id="2451" w:author="Ye-Kui Wang (d00)" w:date="2020-09-23T16:55:00Z">
            <w:rPr>
              <w:rFonts w:eastAsia="Times New Roman"/>
              <w:lang w:val="en-CA"/>
            </w:rPr>
          </w:rPrChange>
        </w:rPr>
        <w:t xml:space="preserve">, and </w:t>
      </w:r>
      <w:proofErr w:type="spellStart"/>
      <w:r w:rsidRPr="007E3C52">
        <w:rPr>
          <w:lang w:val="en-CA"/>
          <w:rPrChange w:id="2452" w:author="Ye-Kui Wang (d00)" w:date="2020-09-23T16:55:00Z">
            <w:rPr>
              <w:lang w:val="en-CA"/>
            </w:rPr>
          </w:rPrChange>
        </w:rPr>
        <w:t>outManLen</w:t>
      </w:r>
      <w:proofErr w:type="spellEnd"/>
      <w:r w:rsidRPr="007E3C52">
        <w:rPr>
          <w:rFonts w:eastAsia="Times New Roman"/>
          <w:lang w:val="en-CA"/>
          <w:rPrChange w:id="2453" w:author="Ye-Kui Wang (d00)" w:date="2020-09-23T16:55:00Z">
            <w:rPr>
              <w:rFonts w:eastAsia="Times New Roman"/>
              <w:lang w:val="en-CA"/>
            </w:rPr>
          </w:rPrChange>
        </w:rPr>
        <w:t xml:space="preserve"> variables for </w:t>
      </w:r>
      <w:r w:rsidRPr="007E3C52">
        <w:rPr>
          <w:lang w:val="en-CA"/>
          <w:rPrChange w:id="2454" w:author="Ye-Kui Wang (d00)" w:date="2020-09-23T16:55:00Z">
            <w:rPr>
              <w:lang w:val="en-CA"/>
            </w:rPr>
          </w:rPrChange>
        </w:rPr>
        <w:t xml:space="preserve">both input and output, where each variable is indexed by [ index, </w:t>
      </w:r>
      <w:proofErr w:type="spellStart"/>
      <w:r w:rsidRPr="007E3C52">
        <w:rPr>
          <w:lang w:val="en-CA"/>
          <w:rPrChange w:id="2455" w:author="Ye-Kui Wang (d00)" w:date="2020-09-23T16:55:00Z">
            <w:rPr>
              <w:lang w:val="en-CA"/>
            </w:rPr>
          </w:rPrChange>
        </w:rPr>
        <w:t>viewIdc</w:t>
      </w:r>
      <w:proofErr w:type="spellEnd"/>
      <w:r w:rsidRPr="007E3C52">
        <w:rPr>
          <w:lang w:val="en-CA"/>
          <w:rPrChange w:id="2456" w:author="Ye-Kui Wang (d00)" w:date="2020-09-23T16:55:00Z">
            <w:rPr>
              <w:lang w:val="en-CA"/>
            </w:rPr>
          </w:rPrChange>
        </w:rPr>
        <w:t xml:space="preserve"> ], index being an identifier </w:t>
      </w:r>
      <w:r w:rsidRPr="007E3C52">
        <w:rPr>
          <w:rFonts w:eastAsia="SimSun"/>
          <w:lang w:val="en-CA" w:eastAsia="zh-CN"/>
          <w:rPrChange w:id="2457" w:author="Ye-Kui Wang (d00)" w:date="2020-09-23T16:55:00Z">
            <w:rPr>
              <w:rFonts w:eastAsia="SimSun"/>
              <w:lang w:val="en-CA" w:eastAsia="zh-CN"/>
            </w:rPr>
          </w:rPrChange>
        </w:rPr>
        <w:t xml:space="preserve">(equal to either 0 when decoding depth ranges in sequence parameter set or </w:t>
      </w:r>
      <w:proofErr w:type="spellStart"/>
      <w:r w:rsidRPr="007E3C52">
        <w:rPr>
          <w:rFonts w:eastAsia="SimSun"/>
          <w:lang w:val="en-CA" w:eastAsia="zh-CN"/>
          <w:rPrChange w:id="2458" w:author="Ye-Kui Wang (d00)" w:date="2020-09-23T16:55:00Z">
            <w:rPr>
              <w:rFonts w:eastAsia="SimSun"/>
              <w:lang w:val="en-CA" w:eastAsia="zh-CN"/>
            </w:rPr>
          </w:rPrChange>
        </w:rPr>
        <w:t>depth_parameter_set_id</w:t>
      </w:r>
      <w:proofErr w:type="spellEnd"/>
      <w:r w:rsidRPr="007E3C52">
        <w:rPr>
          <w:rFonts w:eastAsia="SimSun"/>
          <w:lang w:val="en-CA" w:eastAsia="zh-CN"/>
          <w:rPrChange w:id="2459" w:author="Ye-Kui Wang (d00)" w:date="2020-09-23T16:55:00Z">
            <w:rPr>
              <w:rFonts w:eastAsia="SimSun"/>
              <w:lang w:val="en-CA" w:eastAsia="zh-CN"/>
            </w:rPr>
          </w:rPrChange>
        </w:rPr>
        <w:t xml:space="preserve"> value when decoding depth range parameter set) </w:t>
      </w:r>
      <w:r w:rsidRPr="007E3C52">
        <w:rPr>
          <w:lang w:val="en-CA"/>
          <w:rPrChange w:id="2460" w:author="Ye-Kui Wang (d00)" w:date="2020-09-23T16:55:00Z">
            <w:rPr>
              <w:lang w:val="en-CA"/>
            </w:rPr>
          </w:rPrChange>
        </w:rPr>
        <w:t xml:space="preserve">to a depth parameter set and </w:t>
      </w:r>
      <w:proofErr w:type="spellStart"/>
      <w:r w:rsidRPr="007E3C52">
        <w:rPr>
          <w:lang w:val="en-CA"/>
          <w:rPrChange w:id="2461" w:author="Ye-Kui Wang (d00)" w:date="2020-09-23T16:55:00Z">
            <w:rPr>
              <w:lang w:val="en-CA"/>
            </w:rPr>
          </w:rPrChange>
        </w:rPr>
        <w:t>viewIdc</w:t>
      </w:r>
      <w:proofErr w:type="spellEnd"/>
      <w:r w:rsidRPr="007E3C52">
        <w:rPr>
          <w:lang w:val="en-CA"/>
          <w:rPrChange w:id="2462" w:author="Ye-Kui Wang (d00)" w:date="2020-09-23T16:55:00Z">
            <w:rPr>
              <w:lang w:val="en-CA"/>
            </w:rPr>
          </w:rPrChange>
        </w:rPr>
        <w:t xml:space="preserve"> being a view indicator (in the order of views for 3DV acquisition parameters).</w:t>
      </w:r>
    </w:p>
    <w:p w14:paraId="6E9155D0" w14:textId="77777777" w:rsidR="0053591F" w:rsidRPr="007E3C52" w:rsidRDefault="0053591F" w:rsidP="0053591F">
      <w:pPr>
        <w:widowControl w:val="0"/>
        <w:rPr>
          <w:lang w:val="en-CA"/>
          <w:rPrChange w:id="2463" w:author="Ye-Kui Wang (d00)" w:date="2020-09-23T16:55:00Z">
            <w:rPr>
              <w:lang w:val="en-CA"/>
            </w:rPr>
          </w:rPrChange>
        </w:rPr>
      </w:pPr>
      <w:proofErr w:type="spellStart"/>
      <w:r w:rsidRPr="007E3C52">
        <w:rPr>
          <w:b/>
          <w:lang w:val="en-CA"/>
          <w:rPrChange w:id="2464" w:author="Ye-Kui Wang (d00)" w:date="2020-09-23T16:55:00Z">
            <w:rPr>
              <w:b/>
              <w:lang w:val="en-CA"/>
            </w:rPr>
          </w:rPrChange>
        </w:rPr>
        <w:t>element_equal_flag</w:t>
      </w:r>
      <w:proofErr w:type="spellEnd"/>
      <w:r w:rsidRPr="007E3C52">
        <w:rPr>
          <w:lang w:val="en-CA"/>
          <w:rPrChange w:id="2465" w:author="Ye-Kui Wang (d00)" w:date="2020-09-23T16:55:00Z">
            <w:rPr>
              <w:lang w:val="en-CA"/>
            </w:rPr>
          </w:rPrChange>
        </w:rPr>
        <w:t xml:space="preserve"> equal to 0 specifies that the sign, exponent, and mantissa may </w:t>
      </w:r>
      <w:r w:rsidRPr="007E3C52">
        <w:rPr>
          <w:highlight w:val="yellow"/>
          <w:lang w:val="en-CA"/>
          <w:rPrChange w:id="2466" w:author="Ye-Kui Wang (d00)" w:date="2020-09-23T16:55:00Z">
            <w:rPr>
              <w:highlight w:val="yellow"/>
              <w:lang w:val="en-CA"/>
            </w:rPr>
          </w:rPrChange>
        </w:rPr>
        <w:t>or may</w:t>
      </w:r>
      <w:r w:rsidRPr="007E3C52">
        <w:rPr>
          <w:lang w:val="en-CA"/>
          <w:rPrChange w:id="2467" w:author="Ye-Kui Wang (d00)" w:date="2020-09-23T16:55:00Z">
            <w:rPr>
              <w:lang w:val="en-CA"/>
            </w:rPr>
          </w:rPrChange>
        </w:rPr>
        <w:t xml:space="preserve"> not be identical to respective values for any two loop entries </w:t>
      </w:r>
      <w:proofErr w:type="spellStart"/>
      <w:r w:rsidRPr="007E3C52">
        <w:rPr>
          <w:lang w:val="en-CA"/>
          <w:rPrChange w:id="2468" w:author="Ye-Kui Wang (d00)" w:date="2020-09-23T16:55:00Z">
            <w:rPr>
              <w:lang w:val="en-CA"/>
            </w:rPr>
          </w:rPrChange>
        </w:rPr>
        <w:t>i</w:t>
      </w:r>
      <w:proofErr w:type="spellEnd"/>
      <w:r w:rsidRPr="007E3C52">
        <w:rPr>
          <w:lang w:val="en-CA"/>
          <w:rPrChange w:id="2469" w:author="Ye-Kui Wang (d00)" w:date="2020-09-23T16:55:00Z">
            <w:rPr>
              <w:lang w:val="en-CA"/>
            </w:rPr>
          </w:rPrChange>
        </w:rPr>
        <w:t xml:space="preserve"> and j. </w:t>
      </w:r>
      <w:proofErr w:type="spellStart"/>
      <w:r w:rsidRPr="007E3C52">
        <w:rPr>
          <w:lang w:val="en-CA"/>
          <w:rPrChange w:id="2470" w:author="Ye-Kui Wang (d00)" w:date="2020-09-23T16:55:00Z">
            <w:rPr>
              <w:lang w:val="en-CA"/>
            </w:rPr>
          </w:rPrChange>
        </w:rPr>
        <w:t>element_equal_flag</w:t>
      </w:r>
      <w:proofErr w:type="spellEnd"/>
      <w:r w:rsidRPr="007E3C52">
        <w:rPr>
          <w:lang w:val="en-CA"/>
          <w:rPrChange w:id="2471" w:author="Ye-Kui Wang (d00)" w:date="2020-09-23T16:55:00Z">
            <w:rPr>
              <w:lang w:val="en-CA"/>
            </w:rPr>
          </w:rPrChange>
        </w:rPr>
        <w:t xml:space="preserve"> equal to 1 specifies that the sign, exponent, and mantissa are identical to respective values for any two loop entries </w:t>
      </w:r>
      <w:proofErr w:type="spellStart"/>
      <w:r w:rsidRPr="007E3C52">
        <w:rPr>
          <w:lang w:val="en-CA"/>
          <w:rPrChange w:id="2472" w:author="Ye-Kui Wang (d00)" w:date="2020-09-23T16:55:00Z">
            <w:rPr>
              <w:lang w:val="en-CA"/>
            </w:rPr>
          </w:rPrChange>
        </w:rPr>
        <w:t>i</w:t>
      </w:r>
      <w:proofErr w:type="spellEnd"/>
      <w:r w:rsidRPr="007E3C52">
        <w:rPr>
          <w:lang w:val="en-CA"/>
          <w:rPrChange w:id="2473" w:author="Ye-Kui Wang (d00)" w:date="2020-09-23T16:55:00Z">
            <w:rPr>
              <w:lang w:val="en-CA"/>
            </w:rPr>
          </w:rPrChange>
        </w:rPr>
        <w:t xml:space="preserve"> and j. </w:t>
      </w:r>
      <w:r w:rsidRPr="007E3C52">
        <w:rPr>
          <w:highlight w:val="yellow"/>
          <w:lang w:val="en-CA"/>
          <w:rPrChange w:id="2474" w:author="Ye-Kui Wang (d00)" w:date="2020-09-23T16:55:00Z">
            <w:rPr>
              <w:highlight w:val="yellow"/>
              <w:lang w:val="en-CA"/>
            </w:rPr>
          </w:rPrChange>
        </w:rPr>
        <w:t xml:space="preserve">When not present, </w:t>
      </w:r>
      <w:proofErr w:type="spellStart"/>
      <w:r w:rsidRPr="007E3C52">
        <w:rPr>
          <w:highlight w:val="yellow"/>
          <w:lang w:val="en-CA"/>
          <w:rPrChange w:id="2475" w:author="Ye-Kui Wang (d00)" w:date="2020-09-23T16:55:00Z">
            <w:rPr>
              <w:highlight w:val="yellow"/>
              <w:lang w:val="en-CA"/>
            </w:rPr>
          </w:rPrChange>
        </w:rPr>
        <w:t>element_equal_flag</w:t>
      </w:r>
      <w:proofErr w:type="spellEnd"/>
      <w:r w:rsidRPr="007E3C52">
        <w:rPr>
          <w:highlight w:val="yellow"/>
          <w:lang w:val="en-CA"/>
          <w:rPrChange w:id="2476" w:author="Ye-Kui Wang (d00)" w:date="2020-09-23T16:55:00Z">
            <w:rPr>
              <w:highlight w:val="yellow"/>
              <w:lang w:val="en-CA"/>
            </w:rPr>
          </w:rPrChange>
        </w:rPr>
        <w:t xml:space="preserve"> is inferred to be equal to 0.</w:t>
      </w:r>
    </w:p>
    <w:p w14:paraId="5895EDF8" w14:textId="6322BCBE" w:rsidR="0053591F" w:rsidRPr="007E3C52" w:rsidRDefault="0053591F" w:rsidP="0053591F">
      <w:pPr>
        <w:widowControl w:val="0"/>
        <w:rPr>
          <w:lang w:val="en-CA"/>
          <w:rPrChange w:id="2477" w:author="Ye-Kui Wang (d00)" w:date="2020-09-23T16:55:00Z">
            <w:rPr>
              <w:lang w:val="en-CA"/>
            </w:rPr>
          </w:rPrChange>
        </w:rPr>
      </w:pPr>
      <w:r w:rsidRPr="007E3C52">
        <w:rPr>
          <w:b/>
          <w:lang w:val="en-CA"/>
          <w:rPrChange w:id="2478" w:author="Ye-Kui Wang (d00)" w:date="2020-09-23T16:55:00Z">
            <w:rPr>
              <w:b/>
              <w:lang w:val="en-CA"/>
            </w:rPr>
          </w:rPrChange>
        </w:rPr>
        <w:t>mantissa_len_minus1</w:t>
      </w:r>
      <w:r w:rsidRPr="007E3C52">
        <w:rPr>
          <w:lang w:val="en-CA"/>
          <w:rPrChange w:id="2479" w:author="Ye-Kui Wang (d00)" w:date="2020-09-23T16:55:00Z">
            <w:rPr>
              <w:lang w:val="en-CA"/>
            </w:rPr>
          </w:rPrChange>
        </w:rPr>
        <w:t xml:space="preserve"> </w:t>
      </w:r>
      <w:r w:rsidRPr="007E3C52">
        <w:rPr>
          <w:highlight w:val="yellow"/>
          <w:lang w:val="en-CA"/>
          <w:rPrChange w:id="2480" w:author="Ye-Kui Wang (d00)" w:date="2020-09-23T16:55:00Z">
            <w:rPr>
              <w:highlight w:val="yellow"/>
              <w:lang w:val="en-CA"/>
            </w:rPr>
          </w:rPrChange>
        </w:rPr>
        <w:t>plus</w:t>
      </w:r>
      <w:r w:rsidRPr="007E3C52">
        <w:rPr>
          <w:lang w:val="en-CA"/>
          <w:rPrChange w:id="2481" w:author="Ye-Kui Wang (d00)" w:date="2020-09-23T16:55:00Z">
            <w:rPr>
              <w:lang w:val="en-CA"/>
            </w:rPr>
          </w:rPrChange>
        </w:rPr>
        <w:t xml:space="preserve"> 1 specifies the number of bits in the mantissa syntax element. The value of mantissa_len_minus1 shall be in the range of 0 to 31, inclusive.</w:t>
      </w:r>
    </w:p>
    <w:p w14:paraId="7A4145B3" w14:textId="77777777" w:rsidR="0053591F" w:rsidRPr="007E3C52" w:rsidRDefault="0053591F" w:rsidP="0053591F">
      <w:pPr>
        <w:widowControl w:val="0"/>
        <w:rPr>
          <w:highlight w:val="yellow"/>
          <w:lang w:val="en-CA"/>
          <w:rPrChange w:id="2482" w:author="Ye-Kui Wang (d00)" w:date="2020-09-23T16:55:00Z">
            <w:rPr>
              <w:highlight w:val="yellow"/>
              <w:lang w:val="en-CA"/>
            </w:rPr>
          </w:rPrChange>
        </w:rPr>
      </w:pPr>
      <w:r w:rsidRPr="007E3C52">
        <w:rPr>
          <w:b/>
          <w:highlight w:val="yellow"/>
          <w:lang w:val="en-CA"/>
          <w:rPrChange w:id="2483" w:author="Ye-Kui Wang (d00)" w:date="2020-09-23T16:55:00Z">
            <w:rPr>
              <w:b/>
              <w:highlight w:val="yellow"/>
              <w:lang w:val="en-CA"/>
            </w:rPr>
          </w:rPrChange>
        </w:rPr>
        <w:t>sign0</w:t>
      </w:r>
      <w:r w:rsidRPr="007E3C52">
        <w:rPr>
          <w:highlight w:val="yellow"/>
          <w:lang w:val="en-CA"/>
          <w:rPrChange w:id="2484" w:author="Ye-Kui Wang (d00)" w:date="2020-09-23T16:55:00Z">
            <w:rPr>
              <w:highlight w:val="yellow"/>
              <w:lang w:val="en-CA"/>
            </w:rPr>
          </w:rPrChange>
        </w:rPr>
        <w:t xml:space="preserve"> equal to 0 indicates that the sign of the value provided in the loop entry is positive. sign0 equal to 1 indicates that the sign is negative.</w:t>
      </w:r>
    </w:p>
    <w:p w14:paraId="351BD818" w14:textId="77777777" w:rsidR="0053591F" w:rsidRPr="007E3C52" w:rsidRDefault="0053591F" w:rsidP="0053591F">
      <w:pPr>
        <w:widowControl w:val="0"/>
        <w:rPr>
          <w:lang w:val="en-CA"/>
          <w:rPrChange w:id="2485" w:author="Ye-Kui Wang (d00)" w:date="2020-09-23T16:55:00Z">
            <w:rPr>
              <w:lang w:val="en-CA"/>
            </w:rPr>
          </w:rPrChange>
        </w:rPr>
      </w:pPr>
      <w:r w:rsidRPr="007E3C52">
        <w:rPr>
          <w:b/>
          <w:highlight w:val="yellow"/>
          <w:lang w:val="en-CA"/>
          <w:rPrChange w:id="2486" w:author="Ye-Kui Wang (d00)" w:date="2020-09-23T16:55:00Z">
            <w:rPr>
              <w:b/>
              <w:highlight w:val="yellow"/>
              <w:lang w:val="en-CA"/>
            </w:rPr>
          </w:rPrChange>
        </w:rPr>
        <w:t>exponent0</w:t>
      </w:r>
      <w:r w:rsidRPr="007E3C52">
        <w:rPr>
          <w:highlight w:val="yellow"/>
          <w:lang w:val="en-CA"/>
          <w:rPrChange w:id="2487" w:author="Ye-Kui Wang (d00)" w:date="2020-09-23T16:55:00Z">
            <w:rPr>
              <w:highlight w:val="yellow"/>
              <w:lang w:val="en-CA"/>
            </w:rPr>
          </w:rPrChange>
        </w:rPr>
        <w:t xml:space="preserve"> specifies the exponent of the value provided by the loop entry. The syntax element exponent0 is represented by </w:t>
      </w:r>
      <w:proofErr w:type="spellStart"/>
      <w:r w:rsidRPr="007E3C52">
        <w:rPr>
          <w:highlight w:val="yellow"/>
          <w:lang w:val="en-CA"/>
          <w:rPrChange w:id="2488" w:author="Ye-Kui Wang (d00)" w:date="2020-09-23T16:55:00Z">
            <w:rPr>
              <w:highlight w:val="yellow"/>
              <w:lang w:val="en-CA"/>
            </w:rPr>
          </w:rPrChange>
        </w:rPr>
        <w:t>expLen</w:t>
      </w:r>
      <w:proofErr w:type="spellEnd"/>
      <w:r w:rsidRPr="007E3C52">
        <w:rPr>
          <w:highlight w:val="yellow"/>
          <w:lang w:val="en-CA"/>
          <w:rPrChange w:id="2489" w:author="Ye-Kui Wang (d00)" w:date="2020-09-23T16:55:00Z">
            <w:rPr>
              <w:highlight w:val="yellow"/>
              <w:lang w:val="en-CA"/>
            </w:rPr>
          </w:rPrChange>
        </w:rPr>
        <w:t xml:space="preserve"> bits. The value of exponent0 shall be in the range of 0 to 2</w:t>
      </w:r>
      <w:r w:rsidRPr="007E3C52">
        <w:rPr>
          <w:highlight w:val="yellow"/>
          <w:vertAlign w:val="superscript"/>
          <w:lang w:val="en-CA"/>
          <w:rPrChange w:id="2490" w:author="Ye-Kui Wang (d00)" w:date="2020-09-23T16:55:00Z">
            <w:rPr>
              <w:highlight w:val="yellow"/>
              <w:vertAlign w:val="superscript"/>
              <w:lang w:val="en-CA"/>
            </w:rPr>
          </w:rPrChange>
        </w:rPr>
        <w:t>expLen</w:t>
      </w:r>
      <w:r w:rsidRPr="007E3C52">
        <w:rPr>
          <w:highlight w:val="yellow"/>
          <w:lang w:val="en-CA"/>
          <w:rPrChange w:id="2491" w:author="Ye-Kui Wang (d00)" w:date="2020-09-23T16:55:00Z">
            <w:rPr>
              <w:highlight w:val="yellow"/>
              <w:lang w:val="en-CA"/>
            </w:rPr>
          </w:rPrChange>
        </w:rPr>
        <w:t xml:space="preserve"> – 2, inclusive. The value 2</w:t>
      </w:r>
      <w:r w:rsidRPr="007E3C52">
        <w:rPr>
          <w:highlight w:val="yellow"/>
          <w:vertAlign w:val="superscript"/>
          <w:lang w:val="en-CA"/>
          <w:rPrChange w:id="2492" w:author="Ye-Kui Wang (d00)" w:date="2020-09-23T16:55:00Z">
            <w:rPr>
              <w:highlight w:val="yellow"/>
              <w:vertAlign w:val="superscript"/>
              <w:lang w:val="en-CA"/>
            </w:rPr>
          </w:rPrChange>
        </w:rPr>
        <w:t>expLen</w:t>
      </w:r>
      <w:r w:rsidRPr="007E3C52">
        <w:rPr>
          <w:highlight w:val="yellow"/>
          <w:lang w:val="en-CA"/>
          <w:rPrChange w:id="2493" w:author="Ye-Kui Wang (d00)" w:date="2020-09-23T16:55:00Z">
            <w:rPr>
              <w:highlight w:val="yellow"/>
              <w:lang w:val="en-CA"/>
            </w:rPr>
          </w:rPrChange>
        </w:rPr>
        <w:t xml:space="preserve"> – 1 is reserved for future use by ITU</w:t>
      </w:r>
      <w:r w:rsidRPr="007E3C52">
        <w:rPr>
          <w:highlight w:val="yellow"/>
          <w:lang w:val="en-CA"/>
          <w:rPrChange w:id="2494" w:author="Ye-Kui Wang (d00)" w:date="2020-09-23T16:55:00Z">
            <w:rPr>
              <w:highlight w:val="yellow"/>
              <w:lang w:val="en-CA"/>
            </w:rPr>
          </w:rPrChange>
        </w:rPr>
        <w:noBreakHyphen/>
        <w:t>T | ISO/IEC. Decoders shall treat the value 2</w:t>
      </w:r>
      <w:r w:rsidRPr="007E3C52">
        <w:rPr>
          <w:highlight w:val="yellow"/>
          <w:vertAlign w:val="superscript"/>
          <w:lang w:val="en-CA"/>
          <w:rPrChange w:id="2495" w:author="Ye-Kui Wang (d00)" w:date="2020-09-23T16:55:00Z">
            <w:rPr>
              <w:highlight w:val="yellow"/>
              <w:vertAlign w:val="superscript"/>
              <w:lang w:val="en-CA"/>
            </w:rPr>
          </w:rPrChange>
        </w:rPr>
        <w:t>expLen</w:t>
      </w:r>
      <w:r w:rsidRPr="007E3C52">
        <w:rPr>
          <w:highlight w:val="yellow"/>
          <w:lang w:val="en-CA"/>
          <w:rPrChange w:id="2496" w:author="Ye-Kui Wang (d00)" w:date="2020-09-23T16:55:00Z">
            <w:rPr>
              <w:highlight w:val="yellow"/>
              <w:lang w:val="en-CA"/>
            </w:rPr>
          </w:rPrChange>
        </w:rPr>
        <w:t xml:space="preserve"> – 1 as indicating an unspecified value.</w:t>
      </w:r>
    </w:p>
    <w:p w14:paraId="083DD223" w14:textId="77777777" w:rsidR="0053591F" w:rsidRPr="007E3C52" w:rsidRDefault="0053591F" w:rsidP="0053591F">
      <w:pPr>
        <w:widowControl w:val="0"/>
        <w:rPr>
          <w:lang w:val="en-CA"/>
          <w:rPrChange w:id="2497" w:author="Ye-Kui Wang (d00)" w:date="2020-09-23T16:55:00Z">
            <w:rPr>
              <w:lang w:val="en-CA"/>
            </w:rPr>
          </w:rPrChange>
        </w:rPr>
      </w:pPr>
      <w:r w:rsidRPr="007E3C52">
        <w:rPr>
          <w:b/>
          <w:lang w:val="en-CA"/>
          <w:rPrChange w:id="2498" w:author="Ye-Kui Wang (d00)" w:date="2020-09-23T16:55:00Z">
            <w:rPr>
              <w:b/>
              <w:lang w:val="en-CA"/>
            </w:rPr>
          </w:rPrChange>
        </w:rPr>
        <w:t>mantissa0</w:t>
      </w:r>
      <w:r w:rsidRPr="007E3C52">
        <w:rPr>
          <w:lang w:val="en-CA"/>
          <w:rPrChange w:id="2499" w:author="Ye-Kui Wang (d00)" w:date="2020-09-23T16:55:00Z">
            <w:rPr>
              <w:lang w:val="en-CA"/>
            </w:rPr>
          </w:rPrChange>
        </w:rPr>
        <w:t xml:space="preserve"> specifies the mantissa of the value provided by the loop entry. The syntax element mantissa0 is represented by </w:t>
      </w:r>
      <w:proofErr w:type="spellStart"/>
      <w:r w:rsidRPr="007E3C52">
        <w:rPr>
          <w:lang w:val="en-CA"/>
          <w:rPrChange w:id="2500" w:author="Ye-Kui Wang (d00)" w:date="2020-09-23T16:55:00Z">
            <w:rPr>
              <w:lang w:val="en-CA"/>
            </w:rPr>
          </w:rPrChange>
        </w:rPr>
        <w:t>manLen</w:t>
      </w:r>
      <w:proofErr w:type="spellEnd"/>
      <w:r w:rsidRPr="007E3C52">
        <w:rPr>
          <w:lang w:val="en-CA"/>
          <w:rPrChange w:id="2501" w:author="Ye-Kui Wang (d00)" w:date="2020-09-23T16:55:00Z">
            <w:rPr>
              <w:lang w:val="en-CA"/>
            </w:rPr>
          </w:rPrChange>
        </w:rPr>
        <w:t xml:space="preserve"> bits.</w:t>
      </w:r>
    </w:p>
    <w:p w14:paraId="46B32BC8" w14:textId="77777777" w:rsidR="0053591F" w:rsidRPr="007E3C52" w:rsidRDefault="0053591F" w:rsidP="0053591F">
      <w:pPr>
        <w:widowControl w:val="0"/>
        <w:rPr>
          <w:lang w:val="en-CA"/>
          <w:rPrChange w:id="2502" w:author="Ye-Kui Wang (d00)" w:date="2020-09-23T16:55:00Z">
            <w:rPr>
              <w:lang w:val="en-CA"/>
            </w:rPr>
          </w:rPrChange>
        </w:rPr>
      </w:pPr>
      <w:proofErr w:type="spellStart"/>
      <w:r w:rsidRPr="007E3C52">
        <w:rPr>
          <w:b/>
          <w:lang w:val="en-CA"/>
          <w:rPrChange w:id="2503" w:author="Ye-Kui Wang (d00)" w:date="2020-09-23T16:55:00Z">
            <w:rPr>
              <w:b/>
              <w:lang w:val="en-CA"/>
            </w:rPr>
          </w:rPrChange>
        </w:rPr>
        <w:t>skip_flag</w:t>
      </w:r>
      <w:proofErr w:type="spellEnd"/>
      <w:r w:rsidRPr="007E3C52">
        <w:rPr>
          <w:lang w:val="en-CA"/>
          <w:rPrChange w:id="2504" w:author="Ye-Kui Wang (d00)" w:date="2020-09-23T16:55:00Z">
            <w:rPr>
              <w:lang w:val="en-CA"/>
            </w:rPr>
          </w:rPrChange>
        </w:rPr>
        <w:t xml:space="preserve"> equal to 0 specifies that syntax elements sign1, </w:t>
      </w:r>
      <w:proofErr w:type="spellStart"/>
      <w:r w:rsidRPr="007E3C52">
        <w:rPr>
          <w:lang w:val="en-CA"/>
          <w:rPrChange w:id="2505" w:author="Ye-Kui Wang (d00)" w:date="2020-09-23T16:55:00Z">
            <w:rPr>
              <w:lang w:val="en-CA"/>
            </w:rPr>
          </w:rPrChange>
        </w:rPr>
        <w:t>exponent_skip_flag</w:t>
      </w:r>
      <w:proofErr w:type="spellEnd"/>
      <w:r w:rsidRPr="007E3C52">
        <w:rPr>
          <w:lang w:val="en-CA"/>
          <w:rPrChange w:id="2506" w:author="Ye-Kui Wang (d00)" w:date="2020-09-23T16:55:00Z">
            <w:rPr>
              <w:lang w:val="en-CA"/>
            </w:rPr>
          </w:rPrChange>
        </w:rPr>
        <w:t xml:space="preserve"> and </w:t>
      </w:r>
      <w:proofErr w:type="spellStart"/>
      <w:r w:rsidRPr="007E3C52">
        <w:rPr>
          <w:lang w:val="en-CA"/>
          <w:rPrChange w:id="2507" w:author="Ye-Kui Wang (d00)" w:date="2020-09-23T16:55:00Z">
            <w:rPr>
              <w:lang w:val="en-CA"/>
            </w:rPr>
          </w:rPrChange>
        </w:rPr>
        <w:t>mantissa_diff</w:t>
      </w:r>
      <w:proofErr w:type="spellEnd"/>
      <w:r w:rsidRPr="007E3C52">
        <w:rPr>
          <w:lang w:val="en-CA"/>
          <w:rPrChange w:id="2508" w:author="Ye-Kui Wang (d00)" w:date="2020-09-23T16:55:00Z">
            <w:rPr>
              <w:lang w:val="en-CA"/>
            </w:rPr>
          </w:rPrChange>
        </w:rPr>
        <w:t xml:space="preserve"> </w:t>
      </w:r>
      <w:proofErr w:type="gramStart"/>
      <w:r w:rsidRPr="007E3C52">
        <w:rPr>
          <w:lang w:val="en-CA"/>
          <w:rPrChange w:id="2509" w:author="Ye-Kui Wang (d00)" w:date="2020-09-23T16:55:00Z">
            <w:rPr>
              <w:lang w:val="en-CA"/>
            </w:rPr>
          </w:rPrChange>
        </w:rPr>
        <w:t>are</w:t>
      </w:r>
      <w:proofErr w:type="gramEnd"/>
      <w:r w:rsidRPr="007E3C52">
        <w:rPr>
          <w:lang w:val="en-CA"/>
          <w:rPrChange w:id="2510" w:author="Ye-Kui Wang (d00)" w:date="2020-09-23T16:55:00Z">
            <w:rPr>
              <w:lang w:val="en-CA"/>
            </w:rPr>
          </w:rPrChange>
        </w:rPr>
        <w:t xml:space="preserve"> present for the loop entry. </w:t>
      </w:r>
      <w:proofErr w:type="spellStart"/>
      <w:r w:rsidRPr="007E3C52">
        <w:rPr>
          <w:lang w:val="en-CA"/>
          <w:rPrChange w:id="2511" w:author="Ye-Kui Wang (d00)" w:date="2020-09-23T16:55:00Z">
            <w:rPr>
              <w:lang w:val="en-CA"/>
            </w:rPr>
          </w:rPrChange>
        </w:rPr>
        <w:t>skip_flag</w:t>
      </w:r>
      <w:proofErr w:type="spellEnd"/>
      <w:r w:rsidRPr="007E3C52">
        <w:rPr>
          <w:lang w:val="en-CA"/>
          <w:rPrChange w:id="2512" w:author="Ye-Kui Wang (d00)" w:date="2020-09-23T16:55:00Z">
            <w:rPr>
              <w:lang w:val="en-CA"/>
            </w:rPr>
          </w:rPrChange>
        </w:rPr>
        <w:t xml:space="preserve"> equal to 1 specifies that elements sign1, </w:t>
      </w:r>
      <w:proofErr w:type="spellStart"/>
      <w:r w:rsidRPr="007E3C52">
        <w:rPr>
          <w:lang w:val="en-CA"/>
          <w:rPrChange w:id="2513" w:author="Ye-Kui Wang (d00)" w:date="2020-09-23T16:55:00Z">
            <w:rPr>
              <w:lang w:val="en-CA"/>
            </w:rPr>
          </w:rPrChange>
        </w:rPr>
        <w:t>exponent_skip_flag</w:t>
      </w:r>
      <w:proofErr w:type="spellEnd"/>
      <w:r w:rsidRPr="007E3C52">
        <w:rPr>
          <w:lang w:val="en-CA"/>
          <w:rPrChange w:id="2514" w:author="Ye-Kui Wang (d00)" w:date="2020-09-23T16:55:00Z">
            <w:rPr>
              <w:lang w:val="en-CA"/>
            </w:rPr>
          </w:rPrChange>
        </w:rPr>
        <w:t xml:space="preserve"> and </w:t>
      </w:r>
      <w:proofErr w:type="spellStart"/>
      <w:r w:rsidRPr="007E3C52">
        <w:rPr>
          <w:lang w:val="en-CA"/>
          <w:rPrChange w:id="2515" w:author="Ye-Kui Wang (d00)" w:date="2020-09-23T16:55:00Z">
            <w:rPr>
              <w:lang w:val="en-CA"/>
            </w:rPr>
          </w:rPrChange>
        </w:rPr>
        <w:t>mantissa_diff</w:t>
      </w:r>
      <w:proofErr w:type="spellEnd"/>
      <w:r w:rsidRPr="007E3C52">
        <w:rPr>
          <w:lang w:val="en-CA"/>
          <w:rPrChange w:id="2516" w:author="Ye-Kui Wang (d00)" w:date="2020-09-23T16:55:00Z">
            <w:rPr>
              <w:lang w:val="en-CA"/>
            </w:rPr>
          </w:rPrChange>
        </w:rPr>
        <w:t xml:space="preserve"> </w:t>
      </w:r>
      <w:proofErr w:type="gramStart"/>
      <w:r w:rsidRPr="007E3C52">
        <w:rPr>
          <w:lang w:val="en-CA"/>
          <w:rPrChange w:id="2517" w:author="Ye-Kui Wang (d00)" w:date="2020-09-23T16:55:00Z">
            <w:rPr>
              <w:lang w:val="en-CA"/>
            </w:rPr>
          </w:rPrChange>
        </w:rPr>
        <w:t>are</w:t>
      </w:r>
      <w:proofErr w:type="gramEnd"/>
      <w:r w:rsidRPr="007E3C52">
        <w:rPr>
          <w:lang w:val="en-CA"/>
          <w:rPrChange w:id="2518" w:author="Ye-Kui Wang (d00)" w:date="2020-09-23T16:55:00Z">
            <w:rPr>
              <w:lang w:val="en-CA"/>
            </w:rPr>
          </w:rPrChange>
        </w:rPr>
        <w:t xml:space="preserve"> not present for the loop entry.</w:t>
      </w:r>
    </w:p>
    <w:p w14:paraId="62A371CB" w14:textId="77777777" w:rsidR="0053591F" w:rsidRPr="007E3C52" w:rsidRDefault="0053591F" w:rsidP="0053591F">
      <w:pPr>
        <w:widowControl w:val="0"/>
        <w:rPr>
          <w:lang w:val="en-CA"/>
          <w:rPrChange w:id="2519" w:author="Ye-Kui Wang (d00)" w:date="2020-09-23T16:55:00Z">
            <w:rPr>
              <w:lang w:val="en-CA"/>
            </w:rPr>
          </w:rPrChange>
        </w:rPr>
      </w:pPr>
      <w:r w:rsidRPr="007E3C52">
        <w:rPr>
          <w:b/>
          <w:lang w:val="en-CA"/>
          <w:rPrChange w:id="2520" w:author="Ye-Kui Wang (d00)" w:date="2020-09-23T16:55:00Z">
            <w:rPr>
              <w:b/>
              <w:lang w:val="en-CA"/>
            </w:rPr>
          </w:rPrChange>
        </w:rPr>
        <w:t>sign1</w:t>
      </w:r>
      <w:r w:rsidRPr="007E3C52">
        <w:rPr>
          <w:lang w:val="en-CA"/>
          <w:rPrChange w:id="2521" w:author="Ye-Kui Wang (d00)" w:date="2020-09-23T16:55:00Z">
            <w:rPr>
              <w:lang w:val="en-CA"/>
            </w:rPr>
          </w:rPrChange>
        </w:rPr>
        <w:t xml:space="preserve"> equal to 0 indicates that the sign of the value provided in the loop entry is positive. sign1 equal to 1 indicates that the sign is negative.</w:t>
      </w:r>
    </w:p>
    <w:p w14:paraId="3351664B" w14:textId="77777777" w:rsidR="0053591F" w:rsidRPr="007E3C52" w:rsidRDefault="0053591F" w:rsidP="0053591F">
      <w:pPr>
        <w:widowControl w:val="0"/>
        <w:rPr>
          <w:lang w:val="en-CA"/>
          <w:rPrChange w:id="2522" w:author="Ye-Kui Wang (d00)" w:date="2020-09-23T16:55:00Z">
            <w:rPr>
              <w:lang w:val="en-CA"/>
            </w:rPr>
          </w:rPrChange>
        </w:rPr>
      </w:pPr>
      <w:r w:rsidRPr="007E3C52">
        <w:rPr>
          <w:b/>
          <w:lang w:val="en-CA"/>
          <w:rPrChange w:id="2523" w:author="Ye-Kui Wang (d00)" w:date="2020-09-23T16:55:00Z">
            <w:rPr>
              <w:b/>
              <w:lang w:val="en-CA"/>
            </w:rPr>
          </w:rPrChange>
        </w:rPr>
        <w:lastRenderedPageBreak/>
        <w:t>exponent1</w:t>
      </w:r>
      <w:r w:rsidRPr="007E3C52">
        <w:rPr>
          <w:lang w:val="en-CA"/>
          <w:rPrChange w:id="2524" w:author="Ye-Kui Wang (d00)" w:date="2020-09-23T16:55:00Z">
            <w:rPr>
              <w:lang w:val="en-CA"/>
            </w:rPr>
          </w:rPrChange>
        </w:rPr>
        <w:t xml:space="preserve">, if present, specifies the exponent of the value provided by the loop entry. The syntax element exponent1 is represented by </w:t>
      </w:r>
      <w:proofErr w:type="spellStart"/>
      <w:r w:rsidRPr="007E3C52">
        <w:rPr>
          <w:lang w:val="en-CA"/>
          <w:rPrChange w:id="2525" w:author="Ye-Kui Wang (d00)" w:date="2020-09-23T16:55:00Z">
            <w:rPr>
              <w:lang w:val="en-CA"/>
            </w:rPr>
          </w:rPrChange>
        </w:rPr>
        <w:t>expLen</w:t>
      </w:r>
      <w:proofErr w:type="spellEnd"/>
      <w:r w:rsidRPr="007E3C52">
        <w:rPr>
          <w:lang w:val="en-CA"/>
          <w:rPrChange w:id="2526" w:author="Ye-Kui Wang (d00)" w:date="2020-09-23T16:55:00Z">
            <w:rPr>
              <w:lang w:val="en-CA"/>
            </w:rPr>
          </w:rPrChange>
        </w:rPr>
        <w:t xml:space="preserve"> bits. The value of exponent1 shall be in the range of 0 to 2</w:t>
      </w:r>
      <w:r w:rsidRPr="007E3C52">
        <w:rPr>
          <w:vertAlign w:val="superscript"/>
          <w:lang w:val="en-CA"/>
          <w:rPrChange w:id="2527" w:author="Ye-Kui Wang (d00)" w:date="2020-09-23T16:55:00Z">
            <w:rPr>
              <w:vertAlign w:val="superscript"/>
              <w:lang w:val="en-CA"/>
            </w:rPr>
          </w:rPrChange>
        </w:rPr>
        <w:t>expLen</w:t>
      </w:r>
      <w:r w:rsidRPr="007E3C52">
        <w:rPr>
          <w:lang w:val="en-CA"/>
          <w:rPrChange w:id="2528" w:author="Ye-Kui Wang (d00)" w:date="2020-09-23T16:55:00Z">
            <w:rPr>
              <w:lang w:val="en-CA"/>
            </w:rPr>
          </w:rPrChange>
        </w:rPr>
        <w:t xml:space="preserve"> – 2, inclusive. The value 2</w:t>
      </w:r>
      <w:r w:rsidRPr="007E3C52">
        <w:rPr>
          <w:vertAlign w:val="superscript"/>
          <w:lang w:val="en-CA"/>
          <w:rPrChange w:id="2529" w:author="Ye-Kui Wang (d00)" w:date="2020-09-23T16:55:00Z">
            <w:rPr>
              <w:vertAlign w:val="superscript"/>
              <w:lang w:val="en-CA"/>
            </w:rPr>
          </w:rPrChange>
        </w:rPr>
        <w:t>expLen</w:t>
      </w:r>
      <w:r w:rsidRPr="007E3C52">
        <w:rPr>
          <w:lang w:val="en-CA"/>
          <w:rPrChange w:id="2530" w:author="Ye-Kui Wang (d00)" w:date="2020-09-23T16:55:00Z">
            <w:rPr>
              <w:lang w:val="en-CA"/>
            </w:rPr>
          </w:rPrChange>
        </w:rPr>
        <w:t xml:space="preserve"> – 1 is reserved for future use by ITU</w:t>
      </w:r>
      <w:r w:rsidRPr="007E3C52">
        <w:rPr>
          <w:lang w:val="en-CA"/>
          <w:rPrChange w:id="2531" w:author="Ye-Kui Wang (d00)" w:date="2020-09-23T16:55:00Z">
            <w:rPr>
              <w:lang w:val="en-CA"/>
            </w:rPr>
          </w:rPrChange>
        </w:rPr>
        <w:noBreakHyphen/>
        <w:t>T | ISO/IEC. Decoders shall treat the value 2</w:t>
      </w:r>
      <w:r w:rsidRPr="007E3C52">
        <w:rPr>
          <w:vertAlign w:val="superscript"/>
          <w:lang w:val="en-CA"/>
          <w:rPrChange w:id="2532" w:author="Ye-Kui Wang (d00)" w:date="2020-09-23T16:55:00Z">
            <w:rPr>
              <w:vertAlign w:val="superscript"/>
              <w:lang w:val="en-CA"/>
            </w:rPr>
          </w:rPrChange>
        </w:rPr>
        <w:t>expLen</w:t>
      </w:r>
      <w:r w:rsidRPr="007E3C52">
        <w:rPr>
          <w:lang w:val="en-CA"/>
          <w:rPrChange w:id="2533" w:author="Ye-Kui Wang (d00)" w:date="2020-09-23T16:55:00Z">
            <w:rPr>
              <w:lang w:val="en-CA"/>
            </w:rPr>
          </w:rPrChange>
        </w:rPr>
        <w:t xml:space="preserve"> – 1 as indicating an unspecified value.</w:t>
      </w:r>
    </w:p>
    <w:p w14:paraId="54CE1426" w14:textId="77777777" w:rsidR="0053591F" w:rsidRPr="007E3C52" w:rsidRDefault="0053591F" w:rsidP="0053591F">
      <w:pPr>
        <w:widowControl w:val="0"/>
        <w:rPr>
          <w:lang w:val="en-CA"/>
          <w:rPrChange w:id="2534" w:author="Ye-Kui Wang (d00)" w:date="2020-09-23T16:55:00Z">
            <w:rPr>
              <w:lang w:val="en-CA"/>
            </w:rPr>
          </w:rPrChange>
        </w:rPr>
      </w:pPr>
      <w:proofErr w:type="spellStart"/>
      <w:r w:rsidRPr="007E3C52">
        <w:rPr>
          <w:b/>
          <w:lang w:val="en-CA"/>
          <w:rPrChange w:id="2535" w:author="Ye-Kui Wang (d00)" w:date="2020-09-23T16:55:00Z">
            <w:rPr>
              <w:b/>
              <w:lang w:val="en-CA"/>
            </w:rPr>
          </w:rPrChange>
        </w:rPr>
        <w:t>mantissa_diff</w:t>
      </w:r>
      <w:proofErr w:type="spellEnd"/>
      <w:r w:rsidRPr="007E3C52">
        <w:rPr>
          <w:lang w:val="en-CA"/>
          <w:rPrChange w:id="2536" w:author="Ye-Kui Wang (d00)" w:date="2020-09-23T16:55:00Z">
            <w:rPr>
              <w:lang w:val="en-CA"/>
            </w:rPr>
          </w:rPrChange>
        </w:rPr>
        <w:t xml:space="preserve"> specifies the difference of the mantissa of the value provided by the loop entry relative to its prediction value.</w:t>
      </w:r>
    </w:p>
    <w:p w14:paraId="480CA430" w14:textId="6253619A" w:rsidR="008160C1" w:rsidRPr="007E3C52" w:rsidRDefault="008160C1" w:rsidP="008160C1">
      <w:pPr>
        <w:rPr>
          <w:rFonts w:eastAsia="SimSun"/>
          <w:lang w:val="en-CA" w:eastAsia="de-DE"/>
          <w:rPrChange w:id="2537" w:author="Ye-Kui Wang (d00)" w:date="2020-09-23T16:55:00Z">
            <w:rPr>
              <w:rFonts w:eastAsia="SimSun"/>
              <w:lang w:val="en-CA" w:eastAsia="de-DE"/>
            </w:rPr>
          </w:rPrChange>
        </w:rPr>
      </w:pPr>
    </w:p>
    <w:p w14:paraId="3B38035B" w14:textId="77777777" w:rsidR="00F01CA7" w:rsidRPr="007E3C52" w:rsidRDefault="00F01CA7" w:rsidP="00F01CA7">
      <w:pPr>
        <w:pStyle w:val="Heading2"/>
        <w:rPr>
          <w:lang w:val="en-CA"/>
        </w:rPr>
      </w:pPr>
      <w:r w:rsidRPr="007E3C52">
        <w:rPr>
          <w:lang w:val="en-CA"/>
          <w:rPrChange w:id="2538" w:author="Ye-Kui Wang (d00)" w:date="2020-09-23T16:55:00Z">
            <w:rPr>
              <w:lang w:val="en-CA"/>
            </w:rPr>
          </w:rPrChange>
        </w:rPr>
        <w:t xml:space="preserve">On semantics of </w:t>
      </w:r>
      <w:proofErr w:type="spellStart"/>
      <w:r w:rsidRPr="007E3C52">
        <w:rPr>
          <w:lang w:val="en-CA"/>
          <w:rPrChange w:id="2539" w:author="Ye-Kui Wang (d00)" w:date="2020-09-23T16:55:00Z">
            <w:rPr/>
          </w:rPrChange>
        </w:rPr>
        <w:t>nal_hrd_parameters_present_flag</w:t>
      </w:r>
      <w:proofErr w:type="spellEnd"/>
      <w:r w:rsidRPr="007E3C52">
        <w:rPr>
          <w:lang w:val="en-CA"/>
          <w:rPrChange w:id="2540" w:author="Ye-Kui Wang (d00)" w:date="2020-09-23T16:55:00Z">
            <w:rPr/>
          </w:rPrChange>
        </w:rPr>
        <w:t xml:space="preserve"> and </w:t>
      </w:r>
      <w:proofErr w:type="spellStart"/>
      <w:r w:rsidRPr="007E3C52">
        <w:rPr>
          <w:lang w:val="en-CA"/>
          <w:rPrChange w:id="2541" w:author="Ye-Kui Wang (d00)" w:date="2020-09-23T16:55:00Z">
            <w:rPr/>
          </w:rPrChange>
        </w:rPr>
        <w:t>vcl_hrd_parameters_present_flag</w:t>
      </w:r>
      <w:proofErr w:type="spellEnd"/>
    </w:p>
    <w:p w14:paraId="6EE5800A" w14:textId="77777777" w:rsidR="00F01CA7" w:rsidRPr="007E3C52" w:rsidRDefault="00F01CA7" w:rsidP="00F01CA7">
      <w:pPr>
        <w:pStyle w:val="Heading3"/>
        <w:rPr>
          <w:lang w:val="en-CA"/>
          <w:rPrChange w:id="2542" w:author="Ye-Kui Wang (d00)" w:date="2020-09-23T16:55:00Z">
            <w:rPr>
              <w:lang w:val="en-CA"/>
            </w:rPr>
          </w:rPrChange>
        </w:rPr>
      </w:pPr>
      <w:r w:rsidRPr="00204C6F">
        <w:rPr>
          <w:lang w:val="en-CA"/>
        </w:rPr>
        <w:t>Status</w:t>
      </w:r>
    </w:p>
    <w:p w14:paraId="20043A6C" w14:textId="23ADB224" w:rsidR="00E911A2" w:rsidRPr="00960032" w:rsidRDefault="00E911A2" w:rsidP="00E911A2">
      <w:pPr>
        <w:pStyle w:val="ListParagraph"/>
        <w:ind w:left="0"/>
        <w:contextualSpacing w:val="0"/>
        <w:jc w:val="both"/>
        <w:rPr>
          <w:szCs w:val="22"/>
          <w:lang w:val="en-CA"/>
        </w:rPr>
      </w:pPr>
      <w:r w:rsidRPr="007E3C52">
        <w:rPr>
          <w:szCs w:val="22"/>
          <w:lang w:val="en-CA"/>
          <w:rPrChange w:id="2543" w:author="Ye-Kui Wang (d00)" w:date="2020-09-23T16:55:00Z">
            <w:rPr>
              <w:szCs w:val="22"/>
              <w:lang w:val="en-CA"/>
            </w:rPr>
          </w:rPrChange>
        </w:rPr>
        <w:t>These bugs were confirmed</w:t>
      </w:r>
      <w:r w:rsidR="0046373F" w:rsidRPr="007E3C52">
        <w:rPr>
          <w:szCs w:val="22"/>
          <w:lang w:val="en-CA"/>
          <w:rPrChange w:id="2544" w:author="Ye-Kui Wang (d00)" w:date="2020-09-23T16:55:00Z">
            <w:rPr>
              <w:szCs w:val="22"/>
              <w:lang w:val="en-CA"/>
            </w:rPr>
          </w:rPrChange>
        </w:rPr>
        <w:t>,</w:t>
      </w:r>
      <w:r w:rsidRPr="007E3C52">
        <w:rPr>
          <w:szCs w:val="22"/>
          <w:lang w:val="en-CA"/>
          <w:rPrChange w:id="2545" w:author="Ye-Kui Wang (d00)" w:date="2020-09-23T16:55:00Z">
            <w:rPr>
              <w:szCs w:val="22"/>
              <w:lang w:val="en-CA"/>
            </w:rPr>
          </w:rPrChange>
        </w:rPr>
        <w:t xml:space="preserve"> and the text bug fixes were agreed by the JCT-VC at its 37th meeting in Geneva in Oct. 2019</w:t>
      </w:r>
      <w:r w:rsidRPr="007E3C52">
        <w:rPr>
          <w:rFonts w:eastAsia="SimSun"/>
          <w:lang w:val="en-CA" w:eastAsia="de-DE"/>
          <w:rPrChange w:id="2546" w:author="Ye-Kui Wang (d00)" w:date="2020-09-23T16:55:00Z">
            <w:rPr>
              <w:rFonts w:eastAsia="SimSun"/>
              <w:lang w:val="en-CA" w:eastAsia="de-DE"/>
            </w:rPr>
          </w:rPrChange>
        </w:rPr>
        <w:t xml:space="preserve">. See Section 2 of </w:t>
      </w:r>
      <w:r w:rsidR="00174D81" w:rsidRPr="007E3C52">
        <w:rPr>
          <w:lang w:val="en-CA"/>
          <w:rPrChange w:id="2547" w:author="Ye-Kui Wang (d00)" w:date="2020-09-23T16:55:00Z">
            <w:rPr/>
          </w:rPrChange>
        </w:rPr>
        <w:fldChar w:fldCharType="begin"/>
      </w:r>
      <w:r w:rsidR="00174D81" w:rsidRPr="007E3C52">
        <w:rPr>
          <w:lang w:val="en-CA"/>
          <w:rPrChange w:id="2548" w:author="Ye-Kui Wang (d00)" w:date="2020-09-23T16:55:00Z">
            <w:rPr/>
          </w:rPrChange>
        </w:rPr>
        <w:instrText xml:space="preserve"> HYPERLINK "http://phenix.int-evry.fr/jct/doc_end_user/current_document.php?id=10962" </w:instrText>
      </w:r>
      <w:r w:rsidR="00174D81" w:rsidRPr="007E3C52">
        <w:rPr>
          <w:lang w:val="en-CA"/>
          <w:rPrChange w:id="2549" w:author="Ye-Kui Wang (d00)" w:date="2020-09-23T16:55:00Z">
            <w:rPr/>
          </w:rPrChange>
        </w:rPr>
        <w:fldChar w:fldCharType="separate"/>
      </w:r>
      <w:r w:rsidRPr="007E3C52">
        <w:rPr>
          <w:rStyle w:val="Hyperlink"/>
          <w:rFonts w:eastAsia="SimSun"/>
          <w:lang w:val="en-CA" w:eastAsia="de-DE"/>
          <w:rPrChange w:id="2550" w:author="Ye-Kui Wang (d00)" w:date="2020-09-23T16:55:00Z">
            <w:rPr>
              <w:rStyle w:val="Hyperlink"/>
              <w:rFonts w:eastAsia="SimSun"/>
              <w:lang w:val="en-CA" w:eastAsia="de-DE"/>
            </w:rPr>
          </w:rPrChange>
        </w:rPr>
        <w:t>JCTVC-AK0022</w:t>
      </w:r>
      <w:r w:rsidR="00174D81" w:rsidRPr="007E3C52">
        <w:rPr>
          <w:rStyle w:val="Hyperlink"/>
          <w:rFonts w:eastAsia="SimSun"/>
          <w:lang w:val="en-CA" w:eastAsia="de-DE"/>
          <w:rPrChange w:id="2551" w:author="Ye-Kui Wang (d00)" w:date="2020-09-23T16:55:00Z">
            <w:rPr>
              <w:rStyle w:val="Hyperlink"/>
              <w:rFonts w:eastAsia="SimSun"/>
              <w:lang w:val="en-CA" w:eastAsia="de-DE"/>
            </w:rPr>
          </w:rPrChange>
        </w:rPr>
        <w:fldChar w:fldCharType="end"/>
      </w:r>
      <w:r w:rsidRPr="007E3C52">
        <w:rPr>
          <w:rFonts w:eastAsia="SimSun"/>
          <w:lang w:val="en-CA" w:eastAsia="de-DE"/>
        </w:rPr>
        <w:t>.</w:t>
      </w:r>
    </w:p>
    <w:p w14:paraId="1D4454C5" w14:textId="77777777" w:rsidR="006F28E2" w:rsidRPr="007E3C52" w:rsidRDefault="006F28E2" w:rsidP="006F28E2">
      <w:pPr>
        <w:pStyle w:val="Heading3"/>
        <w:rPr>
          <w:lang w:val="en-CA"/>
          <w:rPrChange w:id="2552" w:author="Ye-Kui Wang (d00)" w:date="2020-09-23T16:55:00Z">
            <w:rPr>
              <w:lang w:val="en-CA"/>
            </w:rPr>
          </w:rPrChange>
        </w:rPr>
      </w:pPr>
      <w:r w:rsidRPr="00204C6F">
        <w:rPr>
          <w:lang w:val="en-CA"/>
        </w:rPr>
        <w:t>B</w:t>
      </w:r>
      <w:r w:rsidRPr="007E3C52">
        <w:rPr>
          <w:lang w:val="en-CA"/>
          <w:rPrChange w:id="2553" w:author="Ye-Kui Wang (d00)" w:date="2020-09-23T16:55:00Z">
            <w:rPr>
              <w:lang w:val="en-CA"/>
            </w:rPr>
          </w:rPrChange>
        </w:rPr>
        <w:t>ug fixes</w:t>
      </w:r>
    </w:p>
    <w:p w14:paraId="6174D8EA" w14:textId="6EC7A3B0" w:rsidR="006F28E2" w:rsidRPr="007E3C52" w:rsidRDefault="006F28E2" w:rsidP="006F28E2">
      <w:pPr>
        <w:rPr>
          <w:i/>
          <w:lang w:val="en-CA"/>
          <w:rPrChange w:id="2554" w:author="Ye-Kui Wang (d00)" w:date="2020-09-23T16:55:00Z">
            <w:rPr>
              <w:i/>
              <w:lang w:val="en-CA"/>
            </w:rPr>
          </w:rPrChange>
        </w:rPr>
      </w:pPr>
      <w:r w:rsidRPr="007E3C52">
        <w:rPr>
          <w:i/>
          <w:lang w:val="en-CA"/>
          <w:rPrChange w:id="2555" w:author="Ye-Kui Wang (d00)" w:date="2020-09-23T16:55:00Z">
            <w:rPr>
              <w:i/>
              <w:lang w:val="en-CA"/>
            </w:rPr>
          </w:rPrChange>
        </w:rPr>
        <w:t xml:space="preserve">Change the semantics of </w:t>
      </w:r>
      <w:proofErr w:type="spellStart"/>
      <w:r w:rsidRPr="007E3C52">
        <w:rPr>
          <w:i/>
          <w:lang w:val="en-CA"/>
          <w:rPrChange w:id="2556" w:author="Ye-Kui Wang (d00)" w:date="2020-09-23T16:55:00Z">
            <w:rPr>
              <w:i/>
              <w:lang w:val="en-CA"/>
            </w:rPr>
          </w:rPrChange>
        </w:rPr>
        <w:t>nal_hrd_parameters_present_flag</w:t>
      </w:r>
      <w:proofErr w:type="spellEnd"/>
      <w:r w:rsidRPr="007E3C52">
        <w:rPr>
          <w:i/>
          <w:lang w:val="en-CA"/>
          <w:rPrChange w:id="2557" w:author="Ye-Kui Wang (d00)" w:date="2020-09-23T16:55:00Z">
            <w:rPr>
              <w:i/>
              <w:lang w:val="en-CA"/>
            </w:rPr>
          </w:rPrChange>
        </w:rPr>
        <w:t xml:space="preserve"> and </w:t>
      </w:r>
      <w:proofErr w:type="spellStart"/>
      <w:r w:rsidRPr="007E3C52">
        <w:rPr>
          <w:i/>
          <w:lang w:val="en-CA"/>
          <w:rPrChange w:id="2558" w:author="Ye-Kui Wang (d00)" w:date="2020-09-23T16:55:00Z">
            <w:rPr>
              <w:i/>
              <w:lang w:val="en-CA"/>
            </w:rPr>
          </w:rPrChange>
        </w:rPr>
        <w:t>vcl_hrd_parameters_present_flag</w:t>
      </w:r>
      <w:proofErr w:type="spellEnd"/>
      <w:r w:rsidRPr="007E3C52">
        <w:rPr>
          <w:i/>
          <w:lang w:val="en-CA"/>
          <w:rPrChange w:id="2559" w:author="Ye-Kui Wang (d00)" w:date="2020-09-23T16:55:00Z">
            <w:rPr>
              <w:i/>
              <w:lang w:val="en-CA"/>
            </w:rPr>
          </w:rPrChange>
        </w:rPr>
        <w:t xml:space="preserve"> as follows (additions are yellow-highlighted):</w:t>
      </w:r>
    </w:p>
    <w:p w14:paraId="5AB2708F" w14:textId="77777777" w:rsidR="006F28E2" w:rsidRPr="007E3C52" w:rsidRDefault="006F28E2" w:rsidP="006F28E2">
      <w:pPr>
        <w:tabs>
          <w:tab w:val="left" w:pos="794"/>
          <w:tab w:val="left" w:pos="1191"/>
          <w:tab w:val="left" w:pos="1588"/>
          <w:tab w:val="left" w:pos="1985"/>
        </w:tabs>
        <w:jc w:val="both"/>
        <w:rPr>
          <w:rFonts w:eastAsia="MS Mincho"/>
          <w:sz w:val="20"/>
          <w:lang w:val="en-CA"/>
          <w:rPrChange w:id="2560" w:author="Ye-Kui Wang (d00)" w:date="2020-09-23T16:55:00Z">
            <w:rPr>
              <w:rFonts w:eastAsia="MS Mincho"/>
              <w:sz w:val="20"/>
              <w:lang w:val="en-CA"/>
            </w:rPr>
          </w:rPrChange>
        </w:rPr>
      </w:pPr>
      <w:proofErr w:type="spellStart"/>
      <w:r w:rsidRPr="007E3C52">
        <w:rPr>
          <w:rFonts w:eastAsia="MS Mincho"/>
          <w:b/>
          <w:bCs/>
          <w:sz w:val="20"/>
          <w:lang w:val="en-CA"/>
          <w:rPrChange w:id="2561" w:author="Ye-Kui Wang (d00)" w:date="2020-09-23T16:55:00Z">
            <w:rPr>
              <w:rFonts w:eastAsia="MS Mincho"/>
              <w:b/>
              <w:bCs/>
              <w:sz w:val="20"/>
              <w:lang w:val="en-CA"/>
            </w:rPr>
          </w:rPrChange>
        </w:rPr>
        <w:t>nal_hrd_parameters_present_flag</w:t>
      </w:r>
      <w:proofErr w:type="spellEnd"/>
      <w:r w:rsidRPr="007E3C52">
        <w:rPr>
          <w:rFonts w:eastAsia="MS Mincho"/>
          <w:sz w:val="20"/>
          <w:lang w:val="en-CA"/>
          <w:rPrChange w:id="2562" w:author="Ye-Kui Wang (d00)" w:date="2020-09-23T16:55:00Z">
            <w:rPr>
              <w:rFonts w:eastAsia="MS Mincho"/>
              <w:sz w:val="20"/>
              <w:lang w:val="en-CA"/>
            </w:rPr>
          </w:rPrChange>
        </w:rPr>
        <w:t xml:space="preserve"> equal to 1 specifies that NAL HRD parameters (pertaining to </w:t>
      </w:r>
      <w:r w:rsidRPr="007E3C52">
        <w:rPr>
          <w:rFonts w:eastAsia="MS Mincho"/>
          <w:sz w:val="20"/>
          <w:highlight w:val="yellow"/>
          <w:lang w:val="en-CA"/>
          <w:rPrChange w:id="2563" w:author="Ye-Kui Wang (d00)" w:date="2020-09-23T16:55:00Z">
            <w:rPr>
              <w:rFonts w:eastAsia="MS Mincho"/>
              <w:sz w:val="20"/>
              <w:highlight w:val="yellow"/>
              <w:lang w:val="en-CA"/>
            </w:rPr>
          </w:rPrChange>
        </w:rPr>
        <w:t>the</w:t>
      </w:r>
      <w:r w:rsidRPr="007E3C52">
        <w:rPr>
          <w:rFonts w:eastAsia="MS Mincho"/>
          <w:sz w:val="20"/>
          <w:lang w:val="en-CA"/>
          <w:rPrChange w:id="2564" w:author="Ye-Kui Wang (d00)" w:date="2020-09-23T16:55:00Z">
            <w:rPr>
              <w:rFonts w:eastAsia="MS Mincho"/>
              <w:sz w:val="20"/>
              <w:lang w:val="en-CA"/>
            </w:rPr>
          </w:rPrChange>
        </w:rPr>
        <w:t xml:space="preserve"> Type II bitstream conformance </w:t>
      </w:r>
      <w:r w:rsidRPr="007E3C52">
        <w:rPr>
          <w:rFonts w:eastAsia="MS Mincho"/>
          <w:sz w:val="20"/>
          <w:highlight w:val="yellow"/>
          <w:lang w:val="en-CA"/>
          <w:rPrChange w:id="2565" w:author="Ye-Kui Wang (d00)" w:date="2020-09-23T16:55:00Z">
            <w:rPr>
              <w:rFonts w:eastAsia="MS Mincho"/>
              <w:sz w:val="20"/>
              <w:highlight w:val="yellow"/>
              <w:lang w:val="en-CA"/>
            </w:rPr>
          </w:rPrChange>
        </w:rPr>
        <w:t>point</w:t>
      </w:r>
      <w:r w:rsidRPr="007E3C52">
        <w:rPr>
          <w:rFonts w:eastAsia="MS Mincho"/>
          <w:sz w:val="20"/>
          <w:lang w:val="en-CA"/>
          <w:rPrChange w:id="2566" w:author="Ye-Kui Wang (d00)" w:date="2020-09-23T16:55:00Z">
            <w:rPr>
              <w:rFonts w:eastAsia="MS Mincho"/>
              <w:sz w:val="20"/>
              <w:lang w:val="en-CA"/>
            </w:rPr>
          </w:rPrChange>
        </w:rPr>
        <w:t xml:space="preserve">) are present. </w:t>
      </w:r>
      <w:proofErr w:type="spellStart"/>
      <w:r w:rsidRPr="007E3C52">
        <w:rPr>
          <w:rFonts w:eastAsia="MS Mincho"/>
          <w:sz w:val="20"/>
          <w:lang w:val="en-CA"/>
          <w:rPrChange w:id="2567" w:author="Ye-Kui Wang (d00)" w:date="2020-09-23T16:55:00Z">
            <w:rPr>
              <w:rFonts w:eastAsia="MS Mincho"/>
              <w:sz w:val="20"/>
              <w:lang w:val="en-CA"/>
            </w:rPr>
          </w:rPrChange>
        </w:rPr>
        <w:t>nal_hrd_parameters_present_flag</w:t>
      </w:r>
      <w:proofErr w:type="spellEnd"/>
      <w:r w:rsidRPr="007E3C52">
        <w:rPr>
          <w:rFonts w:eastAsia="MS Mincho"/>
          <w:sz w:val="20"/>
          <w:lang w:val="en-CA"/>
          <w:rPrChange w:id="2568" w:author="Ye-Kui Wang (d00)" w:date="2020-09-23T16:55:00Z">
            <w:rPr>
              <w:rFonts w:eastAsia="MS Mincho"/>
              <w:sz w:val="20"/>
              <w:lang w:val="en-CA"/>
            </w:rPr>
          </w:rPrChange>
        </w:rPr>
        <w:t xml:space="preserve"> equal to 0 specifies that NAL HRD parameters are not present.</w:t>
      </w:r>
    </w:p>
    <w:p w14:paraId="0A94F8D7" w14:textId="77777777" w:rsidR="006F28E2" w:rsidRPr="007E3C52" w:rsidRDefault="006F28E2" w:rsidP="006F28E2">
      <w:pPr>
        <w:spacing w:before="60" w:line="199" w:lineRule="exact"/>
        <w:ind w:left="284"/>
        <w:jc w:val="both"/>
        <w:rPr>
          <w:rFonts w:eastAsia="MS Mincho"/>
          <w:b/>
          <w:bCs/>
          <w:sz w:val="18"/>
          <w:szCs w:val="18"/>
          <w:lang w:val="en-CA"/>
          <w:rPrChange w:id="2569" w:author="Ye-Kui Wang (d00)" w:date="2020-09-23T16:55:00Z">
            <w:rPr>
              <w:rFonts w:eastAsia="MS Mincho"/>
              <w:b/>
              <w:bCs/>
              <w:sz w:val="18"/>
              <w:szCs w:val="18"/>
              <w:lang w:val="en-CA"/>
            </w:rPr>
          </w:rPrChange>
        </w:rPr>
      </w:pPr>
      <w:r w:rsidRPr="007E3C52">
        <w:rPr>
          <w:rFonts w:eastAsia="MS Mincho"/>
          <w:sz w:val="18"/>
          <w:szCs w:val="18"/>
          <w:lang w:val="en-CA"/>
          <w:rPrChange w:id="2570" w:author="Ye-Kui Wang (d00)" w:date="2020-09-23T16:55:00Z">
            <w:rPr>
              <w:rFonts w:eastAsia="MS Mincho"/>
              <w:sz w:val="18"/>
              <w:szCs w:val="18"/>
              <w:lang w:val="en-CA"/>
            </w:rPr>
          </w:rPrChange>
        </w:rPr>
        <w:t xml:space="preserve">NOTE 12 – When </w:t>
      </w:r>
      <w:proofErr w:type="spellStart"/>
      <w:r w:rsidRPr="007E3C52">
        <w:rPr>
          <w:rFonts w:eastAsia="MS Mincho"/>
          <w:sz w:val="18"/>
          <w:szCs w:val="18"/>
          <w:lang w:val="en-CA"/>
          <w:rPrChange w:id="2571" w:author="Ye-Kui Wang (d00)" w:date="2020-09-23T16:55:00Z">
            <w:rPr>
              <w:rFonts w:eastAsia="MS Mincho"/>
              <w:sz w:val="18"/>
              <w:szCs w:val="18"/>
              <w:lang w:val="en-CA"/>
            </w:rPr>
          </w:rPrChange>
        </w:rPr>
        <w:t>nal_hrd_parameters_present_flag</w:t>
      </w:r>
      <w:proofErr w:type="spellEnd"/>
      <w:r w:rsidRPr="007E3C52">
        <w:rPr>
          <w:rFonts w:eastAsia="MS Mincho"/>
          <w:sz w:val="18"/>
          <w:szCs w:val="18"/>
          <w:lang w:val="en-CA"/>
          <w:rPrChange w:id="2572" w:author="Ye-Kui Wang (d00)" w:date="2020-09-23T16:55:00Z">
            <w:rPr>
              <w:rFonts w:eastAsia="MS Mincho"/>
              <w:sz w:val="18"/>
              <w:szCs w:val="18"/>
              <w:lang w:val="en-CA"/>
            </w:rPr>
          </w:rPrChange>
        </w:rPr>
        <w:t xml:space="preserve"> is equal to 0, the conformance of the bitstream cannot be verified without provision of the NAL HRD parameters and all buffering period </w:t>
      </w:r>
      <w:r w:rsidRPr="007E3C52">
        <w:rPr>
          <w:rFonts w:eastAsia="SimSun"/>
          <w:noProof/>
          <w:sz w:val="18"/>
          <w:highlight w:val="yellow"/>
          <w:lang w:val="en-CA"/>
          <w:rPrChange w:id="2573" w:author="Ye-Kui Wang (d00)" w:date="2020-09-23T16:55:00Z">
            <w:rPr>
              <w:rFonts w:eastAsia="SimSun"/>
              <w:noProof/>
              <w:sz w:val="18"/>
              <w:highlight w:val="yellow"/>
              <w:lang w:val="en-CA"/>
            </w:rPr>
          </w:rPrChange>
        </w:rPr>
        <w:t>SEI messages,</w:t>
      </w:r>
      <w:r w:rsidRPr="007E3C52">
        <w:rPr>
          <w:rFonts w:eastAsia="SimSun"/>
          <w:noProof/>
          <w:sz w:val="18"/>
          <w:lang w:val="en-CA"/>
          <w:rPrChange w:id="2574" w:author="Ye-Kui Wang (d00)" w:date="2020-09-23T16:55:00Z">
            <w:rPr>
              <w:rFonts w:eastAsia="SimSun"/>
              <w:noProof/>
              <w:sz w:val="18"/>
              <w:lang w:val="en-CA"/>
            </w:rPr>
          </w:rPrChange>
        </w:rPr>
        <w:t xml:space="preserve"> </w:t>
      </w:r>
      <w:r w:rsidRPr="007E3C52">
        <w:rPr>
          <w:rFonts w:eastAsia="MS Mincho"/>
          <w:sz w:val="18"/>
          <w:szCs w:val="18"/>
          <w:lang w:val="en-CA"/>
          <w:rPrChange w:id="2575" w:author="Ye-Kui Wang (d00)" w:date="2020-09-23T16:55:00Z">
            <w:rPr>
              <w:rFonts w:eastAsia="MS Mincho"/>
              <w:sz w:val="18"/>
              <w:szCs w:val="18"/>
              <w:lang w:val="en-CA"/>
            </w:rPr>
          </w:rPrChange>
        </w:rPr>
        <w:t>and</w:t>
      </w:r>
      <w:r w:rsidRPr="007E3C52">
        <w:rPr>
          <w:rFonts w:eastAsia="SimSun"/>
          <w:noProof/>
          <w:sz w:val="18"/>
          <w:highlight w:val="yellow"/>
          <w:lang w:val="en-CA"/>
          <w:rPrChange w:id="2576" w:author="Ye-Kui Wang (d00)" w:date="2020-09-23T16:55:00Z">
            <w:rPr>
              <w:rFonts w:eastAsia="SimSun"/>
              <w:noProof/>
              <w:sz w:val="18"/>
              <w:highlight w:val="yellow"/>
              <w:lang w:val="en-CA"/>
            </w:rPr>
          </w:rPrChange>
        </w:rPr>
        <w:t xml:space="preserve">, when vcl_hrd_parameters_present_flag is also equal to 0, all </w:t>
      </w:r>
      <w:r w:rsidRPr="007E3C52">
        <w:rPr>
          <w:rFonts w:eastAsia="MS Mincho"/>
          <w:sz w:val="18"/>
          <w:szCs w:val="18"/>
          <w:lang w:val="en-CA"/>
          <w:rPrChange w:id="2577" w:author="Ye-Kui Wang (d00)" w:date="2020-09-23T16:55:00Z">
            <w:rPr>
              <w:rFonts w:eastAsia="MS Mincho"/>
              <w:sz w:val="18"/>
              <w:szCs w:val="18"/>
              <w:lang w:val="en-CA"/>
            </w:rPr>
          </w:rPrChange>
        </w:rPr>
        <w:t>picture timing SEI messages, by some means not specified in this Recommendation | International Standard.</w:t>
      </w:r>
    </w:p>
    <w:p w14:paraId="101B103F" w14:textId="77777777" w:rsidR="006F28E2" w:rsidRPr="007E3C52" w:rsidRDefault="006F28E2" w:rsidP="006F28E2">
      <w:pPr>
        <w:rPr>
          <w:lang w:val="en-CA"/>
          <w:rPrChange w:id="2578" w:author="Ye-Kui Wang (d00)" w:date="2020-09-23T16:55:00Z">
            <w:rPr>
              <w:lang w:val="en-CA"/>
            </w:rPr>
          </w:rPrChange>
        </w:rPr>
      </w:pPr>
      <w:r w:rsidRPr="007E3C52">
        <w:rPr>
          <w:lang w:val="en-CA"/>
          <w:rPrChange w:id="2579" w:author="Ye-Kui Wang (d00)" w:date="2020-09-23T16:55:00Z">
            <w:rPr>
              <w:lang w:val="en-CA"/>
            </w:rPr>
          </w:rPrChange>
        </w:rPr>
        <w:t>...</w:t>
      </w:r>
    </w:p>
    <w:p w14:paraId="794B06F1" w14:textId="77777777" w:rsidR="006F28E2" w:rsidRPr="007E3C52" w:rsidRDefault="006F28E2" w:rsidP="006F28E2">
      <w:pPr>
        <w:tabs>
          <w:tab w:val="left" w:pos="794"/>
          <w:tab w:val="left" w:pos="1191"/>
          <w:tab w:val="left" w:pos="1588"/>
          <w:tab w:val="left" w:pos="1985"/>
        </w:tabs>
        <w:jc w:val="both"/>
        <w:rPr>
          <w:rFonts w:eastAsia="MS Mincho"/>
          <w:sz w:val="20"/>
          <w:lang w:val="en-CA"/>
          <w:rPrChange w:id="2580" w:author="Ye-Kui Wang (d00)" w:date="2020-09-23T16:55:00Z">
            <w:rPr>
              <w:rFonts w:eastAsia="MS Mincho"/>
              <w:sz w:val="20"/>
              <w:lang w:val="en-CA"/>
            </w:rPr>
          </w:rPrChange>
        </w:rPr>
      </w:pPr>
      <w:proofErr w:type="spellStart"/>
      <w:r w:rsidRPr="007E3C52">
        <w:rPr>
          <w:rFonts w:eastAsia="MS Mincho"/>
          <w:b/>
          <w:bCs/>
          <w:sz w:val="20"/>
          <w:lang w:val="en-CA"/>
          <w:rPrChange w:id="2581" w:author="Ye-Kui Wang (d00)" w:date="2020-09-23T16:55:00Z">
            <w:rPr>
              <w:rFonts w:eastAsia="MS Mincho"/>
              <w:b/>
              <w:bCs/>
              <w:sz w:val="20"/>
              <w:lang w:val="en-CA"/>
            </w:rPr>
          </w:rPrChange>
        </w:rPr>
        <w:t>vcl_hrd_parameters_present_flag</w:t>
      </w:r>
      <w:proofErr w:type="spellEnd"/>
      <w:r w:rsidRPr="007E3C52">
        <w:rPr>
          <w:rFonts w:eastAsia="MS Mincho"/>
          <w:bCs/>
          <w:sz w:val="20"/>
          <w:lang w:val="en-CA"/>
          <w:rPrChange w:id="2582" w:author="Ye-Kui Wang (d00)" w:date="2020-09-23T16:55:00Z">
            <w:rPr>
              <w:rFonts w:eastAsia="MS Mincho"/>
              <w:bCs/>
              <w:sz w:val="20"/>
              <w:lang w:val="en-CA"/>
            </w:rPr>
          </w:rPrChange>
        </w:rPr>
        <w:t xml:space="preserve"> </w:t>
      </w:r>
      <w:r w:rsidRPr="007E3C52">
        <w:rPr>
          <w:rFonts w:eastAsia="MS Mincho"/>
          <w:sz w:val="20"/>
          <w:lang w:val="en-CA"/>
          <w:rPrChange w:id="2583" w:author="Ye-Kui Wang (d00)" w:date="2020-09-23T16:55:00Z">
            <w:rPr>
              <w:rFonts w:eastAsia="MS Mincho"/>
              <w:sz w:val="20"/>
              <w:lang w:val="en-CA"/>
            </w:rPr>
          </w:rPrChange>
        </w:rPr>
        <w:t xml:space="preserve">equal to 1 specifies that VCL HRD parameters (pertaining to </w:t>
      </w:r>
      <w:r w:rsidRPr="007E3C52">
        <w:rPr>
          <w:rFonts w:eastAsia="MS Mincho"/>
          <w:sz w:val="20"/>
          <w:highlight w:val="yellow"/>
          <w:lang w:val="en-CA"/>
          <w:rPrChange w:id="2584" w:author="Ye-Kui Wang (d00)" w:date="2020-09-23T16:55:00Z">
            <w:rPr>
              <w:rFonts w:eastAsia="MS Mincho"/>
              <w:sz w:val="20"/>
              <w:highlight w:val="yellow"/>
              <w:lang w:val="en-CA"/>
            </w:rPr>
          </w:rPrChange>
        </w:rPr>
        <w:t>the Type I</w:t>
      </w:r>
      <w:r w:rsidRPr="007E3C52">
        <w:rPr>
          <w:rFonts w:eastAsia="MS Mincho"/>
          <w:sz w:val="20"/>
          <w:lang w:val="en-CA"/>
          <w:rPrChange w:id="2585" w:author="Ye-Kui Wang (d00)" w:date="2020-09-23T16:55:00Z">
            <w:rPr>
              <w:rFonts w:eastAsia="MS Mincho"/>
              <w:sz w:val="20"/>
              <w:lang w:val="en-CA"/>
            </w:rPr>
          </w:rPrChange>
        </w:rPr>
        <w:t xml:space="preserve"> </w:t>
      </w:r>
      <w:r w:rsidRPr="007E3C52">
        <w:rPr>
          <w:rFonts w:eastAsia="MS Mincho"/>
          <w:strike/>
          <w:color w:val="FF0000"/>
          <w:sz w:val="20"/>
          <w:lang w:val="en-CA"/>
          <w:rPrChange w:id="2586" w:author="Ye-Kui Wang (d00)" w:date="2020-09-23T16:55:00Z">
            <w:rPr>
              <w:rFonts w:eastAsia="MS Mincho"/>
              <w:strike/>
              <w:color w:val="FF0000"/>
              <w:sz w:val="20"/>
              <w:lang w:val="en-CA"/>
            </w:rPr>
          </w:rPrChange>
        </w:rPr>
        <w:t xml:space="preserve">all </w:t>
      </w:r>
      <w:r w:rsidRPr="007E3C52">
        <w:rPr>
          <w:rFonts w:eastAsia="MS Mincho"/>
          <w:sz w:val="20"/>
          <w:lang w:val="en-CA"/>
          <w:rPrChange w:id="2587" w:author="Ye-Kui Wang (d00)" w:date="2020-09-23T16:55:00Z">
            <w:rPr>
              <w:rFonts w:eastAsia="MS Mincho"/>
              <w:sz w:val="20"/>
              <w:lang w:val="en-CA"/>
            </w:rPr>
          </w:rPrChange>
        </w:rPr>
        <w:t>bitstream conformance</w:t>
      </w:r>
      <w:r w:rsidRPr="007E3C52">
        <w:rPr>
          <w:rFonts w:eastAsia="MS Mincho"/>
          <w:sz w:val="20"/>
          <w:highlight w:val="yellow"/>
          <w:lang w:val="en-CA"/>
          <w:rPrChange w:id="2588" w:author="Ye-Kui Wang (d00)" w:date="2020-09-23T16:55:00Z">
            <w:rPr>
              <w:rFonts w:eastAsia="MS Mincho"/>
              <w:sz w:val="20"/>
              <w:highlight w:val="yellow"/>
              <w:lang w:val="en-CA"/>
            </w:rPr>
          </w:rPrChange>
        </w:rPr>
        <w:t xml:space="preserve"> point</w:t>
      </w:r>
      <w:r w:rsidRPr="007E3C52">
        <w:rPr>
          <w:rFonts w:eastAsia="MS Mincho"/>
          <w:sz w:val="20"/>
          <w:lang w:val="en-CA"/>
          <w:rPrChange w:id="2589" w:author="Ye-Kui Wang (d00)" w:date="2020-09-23T16:55:00Z">
            <w:rPr>
              <w:rFonts w:eastAsia="MS Mincho"/>
              <w:sz w:val="20"/>
              <w:lang w:val="en-CA"/>
            </w:rPr>
          </w:rPrChange>
        </w:rPr>
        <w:t xml:space="preserve">) are present. </w:t>
      </w:r>
      <w:proofErr w:type="spellStart"/>
      <w:r w:rsidRPr="007E3C52">
        <w:rPr>
          <w:rFonts w:eastAsia="MS Mincho"/>
          <w:sz w:val="20"/>
          <w:lang w:val="en-CA"/>
          <w:rPrChange w:id="2590" w:author="Ye-Kui Wang (d00)" w:date="2020-09-23T16:55:00Z">
            <w:rPr>
              <w:rFonts w:eastAsia="MS Mincho"/>
              <w:sz w:val="20"/>
              <w:lang w:val="en-CA"/>
            </w:rPr>
          </w:rPrChange>
        </w:rPr>
        <w:t>vcl_hrd_parameters_present_flag</w:t>
      </w:r>
      <w:proofErr w:type="spellEnd"/>
      <w:r w:rsidRPr="007E3C52">
        <w:rPr>
          <w:rFonts w:eastAsia="MS Mincho"/>
          <w:sz w:val="20"/>
          <w:lang w:val="en-CA"/>
          <w:rPrChange w:id="2591" w:author="Ye-Kui Wang (d00)" w:date="2020-09-23T16:55:00Z">
            <w:rPr>
              <w:rFonts w:eastAsia="MS Mincho"/>
              <w:sz w:val="20"/>
              <w:lang w:val="en-CA"/>
            </w:rPr>
          </w:rPrChange>
        </w:rPr>
        <w:t xml:space="preserve"> equal to 0 specifies that VCL HRD parameters are not present.</w:t>
      </w:r>
    </w:p>
    <w:p w14:paraId="4E564562" w14:textId="77777777" w:rsidR="006F28E2" w:rsidRPr="007E3C52" w:rsidRDefault="006F28E2" w:rsidP="006F28E2">
      <w:pPr>
        <w:spacing w:before="60" w:line="199" w:lineRule="exact"/>
        <w:ind w:left="284"/>
        <w:jc w:val="both"/>
        <w:rPr>
          <w:rFonts w:eastAsia="MS Mincho"/>
          <w:b/>
          <w:bCs/>
          <w:sz w:val="18"/>
          <w:szCs w:val="18"/>
          <w:lang w:val="en-CA"/>
          <w:rPrChange w:id="2592" w:author="Ye-Kui Wang (d00)" w:date="2020-09-23T16:55:00Z">
            <w:rPr>
              <w:rFonts w:eastAsia="MS Mincho"/>
              <w:b/>
              <w:bCs/>
              <w:sz w:val="18"/>
              <w:szCs w:val="18"/>
              <w:lang w:val="en-CA"/>
            </w:rPr>
          </w:rPrChange>
        </w:rPr>
      </w:pPr>
      <w:r w:rsidRPr="007E3C52">
        <w:rPr>
          <w:rFonts w:eastAsia="MS Mincho"/>
          <w:sz w:val="18"/>
          <w:szCs w:val="18"/>
          <w:lang w:val="en-CA"/>
          <w:rPrChange w:id="2593" w:author="Ye-Kui Wang (d00)" w:date="2020-09-23T16:55:00Z">
            <w:rPr>
              <w:rFonts w:eastAsia="MS Mincho"/>
              <w:sz w:val="18"/>
              <w:szCs w:val="18"/>
              <w:lang w:val="en-CA"/>
            </w:rPr>
          </w:rPrChange>
        </w:rPr>
        <w:t xml:space="preserve">NOTE 13 – When </w:t>
      </w:r>
      <w:proofErr w:type="spellStart"/>
      <w:r w:rsidRPr="007E3C52">
        <w:rPr>
          <w:rFonts w:eastAsia="MS Mincho"/>
          <w:sz w:val="18"/>
          <w:szCs w:val="18"/>
          <w:lang w:val="en-CA"/>
          <w:rPrChange w:id="2594" w:author="Ye-Kui Wang (d00)" w:date="2020-09-23T16:55:00Z">
            <w:rPr>
              <w:rFonts w:eastAsia="MS Mincho"/>
              <w:sz w:val="18"/>
              <w:szCs w:val="18"/>
              <w:lang w:val="en-CA"/>
            </w:rPr>
          </w:rPrChange>
        </w:rPr>
        <w:t>vcl_hrd_parameters_present_flag</w:t>
      </w:r>
      <w:proofErr w:type="spellEnd"/>
      <w:r w:rsidRPr="007E3C52">
        <w:rPr>
          <w:rFonts w:eastAsia="MS Mincho"/>
          <w:sz w:val="18"/>
          <w:szCs w:val="18"/>
          <w:lang w:val="en-CA"/>
          <w:rPrChange w:id="2595" w:author="Ye-Kui Wang (d00)" w:date="2020-09-23T16:55:00Z">
            <w:rPr>
              <w:rFonts w:eastAsia="MS Mincho"/>
              <w:sz w:val="18"/>
              <w:szCs w:val="18"/>
              <w:lang w:val="en-CA"/>
            </w:rPr>
          </w:rPrChange>
        </w:rPr>
        <w:t xml:space="preserve"> is equal to 0, the conformance of the bitstream cannot be verified without provision of the VCL HRD parameters and all buffering period </w:t>
      </w:r>
      <w:r w:rsidRPr="007E3C52">
        <w:rPr>
          <w:rFonts w:eastAsia="SimSun"/>
          <w:noProof/>
          <w:sz w:val="18"/>
          <w:highlight w:val="yellow"/>
          <w:lang w:val="en-CA"/>
          <w:rPrChange w:id="2596" w:author="Ye-Kui Wang (d00)" w:date="2020-09-23T16:55:00Z">
            <w:rPr>
              <w:rFonts w:eastAsia="SimSun"/>
              <w:noProof/>
              <w:sz w:val="18"/>
              <w:highlight w:val="yellow"/>
              <w:lang w:val="en-CA"/>
            </w:rPr>
          </w:rPrChange>
        </w:rPr>
        <w:t>SEI messages,</w:t>
      </w:r>
      <w:r w:rsidRPr="007E3C52">
        <w:rPr>
          <w:rFonts w:eastAsia="SimSun"/>
          <w:noProof/>
          <w:sz w:val="18"/>
          <w:lang w:val="en-CA"/>
          <w:rPrChange w:id="2597" w:author="Ye-Kui Wang (d00)" w:date="2020-09-23T16:55:00Z">
            <w:rPr>
              <w:rFonts w:eastAsia="SimSun"/>
              <w:noProof/>
              <w:sz w:val="18"/>
              <w:lang w:val="en-CA"/>
            </w:rPr>
          </w:rPrChange>
        </w:rPr>
        <w:t xml:space="preserve"> </w:t>
      </w:r>
      <w:r w:rsidRPr="007E3C52">
        <w:rPr>
          <w:rFonts w:eastAsia="MS Mincho"/>
          <w:sz w:val="18"/>
          <w:szCs w:val="18"/>
          <w:lang w:val="en-CA"/>
          <w:rPrChange w:id="2598" w:author="Ye-Kui Wang (d00)" w:date="2020-09-23T16:55:00Z">
            <w:rPr>
              <w:rFonts w:eastAsia="MS Mincho"/>
              <w:sz w:val="18"/>
              <w:szCs w:val="18"/>
              <w:lang w:val="en-CA"/>
            </w:rPr>
          </w:rPrChange>
        </w:rPr>
        <w:t>and</w:t>
      </w:r>
      <w:r w:rsidRPr="007E3C52">
        <w:rPr>
          <w:rFonts w:eastAsia="SimSun"/>
          <w:noProof/>
          <w:sz w:val="18"/>
          <w:highlight w:val="yellow"/>
          <w:lang w:val="en-CA"/>
          <w:rPrChange w:id="2599" w:author="Ye-Kui Wang (d00)" w:date="2020-09-23T16:55:00Z">
            <w:rPr>
              <w:rFonts w:eastAsia="SimSun"/>
              <w:noProof/>
              <w:sz w:val="18"/>
              <w:highlight w:val="yellow"/>
              <w:lang w:val="en-CA"/>
            </w:rPr>
          </w:rPrChange>
        </w:rPr>
        <w:t xml:space="preserve">, when nal_hrd_parameters_present_flag is also equal to 0, all </w:t>
      </w:r>
      <w:r w:rsidRPr="007E3C52">
        <w:rPr>
          <w:rFonts w:eastAsia="MS Mincho"/>
          <w:sz w:val="18"/>
          <w:szCs w:val="18"/>
          <w:lang w:val="en-CA"/>
          <w:rPrChange w:id="2600" w:author="Ye-Kui Wang (d00)" w:date="2020-09-23T16:55:00Z">
            <w:rPr>
              <w:rFonts w:eastAsia="MS Mincho"/>
              <w:sz w:val="18"/>
              <w:szCs w:val="18"/>
              <w:lang w:val="en-CA"/>
            </w:rPr>
          </w:rPrChange>
        </w:rPr>
        <w:t>picture timing SEI messages, by some means not specified in this Recommendation | International Standard.</w:t>
      </w:r>
    </w:p>
    <w:p w14:paraId="5EB0A7ED" w14:textId="77777777" w:rsidR="006F28E2" w:rsidRPr="007E3C52" w:rsidRDefault="006F28E2" w:rsidP="006F28E2">
      <w:pPr>
        <w:rPr>
          <w:lang w:val="en-CA"/>
          <w:rPrChange w:id="2601" w:author="Ye-Kui Wang (d00)" w:date="2020-09-23T16:55:00Z">
            <w:rPr>
              <w:lang w:val="en-CA"/>
            </w:rPr>
          </w:rPrChange>
        </w:rPr>
      </w:pPr>
      <w:r w:rsidRPr="007E3C52">
        <w:rPr>
          <w:lang w:val="en-CA"/>
          <w:rPrChange w:id="2602" w:author="Ye-Kui Wang (d00)" w:date="2020-09-23T16:55:00Z">
            <w:rPr>
              <w:lang w:val="en-CA"/>
            </w:rPr>
          </w:rPrChange>
        </w:rPr>
        <w:t>...</w:t>
      </w:r>
    </w:p>
    <w:p w14:paraId="18E13C92" w14:textId="44FB9794" w:rsidR="006F28E2" w:rsidRPr="007E3C52" w:rsidRDefault="006F28E2" w:rsidP="006F28E2">
      <w:pPr>
        <w:pStyle w:val="Heading2"/>
        <w:rPr>
          <w:lang w:val="en-CA"/>
        </w:rPr>
      </w:pPr>
      <w:r w:rsidRPr="007E3C52">
        <w:rPr>
          <w:lang w:val="en-CA"/>
          <w:rPrChange w:id="2603" w:author="Ye-Kui Wang (d00)" w:date="2020-09-23T16:55:00Z">
            <w:rPr>
              <w:lang w:val="en-CA"/>
            </w:rPr>
          </w:rPrChange>
        </w:rPr>
        <w:t xml:space="preserve">On semantics of </w:t>
      </w:r>
      <w:bookmarkStart w:id="2604" w:name="_Hlk25673338"/>
      <w:proofErr w:type="spellStart"/>
      <w:r w:rsidRPr="007E3C52">
        <w:rPr>
          <w:lang w:val="en-CA"/>
          <w:rPrChange w:id="2605" w:author="Ye-Kui Wang (d00)" w:date="2020-09-23T16:55:00Z">
            <w:rPr/>
          </w:rPrChange>
        </w:rPr>
        <w:t>rbsp_</w:t>
      </w:r>
      <w:proofErr w:type="gramStart"/>
      <w:r w:rsidRPr="007E3C52">
        <w:rPr>
          <w:lang w:val="en-CA"/>
          <w:rPrChange w:id="2606" w:author="Ye-Kui Wang (d00)" w:date="2020-09-23T16:55:00Z">
            <w:rPr/>
          </w:rPrChange>
        </w:rPr>
        <w:t>byte</w:t>
      </w:r>
      <w:proofErr w:type="spellEnd"/>
      <w:r w:rsidRPr="007E3C52">
        <w:rPr>
          <w:lang w:val="en-CA"/>
          <w:rPrChange w:id="2607" w:author="Ye-Kui Wang (d00)" w:date="2020-09-23T16:55:00Z">
            <w:rPr/>
          </w:rPrChange>
        </w:rPr>
        <w:t>[</w:t>
      </w:r>
      <w:proofErr w:type="gramEnd"/>
      <w:r w:rsidRPr="007E3C52">
        <w:rPr>
          <w:lang w:val="en-CA"/>
          <w:rPrChange w:id="2608" w:author="Ye-Kui Wang (d00)" w:date="2020-09-23T16:55:00Z">
            <w:rPr/>
          </w:rPrChange>
        </w:rPr>
        <w:t> </w:t>
      </w:r>
      <w:proofErr w:type="spellStart"/>
      <w:r w:rsidRPr="007E3C52">
        <w:rPr>
          <w:lang w:val="en-CA"/>
          <w:rPrChange w:id="2609" w:author="Ye-Kui Wang (d00)" w:date="2020-09-23T16:55:00Z">
            <w:rPr/>
          </w:rPrChange>
        </w:rPr>
        <w:t>i</w:t>
      </w:r>
      <w:proofErr w:type="spellEnd"/>
      <w:r w:rsidRPr="007E3C52">
        <w:rPr>
          <w:lang w:val="en-CA"/>
          <w:rPrChange w:id="2610" w:author="Ye-Kui Wang (d00)" w:date="2020-09-23T16:55:00Z">
            <w:rPr/>
          </w:rPrChange>
        </w:rPr>
        <w:t> ]</w:t>
      </w:r>
      <w:bookmarkEnd w:id="2604"/>
    </w:p>
    <w:p w14:paraId="13DD5BDF" w14:textId="77777777" w:rsidR="006F28E2" w:rsidRPr="007E3C52" w:rsidRDefault="006F28E2" w:rsidP="006F28E2">
      <w:pPr>
        <w:pStyle w:val="Heading3"/>
        <w:rPr>
          <w:lang w:val="en-CA"/>
          <w:rPrChange w:id="2611" w:author="Ye-Kui Wang (d00)" w:date="2020-09-23T16:55:00Z">
            <w:rPr>
              <w:lang w:val="en-CA"/>
            </w:rPr>
          </w:rPrChange>
        </w:rPr>
      </w:pPr>
      <w:r w:rsidRPr="00204C6F">
        <w:rPr>
          <w:lang w:val="en-CA"/>
        </w:rPr>
        <w:t>Status</w:t>
      </w:r>
    </w:p>
    <w:p w14:paraId="20753291" w14:textId="372DE2D2" w:rsidR="00E911A2" w:rsidRPr="00960032" w:rsidRDefault="00E911A2" w:rsidP="00E911A2">
      <w:pPr>
        <w:pStyle w:val="ListParagraph"/>
        <w:ind w:left="0"/>
        <w:contextualSpacing w:val="0"/>
        <w:jc w:val="both"/>
        <w:rPr>
          <w:szCs w:val="22"/>
          <w:lang w:val="en-CA"/>
        </w:rPr>
      </w:pPr>
      <w:r w:rsidRPr="007E3C52">
        <w:rPr>
          <w:szCs w:val="22"/>
          <w:lang w:val="en-CA"/>
          <w:rPrChange w:id="2612" w:author="Ye-Kui Wang (d00)" w:date="2020-09-23T16:55:00Z">
            <w:rPr>
              <w:szCs w:val="22"/>
              <w:lang w:val="en-CA"/>
            </w:rPr>
          </w:rPrChange>
        </w:rPr>
        <w:t>These bugs were confirmed</w:t>
      </w:r>
      <w:r w:rsidR="0046373F" w:rsidRPr="007E3C52">
        <w:rPr>
          <w:szCs w:val="22"/>
          <w:lang w:val="en-CA"/>
          <w:rPrChange w:id="2613" w:author="Ye-Kui Wang (d00)" w:date="2020-09-23T16:55:00Z">
            <w:rPr>
              <w:szCs w:val="22"/>
              <w:lang w:val="en-CA"/>
            </w:rPr>
          </w:rPrChange>
        </w:rPr>
        <w:t>,</w:t>
      </w:r>
      <w:r w:rsidRPr="007E3C52">
        <w:rPr>
          <w:szCs w:val="22"/>
          <w:lang w:val="en-CA"/>
          <w:rPrChange w:id="2614" w:author="Ye-Kui Wang (d00)" w:date="2020-09-23T16:55:00Z">
            <w:rPr>
              <w:szCs w:val="22"/>
              <w:lang w:val="en-CA"/>
            </w:rPr>
          </w:rPrChange>
        </w:rPr>
        <w:t xml:space="preserve"> and the text bug fixes were agreed by the JCT-VC at its 37th meeting in Geneva in Oct. 2019</w:t>
      </w:r>
      <w:r w:rsidRPr="007E3C52">
        <w:rPr>
          <w:rFonts w:eastAsia="SimSun"/>
          <w:lang w:val="en-CA" w:eastAsia="de-DE"/>
          <w:rPrChange w:id="2615" w:author="Ye-Kui Wang (d00)" w:date="2020-09-23T16:55:00Z">
            <w:rPr>
              <w:rFonts w:eastAsia="SimSun"/>
              <w:lang w:val="en-CA" w:eastAsia="de-DE"/>
            </w:rPr>
          </w:rPrChange>
        </w:rPr>
        <w:t xml:space="preserve">. See </w:t>
      </w:r>
      <w:r w:rsidR="00174D81" w:rsidRPr="007E3C52">
        <w:rPr>
          <w:lang w:val="en-CA"/>
          <w:rPrChange w:id="2616" w:author="Ye-Kui Wang (d00)" w:date="2020-09-23T16:55:00Z">
            <w:rPr/>
          </w:rPrChange>
        </w:rPr>
        <w:fldChar w:fldCharType="begin"/>
      </w:r>
      <w:r w:rsidR="00174D81" w:rsidRPr="007E3C52">
        <w:rPr>
          <w:lang w:val="en-CA"/>
          <w:rPrChange w:id="2617" w:author="Ye-Kui Wang (d00)" w:date="2020-09-23T16:55:00Z">
            <w:rPr/>
          </w:rPrChange>
        </w:rPr>
        <w:instrText xml:space="preserve"> HYPERLINK "http://phenix.int-evry.fr/jct/doc_end_user/current_document.php?id=10963" </w:instrText>
      </w:r>
      <w:r w:rsidR="00174D81" w:rsidRPr="007E3C52">
        <w:rPr>
          <w:lang w:val="en-CA"/>
          <w:rPrChange w:id="2618" w:author="Ye-Kui Wang (d00)" w:date="2020-09-23T16:55:00Z">
            <w:rPr/>
          </w:rPrChange>
        </w:rPr>
        <w:fldChar w:fldCharType="separate"/>
      </w:r>
      <w:r w:rsidRPr="007E3C52">
        <w:rPr>
          <w:rStyle w:val="Hyperlink"/>
          <w:rFonts w:eastAsia="SimSun"/>
          <w:lang w:val="en-CA" w:eastAsia="de-DE"/>
          <w:rPrChange w:id="2619" w:author="Ye-Kui Wang (d00)" w:date="2020-09-23T16:55:00Z">
            <w:rPr>
              <w:rStyle w:val="Hyperlink"/>
              <w:rFonts w:eastAsia="SimSun"/>
              <w:lang w:val="en-CA" w:eastAsia="de-DE"/>
            </w:rPr>
          </w:rPrChange>
        </w:rPr>
        <w:t>JCTVC-AK0023</w:t>
      </w:r>
      <w:r w:rsidR="00174D81" w:rsidRPr="007E3C52">
        <w:rPr>
          <w:rStyle w:val="Hyperlink"/>
          <w:rFonts w:eastAsia="SimSun"/>
          <w:lang w:val="en-CA" w:eastAsia="de-DE"/>
          <w:rPrChange w:id="2620" w:author="Ye-Kui Wang (d00)" w:date="2020-09-23T16:55:00Z">
            <w:rPr>
              <w:rStyle w:val="Hyperlink"/>
              <w:rFonts w:eastAsia="SimSun"/>
              <w:lang w:val="en-CA" w:eastAsia="de-DE"/>
            </w:rPr>
          </w:rPrChange>
        </w:rPr>
        <w:fldChar w:fldCharType="end"/>
      </w:r>
      <w:r w:rsidRPr="007E3C52">
        <w:rPr>
          <w:rFonts w:eastAsia="SimSun"/>
          <w:lang w:val="en-CA" w:eastAsia="de-DE"/>
        </w:rPr>
        <w:t>.</w:t>
      </w:r>
    </w:p>
    <w:p w14:paraId="4055234B" w14:textId="77777777" w:rsidR="006F28E2" w:rsidRPr="007E3C52" w:rsidRDefault="006F28E2" w:rsidP="006F28E2">
      <w:pPr>
        <w:pStyle w:val="Heading3"/>
        <w:rPr>
          <w:lang w:val="en-CA"/>
          <w:rPrChange w:id="2621" w:author="Ye-Kui Wang (d00)" w:date="2020-09-23T16:55:00Z">
            <w:rPr>
              <w:lang w:val="en-CA"/>
            </w:rPr>
          </w:rPrChange>
        </w:rPr>
      </w:pPr>
      <w:r w:rsidRPr="00204C6F">
        <w:rPr>
          <w:lang w:val="en-CA"/>
        </w:rPr>
        <w:t>B</w:t>
      </w:r>
      <w:r w:rsidRPr="007E3C52">
        <w:rPr>
          <w:lang w:val="en-CA"/>
          <w:rPrChange w:id="2622" w:author="Ye-Kui Wang (d00)" w:date="2020-09-23T16:55:00Z">
            <w:rPr>
              <w:lang w:val="en-CA"/>
            </w:rPr>
          </w:rPrChange>
        </w:rPr>
        <w:t>ug fixes</w:t>
      </w:r>
    </w:p>
    <w:p w14:paraId="125BD9AA" w14:textId="48FE711F" w:rsidR="00416425" w:rsidRPr="007E3C52" w:rsidRDefault="00416425" w:rsidP="00416425">
      <w:pPr>
        <w:rPr>
          <w:i/>
          <w:lang w:val="en-CA"/>
          <w:rPrChange w:id="2623" w:author="Ye-Kui Wang (d00)" w:date="2020-09-23T16:55:00Z">
            <w:rPr>
              <w:i/>
              <w:lang w:val="en-CA"/>
            </w:rPr>
          </w:rPrChange>
        </w:rPr>
      </w:pPr>
      <w:r w:rsidRPr="007E3C52">
        <w:rPr>
          <w:i/>
          <w:lang w:val="en-CA"/>
          <w:rPrChange w:id="2624" w:author="Ye-Kui Wang (d00)" w:date="2020-09-23T16:55:00Z">
            <w:rPr>
              <w:i/>
              <w:lang w:val="en-CA"/>
            </w:rPr>
          </w:rPrChange>
        </w:rPr>
        <w:t xml:space="preserve">Change the semantics of </w:t>
      </w:r>
      <w:proofErr w:type="spellStart"/>
      <w:r w:rsidRPr="007E3C52">
        <w:rPr>
          <w:i/>
          <w:lang w:val="en-CA"/>
          <w:rPrChange w:id="2625" w:author="Ye-Kui Wang (d00)" w:date="2020-09-23T16:55:00Z">
            <w:rPr>
              <w:i/>
              <w:lang w:val="en-CA"/>
            </w:rPr>
          </w:rPrChange>
        </w:rPr>
        <w:t>rbsp_</w:t>
      </w:r>
      <w:proofErr w:type="gramStart"/>
      <w:r w:rsidRPr="007E3C52">
        <w:rPr>
          <w:i/>
          <w:lang w:val="en-CA"/>
          <w:rPrChange w:id="2626" w:author="Ye-Kui Wang (d00)" w:date="2020-09-23T16:55:00Z">
            <w:rPr>
              <w:i/>
              <w:lang w:val="en-CA"/>
            </w:rPr>
          </w:rPrChange>
        </w:rPr>
        <w:t>byte</w:t>
      </w:r>
      <w:proofErr w:type="spellEnd"/>
      <w:r w:rsidRPr="007E3C52">
        <w:rPr>
          <w:i/>
          <w:lang w:val="en-CA"/>
          <w:rPrChange w:id="2627" w:author="Ye-Kui Wang (d00)" w:date="2020-09-23T16:55:00Z">
            <w:rPr>
              <w:i/>
              <w:lang w:val="en-CA"/>
            </w:rPr>
          </w:rPrChange>
        </w:rPr>
        <w:t>[</w:t>
      </w:r>
      <w:proofErr w:type="gramEnd"/>
      <w:r w:rsidRPr="007E3C52">
        <w:rPr>
          <w:i/>
          <w:lang w:val="en-CA"/>
          <w:rPrChange w:id="2628" w:author="Ye-Kui Wang (d00)" w:date="2020-09-23T16:55:00Z">
            <w:rPr>
              <w:i/>
              <w:lang w:val="en-CA"/>
            </w:rPr>
          </w:rPrChange>
        </w:rPr>
        <w:t> </w:t>
      </w:r>
      <w:proofErr w:type="spellStart"/>
      <w:r w:rsidRPr="007E3C52">
        <w:rPr>
          <w:i/>
          <w:lang w:val="en-CA"/>
          <w:rPrChange w:id="2629" w:author="Ye-Kui Wang (d00)" w:date="2020-09-23T16:55:00Z">
            <w:rPr>
              <w:i/>
              <w:lang w:val="en-CA"/>
            </w:rPr>
          </w:rPrChange>
        </w:rPr>
        <w:t>i</w:t>
      </w:r>
      <w:proofErr w:type="spellEnd"/>
      <w:r w:rsidRPr="007E3C52">
        <w:rPr>
          <w:i/>
          <w:lang w:val="en-CA"/>
          <w:rPrChange w:id="2630" w:author="Ye-Kui Wang (d00)" w:date="2020-09-23T16:55:00Z">
            <w:rPr>
              <w:i/>
              <w:lang w:val="en-CA"/>
            </w:rPr>
          </w:rPrChange>
        </w:rPr>
        <w:t xml:space="preserve"> ] </w:t>
      </w:r>
      <w:r w:rsidR="00E67DB8" w:rsidRPr="007E3C52">
        <w:rPr>
          <w:i/>
          <w:lang w:val="en-CA"/>
          <w:rPrChange w:id="2631" w:author="Ye-Kui Wang (d00)" w:date="2020-09-23T16:55:00Z">
            <w:rPr>
              <w:i/>
              <w:lang w:val="en-CA"/>
            </w:rPr>
          </w:rPrChange>
        </w:rPr>
        <w:t>to the</w:t>
      </w:r>
      <w:r w:rsidRPr="007E3C52">
        <w:rPr>
          <w:i/>
          <w:lang w:val="en-CA"/>
          <w:rPrChange w:id="2632" w:author="Ye-Kui Wang (d00)" w:date="2020-09-23T16:55:00Z">
            <w:rPr>
              <w:i/>
              <w:lang w:val="en-CA"/>
            </w:rPr>
          </w:rPrChange>
        </w:rPr>
        <w:t xml:space="preserve"> follow</w:t>
      </w:r>
      <w:r w:rsidR="00E67DB8" w:rsidRPr="007E3C52">
        <w:rPr>
          <w:i/>
          <w:lang w:val="en-CA"/>
          <w:rPrChange w:id="2633" w:author="Ye-Kui Wang (d00)" w:date="2020-09-23T16:55:00Z">
            <w:rPr>
              <w:i/>
              <w:lang w:val="en-CA"/>
            </w:rPr>
          </w:rPrChange>
        </w:rPr>
        <w:t>ing</w:t>
      </w:r>
      <w:r w:rsidRPr="007E3C52">
        <w:rPr>
          <w:i/>
          <w:lang w:val="en-CA"/>
          <w:rPrChange w:id="2634" w:author="Ye-Kui Wang (d00)" w:date="2020-09-23T16:55:00Z">
            <w:rPr>
              <w:i/>
              <w:lang w:val="en-CA"/>
            </w:rPr>
          </w:rPrChange>
        </w:rPr>
        <w:t>:</w:t>
      </w:r>
    </w:p>
    <w:p w14:paraId="18100A21" w14:textId="77777777" w:rsidR="00416425" w:rsidRPr="007E3C52" w:rsidDel="00112A5D" w:rsidRDefault="00416425" w:rsidP="00416425">
      <w:pPr>
        <w:rPr>
          <w:noProof/>
          <w:sz w:val="20"/>
          <w:lang w:val="en-CA"/>
          <w:rPrChange w:id="2635" w:author="Ye-Kui Wang (d00)" w:date="2020-09-23T16:55:00Z">
            <w:rPr>
              <w:noProof/>
              <w:sz w:val="20"/>
              <w:lang w:val="en-CA"/>
            </w:rPr>
          </w:rPrChange>
        </w:rPr>
      </w:pPr>
      <w:r w:rsidRPr="007E3C52" w:rsidDel="00112A5D">
        <w:rPr>
          <w:b/>
          <w:bCs/>
          <w:noProof/>
          <w:sz w:val="20"/>
          <w:lang w:val="en-CA"/>
          <w:rPrChange w:id="2636" w:author="Ye-Kui Wang (d00)" w:date="2020-09-23T16:55:00Z">
            <w:rPr>
              <w:b/>
              <w:bCs/>
              <w:noProof/>
              <w:sz w:val="20"/>
              <w:lang w:val="en-CA"/>
            </w:rPr>
          </w:rPrChange>
        </w:rPr>
        <w:t>rbsp_byte</w:t>
      </w:r>
      <w:r w:rsidRPr="007E3C52" w:rsidDel="00112A5D">
        <w:rPr>
          <w:bCs/>
          <w:noProof/>
          <w:sz w:val="20"/>
          <w:lang w:val="en-CA"/>
          <w:rPrChange w:id="2637" w:author="Ye-Kui Wang (d00)" w:date="2020-09-23T16:55:00Z">
            <w:rPr>
              <w:bCs/>
              <w:noProof/>
              <w:sz w:val="20"/>
              <w:lang w:val="en-CA"/>
            </w:rPr>
          </w:rPrChange>
        </w:rPr>
        <w:t>[</w:t>
      </w:r>
      <w:r w:rsidRPr="007E3C52" w:rsidDel="00112A5D">
        <w:rPr>
          <w:noProof/>
          <w:sz w:val="20"/>
          <w:lang w:val="en-CA"/>
          <w:rPrChange w:id="2638" w:author="Ye-Kui Wang (d00)" w:date="2020-09-23T16:55:00Z">
            <w:rPr>
              <w:noProof/>
              <w:sz w:val="20"/>
              <w:lang w:val="en-CA"/>
            </w:rPr>
          </w:rPrChange>
        </w:rPr>
        <w:t> i </w:t>
      </w:r>
      <w:r w:rsidRPr="007E3C52" w:rsidDel="00112A5D">
        <w:rPr>
          <w:bCs/>
          <w:noProof/>
          <w:sz w:val="20"/>
          <w:lang w:val="en-CA"/>
          <w:rPrChange w:id="2639" w:author="Ye-Kui Wang (d00)" w:date="2020-09-23T16:55:00Z">
            <w:rPr>
              <w:bCs/>
              <w:noProof/>
              <w:sz w:val="20"/>
              <w:lang w:val="en-CA"/>
            </w:rPr>
          </w:rPrChange>
        </w:rPr>
        <w:t>]</w:t>
      </w:r>
      <w:r w:rsidRPr="007E3C52" w:rsidDel="00112A5D">
        <w:rPr>
          <w:noProof/>
          <w:sz w:val="20"/>
          <w:lang w:val="en-CA"/>
          <w:rPrChange w:id="2640" w:author="Ye-Kui Wang (d00)" w:date="2020-09-23T16:55:00Z">
            <w:rPr>
              <w:noProof/>
              <w:sz w:val="20"/>
              <w:lang w:val="en-CA"/>
            </w:rPr>
          </w:rPrChange>
        </w:rPr>
        <w:t xml:space="preserve"> is the i-th byte of an RBSP. An RBSP is specified as an ordered sequence of bytes as follows:</w:t>
      </w:r>
    </w:p>
    <w:p w14:paraId="3A615DA5" w14:textId="6446928B" w:rsidR="00416425" w:rsidRPr="007E3C52" w:rsidDel="00112A5D" w:rsidRDefault="00416425" w:rsidP="00416425">
      <w:pPr>
        <w:rPr>
          <w:noProof/>
          <w:sz w:val="20"/>
          <w:lang w:val="en-CA"/>
          <w:rPrChange w:id="2641" w:author="Ye-Kui Wang (d00)" w:date="2020-09-23T16:55:00Z">
            <w:rPr>
              <w:noProof/>
              <w:sz w:val="20"/>
              <w:lang w:val="en-CA"/>
            </w:rPr>
          </w:rPrChange>
        </w:rPr>
      </w:pPr>
      <w:r w:rsidRPr="007E3C52" w:rsidDel="00112A5D">
        <w:rPr>
          <w:noProof/>
          <w:sz w:val="20"/>
          <w:lang w:val="en-CA"/>
          <w:rPrChange w:id="2642" w:author="Ye-Kui Wang (d00)" w:date="2020-09-23T16:55:00Z">
            <w:rPr>
              <w:noProof/>
              <w:sz w:val="20"/>
              <w:lang w:val="en-CA"/>
            </w:rPr>
          </w:rPrChange>
        </w:rPr>
        <w:t xml:space="preserve">The RBSP contains </w:t>
      </w:r>
      <w:r w:rsidRPr="007E3C52" w:rsidDel="00112A5D">
        <w:rPr>
          <w:noProof/>
          <w:sz w:val="20"/>
          <w:highlight w:val="yellow"/>
          <w:lang w:val="en-CA"/>
          <w:rPrChange w:id="2643" w:author="Ye-Kui Wang (d00)" w:date="2020-09-23T16:55:00Z">
            <w:rPr>
              <w:noProof/>
              <w:sz w:val="20"/>
              <w:highlight w:val="yellow"/>
              <w:lang w:val="en-CA"/>
            </w:rPr>
          </w:rPrChange>
        </w:rPr>
        <w:t>a</w:t>
      </w:r>
      <w:r w:rsidRPr="007E3C52" w:rsidDel="00112A5D">
        <w:rPr>
          <w:noProof/>
          <w:sz w:val="20"/>
          <w:lang w:val="en-CA"/>
          <w:rPrChange w:id="2644" w:author="Ye-Kui Wang (d00)" w:date="2020-09-23T16:55:00Z">
            <w:rPr>
              <w:noProof/>
              <w:sz w:val="20"/>
              <w:lang w:val="en-CA"/>
            </w:rPr>
          </w:rPrChange>
        </w:rPr>
        <w:t xml:space="preserve"> </w:t>
      </w:r>
      <w:r w:rsidRPr="007E3C52">
        <w:rPr>
          <w:bCs/>
          <w:noProof/>
          <w:sz w:val="20"/>
          <w:lang w:val="en-CA"/>
          <w:rPrChange w:id="2645" w:author="Ye-Kui Wang (d00)" w:date="2020-09-23T16:55:00Z">
            <w:rPr>
              <w:bCs/>
              <w:noProof/>
              <w:sz w:val="20"/>
              <w:lang w:val="en-CA"/>
            </w:rPr>
          </w:rPrChange>
        </w:rPr>
        <w:t>string of data bits</w:t>
      </w:r>
      <w:r w:rsidRPr="007E3C52">
        <w:rPr>
          <w:noProof/>
          <w:sz w:val="20"/>
          <w:lang w:val="en-CA"/>
          <w:rPrChange w:id="2646" w:author="Ye-Kui Wang (d00)" w:date="2020-09-23T16:55:00Z">
            <w:rPr>
              <w:noProof/>
              <w:sz w:val="20"/>
              <w:lang w:val="en-CA"/>
            </w:rPr>
          </w:rPrChange>
        </w:rPr>
        <w:t xml:space="preserve"> (</w:t>
      </w:r>
      <w:r w:rsidRPr="007E3C52" w:rsidDel="00112A5D">
        <w:rPr>
          <w:noProof/>
          <w:sz w:val="20"/>
          <w:lang w:val="en-CA"/>
          <w:rPrChange w:id="2647" w:author="Ye-Kui Wang (d00)" w:date="2020-09-23T16:55:00Z">
            <w:rPr>
              <w:noProof/>
              <w:sz w:val="20"/>
              <w:lang w:val="en-CA"/>
            </w:rPr>
          </w:rPrChange>
        </w:rPr>
        <w:t>SODB</w:t>
      </w:r>
      <w:r w:rsidRPr="007E3C52">
        <w:rPr>
          <w:noProof/>
          <w:sz w:val="20"/>
          <w:lang w:val="en-CA"/>
          <w:rPrChange w:id="2648" w:author="Ye-Kui Wang (d00)" w:date="2020-09-23T16:55:00Z">
            <w:rPr>
              <w:noProof/>
              <w:sz w:val="20"/>
              <w:lang w:val="en-CA"/>
            </w:rPr>
          </w:rPrChange>
        </w:rPr>
        <w:t>)</w:t>
      </w:r>
      <w:r w:rsidRPr="007E3C52" w:rsidDel="00112A5D">
        <w:rPr>
          <w:noProof/>
          <w:sz w:val="20"/>
          <w:lang w:val="en-CA"/>
          <w:rPrChange w:id="2649" w:author="Ye-Kui Wang (d00)" w:date="2020-09-23T16:55:00Z">
            <w:rPr>
              <w:noProof/>
              <w:sz w:val="20"/>
              <w:lang w:val="en-CA"/>
            </w:rPr>
          </w:rPrChange>
        </w:rPr>
        <w:t xml:space="preserve"> as follows:</w:t>
      </w:r>
    </w:p>
    <w:p w14:paraId="44524B9F" w14:textId="77777777" w:rsidR="00416425" w:rsidRPr="007E3C52" w:rsidDel="00112A5D" w:rsidRDefault="00416425" w:rsidP="00416425">
      <w:pPr>
        <w:pStyle w:val="enumlev1"/>
        <w:tabs>
          <w:tab w:val="clear" w:pos="794"/>
          <w:tab w:val="left" w:pos="400"/>
        </w:tabs>
        <w:ind w:left="0" w:firstLine="0"/>
        <w:rPr>
          <w:noProof/>
          <w:lang w:val="en-CA"/>
          <w:rPrChange w:id="2650" w:author="Ye-Kui Wang (d00)" w:date="2020-09-23T16:55:00Z">
            <w:rPr>
              <w:noProof/>
              <w:lang w:val="en-CA"/>
            </w:rPr>
          </w:rPrChange>
        </w:rPr>
      </w:pPr>
      <w:r w:rsidRPr="007E3C52" w:rsidDel="00112A5D">
        <w:rPr>
          <w:noProof/>
          <w:lang w:val="en-CA"/>
          <w:rPrChange w:id="2651" w:author="Ye-Kui Wang (d00)" w:date="2020-09-23T16:55:00Z">
            <w:rPr>
              <w:noProof/>
              <w:lang w:val="en-CA"/>
            </w:rPr>
          </w:rPrChange>
        </w:rPr>
        <w:t>–</w:t>
      </w:r>
      <w:r w:rsidRPr="007E3C52" w:rsidDel="00112A5D">
        <w:rPr>
          <w:noProof/>
          <w:lang w:val="en-CA"/>
          <w:rPrChange w:id="2652" w:author="Ye-Kui Wang (d00)" w:date="2020-09-23T16:55:00Z">
            <w:rPr>
              <w:noProof/>
              <w:lang w:val="en-CA"/>
            </w:rPr>
          </w:rPrChange>
        </w:rPr>
        <w:tab/>
        <w:t>If the SODB is empty (i.e., zero bits in length), the RBSP is also empty.</w:t>
      </w:r>
    </w:p>
    <w:p w14:paraId="242BF3F2" w14:textId="77777777" w:rsidR="00416425" w:rsidRPr="007E3C52" w:rsidDel="00112A5D" w:rsidRDefault="00416425" w:rsidP="00416425">
      <w:pPr>
        <w:pStyle w:val="enumlev1"/>
        <w:tabs>
          <w:tab w:val="clear" w:pos="794"/>
          <w:tab w:val="left" w:pos="400"/>
        </w:tabs>
        <w:ind w:left="0" w:firstLine="0"/>
        <w:rPr>
          <w:noProof/>
          <w:lang w:val="en-CA"/>
          <w:rPrChange w:id="2653" w:author="Ye-Kui Wang (d00)" w:date="2020-09-23T16:55:00Z">
            <w:rPr>
              <w:noProof/>
              <w:lang w:val="en-CA"/>
            </w:rPr>
          </w:rPrChange>
        </w:rPr>
      </w:pPr>
      <w:r w:rsidRPr="007E3C52" w:rsidDel="00112A5D">
        <w:rPr>
          <w:noProof/>
          <w:lang w:val="en-CA"/>
          <w:rPrChange w:id="2654" w:author="Ye-Kui Wang (d00)" w:date="2020-09-23T16:55:00Z">
            <w:rPr>
              <w:noProof/>
              <w:lang w:val="en-CA"/>
            </w:rPr>
          </w:rPrChange>
        </w:rPr>
        <w:t>–</w:t>
      </w:r>
      <w:r w:rsidRPr="007E3C52" w:rsidDel="00112A5D">
        <w:rPr>
          <w:noProof/>
          <w:lang w:val="en-CA"/>
          <w:rPrChange w:id="2655" w:author="Ye-Kui Wang (d00)" w:date="2020-09-23T16:55:00Z">
            <w:rPr>
              <w:noProof/>
              <w:lang w:val="en-CA"/>
            </w:rPr>
          </w:rPrChange>
        </w:rPr>
        <w:tab/>
        <w:t>Otherwise, the RBSP contains the SODB as follows:</w:t>
      </w:r>
    </w:p>
    <w:p w14:paraId="453A54F1" w14:textId="77777777" w:rsidR="00416425" w:rsidRPr="007E3C52" w:rsidDel="00112A5D" w:rsidRDefault="00416425" w:rsidP="00416425">
      <w:pPr>
        <w:pStyle w:val="enumlev2"/>
        <w:ind w:left="794"/>
        <w:rPr>
          <w:noProof/>
          <w:lang w:val="en-CA"/>
          <w:rPrChange w:id="2656" w:author="Ye-Kui Wang (d00)" w:date="2020-09-23T16:55:00Z">
            <w:rPr>
              <w:noProof/>
              <w:lang w:val="en-CA"/>
            </w:rPr>
          </w:rPrChange>
        </w:rPr>
      </w:pPr>
      <w:r w:rsidRPr="007E3C52" w:rsidDel="00112A5D">
        <w:rPr>
          <w:noProof/>
          <w:lang w:val="en-CA"/>
          <w:rPrChange w:id="2657" w:author="Ye-Kui Wang (d00)" w:date="2020-09-23T16:55:00Z">
            <w:rPr>
              <w:noProof/>
              <w:lang w:val="en-CA"/>
            </w:rPr>
          </w:rPrChange>
        </w:rPr>
        <w:t>1)</w:t>
      </w:r>
      <w:r w:rsidRPr="007E3C52" w:rsidDel="00112A5D">
        <w:rPr>
          <w:noProof/>
          <w:lang w:val="en-CA"/>
          <w:rPrChange w:id="2658" w:author="Ye-Kui Wang (d00)" w:date="2020-09-23T16:55:00Z">
            <w:rPr>
              <w:noProof/>
              <w:lang w:val="en-CA"/>
            </w:rPr>
          </w:rPrChange>
        </w:rPr>
        <w:tab/>
        <w:t xml:space="preserve">The first byte of the RBSP contains the </w:t>
      </w:r>
      <w:r w:rsidRPr="007E3C52">
        <w:rPr>
          <w:noProof/>
          <w:highlight w:val="yellow"/>
          <w:lang w:val="en-CA"/>
          <w:rPrChange w:id="2659" w:author="Ye-Kui Wang (d00)" w:date="2020-09-23T16:55:00Z">
            <w:rPr>
              <w:noProof/>
              <w:highlight w:val="yellow"/>
              <w:lang w:val="en-CA"/>
            </w:rPr>
          </w:rPrChange>
        </w:rPr>
        <w:t>first</w:t>
      </w:r>
      <w:r w:rsidRPr="007E3C52">
        <w:rPr>
          <w:noProof/>
          <w:lang w:val="en-CA"/>
          <w:rPrChange w:id="2660" w:author="Ye-Kui Wang (d00)" w:date="2020-09-23T16:55:00Z">
            <w:rPr>
              <w:noProof/>
              <w:lang w:val="en-CA"/>
            </w:rPr>
          </w:rPrChange>
        </w:rPr>
        <w:t xml:space="preserve"> </w:t>
      </w:r>
      <w:r w:rsidRPr="007E3C52" w:rsidDel="00112A5D">
        <w:rPr>
          <w:noProof/>
          <w:lang w:val="en-CA"/>
          <w:rPrChange w:id="2661" w:author="Ye-Kui Wang (d00)" w:date="2020-09-23T16:55:00Z">
            <w:rPr>
              <w:noProof/>
              <w:lang w:val="en-CA"/>
            </w:rPr>
          </w:rPrChange>
        </w:rPr>
        <w:t>(most significant, left-most) eight bits of the SODB; the next byte of the RBSP contains the next eight bits of the SODB, etc., until fewer than eight bits of the SODB remain.</w:t>
      </w:r>
    </w:p>
    <w:p w14:paraId="69D98D12" w14:textId="0270C800" w:rsidR="00416425" w:rsidRPr="007E3C52" w:rsidDel="00112A5D" w:rsidRDefault="00416425" w:rsidP="00416425">
      <w:pPr>
        <w:pStyle w:val="enumlev2"/>
        <w:ind w:left="794"/>
        <w:rPr>
          <w:noProof/>
          <w:lang w:val="en-CA"/>
          <w:rPrChange w:id="2662" w:author="Ye-Kui Wang (d00)" w:date="2020-09-23T16:55:00Z">
            <w:rPr>
              <w:noProof/>
              <w:lang w:val="en-CA"/>
            </w:rPr>
          </w:rPrChange>
        </w:rPr>
      </w:pPr>
      <w:r w:rsidRPr="007E3C52" w:rsidDel="00112A5D">
        <w:rPr>
          <w:noProof/>
          <w:lang w:val="en-CA"/>
          <w:rPrChange w:id="2663" w:author="Ye-Kui Wang (d00)" w:date="2020-09-23T16:55:00Z">
            <w:rPr>
              <w:noProof/>
              <w:lang w:val="en-CA"/>
            </w:rPr>
          </w:rPrChange>
        </w:rPr>
        <w:lastRenderedPageBreak/>
        <w:t>2)</w:t>
      </w:r>
      <w:r w:rsidRPr="007E3C52" w:rsidDel="00112A5D">
        <w:rPr>
          <w:noProof/>
          <w:lang w:val="en-CA"/>
          <w:rPrChange w:id="2664" w:author="Ye-Kui Wang (d00)" w:date="2020-09-23T16:55:00Z">
            <w:rPr>
              <w:noProof/>
              <w:lang w:val="en-CA"/>
            </w:rPr>
          </w:rPrChange>
        </w:rPr>
        <w:tab/>
      </w:r>
      <w:r w:rsidRPr="007E3C52">
        <w:rPr>
          <w:noProof/>
          <w:highlight w:val="yellow"/>
          <w:lang w:val="en-CA"/>
          <w:rPrChange w:id="2665" w:author="Ye-Kui Wang (d00)" w:date="2020-09-23T16:55:00Z">
            <w:rPr>
              <w:noProof/>
              <w:highlight w:val="yellow"/>
              <w:lang w:val="en-CA"/>
            </w:rPr>
          </w:rPrChange>
        </w:rPr>
        <w:t>The</w:t>
      </w:r>
      <w:r w:rsidRPr="007E3C52">
        <w:rPr>
          <w:noProof/>
          <w:lang w:val="en-CA"/>
          <w:rPrChange w:id="2666" w:author="Ye-Kui Wang (d00)" w:date="2020-09-23T16:55:00Z">
            <w:rPr>
              <w:noProof/>
              <w:lang w:val="en-CA"/>
            </w:rPr>
          </w:rPrChange>
        </w:rPr>
        <w:t xml:space="preserve"> </w:t>
      </w:r>
      <w:r w:rsidRPr="007E3C52" w:rsidDel="00112A5D">
        <w:rPr>
          <w:noProof/>
          <w:lang w:val="en-CA"/>
          <w:rPrChange w:id="2667" w:author="Ye-Kui Wang (d00)" w:date="2020-09-23T16:55:00Z">
            <w:rPr>
              <w:noProof/>
              <w:lang w:val="en-CA"/>
            </w:rPr>
          </w:rPrChange>
        </w:rPr>
        <w:t xml:space="preserve">rbsp_trailing_bits( ) </w:t>
      </w:r>
      <w:r w:rsidRPr="007E3C52">
        <w:rPr>
          <w:noProof/>
          <w:highlight w:val="yellow"/>
          <w:lang w:val="en-CA"/>
          <w:rPrChange w:id="2668" w:author="Ye-Kui Wang (d00)" w:date="2020-09-23T16:55:00Z">
            <w:rPr>
              <w:noProof/>
              <w:highlight w:val="yellow"/>
              <w:lang w:val="en-CA"/>
            </w:rPr>
          </w:rPrChange>
        </w:rPr>
        <w:t>syntax structure is</w:t>
      </w:r>
      <w:r w:rsidRPr="007E3C52">
        <w:rPr>
          <w:noProof/>
          <w:lang w:val="en-CA"/>
          <w:rPrChange w:id="2669" w:author="Ye-Kui Wang (d00)" w:date="2020-09-23T16:55:00Z">
            <w:rPr>
              <w:noProof/>
              <w:lang w:val="en-CA"/>
            </w:rPr>
          </w:rPrChange>
        </w:rPr>
        <w:t xml:space="preserve"> </w:t>
      </w:r>
      <w:r w:rsidRPr="007E3C52" w:rsidDel="00112A5D">
        <w:rPr>
          <w:noProof/>
          <w:lang w:val="en-CA"/>
          <w:rPrChange w:id="2670" w:author="Ye-Kui Wang (d00)" w:date="2020-09-23T16:55:00Z">
            <w:rPr>
              <w:noProof/>
              <w:lang w:val="en-CA"/>
            </w:rPr>
          </w:rPrChange>
        </w:rPr>
        <w:t>present after the SODB as follows:</w:t>
      </w:r>
    </w:p>
    <w:p w14:paraId="5A05DE7A" w14:textId="3BB551E3" w:rsidR="00416425" w:rsidRPr="007E3C52" w:rsidDel="00112A5D" w:rsidRDefault="00416425" w:rsidP="00416425">
      <w:pPr>
        <w:pStyle w:val="enumlev3"/>
        <w:ind w:left="1191"/>
        <w:rPr>
          <w:noProof/>
          <w:lang w:val="en-CA"/>
          <w:rPrChange w:id="2671" w:author="Ye-Kui Wang (d00)" w:date="2020-09-23T16:55:00Z">
            <w:rPr>
              <w:noProof/>
              <w:lang w:val="en-CA"/>
            </w:rPr>
          </w:rPrChange>
        </w:rPr>
      </w:pPr>
      <w:r w:rsidRPr="007E3C52" w:rsidDel="00112A5D">
        <w:rPr>
          <w:noProof/>
          <w:lang w:val="en-CA"/>
          <w:rPrChange w:id="2672" w:author="Ye-Kui Wang (d00)" w:date="2020-09-23T16:55:00Z">
            <w:rPr>
              <w:noProof/>
              <w:lang w:val="en-CA"/>
            </w:rPr>
          </w:rPrChange>
        </w:rPr>
        <w:t>i)</w:t>
      </w:r>
      <w:r w:rsidRPr="007E3C52" w:rsidDel="00112A5D">
        <w:rPr>
          <w:noProof/>
          <w:lang w:val="en-CA"/>
          <w:rPrChange w:id="2673" w:author="Ye-Kui Wang (d00)" w:date="2020-09-23T16:55:00Z">
            <w:rPr>
              <w:noProof/>
              <w:lang w:val="en-CA"/>
            </w:rPr>
          </w:rPrChange>
        </w:rPr>
        <w:tab/>
        <w:t xml:space="preserve">The first (most significant, left-most) bits of the final RBSP byte </w:t>
      </w:r>
      <w:r w:rsidRPr="007E3C52" w:rsidDel="00112A5D">
        <w:rPr>
          <w:noProof/>
          <w:highlight w:val="yellow"/>
          <w:lang w:val="en-CA"/>
          <w:rPrChange w:id="2674" w:author="Ye-Kui Wang (d00)" w:date="2020-09-23T16:55:00Z">
            <w:rPr>
              <w:noProof/>
              <w:highlight w:val="yellow"/>
              <w:lang w:val="en-CA"/>
            </w:rPr>
          </w:rPrChange>
        </w:rPr>
        <w:t>contain</w:t>
      </w:r>
      <w:r w:rsidRPr="007E3C52" w:rsidDel="00112A5D">
        <w:rPr>
          <w:noProof/>
          <w:lang w:val="en-CA"/>
          <w:rPrChange w:id="2675" w:author="Ye-Kui Wang (d00)" w:date="2020-09-23T16:55:00Z">
            <w:rPr>
              <w:noProof/>
              <w:lang w:val="en-CA"/>
            </w:rPr>
          </w:rPrChange>
        </w:rPr>
        <w:t xml:space="preserve"> the remaining bits of the SODB (if any).</w:t>
      </w:r>
    </w:p>
    <w:p w14:paraId="2E34E096" w14:textId="1A9396AA" w:rsidR="00416425" w:rsidRPr="007E3C52" w:rsidDel="00112A5D" w:rsidRDefault="00416425" w:rsidP="00416425">
      <w:pPr>
        <w:pStyle w:val="enumlev3"/>
        <w:ind w:left="1191"/>
        <w:rPr>
          <w:noProof/>
          <w:lang w:val="en-CA"/>
          <w:rPrChange w:id="2676" w:author="Ye-Kui Wang (d00)" w:date="2020-09-23T16:55:00Z">
            <w:rPr>
              <w:noProof/>
              <w:lang w:val="en-CA"/>
            </w:rPr>
          </w:rPrChange>
        </w:rPr>
      </w:pPr>
      <w:r w:rsidRPr="007E3C52" w:rsidDel="00112A5D">
        <w:rPr>
          <w:noProof/>
          <w:lang w:val="en-CA"/>
          <w:rPrChange w:id="2677" w:author="Ye-Kui Wang (d00)" w:date="2020-09-23T16:55:00Z">
            <w:rPr>
              <w:noProof/>
              <w:lang w:val="en-CA"/>
            </w:rPr>
          </w:rPrChange>
        </w:rPr>
        <w:t>ii)</w:t>
      </w:r>
      <w:r w:rsidRPr="007E3C52" w:rsidDel="00112A5D">
        <w:rPr>
          <w:noProof/>
          <w:lang w:val="en-CA"/>
          <w:rPrChange w:id="2678" w:author="Ye-Kui Wang (d00)" w:date="2020-09-23T16:55:00Z">
            <w:rPr>
              <w:noProof/>
              <w:lang w:val="en-CA"/>
            </w:rPr>
          </w:rPrChange>
        </w:rPr>
        <w:tab/>
        <w:t xml:space="preserve">The next bit consists of a single </w:t>
      </w:r>
      <w:r w:rsidRPr="007E3C52">
        <w:rPr>
          <w:noProof/>
          <w:highlight w:val="yellow"/>
          <w:lang w:val="en-CA"/>
          <w:rPrChange w:id="2679" w:author="Ye-Kui Wang (d00)" w:date="2020-09-23T16:55:00Z">
            <w:rPr>
              <w:noProof/>
              <w:highlight w:val="yellow"/>
              <w:lang w:val="en-CA"/>
            </w:rPr>
          </w:rPrChange>
        </w:rPr>
        <w:t>bit equal to 1 (i.e.,</w:t>
      </w:r>
      <w:r w:rsidRPr="007E3C52">
        <w:rPr>
          <w:noProof/>
          <w:lang w:val="en-CA"/>
          <w:rPrChange w:id="2680" w:author="Ye-Kui Wang (d00)" w:date="2020-09-23T16:55:00Z">
            <w:rPr>
              <w:noProof/>
              <w:lang w:val="en-CA"/>
            </w:rPr>
          </w:rPrChange>
        </w:rPr>
        <w:t xml:space="preserve"> </w:t>
      </w:r>
      <w:r w:rsidRPr="007E3C52" w:rsidDel="00112A5D">
        <w:rPr>
          <w:noProof/>
          <w:lang w:val="en-CA"/>
          <w:rPrChange w:id="2681" w:author="Ye-Kui Wang (d00)" w:date="2020-09-23T16:55:00Z">
            <w:rPr>
              <w:noProof/>
              <w:lang w:val="en-CA"/>
            </w:rPr>
          </w:rPrChange>
        </w:rPr>
        <w:t>rbsp_stop_one_bit</w:t>
      </w:r>
      <w:r w:rsidRPr="007E3C52">
        <w:rPr>
          <w:noProof/>
          <w:highlight w:val="yellow"/>
          <w:lang w:val="en-CA"/>
          <w:rPrChange w:id="2682" w:author="Ye-Kui Wang (d00)" w:date="2020-09-23T16:55:00Z">
            <w:rPr>
              <w:noProof/>
              <w:highlight w:val="yellow"/>
              <w:lang w:val="en-CA"/>
            </w:rPr>
          </w:rPrChange>
        </w:rPr>
        <w:t>)</w:t>
      </w:r>
      <w:r w:rsidRPr="007E3C52" w:rsidDel="00112A5D">
        <w:rPr>
          <w:noProof/>
          <w:lang w:val="en-CA"/>
          <w:rPrChange w:id="2683" w:author="Ye-Kui Wang (d00)" w:date="2020-09-23T16:55:00Z">
            <w:rPr>
              <w:noProof/>
              <w:lang w:val="en-CA"/>
            </w:rPr>
          </w:rPrChange>
        </w:rPr>
        <w:t>.</w:t>
      </w:r>
    </w:p>
    <w:p w14:paraId="3D98B468" w14:textId="2B07B354" w:rsidR="00416425" w:rsidRPr="007E3C52" w:rsidDel="00112A5D" w:rsidRDefault="00416425" w:rsidP="00416425">
      <w:pPr>
        <w:pStyle w:val="enumlev3"/>
        <w:ind w:left="1191"/>
        <w:rPr>
          <w:noProof/>
          <w:lang w:val="en-CA"/>
          <w:rPrChange w:id="2684" w:author="Ye-Kui Wang (d00)" w:date="2020-09-23T16:55:00Z">
            <w:rPr>
              <w:noProof/>
              <w:lang w:val="en-CA"/>
            </w:rPr>
          </w:rPrChange>
        </w:rPr>
      </w:pPr>
      <w:r w:rsidRPr="007E3C52" w:rsidDel="00112A5D">
        <w:rPr>
          <w:noProof/>
          <w:lang w:val="en-CA"/>
          <w:rPrChange w:id="2685" w:author="Ye-Kui Wang (d00)" w:date="2020-09-23T16:55:00Z">
            <w:rPr>
              <w:noProof/>
              <w:lang w:val="en-CA"/>
            </w:rPr>
          </w:rPrChange>
        </w:rPr>
        <w:t>iii)</w:t>
      </w:r>
      <w:r w:rsidRPr="007E3C52" w:rsidDel="00112A5D">
        <w:rPr>
          <w:noProof/>
          <w:lang w:val="en-CA"/>
          <w:rPrChange w:id="2686" w:author="Ye-Kui Wang (d00)" w:date="2020-09-23T16:55:00Z">
            <w:rPr>
              <w:noProof/>
              <w:lang w:val="en-CA"/>
            </w:rPr>
          </w:rPrChange>
        </w:rPr>
        <w:tab/>
        <w:t xml:space="preserve">When the rbsp_stop_one_bit is not the last bit of a byte-aligned byte, one or more </w:t>
      </w:r>
      <w:r w:rsidRPr="007E3C52">
        <w:rPr>
          <w:noProof/>
          <w:highlight w:val="yellow"/>
          <w:lang w:val="en-CA"/>
          <w:rPrChange w:id="2687" w:author="Ye-Kui Wang (d00)" w:date="2020-09-23T16:55:00Z">
            <w:rPr>
              <w:noProof/>
              <w:highlight w:val="yellow"/>
              <w:lang w:val="en-CA"/>
            </w:rPr>
          </w:rPrChange>
        </w:rPr>
        <w:t>zero-valued bits (i.e., instances of</w:t>
      </w:r>
      <w:r w:rsidRPr="007E3C52">
        <w:rPr>
          <w:noProof/>
          <w:lang w:val="en-CA"/>
          <w:rPrChange w:id="2688" w:author="Ye-Kui Wang (d00)" w:date="2020-09-23T16:55:00Z">
            <w:rPr>
              <w:noProof/>
              <w:lang w:val="en-CA"/>
            </w:rPr>
          </w:rPrChange>
        </w:rPr>
        <w:t xml:space="preserve"> </w:t>
      </w:r>
      <w:r w:rsidRPr="007E3C52" w:rsidDel="00112A5D">
        <w:rPr>
          <w:noProof/>
          <w:lang w:val="en-CA"/>
          <w:rPrChange w:id="2689" w:author="Ye-Kui Wang (d00)" w:date="2020-09-23T16:55:00Z">
            <w:rPr>
              <w:noProof/>
              <w:lang w:val="en-CA"/>
            </w:rPr>
          </w:rPrChange>
        </w:rPr>
        <w:t>rbsp_alignment_zero_bit</w:t>
      </w:r>
      <w:r w:rsidRPr="007E3C52">
        <w:rPr>
          <w:noProof/>
          <w:highlight w:val="yellow"/>
          <w:lang w:val="en-CA"/>
          <w:rPrChange w:id="2690" w:author="Ye-Kui Wang (d00)" w:date="2020-09-23T16:55:00Z">
            <w:rPr>
              <w:noProof/>
              <w:highlight w:val="yellow"/>
              <w:lang w:val="en-CA"/>
            </w:rPr>
          </w:rPrChange>
        </w:rPr>
        <w:t>)</w:t>
      </w:r>
      <w:r w:rsidRPr="007E3C52" w:rsidDel="00112A5D">
        <w:rPr>
          <w:noProof/>
          <w:highlight w:val="yellow"/>
          <w:lang w:val="en-CA"/>
          <w:rPrChange w:id="2691" w:author="Ye-Kui Wang (d00)" w:date="2020-09-23T16:55:00Z">
            <w:rPr>
              <w:noProof/>
              <w:highlight w:val="yellow"/>
              <w:lang w:val="en-CA"/>
            </w:rPr>
          </w:rPrChange>
        </w:rPr>
        <w:t xml:space="preserve"> </w:t>
      </w:r>
      <w:r w:rsidRPr="007E3C52">
        <w:rPr>
          <w:noProof/>
          <w:highlight w:val="yellow"/>
          <w:lang w:val="en-CA"/>
          <w:rPrChange w:id="2692" w:author="Ye-Kui Wang (d00)" w:date="2020-09-23T16:55:00Z">
            <w:rPr>
              <w:noProof/>
              <w:highlight w:val="yellow"/>
              <w:lang w:val="en-CA"/>
            </w:rPr>
          </w:rPrChange>
        </w:rPr>
        <w:t>are</w:t>
      </w:r>
      <w:r w:rsidRPr="007E3C52" w:rsidDel="00112A5D">
        <w:rPr>
          <w:noProof/>
          <w:lang w:val="en-CA"/>
          <w:rPrChange w:id="2693" w:author="Ye-Kui Wang (d00)" w:date="2020-09-23T16:55:00Z">
            <w:rPr>
              <w:noProof/>
              <w:lang w:val="en-CA"/>
            </w:rPr>
          </w:rPrChange>
        </w:rPr>
        <w:t xml:space="preserve"> present to result in byte alignment.</w:t>
      </w:r>
    </w:p>
    <w:p w14:paraId="264DD26C" w14:textId="77777777" w:rsidR="00416425" w:rsidRPr="007E3C52" w:rsidDel="00112A5D" w:rsidRDefault="00416425" w:rsidP="00416425">
      <w:pPr>
        <w:pStyle w:val="enumlev2"/>
        <w:ind w:left="794"/>
        <w:rPr>
          <w:noProof/>
          <w:lang w:val="en-CA"/>
          <w:rPrChange w:id="2694" w:author="Ye-Kui Wang (d00)" w:date="2020-09-23T16:55:00Z">
            <w:rPr>
              <w:noProof/>
              <w:lang w:val="en-CA"/>
            </w:rPr>
          </w:rPrChange>
        </w:rPr>
      </w:pPr>
      <w:r w:rsidRPr="007E3C52" w:rsidDel="00112A5D">
        <w:rPr>
          <w:noProof/>
          <w:lang w:val="en-CA"/>
          <w:rPrChange w:id="2695" w:author="Ye-Kui Wang (d00)" w:date="2020-09-23T16:55:00Z">
            <w:rPr>
              <w:noProof/>
              <w:lang w:val="en-CA"/>
            </w:rPr>
          </w:rPrChange>
        </w:rPr>
        <w:t>3)</w:t>
      </w:r>
      <w:r w:rsidRPr="007E3C52" w:rsidDel="00112A5D">
        <w:rPr>
          <w:noProof/>
          <w:lang w:val="en-CA"/>
          <w:rPrChange w:id="2696" w:author="Ye-Kui Wang (d00)" w:date="2020-09-23T16:55:00Z">
            <w:rPr>
              <w:noProof/>
              <w:lang w:val="en-CA"/>
            </w:rPr>
          </w:rPrChange>
        </w:rPr>
        <w:tab/>
        <w:t>One or more cabac_zero_word 16-bit syntax elements equal to 0x0000 may be present in some RBSPs after the rbsp_trailing_bits( ) at the end of the RBSP.</w:t>
      </w:r>
    </w:p>
    <w:p w14:paraId="78CB4DF6" w14:textId="06F0C2AD" w:rsidR="00B2290C" w:rsidRPr="007E3C52" w:rsidRDefault="00B2290C" w:rsidP="00B2290C">
      <w:pPr>
        <w:pStyle w:val="Heading2"/>
        <w:rPr>
          <w:lang w:val="en-CA"/>
        </w:rPr>
      </w:pPr>
      <w:r w:rsidRPr="007E3C52">
        <w:rPr>
          <w:lang w:val="en-CA"/>
          <w:rPrChange w:id="2697" w:author="Ye-Kui Wang (d00)" w:date="2020-09-23T16:55:00Z">
            <w:rPr>
              <w:lang w:val="en-CA"/>
            </w:rPr>
          </w:rPrChange>
        </w:rPr>
        <w:t xml:space="preserve">On semantics of </w:t>
      </w:r>
      <w:r w:rsidRPr="007E3C52">
        <w:rPr>
          <w:lang w:val="en-CA"/>
          <w:rPrChange w:id="2698" w:author="Ye-Kui Wang (d00)" w:date="2020-09-23T16:55:00Z">
            <w:rPr/>
          </w:rPrChange>
        </w:rPr>
        <w:t>num_sample_shift_plus512[ </w:t>
      </w:r>
      <w:proofErr w:type="spellStart"/>
      <w:proofErr w:type="gramStart"/>
      <w:r w:rsidRPr="007E3C52">
        <w:rPr>
          <w:lang w:val="en-CA"/>
          <w:rPrChange w:id="2699" w:author="Ye-Kui Wang (d00)" w:date="2020-09-23T16:55:00Z">
            <w:rPr/>
          </w:rPrChange>
        </w:rPr>
        <w:t>i</w:t>
      </w:r>
      <w:proofErr w:type="spellEnd"/>
      <w:r w:rsidRPr="007E3C52">
        <w:rPr>
          <w:lang w:val="en-CA"/>
          <w:rPrChange w:id="2700" w:author="Ye-Kui Wang (d00)" w:date="2020-09-23T16:55:00Z">
            <w:rPr/>
          </w:rPrChange>
        </w:rPr>
        <w:t> ]</w:t>
      </w:r>
      <w:proofErr w:type="gramEnd"/>
    </w:p>
    <w:p w14:paraId="6C33DE35" w14:textId="1A0A8544" w:rsidR="006F28E2" w:rsidRPr="007E3C52" w:rsidRDefault="00B2290C" w:rsidP="00F01CA7">
      <w:pPr>
        <w:rPr>
          <w:lang w:val="en-CA"/>
          <w:rPrChange w:id="2701" w:author="Ye-Kui Wang (d00)" w:date="2020-09-23T16:55:00Z">
            <w:rPr>
              <w:lang w:val="en-CA"/>
            </w:rPr>
          </w:rPrChange>
        </w:rPr>
      </w:pPr>
      <w:r w:rsidRPr="00204C6F">
        <w:rPr>
          <w:lang w:val="en-CA"/>
        </w:rPr>
        <w:t>At the 38</w:t>
      </w:r>
      <w:r w:rsidRPr="007E3C52">
        <w:rPr>
          <w:vertAlign w:val="superscript"/>
          <w:lang w:val="en-CA"/>
          <w:rPrChange w:id="2702" w:author="Ye-Kui Wang (d00)" w:date="2020-09-23T16:55:00Z">
            <w:rPr>
              <w:vertAlign w:val="superscript"/>
              <w:lang w:val="en-CA"/>
            </w:rPr>
          </w:rPrChange>
        </w:rPr>
        <w:t>th</w:t>
      </w:r>
      <w:r w:rsidRPr="007E3C52">
        <w:rPr>
          <w:lang w:val="en-CA"/>
          <w:rPrChange w:id="2703" w:author="Ye-Kui Wang (d00)" w:date="2020-09-23T16:55:00Z">
            <w:rPr>
              <w:lang w:val="en-CA"/>
            </w:rPr>
          </w:rPrChange>
        </w:rPr>
        <w:t xml:space="preserve"> JCT-VC meeting in 2020-01, the following issue was reported by P. Wu.</w:t>
      </w:r>
    </w:p>
    <w:p w14:paraId="20A753FA" w14:textId="1F38BD59" w:rsidR="00B2290C" w:rsidRPr="007E3C52" w:rsidRDefault="00B2290C" w:rsidP="00025F10">
      <w:pPr>
        <w:jc w:val="both"/>
        <w:rPr>
          <w:lang w:val="en-CA"/>
          <w:rPrChange w:id="2704" w:author="Ye-Kui Wang (d00)" w:date="2020-09-23T16:55:00Z">
            <w:rPr>
              <w:lang w:val="en-CA"/>
            </w:rPr>
          </w:rPrChange>
        </w:rPr>
      </w:pPr>
      <w:r w:rsidRPr="007E3C52">
        <w:rPr>
          <w:lang w:val="en-CA"/>
          <w:rPrChange w:id="2705" w:author="Ye-Kui Wang (d00)" w:date="2020-09-23T16:55:00Z">
            <w:rPr>
              <w:lang w:val="en-CA"/>
            </w:rPr>
          </w:rPrChange>
        </w:rPr>
        <w:t>The semantics of num_sample_shift_plus512</w:t>
      </w:r>
      <w:r w:rsidR="00FA4517" w:rsidRPr="007E3C52">
        <w:rPr>
          <w:lang w:val="en-CA"/>
          <w:rPrChange w:id="2706" w:author="Ye-Kui Wang (d00)" w:date="2020-09-23T16:55:00Z">
            <w:rPr>
              <w:lang w:val="en-CA"/>
            </w:rPr>
          </w:rPrChange>
        </w:rPr>
        <w:t>[ </w:t>
      </w:r>
      <w:proofErr w:type="spellStart"/>
      <w:proofErr w:type="gramStart"/>
      <w:r w:rsidRPr="007E3C52">
        <w:rPr>
          <w:lang w:val="en-CA"/>
          <w:rPrChange w:id="2707" w:author="Ye-Kui Wang (d00)" w:date="2020-09-23T16:55:00Z">
            <w:rPr>
              <w:lang w:val="en-CA"/>
            </w:rPr>
          </w:rPrChange>
        </w:rPr>
        <w:t>i</w:t>
      </w:r>
      <w:proofErr w:type="spellEnd"/>
      <w:r w:rsidR="00FA4517" w:rsidRPr="007E3C52">
        <w:rPr>
          <w:lang w:val="en-CA"/>
          <w:rPrChange w:id="2708" w:author="Ye-Kui Wang (d00)" w:date="2020-09-23T16:55:00Z">
            <w:rPr>
              <w:lang w:val="en-CA"/>
            </w:rPr>
          </w:rPrChange>
        </w:rPr>
        <w:t> ]</w:t>
      </w:r>
      <w:proofErr w:type="gramEnd"/>
      <w:r w:rsidRPr="007E3C52">
        <w:rPr>
          <w:lang w:val="en-CA"/>
          <w:rPrChange w:id="2709" w:author="Ye-Kui Wang (d00)" w:date="2020-09-23T16:55:00Z">
            <w:rPr>
              <w:lang w:val="en-CA"/>
            </w:rPr>
          </w:rPrChange>
        </w:rPr>
        <w:t xml:space="preserve"> says:</w:t>
      </w:r>
    </w:p>
    <w:p w14:paraId="2C017CEE" w14:textId="2212F742" w:rsidR="00B2290C" w:rsidRPr="007E3C52" w:rsidRDefault="00B2290C" w:rsidP="00B2290C">
      <w:pPr>
        <w:ind w:left="720"/>
        <w:rPr>
          <w:lang w:val="en-CA"/>
          <w:rPrChange w:id="2710" w:author="Ye-Kui Wang (d00)" w:date="2020-09-23T16:55:00Z">
            <w:rPr/>
          </w:rPrChange>
        </w:rPr>
      </w:pPr>
      <w:r w:rsidRPr="007E3C52">
        <w:rPr>
          <w:b/>
          <w:bCs/>
          <w:lang w:val="en-CA"/>
          <w:rPrChange w:id="2711" w:author="Ye-Kui Wang (d00)" w:date="2020-09-23T16:55:00Z">
            <w:rPr>
              <w:b/>
              <w:bCs/>
            </w:rPr>
          </w:rPrChange>
        </w:rPr>
        <w:t>num_sample_shift_plus512</w:t>
      </w:r>
      <w:r w:rsidR="00FA4517" w:rsidRPr="007E3C52">
        <w:rPr>
          <w:b/>
          <w:bCs/>
          <w:lang w:val="en-CA"/>
          <w:rPrChange w:id="2712" w:author="Ye-Kui Wang (d00)" w:date="2020-09-23T16:55:00Z">
            <w:rPr>
              <w:b/>
              <w:bCs/>
            </w:rPr>
          </w:rPrChange>
        </w:rPr>
        <w:t>[ </w:t>
      </w:r>
      <w:proofErr w:type="spellStart"/>
      <w:proofErr w:type="gramStart"/>
      <w:r w:rsidRPr="007E3C52">
        <w:rPr>
          <w:lang w:val="en-CA"/>
          <w:rPrChange w:id="2713" w:author="Ye-Kui Wang (d00)" w:date="2020-09-23T16:55:00Z">
            <w:rPr/>
          </w:rPrChange>
        </w:rPr>
        <w:t>i</w:t>
      </w:r>
      <w:proofErr w:type="spellEnd"/>
      <w:r w:rsidR="00FA4517" w:rsidRPr="007E3C52">
        <w:rPr>
          <w:lang w:val="en-CA"/>
          <w:rPrChange w:id="2714" w:author="Ye-Kui Wang (d00)" w:date="2020-09-23T16:55:00Z">
            <w:rPr/>
          </w:rPrChange>
        </w:rPr>
        <w:t> ]</w:t>
      </w:r>
      <w:proofErr w:type="gramEnd"/>
      <w:r w:rsidRPr="007E3C52">
        <w:rPr>
          <w:b/>
          <w:bCs/>
          <w:lang w:val="en-CA"/>
          <w:rPrChange w:id="2715" w:author="Ye-Kui Wang (d00)" w:date="2020-09-23T16:55:00Z">
            <w:rPr>
              <w:b/>
              <w:bCs/>
            </w:rPr>
          </w:rPrChange>
        </w:rPr>
        <w:t xml:space="preserve"> </w:t>
      </w:r>
      <w:r w:rsidRPr="007E3C52">
        <w:rPr>
          <w:lang w:val="en-CA"/>
          <w:rPrChange w:id="2716" w:author="Ye-Kui Wang (d00)" w:date="2020-09-23T16:55:00Z">
            <w:rPr/>
          </w:rPrChange>
        </w:rPr>
        <w:t xml:space="preserve">indicates the recommended additional horizontal shift for a stereo-pair corresponding to the </w:t>
      </w:r>
      <w:proofErr w:type="spellStart"/>
      <w:r w:rsidRPr="007E3C52">
        <w:rPr>
          <w:lang w:val="en-CA"/>
          <w:rPrChange w:id="2717" w:author="Ye-Kui Wang (d00)" w:date="2020-09-23T16:55:00Z">
            <w:rPr/>
          </w:rPrChange>
        </w:rPr>
        <w:t>i-th</w:t>
      </w:r>
      <w:proofErr w:type="spellEnd"/>
      <w:r w:rsidRPr="007E3C52">
        <w:rPr>
          <w:lang w:val="en-CA"/>
          <w:rPrChange w:id="2718" w:author="Ye-Kui Wang (d00)" w:date="2020-09-23T16:55:00Z">
            <w:rPr/>
          </w:rPrChange>
        </w:rPr>
        <w:t xml:space="preserve"> reference baseline and the </w:t>
      </w:r>
      <w:proofErr w:type="spellStart"/>
      <w:r w:rsidRPr="007E3C52">
        <w:rPr>
          <w:lang w:val="en-CA"/>
          <w:rPrChange w:id="2719" w:author="Ye-Kui Wang (d00)" w:date="2020-09-23T16:55:00Z">
            <w:rPr/>
          </w:rPrChange>
        </w:rPr>
        <w:t>i-th</w:t>
      </w:r>
      <w:proofErr w:type="spellEnd"/>
      <w:r w:rsidRPr="007E3C52">
        <w:rPr>
          <w:lang w:val="en-CA"/>
          <w:rPrChange w:id="2720" w:author="Ye-Kui Wang (d00)" w:date="2020-09-23T16:55:00Z">
            <w:rPr/>
          </w:rPrChange>
        </w:rPr>
        <w:t xml:space="preserve"> reference display. If ( num_sample_shift_plus512</w:t>
      </w:r>
      <w:r w:rsidR="00FA4517" w:rsidRPr="007E3C52">
        <w:rPr>
          <w:lang w:val="en-CA"/>
          <w:rPrChange w:id="2721" w:author="Ye-Kui Wang (d00)" w:date="2020-09-23T16:55:00Z">
            <w:rPr/>
          </w:rPrChange>
        </w:rPr>
        <w:t>[ </w:t>
      </w:r>
      <w:proofErr w:type="spellStart"/>
      <w:r w:rsidRPr="007E3C52">
        <w:rPr>
          <w:lang w:val="en-CA"/>
          <w:rPrChange w:id="2722" w:author="Ye-Kui Wang (d00)" w:date="2020-09-23T16:55:00Z">
            <w:rPr/>
          </w:rPrChange>
        </w:rPr>
        <w:t>i</w:t>
      </w:r>
      <w:proofErr w:type="spellEnd"/>
      <w:r w:rsidR="00FA4517" w:rsidRPr="007E3C52">
        <w:rPr>
          <w:lang w:val="en-CA"/>
          <w:rPrChange w:id="2723" w:author="Ye-Kui Wang (d00)" w:date="2020-09-23T16:55:00Z">
            <w:rPr/>
          </w:rPrChange>
        </w:rPr>
        <w:t> ]</w:t>
      </w:r>
      <w:r w:rsidRPr="007E3C52">
        <w:rPr>
          <w:lang w:val="en-CA"/>
          <w:rPrChange w:id="2724" w:author="Ye-Kui Wang (d00)" w:date="2020-09-23T16:55:00Z">
            <w:rPr/>
          </w:rPrChange>
        </w:rPr>
        <w:t xml:space="preserve"> − 512 ) is less than 0, it is recommended that the left view of the stereo-pair corresponding to the </w:t>
      </w:r>
      <w:proofErr w:type="spellStart"/>
      <w:r w:rsidRPr="007E3C52">
        <w:rPr>
          <w:lang w:val="en-CA"/>
          <w:rPrChange w:id="2725" w:author="Ye-Kui Wang (d00)" w:date="2020-09-23T16:55:00Z">
            <w:rPr/>
          </w:rPrChange>
        </w:rPr>
        <w:t>i-th</w:t>
      </w:r>
      <w:proofErr w:type="spellEnd"/>
      <w:r w:rsidRPr="007E3C52">
        <w:rPr>
          <w:lang w:val="en-CA"/>
          <w:rPrChange w:id="2726" w:author="Ye-Kui Wang (d00)" w:date="2020-09-23T16:55:00Z">
            <w:rPr/>
          </w:rPrChange>
        </w:rPr>
        <w:t xml:space="preserve"> reference baseline and the </w:t>
      </w:r>
      <w:proofErr w:type="spellStart"/>
      <w:r w:rsidRPr="007E3C52">
        <w:rPr>
          <w:lang w:val="en-CA"/>
          <w:rPrChange w:id="2727" w:author="Ye-Kui Wang (d00)" w:date="2020-09-23T16:55:00Z">
            <w:rPr/>
          </w:rPrChange>
        </w:rPr>
        <w:t>i-th</w:t>
      </w:r>
      <w:proofErr w:type="spellEnd"/>
      <w:r w:rsidRPr="007E3C52">
        <w:rPr>
          <w:lang w:val="en-CA"/>
          <w:rPrChange w:id="2728" w:author="Ye-Kui Wang (d00)" w:date="2020-09-23T16:55:00Z">
            <w:rPr/>
          </w:rPrChange>
        </w:rPr>
        <w:t xml:space="preserve"> reference display is shifted in the left direction by ( 512 − num_sample_shift_plus512</w:t>
      </w:r>
      <w:r w:rsidR="00FA4517" w:rsidRPr="007E3C52">
        <w:rPr>
          <w:lang w:val="en-CA"/>
          <w:rPrChange w:id="2729" w:author="Ye-Kui Wang (d00)" w:date="2020-09-23T16:55:00Z">
            <w:rPr/>
          </w:rPrChange>
        </w:rPr>
        <w:t>[ </w:t>
      </w:r>
      <w:proofErr w:type="spellStart"/>
      <w:r w:rsidRPr="007E3C52">
        <w:rPr>
          <w:lang w:val="en-CA"/>
          <w:rPrChange w:id="2730" w:author="Ye-Kui Wang (d00)" w:date="2020-09-23T16:55:00Z">
            <w:rPr/>
          </w:rPrChange>
        </w:rPr>
        <w:t>i</w:t>
      </w:r>
      <w:proofErr w:type="spellEnd"/>
      <w:r w:rsidR="00FA4517" w:rsidRPr="007E3C52">
        <w:rPr>
          <w:lang w:val="en-CA"/>
          <w:rPrChange w:id="2731" w:author="Ye-Kui Wang (d00)" w:date="2020-09-23T16:55:00Z">
            <w:rPr/>
          </w:rPrChange>
        </w:rPr>
        <w:t> ]</w:t>
      </w:r>
      <w:r w:rsidRPr="007E3C52">
        <w:rPr>
          <w:lang w:val="en-CA"/>
          <w:rPrChange w:id="2732" w:author="Ye-Kui Wang (d00)" w:date="2020-09-23T16:55:00Z">
            <w:rPr/>
          </w:rPrChange>
        </w:rPr>
        <w:t xml:space="preserve"> ) samples with respect to the right view of the stereo-pair; if num_sample_shift_plus512</w:t>
      </w:r>
      <w:r w:rsidR="00FA4517" w:rsidRPr="007E3C52">
        <w:rPr>
          <w:lang w:val="en-CA"/>
          <w:rPrChange w:id="2733" w:author="Ye-Kui Wang (d00)" w:date="2020-09-23T16:55:00Z">
            <w:rPr/>
          </w:rPrChange>
        </w:rPr>
        <w:t>[ </w:t>
      </w:r>
      <w:proofErr w:type="spellStart"/>
      <w:r w:rsidRPr="007E3C52">
        <w:rPr>
          <w:lang w:val="en-CA"/>
          <w:rPrChange w:id="2734" w:author="Ye-Kui Wang (d00)" w:date="2020-09-23T16:55:00Z">
            <w:rPr/>
          </w:rPrChange>
        </w:rPr>
        <w:t>i</w:t>
      </w:r>
      <w:proofErr w:type="spellEnd"/>
      <w:r w:rsidR="00FA4517" w:rsidRPr="007E3C52">
        <w:rPr>
          <w:lang w:val="en-CA"/>
          <w:rPrChange w:id="2735" w:author="Ye-Kui Wang (d00)" w:date="2020-09-23T16:55:00Z">
            <w:rPr/>
          </w:rPrChange>
        </w:rPr>
        <w:t> ]</w:t>
      </w:r>
      <w:r w:rsidRPr="007E3C52">
        <w:rPr>
          <w:lang w:val="en-CA"/>
          <w:rPrChange w:id="2736" w:author="Ye-Kui Wang (d00)" w:date="2020-09-23T16:55:00Z">
            <w:rPr/>
          </w:rPrChange>
        </w:rPr>
        <w:t xml:space="preserve"> is equal to 512, it is recommended that shifting is not applied;</w:t>
      </w:r>
      <w:r w:rsidRPr="007E3C52">
        <w:rPr>
          <w:b/>
          <w:bCs/>
          <w:lang w:val="en-CA"/>
          <w:rPrChange w:id="2737" w:author="Ye-Kui Wang (d00)" w:date="2020-09-23T16:55:00Z">
            <w:rPr>
              <w:b/>
              <w:bCs/>
            </w:rPr>
          </w:rPrChange>
        </w:rPr>
        <w:t xml:space="preserve"> if ( num_sample_shift_plus512</w:t>
      </w:r>
      <w:r w:rsidR="00FA4517" w:rsidRPr="007E3C52">
        <w:rPr>
          <w:b/>
          <w:bCs/>
          <w:lang w:val="en-CA"/>
          <w:rPrChange w:id="2738" w:author="Ye-Kui Wang (d00)" w:date="2020-09-23T16:55:00Z">
            <w:rPr>
              <w:b/>
              <w:bCs/>
            </w:rPr>
          </w:rPrChange>
        </w:rPr>
        <w:t>[ </w:t>
      </w:r>
      <w:proofErr w:type="spellStart"/>
      <w:r w:rsidRPr="007E3C52">
        <w:rPr>
          <w:b/>
          <w:bCs/>
          <w:lang w:val="en-CA"/>
          <w:rPrChange w:id="2739" w:author="Ye-Kui Wang (d00)" w:date="2020-09-23T16:55:00Z">
            <w:rPr>
              <w:b/>
              <w:bCs/>
            </w:rPr>
          </w:rPrChange>
        </w:rPr>
        <w:t>i</w:t>
      </w:r>
      <w:proofErr w:type="spellEnd"/>
      <w:r w:rsidR="00FA4517" w:rsidRPr="007E3C52">
        <w:rPr>
          <w:b/>
          <w:bCs/>
          <w:lang w:val="en-CA"/>
          <w:rPrChange w:id="2740" w:author="Ye-Kui Wang (d00)" w:date="2020-09-23T16:55:00Z">
            <w:rPr>
              <w:b/>
              <w:bCs/>
            </w:rPr>
          </w:rPrChange>
        </w:rPr>
        <w:t> ]</w:t>
      </w:r>
      <w:r w:rsidRPr="007E3C52">
        <w:rPr>
          <w:b/>
          <w:bCs/>
          <w:lang w:val="en-CA"/>
          <w:rPrChange w:id="2741" w:author="Ye-Kui Wang (d00)" w:date="2020-09-23T16:55:00Z">
            <w:rPr>
              <w:b/>
              <w:bCs/>
            </w:rPr>
          </w:rPrChange>
        </w:rPr>
        <w:t xml:space="preserve"> − 512 ) is greater than 0</w:t>
      </w:r>
      <w:r w:rsidRPr="007E3C52">
        <w:rPr>
          <w:lang w:val="en-CA"/>
          <w:rPrChange w:id="2742" w:author="Ye-Kui Wang (d00)" w:date="2020-09-23T16:55:00Z">
            <w:rPr/>
          </w:rPrChange>
        </w:rPr>
        <w:t xml:space="preserve">, it is recommended that the left view in the stereo-pair corresponding to the </w:t>
      </w:r>
      <w:proofErr w:type="spellStart"/>
      <w:r w:rsidRPr="007E3C52">
        <w:rPr>
          <w:lang w:val="en-CA"/>
          <w:rPrChange w:id="2743" w:author="Ye-Kui Wang (d00)" w:date="2020-09-23T16:55:00Z">
            <w:rPr/>
          </w:rPrChange>
        </w:rPr>
        <w:t>i-th</w:t>
      </w:r>
      <w:proofErr w:type="spellEnd"/>
      <w:r w:rsidRPr="007E3C52">
        <w:rPr>
          <w:lang w:val="en-CA"/>
          <w:rPrChange w:id="2744" w:author="Ye-Kui Wang (d00)" w:date="2020-09-23T16:55:00Z">
            <w:rPr/>
          </w:rPrChange>
        </w:rPr>
        <w:t xml:space="preserve"> reference baseline and the </w:t>
      </w:r>
      <w:proofErr w:type="spellStart"/>
      <w:r w:rsidRPr="007E3C52">
        <w:rPr>
          <w:lang w:val="en-CA"/>
          <w:rPrChange w:id="2745" w:author="Ye-Kui Wang (d00)" w:date="2020-09-23T16:55:00Z">
            <w:rPr/>
          </w:rPrChange>
        </w:rPr>
        <w:t>i-th</w:t>
      </w:r>
      <w:proofErr w:type="spellEnd"/>
      <w:r w:rsidRPr="007E3C52">
        <w:rPr>
          <w:lang w:val="en-CA"/>
          <w:rPrChange w:id="2746" w:author="Ye-Kui Wang (d00)" w:date="2020-09-23T16:55:00Z">
            <w:rPr/>
          </w:rPrChange>
        </w:rPr>
        <w:t xml:space="preserve"> reference display should be shifted in the right direction by </w:t>
      </w:r>
      <w:r w:rsidRPr="007E3C52">
        <w:rPr>
          <w:b/>
          <w:bCs/>
          <w:lang w:val="en-CA"/>
          <w:rPrChange w:id="2747" w:author="Ye-Kui Wang (d00)" w:date="2020-09-23T16:55:00Z">
            <w:rPr>
              <w:b/>
              <w:bCs/>
            </w:rPr>
          </w:rPrChange>
        </w:rPr>
        <w:t>( 512 − num_sample_shift_plus512</w:t>
      </w:r>
      <w:r w:rsidR="00FA4517" w:rsidRPr="007E3C52">
        <w:rPr>
          <w:b/>
          <w:bCs/>
          <w:lang w:val="en-CA"/>
          <w:rPrChange w:id="2748" w:author="Ye-Kui Wang (d00)" w:date="2020-09-23T16:55:00Z">
            <w:rPr>
              <w:b/>
              <w:bCs/>
            </w:rPr>
          </w:rPrChange>
        </w:rPr>
        <w:t>[ </w:t>
      </w:r>
      <w:proofErr w:type="spellStart"/>
      <w:r w:rsidRPr="007E3C52">
        <w:rPr>
          <w:b/>
          <w:bCs/>
          <w:lang w:val="en-CA"/>
          <w:rPrChange w:id="2749" w:author="Ye-Kui Wang (d00)" w:date="2020-09-23T16:55:00Z">
            <w:rPr>
              <w:b/>
              <w:bCs/>
            </w:rPr>
          </w:rPrChange>
        </w:rPr>
        <w:t>i</w:t>
      </w:r>
      <w:proofErr w:type="spellEnd"/>
      <w:r w:rsidR="00FA4517" w:rsidRPr="007E3C52">
        <w:rPr>
          <w:b/>
          <w:bCs/>
          <w:lang w:val="en-CA"/>
          <w:rPrChange w:id="2750" w:author="Ye-Kui Wang (d00)" w:date="2020-09-23T16:55:00Z">
            <w:rPr>
              <w:b/>
              <w:bCs/>
            </w:rPr>
          </w:rPrChange>
        </w:rPr>
        <w:t> ]</w:t>
      </w:r>
      <w:r w:rsidRPr="007E3C52">
        <w:rPr>
          <w:b/>
          <w:bCs/>
          <w:lang w:val="en-CA"/>
          <w:rPrChange w:id="2751" w:author="Ye-Kui Wang (d00)" w:date="2020-09-23T16:55:00Z">
            <w:rPr>
              <w:b/>
              <w:bCs/>
            </w:rPr>
          </w:rPrChange>
        </w:rPr>
        <w:t xml:space="preserve"> )</w:t>
      </w:r>
      <w:r w:rsidRPr="007E3C52">
        <w:rPr>
          <w:lang w:val="en-CA"/>
          <w:rPrChange w:id="2752" w:author="Ye-Kui Wang (d00)" w:date="2020-09-23T16:55:00Z">
            <w:rPr/>
          </w:rPrChange>
        </w:rPr>
        <w:t xml:space="preserve"> samples with respect to the right view of the stereo-pair. The value of num_sample_shift_plus512</w:t>
      </w:r>
      <w:r w:rsidR="00FA4517" w:rsidRPr="007E3C52">
        <w:rPr>
          <w:lang w:val="en-CA"/>
          <w:rPrChange w:id="2753" w:author="Ye-Kui Wang (d00)" w:date="2020-09-23T16:55:00Z">
            <w:rPr/>
          </w:rPrChange>
        </w:rPr>
        <w:t>[ </w:t>
      </w:r>
      <w:proofErr w:type="spellStart"/>
      <w:proofErr w:type="gramStart"/>
      <w:r w:rsidRPr="007E3C52">
        <w:rPr>
          <w:lang w:val="en-CA"/>
          <w:rPrChange w:id="2754" w:author="Ye-Kui Wang (d00)" w:date="2020-09-23T16:55:00Z">
            <w:rPr/>
          </w:rPrChange>
        </w:rPr>
        <w:t>i</w:t>
      </w:r>
      <w:proofErr w:type="spellEnd"/>
      <w:r w:rsidR="00FA4517" w:rsidRPr="007E3C52">
        <w:rPr>
          <w:lang w:val="en-CA"/>
          <w:rPrChange w:id="2755" w:author="Ye-Kui Wang (d00)" w:date="2020-09-23T16:55:00Z">
            <w:rPr/>
          </w:rPrChange>
        </w:rPr>
        <w:t> ]</w:t>
      </w:r>
      <w:proofErr w:type="gramEnd"/>
      <w:r w:rsidRPr="007E3C52">
        <w:rPr>
          <w:lang w:val="en-CA"/>
          <w:rPrChange w:id="2756" w:author="Ye-Kui Wang (d00)" w:date="2020-09-23T16:55:00Z">
            <w:rPr/>
          </w:rPrChange>
        </w:rPr>
        <w:t xml:space="preserve"> shall be in the range of 0 to 1023, inclusive.</w:t>
      </w:r>
    </w:p>
    <w:p w14:paraId="502278C6" w14:textId="1D924580" w:rsidR="00B2290C" w:rsidRPr="007E3C52" w:rsidRDefault="00FA4517" w:rsidP="00025F10">
      <w:pPr>
        <w:rPr>
          <w:lang w:val="en-CA"/>
          <w:rPrChange w:id="2757" w:author="Ye-Kui Wang (d00)" w:date="2020-09-23T16:55:00Z">
            <w:rPr/>
          </w:rPrChange>
        </w:rPr>
      </w:pPr>
      <w:r w:rsidRPr="007E3C52">
        <w:rPr>
          <w:lang w:val="en-CA"/>
          <w:rPrChange w:id="2758" w:author="Ye-Kui Wang (d00)" w:date="2020-09-23T16:55:00Z">
            <w:rPr/>
          </w:rPrChange>
        </w:rPr>
        <w:t>I</w:t>
      </w:r>
      <w:r w:rsidR="00B2290C" w:rsidRPr="007E3C52">
        <w:rPr>
          <w:lang w:val="en-CA"/>
          <w:rPrChange w:id="2759" w:author="Ye-Kui Wang (d00)" w:date="2020-09-23T16:55:00Z">
            <w:rPr/>
          </w:rPrChange>
        </w:rPr>
        <w:t xml:space="preserve">f </w:t>
      </w:r>
      <w:proofErr w:type="gramStart"/>
      <w:r w:rsidR="00B2290C" w:rsidRPr="007E3C52">
        <w:rPr>
          <w:lang w:val="en-CA"/>
          <w:rPrChange w:id="2760" w:author="Ye-Kui Wang (d00)" w:date="2020-09-23T16:55:00Z">
            <w:rPr/>
          </w:rPrChange>
        </w:rPr>
        <w:t>( num</w:t>
      </w:r>
      <w:proofErr w:type="gramEnd"/>
      <w:r w:rsidR="00B2290C" w:rsidRPr="007E3C52">
        <w:rPr>
          <w:lang w:val="en-CA"/>
          <w:rPrChange w:id="2761" w:author="Ye-Kui Wang (d00)" w:date="2020-09-23T16:55:00Z">
            <w:rPr/>
          </w:rPrChange>
        </w:rPr>
        <w:t>_sample_shift_plus512</w:t>
      </w:r>
      <w:r w:rsidRPr="007E3C52">
        <w:rPr>
          <w:lang w:val="en-CA"/>
          <w:rPrChange w:id="2762" w:author="Ye-Kui Wang (d00)" w:date="2020-09-23T16:55:00Z">
            <w:rPr/>
          </w:rPrChange>
        </w:rPr>
        <w:t>[ </w:t>
      </w:r>
      <w:proofErr w:type="spellStart"/>
      <w:r w:rsidR="00B2290C" w:rsidRPr="007E3C52">
        <w:rPr>
          <w:lang w:val="en-CA"/>
          <w:rPrChange w:id="2763" w:author="Ye-Kui Wang (d00)" w:date="2020-09-23T16:55:00Z">
            <w:rPr/>
          </w:rPrChange>
        </w:rPr>
        <w:t>i</w:t>
      </w:r>
      <w:proofErr w:type="spellEnd"/>
      <w:r w:rsidRPr="007E3C52">
        <w:rPr>
          <w:lang w:val="en-CA"/>
          <w:rPrChange w:id="2764" w:author="Ye-Kui Wang (d00)" w:date="2020-09-23T16:55:00Z">
            <w:rPr/>
          </w:rPrChange>
        </w:rPr>
        <w:t> ]</w:t>
      </w:r>
      <w:r w:rsidR="00B2290C" w:rsidRPr="007E3C52">
        <w:rPr>
          <w:lang w:val="en-CA"/>
          <w:rPrChange w:id="2765" w:author="Ye-Kui Wang (d00)" w:date="2020-09-23T16:55:00Z">
            <w:rPr/>
          </w:rPrChange>
        </w:rPr>
        <w:t xml:space="preserve"> </w:t>
      </w:r>
      <w:r w:rsidRPr="007E3C52">
        <w:rPr>
          <w:lang w:val="en-CA"/>
          <w:rPrChange w:id="2766" w:author="Ye-Kui Wang (d00)" w:date="2020-09-23T16:55:00Z">
            <w:rPr/>
          </w:rPrChange>
        </w:rPr>
        <w:t>&lt;</w:t>
      </w:r>
      <w:r w:rsidR="00B2290C" w:rsidRPr="007E3C52">
        <w:rPr>
          <w:lang w:val="en-CA"/>
          <w:rPrChange w:id="2767" w:author="Ye-Kui Wang (d00)" w:date="2020-09-23T16:55:00Z">
            <w:rPr/>
          </w:rPrChange>
        </w:rPr>
        <w:t xml:space="preserve"> 512 ) , then ( 512 − num_sample_shift_plus512</w:t>
      </w:r>
      <w:r w:rsidRPr="007E3C52">
        <w:rPr>
          <w:lang w:val="en-CA"/>
          <w:rPrChange w:id="2768" w:author="Ye-Kui Wang (d00)" w:date="2020-09-23T16:55:00Z">
            <w:rPr/>
          </w:rPrChange>
        </w:rPr>
        <w:t>[ </w:t>
      </w:r>
      <w:proofErr w:type="spellStart"/>
      <w:r w:rsidR="00B2290C" w:rsidRPr="007E3C52">
        <w:rPr>
          <w:lang w:val="en-CA"/>
          <w:rPrChange w:id="2769" w:author="Ye-Kui Wang (d00)" w:date="2020-09-23T16:55:00Z">
            <w:rPr/>
          </w:rPrChange>
        </w:rPr>
        <w:t>i</w:t>
      </w:r>
      <w:proofErr w:type="spellEnd"/>
      <w:r w:rsidRPr="007E3C52">
        <w:rPr>
          <w:lang w:val="en-CA"/>
          <w:rPrChange w:id="2770" w:author="Ye-Kui Wang (d00)" w:date="2020-09-23T16:55:00Z">
            <w:rPr/>
          </w:rPrChange>
        </w:rPr>
        <w:t> ]</w:t>
      </w:r>
      <w:r w:rsidR="00B2290C" w:rsidRPr="007E3C52">
        <w:rPr>
          <w:lang w:val="en-CA"/>
          <w:rPrChange w:id="2771" w:author="Ye-Kui Wang (d00)" w:date="2020-09-23T16:55:00Z">
            <w:rPr/>
          </w:rPrChange>
        </w:rPr>
        <w:t> ) is a negative value. The correct value is</w:t>
      </w:r>
      <w:r w:rsidRPr="007E3C52">
        <w:rPr>
          <w:lang w:val="en-CA"/>
          <w:rPrChange w:id="2772" w:author="Ye-Kui Wang (d00)" w:date="2020-09-23T16:55:00Z">
            <w:rPr/>
          </w:rPrChange>
        </w:rPr>
        <w:t xml:space="preserve"> reported to be</w:t>
      </w:r>
      <w:r w:rsidR="00B2290C" w:rsidRPr="007E3C52">
        <w:rPr>
          <w:lang w:val="en-CA"/>
          <w:rPrChange w:id="2773" w:author="Ye-Kui Wang (d00)" w:date="2020-09-23T16:55:00Z">
            <w:rPr/>
          </w:rPrChange>
        </w:rPr>
        <w:t xml:space="preserve"> </w:t>
      </w:r>
      <w:proofErr w:type="gramStart"/>
      <w:r w:rsidR="00B2290C" w:rsidRPr="007E3C52">
        <w:rPr>
          <w:lang w:val="en-CA"/>
          <w:rPrChange w:id="2774" w:author="Ye-Kui Wang (d00)" w:date="2020-09-23T16:55:00Z">
            <w:rPr/>
          </w:rPrChange>
        </w:rPr>
        <w:t>( num</w:t>
      </w:r>
      <w:proofErr w:type="gramEnd"/>
      <w:r w:rsidR="00B2290C" w:rsidRPr="007E3C52">
        <w:rPr>
          <w:lang w:val="en-CA"/>
          <w:rPrChange w:id="2775" w:author="Ye-Kui Wang (d00)" w:date="2020-09-23T16:55:00Z">
            <w:rPr/>
          </w:rPrChange>
        </w:rPr>
        <w:t>_sample_shift_plus512</w:t>
      </w:r>
      <w:r w:rsidRPr="007E3C52">
        <w:rPr>
          <w:lang w:val="en-CA"/>
          <w:rPrChange w:id="2776" w:author="Ye-Kui Wang (d00)" w:date="2020-09-23T16:55:00Z">
            <w:rPr/>
          </w:rPrChange>
        </w:rPr>
        <w:t>[ </w:t>
      </w:r>
      <w:proofErr w:type="spellStart"/>
      <w:r w:rsidR="00B2290C" w:rsidRPr="007E3C52">
        <w:rPr>
          <w:lang w:val="en-CA"/>
          <w:rPrChange w:id="2777" w:author="Ye-Kui Wang (d00)" w:date="2020-09-23T16:55:00Z">
            <w:rPr/>
          </w:rPrChange>
        </w:rPr>
        <w:t>i</w:t>
      </w:r>
      <w:proofErr w:type="spellEnd"/>
      <w:r w:rsidRPr="007E3C52">
        <w:rPr>
          <w:lang w:val="en-CA"/>
          <w:rPrChange w:id="2778" w:author="Ye-Kui Wang (d00)" w:date="2020-09-23T16:55:00Z">
            <w:rPr/>
          </w:rPrChange>
        </w:rPr>
        <w:t> ]</w:t>
      </w:r>
      <w:r w:rsidR="00B2290C" w:rsidRPr="007E3C52">
        <w:rPr>
          <w:lang w:val="en-CA"/>
          <w:rPrChange w:id="2779" w:author="Ye-Kui Wang (d00)" w:date="2020-09-23T16:55:00Z">
            <w:rPr/>
          </w:rPrChange>
        </w:rPr>
        <w:t>−512 ).</w:t>
      </w:r>
    </w:p>
    <w:p w14:paraId="2D95D0AA" w14:textId="7CB3BA7E" w:rsidR="00B2290C" w:rsidRPr="007E3C52" w:rsidRDefault="00B2290C" w:rsidP="00025F10">
      <w:pPr>
        <w:rPr>
          <w:lang w:val="en-CA"/>
          <w:rPrChange w:id="2780" w:author="Ye-Kui Wang (d00)" w:date="2020-09-23T16:55:00Z">
            <w:rPr/>
          </w:rPrChange>
        </w:rPr>
      </w:pPr>
      <w:r w:rsidRPr="007E3C52">
        <w:rPr>
          <w:lang w:val="en-CA"/>
          <w:rPrChange w:id="2781" w:author="Ye-Kui Wang (d00)" w:date="2020-09-23T16:55:00Z">
            <w:rPr/>
          </w:rPrChange>
        </w:rPr>
        <w:t xml:space="preserve">In the HEVC </w:t>
      </w:r>
      <w:r w:rsidR="00FA4517" w:rsidRPr="007E3C52">
        <w:rPr>
          <w:lang w:val="en-CA"/>
          <w:rPrChange w:id="2782" w:author="Ye-Kui Wang (d00)" w:date="2020-09-23T16:55:00Z">
            <w:rPr/>
          </w:rPrChange>
        </w:rPr>
        <w:t>standard</w:t>
      </w:r>
      <w:r w:rsidRPr="007E3C52">
        <w:rPr>
          <w:lang w:val="en-CA"/>
          <w:rPrChange w:id="2783" w:author="Ye-Kui Wang (d00)" w:date="2020-09-23T16:55:00Z">
            <w:rPr/>
          </w:rPrChange>
        </w:rPr>
        <w:t xml:space="preserve">, </w:t>
      </w:r>
      <w:r w:rsidR="00FA4517" w:rsidRPr="007E3C52">
        <w:rPr>
          <w:lang w:val="en-CA"/>
          <w:rPrChange w:id="2784" w:author="Ye-Kui Wang (d00)" w:date="2020-09-23T16:55:00Z">
            <w:rPr/>
          </w:rPrChange>
        </w:rPr>
        <w:t xml:space="preserve">this problem had previously </w:t>
      </w:r>
      <w:proofErr w:type="gramStart"/>
      <w:r w:rsidR="00FA4517" w:rsidRPr="007E3C52">
        <w:rPr>
          <w:lang w:val="en-CA"/>
          <w:rPrChange w:id="2785" w:author="Ye-Kui Wang (d00)" w:date="2020-09-23T16:55:00Z">
            <w:rPr/>
          </w:rPrChange>
        </w:rPr>
        <w:t>existed</w:t>
      </w:r>
      <w:proofErr w:type="gramEnd"/>
      <w:r w:rsidR="00FA4517" w:rsidRPr="007E3C52">
        <w:rPr>
          <w:lang w:val="en-CA"/>
          <w:rPrChange w:id="2786" w:author="Ye-Kui Wang (d00)" w:date="2020-09-23T16:55:00Z">
            <w:rPr/>
          </w:rPrChange>
        </w:rPr>
        <w:t xml:space="preserve"> but the text has since</w:t>
      </w:r>
      <w:r w:rsidRPr="007E3C52">
        <w:rPr>
          <w:lang w:val="en-CA"/>
          <w:rPrChange w:id="2787" w:author="Ye-Kui Wang (d00)" w:date="2020-09-23T16:55:00Z">
            <w:rPr/>
          </w:rPrChange>
        </w:rPr>
        <w:t xml:space="preserve"> been corrected</w:t>
      </w:r>
    </w:p>
    <w:p w14:paraId="0765CEA0" w14:textId="77777777" w:rsidR="00D63FE0" w:rsidRPr="007E3C52" w:rsidRDefault="00D63FE0" w:rsidP="00D63FE0">
      <w:pPr>
        <w:pStyle w:val="Heading2"/>
        <w:rPr>
          <w:ins w:id="2788" w:author="Ye-Kui Wang (d00)" w:date="2020-09-23T15:34:00Z"/>
          <w:lang w:val="en-CA"/>
          <w:rPrChange w:id="2789" w:author="Ye-Kui Wang (d00)" w:date="2020-09-23T16:55:00Z">
            <w:rPr>
              <w:ins w:id="2790" w:author="Ye-Kui Wang (d00)" w:date="2020-09-23T15:34:00Z"/>
            </w:rPr>
          </w:rPrChange>
        </w:rPr>
      </w:pPr>
      <w:ins w:id="2791" w:author="Ye-Kui Wang (d00)" w:date="2020-09-23T15:34:00Z">
        <w:r w:rsidRPr="007E3C52">
          <w:rPr>
            <w:lang w:val="en-CA"/>
            <w:rPrChange w:id="2792" w:author="Ye-Kui Wang (d00)" w:date="2020-09-23T16:55:00Z">
              <w:rPr/>
            </w:rPrChange>
          </w:rPr>
          <w:t>On the film grain characteristics (FGC) SEI message</w:t>
        </w:r>
      </w:ins>
    </w:p>
    <w:p w14:paraId="67B47630" w14:textId="51B48172" w:rsidR="00D63FE0" w:rsidRPr="00204C6F" w:rsidRDefault="00D63FE0" w:rsidP="00D63FE0">
      <w:pPr>
        <w:pStyle w:val="ListParagraph"/>
        <w:ind w:left="0"/>
        <w:contextualSpacing w:val="0"/>
        <w:jc w:val="both"/>
        <w:rPr>
          <w:ins w:id="2793" w:author="Ye-Kui Wang (d00)" w:date="2020-09-23T15:34:00Z"/>
          <w:szCs w:val="22"/>
          <w:lang w:val="en-CA"/>
        </w:rPr>
      </w:pPr>
      <w:ins w:id="2794" w:author="Ye-Kui Wang (d00)" w:date="2020-09-23T15:34:00Z">
        <w:r w:rsidRPr="007E3C52">
          <w:rPr>
            <w:lang w:val="en-CA"/>
            <w:rPrChange w:id="2795" w:author="Ye-Kui Wang (d00)" w:date="2020-09-23T16:55:00Z">
              <w:rPr/>
            </w:rPrChange>
          </w:rPr>
          <w:t xml:space="preserve">This </w:t>
        </w:r>
      </w:ins>
      <w:ins w:id="2796" w:author="Ye-Kui Wang (d00)" w:date="2020-09-23T16:35:00Z">
        <w:r w:rsidR="00080D92" w:rsidRPr="007E3C52">
          <w:rPr>
            <w:lang w:val="en-CA"/>
            <w:rPrChange w:id="2797" w:author="Ye-Kui Wang (d00)" w:date="2020-09-23T16:55:00Z">
              <w:rPr/>
            </w:rPrChange>
          </w:rPr>
          <w:t xml:space="preserve">item </w:t>
        </w:r>
      </w:ins>
      <w:ins w:id="2798" w:author="Ye-Kui Wang (d00)" w:date="2020-09-23T15:34:00Z">
        <w:r w:rsidRPr="007E3C52">
          <w:rPr>
            <w:lang w:val="en-CA"/>
            <w:rPrChange w:id="2799" w:author="Ye-Kui Wang (d00)" w:date="2020-09-23T16:55:00Z">
              <w:rPr/>
            </w:rPrChange>
          </w:rPr>
          <w:t>came from JCTVC-</w:t>
        </w:r>
        <w:proofErr w:type="gramStart"/>
        <w:r w:rsidRPr="007E3C52">
          <w:rPr>
            <w:lang w:val="en-CA"/>
            <w:rPrChange w:id="2800" w:author="Ye-Kui Wang (d00)" w:date="2020-09-23T16:55:00Z">
              <w:rPr/>
            </w:rPrChange>
          </w:rPr>
          <w:t>AN0021, and</w:t>
        </w:r>
        <w:proofErr w:type="gramEnd"/>
        <w:r w:rsidRPr="007E3C52">
          <w:rPr>
            <w:lang w:val="en-CA"/>
            <w:rPrChange w:id="2801" w:author="Ye-Kui Wang (d00)" w:date="2020-09-23T16:55:00Z">
              <w:rPr/>
            </w:rPrChange>
          </w:rPr>
          <w:t xml:space="preserve"> is likely applicable to </w:t>
        </w:r>
        <w:r w:rsidRPr="007E3C52">
          <w:rPr>
            <w:szCs w:val="22"/>
            <w:lang w:val="en-CA"/>
          </w:rPr>
          <w:t>both ITU-T an</w:t>
        </w:r>
        <w:r w:rsidRPr="00960032">
          <w:rPr>
            <w:szCs w:val="22"/>
            <w:lang w:val="en-CA"/>
          </w:rPr>
          <w:t>d ISO/IEC texts.</w:t>
        </w:r>
      </w:ins>
    </w:p>
    <w:p w14:paraId="1126F3C5" w14:textId="310891ED" w:rsidR="00D63FE0" w:rsidRPr="007E3C52" w:rsidRDefault="00D63FE0" w:rsidP="00D63FE0">
      <w:pPr>
        <w:pStyle w:val="ListParagraph"/>
        <w:ind w:left="0"/>
        <w:contextualSpacing w:val="0"/>
        <w:jc w:val="both"/>
        <w:rPr>
          <w:ins w:id="2802" w:author="Ye-Kui Wang (d00)" w:date="2020-09-23T15:34:00Z"/>
          <w:szCs w:val="22"/>
          <w:lang w:val="en-CA"/>
          <w:rPrChange w:id="2803" w:author="Ye-Kui Wang (d00)" w:date="2020-09-23T16:55:00Z">
            <w:rPr>
              <w:ins w:id="2804" w:author="Ye-Kui Wang (d00)" w:date="2020-09-23T15:34:00Z"/>
              <w:szCs w:val="22"/>
              <w:lang w:val="en-CA"/>
            </w:rPr>
          </w:rPrChange>
        </w:rPr>
      </w:pPr>
      <w:ins w:id="2805" w:author="Ye-Kui Wang (d00)" w:date="2020-09-23T15:34:00Z">
        <w:r w:rsidRPr="007E3C52">
          <w:rPr>
            <w:szCs w:val="22"/>
            <w:lang w:val="en-CA"/>
            <w:rPrChange w:id="2806" w:author="Ye-Kui Wang (d00)" w:date="2020-09-23T16:55:00Z">
              <w:rPr>
                <w:szCs w:val="22"/>
                <w:lang w:val="en-CA"/>
              </w:rPr>
            </w:rPrChange>
          </w:rPr>
          <w:t xml:space="preserve">Note that during the editing of the VSEI text in JVET-S2007, quite some more corrections have been made. Those should also be considered for integrating into the FGC SEI message in </w:t>
        </w:r>
        <w:r w:rsidRPr="007E3C52">
          <w:rPr>
            <w:szCs w:val="22"/>
            <w:lang w:val="en-CA"/>
            <w:rPrChange w:id="2807" w:author="Ye-Kui Wang (d00)" w:date="2020-09-23T16:55:00Z">
              <w:rPr>
                <w:szCs w:val="22"/>
                <w:lang w:val="en-CA"/>
              </w:rPr>
            </w:rPrChange>
          </w:rPr>
          <w:t>AVC</w:t>
        </w:r>
        <w:r w:rsidRPr="007E3C52">
          <w:rPr>
            <w:szCs w:val="22"/>
            <w:lang w:val="en-CA"/>
            <w:rPrChange w:id="2808" w:author="Ye-Kui Wang (d00)" w:date="2020-09-23T16:55:00Z">
              <w:rPr>
                <w:szCs w:val="22"/>
                <w:lang w:val="en-CA"/>
              </w:rPr>
            </w:rPrChange>
          </w:rPr>
          <w:t xml:space="preserve"> (and </w:t>
        </w:r>
        <w:r w:rsidRPr="007E3C52">
          <w:rPr>
            <w:szCs w:val="22"/>
            <w:lang w:val="en-CA"/>
            <w:rPrChange w:id="2809" w:author="Ye-Kui Wang (d00)" w:date="2020-09-23T16:55:00Z">
              <w:rPr>
                <w:szCs w:val="22"/>
                <w:lang w:val="en-CA"/>
              </w:rPr>
            </w:rPrChange>
          </w:rPr>
          <w:t>HEVC</w:t>
        </w:r>
        <w:r w:rsidRPr="007E3C52">
          <w:rPr>
            <w:szCs w:val="22"/>
            <w:lang w:val="en-CA"/>
            <w:rPrChange w:id="2810" w:author="Ye-Kui Wang (d00)" w:date="2020-09-23T16:55:00Z">
              <w:rPr>
                <w:szCs w:val="22"/>
                <w:lang w:val="en-CA"/>
              </w:rPr>
            </w:rPrChange>
          </w:rPr>
          <w:t>).</w:t>
        </w:r>
      </w:ins>
    </w:p>
    <w:p w14:paraId="1E62885D" w14:textId="6F53E125" w:rsidR="00D63FE0" w:rsidRPr="007E3C52" w:rsidRDefault="00D63FE0" w:rsidP="00D63FE0">
      <w:pPr>
        <w:tabs>
          <w:tab w:val="left" w:pos="1800"/>
          <w:tab w:val="left" w:pos="2160"/>
          <w:tab w:val="left" w:pos="2520"/>
          <w:tab w:val="left" w:pos="2880"/>
          <w:tab w:val="left" w:pos="3240"/>
          <w:tab w:val="left" w:pos="3600"/>
          <w:tab w:val="left" w:pos="3960"/>
          <w:tab w:val="left" w:pos="4320"/>
        </w:tabs>
        <w:jc w:val="both"/>
        <w:rPr>
          <w:ins w:id="2811" w:author="Ye-Kui Wang (d00)" w:date="2020-09-23T15:34:00Z"/>
          <w:rFonts w:eastAsia="Times New Roman"/>
          <w:szCs w:val="22"/>
          <w:lang w:val="en-CA"/>
          <w:rPrChange w:id="2812" w:author="Ye-Kui Wang (d00)" w:date="2020-09-23T16:55:00Z">
            <w:rPr>
              <w:ins w:id="2813" w:author="Ye-Kui Wang (d00)" w:date="2020-09-23T15:34:00Z"/>
              <w:rFonts w:eastAsia="Times New Roman"/>
              <w:szCs w:val="22"/>
            </w:rPr>
          </w:rPrChange>
        </w:rPr>
      </w:pPr>
      <w:ins w:id="2814" w:author="Ye-Kui Wang (d00)" w:date="2020-09-23T15:34:00Z">
        <w:r w:rsidRPr="007E3C52">
          <w:rPr>
            <w:rFonts w:eastAsia="Times New Roman"/>
            <w:szCs w:val="22"/>
            <w:lang w:val="en-CA"/>
            <w:rPrChange w:id="2815" w:author="Ye-Kui Wang (d00)" w:date="2020-09-23T16:55:00Z">
              <w:rPr>
                <w:rFonts w:eastAsia="Times New Roman"/>
                <w:szCs w:val="22"/>
              </w:rPr>
            </w:rPrChange>
          </w:rPr>
          <w:t xml:space="preserve">The proposal </w:t>
        </w:r>
      </w:ins>
      <w:ins w:id="2816" w:author="Ye-Kui Wang (d00)" w:date="2020-09-23T16:36:00Z">
        <w:r w:rsidR="00080D92" w:rsidRPr="007E3C52">
          <w:rPr>
            <w:rFonts w:eastAsia="Times New Roman"/>
            <w:szCs w:val="22"/>
            <w:lang w:val="en-CA"/>
            <w:rPrChange w:id="2817" w:author="Ye-Kui Wang (d00)" w:date="2020-09-23T16:55:00Z">
              <w:rPr>
                <w:rFonts w:eastAsia="Times New Roman"/>
                <w:szCs w:val="22"/>
              </w:rPr>
            </w:rPrChange>
          </w:rPr>
          <w:t xml:space="preserve">from JCTVC-AN0021 was </w:t>
        </w:r>
      </w:ins>
      <w:ins w:id="2818" w:author="Ye-Kui Wang (d00)" w:date="2020-09-23T15:34:00Z">
        <w:r w:rsidRPr="007E3C52">
          <w:rPr>
            <w:rFonts w:eastAsia="Times New Roman"/>
            <w:szCs w:val="22"/>
            <w:lang w:val="en-CA"/>
            <w:rPrChange w:id="2819" w:author="Ye-Kui Wang (d00)" w:date="2020-09-23T16:55:00Z">
              <w:rPr>
                <w:rFonts w:eastAsia="Times New Roman"/>
                <w:szCs w:val="22"/>
              </w:rPr>
            </w:rPrChange>
          </w:rPr>
          <w:t xml:space="preserve">to modify the film grain characteristics SEI message semantics (In </w:t>
        </w:r>
        <w:r w:rsidRPr="007E3C52">
          <w:rPr>
            <w:rFonts w:eastAsia="Times New Roman"/>
            <w:szCs w:val="22"/>
            <w:highlight w:val="yellow"/>
            <w:lang w:val="en-CA"/>
            <w:rPrChange w:id="2820" w:author="Ye-Kui Wang (d00)" w:date="2020-09-23T16:55:00Z">
              <w:rPr>
                <w:rFonts w:eastAsia="Times New Roman"/>
                <w:szCs w:val="22"/>
                <w:highlight w:val="yellow"/>
              </w:rPr>
            </w:rPrChange>
          </w:rPr>
          <w:t>HEVC D.3.13 and AVC</w:t>
        </w:r>
        <w:r w:rsidRPr="007E3C52">
          <w:rPr>
            <w:rFonts w:eastAsia="Times New Roman"/>
            <w:szCs w:val="22"/>
            <w:lang w:val="en-CA"/>
            <w:rPrChange w:id="2821" w:author="Ye-Kui Wang (d00)" w:date="2020-09-23T16:55:00Z">
              <w:rPr>
                <w:rFonts w:eastAsia="Times New Roman"/>
                <w:szCs w:val="22"/>
              </w:rPr>
            </w:rPrChange>
          </w:rPr>
          <w:t xml:space="preserve"> D.2.19) as follows (modifications are highlighted in yellow):</w:t>
        </w:r>
      </w:ins>
    </w:p>
    <w:p w14:paraId="45160950" w14:textId="77777777" w:rsidR="00D63FE0" w:rsidRPr="007E3C52" w:rsidRDefault="00D63FE0" w:rsidP="00D63FE0">
      <w:pPr>
        <w:keepNext/>
        <w:tabs>
          <w:tab w:val="clear" w:pos="360"/>
          <w:tab w:val="clear" w:pos="720"/>
          <w:tab w:val="clear" w:pos="1080"/>
          <w:tab w:val="clear" w:pos="1440"/>
          <w:tab w:val="left" w:pos="794"/>
          <w:tab w:val="left" w:pos="1191"/>
          <w:tab w:val="left" w:pos="1588"/>
          <w:tab w:val="left" w:pos="1985"/>
        </w:tabs>
        <w:jc w:val="both"/>
        <w:rPr>
          <w:ins w:id="2822" w:author="Ye-Kui Wang (d00)" w:date="2020-09-23T15:34:00Z"/>
          <w:sz w:val="20"/>
          <w:lang w:val="en-CA"/>
          <w:rPrChange w:id="2823" w:author="Ye-Kui Wang (d00)" w:date="2020-09-23T16:55:00Z">
            <w:rPr>
              <w:ins w:id="2824" w:author="Ye-Kui Wang (d00)" w:date="2020-09-23T15:34:00Z"/>
              <w:sz w:val="20"/>
              <w:lang w:val="en-GB"/>
            </w:rPr>
          </w:rPrChange>
        </w:rPr>
      </w:pPr>
      <w:ins w:id="2825" w:author="Ye-Kui Wang (d00)" w:date="2020-09-23T15:34:00Z">
        <w:r w:rsidRPr="007E3C52">
          <w:rPr>
            <w:sz w:val="20"/>
            <w:lang w:val="en-CA"/>
            <w:rPrChange w:id="2826" w:author="Ye-Kui Wang (d00)" w:date="2020-09-23T16:55:00Z">
              <w:rPr>
                <w:sz w:val="20"/>
                <w:lang w:val="en-GB"/>
              </w:rPr>
            </w:rPrChange>
          </w:rPr>
          <w:t xml:space="preserve">Depending on the value of </w:t>
        </w:r>
        <w:proofErr w:type="spellStart"/>
        <w:r w:rsidRPr="007E3C52">
          <w:rPr>
            <w:sz w:val="20"/>
            <w:lang w:val="en-CA"/>
            <w:rPrChange w:id="2827" w:author="Ye-Kui Wang (d00)" w:date="2020-09-23T16:55:00Z">
              <w:rPr>
                <w:sz w:val="20"/>
                <w:lang w:val="en-GB"/>
              </w:rPr>
            </w:rPrChange>
          </w:rPr>
          <w:t>film_grain_model_id</w:t>
        </w:r>
        <w:proofErr w:type="spellEnd"/>
        <w:r w:rsidRPr="007E3C52">
          <w:rPr>
            <w:sz w:val="20"/>
            <w:lang w:val="en-CA"/>
            <w:rPrChange w:id="2828" w:author="Ye-Kui Wang (d00)" w:date="2020-09-23T16:55:00Z">
              <w:rPr>
                <w:sz w:val="20"/>
                <w:lang w:val="en-GB"/>
              </w:rPr>
            </w:rPrChange>
          </w:rPr>
          <w:t>, the selection of the sets of model values is specified as follows:</w:t>
        </w:r>
      </w:ins>
    </w:p>
    <w:p w14:paraId="79701E5F" w14:textId="77777777" w:rsidR="00D63FE0" w:rsidRPr="007E3C52" w:rsidRDefault="00D63FE0" w:rsidP="00D63FE0">
      <w:pPr>
        <w:tabs>
          <w:tab w:val="clear" w:pos="360"/>
          <w:tab w:val="clear" w:pos="720"/>
          <w:tab w:val="clear" w:pos="1080"/>
          <w:tab w:val="clear" w:pos="1440"/>
          <w:tab w:val="left" w:pos="794"/>
          <w:tab w:val="left" w:pos="1191"/>
          <w:tab w:val="left" w:pos="1588"/>
          <w:tab w:val="left" w:pos="1985"/>
        </w:tabs>
        <w:spacing w:before="86"/>
        <w:ind w:left="397" w:hanging="397"/>
        <w:jc w:val="both"/>
        <w:rPr>
          <w:ins w:id="2829" w:author="Ye-Kui Wang (d00)" w:date="2020-09-23T15:34:00Z"/>
          <w:sz w:val="20"/>
          <w:lang w:val="en-CA"/>
          <w:rPrChange w:id="2830" w:author="Ye-Kui Wang (d00)" w:date="2020-09-23T16:55:00Z">
            <w:rPr>
              <w:ins w:id="2831" w:author="Ye-Kui Wang (d00)" w:date="2020-09-23T15:34:00Z"/>
              <w:sz w:val="20"/>
              <w:lang w:val="en-GB"/>
            </w:rPr>
          </w:rPrChange>
        </w:rPr>
      </w:pPr>
      <w:ins w:id="2832" w:author="Ye-Kui Wang (d00)" w:date="2020-09-23T15:34:00Z">
        <w:r w:rsidRPr="007E3C52">
          <w:rPr>
            <w:sz w:val="20"/>
            <w:lang w:val="en-CA"/>
            <w:rPrChange w:id="2833" w:author="Ye-Kui Wang (d00)" w:date="2020-09-23T16:55:00Z">
              <w:rPr>
                <w:sz w:val="20"/>
                <w:lang w:val="en-GB"/>
              </w:rPr>
            </w:rPrChange>
          </w:rPr>
          <w:t>–</w:t>
        </w:r>
        <w:r w:rsidRPr="007E3C52">
          <w:rPr>
            <w:sz w:val="20"/>
            <w:lang w:val="en-CA"/>
            <w:rPrChange w:id="2834" w:author="Ye-Kui Wang (d00)" w:date="2020-09-23T16:55:00Z">
              <w:rPr>
                <w:sz w:val="20"/>
                <w:lang w:val="en-GB"/>
              </w:rPr>
            </w:rPrChange>
          </w:rPr>
          <w:tab/>
          <w:t xml:space="preserve">If </w:t>
        </w:r>
        <w:proofErr w:type="spellStart"/>
        <w:r w:rsidRPr="007E3C52">
          <w:rPr>
            <w:sz w:val="20"/>
            <w:lang w:val="en-CA"/>
            <w:rPrChange w:id="2835" w:author="Ye-Kui Wang (d00)" w:date="2020-09-23T16:55:00Z">
              <w:rPr>
                <w:sz w:val="20"/>
                <w:lang w:val="en-GB"/>
              </w:rPr>
            </w:rPrChange>
          </w:rPr>
          <w:t>film_grain_model_id</w:t>
        </w:r>
        <w:proofErr w:type="spellEnd"/>
        <w:r w:rsidRPr="007E3C52">
          <w:rPr>
            <w:sz w:val="20"/>
            <w:lang w:val="en-CA"/>
            <w:rPrChange w:id="2836" w:author="Ye-Kui Wang (d00)" w:date="2020-09-23T16:55:00Z">
              <w:rPr>
                <w:sz w:val="20"/>
                <w:lang w:val="en-GB"/>
              </w:rPr>
            </w:rPrChange>
          </w:rPr>
          <w:t xml:space="preserve"> is equal to 0, the average value of each block b of 8x8 samples in </w:t>
        </w:r>
        <w:proofErr w:type="spellStart"/>
        <w:r w:rsidRPr="007E3C52">
          <w:rPr>
            <w:sz w:val="20"/>
            <w:lang w:val="en-CA"/>
            <w:rPrChange w:id="2837" w:author="Ye-Kui Wang (d00)" w:date="2020-09-23T16:55:00Z">
              <w:rPr>
                <w:sz w:val="20"/>
                <w:lang w:val="en-GB"/>
              </w:rPr>
            </w:rPrChange>
          </w:rPr>
          <w:t>I</w:t>
        </w:r>
        <w:r w:rsidRPr="007E3C52">
          <w:rPr>
            <w:sz w:val="20"/>
            <w:vertAlign w:val="subscript"/>
            <w:lang w:val="en-CA"/>
            <w:rPrChange w:id="2838" w:author="Ye-Kui Wang (d00)" w:date="2020-09-23T16:55:00Z">
              <w:rPr>
                <w:sz w:val="20"/>
                <w:vertAlign w:val="subscript"/>
                <w:lang w:val="en-GB"/>
              </w:rPr>
            </w:rPrChange>
          </w:rPr>
          <w:t>decoded</w:t>
        </w:r>
        <w:proofErr w:type="spellEnd"/>
        <w:r w:rsidRPr="007E3C52">
          <w:rPr>
            <w:sz w:val="20"/>
            <w:lang w:val="en-CA"/>
            <w:rPrChange w:id="2839" w:author="Ye-Kui Wang (d00)" w:date="2020-09-23T16:55:00Z">
              <w:rPr>
                <w:sz w:val="20"/>
                <w:lang w:val="en-GB"/>
              </w:rPr>
            </w:rPrChange>
          </w:rPr>
          <w:t>,</w:t>
        </w:r>
        <w:r w:rsidRPr="007E3C52">
          <w:rPr>
            <w:rFonts w:eastAsia="Times New Roman"/>
            <w:sz w:val="20"/>
            <w:highlight w:val="yellow"/>
            <w:lang w:val="en-CA"/>
            <w:rPrChange w:id="2840" w:author="Ye-Kui Wang (d00)" w:date="2020-09-23T16:55:00Z">
              <w:rPr>
                <w:rFonts w:eastAsia="Times New Roman"/>
                <w:sz w:val="20"/>
                <w:highlight w:val="yellow"/>
              </w:rPr>
            </w:rPrChange>
          </w:rPr>
          <w:t xml:space="preserve"> divided by </w:t>
        </w:r>
        <w:r w:rsidRPr="007E3C52">
          <w:rPr>
            <w:sz w:val="20"/>
            <w:highlight w:val="yellow"/>
            <w:lang w:val="en-CA"/>
            <w:rPrChange w:id="2841" w:author="Ye-Kui Wang (d00)" w:date="2020-09-23T16:55:00Z">
              <w:rPr>
                <w:sz w:val="20"/>
                <w:highlight w:val="yellow"/>
                <w:lang w:val="en-GB"/>
              </w:rPr>
            </w:rPrChange>
          </w:rPr>
          <w:t>( 1  &lt;&lt;  ( </w:t>
        </w:r>
        <w:proofErr w:type="spellStart"/>
        <w:r w:rsidRPr="007E3C52">
          <w:rPr>
            <w:rFonts w:eastAsia="Times New Roman"/>
            <w:sz w:val="20"/>
            <w:highlight w:val="yellow"/>
            <w:lang w:val="en-CA"/>
            <w:rPrChange w:id="2842" w:author="Ye-Kui Wang (d00)" w:date="2020-09-23T16:55:00Z">
              <w:rPr>
                <w:rFonts w:eastAsia="Times New Roman"/>
                <w:sz w:val="20"/>
                <w:highlight w:val="yellow"/>
              </w:rPr>
            </w:rPrChange>
          </w:rPr>
          <w:t>filmGrainBitDepth</w:t>
        </w:r>
        <w:proofErr w:type="spellEnd"/>
        <w:r w:rsidRPr="007E3C52">
          <w:rPr>
            <w:rFonts w:eastAsia="Times New Roman"/>
            <w:sz w:val="20"/>
            <w:highlight w:val="yellow"/>
            <w:lang w:val="en-CA"/>
            <w:rPrChange w:id="2843" w:author="Ye-Kui Wang (d00)" w:date="2020-09-23T16:55:00Z">
              <w:rPr>
                <w:rFonts w:eastAsia="Times New Roman"/>
                <w:sz w:val="20"/>
                <w:highlight w:val="yellow"/>
              </w:rPr>
            </w:rPrChange>
          </w:rPr>
          <w:t>[ c ] − 8 ) ),</w:t>
        </w:r>
        <w:r w:rsidRPr="007E3C52">
          <w:rPr>
            <w:sz w:val="20"/>
            <w:lang w:val="en-CA"/>
            <w:rPrChange w:id="2844" w:author="Ye-Kui Wang (d00)" w:date="2020-09-23T16:55:00Z">
              <w:rPr>
                <w:sz w:val="20"/>
                <w:lang w:val="en-GB"/>
              </w:rPr>
            </w:rPrChange>
          </w:rPr>
          <w:t xml:space="preserve"> referred </w:t>
        </w:r>
        <w:r w:rsidRPr="007E3C52">
          <w:rPr>
            <w:sz w:val="20"/>
            <w:highlight w:val="yellow"/>
            <w:lang w:val="en-CA"/>
            <w:rPrChange w:id="2845" w:author="Ye-Kui Wang (d00)" w:date="2020-09-23T16:55:00Z">
              <w:rPr>
                <w:sz w:val="20"/>
                <w:highlight w:val="yellow"/>
                <w:lang w:val="en-GB"/>
              </w:rPr>
            </w:rPrChange>
          </w:rPr>
          <w:t>to</w:t>
        </w:r>
        <w:r w:rsidRPr="007E3C52">
          <w:rPr>
            <w:sz w:val="20"/>
            <w:lang w:val="en-CA"/>
            <w:rPrChange w:id="2846" w:author="Ye-Kui Wang (d00)" w:date="2020-09-23T16:55:00Z">
              <w:rPr>
                <w:sz w:val="20"/>
                <w:lang w:val="en-GB"/>
              </w:rPr>
            </w:rPrChange>
          </w:rPr>
          <w:t xml:space="preserve"> as </w:t>
        </w:r>
        <w:proofErr w:type="spellStart"/>
        <w:r w:rsidRPr="007E3C52">
          <w:rPr>
            <w:sz w:val="20"/>
            <w:lang w:val="en-CA"/>
            <w:rPrChange w:id="2847" w:author="Ye-Kui Wang (d00)" w:date="2020-09-23T16:55:00Z">
              <w:rPr>
                <w:sz w:val="20"/>
                <w:lang w:val="en-GB"/>
              </w:rPr>
            </w:rPrChange>
          </w:rPr>
          <w:t>b</w:t>
        </w:r>
        <w:r w:rsidRPr="007E3C52">
          <w:rPr>
            <w:sz w:val="20"/>
            <w:vertAlign w:val="subscript"/>
            <w:lang w:val="en-CA"/>
            <w:rPrChange w:id="2848" w:author="Ye-Kui Wang (d00)" w:date="2020-09-23T16:55:00Z">
              <w:rPr>
                <w:sz w:val="20"/>
                <w:vertAlign w:val="subscript"/>
                <w:lang w:val="en-GB"/>
              </w:rPr>
            </w:rPrChange>
          </w:rPr>
          <w:t>avg</w:t>
        </w:r>
        <w:proofErr w:type="spellEnd"/>
        <w:r w:rsidRPr="007E3C52">
          <w:rPr>
            <w:sz w:val="20"/>
            <w:lang w:val="en-CA"/>
            <w:rPrChange w:id="2849" w:author="Ye-Kui Wang (d00)" w:date="2020-09-23T16:55:00Z">
              <w:rPr>
                <w:sz w:val="20"/>
                <w:lang w:val="en-GB"/>
              </w:rPr>
            </w:rPrChange>
          </w:rPr>
          <w:t>, is used to select the sets of model values with index s[ j ] that apply to all the samples in the block:</w:t>
        </w:r>
      </w:ins>
    </w:p>
    <w:p w14:paraId="5D4A1A52" w14:textId="77777777" w:rsidR="00D63FE0" w:rsidRPr="007E3C52" w:rsidRDefault="00D63FE0" w:rsidP="00D63FE0">
      <w:pPr>
        <w:numPr>
          <w:ilvl w:val="0"/>
          <w:numId w:val="57"/>
        </w:numPr>
        <w:tabs>
          <w:tab w:val="clear" w:pos="360"/>
          <w:tab w:val="clear" w:pos="720"/>
          <w:tab w:val="clear" w:pos="1080"/>
          <w:tab w:val="clear" w:pos="1440"/>
          <w:tab w:val="left" w:pos="794"/>
          <w:tab w:val="left" w:pos="1170"/>
          <w:tab w:val="left" w:pos="1588"/>
          <w:tab w:val="left" w:pos="1800"/>
          <w:tab w:val="left" w:pos="1985"/>
          <w:tab w:val="left" w:pos="2160"/>
          <w:tab w:val="left" w:pos="2520"/>
          <w:tab w:val="left" w:pos="2880"/>
          <w:tab w:val="left" w:pos="3240"/>
          <w:tab w:val="left" w:pos="3600"/>
          <w:tab w:val="left" w:pos="3960"/>
          <w:tab w:val="left" w:pos="4320"/>
          <w:tab w:val="center" w:pos="4849"/>
          <w:tab w:val="right" w:pos="9696"/>
        </w:tabs>
        <w:spacing w:before="193" w:after="240"/>
        <w:ind w:left="562" w:firstLine="0"/>
        <w:jc w:val="both"/>
        <w:rPr>
          <w:ins w:id="2850" w:author="Ye-Kui Wang (d00)" w:date="2020-09-23T15:34:00Z"/>
          <w:sz w:val="20"/>
          <w:lang w:val="en-CA"/>
          <w:rPrChange w:id="2851" w:author="Ye-Kui Wang (d00)" w:date="2020-09-23T16:55:00Z">
            <w:rPr>
              <w:ins w:id="2852" w:author="Ye-Kui Wang (d00)" w:date="2020-09-23T15:34:00Z"/>
              <w:sz w:val="20"/>
              <w:lang w:val="en-GB"/>
            </w:rPr>
          </w:rPrChange>
        </w:rPr>
      </w:pPr>
      <w:ins w:id="2853" w:author="Ye-Kui Wang (d00)" w:date="2020-09-23T15:34:00Z">
        <w:r w:rsidRPr="007E3C52">
          <w:rPr>
            <w:sz w:val="20"/>
            <w:lang w:val="en-CA"/>
            <w:rPrChange w:id="2854" w:author="Ye-Kui Wang (d00)" w:date="2020-09-23T16:55:00Z">
              <w:rPr>
                <w:sz w:val="20"/>
                <w:lang w:val="en-GB"/>
              </w:rPr>
            </w:rPrChange>
          </w:rPr>
          <w:t>for( </w:t>
        </w:r>
        <w:proofErr w:type="spellStart"/>
        <w:r w:rsidRPr="007E3C52">
          <w:rPr>
            <w:sz w:val="20"/>
            <w:lang w:val="en-CA"/>
            <w:rPrChange w:id="2855" w:author="Ye-Kui Wang (d00)" w:date="2020-09-23T16:55:00Z">
              <w:rPr>
                <w:sz w:val="20"/>
                <w:lang w:val="en-GB"/>
              </w:rPr>
            </w:rPrChange>
          </w:rPr>
          <w:t>i</w:t>
        </w:r>
        <w:proofErr w:type="spellEnd"/>
        <w:r w:rsidRPr="007E3C52">
          <w:rPr>
            <w:sz w:val="20"/>
            <w:lang w:val="en-CA"/>
            <w:rPrChange w:id="2856" w:author="Ye-Kui Wang (d00)" w:date="2020-09-23T16:55:00Z">
              <w:rPr>
                <w:sz w:val="20"/>
                <w:lang w:val="en-GB"/>
              </w:rPr>
            </w:rPrChange>
          </w:rPr>
          <w:t xml:space="preserve"> = 0, j = 0; </w:t>
        </w:r>
        <w:proofErr w:type="spellStart"/>
        <w:r w:rsidRPr="007E3C52">
          <w:rPr>
            <w:sz w:val="20"/>
            <w:lang w:val="en-CA"/>
            <w:rPrChange w:id="2857" w:author="Ye-Kui Wang (d00)" w:date="2020-09-23T16:55:00Z">
              <w:rPr>
                <w:sz w:val="20"/>
                <w:lang w:val="en-GB"/>
              </w:rPr>
            </w:rPrChange>
          </w:rPr>
          <w:t>i</w:t>
        </w:r>
        <w:proofErr w:type="spellEnd"/>
        <w:r w:rsidRPr="007E3C52">
          <w:rPr>
            <w:sz w:val="20"/>
            <w:lang w:val="en-CA"/>
            <w:rPrChange w:id="2858" w:author="Ye-Kui Wang (d00)" w:date="2020-09-23T16:55:00Z">
              <w:rPr>
                <w:sz w:val="20"/>
                <w:lang w:val="en-GB"/>
              </w:rPr>
            </w:rPrChange>
          </w:rPr>
          <w:t xml:space="preserve">  &lt;=  num_intensity_intervals_minus1[ c ]; </w:t>
        </w:r>
        <w:proofErr w:type="spellStart"/>
        <w:r w:rsidRPr="007E3C52">
          <w:rPr>
            <w:sz w:val="20"/>
            <w:lang w:val="en-CA"/>
            <w:rPrChange w:id="2859" w:author="Ye-Kui Wang (d00)" w:date="2020-09-23T16:55:00Z">
              <w:rPr>
                <w:sz w:val="20"/>
                <w:lang w:val="en-GB"/>
              </w:rPr>
            </w:rPrChange>
          </w:rPr>
          <w:t>i</w:t>
        </w:r>
        <w:proofErr w:type="spellEnd"/>
        <w:r w:rsidRPr="007E3C52">
          <w:rPr>
            <w:sz w:val="20"/>
            <w:lang w:val="en-CA"/>
            <w:rPrChange w:id="2860" w:author="Ye-Kui Wang (d00)" w:date="2020-09-23T16:55:00Z">
              <w:rPr>
                <w:sz w:val="20"/>
                <w:lang w:val="en-GB"/>
              </w:rPr>
            </w:rPrChange>
          </w:rPr>
          <w:t>++ )</w:t>
        </w:r>
        <w:r w:rsidRPr="007E3C52">
          <w:rPr>
            <w:sz w:val="20"/>
            <w:lang w:val="en-CA"/>
            <w:rPrChange w:id="2861" w:author="Ye-Kui Wang (d00)" w:date="2020-09-23T16:55:00Z">
              <w:rPr>
                <w:sz w:val="20"/>
                <w:lang w:val="en-GB"/>
              </w:rPr>
            </w:rPrChange>
          </w:rPr>
          <w:br/>
        </w:r>
        <w:r w:rsidRPr="007E3C52">
          <w:rPr>
            <w:sz w:val="20"/>
            <w:lang w:val="en-CA"/>
            <w:rPrChange w:id="2862" w:author="Ye-Kui Wang (d00)" w:date="2020-09-23T16:55:00Z">
              <w:rPr>
                <w:sz w:val="20"/>
                <w:lang w:val="en-GB"/>
              </w:rPr>
            </w:rPrChange>
          </w:rPr>
          <w:tab/>
          <w:t>if( </w:t>
        </w:r>
        <w:proofErr w:type="spellStart"/>
        <w:r w:rsidRPr="007E3C52">
          <w:rPr>
            <w:sz w:val="20"/>
            <w:lang w:val="en-CA"/>
            <w:rPrChange w:id="2863" w:author="Ye-Kui Wang (d00)" w:date="2020-09-23T16:55:00Z">
              <w:rPr>
                <w:sz w:val="20"/>
                <w:lang w:val="en-GB"/>
              </w:rPr>
            </w:rPrChange>
          </w:rPr>
          <w:t>b</w:t>
        </w:r>
        <w:r w:rsidRPr="007E3C52">
          <w:rPr>
            <w:sz w:val="20"/>
            <w:vertAlign w:val="subscript"/>
            <w:lang w:val="en-CA"/>
            <w:rPrChange w:id="2864" w:author="Ye-Kui Wang (d00)" w:date="2020-09-23T16:55:00Z">
              <w:rPr>
                <w:sz w:val="20"/>
                <w:vertAlign w:val="subscript"/>
                <w:lang w:val="en-GB"/>
              </w:rPr>
            </w:rPrChange>
          </w:rPr>
          <w:t>avg</w:t>
        </w:r>
        <w:proofErr w:type="spellEnd"/>
        <w:r w:rsidRPr="007E3C52">
          <w:rPr>
            <w:sz w:val="20"/>
            <w:lang w:val="en-CA"/>
            <w:rPrChange w:id="2865" w:author="Ye-Kui Wang (d00)" w:date="2020-09-23T16:55:00Z">
              <w:rPr>
                <w:sz w:val="20"/>
                <w:lang w:val="en-GB"/>
              </w:rPr>
            </w:rPrChange>
          </w:rPr>
          <w:t>  &gt;=  </w:t>
        </w:r>
        <w:proofErr w:type="spellStart"/>
        <w:r w:rsidRPr="007E3C52">
          <w:rPr>
            <w:sz w:val="20"/>
            <w:lang w:val="en-CA"/>
            <w:rPrChange w:id="2866" w:author="Ye-Kui Wang (d00)" w:date="2020-09-23T16:55:00Z">
              <w:rPr>
                <w:sz w:val="20"/>
                <w:lang w:val="en-GB"/>
              </w:rPr>
            </w:rPrChange>
          </w:rPr>
          <w:t>intensity_interval_lower_bound</w:t>
        </w:r>
        <w:proofErr w:type="spellEnd"/>
        <w:r w:rsidRPr="007E3C52">
          <w:rPr>
            <w:sz w:val="20"/>
            <w:lang w:val="en-CA"/>
            <w:rPrChange w:id="2867" w:author="Ye-Kui Wang (d00)" w:date="2020-09-23T16:55:00Z">
              <w:rPr>
                <w:sz w:val="20"/>
                <w:lang w:val="en-GB"/>
              </w:rPr>
            </w:rPrChange>
          </w:rPr>
          <w:t>[ c ][ </w:t>
        </w:r>
        <w:proofErr w:type="spellStart"/>
        <w:r w:rsidRPr="007E3C52">
          <w:rPr>
            <w:sz w:val="20"/>
            <w:lang w:val="en-CA"/>
            <w:rPrChange w:id="2868" w:author="Ye-Kui Wang (d00)" w:date="2020-09-23T16:55:00Z">
              <w:rPr>
                <w:sz w:val="20"/>
                <w:lang w:val="en-GB"/>
              </w:rPr>
            </w:rPrChange>
          </w:rPr>
          <w:t>i</w:t>
        </w:r>
        <w:proofErr w:type="spellEnd"/>
        <w:r w:rsidRPr="007E3C52">
          <w:rPr>
            <w:sz w:val="20"/>
            <w:lang w:val="en-CA"/>
            <w:rPrChange w:id="2869" w:author="Ye-Kui Wang (d00)" w:date="2020-09-23T16:55:00Z">
              <w:rPr>
                <w:sz w:val="20"/>
                <w:lang w:val="en-GB"/>
              </w:rPr>
            </w:rPrChange>
          </w:rPr>
          <w:t> ]  </w:t>
        </w:r>
        <w:r w:rsidRPr="007E3C52">
          <w:rPr>
            <w:sz w:val="20"/>
            <w:lang w:val="en-CA"/>
            <w:rPrChange w:id="2870" w:author="Ye-Kui Wang (d00)" w:date="2020-09-23T16:55:00Z">
              <w:rPr>
                <w:sz w:val="20"/>
                <w:lang w:val="en-GB"/>
              </w:rPr>
            </w:rPrChange>
          </w:rPr>
          <w:br/>
        </w:r>
        <w:r w:rsidRPr="007E3C52">
          <w:rPr>
            <w:sz w:val="20"/>
            <w:lang w:val="en-CA"/>
            <w:rPrChange w:id="2871" w:author="Ye-Kui Wang (d00)" w:date="2020-09-23T16:55:00Z">
              <w:rPr>
                <w:sz w:val="20"/>
                <w:lang w:val="en-GB"/>
              </w:rPr>
            </w:rPrChange>
          </w:rPr>
          <w:tab/>
        </w:r>
        <w:r w:rsidRPr="007E3C52">
          <w:rPr>
            <w:sz w:val="20"/>
            <w:lang w:val="en-CA"/>
            <w:rPrChange w:id="2872" w:author="Ye-Kui Wang (d00)" w:date="2020-09-23T16:55:00Z">
              <w:rPr>
                <w:sz w:val="20"/>
                <w:lang w:val="en-GB"/>
              </w:rPr>
            </w:rPrChange>
          </w:rPr>
          <w:tab/>
        </w:r>
        <w:r w:rsidRPr="007E3C52">
          <w:rPr>
            <w:sz w:val="20"/>
            <w:lang w:val="en-CA"/>
            <w:rPrChange w:id="2873" w:author="Ye-Kui Wang (d00)" w:date="2020-09-23T16:55:00Z">
              <w:rPr>
                <w:sz w:val="20"/>
                <w:lang w:val="en-GB"/>
              </w:rPr>
            </w:rPrChange>
          </w:rPr>
          <w:tab/>
          <w:t>&amp;&amp;  </w:t>
        </w:r>
        <w:proofErr w:type="spellStart"/>
        <w:r w:rsidRPr="007E3C52">
          <w:rPr>
            <w:sz w:val="20"/>
            <w:lang w:val="en-CA"/>
            <w:rPrChange w:id="2874" w:author="Ye-Kui Wang (d00)" w:date="2020-09-23T16:55:00Z">
              <w:rPr>
                <w:sz w:val="20"/>
                <w:lang w:val="en-GB"/>
              </w:rPr>
            </w:rPrChange>
          </w:rPr>
          <w:t>b</w:t>
        </w:r>
        <w:r w:rsidRPr="007E3C52">
          <w:rPr>
            <w:sz w:val="20"/>
            <w:vertAlign w:val="subscript"/>
            <w:lang w:val="en-CA"/>
            <w:rPrChange w:id="2875" w:author="Ye-Kui Wang (d00)" w:date="2020-09-23T16:55:00Z">
              <w:rPr>
                <w:sz w:val="20"/>
                <w:vertAlign w:val="subscript"/>
                <w:lang w:val="en-GB"/>
              </w:rPr>
            </w:rPrChange>
          </w:rPr>
          <w:t>avg</w:t>
        </w:r>
        <w:proofErr w:type="spellEnd"/>
        <w:r w:rsidRPr="007E3C52">
          <w:rPr>
            <w:sz w:val="20"/>
            <w:lang w:val="en-CA"/>
            <w:rPrChange w:id="2876" w:author="Ye-Kui Wang (d00)" w:date="2020-09-23T16:55:00Z">
              <w:rPr>
                <w:sz w:val="20"/>
                <w:lang w:val="en-GB"/>
              </w:rPr>
            </w:rPrChange>
          </w:rPr>
          <w:t>  &lt;=  </w:t>
        </w:r>
        <w:proofErr w:type="spellStart"/>
        <w:r w:rsidRPr="007E3C52">
          <w:rPr>
            <w:sz w:val="20"/>
            <w:lang w:val="en-CA"/>
            <w:rPrChange w:id="2877" w:author="Ye-Kui Wang (d00)" w:date="2020-09-23T16:55:00Z">
              <w:rPr>
                <w:sz w:val="20"/>
                <w:lang w:val="en-GB"/>
              </w:rPr>
            </w:rPrChange>
          </w:rPr>
          <w:t>intensity_interval_upper_bound</w:t>
        </w:r>
        <w:proofErr w:type="spellEnd"/>
        <w:r w:rsidRPr="007E3C52">
          <w:rPr>
            <w:sz w:val="20"/>
            <w:lang w:val="en-CA"/>
            <w:rPrChange w:id="2878" w:author="Ye-Kui Wang (d00)" w:date="2020-09-23T16:55:00Z">
              <w:rPr>
                <w:sz w:val="20"/>
                <w:lang w:val="en-GB"/>
              </w:rPr>
            </w:rPrChange>
          </w:rPr>
          <w:t>[ c ][ </w:t>
        </w:r>
        <w:proofErr w:type="spellStart"/>
        <w:r w:rsidRPr="007E3C52">
          <w:rPr>
            <w:sz w:val="20"/>
            <w:lang w:val="en-CA"/>
            <w:rPrChange w:id="2879" w:author="Ye-Kui Wang (d00)" w:date="2020-09-23T16:55:00Z">
              <w:rPr>
                <w:sz w:val="20"/>
                <w:lang w:val="en-GB"/>
              </w:rPr>
            </w:rPrChange>
          </w:rPr>
          <w:t>i</w:t>
        </w:r>
        <w:proofErr w:type="spellEnd"/>
        <w:r w:rsidRPr="007E3C52">
          <w:rPr>
            <w:sz w:val="20"/>
            <w:lang w:val="en-CA"/>
            <w:rPrChange w:id="2880" w:author="Ye-Kui Wang (d00)" w:date="2020-09-23T16:55:00Z">
              <w:rPr>
                <w:sz w:val="20"/>
                <w:lang w:val="en-GB"/>
              </w:rPr>
            </w:rPrChange>
          </w:rPr>
          <w:t> ] ) {</w:t>
        </w:r>
        <w:r w:rsidRPr="007E3C52">
          <w:rPr>
            <w:sz w:val="20"/>
            <w:lang w:val="en-CA"/>
            <w:rPrChange w:id="2881" w:author="Ye-Kui Wang (d00)" w:date="2020-09-23T16:55:00Z">
              <w:rPr>
                <w:sz w:val="20"/>
                <w:lang w:val="en-GB"/>
              </w:rPr>
            </w:rPrChange>
          </w:rPr>
          <w:br/>
        </w:r>
        <w:r w:rsidRPr="007E3C52">
          <w:rPr>
            <w:sz w:val="20"/>
            <w:lang w:val="en-CA"/>
            <w:rPrChange w:id="2882" w:author="Ye-Kui Wang (d00)" w:date="2020-09-23T16:55:00Z">
              <w:rPr>
                <w:sz w:val="20"/>
                <w:lang w:val="en-GB"/>
              </w:rPr>
            </w:rPrChange>
          </w:rPr>
          <w:tab/>
        </w:r>
        <w:r w:rsidRPr="007E3C52">
          <w:rPr>
            <w:sz w:val="20"/>
            <w:lang w:val="en-CA"/>
            <w:rPrChange w:id="2883" w:author="Ye-Kui Wang (d00)" w:date="2020-09-23T16:55:00Z">
              <w:rPr>
                <w:sz w:val="20"/>
                <w:lang w:val="en-GB"/>
              </w:rPr>
            </w:rPrChange>
          </w:rPr>
          <w:tab/>
          <w:t>s[ j ] = </w:t>
        </w:r>
        <w:proofErr w:type="spellStart"/>
        <w:r w:rsidRPr="007E3C52">
          <w:rPr>
            <w:sz w:val="20"/>
            <w:lang w:val="en-CA"/>
            <w:rPrChange w:id="2884" w:author="Ye-Kui Wang (d00)" w:date="2020-09-23T16:55:00Z">
              <w:rPr>
                <w:sz w:val="20"/>
                <w:lang w:val="en-GB"/>
              </w:rPr>
            </w:rPrChange>
          </w:rPr>
          <w:t>i</w:t>
        </w:r>
        <w:proofErr w:type="spellEnd"/>
        <w:r w:rsidRPr="007E3C52">
          <w:rPr>
            <w:sz w:val="20"/>
            <w:lang w:val="en-CA"/>
            <w:rPrChange w:id="2885" w:author="Ye-Kui Wang (d00)" w:date="2020-09-23T16:55:00Z">
              <w:rPr>
                <w:sz w:val="20"/>
                <w:lang w:val="en-GB"/>
              </w:rPr>
            </w:rPrChange>
          </w:rPr>
          <w:tab/>
        </w:r>
        <w:r w:rsidRPr="007E3C52">
          <w:rPr>
            <w:sz w:val="20"/>
            <w:lang w:val="en-CA"/>
            <w:rPrChange w:id="2886" w:author="Ye-Kui Wang (d00)" w:date="2020-09-23T16:55:00Z">
              <w:rPr>
                <w:sz w:val="20"/>
                <w:lang w:val="en-GB"/>
              </w:rPr>
            </w:rPrChange>
          </w:rPr>
          <w:tab/>
        </w:r>
        <w:r w:rsidRPr="007E3C52">
          <w:rPr>
            <w:sz w:val="20"/>
            <w:lang w:val="en-CA"/>
            <w:rPrChange w:id="2887" w:author="Ye-Kui Wang (d00)" w:date="2020-09-23T16:55:00Z">
              <w:rPr>
                <w:sz w:val="20"/>
                <w:lang w:val="en-GB"/>
              </w:rPr>
            </w:rPrChange>
          </w:rPr>
          <w:tab/>
        </w:r>
        <w:r w:rsidRPr="007E3C52">
          <w:rPr>
            <w:sz w:val="20"/>
            <w:lang w:val="en-CA"/>
            <w:rPrChange w:id="2888" w:author="Ye-Kui Wang (d00)" w:date="2020-09-23T16:55:00Z">
              <w:rPr>
                <w:sz w:val="20"/>
                <w:lang w:val="en-GB"/>
              </w:rPr>
            </w:rPrChange>
          </w:rPr>
          <w:tab/>
        </w:r>
        <w:r w:rsidRPr="007E3C52">
          <w:rPr>
            <w:sz w:val="20"/>
            <w:lang w:val="en-CA"/>
            <w:rPrChange w:id="2889" w:author="Ye-Kui Wang (d00)" w:date="2020-09-23T16:55:00Z">
              <w:rPr>
                <w:sz w:val="20"/>
                <w:lang w:val="en-GB"/>
              </w:rPr>
            </w:rPrChange>
          </w:rPr>
          <w:tab/>
        </w:r>
        <w:r w:rsidRPr="007E3C52">
          <w:rPr>
            <w:sz w:val="20"/>
            <w:lang w:val="en-CA"/>
            <w:rPrChange w:id="2890" w:author="Ye-Kui Wang (d00)" w:date="2020-09-23T16:55:00Z">
              <w:rPr>
                <w:sz w:val="20"/>
                <w:lang w:val="en-GB"/>
              </w:rPr>
            </w:rPrChange>
          </w:rPr>
          <w:tab/>
        </w:r>
        <w:r w:rsidRPr="007E3C52">
          <w:rPr>
            <w:sz w:val="20"/>
            <w:lang w:val="en-CA"/>
            <w:rPrChange w:id="2891" w:author="Ye-Kui Wang (d00)" w:date="2020-09-23T16:55:00Z">
              <w:rPr>
                <w:sz w:val="20"/>
                <w:lang w:val="en-GB"/>
              </w:rPr>
            </w:rPrChange>
          </w:rPr>
          <w:tab/>
        </w:r>
        <w:r w:rsidRPr="007E3C52">
          <w:rPr>
            <w:sz w:val="20"/>
            <w:lang w:val="en-CA"/>
            <w:rPrChange w:id="2892" w:author="Ye-Kui Wang (d00)" w:date="2020-09-23T16:55:00Z">
              <w:rPr>
                <w:sz w:val="20"/>
                <w:lang w:val="en-GB"/>
              </w:rPr>
            </w:rPrChange>
          </w:rPr>
          <w:tab/>
        </w:r>
        <w:r w:rsidRPr="007E3C52">
          <w:rPr>
            <w:sz w:val="20"/>
            <w:lang w:val="en-CA"/>
            <w:rPrChange w:id="2893" w:author="Ye-Kui Wang (d00)" w:date="2020-09-23T16:55:00Z">
              <w:rPr>
                <w:sz w:val="20"/>
                <w:lang w:val="en-GB"/>
              </w:rPr>
            </w:rPrChange>
          </w:rPr>
          <w:tab/>
        </w:r>
        <w:r w:rsidRPr="007E3C52">
          <w:rPr>
            <w:sz w:val="20"/>
            <w:lang w:val="en-CA"/>
            <w:rPrChange w:id="2894" w:author="Ye-Kui Wang (d00)" w:date="2020-09-23T16:55:00Z">
              <w:rPr>
                <w:sz w:val="20"/>
                <w:lang w:val="en-GB"/>
              </w:rPr>
            </w:rPrChange>
          </w:rPr>
          <w:tab/>
        </w:r>
        <w:r w:rsidRPr="007E3C52">
          <w:rPr>
            <w:sz w:val="20"/>
            <w:lang w:val="en-CA"/>
            <w:rPrChange w:id="2895" w:author="Ye-Kui Wang (d00)" w:date="2020-09-23T16:55:00Z">
              <w:rPr>
                <w:sz w:val="20"/>
                <w:lang w:val="en-GB"/>
              </w:rPr>
            </w:rPrChange>
          </w:rPr>
          <w:tab/>
          <w:t>(D-8)</w:t>
        </w:r>
        <w:r w:rsidRPr="007E3C52">
          <w:rPr>
            <w:sz w:val="20"/>
            <w:lang w:val="en-CA"/>
            <w:rPrChange w:id="2896" w:author="Ye-Kui Wang (d00)" w:date="2020-09-23T16:55:00Z">
              <w:rPr>
                <w:sz w:val="20"/>
                <w:lang w:val="en-GB"/>
              </w:rPr>
            </w:rPrChange>
          </w:rPr>
          <w:br/>
        </w:r>
        <w:r w:rsidRPr="007E3C52">
          <w:rPr>
            <w:sz w:val="20"/>
            <w:lang w:val="en-CA"/>
            <w:rPrChange w:id="2897" w:author="Ye-Kui Wang (d00)" w:date="2020-09-23T16:55:00Z">
              <w:rPr>
                <w:sz w:val="20"/>
                <w:lang w:val="en-GB"/>
              </w:rPr>
            </w:rPrChange>
          </w:rPr>
          <w:tab/>
        </w:r>
        <w:r w:rsidRPr="007E3C52">
          <w:rPr>
            <w:sz w:val="20"/>
            <w:lang w:val="en-CA"/>
            <w:rPrChange w:id="2898" w:author="Ye-Kui Wang (d00)" w:date="2020-09-23T16:55:00Z">
              <w:rPr>
                <w:sz w:val="20"/>
                <w:lang w:val="en-GB"/>
              </w:rPr>
            </w:rPrChange>
          </w:rPr>
          <w:tab/>
        </w:r>
        <w:proofErr w:type="spellStart"/>
        <w:r w:rsidRPr="007E3C52">
          <w:rPr>
            <w:sz w:val="20"/>
            <w:lang w:val="en-CA"/>
            <w:rPrChange w:id="2899" w:author="Ye-Kui Wang (d00)" w:date="2020-09-23T16:55:00Z">
              <w:rPr>
                <w:sz w:val="20"/>
                <w:lang w:val="en-GB"/>
              </w:rPr>
            </w:rPrChange>
          </w:rPr>
          <w:t>j++</w:t>
        </w:r>
        <w:proofErr w:type="spellEnd"/>
        <w:r w:rsidRPr="007E3C52">
          <w:rPr>
            <w:sz w:val="20"/>
            <w:lang w:val="en-CA"/>
            <w:rPrChange w:id="2900" w:author="Ye-Kui Wang (d00)" w:date="2020-09-23T16:55:00Z">
              <w:rPr>
                <w:sz w:val="20"/>
                <w:lang w:val="en-GB"/>
              </w:rPr>
            </w:rPrChange>
          </w:rPr>
          <w:br/>
        </w:r>
        <w:r w:rsidRPr="007E3C52">
          <w:rPr>
            <w:sz w:val="20"/>
            <w:lang w:val="en-CA"/>
            <w:rPrChange w:id="2901" w:author="Ye-Kui Wang (d00)" w:date="2020-09-23T16:55:00Z">
              <w:rPr>
                <w:sz w:val="20"/>
                <w:lang w:val="en-GB"/>
              </w:rPr>
            </w:rPrChange>
          </w:rPr>
          <w:tab/>
          <w:t>}</w:t>
        </w:r>
      </w:ins>
    </w:p>
    <w:p w14:paraId="7EE0A6B5" w14:textId="77777777" w:rsidR="00D63FE0" w:rsidRPr="007E3C52" w:rsidRDefault="00D63FE0" w:rsidP="00D63FE0">
      <w:pPr>
        <w:tabs>
          <w:tab w:val="clear" w:pos="360"/>
          <w:tab w:val="clear" w:pos="720"/>
          <w:tab w:val="clear" w:pos="1080"/>
          <w:tab w:val="clear" w:pos="1440"/>
          <w:tab w:val="left" w:pos="794"/>
          <w:tab w:val="left" w:pos="1191"/>
          <w:tab w:val="left" w:pos="1588"/>
          <w:tab w:val="left" w:pos="1985"/>
        </w:tabs>
        <w:spacing w:before="86"/>
        <w:ind w:left="397" w:hanging="397"/>
        <w:jc w:val="both"/>
        <w:rPr>
          <w:ins w:id="2902" w:author="Ye-Kui Wang (d00)" w:date="2020-09-23T15:34:00Z"/>
          <w:sz w:val="20"/>
          <w:lang w:val="en-CA"/>
          <w:rPrChange w:id="2903" w:author="Ye-Kui Wang (d00)" w:date="2020-09-23T16:55:00Z">
            <w:rPr>
              <w:ins w:id="2904" w:author="Ye-Kui Wang (d00)" w:date="2020-09-23T15:34:00Z"/>
              <w:sz w:val="20"/>
              <w:lang w:val="en-GB"/>
            </w:rPr>
          </w:rPrChange>
        </w:rPr>
      </w:pPr>
      <w:ins w:id="2905" w:author="Ye-Kui Wang (d00)" w:date="2020-09-23T15:34:00Z">
        <w:r w:rsidRPr="007E3C52">
          <w:rPr>
            <w:sz w:val="20"/>
            <w:lang w:val="en-CA"/>
            <w:rPrChange w:id="2906" w:author="Ye-Kui Wang (d00)" w:date="2020-09-23T16:55:00Z">
              <w:rPr>
                <w:sz w:val="20"/>
                <w:lang w:val="en-GB"/>
              </w:rPr>
            </w:rPrChange>
          </w:rPr>
          <w:t>–</w:t>
        </w:r>
        <w:r w:rsidRPr="007E3C52">
          <w:rPr>
            <w:sz w:val="20"/>
            <w:lang w:val="en-CA"/>
            <w:rPrChange w:id="2907" w:author="Ye-Kui Wang (d00)" w:date="2020-09-23T16:55:00Z">
              <w:rPr>
                <w:sz w:val="20"/>
                <w:lang w:val="en-GB"/>
              </w:rPr>
            </w:rPrChange>
          </w:rPr>
          <w:tab/>
          <w:t>Otherwise (</w:t>
        </w:r>
        <w:proofErr w:type="spellStart"/>
        <w:r w:rsidRPr="007E3C52">
          <w:rPr>
            <w:sz w:val="20"/>
            <w:lang w:val="en-CA"/>
            <w:rPrChange w:id="2908" w:author="Ye-Kui Wang (d00)" w:date="2020-09-23T16:55:00Z">
              <w:rPr>
                <w:sz w:val="20"/>
                <w:lang w:val="en-GB"/>
              </w:rPr>
            </w:rPrChange>
          </w:rPr>
          <w:t>film_grain_model_id</w:t>
        </w:r>
        <w:proofErr w:type="spellEnd"/>
        <w:r w:rsidRPr="007E3C52">
          <w:rPr>
            <w:sz w:val="20"/>
            <w:lang w:val="en-CA"/>
            <w:rPrChange w:id="2909" w:author="Ye-Kui Wang (d00)" w:date="2020-09-23T16:55:00Z">
              <w:rPr>
                <w:sz w:val="20"/>
                <w:lang w:val="en-GB"/>
              </w:rPr>
            </w:rPrChange>
          </w:rPr>
          <w:t xml:space="preserve"> is equal to 1), the sets of model values used to generate the film grain are selected for each sample value in </w:t>
        </w:r>
        <w:proofErr w:type="spellStart"/>
        <w:r w:rsidRPr="007E3C52">
          <w:rPr>
            <w:sz w:val="20"/>
            <w:lang w:val="en-CA"/>
            <w:rPrChange w:id="2910" w:author="Ye-Kui Wang (d00)" w:date="2020-09-23T16:55:00Z">
              <w:rPr>
                <w:sz w:val="20"/>
                <w:lang w:val="en-GB"/>
              </w:rPr>
            </w:rPrChange>
          </w:rPr>
          <w:t>I</w:t>
        </w:r>
        <w:r w:rsidRPr="007E3C52">
          <w:rPr>
            <w:sz w:val="20"/>
            <w:vertAlign w:val="subscript"/>
            <w:lang w:val="en-CA"/>
            <w:rPrChange w:id="2911" w:author="Ye-Kui Wang (d00)" w:date="2020-09-23T16:55:00Z">
              <w:rPr>
                <w:sz w:val="20"/>
                <w:vertAlign w:val="subscript"/>
                <w:lang w:val="en-GB"/>
              </w:rPr>
            </w:rPrChange>
          </w:rPr>
          <w:t>decoded</w:t>
        </w:r>
        <w:proofErr w:type="spellEnd"/>
        <w:r w:rsidRPr="007E3C52">
          <w:rPr>
            <w:sz w:val="20"/>
            <w:lang w:val="en-CA"/>
            <w:rPrChange w:id="2912" w:author="Ye-Kui Wang (d00)" w:date="2020-09-23T16:55:00Z">
              <w:rPr>
                <w:sz w:val="20"/>
                <w:lang w:val="en-GB"/>
              </w:rPr>
            </w:rPrChange>
          </w:rPr>
          <w:t>,</w:t>
        </w:r>
        <w:r w:rsidRPr="007E3C52">
          <w:rPr>
            <w:rFonts w:eastAsia="Times New Roman"/>
            <w:sz w:val="20"/>
            <w:highlight w:val="yellow"/>
            <w:lang w:val="en-CA"/>
            <w:rPrChange w:id="2913" w:author="Ye-Kui Wang (d00)" w:date="2020-09-23T16:55:00Z">
              <w:rPr>
                <w:rFonts w:eastAsia="Times New Roman"/>
                <w:sz w:val="20"/>
                <w:highlight w:val="yellow"/>
              </w:rPr>
            </w:rPrChange>
          </w:rPr>
          <w:t xml:space="preserve"> divided by </w:t>
        </w:r>
        <w:r w:rsidRPr="007E3C52">
          <w:rPr>
            <w:sz w:val="20"/>
            <w:highlight w:val="yellow"/>
            <w:lang w:val="en-CA"/>
            <w:rPrChange w:id="2914" w:author="Ye-Kui Wang (d00)" w:date="2020-09-23T16:55:00Z">
              <w:rPr>
                <w:sz w:val="20"/>
                <w:highlight w:val="yellow"/>
                <w:lang w:val="en-GB"/>
              </w:rPr>
            </w:rPrChange>
          </w:rPr>
          <w:t>( 1  &lt;&lt;  ( </w:t>
        </w:r>
        <w:proofErr w:type="spellStart"/>
        <w:r w:rsidRPr="007E3C52">
          <w:rPr>
            <w:rFonts w:eastAsia="Times New Roman"/>
            <w:sz w:val="20"/>
            <w:highlight w:val="yellow"/>
            <w:lang w:val="en-CA"/>
            <w:rPrChange w:id="2915" w:author="Ye-Kui Wang (d00)" w:date="2020-09-23T16:55:00Z">
              <w:rPr>
                <w:rFonts w:eastAsia="Times New Roman"/>
                <w:sz w:val="20"/>
                <w:highlight w:val="yellow"/>
              </w:rPr>
            </w:rPrChange>
          </w:rPr>
          <w:t>filmGrainBitDepth</w:t>
        </w:r>
        <w:proofErr w:type="spellEnd"/>
        <w:r w:rsidRPr="007E3C52">
          <w:rPr>
            <w:rFonts w:eastAsia="Times New Roman"/>
            <w:sz w:val="20"/>
            <w:highlight w:val="yellow"/>
            <w:lang w:val="en-CA"/>
            <w:rPrChange w:id="2916" w:author="Ye-Kui Wang (d00)" w:date="2020-09-23T16:55:00Z">
              <w:rPr>
                <w:rFonts w:eastAsia="Times New Roman"/>
                <w:sz w:val="20"/>
                <w:highlight w:val="yellow"/>
              </w:rPr>
            </w:rPrChange>
          </w:rPr>
          <w:t xml:space="preserve">[ c ] − 8 ) ), referred to as </w:t>
        </w:r>
        <w:proofErr w:type="spellStart"/>
        <w:r w:rsidRPr="007E3C52">
          <w:rPr>
            <w:rFonts w:eastAsia="Times New Roman"/>
            <w:sz w:val="20"/>
            <w:highlight w:val="yellow"/>
            <w:lang w:val="en-CA"/>
            <w:rPrChange w:id="2917" w:author="Ye-Kui Wang (d00)" w:date="2020-09-23T16:55:00Z">
              <w:rPr>
                <w:rFonts w:eastAsia="Times New Roman"/>
                <w:sz w:val="20"/>
                <w:highlight w:val="yellow"/>
              </w:rPr>
            </w:rPrChange>
          </w:rPr>
          <w:t>I</w:t>
        </w:r>
        <w:r w:rsidRPr="007E3C52">
          <w:rPr>
            <w:rFonts w:eastAsia="Times New Roman"/>
            <w:sz w:val="20"/>
            <w:highlight w:val="yellow"/>
            <w:vertAlign w:val="subscript"/>
            <w:lang w:val="en-CA"/>
            <w:rPrChange w:id="2918" w:author="Ye-Kui Wang (d00)" w:date="2020-09-23T16:55:00Z">
              <w:rPr>
                <w:rFonts w:eastAsia="Times New Roman"/>
                <w:sz w:val="20"/>
                <w:highlight w:val="yellow"/>
                <w:vertAlign w:val="subscript"/>
              </w:rPr>
            </w:rPrChange>
          </w:rPr>
          <w:t>interval</w:t>
        </w:r>
        <w:proofErr w:type="spellEnd"/>
        <w:r w:rsidRPr="007E3C52">
          <w:rPr>
            <w:rFonts w:eastAsia="Times New Roman"/>
            <w:sz w:val="20"/>
            <w:highlight w:val="yellow"/>
            <w:lang w:val="en-CA"/>
            <w:rPrChange w:id="2919" w:author="Ye-Kui Wang (d00)" w:date="2020-09-23T16:55:00Z">
              <w:rPr>
                <w:rFonts w:eastAsia="Times New Roman"/>
                <w:sz w:val="20"/>
                <w:highlight w:val="yellow"/>
              </w:rPr>
            </w:rPrChange>
          </w:rPr>
          <w:t>,</w:t>
        </w:r>
        <w:r w:rsidRPr="007E3C52">
          <w:rPr>
            <w:rFonts w:eastAsia="Times New Roman"/>
            <w:sz w:val="20"/>
            <w:lang w:val="en-CA"/>
            <w:rPrChange w:id="2920" w:author="Ye-Kui Wang (d00)" w:date="2020-09-23T16:55:00Z">
              <w:rPr>
                <w:rFonts w:eastAsia="Times New Roman"/>
                <w:sz w:val="20"/>
              </w:rPr>
            </w:rPrChange>
          </w:rPr>
          <w:t xml:space="preserve"> </w:t>
        </w:r>
        <w:r w:rsidRPr="007E3C52">
          <w:rPr>
            <w:sz w:val="20"/>
            <w:lang w:val="en-CA"/>
            <w:rPrChange w:id="2921" w:author="Ye-Kui Wang (d00)" w:date="2020-09-23T16:55:00Z">
              <w:rPr>
                <w:sz w:val="20"/>
                <w:lang w:val="en-GB"/>
              </w:rPr>
            </w:rPrChange>
          </w:rPr>
          <w:t>as follows:</w:t>
        </w:r>
      </w:ins>
    </w:p>
    <w:p w14:paraId="0B6875AD" w14:textId="77777777" w:rsidR="00D63FE0" w:rsidRPr="007E3C52" w:rsidRDefault="00D63FE0" w:rsidP="00D63FE0">
      <w:pPr>
        <w:numPr>
          <w:ilvl w:val="0"/>
          <w:numId w:val="57"/>
        </w:numPr>
        <w:tabs>
          <w:tab w:val="clear" w:pos="360"/>
          <w:tab w:val="clear" w:pos="720"/>
          <w:tab w:val="clear" w:pos="1080"/>
          <w:tab w:val="clear" w:pos="1440"/>
          <w:tab w:val="left" w:pos="794"/>
          <w:tab w:val="left" w:pos="1170"/>
          <w:tab w:val="left" w:pos="1588"/>
          <w:tab w:val="left" w:pos="1800"/>
          <w:tab w:val="left" w:pos="1985"/>
          <w:tab w:val="left" w:pos="2160"/>
          <w:tab w:val="left" w:pos="2520"/>
          <w:tab w:val="left" w:pos="2880"/>
          <w:tab w:val="left" w:pos="3240"/>
          <w:tab w:val="left" w:pos="3600"/>
          <w:tab w:val="left" w:pos="3960"/>
          <w:tab w:val="left" w:pos="4320"/>
          <w:tab w:val="center" w:pos="4849"/>
          <w:tab w:val="right" w:pos="9696"/>
        </w:tabs>
        <w:spacing w:before="193" w:after="240"/>
        <w:ind w:left="562" w:firstLine="0"/>
        <w:jc w:val="both"/>
        <w:rPr>
          <w:ins w:id="2922" w:author="Ye-Kui Wang (d00)" w:date="2020-09-23T15:34:00Z"/>
          <w:sz w:val="20"/>
          <w:lang w:val="en-CA"/>
          <w:rPrChange w:id="2923" w:author="Ye-Kui Wang (d00)" w:date="2020-09-23T16:55:00Z">
            <w:rPr>
              <w:ins w:id="2924" w:author="Ye-Kui Wang (d00)" w:date="2020-09-23T15:34:00Z"/>
              <w:sz w:val="20"/>
              <w:lang w:val="en-GB"/>
            </w:rPr>
          </w:rPrChange>
        </w:rPr>
      </w:pPr>
      <w:ins w:id="2925" w:author="Ye-Kui Wang (d00)" w:date="2020-09-23T15:34:00Z">
        <w:r w:rsidRPr="007E3C52">
          <w:rPr>
            <w:sz w:val="20"/>
            <w:lang w:val="en-CA"/>
            <w:rPrChange w:id="2926" w:author="Ye-Kui Wang (d00)" w:date="2020-09-23T16:55:00Z">
              <w:rPr>
                <w:sz w:val="20"/>
                <w:lang w:val="en-GB"/>
              </w:rPr>
            </w:rPrChange>
          </w:rPr>
          <w:t>for( </w:t>
        </w:r>
        <w:proofErr w:type="spellStart"/>
        <w:r w:rsidRPr="007E3C52">
          <w:rPr>
            <w:sz w:val="20"/>
            <w:lang w:val="en-CA"/>
            <w:rPrChange w:id="2927" w:author="Ye-Kui Wang (d00)" w:date="2020-09-23T16:55:00Z">
              <w:rPr>
                <w:sz w:val="20"/>
                <w:lang w:val="en-GB"/>
              </w:rPr>
            </w:rPrChange>
          </w:rPr>
          <w:t>i</w:t>
        </w:r>
        <w:proofErr w:type="spellEnd"/>
        <w:r w:rsidRPr="007E3C52">
          <w:rPr>
            <w:sz w:val="20"/>
            <w:lang w:val="en-CA"/>
            <w:rPrChange w:id="2928" w:author="Ye-Kui Wang (d00)" w:date="2020-09-23T16:55:00Z">
              <w:rPr>
                <w:sz w:val="20"/>
                <w:lang w:val="en-GB"/>
              </w:rPr>
            </w:rPrChange>
          </w:rPr>
          <w:t xml:space="preserve"> = 0, j = 0; </w:t>
        </w:r>
        <w:proofErr w:type="spellStart"/>
        <w:r w:rsidRPr="007E3C52">
          <w:rPr>
            <w:sz w:val="20"/>
            <w:lang w:val="en-CA"/>
            <w:rPrChange w:id="2929" w:author="Ye-Kui Wang (d00)" w:date="2020-09-23T16:55:00Z">
              <w:rPr>
                <w:sz w:val="20"/>
                <w:lang w:val="en-GB"/>
              </w:rPr>
            </w:rPrChange>
          </w:rPr>
          <w:t>i</w:t>
        </w:r>
        <w:proofErr w:type="spellEnd"/>
        <w:r w:rsidRPr="007E3C52">
          <w:rPr>
            <w:sz w:val="20"/>
            <w:lang w:val="en-CA"/>
            <w:rPrChange w:id="2930" w:author="Ye-Kui Wang (d00)" w:date="2020-09-23T16:55:00Z">
              <w:rPr>
                <w:sz w:val="20"/>
                <w:lang w:val="en-GB"/>
              </w:rPr>
            </w:rPrChange>
          </w:rPr>
          <w:t xml:space="preserve">  &lt;=  num_intensity_intervals_minus1[ c ]; </w:t>
        </w:r>
        <w:proofErr w:type="spellStart"/>
        <w:r w:rsidRPr="007E3C52">
          <w:rPr>
            <w:sz w:val="20"/>
            <w:lang w:val="en-CA"/>
            <w:rPrChange w:id="2931" w:author="Ye-Kui Wang (d00)" w:date="2020-09-23T16:55:00Z">
              <w:rPr>
                <w:sz w:val="20"/>
                <w:lang w:val="en-GB"/>
              </w:rPr>
            </w:rPrChange>
          </w:rPr>
          <w:t>i</w:t>
        </w:r>
        <w:proofErr w:type="spellEnd"/>
        <w:r w:rsidRPr="007E3C52">
          <w:rPr>
            <w:sz w:val="20"/>
            <w:lang w:val="en-CA"/>
            <w:rPrChange w:id="2932" w:author="Ye-Kui Wang (d00)" w:date="2020-09-23T16:55:00Z">
              <w:rPr>
                <w:sz w:val="20"/>
                <w:lang w:val="en-GB"/>
              </w:rPr>
            </w:rPrChange>
          </w:rPr>
          <w:t>++ )</w:t>
        </w:r>
        <w:r w:rsidRPr="007E3C52">
          <w:rPr>
            <w:sz w:val="20"/>
            <w:lang w:val="en-CA"/>
            <w:rPrChange w:id="2933" w:author="Ye-Kui Wang (d00)" w:date="2020-09-23T16:55:00Z">
              <w:rPr>
                <w:sz w:val="20"/>
                <w:lang w:val="en-GB"/>
              </w:rPr>
            </w:rPrChange>
          </w:rPr>
          <w:br/>
        </w:r>
        <w:r w:rsidRPr="007E3C52">
          <w:rPr>
            <w:sz w:val="20"/>
            <w:lang w:val="en-CA"/>
            <w:rPrChange w:id="2934" w:author="Ye-Kui Wang (d00)" w:date="2020-09-23T16:55:00Z">
              <w:rPr>
                <w:sz w:val="20"/>
                <w:lang w:val="en-GB"/>
              </w:rPr>
            </w:rPrChange>
          </w:rPr>
          <w:tab/>
          <w:t>if( I</w:t>
        </w:r>
        <w:r w:rsidRPr="007E3C52">
          <w:rPr>
            <w:sz w:val="20"/>
            <w:highlight w:val="yellow"/>
            <w:vertAlign w:val="subscript"/>
            <w:lang w:val="en-CA"/>
            <w:rPrChange w:id="2935" w:author="Ye-Kui Wang (d00)" w:date="2020-09-23T16:55:00Z">
              <w:rPr>
                <w:sz w:val="20"/>
                <w:highlight w:val="yellow"/>
                <w:vertAlign w:val="subscript"/>
                <w:lang w:val="en-GB"/>
              </w:rPr>
            </w:rPrChange>
          </w:rPr>
          <w:t>interval</w:t>
        </w:r>
        <w:r w:rsidRPr="007E3C52">
          <w:rPr>
            <w:sz w:val="20"/>
            <w:lang w:val="en-CA"/>
            <w:rPrChange w:id="2936" w:author="Ye-Kui Wang (d00)" w:date="2020-09-23T16:55:00Z">
              <w:rPr>
                <w:sz w:val="20"/>
                <w:lang w:val="en-GB"/>
              </w:rPr>
            </w:rPrChange>
          </w:rPr>
          <w:t>[ x, y, c ]  &gt;=  intensity_interval_lower_bound[ c ][ i ]  &amp;&amp;  </w:t>
        </w:r>
        <w:r w:rsidRPr="007E3C52">
          <w:rPr>
            <w:sz w:val="20"/>
            <w:lang w:val="en-CA"/>
            <w:rPrChange w:id="2937" w:author="Ye-Kui Wang (d00)" w:date="2020-09-23T16:55:00Z">
              <w:rPr>
                <w:sz w:val="20"/>
                <w:lang w:val="en-GB"/>
              </w:rPr>
            </w:rPrChange>
          </w:rPr>
          <w:br/>
        </w:r>
        <w:r w:rsidRPr="007E3C52">
          <w:rPr>
            <w:sz w:val="20"/>
            <w:lang w:val="en-CA"/>
            <w:rPrChange w:id="2938" w:author="Ye-Kui Wang (d00)" w:date="2020-09-23T16:55:00Z">
              <w:rPr>
                <w:sz w:val="20"/>
                <w:lang w:val="en-GB"/>
              </w:rPr>
            </w:rPrChange>
          </w:rPr>
          <w:lastRenderedPageBreak/>
          <w:tab/>
        </w:r>
        <w:r w:rsidRPr="007E3C52">
          <w:rPr>
            <w:sz w:val="20"/>
            <w:lang w:val="en-CA"/>
            <w:rPrChange w:id="2939" w:author="Ye-Kui Wang (d00)" w:date="2020-09-23T16:55:00Z">
              <w:rPr>
                <w:sz w:val="20"/>
                <w:lang w:val="en-GB"/>
              </w:rPr>
            </w:rPrChange>
          </w:rPr>
          <w:tab/>
        </w:r>
        <w:r w:rsidRPr="007E3C52">
          <w:rPr>
            <w:sz w:val="20"/>
            <w:lang w:val="en-CA"/>
            <w:rPrChange w:id="2940" w:author="Ye-Kui Wang (d00)" w:date="2020-09-23T16:55:00Z">
              <w:rPr>
                <w:sz w:val="20"/>
                <w:lang w:val="en-GB"/>
              </w:rPr>
            </w:rPrChange>
          </w:rPr>
          <w:tab/>
          <w:t>I</w:t>
        </w:r>
        <w:r w:rsidRPr="007E3C52">
          <w:rPr>
            <w:sz w:val="20"/>
            <w:highlight w:val="yellow"/>
            <w:vertAlign w:val="subscript"/>
            <w:lang w:val="en-CA"/>
            <w:rPrChange w:id="2941" w:author="Ye-Kui Wang (d00)" w:date="2020-09-23T16:55:00Z">
              <w:rPr>
                <w:sz w:val="20"/>
                <w:highlight w:val="yellow"/>
                <w:vertAlign w:val="subscript"/>
                <w:lang w:val="en-GB"/>
              </w:rPr>
            </w:rPrChange>
          </w:rPr>
          <w:t>interval</w:t>
        </w:r>
        <w:r w:rsidRPr="007E3C52">
          <w:rPr>
            <w:sz w:val="20"/>
            <w:lang w:val="en-CA"/>
            <w:rPrChange w:id="2942" w:author="Ye-Kui Wang (d00)" w:date="2020-09-23T16:55:00Z">
              <w:rPr>
                <w:sz w:val="20"/>
                <w:lang w:val="en-GB"/>
              </w:rPr>
            </w:rPrChange>
          </w:rPr>
          <w:t>[ x, y, c ]  &lt;=  intensity_interval_upper_bound[ c ][ i ] ) {</w:t>
        </w:r>
        <w:r w:rsidRPr="007E3C52">
          <w:rPr>
            <w:sz w:val="20"/>
            <w:lang w:val="en-CA"/>
            <w:rPrChange w:id="2943" w:author="Ye-Kui Wang (d00)" w:date="2020-09-23T16:55:00Z">
              <w:rPr>
                <w:sz w:val="20"/>
                <w:lang w:val="en-GB"/>
              </w:rPr>
            </w:rPrChange>
          </w:rPr>
          <w:tab/>
          <w:t>(D-9)</w:t>
        </w:r>
        <w:r w:rsidRPr="007E3C52">
          <w:rPr>
            <w:sz w:val="20"/>
            <w:lang w:val="en-CA"/>
            <w:rPrChange w:id="2944" w:author="Ye-Kui Wang (d00)" w:date="2020-09-23T16:55:00Z">
              <w:rPr>
                <w:sz w:val="20"/>
                <w:lang w:val="en-GB"/>
              </w:rPr>
            </w:rPrChange>
          </w:rPr>
          <w:br/>
        </w:r>
        <w:r w:rsidRPr="007E3C52">
          <w:rPr>
            <w:sz w:val="20"/>
            <w:lang w:val="en-CA"/>
            <w:rPrChange w:id="2945" w:author="Ye-Kui Wang (d00)" w:date="2020-09-23T16:55:00Z">
              <w:rPr>
                <w:sz w:val="20"/>
                <w:lang w:val="en-GB"/>
              </w:rPr>
            </w:rPrChange>
          </w:rPr>
          <w:tab/>
        </w:r>
        <w:r w:rsidRPr="007E3C52">
          <w:rPr>
            <w:sz w:val="20"/>
            <w:lang w:val="en-CA"/>
            <w:rPrChange w:id="2946" w:author="Ye-Kui Wang (d00)" w:date="2020-09-23T16:55:00Z">
              <w:rPr>
                <w:sz w:val="20"/>
                <w:lang w:val="en-GB"/>
              </w:rPr>
            </w:rPrChange>
          </w:rPr>
          <w:tab/>
          <w:t xml:space="preserve">s[ j ] = </w:t>
        </w:r>
        <w:proofErr w:type="spellStart"/>
        <w:r w:rsidRPr="007E3C52">
          <w:rPr>
            <w:sz w:val="20"/>
            <w:lang w:val="en-CA"/>
            <w:rPrChange w:id="2947" w:author="Ye-Kui Wang (d00)" w:date="2020-09-23T16:55:00Z">
              <w:rPr>
                <w:sz w:val="20"/>
                <w:lang w:val="en-GB"/>
              </w:rPr>
            </w:rPrChange>
          </w:rPr>
          <w:t>i</w:t>
        </w:r>
        <w:proofErr w:type="spellEnd"/>
        <w:r w:rsidRPr="007E3C52">
          <w:rPr>
            <w:sz w:val="20"/>
            <w:lang w:val="en-CA"/>
            <w:rPrChange w:id="2948" w:author="Ye-Kui Wang (d00)" w:date="2020-09-23T16:55:00Z">
              <w:rPr>
                <w:sz w:val="20"/>
                <w:lang w:val="en-GB"/>
              </w:rPr>
            </w:rPrChange>
          </w:rPr>
          <w:br/>
        </w:r>
        <w:r w:rsidRPr="007E3C52">
          <w:rPr>
            <w:sz w:val="20"/>
            <w:lang w:val="en-CA"/>
            <w:rPrChange w:id="2949" w:author="Ye-Kui Wang (d00)" w:date="2020-09-23T16:55:00Z">
              <w:rPr>
                <w:sz w:val="20"/>
                <w:lang w:val="en-GB"/>
              </w:rPr>
            </w:rPrChange>
          </w:rPr>
          <w:tab/>
        </w:r>
        <w:r w:rsidRPr="007E3C52">
          <w:rPr>
            <w:sz w:val="20"/>
            <w:lang w:val="en-CA"/>
            <w:rPrChange w:id="2950" w:author="Ye-Kui Wang (d00)" w:date="2020-09-23T16:55:00Z">
              <w:rPr>
                <w:sz w:val="20"/>
                <w:lang w:val="en-GB"/>
              </w:rPr>
            </w:rPrChange>
          </w:rPr>
          <w:tab/>
        </w:r>
        <w:proofErr w:type="spellStart"/>
        <w:r w:rsidRPr="007E3C52">
          <w:rPr>
            <w:sz w:val="20"/>
            <w:lang w:val="en-CA"/>
            <w:rPrChange w:id="2951" w:author="Ye-Kui Wang (d00)" w:date="2020-09-23T16:55:00Z">
              <w:rPr>
                <w:sz w:val="20"/>
                <w:lang w:val="en-GB"/>
              </w:rPr>
            </w:rPrChange>
          </w:rPr>
          <w:t>j++</w:t>
        </w:r>
        <w:proofErr w:type="spellEnd"/>
        <w:r w:rsidRPr="007E3C52">
          <w:rPr>
            <w:sz w:val="20"/>
            <w:lang w:val="en-CA"/>
            <w:rPrChange w:id="2952" w:author="Ye-Kui Wang (d00)" w:date="2020-09-23T16:55:00Z">
              <w:rPr>
                <w:sz w:val="20"/>
                <w:lang w:val="en-GB"/>
              </w:rPr>
            </w:rPrChange>
          </w:rPr>
          <w:br/>
        </w:r>
        <w:r w:rsidRPr="007E3C52">
          <w:rPr>
            <w:sz w:val="20"/>
            <w:lang w:val="en-CA"/>
            <w:rPrChange w:id="2953" w:author="Ye-Kui Wang (d00)" w:date="2020-09-23T16:55:00Z">
              <w:rPr>
                <w:sz w:val="20"/>
                <w:lang w:val="en-GB"/>
              </w:rPr>
            </w:rPrChange>
          </w:rPr>
          <w:tab/>
          <w:t>}</w:t>
        </w:r>
      </w:ins>
    </w:p>
    <w:p w14:paraId="41773481" w14:textId="34D61B64" w:rsidR="00D63FE0" w:rsidRPr="007E3C52" w:rsidRDefault="00080D92" w:rsidP="00D63FE0">
      <w:pPr>
        <w:rPr>
          <w:ins w:id="2954" w:author="Ye-Kui Wang (d00)" w:date="2020-09-23T15:50:00Z"/>
          <w:lang w:val="en-CA"/>
          <w:rPrChange w:id="2955" w:author="Ye-Kui Wang (d00)" w:date="2020-09-23T16:55:00Z">
            <w:rPr>
              <w:ins w:id="2956" w:author="Ye-Kui Wang (d00)" w:date="2020-09-23T15:50:00Z"/>
            </w:rPr>
          </w:rPrChange>
        </w:rPr>
      </w:pPr>
      <w:ins w:id="2957" w:author="Ye-Kui Wang (d00)" w:date="2020-09-23T16:36:00Z">
        <w:r w:rsidRPr="007E3C52">
          <w:rPr>
            <w:lang w:val="en-CA"/>
            <w:rPrChange w:id="2958" w:author="Ye-Kui Wang (d00)" w:date="2020-09-23T16:55:00Z">
              <w:rPr/>
            </w:rPrChange>
          </w:rPr>
          <w:t>It was noted during the JCT-VC discussion that t</w:t>
        </w:r>
      </w:ins>
      <w:ins w:id="2959" w:author="Ye-Kui Wang (d00)" w:date="2020-09-23T15:34:00Z">
        <w:r w:rsidR="00D63FE0" w:rsidRPr="007E3C52">
          <w:rPr>
            <w:lang w:val="en-CA"/>
            <w:rPrChange w:id="2960" w:author="Ye-Kui Wang (d00)" w:date="2020-09-23T16:55:00Z">
              <w:rPr/>
            </w:rPrChange>
          </w:rPr>
          <w:t>he “divided by” should perhaps be replaced with (x + (1 &lt;&lt; (n-8-1)) &gt;&gt; (n-8) for n&gt;8.</w:t>
        </w:r>
      </w:ins>
    </w:p>
    <w:p w14:paraId="2A0728AA" w14:textId="77777777" w:rsidR="001D213A" w:rsidRPr="007E3C52" w:rsidRDefault="001D213A" w:rsidP="00D63FE0">
      <w:pPr>
        <w:rPr>
          <w:ins w:id="2961" w:author="Ye-Kui Wang (d00)" w:date="2020-09-23T15:34:00Z"/>
          <w:lang w:val="en-CA"/>
          <w:rPrChange w:id="2962" w:author="Ye-Kui Wang (d00)" w:date="2020-09-23T16:55:00Z">
            <w:rPr>
              <w:ins w:id="2963" w:author="Ye-Kui Wang (d00)" w:date="2020-09-23T15:34:00Z"/>
            </w:rPr>
          </w:rPrChange>
        </w:rPr>
      </w:pPr>
    </w:p>
    <w:p w14:paraId="590A2F33" w14:textId="13D5CBA5" w:rsidR="00863EFC" w:rsidRPr="007E3C52" w:rsidRDefault="00863EFC" w:rsidP="00863EFC">
      <w:pPr>
        <w:pStyle w:val="Heading2"/>
        <w:rPr>
          <w:ins w:id="2964" w:author="Ye-Kui Wang (d00)" w:date="2020-09-23T15:20:00Z"/>
          <w:color w:val="000000" w:themeColor="text1"/>
          <w:lang w:val="en-CA"/>
          <w14:textOutline w14:w="0" w14:cap="flat" w14:cmpd="sng" w14:algn="ctr">
            <w14:noFill/>
            <w14:prstDash w14:val="solid"/>
            <w14:round/>
          </w14:textOutline>
          <w:rPrChange w:id="2965" w:author="Ye-Kui Wang (d00)" w:date="2020-09-23T16:55:00Z">
            <w:rPr>
              <w:ins w:id="2966" w:author="Ye-Kui Wang (d00)" w:date="2020-09-23T15:20:00Z"/>
              <w:color w:val="000000" w:themeColor="text1"/>
              <w14:textOutline w14:w="0" w14:cap="flat" w14:cmpd="sng" w14:algn="ctr">
                <w14:noFill/>
                <w14:prstDash w14:val="solid"/>
                <w14:round/>
              </w14:textOutline>
            </w:rPr>
          </w:rPrChange>
        </w:rPr>
      </w:pPr>
      <w:ins w:id="2967" w:author="Ye-Kui Wang (d00)" w:date="2020-09-23T15:20:00Z">
        <w:r w:rsidRPr="007E3C52">
          <w:rPr>
            <w:lang w:val="en-CA"/>
          </w:rPr>
          <w:t>M</w:t>
        </w:r>
        <w:r w:rsidRPr="00960032">
          <w:rPr>
            <w:lang w:val="en-CA"/>
          </w:rPr>
          <w:t>iscellaneous issues</w:t>
        </w:r>
        <w:r w:rsidRPr="00204C6F">
          <w:rPr>
            <w:lang w:val="en-CA"/>
          </w:rPr>
          <w:t xml:space="preserve"> for </w:t>
        </w:r>
        <w:r w:rsidRPr="007E3C52">
          <w:rPr>
            <w:lang w:val="en-CA"/>
            <w:rPrChange w:id="2968" w:author="Ye-Kui Wang (d00)" w:date="2020-09-23T16:55:00Z">
              <w:rPr>
                <w:lang w:val="en-CA"/>
              </w:rPr>
            </w:rPrChange>
          </w:rPr>
          <w:t>A</w:t>
        </w:r>
        <w:r w:rsidRPr="007E3C52">
          <w:rPr>
            <w:lang w:val="en-CA"/>
            <w:rPrChange w:id="2969" w:author="Ye-Kui Wang (d00)" w:date="2020-09-23T16:55:00Z">
              <w:rPr>
                <w:lang w:val="en-CA"/>
              </w:rPr>
            </w:rPrChange>
          </w:rPr>
          <w:t>VC</w:t>
        </w:r>
      </w:ins>
    </w:p>
    <w:p w14:paraId="022952B2" w14:textId="77777777" w:rsidR="00863EFC" w:rsidRPr="007E3C52" w:rsidRDefault="00863EFC" w:rsidP="00863EFC">
      <w:pPr>
        <w:numPr>
          <w:ilvl w:val="0"/>
          <w:numId w:val="56"/>
        </w:numPr>
        <w:rPr>
          <w:ins w:id="2970" w:author="Ye-Kui Wang (d00)" w:date="2020-09-23T15:21:00Z"/>
          <w:sz w:val="20"/>
          <w:lang w:val="en-CA"/>
          <w:rPrChange w:id="2971" w:author="Ye-Kui Wang (d00)" w:date="2020-09-23T16:55:00Z">
            <w:rPr>
              <w:ins w:id="2972" w:author="Ye-Kui Wang (d00)" w:date="2020-09-23T15:21:00Z"/>
              <w:sz w:val="20"/>
            </w:rPr>
          </w:rPrChange>
        </w:rPr>
      </w:pPr>
      <w:ins w:id="2973" w:author="Ye-Kui Wang (d00)" w:date="2020-09-23T15:21:00Z">
        <w:r w:rsidRPr="007E3C52">
          <w:rPr>
            <w:sz w:val="20"/>
            <w:lang w:val="en-CA"/>
            <w:rPrChange w:id="2974" w:author="Ye-Kui Wang (d00)" w:date="2020-09-23T16:55:00Z">
              <w:rPr>
                <w:sz w:val="20"/>
              </w:rPr>
            </w:rPrChange>
          </w:rPr>
          <w:t>Fix the description of the recovery point picture to consider the case with a recovery POC distance of 0.</w:t>
        </w:r>
      </w:ins>
    </w:p>
    <w:p w14:paraId="6F96AAF4" w14:textId="77777777" w:rsidR="00863EFC" w:rsidRPr="007E3C52" w:rsidRDefault="00863EFC" w:rsidP="00F01CA7">
      <w:pPr>
        <w:rPr>
          <w:lang w:val="en-CA"/>
        </w:rPr>
      </w:pPr>
    </w:p>
    <w:p w14:paraId="2BA54A88" w14:textId="05AF3622" w:rsidR="009C50F6" w:rsidRPr="007E3C52" w:rsidRDefault="009C50F6" w:rsidP="009C50F6">
      <w:pPr>
        <w:pStyle w:val="Heading1"/>
        <w:rPr>
          <w:lang w:val="en-CA"/>
          <w:rPrChange w:id="2975" w:author="Ye-Kui Wang (d00)" w:date="2020-09-23T16:55:00Z">
            <w:rPr>
              <w:lang w:val="en-CA"/>
            </w:rPr>
          </w:rPrChange>
        </w:rPr>
      </w:pPr>
      <w:r w:rsidRPr="00204C6F">
        <w:rPr>
          <w:lang w:val="en-CA"/>
        </w:rPr>
        <w:t>Reported errata items for V</w:t>
      </w:r>
      <w:r w:rsidRPr="007E3C52">
        <w:rPr>
          <w:lang w:val="en-CA"/>
          <w:rPrChange w:id="2976" w:author="Ye-Kui Wang (d00)" w:date="2020-09-23T16:55:00Z">
            <w:rPr>
              <w:lang w:val="en-CA"/>
            </w:rPr>
          </w:rPrChange>
        </w:rPr>
        <w:t>ideo CICP</w:t>
      </w:r>
    </w:p>
    <w:bookmarkEnd w:id="110"/>
    <w:p w14:paraId="662BC435" w14:textId="3CCC65F1" w:rsidR="009C50F6" w:rsidRPr="007E3C52" w:rsidRDefault="00C35B86" w:rsidP="00331125">
      <w:pPr>
        <w:pStyle w:val="ListParagraph"/>
        <w:ind w:left="0"/>
        <w:contextualSpacing w:val="0"/>
        <w:jc w:val="both"/>
        <w:rPr>
          <w:szCs w:val="22"/>
          <w:lang w:val="en-CA"/>
          <w:rPrChange w:id="2977" w:author="Ye-Kui Wang (d00)" w:date="2020-09-23T16:55:00Z">
            <w:rPr>
              <w:szCs w:val="22"/>
              <w:lang w:val="en-CA"/>
            </w:rPr>
          </w:rPrChange>
        </w:rPr>
      </w:pPr>
      <w:r w:rsidRPr="007E3C52">
        <w:rPr>
          <w:szCs w:val="22"/>
          <w:lang w:val="en-CA"/>
          <w:rPrChange w:id="2978" w:author="Ye-Kui Wang (d00)" w:date="2020-09-23T16:55:00Z">
            <w:rPr>
              <w:szCs w:val="22"/>
              <w:lang w:val="en-CA"/>
            </w:rPr>
          </w:rPrChange>
        </w:rPr>
        <w:t>See section 1.</w:t>
      </w:r>
    </w:p>
    <w:p w14:paraId="0B65E290" w14:textId="77777777" w:rsidR="00892B06" w:rsidRPr="007E3C52" w:rsidRDefault="00892B06" w:rsidP="00892B06">
      <w:pPr>
        <w:pStyle w:val="Heading2"/>
        <w:rPr>
          <w:lang w:val="en-CA"/>
          <w:rPrChange w:id="2979" w:author="Ye-Kui Wang (d00)" w:date="2020-09-23T16:55:00Z">
            <w:rPr>
              <w:lang w:val="en-CA"/>
            </w:rPr>
          </w:rPrChange>
        </w:rPr>
      </w:pPr>
      <w:r w:rsidRPr="007E3C52">
        <w:rPr>
          <w:lang w:val="en-CA"/>
          <w:rPrChange w:id="2980" w:author="Ye-Kui Wang (d00)" w:date="2020-09-23T16:55:00Z">
            <w:rPr>
              <w:lang w:val="en-CA"/>
            </w:rPr>
          </w:rPrChange>
        </w:rPr>
        <w:t>Publication status background</w:t>
      </w:r>
    </w:p>
    <w:p w14:paraId="5EB1648F" w14:textId="3923D4E2" w:rsidR="00892B06" w:rsidRPr="007E3C52" w:rsidRDefault="00892B06" w:rsidP="00892B06">
      <w:pPr>
        <w:keepNext/>
        <w:rPr>
          <w:lang w:val="en-CA"/>
          <w:rPrChange w:id="2981" w:author="Ye-Kui Wang (d00)" w:date="2020-09-23T16:55:00Z">
            <w:rPr>
              <w:lang w:val="en-CA"/>
            </w:rPr>
          </w:rPrChange>
        </w:rPr>
      </w:pPr>
      <w:r w:rsidRPr="007E3C52">
        <w:rPr>
          <w:lang w:val="en-CA"/>
          <w:rPrChange w:id="2982" w:author="Ye-Kui Wang (d00)" w:date="2020-09-23T16:55:00Z">
            <w:rPr>
              <w:lang w:val="en-CA"/>
            </w:rPr>
          </w:rPrChange>
        </w:rPr>
        <w:t>Rec. ITU-T H.273</w:t>
      </w:r>
    </w:p>
    <w:p w14:paraId="7F5FE276" w14:textId="7C4142DD" w:rsidR="00086470" w:rsidRPr="007E3C52" w:rsidRDefault="00892B06" w:rsidP="00086470">
      <w:pPr>
        <w:numPr>
          <w:ilvl w:val="0"/>
          <w:numId w:val="43"/>
        </w:numPr>
        <w:rPr>
          <w:lang w:val="en-CA"/>
          <w:rPrChange w:id="2983" w:author="Ye-Kui Wang (d00)" w:date="2020-09-23T16:55:00Z">
            <w:rPr>
              <w:lang w:val="en-CA"/>
            </w:rPr>
          </w:rPrChange>
        </w:rPr>
      </w:pPr>
      <w:r w:rsidRPr="007E3C52">
        <w:rPr>
          <w:lang w:val="en-CA"/>
          <w:rPrChange w:id="2984" w:author="Ye-Kui Wang (d00)" w:date="2020-09-23T16:55:00Z">
            <w:rPr>
              <w:lang w:val="en-CA"/>
            </w:rPr>
          </w:rPrChange>
        </w:rPr>
        <w:t>(02/16, Edition 1) Approved 2016-12-22, published 2017-04-27</w:t>
      </w:r>
    </w:p>
    <w:p w14:paraId="4F8F8C0C" w14:textId="7CD0BAB3" w:rsidR="00892B06" w:rsidRPr="007E3C52" w:rsidRDefault="00892B06" w:rsidP="00892B06">
      <w:pPr>
        <w:keepNext/>
        <w:rPr>
          <w:lang w:val="en-CA"/>
          <w:rPrChange w:id="2985" w:author="Ye-Kui Wang (d00)" w:date="2020-09-23T16:55:00Z">
            <w:rPr>
              <w:lang w:val="en-CA"/>
            </w:rPr>
          </w:rPrChange>
        </w:rPr>
      </w:pPr>
      <w:r w:rsidRPr="007E3C52">
        <w:rPr>
          <w:lang w:val="en-CA"/>
          <w:rPrChange w:id="2986" w:author="Ye-Kui Wang (d00)" w:date="2020-09-23T16:55:00Z">
            <w:rPr>
              <w:lang w:val="en-CA"/>
            </w:rPr>
          </w:rPrChange>
        </w:rPr>
        <w:t>ISO/IEC 23091-2 (previously part of ISO/IEC 23001-8)</w:t>
      </w:r>
    </w:p>
    <w:p w14:paraId="288633C3" w14:textId="22EA529B" w:rsidR="00892B06" w:rsidRPr="007E3C52" w:rsidRDefault="00892B06" w:rsidP="00892B06">
      <w:pPr>
        <w:numPr>
          <w:ilvl w:val="0"/>
          <w:numId w:val="44"/>
        </w:numPr>
        <w:rPr>
          <w:lang w:val="en-CA"/>
          <w:rPrChange w:id="2987" w:author="Ye-Kui Wang (d00)" w:date="2020-09-23T16:55:00Z">
            <w:rPr>
              <w:lang w:val="en-CA"/>
            </w:rPr>
          </w:rPrChange>
        </w:rPr>
      </w:pPr>
      <w:r w:rsidRPr="007E3C52">
        <w:rPr>
          <w:lang w:val="en-CA"/>
          <w:rPrChange w:id="2988" w:author="Ye-Kui Wang (d00)" w:date="2020-09-23T16:55:00Z">
            <w:rPr>
              <w:lang w:val="en-CA"/>
            </w:rPr>
          </w:rPrChange>
        </w:rPr>
        <w:t>ISO/IEC 23091-2:2019, published 2019-07</w:t>
      </w:r>
    </w:p>
    <w:p w14:paraId="3F763ACC" w14:textId="7F6116D2" w:rsidR="00B1178D" w:rsidRPr="007E3C52" w:rsidRDefault="00B1178D" w:rsidP="00B1178D">
      <w:pPr>
        <w:pStyle w:val="Heading2"/>
        <w:rPr>
          <w:lang w:val="en-CA"/>
          <w:rPrChange w:id="2989" w:author="Ye-Kui Wang (d00)" w:date="2020-09-23T16:55:00Z">
            <w:rPr>
              <w:lang w:val="en-CA"/>
            </w:rPr>
          </w:rPrChange>
        </w:rPr>
      </w:pPr>
      <w:r w:rsidRPr="007E3C52">
        <w:rPr>
          <w:lang w:val="en-CA"/>
          <w:rPrChange w:id="2990" w:author="Ye-Kui Wang (d00)" w:date="2020-09-23T16:55:00Z">
            <w:rPr>
              <w:lang w:val="en-CA"/>
            </w:rPr>
          </w:rPrChange>
        </w:rPr>
        <w:t>Errata items</w:t>
      </w:r>
    </w:p>
    <w:p w14:paraId="1491377D" w14:textId="3A876996" w:rsidR="00290156" w:rsidRPr="007E3C52" w:rsidRDefault="00290156" w:rsidP="00290156">
      <w:pPr>
        <w:numPr>
          <w:ilvl w:val="0"/>
          <w:numId w:val="52"/>
        </w:numPr>
        <w:tabs>
          <w:tab w:val="clear" w:pos="360"/>
          <w:tab w:val="clear" w:pos="720"/>
          <w:tab w:val="clear" w:pos="1080"/>
          <w:tab w:val="clear" w:pos="1440"/>
        </w:tabs>
        <w:overflowPunct/>
        <w:autoSpaceDE/>
        <w:autoSpaceDN/>
        <w:adjustRightInd/>
        <w:jc w:val="both"/>
        <w:textAlignment w:val="auto"/>
        <w:rPr>
          <w:lang w:val="en-CA"/>
          <w:rPrChange w:id="2991" w:author="Ye-Kui Wang (d00)" w:date="2020-09-23T16:55:00Z">
            <w:rPr/>
          </w:rPrChange>
        </w:rPr>
      </w:pPr>
      <w:r w:rsidRPr="007E3C52">
        <w:rPr>
          <w:lang w:val="en-CA"/>
          <w:rPrChange w:id="2992" w:author="Ye-Kui Wang (d00)" w:date="2020-09-23T16:55:00Z">
            <w:rPr/>
          </w:rPrChange>
        </w:rPr>
        <w:t>There is an error in the range of values for the sample aspect ratio width and height.</w:t>
      </w:r>
    </w:p>
    <w:p w14:paraId="4C84BBB6" w14:textId="58F86524" w:rsidR="00B1178D" w:rsidRPr="007E3C52" w:rsidRDefault="00B1178D" w:rsidP="00290156">
      <w:pPr>
        <w:numPr>
          <w:ilvl w:val="0"/>
          <w:numId w:val="52"/>
        </w:numPr>
        <w:tabs>
          <w:tab w:val="clear" w:pos="360"/>
          <w:tab w:val="clear" w:pos="720"/>
          <w:tab w:val="clear" w:pos="1080"/>
          <w:tab w:val="clear" w:pos="1440"/>
        </w:tabs>
        <w:overflowPunct/>
        <w:autoSpaceDE/>
        <w:autoSpaceDN/>
        <w:adjustRightInd/>
        <w:jc w:val="both"/>
        <w:textAlignment w:val="auto"/>
        <w:rPr>
          <w:lang w:val="en-CA"/>
        </w:rPr>
      </w:pPr>
      <w:r w:rsidRPr="007E3C52">
        <w:rPr>
          <w:lang w:val="en-CA"/>
          <w:rPrChange w:id="2993" w:author="Ye-Kui Wang (d00)" w:date="2020-09-23T16:55:00Z">
            <w:rPr/>
          </w:rPrChange>
        </w:rPr>
        <w:t>The CICP revision should account for the various errata issues previously noted in AL1004. It was confirmed that the BT.2100 reference needs updating (to -2).</w:t>
      </w:r>
    </w:p>
    <w:p w14:paraId="4C4CFC81" w14:textId="477901E3" w:rsidR="00290156" w:rsidRPr="007E3C52" w:rsidRDefault="00290156" w:rsidP="00290156">
      <w:pPr>
        <w:numPr>
          <w:ilvl w:val="0"/>
          <w:numId w:val="52"/>
        </w:numPr>
        <w:tabs>
          <w:tab w:val="clear" w:pos="360"/>
          <w:tab w:val="clear" w:pos="720"/>
          <w:tab w:val="clear" w:pos="1080"/>
          <w:tab w:val="clear" w:pos="1440"/>
        </w:tabs>
        <w:overflowPunct/>
        <w:autoSpaceDE/>
        <w:autoSpaceDN/>
        <w:adjustRightInd/>
        <w:jc w:val="both"/>
        <w:textAlignment w:val="auto"/>
        <w:rPr>
          <w:lang w:val="en-CA"/>
        </w:rPr>
      </w:pPr>
      <w:r w:rsidRPr="007E3C52">
        <w:rPr>
          <w:lang w:val="en-CA"/>
          <w:rPrChange w:id="2994" w:author="Ye-Kui Wang (d00)" w:date="2020-09-23T16:55:00Z">
            <w:rPr/>
          </w:rPrChange>
        </w:rPr>
        <w:t xml:space="preserve">The equations for </w:t>
      </w:r>
      <w:proofErr w:type="spellStart"/>
      <w:r w:rsidRPr="007E3C52">
        <w:rPr>
          <w:lang w:val="en-CA"/>
          <w:rPrChange w:id="2995" w:author="Ye-Kui Wang (d00)" w:date="2020-09-23T16:55:00Z">
            <w:rPr/>
          </w:rPrChange>
        </w:rPr>
        <w:t>ICtCp</w:t>
      </w:r>
      <w:proofErr w:type="spellEnd"/>
      <w:r w:rsidRPr="007E3C52">
        <w:rPr>
          <w:lang w:val="en-CA"/>
          <w:rPrChange w:id="2996" w:author="Ye-Kui Wang (d00)" w:date="2020-09-23T16:55:00Z">
            <w:rPr/>
          </w:rPrChange>
        </w:rPr>
        <w:t xml:space="preserve"> with HLG have not been updated and need be corrected.</w:t>
      </w:r>
    </w:p>
    <w:p w14:paraId="1DC8A5C7" w14:textId="63BE9C63" w:rsidR="00086470" w:rsidRPr="007E3C52" w:rsidRDefault="00086470" w:rsidP="00086470">
      <w:pPr>
        <w:pStyle w:val="Heading1"/>
        <w:rPr>
          <w:lang w:val="en-CA"/>
          <w:rPrChange w:id="2997" w:author="Ye-Kui Wang (d00)" w:date="2020-09-23T16:55:00Z">
            <w:rPr>
              <w:lang w:val="en-CA"/>
            </w:rPr>
          </w:rPrChange>
        </w:rPr>
      </w:pPr>
      <w:r w:rsidRPr="00204C6F">
        <w:rPr>
          <w:lang w:val="en-CA"/>
        </w:rPr>
        <w:t xml:space="preserve">Reported errata items for </w:t>
      </w:r>
      <w:r w:rsidRPr="007E3C52">
        <w:rPr>
          <w:lang w:val="en-CA"/>
          <w:rPrChange w:id="2998" w:author="Ye-Kui Wang (d00)" w:date="2020-09-23T16:55:00Z">
            <w:rPr>
              <w:lang w:val="en-CA"/>
            </w:rPr>
          </w:rPrChange>
        </w:rPr>
        <w:t>Codepoint Usage TR</w:t>
      </w:r>
    </w:p>
    <w:p w14:paraId="3BC9E16E" w14:textId="77777777" w:rsidR="00086470" w:rsidRPr="007E3C52" w:rsidRDefault="00086470" w:rsidP="00086470">
      <w:pPr>
        <w:pStyle w:val="Heading2"/>
        <w:rPr>
          <w:lang w:val="en-CA"/>
          <w:rPrChange w:id="2999" w:author="Ye-Kui Wang (d00)" w:date="2020-09-23T16:55:00Z">
            <w:rPr>
              <w:lang w:val="en-CA"/>
            </w:rPr>
          </w:rPrChange>
        </w:rPr>
      </w:pPr>
      <w:r w:rsidRPr="007E3C52">
        <w:rPr>
          <w:lang w:val="en-CA"/>
          <w:rPrChange w:id="3000" w:author="Ye-Kui Wang (d00)" w:date="2020-09-23T16:55:00Z">
            <w:rPr>
              <w:lang w:val="en-CA"/>
            </w:rPr>
          </w:rPrChange>
        </w:rPr>
        <w:t>Publication status background</w:t>
      </w:r>
    </w:p>
    <w:p w14:paraId="298CF1A4" w14:textId="58EAE497" w:rsidR="00086470" w:rsidRPr="007E3C52" w:rsidRDefault="00086470" w:rsidP="00086470">
      <w:pPr>
        <w:keepNext/>
        <w:rPr>
          <w:szCs w:val="22"/>
          <w:lang w:val="en-CA"/>
          <w:rPrChange w:id="3001" w:author="Ye-Kui Wang (d00)" w:date="2020-09-23T16:55:00Z">
            <w:rPr>
              <w:szCs w:val="22"/>
              <w:lang w:val="en-CA"/>
            </w:rPr>
          </w:rPrChange>
        </w:rPr>
      </w:pPr>
      <w:r w:rsidRPr="007E3C52">
        <w:rPr>
          <w:szCs w:val="22"/>
          <w:lang w:val="en-CA"/>
          <w:rPrChange w:id="3002" w:author="Ye-Kui Wang (d00)" w:date="2020-09-23T16:55:00Z">
            <w:rPr>
              <w:szCs w:val="22"/>
              <w:lang w:val="en-CA"/>
            </w:rPr>
          </w:rPrChange>
        </w:rPr>
        <w:t xml:space="preserve">Sup. ITU-T </w:t>
      </w:r>
      <w:proofErr w:type="gramStart"/>
      <w:r w:rsidRPr="007E3C52">
        <w:rPr>
          <w:szCs w:val="22"/>
          <w:lang w:val="en-CA"/>
          <w:rPrChange w:id="3003" w:author="Ye-Kui Wang (d00)" w:date="2020-09-23T16:55:00Z">
            <w:rPr>
              <w:szCs w:val="22"/>
              <w:lang w:val="en-CA"/>
            </w:rPr>
          </w:rPrChange>
        </w:rPr>
        <w:t>H.Sup</w:t>
      </w:r>
      <w:proofErr w:type="gramEnd"/>
      <w:r w:rsidRPr="007E3C52">
        <w:rPr>
          <w:szCs w:val="22"/>
          <w:lang w:val="en-CA"/>
          <w:rPrChange w:id="3004" w:author="Ye-Kui Wang (d00)" w:date="2020-09-23T16:55:00Z">
            <w:rPr>
              <w:szCs w:val="22"/>
              <w:lang w:val="en-CA"/>
            </w:rPr>
          </w:rPrChange>
        </w:rPr>
        <w:t>19</w:t>
      </w:r>
    </w:p>
    <w:p w14:paraId="6F8A5933" w14:textId="793F54AF" w:rsidR="00086470" w:rsidRPr="007E3C52" w:rsidRDefault="00086470" w:rsidP="00025F10">
      <w:pPr>
        <w:numPr>
          <w:ilvl w:val="0"/>
          <w:numId w:val="43"/>
        </w:numPr>
        <w:rPr>
          <w:szCs w:val="22"/>
          <w:lang w:val="en-CA"/>
          <w:rPrChange w:id="3005" w:author="Ye-Kui Wang (d00)" w:date="2020-09-23T16:55:00Z">
            <w:rPr>
              <w:szCs w:val="22"/>
              <w:lang w:val="en-CA"/>
            </w:rPr>
          </w:rPrChange>
        </w:rPr>
      </w:pPr>
      <w:r w:rsidRPr="007E3C52">
        <w:rPr>
          <w:szCs w:val="22"/>
          <w:lang w:val="en-CA"/>
          <w:rPrChange w:id="3006" w:author="Ye-Kui Wang (d00)" w:date="2020-09-23T16:55:00Z">
            <w:rPr>
              <w:szCs w:val="22"/>
              <w:lang w:val="en-CA"/>
            </w:rPr>
          </w:rPrChange>
        </w:rPr>
        <w:t>(03/19, Edition 1) Approved 2019-03, published 2019-04-30</w:t>
      </w:r>
    </w:p>
    <w:p w14:paraId="4F7077F7" w14:textId="30133CC2" w:rsidR="00086470" w:rsidRPr="007E3C52" w:rsidRDefault="00086470" w:rsidP="00025F10">
      <w:pPr>
        <w:numPr>
          <w:ilvl w:val="0"/>
          <w:numId w:val="43"/>
        </w:numPr>
        <w:rPr>
          <w:szCs w:val="22"/>
          <w:lang w:val="en-CA"/>
          <w:rPrChange w:id="3007" w:author="Ye-Kui Wang (d00)" w:date="2020-09-23T16:55:00Z">
            <w:rPr>
              <w:szCs w:val="22"/>
              <w:lang w:val="en-CA"/>
            </w:rPr>
          </w:rPrChange>
        </w:rPr>
      </w:pPr>
      <w:r w:rsidRPr="007E3C52">
        <w:rPr>
          <w:szCs w:val="22"/>
          <w:lang w:val="en-CA"/>
          <w:rPrChange w:id="3008" w:author="Ye-Kui Wang (d00)" w:date="2020-09-23T16:55:00Z">
            <w:rPr>
              <w:szCs w:val="22"/>
              <w:lang w:val="en-CA"/>
            </w:rPr>
          </w:rPrChange>
        </w:rPr>
        <w:t>(10/19, Edition 2) Approved 2019-10, published 2019-11-14</w:t>
      </w:r>
    </w:p>
    <w:p w14:paraId="06B3136D" w14:textId="05DDA6F1" w:rsidR="00086470" w:rsidRPr="007E3C52" w:rsidRDefault="00086470" w:rsidP="00086470">
      <w:pPr>
        <w:keepNext/>
        <w:rPr>
          <w:szCs w:val="22"/>
          <w:lang w:val="en-CA"/>
          <w:rPrChange w:id="3009" w:author="Ye-Kui Wang (d00)" w:date="2020-09-23T16:55:00Z">
            <w:rPr>
              <w:szCs w:val="22"/>
              <w:lang w:val="en-CA"/>
            </w:rPr>
          </w:rPrChange>
        </w:rPr>
      </w:pPr>
      <w:r w:rsidRPr="007E3C52">
        <w:rPr>
          <w:szCs w:val="22"/>
          <w:lang w:val="en-CA"/>
          <w:rPrChange w:id="3010" w:author="Ye-Kui Wang (d00)" w:date="2020-09-23T16:55:00Z">
            <w:rPr>
              <w:szCs w:val="22"/>
              <w:lang w:val="en-CA"/>
            </w:rPr>
          </w:rPrChange>
        </w:rPr>
        <w:t>ISO/IEC 23091-4</w:t>
      </w:r>
    </w:p>
    <w:p w14:paraId="5259CD3E" w14:textId="6EDED416" w:rsidR="00086470" w:rsidRPr="007E3C52" w:rsidRDefault="00086470" w:rsidP="00086470">
      <w:pPr>
        <w:numPr>
          <w:ilvl w:val="0"/>
          <w:numId w:val="43"/>
        </w:numPr>
        <w:rPr>
          <w:szCs w:val="22"/>
          <w:lang w:val="en-CA"/>
          <w:rPrChange w:id="3011" w:author="Ye-Kui Wang (d00)" w:date="2020-09-23T16:55:00Z">
            <w:rPr>
              <w:szCs w:val="22"/>
              <w:lang w:val="en-CA"/>
            </w:rPr>
          </w:rPrChange>
        </w:rPr>
      </w:pPr>
      <w:r w:rsidRPr="007E3C52">
        <w:rPr>
          <w:szCs w:val="22"/>
          <w:lang w:val="en-CA"/>
          <w:rPrChange w:id="3012" w:author="Ye-Kui Wang (d00)" w:date="2020-09-23T16:55:00Z">
            <w:rPr>
              <w:szCs w:val="22"/>
              <w:lang w:val="en-CA"/>
            </w:rPr>
          </w:rPrChange>
        </w:rPr>
        <w:t>ISO/IEC 23091-4:2019, published 2019-08</w:t>
      </w:r>
    </w:p>
    <w:p w14:paraId="757B31D8" w14:textId="653DA43F" w:rsidR="00086470" w:rsidRPr="007E3C52" w:rsidRDefault="00086470" w:rsidP="00086470">
      <w:pPr>
        <w:numPr>
          <w:ilvl w:val="0"/>
          <w:numId w:val="43"/>
        </w:numPr>
        <w:rPr>
          <w:szCs w:val="22"/>
          <w:lang w:val="en-CA"/>
          <w:rPrChange w:id="3013" w:author="Ye-Kui Wang (d00)" w:date="2020-09-23T16:55:00Z">
            <w:rPr>
              <w:szCs w:val="22"/>
              <w:lang w:val="en-CA"/>
            </w:rPr>
          </w:rPrChange>
        </w:rPr>
      </w:pPr>
      <w:r w:rsidRPr="007E3C52">
        <w:rPr>
          <w:szCs w:val="22"/>
          <w:lang w:val="en-CA"/>
          <w:rPrChange w:id="3014" w:author="Ye-Kui Wang (d00)" w:date="2020-09-23T16:55:00Z">
            <w:rPr>
              <w:szCs w:val="22"/>
              <w:lang w:val="en-CA"/>
            </w:rPr>
          </w:rPrChange>
        </w:rPr>
        <w:t xml:space="preserve">ISO/IEC 23091-4:202x, stage 60.00 </w:t>
      </w:r>
      <w:r w:rsidR="00552854" w:rsidRPr="007E3C52">
        <w:rPr>
          <w:szCs w:val="22"/>
          <w:lang w:val="en-CA"/>
          <w:rPrChange w:id="3015" w:author="Ye-Kui Wang (d00)" w:date="2020-09-23T16:55:00Z">
            <w:rPr>
              <w:szCs w:val="22"/>
              <w:lang w:val="en-CA"/>
            </w:rPr>
          </w:rPrChange>
        </w:rPr>
        <w:t>U</w:t>
      </w:r>
      <w:r w:rsidRPr="007E3C52">
        <w:rPr>
          <w:szCs w:val="22"/>
          <w:lang w:val="en-CA"/>
          <w:rPrChange w:id="3016" w:author="Ye-Kui Wang (d00)" w:date="2020-09-23T16:55:00Z">
            <w:rPr>
              <w:szCs w:val="22"/>
              <w:lang w:val="en-CA"/>
            </w:rPr>
          </w:rPrChange>
        </w:rPr>
        <w:t>nder publication</w:t>
      </w:r>
      <w:r w:rsidR="00552854" w:rsidRPr="007E3C52">
        <w:rPr>
          <w:szCs w:val="22"/>
          <w:lang w:val="en-CA"/>
          <w:rPrChange w:id="3017" w:author="Ye-Kui Wang (d00)" w:date="2020-09-23T16:55:00Z">
            <w:rPr>
              <w:szCs w:val="22"/>
              <w:lang w:val="en-CA"/>
            </w:rPr>
          </w:rPrChange>
        </w:rPr>
        <w:t xml:space="preserve"> since 2020-04-05</w:t>
      </w:r>
    </w:p>
    <w:p w14:paraId="79570F27" w14:textId="2E9B587E" w:rsidR="00552854" w:rsidRPr="007E3C52" w:rsidRDefault="00886560" w:rsidP="00552854">
      <w:pPr>
        <w:pStyle w:val="Heading2"/>
        <w:rPr>
          <w:lang w:val="en-CA"/>
          <w:rPrChange w:id="3018" w:author="Ye-Kui Wang (d00)" w:date="2020-09-23T16:55:00Z">
            <w:rPr>
              <w:lang w:val="en-CA"/>
            </w:rPr>
          </w:rPrChange>
        </w:rPr>
      </w:pPr>
      <w:r w:rsidRPr="007E3C52">
        <w:rPr>
          <w:lang w:val="en-CA"/>
          <w:rPrChange w:id="3019" w:author="Ye-Kui Wang (d00)" w:date="2020-09-23T16:55:00Z">
            <w:rPr>
              <w:lang w:val="en-CA"/>
            </w:rPr>
          </w:rPrChange>
        </w:rPr>
        <w:t>Miscellaneous issues</w:t>
      </w:r>
    </w:p>
    <w:p w14:paraId="7597C0ED" w14:textId="7F0EEE36" w:rsidR="00886560" w:rsidRPr="007E3C52" w:rsidRDefault="00886560" w:rsidP="00886560">
      <w:pPr>
        <w:numPr>
          <w:ilvl w:val="0"/>
          <w:numId w:val="50"/>
        </w:numPr>
        <w:tabs>
          <w:tab w:val="clear" w:pos="360"/>
          <w:tab w:val="clear" w:pos="720"/>
          <w:tab w:val="clear" w:pos="1080"/>
          <w:tab w:val="clear" w:pos="1440"/>
        </w:tabs>
        <w:overflowPunct/>
        <w:autoSpaceDE/>
        <w:autoSpaceDN/>
        <w:adjustRightInd/>
        <w:jc w:val="both"/>
        <w:textAlignment w:val="auto"/>
        <w:rPr>
          <w:rFonts w:eastAsia="DengXian"/>
          <w:szCs w:val="22"/>
          <w:lang w:val="en-CA" w:eastAsia="zh-CN"/>
          <w:rPrChange w:id="3020" w:author="Ye-Kui Wang (d00)" w:date="2020-09-23T16:55:00Z">
            <w:rPr>
              <w:rFonts w:eastAsia="DengXian"/>
              <w:szCs w:val="22"/>
              <w:lang w:eastAsia="zh-CN"/>
            </w:rPr>
          </w:rPrChange>
        </w:rPr>
      </w:pPr>
      <w:r w:rsidRPr="007E3C52">
        <w:rPr>
          <w:rFonts w:eastAsia="DengXian"/>
          <w:szCs w:val="22"/>
          <w:lang w:val="en-CA" w:eastAsia="zh-CN"/>
          <w:rPrChange w:id="3021" w:author="Ye-Kui Wang (d00)" w:date="2020-09-23T16:55:00Z">
            <w:rPr>
              <w:rFonts w:eastAsia="DengXian"/>
              <w:szCs w:val="22"/>
              <w:lang w:eastAsia="zh-CN"/>
            </w:rPr>
          </w:rPrChange>
        </w:rPr>
        <w:t>In a liaison letter sent to ITU-T SG16, SMPTE identified an anomaly in Table 7 of the 1st edition, as follows</w:t>
      </w:r>
      <w:r w:rsidR="006D009C" w:rsidRPr="007E3C52">
        <w:rPr>
          <w:rFonts w:eastAsia="DengXian"/>
          <w:szCs w:val="22"/>
          <w:lang w:val="en-CA" w:eastAsia="zh-CN"/>
          <w:rPrChange w:id="3022" w:author="Ye-Kui Wang (d00)" w:date="2020-09-23T16:55:00Z">
            <w:rPr>
              <w:rFonts w:eastAsia="DengXian"/>
              <w:szCs w:val="22"/>
              <w:lang w:eastAsia="zh-CN"/>
            </w:rPr>
          </w:rPrChange>
        </w:rPr>
        <w:t>:</w:t>
      </w:r>
    </w:p>
    <w:p w14:paraId="361E2998" w14:textId="3E2E86E2" w:rsidR="00086470" w:rsidRPr="007E3C52" w:rsidRDefault="00086470" w:rsidP="00331125">
      <w:pPr>
        <w:pStyle w:val="ListParagraph"/>
        <w:ind w:left="0"/>
        <w:contextualSpacing w:val="0"/>
        <w:jc w:val="both"/>
        <w:rPr>
          <w:szCs w:val="22"/>
          <w:lang w:val="en-CA"/>
        </w:rPr>
      </w:pPr>
    </w:p>
    <w:tbl>
      <w:tblPr>
        <w:tblW w:w="8304" w:type="dxa"/>
        <w:jc w:val="center"/>
        <w:tblLayout w:type="fixed"/>
        <w:tblCellMar>
          <w:left w:w="29" w:type="dxa"/>
          <w:right w:w="29" w:type="dxa"/>
        </w:tblCellMar>
        <w:tblLook w:val="04A0" w:firstRow="1" w:lastRow="0" w:firstColumn="1" w:lastColumn="0" w:noHBand="0" w:noVBand="1"/>
      </w:tblPr>
      <w:tblGrid>
        <w:gridCol w:w="1872"/>
        <w:gridCol w:w="1104"/>
        <w:gridCol w:w="5328"/>
      </w:tblGrid>
      <w:tr w:rsidR="00886560" w:rsidRPr="007E3C52" w14:paraId="2719DBF5" w14:textId="77777777" w:rsidTr="00B2290C">
        <w:trPr>
          <w:trHeight w:val="1097"/>
          <w:jc w:val="center"/>
        </w:trPr>
        <w:tc>
          <w:tcPr>
            <w:tcW w:w="1872" w:type="dxa"/>
            <w:tcBorders>
              <w:top w:val="single" w:sz="4" w:space="0" w:color="BFBFBF"/>
              <w:left w:val="single" w:sz="4" w:space="0" w:color="BFBFBF"/>
              <w:bottom w:val="single" w:sz="4" w:space="0" w:color="BFBFBF"/>
              <w:right w:val="single" w:sz="4" w:space="0" w:color="BFBFBF"/>
            </w:tcBorders>
          </w:tcPr>
          <w:p w14:paraId="2BA6367D" w14:textId="77777777" w:rsidR="00886560" w:rsidRPr="007E3C52" w:rsidRDefault="00886560" w:rsidP="00886560">
            <w:pPr>
              <w:rPr>
                <w:rFonts w:eastAsia="SimSun"/>
                <w:sz w:val="20"/>
                <w:lang w:val="en-CA"/>
                <w:rPrChange w:id="3023" w:author="Ye-Kui Wang (d00)" w:date="2020-09-23T16:55:00Z">
                  <w:rPr>
                    <w:rFonts w:eastAsia="SimSun"/>
                    <w:sz w:val="20"/>
                  </w:rPr>
                </w:rPrChange>
              </w:rPr>
            </w:pPr>
            <w:r w:rsidRPr="007E3C52">
              <w:rPr>
                <w:rFonts w:eastAsia="SimSun"/>
                <w:sz w:val="20"/>
                <w:lang w:val="en-CA"/>
                <w:rPrChange w:id="3024" w:author="Ye-Kui Wang (d00)" w:date="2020-09-23T16:55:00Z">
                  <w:rPr>
                    <w:rFonts w:eastAsia="SimSun"/>
                    <w:sz w:val="20"/>
                  </w:rPr>
                </w:rPrChange>
              </w:rPr>
              <w:lastRenderedPageBreak/>
              <w:t>Mastering Display Minimum Luminance</w:t>
            </w:r>
          </w:p>
        </w:tc>
        <w:tc>
          <w:tcPr>
            <w:tcW w:w="1104" w:type="dxa"/>
            <w:tcBorders>
              <w:top w:val="single" w:sz="4" w:space="0" w:color="BFBFBF"/>
              <w:left w:val="single" w:sz="4" w:space="0" w:color="BFBFBF"/>
              <w:bottom w:val="single" w:sz="4" w:space="0" w:color="BFBFBF"/>
              <w:right w:val="single" w:sz="4" w:space="0" w:color="BFBFBF"/>
            </w:tcBorders>
          </w:tcPr>
          <w:p w14:paraId="2285283D" w14:textId="77777777" w:rsidR="00886560" w:rsidRPr="007E3C52" w:rsidRDefault="00886560" w:rsidP="00886560">
            <w:pPr>
              <w:rPr>
                <w:rFonts w:eastAsia="SimSun"/>
                <w:sz w:val="20"/>
                <w:lang w:val="en-CA"/>
                <w:rPrChange w:id="3025" w:author="Ye-Kui Wang (d00)" w:date="2020-09-23T16:55:00Z">
                  <w:rPr>
                    <w:rFonts w:eastAsia="SimSun"/>
                    <w:sz w:val="20"/>
                  </w:rPr>
                </w:rPrChange>
              </w:rPr>
            </w:pPr>
            <w:r w:rsidRPr="007E3C52">
              <w:rPr>
                <w:rFonts w:eastAsia="SimSun"/>
                <w:sz w:val="20"/>
                <w:lang w:val="en-CA"/>
                <w:rPrChange w:id="3026" w:author="Ye-Kui Wang (d00)" w:date="2020-09-23T16:55:00Z">
                  <w:rPr>
                    <w:rFonts w:eastAsia="SimSun"/>
                    <w:sz w:val="20"/>
                  </w:rPr>
                </w:rPrChange>
              </w:rPr>
              <w:t xml:space="preserve">Registration identifier </w:t>
            </w:r>
          </w:p>
        </w:tc>
        <w:tc>
          <w:tcPr>
            <w:tcW w:w="5328" w:type="dxa"/>
            <w:tcBorders>
              <w:top w:val="single" w:sz="4" w:space="0" w:color="BFBFBF"/>
              <w:left w:val="single" w:sz="4" w:space="0" w:color="BFBFBF"/>
              <w:bottom w:val="single" w:sz="4" w:space="0" w:color="BFBFBF"/>
              <w:right w:val="single" w:sz="4" w:space="0" w:color="BFBFBF"/>
            </w:tcBorders>
          </w:tcPr>
          <w:p w14:paraId="696562EE" w14:textId="77777777" w:rsidR="00886560" w:rsidRPr="007E3C52" w:rsidRDefault="00886560" w:rsidP="00886560">
            <w:pPr>
              <w:rPr>
                <w:rFonts w:eastAsia="SimSun"/>
                <w:sz w:val="20"/>
                <w:lang w:val="en-CA"/>
                <w:rPrChange w:id="3027" w:author="Ye-Kui Wang (d00)" w:date="2020-09-23T16:55:00Z">
                  <w:rPr>
                    <w:rFonts w:eastAsia="SimSun"/>
                    <w:sz w:val="20"/>
                  </w:rPr>
                </w:rPrChange>
              </w:rPr>
            </w:pPr>
            <w:r w:rsidRPr="007E3C52">
              <w:rPr>
                <w:rFonts w:eastAsia="SimSun"/>
                <w:sz w:val="20"/>
                <w:lang w:val="en-CA"/>
                <w:rPrChange w:id="3028" w:author="Ye-Kui Wang (d00)" w:date="2020-09-23T16:55:00Z">
                  <w:rPr>
                    <w:rFonts w:eastAsia="SimSun"/>
                    <w:sz w:val="20"/>
                  </w:rPr>
                </w:rPrChange>
              </w:rPr>
              <w:t>was</w:t>
            </w:r>
            <w:r w:rsidRPr="007E3C52">
              <w:rPr>
                <w:rFonts w:eastAsia="SimSun"/>
                <w:sz w:val="20"/>
                <w:lang w:val="en-CA"/>
                <w:rPrChange w:id="3029" w:author="Ye-Kui Wang (d00)" w:date="2020-09-23T16:55:00Z">
                  <w:rPr>
                    <w:rFonts w:eastAsia="SimSun"/>
                    <w:sz w:val="20"/>
                  </w:rPr>
                </w:rPrChange>
              </w:rPr>
              <w:br/>
              <w:t xml:space="preserve"> </w:t>
            </w:r>
            <w:r w:rsidRPr="007E3C52">
              <w:rPr>
                <w:rFonts w:eastAsia="SimSun"/>
                <w:sz w:val="20"/>
                <w:lang w:val="en-CA"/>
                <w:rPrChange w:id="3030" w:author="Ye-Kui Wang (d00)" w:date="2020-09-23T16:55:00Z">
                  <w:rPr>
                    <w:rFonts w:eastAsia="SimSun"/>
                    <w:sz w:val="20"/>
                  </w:rPr>
                </w:rPrChange>
              </w:rPr>
              <w:tab/>
              <w:t>060e2b34.0101010e.04200401.01</w:t>
            </w:r>
            <w:r w:rsidRPr="007E3C52">
              <w:rPr>
                <w:rFonts w:eastAsia="SimSun"/>
                <w:color w:val="FF0000"/>
                <w:sz w:val="20"/>
                <w:lang w:val="en-CA"/>
                <w:rPrChange w:id="3031" w:author="Ye-Kui Wang (d00)" w:date="2020-09-23T16:55:00Z">
                  <w:rPr>
                    <w:rFonts w:eastAsia="SimSun"/>
                    <w:color w:val="FF0000"/>
                    <w:sz w:val="20"/>
                  </w:rPr>
                </w:rPrChange>
              </w:rPr>
              <w:t>03</w:t>
            </w:r>
            <w:r w:rsidRPr="007E3C52">
              <w:rPr>
                <w:rFonts w:eastAsia="SimSun"/>
                <w:sz w:val="20"/>
                <w:lang w:val="en-CA"/>
                <w:rPrChange w:id="3032" w:author="Ye-Kui Wang (d00)" w:date="2020-09-23T16:55:00Z">
                  <w:rPr>
                    <w:rFonts w:eastAsia="SimSun"/>
                    <w:sz w:val="20"/>
                  </w:rPr>
                </w:rPrChange>
              </w:rPr>
              <w:t>0000</w:t>
            </w:r>
          </w:p>
          <w:p w14:paraId="71913C32" w14:textId="77777777" w:rsidR="00886560" w:rsidRPr="007E3C52" w:rsidRDefault="00886560" w:rsidP="00886560">
            <w:pPr>
              <w:rPr>
                <w:rFonts w:eastAsia="SimSun"/>
                <w:sz w:val="20"/>
                <w:lang w:val="en-CA"/>
                <w:rPrChange w:id="3033" w:author="Ye-Kui Wang (d00)" w:date="2020-09-23T16:55:00Z">
                  <w:rPr>
                    <w:rFonts w:eastAsia="SimSun"/>
                    <w:sz w:val="20"/>
                  </w:rPr>
                </w:rPrChange>
              </w:rPr>
            </w:pPr>
            <w:r w:rsidRPr="007E3C52">
              <w:rPr>
                <w:rFonts w:eastAsia="SimSun"/>
                <w:sz w:val="20"/>
                <w:lang w:val="en-CA"/>
                <w:rPrChange w:id="3034" w:author="Ye-Kui Wang (d00)" w:date="2020-09-23T16:55:00Z">
                  <w:rPr>
                    <w:rFonts w:eastAsia="SimSun"/>
                    <w:sz w:val="20"/>
                  </w:rPr>
                </w:rPrChange>
              </w:rPr>
              <w:t>should be</w:t>
            </w:r>
            <w:r w:rsidRPr="007E3C52">
              <w:rPr>
                <w:rFonts w:eastAsia="SimSun"/>
                <w:sz w:val="20"/>
                <w:lang w:val="en-CA"/>
                <w:rPrChange w:id="3035" w:author="Ye-Kui Wang (d00)" w:date="2020-09-23T16:55:00Z">
                  <w:rPr>
                    <w:rFonts w:eastAsia="SimSun"/>
                    <w:sz w:val="20"/>
                  </w:rPr>
                </w:rPrChange>
              </w:rPr>
              <w:br/>
            </w:r>
            <w:r w:rsidRPr="007E3C52">
              <w:rPr>
                <w:rFonts w:eastAsia="SimSun"/>
                <w:sz w:val="20"/>
                <w:lang w:val="en-CA"/>
                <w:rPrChange w:id="3036" w:author="Ye-Kui Wang (d00)" w:date="2020-09-23T16:55:00Z">
                  <w:rPr>
                    <w:rFonts w:eastAsia="SimSun"/>
                    <w:sz w:val="20"/>
                  </w:rPr>
                </w:rPrChange>
              </w:rPr>
              <w:tab/>
            </w:r>
            <w:proofErr w:type="gramStart"/>
            <w:r w:rsidRPr="007E3C52">
              <w:rPr>
                <w:rFonts w:eastAsia="SimSun"/>
                <w:sz w:val="20"/>
                <w:lang w:val="en-CA"/>
                <w:rPrChange w:id="3037" w:author="Ye-Kui Wang (d00)" w:date="2020-09-23T16:55:00Z">
                  <w:rPr>
                    <w:rFonts w:eastAsia="SimSun"/>
                    <w:sz w:val="20"/>
                  </w:rPr>
                </w:rPrChange>
              </w:rPr>
              <w:t>urn:smpte</w:t>
            </w:r>
            <w:proofErr w:type="gramEnd"/>
            <w:r w:rsidRPr="007E3C52">
              <w:rPr>
                <w:rFonts w:eastAsia="SimSun"/>
                <w:sz w:val="20"/>
                <w:lang w:val="en-CA"/>
                <w:rPrChange w:id="3038" w:author="Ye-Kui Wang (d00)" w:date="2020-09-23T16:55:00Z">
                  <w:rPr>
                    <w:rFonts w:eastAsia="SimSun"/>
                    <w:sz w:val="20"/>
                  </w:rPr>
                </w:rPrChange>
              </w:rPr>
              <w:t>:ul:060e2b34.0101010e.04200401.01</w:t>
            </w:r>
            <w:r w:rsidRPr="007E3C52">
              <w:rPr>
                <w:rFonts w:eastAsia="SimSun"/>
                <w:color w:val="00B050"/>
                <w:sz w:val="20"/>
                <w:lang w:val="en-CA"/>
                <w:rPrChange w:id="3039" w:author="Ye-Kui Wang (d00)" w:date="2020-09-23T16:55:00Z">
                  <w:rPr>
                    <w:rFonts w:eastAsia="SimSun"/>
                    <w:color w:val="00B050"/>
                    <w:sz w:val="20"/>
                  </w:rPr>
                </w:rPrChange>
              </w:rPr>
              <w:t>04</w:t>
            </w:r>
            <w:r w:rsidRPr="007E3C52">
              <w:rPr>
                <w:rFonts w:eastAsia="SimSun"/>
                <w:sz w:val="20"/>
                <w:lang w:val="en-CA"/>
                <w:rPrChange w:id="3040" w:author="Ye-Kui Wang (d00)" w:date="2020-09-23T16:55:00Z">
                  <w:rPr>
                    <w:rFonts w:eastAsia="SimSun"/>
                    <w:sz w:val="20"/>
                  </w:rPr>
                </w:rPrChange>
              </w:rPr>
              <w:t>0000</w:t>
            </w:r>
          </w:p>
          <w:p w14:paraId="6BBF2E0B" w14:textId="77777777" w:rsidR="00886560" w:rsidRPr="007E3C52" w:rsidRDefault="00886560" w:rsidP="00886560">
            <w:pPr>
              <w:rPr>
                <w:rFonts w:eastAsia="SimSun"/>
                <w:sz w:val="20"/>
                <w:lang w:val="en-CA"/>
                <w:rPrChange w:id="3041" w:author="Ye-Kui Wang (d00)" w:date="2020-09-23T16:55:00Z">
                  <w:rPr>
                    <w:rFonts w:eastAsia="SimSun"/>
                    <w:sz w:val="20"/>
                  </w:rPr>
                </w:rPrChange>
              </w:rPr>
            </w:pPr>
            <w:r w:rsidRPr="007E3C52">
              <w:rPr>
                <w:rFonts w:eastAsia="SimSun"/>
                <w:sz w:val="20"/>
                <w:lang w:val="en-CA"/>
                <w:rPrChange w:id="3042" w:author="Ye-Kui Wang (d00)" w:date="2020-09-23T16:55:00Z">
                  <w:rPr>
                    <w:rFonts w:eastAsia="SimSun"/>
                    <w:sz w:val="20"/>
                  </w:rPr>
                </w:rPrChange>
              </w:rPr>
              <w:t xml:space="preserve">see </w:t>
            </w:r>
            <w:proofErr w:type="spellStart"/>
            <w:r w:rsidRPr="007E3C52">
              <w:rPr>
                <w:rFonts w:eastAsia="SimSun"/>
                <w:sz w:val="20"/>
                <w:lang w:val="en-CA"/>
                <w:rPrChange w:id="3043" w:author="Ye-Kui Wang (d00)" w:date="2020-09-23T16:55:00Z">
                  <w:rPr>
                    <w:rFonts w:eastAsia="SimSun"/>
                    <w:sz w:val="20"/>
                  </w:rPr>
                </w:rPrChange>
              </w:rPr>
              <w:t>MasteringDisplayMaximumLuminance</w:t>
            </w:r>
            <w:proofErr w:type="spellEnd"/>
            <w:r w:rsidRPr="007E3C52">
              <w:rPr>
                <w:rFonts w:eastAsia="SimSun"/>
                <w:sz w:val="20"/>
                <w:lang w:val="en-CA"/>
                <w:rPrChange w:id="3044" w:author="Ye-Kui Wang (d00)" w:date="2020-09-23T16:55:00Z">
                  <w:rPr>
                    <w:rFonts w:eastAsia="SimSun"/>
                    <w:sz w:val="20"/>
                  </w:rPr>
                </w:rPrChange>
              </w:rPr>
              <w:t xml:space="preserve"> at </w:t>
            </w:r>
          </w:p>
          <w:p w14:paraId="20563AC8" w14:textId="77777777" w:rsidR="00886560" w:rsidRPr="007E3C52" w:rsidRDefault="00886560" w:rsidP="00886560">
            <w:pPr>
              <w:rPr>
                <w:rFonts w:eastAsia="SimSun"/>
                <w:sz w:val="20"/>
                <w:lang w:val="en-CA"/>
                <w:rPrChange w:id="3045" w:author="Ye-Kui Wang (d00)" w:date="2020-09-23T16:55:00Z">
                  <w:rPr>
                    <w:rFonts w:eastAsia="SimSun"/>
                    <w:sz w:val="20"/>
                  </w:rPr>
                </w:rPrChange>
              </w:rPr>
            </w:pPr>
            <w:r w:rsidRPr="007E3C52">
              <w:rPr>
                <w:rFonts w:eastAsia="SimSun"/>
                <w:sz w:val="20"/>
                <w:u w:val="single"/>
                <w:lang w:val="en-CA"/>
                <w:rPrChange w:id="3046" w:author="Ye-Kui Wang (d00)" w:date="2020-09-23T16:55:00Z">
                  <w:rPr>
                    <w:rFonts w:eastAsia="SimSun"/>
                    <w:sz w:val="20"/>
                    <w:u w:val="single"/>
                  </w:rPr>
                </w:rPrChange>
              </w:rPr>
              <w:t>https://registry.smpte-ra.org/view/published/elements_by_group_view.html</w:t>
            </w:r>
            <w:r w:rsidRPr="007E3C52">
              <w:rPr>
                <w:rFonts w:eastAsia="SimSun"/>
                <w:sz w:val="20"/>
                <w:lang w:val="en-CA"/>
                <w:rPrChange w:id="3047" w:author="Ye-Kui Wang (d00)" w:date="2020-09-23T16:55:00Z">
                  <w:rPr>
                    <w:rFonts w:eastAsia="SimSun"/>
                    <w:sz w:val="20"/>
                  </w:rPr>
                </w:rPrChange>
              </w:rPr>
              <w:t xml:space="preserve">  </w:t>
            </w:r>
          </w:p>
        </w:tc>
      </w:tr>
    </w:tbl>
    <w:p w14:paraId="19F9692A" w14:textId="3BBCEFA1" w:rsidR="00086470" w:rsidRPr="007E3C52" w:rsidRDefault="00086470" w:rsidP="00331125">
      <w:pPr>
        <w:pStyle w:val="ListParagraph"/>
        <w:ind w:left="0"/>
        <w:contextualSpacing w:val="0"/>
        <w:jc w:val="both"/>
        <w:rPr>
          <w:sz w:val="20"/>
          <w:lang w:val="en-CA"/>
        </w:rPr>
      </w:pPr>
    </w:p>
    <w:p w14:paraId="5A41B726" w14:textId="0F9A7929" w:rsidR="00B2290C" w:rsidRPr="007E3C52" w:rsidRDefault="00B2290C" w:rsidP="00B2290C">
      <w:pPr>
        <w:numPr>
          <w:ilvl w:val="0"/>
          <w:numId w:val="50"/>
        </w:numPr>
        <w:tabs>
          <w:tab w:val="clear" w:pos="360"/>
          <w:tab w:val="clear" w:pos="720"/>
          <w:tab w:val="clear" w:pos="1080"/>
          <w:tab w:val="clear" w:pos="1440"/>
        </w:tabs>
        <w:overflowPunct/>
        <w:autoSpaceDE/>
        <w:autoSpaceDN/>
        <w:adjustRightInd/>
        <w:jc w:val="both"/>
        <w:textAlignment w:val="auto"/>
        <w:rPr>
          <w:szCs w:val="22"/>
          <w:lang w:val="en-CA"/>
          <w:rPrChange w:id="3048" w:author="Ye-Kui Wang (d00)" w:date="2020-09-23T16:55:00Z">
            <w:rPr>
              <w:szCs w:val="22"/>
              <w:lang w:val="en-CA"/>
            </w:rPr>
          </w:rPrChange>
        </w:rPr>
      </w:pPr>
      <w:r w:rsidRPr="00960032">
        <w:rPr>
          <w:szCs w:val="22"/>
          <w:lang w:val="en-CA"/>
        </w:rPr>
        <w:t xml:space="preserve">SMPTE also recommended using urn notation for writing labels within a text </w:t>
      </w:r>
      <w:r w:rsidRPr="007E3C52">
        <w:rPr>
          <w:szCs w:val="22"/>
          <w:lang w:val="en-CA"/>
          <w:rPrChange w:id="3049" w:author="Ye-Kui Wang (d00)" w:date="2020-09-23T16:55:00Z">
            <w:rPr>
              <w:szCs w:val="22"/>
            </w:rPr>
          </w:rPrChange>
        </w:rPr>
        <w:t>“</w:t>
      </w:r>
      <w:proofErr w:type="spellStart"/>
      <w:proofErr w:type="gramStart"/>
      <w:r w:rsidRPr="007E3C52">
        <w:rPr>
          <w:szCs w:val="22"/>
          <w:lang w:val="en-CA"/>
          <w:rPrChange w:id="3050" w:author="Ye-Kui Wang (d00)" w:date="2020-09-23T16:55:00Z">
            <w:rPr>
              <w:szCs w:val="22"/>
            </w:rPr>
          </w:rPrChange>
        </w:rPr>
        <w:t>urn:smpte</w:t>
      </w:r>
      <w:proofErr w:type="gramEnd"/>
      <w:r w:rsidRPr="007E3C52">
        <w:rPr>
          <w:szCs w:val="22"/>
          <w:lang w:val="en-CA"/>
          <w:rPrChange w:id="3051" w:author="Ye-Kui Wang (d00)" w:date="2020-09-23T16:55:00Z">
            <w:rPr>
              <w:szCs w:val="22"/>
            </w:rPr>
          </w:rPrChange>
        </w:rPr>
        <w:t>:ul</w:t>
      </w:r>
      <w:proofErr w:type="spellEnd"/>
      <w:r w:rsidRPr="007E3C52">
        <w:rPr>
          <w:szCs w:val="22"/>
          <w:lang w:val="en-CA"/>
          <w:rPrChange w:id="3052" w:author="Ye-Kui Wang (d00)" w:date="2020-09-23T16:55:00Z">
            <w:rPr>
              <w:szCs w:val="22"/>
            </w:rPr>
          </w:rPrChange>
        </w:rPr>
        <w:t>:”</w:t>
      </w:r>
      <w:r w:rsidRPr="007E3C52">
        <w:rPr>
          <w:szCs w:val="22"/>
          <w:lang w:val="en-CA"/>
        </w:rPr>
        <w:t>, as they said this significantly increases the ability to machine parse and process documents. The correction to the supplied documen</w:t>
      </w:r>
      <w:r w:rsidRPr="00204C6F">
        <w:rPr>
          <w:szCs w:val="22"/>
          <w:lang w:val="en-CA"/>
        </w:rPr>
        <w:t>t was provided in the urn notati</w:t>
      </w:r>
      <w:r w:rsidRPr="007E3C52">
        <w:rPr>
          <w:szCs w:val="22"/>
          <w:lang w:val="en-CA"/>
          <w:rPrChange w:id="3053" w:author="Ye-Kui Wang (d00)" w:date="2020-09-23T16:55:00Z">
            <w:rPr>
              <w:szCs w:val="22"/>
              <w:lang w:val="en-CA"/>
            </w:rPr>
          </w:rPrChange>
        </w:rPr>
        <w:t>on above.</w:t>
      </w:r>
    </w:p>
    <w:p w14:paraId="6A4C01D3" w14:textId="5CDD0156" w:rsidR="00B2290C" w:rsidRPr="007E3C52" w:rsidRDefault="00B2290C" w:rsidP="00B2290C">
      <w:pPr>
        <w:numPr>
          <w:ilvl w:val="0"/>
          <w:numId w:val="50"/>
        </w:numPr>
        <w:rPr>
          <w:szCs w:val="22"/>
          <w:lang w:val="en-CA"/>
          <w:rPrChange w:id="3054" w:author="Ye-Kui Wang (d00)" w:date="2020-09-23T16:55:00Z">
            <w:rPr>
              <w:szCs w:val="22"/>
            </w:rPr>
          </w:rPrChange>
        </w:rPr>
      </w:pPr>
      <w:r w:rsidRPr="007E3C52">
        <w:rPr>
          <w:rFonts w:eastAsia="DengXian"/>
          <w:szCs w:val="22"/>
          <w:lang w:val="en-CA" w:eastAsia="zh-CN"/>
          <w:rPrChange w:id="3055" w:author="Ye-Kui Wang (d00)" w:date="2020-09-23T16:55:00Z">
            <w:rPr>
              <w:rFonts w:eastAsia="DengXian"/>
              <w:szCs w:val="22"/>
              <w:lang w:eastAsia="zh-CN"/>
            </w:rPr>
          </w:rPrChange>
        </w:rPr>
        <w:t xml:space="preserve">The registers can be checked online at this URL: </w:t>
      </w:r>
      <w:r w:rsidR="00174D81" w:rsidRPr="007E3C52">
        <w:rPr>
          <w:lang w:val="en-CA"/>
          <w:rPrChange w:id="3056" w:author="Ye-Kui Wang (d00)" w:date="2020-09-23T16:55:00Z">
            <w:rPr/>
          </w:rPrChange>
        </w:rPr>
        <w:fldChar w:fldCharType="begin"/>
      </w:r>
      <w:r w:rsidR="00174D81" w:rsidRPr="007E3C52">
        <w:rPr>
          <w:lang w:val="en-CA"/>
          <w:rPrChange w:id="3057" w:author="Ye-Kui Wang (d00)" w:date="2020-09-23T16:55:00Z">
            <w:rPr/>
          </w:rPrChange>
        </w:rPr>
        <w:instrText xml:space="preserve"> HYPERLINK "https://registry.smpte-ra.org/apps/pages/published/" </w:instrText>
      </w:r>
      <w:r w:rsidR="00174D81" w:rsidRPr="007E3C52">
        <w:rPr>
          <w:lang w:val="en-CA"/>
          <w:rPrChange w:id="3058" w:author="Ye-Kui Wang (d00)" w:date="2020-09-23T16:55:00Z">
            <w:rPr/>
          </w:rPrChange>
        </w:rPr>
        <w:fldChar w:fldCharType="separate"/>
      </w:r>
      <w:r w:rsidRPr="007E3C52">
        <w:rPr>
          <w:rStyle w:val="Hyperlink"/>
          <w:rFonts w:eastAsia="DengXian"/>
          <w:szCs w:val="22"/>
          <w:lang w:val="en-CA" w:eastAsia="zh-CN"/>
          <w:rPrChange w:id="3059" w:author="Ye-Kui Wang (d00)" w:date="2020-09-23T16:55:00Z">
            <w:rPr>
              <w:rStyle w:val="Hyperlink"/>
              <w:rFonts w:eastAsia="DengXian"/>
              <w:szCs w:val="22"/>
              <w:lang w:eastAsia="zh-CN"/>
            </w:rPr>
          </w:rPrChange>
        </w:rPr>
        <w:t>https://registry.smpte-ra.org/apps/pages/published/</w:t>
      </w:r>
      <w:r w:rsidR="00174D81" w:rsidRPr="007E3C52">
        <w:rPr>
          <w:rStyle w:val="Hyperlink"/>
          <w:rFonts w:eastAsia="DengXian"/>
          <w:szCs w:val="22"/>
          <w:lang w:val="en-CA" w:eastAsia="zh-CN"/>
          <w:rPrChange w:id="3060" w:author="Ye-Kui Wang (d00)" w:date="2020-09-23T16:55:00Z">
            <w:rPr>
              <w:rStyle w:val="Hyperlink"/>
              <w:rFonts w:eastAsia="DengXian"/>
              <w:szCs w:val="22"/>
              <w:lang w:eastAsia="zh-CN"/>
            </w:rPr>
          </w:rPrChange>
        </w:rPr>
        <w:fldChar w:fldCharType="end"/>
      </w:r>
      <w:r w:rsidRPr="007E3C52">
        <w:rPr>
          <w:rFonts w:eastAsia="DengXian"/>
          <w:szCs w:val="22"/>
          <w:lang w:val="en-CA" w:eastAsia="zh-CN"/>
          <w:rPrChange w:id="3061" w:author="Ye-Kui Wang (d00)" w:date="2020-09-23T16:55:00Z">
            <w:rPr>
              <w:rFonts w:eastAsia="DengXian"/>
              <w:szCs w:val="22"/>
              <w:lang w:eastAsia="zh-CN"/>
            </w:rPr>
          </w:rPrChange>
        </w:rPr>
        <w:t>.</w:t>
      </w:r>
      <w:r w:rsidRPr="007E3C52">
        <w:rPr>
          <w:szCs w:val="22"/>
          <w:lang w:val="en-CA"/>
          <w:rPrChange w:id="3062" w:author="Ye-Kui Wang (d00)" w:date="2020-09-23T16:55:00Z">
            <w:rPr>
              <w:szCs w:val="22"/>
            </w:rPr>
          </w:rPrChange>
        </w:rPr>
        <w:t xml:space="preserve"> This could be mentioned in the text.</w:t>
      </w:r>
    </w:p>
    <w:p w14:paraId="0E09EBBD" w14:textId="1DAB9F8C" w:rsidR="00B95A30" w:rsidRPr="007E3C52" w:rsidRDefault="00B95A30" w:rsidP="00B2290C">
      <w:pPr>
        <w:numPr>
          <w:ilvl w:val="0"/>
          <w:numId w:val="50"/>
        </w:numPr>
        <w:rPr>
          <w:szCs w:val="22"/>
          <w:lang w:val="en-CA"/>
          <w:rPrChange w:id="3063" w:author="Ye-Kui Wang (d00)" w:date="2020-09-23T16:55:00Z">
            <w:rPr>
              <w:szCs w:val="22"/>
            </w:rPr>
          </w:rPrChange>
        </w:rPr>
      </w:pPr>
      <w:r w:rsidRPr="007E3C52">
        <w:rPr>
          <w:szCs w:val="22"/>
          <w:lang w:val="en-CA"/>
          <w:rPrChange w:id="3064" w:author="Ye-Kui Wang (d00)" w:date="2020-09-23T16:55:00Z">
            <w:rPr>
              <w:szCs w:val="22"/>
            </w:rPr>
          </w:rPrChange>
        </w:rPr>
        <w:t>For 3.14 of the ISO/IEC pre-publication text, an editor suggested that the definition of “narrow range” does not describe narrow range sufficiently, and suggested defining it as “range in a fixed-point (integer) representation where active video does not span the full range of values that could be expressed with that bit depth but does use the remaining range for under/overshoot (processing artifacts) and sync”</w:t>
      </w:r>
    </w:p>
    <w:p w14:paraId="3DEA531C" w14:textId="2E966633" w:rsidR="00B95A30" w:rsidRPr="007E3C52" w:rsidRDefault="00B95A30" w:rsidP="00B95A30">
      <w:pPr>
        <w:numPr>
          <w:ilvl w:val="0"/>
          <w:numId w:val="50"/>
        </w:numPr>
        <w:rPr>
          <w:szCs w:val="22"/>
          <w:lang w:val="en-CA"/>
          <w:rPrChange w:id="3065" w:author="Ye-Kui Wang (d00)" w:date="2020-09-23T16:55:00Z">
            <w:rPr>
              <w:szCs w:val="22"/>
            </w:rPr>
          </w:rPrChange>
        </w:rPr>
      </w:pPr>
      <w:r w:rsidRPr="007E3C52">
        <w:rPr>
          <w:szCs w:val="22"/>
          <w:lang w:val="en-CA"/>
          <w:rPrChange w:id="3066" w:author="Ye-Kui Wang (d00)" w:date="2020-09-23T16:55:00Z">
            <w:rPr>
              <w:szCs w:val="22"/>
            </w:rPr>
          </w:rPrChange>
        </w:rPr>
        <w:t>In clause 4 of the ISO/IEC pre-publication text, an editor suggested that UHD now informally includes 1080P with HDR and WCG, and proposed the following “UHD: informally used with several resolutions (3840 × 2160 for television or 4096 × 2160 for film with or without HDR/WCG); (7680 × 4320 or 8192 × 4320 with or without HDR/WCG); (1080P WITH HDR/WCG)”.</w:t>
      </w:r>
    </w:p>
    <w:p w14:paraId="69879D4E" w14:textId="0205B92C" w:rsidR="00B95A30" w:rsidRPr="007E3C52" w:rsidRDefault="00B95A30" w:rsidP="00B2290C">
      <w:pPr>
        <w:numPr>
          <w:ilvl w:val="0"/>
          <w:numId w:val="50"/>
        </w:numPr>
        <w:rPr>
          <w:szCs w:val="22"/>
          <w:lang w:val="en-CA"/>
          <w:rPrChange w:id="3067" w:author="Ye-Kui Wang (d00)" w:date="2020-09-23T16:55:00Z">
            <w:rPr>
              <w:szCs w:val="22"/>
            </w:rPr>
          </w:rPrChange>
        </w:rPr>
      </w:pPr>
      <w:r w:rsidRPr="007E3C52">
        <w:rPr>
          <w:szCs w:val="22"/>
          <w:lang w:val="en-CA"/>
          <w:rPrChange w:id="3068" w:author="Ye-Kui Wang (d00)" w:date="2020-09-23T16:55:00Z">
            <w:rPr>
              <w:szCs w:val="22"/>
            </w:rPr>
          </w:rPrChange>
        </w:rPr>
        <w:t xml:space="preserve">In the last paragraph of clause 6 of the ISO/IEC pre-publication text, an editor suggested to add </w:t>
      </w:r>
      <w:proofErr w:type="spellStart"/>
      <w:r w:rsidRPr="007E3C52">
        <w:rPr>
          <w:szCs w:val="22"/>
          <w:lang w:val="en-CA"/>
          <w:rPrChange w:id="3069" w:author="Ye-Kui Wang (d00)" w:date="2020-09-23T16:55:00Z">
            <w:rPr>
              <w:szCs w:val="22"/>
            </w:rPr>
          </w:rPrChange>
        </w:rPr>
        <w:t>MaxFall</w:t>
      </w:r>
      <w:proofErr w:type="spellEnd"/>
      <w:r w:rsidRPr="007E3C52">
        <w:rPr>
          <w:szCs w:val="22"/>
          <w:lang w:val="en-CA"/>
          <w:rPrChange w:id="3070" w:author="Ye-Kui Wang (d00)" w:date="2020-09-23T16:55:00Z">
            <w:rPr>
              <w:szCs w:val="22"/>
            </w:rPr>
          </w:rPrChange>
        </w:rPr>
        <w:t>/</w:t>
      </w:r>
      <w:proofErr w:type="spellStart"/>
      <w:r w:rsidRPr="007E3C52">
        <w:rPr>
          <w:szCs w:val="22"/>
          <w:lang w:val="en-CA"/>
          <w:rPrChange w:id="3071" w:author="Ye-Kui Wang (d00)" w:date="2020-09-23T16:55:00Z">
            <w:rPr>
              <w:szCs w:val="22"/>
            </w:rPr>
          </w:rPrChange>
        </w:rPr>
        <w:t>MaxCLL</w:t>
      </w:r>
      <w:proofErr w:type="spellEnd"/>
      <w:r w:rsidRPr="007E3C52">
        <w:rPr>
          <w:szCs w:val="22"/>
          <w:lang w:val="en-CA"/>
          <w:rPrChange w:id="3072" w:author="Ye-Kui Wang (d00)" w:date="2020-09-23T16:55:00Z">
            <w:rPr>
              <w:szCs w:val="22"/>
            </w:rPr>
          </w:rPrChange>
        </w:rPr>
        <w:t xml:space="preserve"> to make a sentence more complete, as in “The approved colour volume, which may be smaller than the container volume, is often indicated with SMPTE ST 2086 including </w:t>
      </w:r>
      <w:proofErr w:type="spellStart"/>
      <w:r w:rsidRPr="007E3C52">
        <w:rPr>
          <w:szCs w:val="22"/>
          <w:lang w:val="en-CA"/>
          <w:rPrChange w:id="3073" w:author="Ye-Kui Wang (d00)" w:date="2020-09-23T16:55:00Z">
            <w:rPr>
              <w:szCs w:val="22"/>
            </w:rPr>
          </w:rPrChange>
        </w:rPr>
        <w:t>MaxFall</w:t>
      </w:r>
      <w:proofErr w:type="spellEnd"/>
      <w:r w:rsidRPr="007E3C52">
        <w:rPr>
          <w:szCs w:val="22"/>
          <w:lang w:val="en-CA"/>
          <w:rPrChange w:id="3074" w:author="Ye-Kui Wang (d00)" w:date="2020-09-23T16:55:00Z">
            <w:rPr>
              <w:szCs w:val="22"/>
            </w:rPr>
          </w:rPrChange>
        </w:rPr>
        <w:t>/</w:t>
      </w:r>
      <w:proofErr w:type="spellStart"/>
      <w:r w:rsidRPr="007E3C52">
        <w:rPr>
          <w:szCs w:val="22"/>
          <w:lang w:val="en-CA"/>
          <w:rPrChange w:id="3075" w:author="Ye-Kui Wang (d00)" w:date="2020-09-23T16:55:00Z">
            <w:rPr>
              <w:szCs w:val="22"/>
            </w:rPr>
          </w:rPrChange>
        </w:rPr>
        <w:t>MaxCLL</w:t>
      </w:r>
      <w:proofErr w:type="spellEnd"/>
      <w:r w:rsidRPr="007E3C52">
        <w:rPr>
          <w:szCs w:val="22"/>
          <w:lang w:val="en-CA"/>
          <w:rPrChange w:id="3076" w:author="Ye-Kui Wang (d00)" w:date="2020-09-23T16:55:00Z">
            <w:rPr>
              <w:szCs w:val="22"/>
            </w:rPr>
          </w:rPrChange>
        </w:rPr>
        <w:t xml:space="preserve"> metadata. Over time, it is expected that WCG and/or high dynamic range (HDR) applications will evolve to use more of the available container colour volume.”</w:t>
      </w:r>
    </w:p>
    <w:p w14:paraId="309D8BDA" w14:textId="2FB0F158" w:rsidR="00B95A30" w:rsidRPr="007E3C52" w:rsidRDefault="00B95A30" w:rsidP="00B2290C">
      <w:pPr>
        <w:numPr>
          <w:ilvl w:val="0"/>
          <w:numId w:val="50"/>
        </w:numPr>
        <w:rPr>
          <w:szCs w:val="22"/>
          <w:lang w:val="en-CA"/>
          <w:rPrChange w:id="3077" w:author="Ye-Kui Wang (d00)" w:date="2020-09-23T16:55:00Z">
            <w:rPr>
              <w:szCs w:val="22"/>
            </w:rPr>
          </w:rPrChange>
        </w:rPr>
      </w:pPr>
      <w:r w:rsidRPr="007E3C52">
        <w:rPr>
          <w:szCs w:val="22"/>
          <w:lang w:val="en-CA"/>
          <w:rPrChange w:id="3078" w:author="Ye-Kui Wang (d00)" w:date="2020-09-23T16:55:00Z">
            <w:rPr>
              <w:szCs w:val="22"/>
            </w:rPr>
          </w:rPrChange>
        </w:rPr>
        <w:t>For 7.1 of the ISO/IEC pre-publication text, an editor suggested to add facts: that MP4 containers (and QuickTime) use color atoms utilizing MPEG CICP values to indicate Color Gamut/Transfer Function/Matrix Coefficients, as in “MP4 (and QuickTime) wrappers utilize MPEG CICP integer values shown in Table 4 to indicate Color Gamut/Transfer Function/Matrix Coefficients. These values are stored in color “atoms”.”</w:t>
      </w:r>
    </w:p>
    <w:p w14:paraId="32278F2B" w14:textId="61251865" w:rsidR="00B95A30" w:rsidRPr="007E3C52" w:rsidRDefault="00B95A30" w:rsidP="00B95A30">
      <w:pPr>
        <w:numPr>
          <w:ilvl w:val="0"/>
          <w:numId w:val="50"/>
        </w:numPr>
        <w:rPr>
          <w:szCs w:val="22"/>
          <w:lang w:val="en-CA"/>
          <w:rPrChange w:id="3079" w:author="Ye-Kui Wang (d00)" w:date="2020-09-23T16:55:00Z">
            <w:rPr>
              <w:szCs w:val="22"/>
            </w:rPr>
          </w:rPrChange>
        </w:rPr>
      </w:pPr>
      <w:r w:rsidRPr="007E3C52">
        <w:rPr>
          <w:szCs w:val="22"/>
          <w:lang w:val="en-CA"/>
          <w:rPrChange w:id="3080" w:author="Ye-Kui Wang (d00)" w:date="2020-09-23T16:55:00Z">
            <w:rPr>
              <w:szCs w:val="22"/>
            </w:rPr>
          </w:rPrChange>
        </w:rPr>
        <w:t>For an Annex C of the ISO/IEC pre-publication text, an editor suggested to consider adding a reference to RP 214 for carriage of dynamic HDR metadata, saying that RP 214 is being considered for storage of dynamic HDR metadata like ST.2094 and that dynamic metadata can carry more information about content within a stream which assists in remapping HDR video images to a specific displays capabilities. RP 214 describes a means for packing SMPTE KLV encoded metadata and/or essence into SMPTE 291M ancillary data packets. The editor said there is strong interest in carrying audio/visual data, metadata, and/or essence, within the same digital stream and said that the use of one data stream facilitates delivery of the overall multimedia presentation. Metadata is classified as information about the essence.</w:t>
      </w:r>
    </w:p>
    <w:p w14:paraId="52360DD4" w14:textId="291E64B3" w:rsidR="00B2290C" w:rsidRPr="007E3C52" w:rsidRDefault="00B2290C" w:rsidP="00B2290C">
      <w:pPr>
        <w:numPr>
          <w:ilvl w:val="0"/>
          <w:numId w:val="50"/>
        </w:numPr>
        <w:rPr>
          <w:szCs w:val="22"/>
          <w:lang w:val="en-CA"/>
          <w:rPrChange w:id="3081" w:author="Ye-Kui Wang (d00)" w:date="2020-09-23T16:55:00Z">
            <w:rPr>
              <w:szCs w:val="22"/>
            </w:rPr>
          </w:rPrChange>
        </w:rPr>
      </w:pPr>
      <w:r w:rsidRPr="007E3C52">
        <w:rPr>
          <w:szCs w:val="22"/>
          <w:lang w:val="en-CA"/>
          <w:rPrChange w:id="3082" w:author="Ye-Kui Wang (d00)" w:date="2020-09-23T16:55:00Z">
            <w:rPr>
              <w:szCs w:val="22"/>
            </w:rPr>
          </w:rPrChange>
        </w:rPr>
        <w:t>Check for P3D65x1000n0005 vs P3D65x1000n005</w:t>
      </w:r>
    </w:p>
    <w:p w14:paraId="7EBD50E2" w14:textId="72364976" w:rsidR="00B2290C" w:rsidRPr="007E3C52" w:rsidRDefault="00B2290C" w:rsidP="00B2290C">
      <w:pPr>
        <w:numPr>
          <w:ilvl w:val="0"/>
          <w:numId w:val="50"/>
        </w:numPr>
        <w:rPr>
          <w:szCs w:val="22"/>
          <w:lang w:val="en-CA"/>
          <w:rPrChange w:id="3083" w:author="Ye-Kui Wang (d00)" w:date="2020-09-23T16:55:00Z">
            <w:rPr>
              <w:szCs w:val="22"/>
            </w:rPr>
          </w:rPrChange>
        </w:rPr>
      </w:pPr>
      <w:r w:rsidRPr="007E3C52">
        <w:rPr>
          <w:szCs w:val="22"/>
          <w:lang w:val="en-CA"/>
          <w:rPrChange w:id="3084" w:author="Ye-Kui Wang (d00)" w:date="2020-09-23T16:55:00Z">
            <w:rPr>
              <w:szCs w:val="22"/>
            </w:rPr>
          </w:rPrChange>
        </w:rPr>
        <w:t>Check for P3D65x4000n0005 vs P3D65x4000n005</w:t>
      </w:r>
    </w:p>
    <w:p w14:paraId="3DFA5211" w14:textId="397D02F0" w:rsidR="00B2290C" w:rsidRPr="007E3C52" w:rsidRDefault="00B2290C" w:rsidP="00B2290C">
      <w:pPr>
        <w:numPr>
          <w:ilvl w:val="0"/>
          <w:numId w:val="50"/>
        </w:numPr>
        <w:rPr>
          <w:szCs w:val="22"/>
          <w:lang w:val="en-CA"/>
          <w:rPrChange w:id="3085" w:author="Ye-Kui Wang (d00)" w:date="2020-09-23T16:55:00Z">
            <w:rPr>
              <w:szCs w:val="22"/>
            </w:rPr>
          </w:rPrChange>
        </w:rPr>
      </w:pPr>
      <w:r w:rsidRPr="007E3C52">
        <w:rPr>
          <w:szCs w:val="22"/>
          <w:lang w:val="en-CA"/>
          <w:rPrChange w:id="3086" w:author="Ye-Kui Wang (d00)" w:date="2020-09-23T16:55:00Z">
            <w:rPr>
              <w:szCs w:val="22"/>
            </w:rPr>
          </w:rPrChange>
        </w:rPr>
        <w:t xml:space="preserve">Check for “specs"” (ending in </w:t>
      </w:r>
      <w:r w:rsidR="00207FDB" w:rsidRPr="007E3C52">
        <w:rPr>
          <w:szCs w:val="22"/>
          <w:lang w:val="en-CA"/>
          <w:rPrChange w:id="3087" w:author="Ye-Kui Wang (d00)" w:date="2020-09-23T16:55:00Z">
            <w:rPr>
              <w:szCs w:val="22"/>
            </w:rPr>
          </w:rPrChange>
        </w:rPr>
        <w:t xml:space="preserve">a </w:t>
      </w:r>
      <w:r w:rsidRPr="007E3C52">
        <w:rPr>
          <w:szCs w:val="22"/>
          <w:lang w:val="en-CA"/>
          <w:rPrChange w:id="3088" w:author="Ye-Kui Wang (d00)" w:date="2020-09-23T16:55:00Z">
            <w:rPr>
              <w:szCs w:val="22"/>
            </w:rPr>
          </w:rPrChange>
        </w:rPr>
        <w:t>quote mark)</w:t>
      </w:r>
    </w:p>
    <w:p w14:paraId="472B20A8" w14:textId="0BE67EF7" w:rsidR="00B2290C" w:rsidRPr="007E3C52" w:rsidRDefault="00B2290C" w:rsidP="00B2290C">
      <w:pPr>
        <w:numPr>
          <w:ilvl w:val="0"/>
          <w:numId w:val="50"/>
        </w:numPr>
        <w:rPr>
          <w:szCs w:val="22"/>
          <w:lang w:val="en-CA"/>
          <w:rPrChange w:id="3089" w:author="Ye-Kui Wang (d00)" w:date="2020-09-23T16:55:00Z">
            <w:rPr>
              <w:szCs w:val="22"/>
            </w:rPr>
          </w:rPrChange>
        </w:rPr>
      </w:pPr>
      <w:r w:rsidRPr="007E3C52">
        <w:rPr>
          <w:szCs w:val="22"/>
          <w:lang w:val="en-CA"/>
          <w:rPrChange w:id="3090" w:author="Ye-Kui Wang (d00)" w:date="2020-09-23T16:55:00Z">
            <w:rPr>
              <w:szCs w:val="22"/>
            </w:rPr>
          </w:rPrChange>
        </w:rPr>
        <w:t>Review the phra</w:t>
      </w:r>
      <w:r w:rsidR="00207FDB" w:rsidRPr="007E3C52">
        <w:rPr>
          <w:szCs w:val="22"/>
          <w:lang w:val="en-CA"/>
          <w:rPrChange w:id="3091" w:author="Ye-Kui Wang (d00)" w:date="2020-09-23T16:55:00Z">
            <w:rPr>
              <w:szCs w:val="22"/>
            </w:rPr>
          </w:rPrChange>
        </w:rPr>
        <w:t>s</w:t>
      </w:r>
      <w:r w:rsidRPr="007E3C52">
        <w:rPr>
          <w:szCs w:val="22"/>
          <w:lang w:val="en-CA"/>
          <w:rPrChange w:id="3092" w:author="Ye-Kui Wang (d00)" w:date="2020-09-23T16:55:00Z">
            <w:rPr>
              <w:szCs w:val="22"/>
            </w:rPr>
          </w:rPrChange>
        </w:rPr>
        <w:t>e “and the combination is specified in ITU-R and/or SMPTE specifications”</w:t>
      </w:r>
    </w:p>
    <w:p w14:paraId="5C9095A3" w14:textId="77777777" w:rsidR="00B2290C" w:rsidRPr="007E3C52" w:rsidRDefault="00B2290C" w:rsidP="00B2290C">
      <w:pPr>
        <w:numPr>
          <w:ilvl w:val="0"/>
          <w:numId w:val="50"/>
        </w:numPr>
        <w:rPr>
          <w:szCs w:val="22"/>
          <w:lang w:val="en-CA"/>
          <w:rPrChange w:id="3093" w:author="Ye-Kui Wang (d00)" w:date="2020-09-23T16:55:00Z">
            <w:rPr>
              <w:szCs w:val="22"/>
            </w:rPr>
          </w:rPrChange>
        </w:rPr>
      </w:pPr>
      <w:r w:rsidRPr="007E3C52">
        <w:rPr>
          <w:szCs w:val="22"/>
          <w:lang w:val="en-CA"/>
          <w:rPrChange w:id="3094" w:author="Ye-Kui Wang (d00)" w:date="2020-09-23T16:55:00Z">
            <w:rPr>
              <w:szCs w:val="22"/>
            </w:rPr>
          </w:rPrChange>
        </w:rPr>
        <w:lastRenderedPageBreak/>
        <w:t xml:space="preserve">7.2.3 note below table 5 add “(Rec. ITU-R BT.709)” to the sentence: </w:t>
      </w:r>
      <w:r w:rsidRPr="007E3C52">
        <w:rPr>
          <w:szCs w:val="22"/>
          <w:lang w:val="en-CA"/>
          <w:rPrChange w:id="3095" w:author="Ye-Kui Wang (d00)" w:date="2020-09-23T16:55:00Z">
            <w:rPr>
              <w:szCs w:val="22"/>
              <w:lang w:val="en-GB"/>
            </w:rPr>
          </w:rPrChange>
        </w:rPr>
        <w:t xml:space="preserve">"ATSC specifications list use of the transfer characteristics value of 1 for SDR </w:t>
      </w:r>
      <w:proofErr w:type="gramStart"/>
      <w:r w:rsidRPr="007E3C52">
        <w:rPr>
          <w:szCs w:val="22"/>
          <w:lang w:val="en-CA"/>
          <w:rPrChange w:id="3096" w:author="Ye-Kui Wang (d00)" w:date="2020-09-23T16:55:00Z">
            <w:rPr>
              <w:szCs w:val="22"/>
              <w:lang w:val="en-GB"/>
            </w:rPr>
          </w:rPrChange>
        </w:rPr>
        <w:t>NCG  (</w:t>
      </w:r>
      <w:proofErr w:type="gramEnd"/>
      <w:r w:rsidRPr="007E3C52">
        <w:rPr>
          <w:szCs w:val="22"/>
          <w:lang w:val="en-CA"/>
          <w:rPrChange w:id="3097" w:author="Ye-Kui Wang (d00)" w:date="2020-09-23T16:55:00Z">
            <w:rPr>
              <w:szCs w:val="22"/>
              <w:lang w:val="en-GB"/>
            </w:rPr>
          </w:rPrChange>
        </w:rPr>
        <w:t>Rec. ITU-R BT.709) video"</w:t>
      </w:r>
    </w:p>
    <w:p w14:paraId="712EACBE" w14:textId="7E69436D" w:rsidR="00B2290C" w:rsidRPr="007E3C52" w:rsidRDefault="00B2290C" w:rsidP="00B2290C">
      <w:pPr>
        <w:numPr>
          <w:ilvl w:val="0"/>
          <w:numId w:val="50"/>
        </w:numPr>
        <w:rPr>
          <w:szCs w:val="22"/>
          <w:lang w:val="en-CA"/>
          <w:rPrChange w:id="3098" w:author="Ye-Kui Wang (d00)" w:date="2020-09-23T16:55:00Z">
            <w:rPr>
              <w:szCs w:val="22"/>
            </w:rPr>
          </w:rPrChange>
        </w:rPr>
      </w:pPr>
      <w:r w:rsidRPr="007E3C52">
        <w:rPr>
          <w:szCs w:val="22"/>
          <w:lang w:val="en-CA"/>
          <w:rPrChange w:id="3099" w:author="Ye-Kui Wang (d00)" w:date="2020-09-23T16:55:00Z">
            <w:rPr>
              <w:szCs w:val="22"/>
            </w:rPr>
          </w:rPrChange>
        </w:rPr>
        <w:t xml:space="preserve">A small </w:t>
      </w:r>
      <w:r w:rsidR="00207FDB" w:rsidRPr="007E3C52">
        <w:rPr>
          <w:szCs w:val="22"/>
          <w:lang w:val="en-CA"/>
          <w:rPrChange w:id="3100" w:author="Ye-Kui Wang (d00)" w:date="2020-09-23T16:55:00Z">
            <w:rPr>
              <w:szCs w:val="22"/>
            </w:rPr>
          </w:rPrChange>
        </w:rPr>
        <w:t>punctuation</w:t>
      </w:r>
      <w:r w:rsidRPr="007E3C52">
        <w:rPr>
          <w:szCs w:val="22"/>
          <w:lang w:val="en-CA"/>
          <w:rPrChange w:id="3101" w:author="Ye-Kui Wang (d00)" w:date="2020-09-23T16:55:00Z">
            <w:rPr>
              <w:szCs w:val="22"/>
            </w:rPr>
          </w:rPrChange>
        </w:rPr>
        <w:t xml:space="preserve"> suggestion for 7.2.4</w:t>
      </w:r>
      <w:r w:rsidR="00207FDB" w:rsidRPr="007E3C52">
        <w:rPr>
          <w:szCs w:val="22"/>
          <w:lang w:val="en-CA"/>
          <w:rPrChange w:id="3102" w:author="Ye-Kui Wang (d00)" w:date="2020-09-23T16:55:00Z">
            <w:rPr>
              <w:szCs w:val="22"/>
            </w:rPr>
          </w:rPrChange>
        </w:rPr>
        <w:t xml:space="preserve"> (adding a comma)</w:t>
      </w:r>
      <w:r w:rsidRPr="007E3C52">
        <w:rPr>
          <w:szCs w:val="22"/>
          <w:lang w:val="en-CA"/>
          <w:rPrChange w:id="3103" w:author="Ye-Kui Wang (d00)" w:date="2020-09-23T16:55:00Z">
            <w:rPr>
              <w:szCs w:val="22"/>
            </w:rPr>
          </w:rPrChange>
        </w:rPr>
        <w:t>:</w:t>
      </w:r>
    </w:p>
    <w:p w14:paraId="359FC99F" w14:textId="77777777" w:rsidR="00B2290C" w:rsidRPr="007E3C52" w:rsidRDefault="00B2290C" w:rsidP="00B2290C">
      <w:pPr>
        <w:ind w:left="720"/>
        <w:rPr>
          <w:szCs w:val="22"/>
          <w:lang w:val="en-CA"/>
          <w:rPrChange w:id="3104" w:author="Ye-Kui Wang (d00)" w:date="2020-09-23T16:55:00Z">
            <w:rPr>
              <w:szCs w:val="22"/>
            </w:rPr>
          </w:rPrChange>
        </w:rPr>
      </w:pPr>
      <w:r w:rsidRPr="007E3C52">
        <w:rPr>
          <w:szCs w:val="22"/>
          <w:lang w:val="en-CA"/>
          <w:rPrChange w:id="3105" w:author="Ye-Kui Wang (d00)" w:date="2020-09-23T16:55:00Z">
            <w:rPr>
              <w:szCs w:val="22"/>
            </w:rPr>
          </w:rPrChange>
        </w:rPr>
        <w:t>“</w:t>
      </w:r>
      <w:r w:rsidRPr="007E3C52">
        <w:rPr>
          <w:szCs w:val="22"/>
          <w:lang w:val="en-CA"/>
          <w:rPrChange w:id="3106" w:author="Ye-Kui Wang (d00)" w:date="2020-09-23T16:55:00Z">
            <w:rPr>
              <w:szCs w:val="22"/>
              <w:lang w:val="en-GB"/>
            </w:rPr>
          </w:rPrChange>
        </w:rPr>
        <w:t>It is important for tools to process video according to the colour volume it is operating in to make sure the conversion is consistent.</w:t>
      </w:r>
      <w:r w:rsidRPr="007E3C52">
        <w:rPr>
          <w:szCs w:val="22"/>
          <w:lang w:val="en-CA"/>
          <w:rPrChange w:id="3107" w:author="Ye-Kui Wang (d00)" w:date="2020-09-23T16:55:00Z">
            <w:rPr>
              <w:szCs w:val="22"/>
            </w:rPr>
          </w:rPrChange>
        </w:rPr>
        <w:t>”</w:t>
      </w:r>
    </w:p>
    <w:p w14:paraId="4BA5D673" w14:textId="7AB42E00" w:rsidR="00B2290C" w:rsidRPr="007E3C52" w:rsidRDefault="00B2290C" w:rsidP="00B2290C">
      <w:pPr>
        <w:ind w:left="720"/>
        <w:rPr>
          <w:szCs w:val="22"/>
          <w:lang w:val="en-CA"/>
          <w:rPrChange w:id="3108" w:author="Ye-Kui Wang (d00)" w:date="2020-09-23T16:55:00Z">
            <w:rPr>
              <w:szCs w:val="22"/>
            </w:rPr>
          </w:rPrChange>
        </w:rPr>
      </w:pPr>
      <w:r w:rsidRPr="007E3C52">
        <w:rPr>
          <w:szCs w:val="22"/>
          <w:lang w:val="en-CA"/>
          <w:rPrChange w:id="3109" w:author="Ye-Kui Wang (d00)" w:date="2020-09-23T16:55:00Z">
            <w:rPr>
              <w:szCs w:val="22"/>
            </w:rPr>
          </w:rPrChange>
        </w:rPr>
        <w:t>Change to</w:t>
      </w:r>
      <w:r w:rsidR="00207FDB" w:rsidRPr="007E3C52">
        <w:rPr>
          <w:szCs w:val="22"/>
          <w:lang w:val="en-CA"/>
          <w:rPrChange w:id="3110" w:author="Ye-Kui Wang (d00)" w:date="2020-09-23T16:55:00Z">
            <w:rPr>
              <w:szCs w:val="22"/>
            </w:rPr>
          </w:rPrChange>
        </w:rPr>
        <w:t>:</w:t>
      </w:r>
    </w:p>
    <w:p w14:paraId="31C9686E" w14:textId="73B80166" w:rsidR="00B2290C" w:rsidRPr="007E3C52" w:rsidRDefault="00B2290C" w:rsidP="00025F10">
      <w:pPr>
        <w:ind w:left="720"/>
        <w:rPr>
          <w:szCs w:val="22"/>
          <w:lang w:val="en-CA"/>
          <w:rPrChange w:id="3111" w:author="Ye-Kui Wang (d00)" w:date="2020-09-23T16:55:00Z">
            <w:rPr>
              <w:szCs w:val="22"/>
            </w:rPr>
          </w:rPrChange>
        </w:rPr>
      </w:pPr>
      <w:r w:rsidRPr="007E3C52">
        <w:rPr>
          <w:szCs w:val="22"/>
          <w:lang w:val="en-CA"/>
          <w:rPrChange w:id="3112" w:author="Ye-Kui Wang (d00)" w:date="2020-09-23T16:55:00Z">
            <w:rPr>
              <w:szCs w:val="22"/>
              <w:lang w:val="en-GB"/>
            </w:rPr>
          </w:rPrChange>
        </w:rPr>
        <w:t>“It is important for tools to process video according to the colour volume it is operating in, to ensure the conversion is consistent.</w:t>
      </w:r>
      <w:r w:rsidRPr="007E3C52">
        <w:rPr>
          <w:szCs w:val="22"/>
          <w:lang w:val="en-CA"/>
          <w:rPrChange w:id="3113" w:author="Ye-Kui Wang (d00)" w:date="2020-09-23T16:55:00Z">
            <w:rPr>
              <w:szCs w:val="22"/>
            </w:rPr>
          </w:rPrChange>
        </w:rPr>
        <w:t>”</w:t>
      </w:r>
    </w:p>
    <w:p w14:paraId="17134A36" w14:textId="77777777" w:rsidR="00B2290C" w:rsidRPr="007E3C52" w:rsidRDefault="00B2290C" w:rsidP="00B2290C">
      <w:pPr>
        <w:numPr>
          <w:ilvl w:val="0"/>
          <w:numId w:val="50"/>
        </w:numPr>
        <w:rPr>
          <w:szCs w:val="22"/>
          <w:lang w:val="en-CA"/>
          <w:rPrChange w:id="3114" w:author="Ye-Kui Wang (d00)" w:date="2020-09-23T16:55:00Z">
            <w:rPr>
              <w:szCs w:val="22"/>
            </w:rPr>
          </w:rPrChange>
        </w:rPr>
      </w:pPr>
      <w:r w:rsidRPr="007E3C52">
        <w:rPr>
          <w:szCs w:val="22"/>
          <w:lang w:val="en-CA"/>
          <w:rPrChange w:id="3115" w:author="Ye-Kui Wang (d00)" w:date="2020-09-23T16:55:00Z">
            <w:rPr>
              <w:szCs w:val="22"/>
            </w:rPr>
          </w:rPrChange>
        </w:rPr>
        <w:t>A slightly awkward sentence in the same note area in 7.2.4:</w:t>
      </w:r>
    </w:p>
    <w:p w14:paraId="517FC649" w14:textId="2DE6B7D6" w:rsidR="00B2290C" w:rsidRPr="007E3C52" w:rsidRDefault="00B2290C" w:rsidP="00B2290C">
      <w:pPr>
        <w:ind w:left="720"/>
        <w:rPr>
          <w:szCs w:val="22"/>
          <w:lang w:val="en-CA"/>
          <w:rPrChange w:id="3116" w:author="Ye-Kui Wang (d00)" w:date="2020-09-23T16:55:00Z">
            <w:rPr>
              <w:szCs w:val="22"/>
            </w:rPr>
          </w:rPrChange>
        </w:rPr>
      </w:pPr>
      <w:r w:rsidRPr="007E3C52">
        <w:rPr>
          <w:szCs w:val="22"/>
          <w:lang w:val="en-CA"/>
          <w:rPrChange w:id="3117" w:author="Ye-Kui Wang (d00)" w:date="2020-09-23T16:55:00Z">
            <w:rPr>
              <w:szCs w:val="22"/>
              <w:lang w:val="en-GB"/>
            </w:rPr>
          </w:rPrChange>
        </w:rPr>
        <w:t>"ARIB STD B32 lists use of the transfer characteristics value 1 for HD and 14 for UHD for SDR WCG video.”</w:t>
      </w:r>
    </w:p>
    <w:p w14:paraId="3127422A" w14:textId="0611FA18" w:rsidR="00B2290C" w:rsidRPr="007E3C52" w:rsidRDefault="00B2290C" w:rsidP="00B2290C">
      <w:pPr>
        <w:ind w:left="720"/>
        <w:rPr>
          <w:szCs w:val="22"/>
          <w:lang w:val="en-CA"/>
          <w:rPrChange w:id="3118" w:author="Ye-Kui Wang (d00)" w:date="2020-09-23T16:55:00Z">
            <w:rPr>
              <w:szCs w:val="22"/>
            </w:rPr>
          </w:rPrChange>
        </w:rPr>
      </w:pPr>
      <w:r w:rsidRPr="007E3C52">
        <w:rPr>
          <w:szCs w:val="22"/>
          <w:lang w:val="en-CA"/>
          <w:rPrChange w:id="3119" w:author="Ye-Kui Wang (d00)" w:date="2020-09-23T16:55:00Z">
            <w:rPr>
              <w:szCs w:val="22"/>
            </w:rPr>
          </w:rPrChange>
        </w:rPr>
        <w:t>Change to</w:t>
      </w:r>
      <w:r w:rsidR="00207FDB" w:rsidRPr="007E3C52">
        <w:rPr>
          <w:szCs w:val="22"/>
          <w:lang w:val="en-CA"/>
          <w:rPrChange w:id="3120" w:author="Ye-Kui Wang (d00)" w:date="2020-09-23T16:55:00Z">
            <w:rPr>
              <w:szCs w:val="22"/>
            </w:rPr>
          </w:rPrChange>
        </w:rPr>
        <w:t>:</w:t>
      </w:r>
    </w:p>
    <w:p w14:paraId="16B8121D" w14:textId="434B1F1B" w:rsidR="00B2290C" w:rsidRPr="007E3C52" w:rsidRDefault="00B2290C" w:rsidP="00025F10">
      <w:pPr>
        <w:ind w:left="720"/>
        <w:rPr>
          <w:szCs w:val="22"/>
          <w:lang w:val="en-CA"/>
          <w:rPrChange w:id="3121" w:author="Ye-Kui Wang (d00)" w:date="2020-09-23T16:55:00Z">
            <w:rPr>
              <w:szCs w:val="22"/>
            </w:rPr>
          </w:rPrChange>
        </w:rPr>
      </w:pPr>
      <w:r w:rsidRPr="007E3C52">
        <w:rPr>
          <w:szCs w:val="22"/>
          <w:lang w:val="en-CA"/>
          <w:rPrChange w:id="3122" w:author="Ye-Kui Wang (d00)" w:date="2020-09-23T16:55:00Z">
            <w:rPr>
              <w:szCs w:val="22"/>
              <w:lang w:val="en-GB"/>
            </w:rPr>
          </w:rPrChange>
        </w:rPr>
        <w:t>"ARIB STD B32 lists use of the transfer characteristics value 1 for HD (</w:t>
      </w:r>
      <w:r w:rsidRPr="007E3C52">
        <w:rPr>
          <w:szCs w:val="22"/>
          <w:lang w:val="en-CA"/>
          <w:rPrChange w:id="3123" w:author="Ye-Kui Wang (d00)" w:date="2020-09-23T16:55:00Z">
            <w:rPr>
              <w:szCs w:val="22"/>
            </w:rPr>
          </w:rPrChange>
        </w:rPr>
        <w:t>Rec. ITU-R BT.709)</w:t>
      </w:r>
      <w:r w:rsidRPr="007E3C52">
        <w:rPr>
          <w:szCs w:val="22"/>
          <w:lang w:val="en-CA"/>
          <w:rPrChange w:id="3124" w:author="Ye-Kui Wang (d00)" w:date="2020-09-23T16:55:00Z">
            <w:rPr>
              <w:szCs w:val="22"/>
              <w:lang w:val="en-GB"/>
            </w:rPr>
          </w:rPrChange>
        </w:rPr>
        <w:t> and 14 for UHD SDR WCG (</w:t>
      </w:r>
      <w:r w:rsidRPr="007E3C52">
        <w:rPr>
          <w:szCs w:val="22"/>
          <w:lang w:val="en-CA"/>
          <w:rPrChange w:id="3125" w:author="Ye-Kui Wang (d00)" w:date="2020-09-23T16:55:00Z">
            <w:rPr>
              <w:szCs w:val="22"/>
            </w:rPr>
          </w:rPrChange>
        </w:rPr>
        <w:t>Rec. ITU-R BT.2020) video.”</w:t>
      </w:r>
    </w:p>
    <w:p w14:paraId="246EC4E4" w14:textId="259821F4" w:rsidR="00B2290C" w:rsidRPr="007E3C52" w:rsidRDefault="00B2290C" w:rsidP="00025F10">
      <w:pPr>
        <w:keepNext/>
        <w:numPr>
          <w:ilvl w:val="0"/>
          <w:numId w:val="50"/>
        </w:numPr>
        <w:rPr>
          <w:szCs w:val="22"/>
          <w:lang w:val="en-CA"/>
          <w:rPrChange w:id="3126" w:author="Ye-Kui Wang (d00)" w:date="2020-09-23T16:55:00Z">
            <w:rPr>
              <w:szCs w:val="22"/>
            </w:rPr>
          </w:rPrChange>
        </w:rPr>
      </w:pPr>
      <w:r w:rsidRPr="007E3C52">
        <w:rPr>
          <w:szCs w:val="22"/>
          <w:lang w:val="en-CA"/>
          <w:rPrChange w:id="3127" w:author="Ye-Kui Wang (d00)" w:date="2020-09-23T16:55:00Z">
            <w:rPr>
              <w:szCs w:val="22"/>
            </w:rPr>
          </w:rPrChange>
        </w:rPr>
        <w:t>To the last sentence in 7.2.4, add as in</w:t>
      </w:r>
    </w:p>
    <w:p w14:paraId="591B50B4" w14:textId="77777777" w:rsidR="00B2290C" w:rsidRPr="007E3C52" w:rsidRDefault="00B2290C" w:rsidP="00B2290C">
      <w:pPr>
        <w:ind w:left="720"/>
        <w:rPr>
          <w:szCs w:val="22"/>
          <w:lang w:val="en-CA"/>
          <w:rPrChange w:id="3128" w:author="Ye-Kui Wang (d00)" w:date="2020-09-23T16:55:00Z">
            <w:rPr>
              <w:szCs w:val="22"/>
            </w:rPr>
          </w:rPrChange>
        </w:rPr>
      </w:pPr>
      <w:r w:rsidRPr="007E3C52">
        <w:rPr>
          <w:szCs w:val="22"/>
          <w:lang w:val="en-CA"/>
          <w:rPrChange w:id="3129" w:author="Ye-Kui Wang (d00)" w:date="2020-09-23T16:55:00Z">
            <w:rPr>
              <w:szCs w:val="22"/>
              <w:lang w:val="en-GB"/>
            </w:rPr>
          </w:rPrChange>
        </w:rPr>
        <w:t xml:space="preserve">“The </w:t>
      </w:r>
      <w:r w:rsidRPr="007E3C52">
        <w:rPr>
          <w:szCs w:val="22"/>
          <w:lang w:val="en-CA"/>
          <w:rPrChange w:id="3130" w:author="Ye-Kui Wang (d00)" w:date="2020-09-23T16:55:00Z">
            <w:rPr>
              <w:szCs w:val="22"/>
            </w:rPr>
          </w:rPrChange>
        </w:rPr>
        <w:t>indicated</w:t>
      </w:r>
      <w:r w:rsidRPr="007E3C52">
        <w:rPr>
          <w:szCs w:val="22"/>
          <w:lang w:val="en-CA"/>
          <w:rPrChange w:id="3131" w:author="Ye-Kui Wang (d00)" w:date="2020-09-23T16:55:00Z">
            <w:rPr>
              <w:szCs w:val="22"/>
              <w:lang w:val="en-GB"/>
            </w:rPr>
          </w:rPrChange>
        </w:rPr>
        <w:t xml:space="preserve"> chroma sample location alignment is only applicable for 4:2:0 chroma sampling. </w:t>
      </w:r>
      <w:proofErr w:type="spellStart"/>
      <w:r w:rsidRPr="007E3C52">
        <w:rPr>
          <w:szCs w:val="22"/>
          <w:lang w:val="en-CA"/>
          <w:rPrChange w:id="3132" w:author="Ye-Kui Wang (d00)" w:date="2020-09-23T16:55:00Z">
            <w:rPr>
              <w:szCs w:val="22"/>
              <w:lang w:val="en-GB"/>
            </w:rPr>
          </w:rPrChange>
        </w:rPr>
        <w:t>ChromaLocType</w:t>
      </w:r>
      <w:proofErr w:type="spellEnd"/>
      <w:r w:rsidRPr="007E3C52">
        <w:rPr>
          <w:szCs w:val="22"/>
          <w:lang w:val="en-CA"/>
          <w:rPrChange w:id="3133" w:author="Ye-Kui Wang (d00)" w:date="2020-09-23T16:55:00Z">
            <w:rPr>
              <w:szCs w:val="22"/>
              <w:lang w:val="en-GB"/>
            </w:rPr>
          </w:rPrChange>
        </w:rPr>
        <w:t xml:space="preserve"> (the generic label used in this document for the HEVC and AVC bitstream syntax elements: </w:t>
      </w:r>
      <w:proofErr w:type="spellStart"/>
      <w:r w:rsidRPr="007E3C52">
        <w:rPr>
          <w:szCs w:val="22"/>
          <w:lang w:val="en-CA"/>
          <w:rPrChange w:id="3134" w:author="Ye-Kui Wang (d00)" w:date="2020-09-23T16:55:00Z">
            <w:rPr>
              <w:szCs w:val="22"/>
              <w:lang w:val="en-GB"/>
            </w:rPr>
          </w:rPrChange>
        </w:rPr>
        <w:t>chroma_sample_loc_type_top_field</w:t>
      </w:r>
      <w:proofErr w:type="spellEnd"/>
      <w:r w:rsidRPr="007E3C52">
        <w:rPr>
          <w:szCs w:val="22"/>
          <w:lang w:val="en-CA"/>
          <w:rPrChange w:id="3135" w:author="Ye-Kui Wang (d00)" w:date="2020-09-23T16:55:00Z">
            <w:rPr>
              <w:szCs w:val="22"/>
              <w:lang w:val="en-GB"/>
            </w:rPr>
          </w:rPrChange>
        </w:rPr>
        <w:t xml:space="preserve"> and </w:t>
      </w:r>
      <w:proofErr w:type="spellStart"/>
      <w:r w:rsidRPr="007E3C52">
        <w:rPr>
          <w:szCs w:val="22"/>
          <w:lang w:val="en-CA"/>
          <w:rPrChange w:id="3136" w:author="Ye-Kui Wang (d00)" w:date="2020-09-23T16:55:00Z">
            <w:rPr>
              <w:szCs w:val="22"/>
              <w:lang w:val="en-GB"/>
            </w:rPr>
          </w:rPrChange>
        </w:rPr>
        <w:t>chroma_sample_loc_type_bottom_field</w:t>
      </w:r>
      <w:proofErr w:type="spellEnd"/>
      <w:r w:rsidRPr="007E3C52">
        <w:rPr>
          <w:szCs w:val="22"/>
          <w:lang w:val="en-CA"/>
          <w:rPrChange w:id="3137" w:author="Ye-Kui Wang (d00)" w:date="2020-09-23T16:55:00Z">
            <w:rPr>
              <w:szCs w:val="22"/>
              <w:lang w:val="en-GB"/>
            </w:rPr>
          </w:rPrChange>
        </w:rPr>
        <w:t>), listed in Tables 1 and 3 of this document, indicates the 4:2:0 chroma sample position alignment.</w:t>
      </w:r>
      <w:r w:rsidRPr="007E3C52">
        <w:rPr>
          <w:szCs w:val="22"/>
          <w:lang w:val="en-CA"/>
          <w:rPrChange w:id="3138" w:author="Ye-Kui Wang (d00)" w:date="2020-09-23T16:55:00Z">
            <w:rPr>
              <w:szCs w:val="22"/>
            </w:rPr>
          </w:rPrChange>
        </w:rPr>
        <w:t>”</w:t>
      </w:r>
    </w:p>
    <w:p w14:paraId="516963E8" w14:textId="24A1920A" w:rsidR="00B2290C" w:rsidRPr="007E3C52" w:rsidRDefault="00B2290C" w:rsidP="00B2290C">
      <w:pPr>
        <w:ind w:left="720"/>
        <w:rPr>
          <w:szCs w:val="22"/>
          <w:lang w:val="en-CA"/>
          <w:rPrChange w:id="3139" w:author="Ye-Kui Wang (d00)" w:date="2020-09-23T16:55:00Z">
            <w:rPr>
              <w:szCs w:val="22"/>
            </w:rPr>
          </w:rPrChange>
        </w:rPr>
      </w:pPr>
      <w:r w:rsidRPr="007E3C52">
        <w:rPr>
          <w:szCs w:val="22"/>
          <w:lang w:val="en-CA"/>
          <w:rPrChange w:id="3140" w:author="Ye-Kui Wang (d00)" w:date="2020-09-23T16:55:00Z">
            <w:rPr>
              <w:szCs w:val="22"/>
            </w:rPr>
          </w:rPrChange>
        </w:rPr>
        <w:t>Change to</w:t>
      </w:r>
      <w:r w:rsidR="00207FDB" w:rsidRPr="007E3C52">
        <w:rPr>
          <w:szCs w:val="22"/>
          <w:lang w:val="en-CA"/>
          <w:rPrChange w:id="3141" w:author="Ye-Kui Wang (d00)" w:date="2020-09-23T16:55:00Z">
            <w:rPr>
              <w:szCs w:val="22"/>
            </w:rPr>
          </w:rPrChange>
        </w:rPr>
        <w:t>:</w:t>
      </w:r>
    </w:p>
    <w:p w14:paraId="488418F9" w14:textId="152AF69D" w:rsidR="00B2290C" w:rsidRPr="007E3C52" w:rsidRDefault="00B2290C" w:rsidP="00025F10">
      <w:pPr>
        <w:ind w:left="720"/>
        <w:rPr>
          <w:szCs w:val="22"/>
          <w:lang w:val="en-CA"/>
          <w:rPrChange w:id="3142" w:author="Ye-Kui Wang (d00)" w:date="2020-09-23T16:55:00Z">
            <w:rPr>
              <w:szCs w:val="22"/>
            </w:rPr>
          </w:rPrChange>
        </w:rPr>
      </w:pPr>
      <w:r w:rsidRPr="007E3C52">
        <w:rPr>
          <w:szCs w:val="22"/>
          <w:lang w:val="en-CA"/>
          <w:rPrChange w:id="3143" w:author="Ye-Kui Wang (d00)" w:date="2020-09-23T16:55:00Z">
            <w:rPr>
              <w:szCs w:val="22"/>
            </w:rPr>
          </w:rPrChange>
        </w:rPr>
        <w:t xml:space="preserve">“The indicated chroma sample location alignment is only applicable for 4:2:0 chroma sampling. </w:t>
      </w:r>
      <w:proofErr w:type="spellStart"/>
      <w:r w:rsidRPr="007E3C52">
        <w:rPr>
          <w:szCs w:val="22"/>
          <w:lang w:val="en-CA"/>
          <w:rPrChange w:id="3144" w:author="Ye-Kui Wang (d00)" w:date="2020-09-23T16:55:00Z">
            <w:rPr>
              <w:szCs w:val="22"/>
            </w:rPr>
          </w:rPrChange>
        </w:rPr>
        <w:t>ChromaLocType</w:t>
      </w:r>
      <w:proofErr w:type="spellEnd"/>
      <w:r w:rsidRPr="007E3C52">
        <w:rPr>
          <w:szCs w:val="22"/>
          <w:lang w:val="en-CA"/>
          <w:rPrChange w:id="3145" w:author="Ye-Kui Wang (d00)" w:date="2020-09-23T16:55:00Z">
            <w:rPr>
              <w:szCs w:val="22"/>
            </w:rPr>
          </w:rPrChange>
        </w:rPr>
        <w:t xml:space="preserve"> (the generic label used in this document for the HEVC and AVC bitstream syntax elements: </w:t>
      </w:r>
      <w:proofErr w:type="spellStart"/>
      <w:r w:rsidRPr="007E3C52">
        <w:rPr>
          <w:szCs w:val="22"/>
          <w:lang w:val="en-CA"/>
          <w:rPrChange w:id="3146" w:author="Ye-Kui Wang (d00)" w:date="2020-09-23T16:55:00Z">
            <w:rPr>
              <w:szCs w:val="22"/>
            </w:rPr>
          </w:rPrChange>
        </w:rPr>
        <w:t>chroma_sample_loc_type_top_field</w:t>
      </w:r>
      <w:proofErr w:type="spellEnd"/>
      <w:r w:rsidRPr="007E3C52">
        <w:rPr>
          <w:szCs w:val="22"/>
          <w:lang w:val="en-CA"/>
          <w:rPrChange w:id="3147" w:author="Ye-Kui Wang (d00)" w:date="2020-09-23T16:55:00Z">
            <w:rPr>
              <w:szCs w:val="22"/>
            </w:rPr>
          </w:rPrChange>
        </w:rPr>
        <w:t xml:space="preserve"> and </w:t>
      </w:r>
      <w:proofErr w:type="spellStart"/>
      <w:r w:rsidRPr="007E3C52">
        <w:rPr>
          <w:szCs w:val="22"/>
          <w:lang w:val="en-CA"/>
          <w:rPrChange w:id="3148" w:author="Ye-Kui Wang (d00)" w:date="2020-09-23T16:55:00Z">
            <w:rPr>
              <w:szCs w:val="22"/>
            </w:rPr>
          </w:rPrChange>
        </w:rPr>
        <w:t>chroma_sample_loc_type_bottom_field</w:t>
      </w:r>
      <w:proofErr w:type="spellEnd"/>
      <w:r w:rsidRPr="007E3C52">
        <w:rPr>
          <w:szCs w:val="22"/>
          <w:lang w:val="en-CA"/>
          <w:rPrChange w:id="3149" w:author="Ye-Kui Wang (d00)" w:date="2020-09-23T16:55:00Z">
            <w:rPr>
              <w:szCs w:val="22"/>
            </w:rPr>
          </w:rPrChange>
        </w:rPr>
        <w:t>), listed in Tables 1 and 3 of this document, indicates the 4:2:0 chroma sample position alignment.  The Rec. ITU-R program signal exchange series (BT.601, BT.709, BT.2020, BT.2100) consider 4:2:2 and 4:4:4 chroma samples to be co-sited with luma.”</w:t>
      </w:r>
    </w:p>
    <w:p w14:paraId="0EBEE080" w14:textId="77777777" w:rsidR="00B2290C" w:rsidRPr="007E3C52" w:rsidRDefault="00B2290C" w:rsidP="00025F10">
      <w:pPr>
        <w:keepNext/>
        <w:numPr>
          <w:ilvl w:val="0"/>
          <w:numId w:val="50"/>
        </w:numPr>
        <w:rPr>
          <w:szCs w:val="22"/>
          <w:lang w:val="en-CA"/>
          <w:rPrChange w:id="3150" w:author="Ye-Kui Wang (d00)" w:date="2020-09-23T16:55:00Z">
            <w:rPr>
              <w:szCs w:val="22"/>
            </w:rPr>
          </w:rPrChange>
        </w:rPr>
      </w:pPr>
      <w:r w:rsidRPr="007E3C52">
        <w:rPr>
          <w:szCs w:val="22"/>
          <w:lang w:val="en-CA"/>
          <w:rPrChange w:id="3151" w:author="Ye-Kui Wang (d00)" w:date="2020-09-23T16:55:00Z">
            <w:rPr>
              <w:szCs w:val="22"/>
            </w:rPr>
          </w:rPrChange>
        </w:rPr>
        <w:t>Also insert parenthetic details in Annex A</w:t>
      </w:r>
    </w:p>
    <w:p w14:paraId="2A5C1C05" w14:textId="77777777" w:rsidR="00B2290C" w:rsidRPr="007E3C52" w:rsidRDefault="00B2290C" w:rsidP="00B2290C">
      <w:pPr>
        <w:ind w:left="720"/>
        <w:rPr>
          <w:szCs w:val="22"/>
          <w:lang w:val="en-CA"/>
          <w:rPrChange w:id="3152" w:author="Ye-Kui Wang (d00)" w:date="2020-09-23T16:55:00Z">
            <w:rPr>
              <w:szCs w:val="22"/>
              <w:lang w:val="en-GB"/>
            </w:rPr>
          </w:rPrChange>
        </w:rPr>
      </w:pPr>
      <w:r w:rsidRPr="007E3C52">
        <w:rPr>
          <w:szCs w:val="22"/>
          <w:lang w:val="en-CA"/>
          <w:rPrChange w:id="3153" w:author="Ye-Kui Wang (d00)" w:date="2020-09-23T16:55:00Z">
            <w:rPr>
              <w:szCs w:val="22"/>
              <w:lang w:val="en-GB"/>
            </w:rPr>
          </w:rPrChange>
        </w:rPr>
        <w:t>“The transfer characteristics indicator values of 1, 6, 14, and 15 are functionally the same. Blu-ray BD-ROM 3.1 (“4K”) and the DVB UHD specifications list use of the transfer characteristics value of 14 for SDR/WCG (Rec. ITU-R BT.2020) video. ATSC specifications list use of the transfer characteristics value of 1 for SDR video. ARIB STD B32 lists use of the transfer characteristics value 1 for HD and 14 for UHD for SDR WCG video.”</w:t>
      </w:r>
    </w:p>
    <w:p w14:paraId="5EE7A057" w14:textId="656C47F9" w:rsidR="00B2290C" w:rsidRPr="007E3C52" w:rsidRDefault="00B2290C" w:rsidP="00025F10">
      <w:pPr>
        <w:keepNext/>
        <w:ind w:left="720"/>
        <w:rPr>
          <w:szCs w:val="22"/>
          <w:lang w:val="en-CA"/>
          <w:rPrChange w:id="3154" w:author="Ye-Kui Wang (d00)" w:date="2020-09-23T16:55:00Z">
            <w:rPr>
              <w:szCs w:val="22"/>
              <w:lang w:val="en-GB"/>
            </w:rPr>
          </w:rPrChange>
        </w:rPr>
      </w:pPr>
      <w:r w:rsidRPr="007E3C52">
        <w:rPr>
          <w:szCs w:val="22"/>
          <w:lang w:val="en-CA"/>
          <w:rPrChange w:id="3155" w:author="Ye-Kui Wang (d00)" w:date="2020-09-23T16:55:00Z">
            <w:rPr>
              <w:szCs w:val="22"/>
              <w:lang w:val="en-GB"/>
            </w:rPr>
          </w:rPrChange>
        </w:rPr>
        <w:t>Change to</w:t>
      </w:r>
      <w:r w:rsidR="00207FDB" w:rsidRPr="007E3C52">
        <w:rPr>
          <w:szCs w:val="22"/>
          <w:lang w:val="en-CA"/>
          <w:rPrChange w:id="3156" w:author="Ye-Kui Wang (d00)" w:date="2020-09-23T16:55:00Z">
            <w:rPr>
              <w:szCs w:val="22"/>
              <w:lang w:val="en-GB"/>
            </w:rPr>
          </w:rPrChange>
        </w:rPr>
        <w:t>:</w:t>
      </w:r>
    </w:p>
    <w:p w14:paraId="52E0692B" w14:textId="0E14D2A6" w:rsidR="00B2290C" w:rsidRPr="007E3C52" w:rsidRDefault="00B2290C" w:rsidP="00025F10">
      <w:pPr>
        <w:ind w:left="720"/>
        <w:rPr>
          <w:szCs w:val="22"/>
          <w:lang w:val="en-CA"/>
          <w:rPrChange w:id="3157" w:author="Ye-Kui Wang (d00)" w:date="2020-09-23T16:55:00Z">
            <w:rPr>
              <w:szCs w:val="22"/>
            </w:rPr>
          </w:rPrChange>
        </w:rPr>
      </w:pPr>
      <w:r w:rsidRPr="007E3C52">
        <w:rPr>
          <w:szCs w:val="22"/>
          <w:lang w:val="en-CA"/>
          <w:rPrChange w:id="3158" w:author="Ye-Kui Wang (d00)" w:date="2020-09-23T16:55:00Z">
            <w:rPr>
              <w:szCs w:val="22"/>
              <w:lang w:val="en-GB"/>
            </w:rPr>
          </w:rPrChange>
        </w:rPr>
        <w:t xml:space="preserve">“The transfer characteristics indicator values of 1, 6, 14, and 15 are functionally the same. Blu-ray BD-ROM 3.1 (“4K”) and the DVB UHD specifications list use of the transfer characteristics value of 14 for SDR/WCG (Rec. ITU-R BT.2020) video. ATSC specifications list use of the transfer characteristics value of 1 for SDR NCG (Rec. ITU-R BT.709) and SDR WCG (Rec. ITU-R BT.2020) video. ARIB STD B32 lists use of the transfer characteristics value 1 for HD (Rec. ITU-R BT.709) and 14 for UHD SDR WCG (Rec. ITU-R BT.2020) </w:t>
      </w:r>
      <w:r w:rsidRPr="007E3C52">
        <w:rPr>
          <w:szCs w:val="22"/>
          <w:lang w:val="en-CA"/>
          <w:rPrChange w:id="3159" w:author="Ye-Kui Wang (d00)" w:date="2020-09-23T16:55:00Z">
            <w:rPr>
              <w:szCs w:val="22"/>
            </w:rPr>
          </w:rPrChange>
        </w:rPr>
        <w:t>video.”</w:t>
      </w:r>
    </w:p>
    <w:p w14:paraId="062F8239" w14:textId="77777777" w:rsidR="00B2290C" w:rsidRPr="007E3C52" w:rsidRDefault="00B2290C" w:rsidP="00B2290C">
      <w:pPr>
        <w:numPr>
          <w:ilvl w:val="0"/>
          <w:numId w:val="50"/>
        </w:numPr>
        <w:rPr>
          <w:szCs w:val="22"/>
          <w:lang w:val="en-CA"/>
          <w:rPrChange w:id="3160" w:author="Ye-Kui Wang (d00)" w:date="2020-09-23T16:55:00Z">
            <w:rPr>
              <w:szCs w:val="22"/>
            </w:rPr>
          </w:rPrChange>
        </w:rPr>
      </w:pPr>
      <w:r w:rsidRPr="007E3C52">
        <w:rPr>
          <w:szCs w:val="22"/>
          <w:lang w:val="en-CA"/>
          <w:rPrChange w:id="3161" w:author="Ye-Kui Wang (d00)" w:date="2020-09-23T16:55:00Z">
            <w:rPr>
              <w:szCs w:val="22"/>
            </w:rPr>
          </w:rPrChange>
        </w:rPr>
        <w:t>General: Review parentheticals</w:t>
      </w:r>
    </w:p>
    <w:p w14:paraId="67A371E3" w14:textId="77777777" w:rsidR="00B2290C" w:rsidRPr="007E3C52" w:rsidRDefault="00B2290C" w:rsidP="00B2290C">
      <w:pPr>
        <w:numPr>
          <w:ilvl w:val="0"/>
          <w:numId w:val="50"/>
        </w:numPr>
        <w:rPr>
          <w:szCs w:val="22"/>
          <w:lang w:val="en-CA"/>
          <w:rPrChange w:id="3162" w:author="Ye-Kui Wang (d00)" w:date="2020-09-23T16:55:00Z">
            <w:rPr>
              <w:szCs w:val="22"/>
            </w:rPr>
          </w:rPrChange>
        </w:rPr>
      </w:pPr>
      <w:r w:rsidRPr="007E3C52">
        <w:rPr>
          <w:szCs w:val="22"/>
          <w:lang w:val="en-CA"/>
          <w:rPrChange w:id="3163" w:author="Ye-Kui Wang (d00)" w:date="2020-09-23T16:55:00Z">
            <w:rPr>
              <w:szCs w:val="22"/>
            </w:rPr>
          </w:rPrChange>
        </w:rPr>
        <w:t>General: Review/rephrase instances of “and that”.</w:t>
      </w:r>
    </w:p>
    <w:p w14:paraId="248B4D66" w14:textId="77777777" w:rsidR="00086470" w:rsidRPr="007E3C52" w:rsidRDefault="00086470" w:rsidP="00331125">
      <w:pPr>
        <w:pStyle w:val="ListParagraph"/>
        <w:ind w:left="0"/>
        <w:contextualSpacing w:val="0"/>
        <w:jc w:val="both"/>
        <w:rPr>
          <w:sz w:val="20"/>
          <w:lang w:val="en-CA"/>
        </w:rPr>
      </w:pPr>
    </w:p>
    <w:sectPr w:rsidR="00086470" w:rsidRPr="007E3C52"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5CCEA5" w14:textId="77777777" w:rsidR="00AC2631" w:rsidRDefault="00AC2631">
      <w:r>
        <w:separator/>
      </w:r>
    </w:p>
  </w:endnote>
  <w:endnote w:type="continuationSeparator" w:id="0">
    <w:p w14:paraId="29AEC7D8" w14:textId="77777777" w:rsidR="00AC2631" w:rsidRDefault="00AC2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Lucida Console">
    <w:panose1 w:val="020B0609040504020204"/>
    <w:charset w:val="00"/>
    <w:family w:val="modern"/>
    <w:pitch w:val="fixed"/>
    <w:sig w:usb0="8000028F" w:usb1="00001800" w:usb2="00000000" w:usb3="00000000" w:csb0="0000001F"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01599" w14:textId="5644040E" w:rsidR="00174D81" w:rsidRDefault="00174D8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2020-06-24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20BF03" w14:textId="77777777" w:rsidR="00AC2631" w:rsidRDefault="00AC2631">
      <w:r>
        <w:separator/>
      </w:r>
    </w:p>
  </w:footnote>
  <w:footnote w:type="continuationSeparator" w:id="0">
    <w:p w14:paraId="6B36ECEF" w14:textId="77777777" w:rsidR="00AC2631" w:rsidRDefault="00AC26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8A0CD9"/>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252270"/>
    <w:multiLevelType w:val="hybridMultilevel"/>
    <w:tmpl w:val="B1F0D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6350D"/>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9B31C8"/>
    <w:multiLevelType w:val="hybridMultilevel"/>
    <w:tmpl w:val="BC94054C"/>
    <w:lvl w:ilvl="0" w:tplc="10090011">
      <w:start w:val="1"/>
      <w:numFmt w:val="decimal"/>
      <w:lvlText w:val="%1)"/>
      <w:lvlJc w:val="left"/>
      <w:pPr>
        <w:ind w:left="720" w:hanging="360"/>
      </w:pPr>
    </w:lvl>
    <w:lvl w:ilvl="1" w:tplc="75B40566">
      <w:numFmt w:val="bullet"/>
      <w:lvlText w:val="–"/>
      <w:lvlJc w:val="left"/>
      <w:pPr>
        <w:ind w:left="1530" w:hanging="450"/>
      </w:pPr>
      <w:rPr>
        <w:rFonts w:ascii="Times New Roman" w:eastAsia="Malgun Gothic" w:hAnsi="Times New Roman" w:cs="Times New Roman"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0DE12BE6"/>
    <w:multiLevelType w:val="hybridMultilevel"/>
    <w:tmpl w:val="5254DD5E"/>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6614FA"/>
    <w:multiLevelType w:val="hybridMultilevel"/>
    <w:tmpl w:val="01A204D4"/>
    <w:lvl w:ilvl="0" w:tplc="422851FC">
      <w:start w:val="1"/>
      <w:numFmt w:val="decimal"/>
      <w:lvlText w:val="US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EDD5D2D"/>
    <w:multiLevelType w:val="hybridMultilevel"/>
    <w:tmpl w:val="C0CA7E6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2B25E4F"/>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1A5C01FA"/>
    <w:multiLevelType w:val="hybridMultilevel"/>
    <w:tmpl w:val="E73CA04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1B99639E"/>
    <w:multiLevelType w:val="hybridMultilevel"/>
    <w:tmpl w:val="FAA4200E"/>
    <w:lvl w:ilvl="0" w:tplc="9552D8F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1ECD486F"/>
    <w:multiLevelType w:val="multilevel"/>
    <w:tmpl w:val="1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EE1583F"/>
    <w:multiLevelType w:val="hybridMultilevel"/>
    <w:tmpl w:val="6DA4CCCA"/>
    <w:lvl w:ilvl="0" w:tplc="4612A3AA">
      <w:start w:val="1"/>
      <w:numFmt w:val="decimal"/>
      <w:lvlText w:val="%1)"/>
      <w:lvlJc w:val="left"/>
      <w:pPr>
        <w:ind w:left="785" w:hanging="360"/>
      </w:pPr>
      <w:rPr>
        <w:rFonts w:hint="default"/>
      </w:rPr>
    </w:lvl>
    <w:lvl w:ilvl="1" w:tplc="10090019">
      <w:start w:val="1"/>
      <w:numFmt w:val="lowerLetter"/>
      <w:lvlText w:val="%2."/>
      <w:lvlJc w:val="left"/>
      <w:pPr>
        <w:ind w:left="1071" w:hanging="360"/>
      </w:pPr>
    </w:lvl>
    <w:lvl w:ilvl="2" w:tplc="1009001B">
      <w:start w:val="1"/>
      <w:numFmt w:val="lowerRoman"/>
      <w:lvlText w:val="%3."/>
      <w:lvlJc w:val="right"/>
      <w:pPr>
        <w:ind w:left="1791" w:hanging="180"/>
      </w:pPr>
    </w:lvl>
    <w:lvl w:ilvl="3" w:tplc="1009000F" w:tentative="1">
      <w:start w:val="1"/>
      <w:numFmt w:val="decimal"/>
      <w:lvlText w:val="%4."/>
      <w:lvlJc w:val="left"/>
      <w:pPr>
        <w:ind w:left="2511" w:hanging="360"/>
      </w:pPr>
    </w:lvl>
    <w:lvl w:ilvl="4" w:tplc="10090019" w:tentative="1">
      <w:start w:val="1"/>
      <w:numFmt w:val="lowerLetter"/>
      <w:lvlText w:val="%5."/>
      <w:lvlJc w:val="left"/>
      <w:pPr>
        <w:ind w:left="3231" w:hanging="360"/>
      </w:pPr>
    </w:lvl>
    <w:lvl w:ilvl="5" w:tplc="1009001B" w:tentative="1">
      <w:start w:val="1"/>
      <w:numFmt w:val="lowerRoman"/>
      <w:lvlText w:val="%6."/>
      <w:lvlJc w:val="right"/>
      <w:pPr>
        <w:ind w:left="3951" w:hanging="180"/>
      </w:pPr>
    </w:lvl>
    <w:lvl w:ilvl="6" w:tplc="1009000F" w:tentative="1">
      <w:start w:val="1"/>
      <w:numFmt w:val="decimal"/>
      <w:lvlText w:val="%7."/>
      <w:lvlJc w:val="left"/>
      <w:pPr>
        <w:ind w:left="4671" w:hanging="360"/>
      </w:pPr>
    </w:lvl>
    <w:lvl w:ilvl="7" w:tplc="10090019" w:tentative="1">
      <w:start w:val="1"/>
      <w:numFmt w:val="lowerLetter"/>
      <w:lvlText w:val="%8."/>
      <w:lvlJc w:val="left"/>
      <w:pPr>
        <w:ind w:left="5391" w:hanging="360"/>
      </w:pPr>
    </w:lvl>
    <w:lvl w:ilvl="8" w:tplc="1009001B" w:tentative="1">
      <w:start w:val="1"/>
      <w:numFmt w:val="lowerRoman"/>
      <w:lvlText w:val="%9."/>
      <w:lvlJc w:val="right"/>
      <w:pPr>
        <w:ind w:left="6111" w:hanging="180"/>
      </w:pPr>
    </w:lvl>
  </w:abstractNum>
  <w:abstractNum w:abstractNumId="1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04276E"/>
    <w:multiLevelType w:val="hybridMultilevel"/>
    <w:tmpl w:val="5DA03DD8"/>
    <w:lvl w:ilvl="0" w:tplc="1B30780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27373582"/>
    <w:multiLevelType w:val="hybridMultilevel"/>
    <w:tmpl w:val="D38C33F0"/>
    <w:lvl w:ilvl="0" w:tplc="9552D8FE">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9" w15:restartNumberingAfterBreak="0">
    <w:nsid w:val="2EEF3AF9"/>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 w15:restartNumberingAfterBreak="0">
    <w:nsid w:val="352E5EBE"/>
    <w:multiLevelType w:val="hybridMultilevel"/>
    <w:tmpl w:val="F38E5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A646D0"/>
    <w:multiLevelType w:val="multilevel"/>
    <w:tmpl w:val="6CF2FB6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116268"/>
    <w:multiLevelType w:val="hybridMultilevel"/>
    <w:tmpl w:val="05607F0A"/>
    <w:lvl w:ilvl="0" w:tplc="9552D8FE">
      <w:start w:val="1"/>
      <w:numFmt w:val="bullet"/>
      <w:lvlText w:val=""/>
      <w:lvlJc w:val="left"/>
      <w:pPr>
        <w:ind w:left="1128" w:hanging="360"/>
      </w:pPr>
      <w:rPr>
        <w:rFonts w:ascii="Symbol" w:hAnsi="Symbol" w:hint="default"/>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4"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5" w15:restartNumberingAfterBreak="0">
    <w:nsid w:val="3F5276B0"/>
    <w:multiLevelType w:val="hybridMultilevel"/>
    <w:tmpl w:val="37B8F3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40254EC"/>
    <w:multiLevelType w:val="hybridMultilevel"/>
    <w:tmpl w:val="68867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807A73"/>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8052F7C"/>
    <w:multiLevelType w:val="hybridMultilevel"/>
    <w:tmpl w:val="CFE0780C"/>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D83A83"/>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CD0638"/>
    <w:multiLevelType w:val="hybridMultilevel"/>
    <w:tmpl w:val="7368DE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FFB18AE"/>
    <w:multiLevelType w:val="hybridMultilevel"/>
    <w:tmpl w:val="03E23F60"/>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07031E5"/>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15:restartNumberingAfterBreak="0">
    <w:nsid w:val="51003324"/>
    <w:multiLevelType w:val="hybridMultilevel"/>
    <w:tmpl w:val="34CCC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15:restartNumberingAfterBreak="0">
    <w:nsid w:val="55EB62E0"/>
    <w:multiLevelType w:val="hybridMultilevel"/>
    <w:tmpl w:val="F42E2A02"/>
    <w:lvl w:ilvl="0" w:tplc="40CE79C8">
      <w:start w:val="13"/>
      <w:numFmt w:val="decimal"/>
      <w:lvlText w:val="(%1)"/>
      <w:lvlJc w:val="left"/>
      <w:pPr>
        <w:tabs>
          <w:tab w:val="num" w:pos="750"/>
        </w:tabs>
        <w:ind w:left="750" w:hanging="39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560016B5"/>
    <w:multiLevelType w:val="hybridMultilevel"/>
    <w:tmpl w:val="C088B5A8"/>
    <w:lvl w:ilvl="0" w:tplc="9552D8F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576A43C1"/>
    <w:multiLevelType w:val="hybridMultilevel"/>
    <w:tmpl w:val="549E8B5A"/>
    <w:lvl w:ilvl="0" w:tplc="FFFFFFFF">
      <w:start w:val="5"/>
      <w:numFmt w:val="bullet"/>
      <w:lvlText w:val="–"/>
      <w:lvlJc w:val="left"/>
      <w:pPr>
        <w:tabs>
          <w:tab w:val="num" w:pos="1591"/>
        </w:tabs>
        <w:ind w:left="1591" w:hanging="400"/>
      </w:pPr>
      <w:rPr>
        <w:rFonts w:ascii="Times New Roman" w:eastAsia="Times New Roman" w:hAnsi="Times New Roman" w:hint="default"/>
      </w:rPr>
    </w:lvl>
    <w:lvl w:ilvl="1" w:tplc="FFFFFFFF">
      <w:start w:val="5"/>
      <w:numFmt w:val="bullet"/>
      <w:lvlText w:val="–"/>
      <w:lvlJc w:val="left"/>
      <w:pPr>
        <w:tabs>
          <w:tab w:val="num" w:pos="1991"/>
        </w:tabs>
        <w:ind w:left="1991" w:hanging="400"/>
      </w:pPr>
      <w:rPr>
        <w:rFonts w:ascii="Times New Roman" w:eastAsia="Times New Roman" w:hAnsi="Times New Roman" w:hint="default"/>
      </w:rPr>
    </w:lvl>
    <w:lvl w:ilvl="2" w:tplc="FA0AE636">
      <w:start w:val="1"/>
      <w:numFmt w:val="decimal"/>
      <w:lvlText w:val="%3."/>
      <w:lvlJc w:val="left"/>
      <w:pPr>
        <w:tabs>
          <w:tab w:val="num" w:pos="2391"/>
        </w:tabs>
        <w:ind w:left="2391" w:hanging="400"/>
      </w:pPr>
      <w:rPr>
        <w:rFonts w:cs="Times New Roman" w:hint="default"/>
      </w:rPr>
    </w:lvl>
    <w:lvl w:ilvl="3" w:tplc="04090001">
      <w:start w:val="1"/>
      <w:numFmt w:val="bullet"/>
      <w:lvlText w:val=""/>
      <w:lvlJc w:val="left"/>
      <w:pPr>
        <w:tabs>
          <w:tab w:val="num" w:pos="2791"/>
        </w:tabs>
        <w:ind w:left="2791" w:hanging="400"/>
      </w:pPr>
      <w:rPr>
        <w:rFonts w:ascii="Wingdings" w:hAnsi="Wingdings" w:hint="default"/>
      </w:rPr>
    </w:lvl>
    <w:lvl w:ilvl="4" w:tplc="04090003" w:tentative="1">
      <w:start w:val="1"/>
      <w:numFmt w:val="bullet"/>
      <w:lvlText w:val=""/>
      <w:lvlJc w:val="left"/>
      <w:pPr>
        <w:tabs>
          <w:tab w:val="num" w:pos="3191"/>
        </w:tabs>
        <w:ind w:left="3191" w:hanging="400"/>
      </w:pPr>
      <w:rPr>
        <w:rFonts w:ascii="Wingdings" w:hAnsi="Wingdings" w:hint="default"/>
      </w:rPr>
    </w:lvl>
    <w:lvl w:ilvl="5" w:tplc="04090005" w:tentative="1">
      <w:start w:val="1"/>
      <w:numFmt w:val="bullet"/>
      <w:lvlText w:val=""/>
      <w:lvlJc w:val="left"/>
      <w:pPr>
        <w:tabs>
          <w:tab w:val="num" w:pos="3591"/>
        </w:tabs>
        <w:ind w:left="3591" w:hanging="400"/>
      </w:pPr>
      <w:rPr>
        <w:rFonts w:ascii="Wingdings" w:hAnsi="Wingdings" w:hint="default"/>
      </w:rPr>
    </w:lvl>
    <w:lvl w:ilvl="6" w:tplc="04090001" w:tentative="1">
      <w:start w:val="1"/>
      <w:numFmt w:val="bullet"/>
      <w:lvlText w:val=""/>
      <w:lvlJc w:val="left"/>
      <w:pPr>
        <w:tabs>
          <w:tab w:val="num" w:pos="3991"/>
        </w:tabs>
        <w:ind w:left="3991" w:hanging="400"/>
      </w:pPr>
      <w:rPr>
        <w:rFonts w:ascii="Wingdings" w:hAnsi="Wingdings" w:hint="default"/>
      </w:rPr>
    </w:lvl>
    <w:lvl w:ilvl="7" w:tplc="04090003" w:tentative="1">
      <w:start w:val="1"/>
      <w:numFmt w:val="bullet"/>
      <w:lvlText w:val=""/>
      <w:lvlJc w:val="left"/>
      <w:pPr>
        <w:tabs>
          <w:tab w:val="num" w:pos="4391"/>
        </w:tabs>
        <w:ind w:left="4391" w:hanging="400"/>
      </w:pPr>
      <w:rPr>
        <w:rFonts w:ascii="Wingdings" w:hAnsi="Wingdings" w:hint="default"/>
      </w:rPr>
    </w:lvl>
    <w:lvl w:ilvl="8" w:tplc="04090005" w:tentative="1">
      <w:start w:val="1"/>
      <w:numFmt w:val="bullet"/>
      <w:lvlText w:val=""/>
      <w:lvlJc w:val="left"/>
      <w:pPr>
        <w:tabs>
          <w:tab w:val="num" w:pos="4791"/>
        </w:tabs>
        <w:ind w:left="4791" w:hanging="400"/>
      </w:pPr>
      <w:rPr>
        <w:rFonts w:ascii="Wingdings" w:hAnsi="Wingdings" w:hint="default"/>
      </w:rPr>
    </w:lvl>
  </w:abstractNum>
  <w:abstractNum w:abstractNumId="41" w15:restartNumberingAfterBreak="0">
    <w:nsid w:val="57AE71C6"/>
    <w:multiLevelType w:val="hybridMultilevel"/>
    <w:tmpl w:val="9D7E658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81E4C7C"/>
    <w:multiLevelType w:val="hybridMultilevel"/>
    <w:tmpl w:val="F45C0366"/>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59D04AF6"/>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003218"/>
    <w:multiLevelType w:val="hybridMultilevel"/>
    <w:tmpl w:val="1D06D8AA"/>
    <w:lvl w:ilvl="0" w:tplc="9552D8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9A52E9F"/>
    <w:multiLevelType w:val="hybridMultilevel"/>
    <w:tmpl w:val="6F70AC1A"/>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6" w15:restartNumberingAfterBreak="0">
    <w:nsid w:val="6BCA7A97"/>
    <w:multiLevelType w:val="hybridMultilevel"/>
    <w:tmpl w:val="B74ED7BE"/>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48" w15:restartNumberingAfterBreak="0">
    <w:nsid w:val="72CB2AA8"/>
    <w:multiLevelType w:val="hybridMultilevel"/>
    <w:tmpl w:val="511C38F6"/>
    <w:lvl w:ilvl="0" w:tplc="10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9" w15:restartNumberingAfterBreak="0">
    <w:nsid w:val="799F13BE"/>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9D3546B"/>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47"/>
  </w:num>
  <w:num w:numId="3">
    <w:abstractNumId w:val="36"/>
  </w:num>
  <w:num w:numId="4">
    <w:abstractNumId w:val="31"/>
  </w:num>
  <w:num w:numId="5">
    <w:abstractNumId w:val="33"/>
  </w:num>
  <w:num w:numId="6">
    <w:abstractNumId w:val="17"/>
  </w:num>
  <w:num w:numId="7">
    <w:abstractNumId w:val="22"/>
  </w:num>
  <w:num w:numId="8">
    <w:abstractNumId w:val="17"/>
  </w:num>
  <w:num w:numId="9">
    <w:abstractNumId w:val="2"/>
  </w:num>
  <w:num w:numId="10">
    <w:abstractNumId w:val="15"/>
  </w:num>
  <w:num w:numId="11">
    <w:abstractNumId w:val="7"/>
  </w:num>
  <w:num w:numId="12">
    <w:abstractNumId w:val="3"/>
  </w:num>
  <w:num w:numId="13">
    <w:abstractNumId w:val="42"/>
  </w:num>
  <w:num w:numId="14">
    <w:abstractNumId w:val="8"/>
  </w:num>
  <w:num w:numId="15">
    <w:abstractNumId w:val="44"/>
  </w:num>
  <w:num w:numId="16">
    <w:abstractNumId w:val="9"/>
  </w:num>
  <w:num w:numId="17">
    <w:abstractNumId w:val="23"/>
  </w:num>
  <w:num w:numId="18">
    <w:abstractNumId w:val="26"/>
  </w:num>
  <w:num w:numId="19">
    <w:abstractNumId w:val="28"/>
  </w:num>
  <w:num w:numId="20">
    <w:abstractNumId w:val="18"/>
  </w:num>
  <w:num w:numId="21">
    <w:abstractNumId w:val="39"/>
  </w:num>
  <w:num w:numId="22">
    <w:abstractNumId w:val="37"/>
  </w:num>
  <w:num w:numId="23">
    <w:abstractNumId w:val="10"/>
  </w:num>
  <w:num w:numId="24">
    <w:abstractNumId w:val="46"/>
  </w:num>
  <w:num w:numId="25">
    <w:abstractNumId w:val="19"/>
  </w:num>
  <w:num w:numId="26">
    <w:abstractNumId w:val="12"/>
  </w:num>
  <w:num w:numId="27">
    <w:abstractNumId w:val="17"/>
  </w:num>
  <w:num w:numId="28">
    <w:abstractNumId w:val="34"/>
  </w:num>
  <w:num w:numId="29">
    <w:abstractNumId w:val="38"/>
  </w:num>
  <w:num w:numId="30">
    <w:abstractNumId w:val="17"/>
  </w:num>
  <w:num w:numId="31">
    <w:abstractNumId w:val="11"/>
  </w:num>
  <w:num w:numId="32">
    <w:abstractNumId w:val="13"/>
  </w:num>
  <w:num w:numId="33">
    <w:abstractNumId w:val="5"/>
  </w:num>
  <w:num w:numId="34">
    <w:abstractNumId w:val="14"/>
  </w:num>
  <w:num w:numId="35">
    <w:abstractNumId w:val="6"/>
  </w:num>
  <w:num w:numId="36">
    <w:abstractNumId w:val="32"/>
  </w:num>
  <w:num w:numId="37">
    <w:abstractNumId w:val="48"/>
  </w:num>
  <w:num w:numId="38">
    <w:abstractNumId w:val="45"/>
  </w:num>
  <w:num w:numId="39">
    <w:abstractNumId w:val="17"/>
  </w:num>
  <w:num w:numId="40">
    <w:abstractNumId w:val="17"/>
  </w:num>
  <w:num w:numId="41">
    <w:abstractNumId w:val="25"/>
  </w:num>
  <w:num w:numId="42">
    <w:abstractNumId w:val="35"/>
  </w:num>
  <w:num w:numId="43">
    <w:abstractNumId w:val="20"/>
  </w:num>
  <w:num w:numId="44">
    <w:abstractNumId w:val="30"/>
  </w:num>
  <w:num w:numId="45">
    <w:abstractNumId w:val="17"/>
  </w:num>
  <w:num w:numId="46">
    <w:abstractNumId w:val="21"/>
  </w:num>
  <w:num w:numId="47">
    <w:abstractNumId w:val="1"/>
  </w:num>
  <w:num w:numId="48">
    <w:abstractNumId w:val="49"/>
  </w:num>
  <w:num w:numId="49">
    <w:abstractNumId w:val="27"/>
  </w:num>
  <w:num w:numId="50">
    <w:abstractNumId w:val="43"/>
  </w:num>
  <w:num w:numId="51">
    <w:abstractNumId w:val="41"/>
  </w:num>
  <w:num w:numId="52">
    <w:abstractNumId w:val="50"/>
  </w:num>
  <w:num w:numId="53">
    <w:abstractNumId w:val="40"/>
  </w:num>
  <w:num w:numId="54">
    <w:abstractNumId w:val="16"/>
  </w:num>
  <w:num w:numId="55">
    <w:abstractNumId w:val="29"/>
  </w:num>
  <w:num w:numId="56">
    <w:abstractNumId w:val="4"/>
  </w:num>
  <w:num w:numId="57">
    <w:abstractNumId w:val="2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e-Kui Wang (d00)">
    <w15:presenceInfo w15:providerId="None" w15:userId="Ye-Kui Wang (d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CA" w:vendorID="64" w:dllVersion="6" w:nlCheck="1" w:checkStyle="1"/>
  <w:activeWritingStyle w:appName="MSWord" w:lang="en-C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0" w:nlCheck="1" w:checkStyle="0"/>
  <w:activeWritingStyle w:appName="MSWord" w:lang="en-US"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7585"/>
    <w:rsid w:val="00012D9C"/>
    <w:rsid w:val="00020DB3"/>
    <w:rsid w:val="00025F10"/>
    <w:rsid w:val="00027033"/>
    <w:rsid w:val="000308A3"/>
    <w:rsid w:val="00031F7F"/>
    <w:rsid w:val="000405B2"/>
    <w:rsid w:val="000458BC"/>
    <w:rsid w:val="00045C41"/>
    <w:rsid w:val="00046C03"/>
    <w:rsid w:val="00056B81"/>
    <w:rsid w:val="00065039"/>
    <w:rsid w:val="0007614F"/>
    <w:rsid w:val="00076F6B"/>
    <w:rsid w:val="00080D92"/>
    <w:rsid w:val="00086470"/>
    <w:rsid w:val="00087957"/>
    <w:rsid w:val="00091996"/>
    <w:rsid w:val="00092C13"/>
    <w:rsid w:val="0009667D"/>
    <w:rsid w:val="000B0C0F"/>
    <w:rsid w:val="000B1C6B"/>
    <w:rsid w:val="000B2CA0"/>
    <w:rsid w:val="000B4FF9"/>
    <w:rsid w:val="000B5630"/>
    <w:rsid w:val="000C09AC"/>
    <w:rsid w:val="000C5ABE"/>
    <w:rsid w:val="000C76C3"/>
    <w:rsid w:val="000D47BE"/>
    <w:rsid w:val="000E00F3"/>
    <w:rsid w:val="000E0DF6"/>
    <w:rsid w:val="000E7A98"/>
    <w:rsid w:val="000F072E"/>
    <w:rsid w:val="000F158C"/>
    <w:rsid w:val="000F41E4"/>
    <w:rsid w:val="000F4F26"/>
    <w:rsid w:val="0010059F"/>
    <w:rsid w:val="0010275E"/>
    <w:rsid w:val="00102F3D"/>
    <w:rsid w:val="001050D6"/>
    <w:rsid w:val="001201EA"/>
    <w:rsid w:val="00124E38"/>
    <w:rsid w:val="0012580B"/>
    <w:rsid w:val="00131F90"/>
    <w:rsid w:val="00132B06"/>
    <w:rsid w:val="00134412"/>
    <w:rsid w:val="0013526E"/>
    <w:rsid w:val="00137426"/>
    <w:rsid w:val="0014167D"/>
    <w:rsid w:val="00142690"/>
    <w:rsid w:val="001452D1"/>
    <w:rsid w:val="00146152"/>
    <w:rsid w:val="00152121"/>
    <w:rsid w:val="001571D1"/>
    <w:rsid w:val="00160C83"/>
    <w:rsid w:val="001701BE"/>
    <w:rsid w:val="00171371"/>
    <w:rsid w:val="00174D81"/>
    <w:rsid w:val="00174E0E"/>
    <w:rsid w:val="00175426"/>
    <w:rsid w:val="00175A24"/>
    <w:rsid w:val="0018104A"/>
    <w:rsid w:val="001846F2"/>
    <w:rsid w:val="00186A74"/>
    <w:rsid w:val="00187E58"/>
    <w:rsid w:val="00197A6D"/>
    <w:rsid w:val="001A18E2"/>
    <w:rsid w:val="001A297E"/>
    <w:rsid w:val="001A368E"/>
    <w:rsid w:val="001A7329"/>
    <w:rsid w:val="001A792F"/>
    <w:rsid w:val="001B4E28"/>
    <w:rsid w:val="001C3525"/>
    <w:rsid w:val="001C3AFB"/>
    <w:rsid w:val="001C5BE5"/>
    <w:rsid w:val="001D052D"/>
    <w:rsid w:val="001D1BD2"/>
    <w:rsid w:val="001D1C55"/>
    <w:rsid w:val="001D213A"/>
    <w:rsid w:val="001D5E2F"/>
    <w:rsid w:val="001E007E"/>
    <w:rsid w:val="001E02BE"/>
    <w:rsid w:val="001E3B37"/>
    <w:rsid w:val="001F2594"/>
    <w:rsid w:val="00201C40"/>
    <w:rsid w:val="00203C5D"/>
    <w:rsid w:val="00204C6F"/>
    <w:rsid w:val="002055A6"/>
    <w:rsid w:val="00206460"/>
    <w:rsid w:val="002069B4"/>
    <w:rsid w:val="00207FDB"/>
    <w:rsid w:val="00210E0D"/>
    <w:rsid w:val="00215DFC"/>
    <w:rsid w:val="002212DF"/>
    <w:rsid w:val="00222CD4"/>
    <w:rsid w:val="00225016"/>
    <w:rsid w:val="0022594D"/>
    <w:rsid w:val="002264A6"/>
    <w:rsid w:val="00227BA7"/>
    <w:rsid w:val="0023008C"/>
    <w:rsid w:val="0023011C"/>
    <w:rsid w:val="00235738"/>
    <w:rsid w:val="002375C1"/>
    <w:rsid w:val="00241494"/>
    <w:rsid w:val="00241507"/>
    <w:rsid w:val="002446B2"/>
    <w:rsid w:val="002473BB"/>
    <w:rsid w:val="002515EF"/>
    <w:rsid w:val="002522DC"/>
    <w:rsid w:val="00260721"/>
    <w:rsid w:val="00263077"/>
    <w:rsid w:val="00263398"/>
    <w:rsid w:val="002652B8"/>
    <w:rsid w:val="00266F06"/>
    <w:rsid w:val="00272B94"/>
    <w:rsid w:val="00275BCF"/>
    <w:rsid w:val="002777AD"/>
    <w:rsid w:val="00280A65"/>
    <w:rsid w:val="0028536B"/>
    <w:rsid w:val="00290156"/>
    <w:rsid w:val="00290E5D"/>
    <w:rsid w:val="002913E8"/>
    <w:rsid w:val="00291E36"/>
    <w:rsid w:val="00292257"/>
    <w:rsid w:val="00292A4F"/>
    <w:rsid w:val="002A54E0"/>
    <w:rsid w:val="002B1595"/>
    <w:rsid w:val="002B191D"/>
    <w:rsid w:val="002B5469"/>
    <w:rsid w:val="002B6FB0"/>
    <w:rsid w:val="002C091F"/>
    <w:rsid w:val="002C4A15"/>
    <w:rsid w:val="002C6254"/>
    <w:rsid w:val="002D0AF6"/>
    <w:rsid w:val="002D1401"/>
    <w:rsid w:val="002D2435"/>
    <w:rsid w:val="002E5051"/>
    <w:rsid w:val="002F164D"/>
    <w:rsid w:val="002F7094"/>
    <w:rsid w:val="0030012A"/>
    <w:rsid w:val="003003F2"/>
    <w:rsid w:val="0030310D"/>
    <w:rsid w:val="00305F25"/>
    <w:rsid w:val="00306206"/>
    <w:rsid w:val="0031073E"/>
    <w:rsid w:val="00316072"/>
    <w:rsid w:val="00317D85"/>
    <w:rsid w:val="00320D78"/>
    <w:rsid w:val="003239AB"/>
    <w:rsid w:val="003251A3"/>
    <w:rsid w:val="00327C56"/>
    <w:rsid w:val="00331125"/>
    <w:rsid w:val="003315A1"/>
    <w:rsid w:val="003334ED"/>
    <w:rsid w:val="003373EC"/>
    <w:rsid w:val="00342FF4"/>
    <w:rsid w:val="00346148"/>
    <w:rsid w:val="003612B9"/>
    <w:rsid w:val="0036207F"/>
    <w:rsid w:val="003669EA"/>
    <w:rsid w:val="00367FD4"/>
    <w:rsid w:val="003706CC"/>
    <w:rsid w:val="00377710"/>
    <w:rsid w:val="003826A9"/>
    <w:rsid w:val="00386BDB"/>
    <w:rsid w:val="003A0201"/>
    <w:rsid w:val="003A2D8E"/>
    <w:rsid w:val="003A7CE6"/>
    <w:rsid w:val="003B1265"/>
    <w:rsid w:val="003B13DA"/>
    <w:rsid w:val="003C20E4"/>
    <w:rsid w:val="003C255A"/>
    <w:rsid w:val="003C5BA0"/>
    <w:rsid w:val="003C67E8"/>
    <w:rsid w:val="003D4C3F"/>
    <w:rsid w:val="003D6342"/>
    <w:rsid w:val="003D6584"/>
    <w:rsid w:val="003E42CA"/>
    <w:rsid w:val="003E6F90"/>
    <w:rsid w:val="003F1BB2"/>
    <w:rsid w:val="003F5D0F"/>
    <w:rsid w:val="0040193E"/>
    <w:rsid w:val="004044FE"/>
    <w:rsid w:val="00411CCA"/>
    <w:rsid w:val="00412161"/>
    <w:rsid w:val="00414101"/>
    <w:rsid w:val="004149A7"/>
    <w:rsid w:val="00416425"/>
    <w:rsid w:val="0042178F"/>
    <w:rsid w:val="004234F0"/>
    <w:rsid w:val="0042772C"/>
    <w:rsid w:val="00431989"/>
    <w:rsid w:val="00433DDB"/>
    <w:rsid w:val="00437619"/>
    <w:rsid w:val="00462A8F"/>
    <w:rsid w:val="0046373F"/>
    <w:rsid w:val="00463D3A"/>
    <w:rsid w:val="004644F7"/>
    <w:rsid w:val="00465A1E"/>
    <w:rsid w:val="0047486A"/>
    <w:rsid w:val="0047575B"/>
    <w:rsid w:val="00475FCE"/>
    <w:rsid w:val="004771F6"/>
    <w:rsid w:val="004802B9"/>
    <w:rsid w:val="004806A7"/>
    <w:rsid w:val="00481C64"/>
    <w:rsid w:val="00484AE6"/>
    <w:rsid w:val="00486366"/>
    <w:rsid w:val="004870D3"/>
    <w:rsid w:val="004943F7"/>
    <w:rsid w:val="00495866"/>
    <w:rsid w:val="004A0413"/>
    <w:rsid w:val="004A1488"/>
    <w:rsid w:val="004A2A63"/>
    <w:rsid w:val="004A4BF6"/>
    <w:rsid w:val="004B210C"/>
    <w:rsid w:val="004B459D"/>
    <w:rsid w:val="004B50FA"/>
    <w:rsid w:val="004C2097"/>
    <w:rsid w:val="004C27FB"/>
    <w:rsid w:val="004C3AE6"/>
    <w:rsid w:val="004D2C9C"/>
    <w:rsid w:val="004D405F"/>
    <w:rsid w:val="004D7C53"/>
    <w:rsid w:val="004E4F4F"/>
    <w:rsid w:val="004E6789"/>
    <w:rsid w:val="004E6F7E"/>
    <w:rsid w:val="004F61E3"/>
    <w:rsid w:val="004F6931"/>
    <w:rsid w:val="004F78B9"/>
    <w:rsid w:val="0050139A"/>
    <w:rsid w:val="00502E10"/>
    <w:rsid w:val="00503A09"/>
    <w:rsid w:val="0050469B"/>
    <w:rsid w:val="00506019"/>
    <w:rsid w:val="00506F17"/>
    <w:rsid w:val="00507F77"/>
    <w:rsid w:val="0051015C"/>
    <w:rsid w:val="0051120C"/>
    <w:rsid w:val="00512F03"/>
    <w:rsid w:val="00514701"/>
    <w:rsid w:val="00516CF1"/>
    <w:rsid w:val="00517067"/>
    <w:rsid w:val="0052674D"/>
    <w:rsid w:val="00531AE9"/>
    <w:rsid w:val="00534214"/>
    <w:rsid w:val="0053591F"/>
    <w:rsid w:val="0054536F"/>
    <w:rsid w:val="00550A66"/>
    <w:rsid w:val="00550A94"/>
    <w:rsid w:val="005524F7"/>
    <w:rsid w:val="00552854"/>
    <w:rsid w:val="005551A7"/>
    <w:rsid w:val="00555ED6"/>
    <w:rsid w:val="005565CD"/>
    <w:rsid w:val="005608CA"/>
    <w:rsid w:val="0056368A"/>
    <w:rsid w:val="00567EC7"/>
    <w:rsid w:val="00570013"/>
    <w:rsid w:val="005741C3"/>
    <w:rsid w:val="0057777B"/>
    <w:rsid w:val="005778F6"/>
    <w:rsid w:val="005801A2"/>
    <w:rsid w:val="0058466E"/>
    <w:rsid w:val="0059090C"/>
    <w:rsid w:val="00591412"/>
    <w:rsid w:val="005952A5"/>
    <w:rsid w:val="00595663"/>
    <w:rsid w:val="005979DB"/>
    <w:rsid w:val="005A33A1"/>
    <w:rsid w:val="005B217D"/>
    <w:rsid w:val="005B3910"/>
    <w:rsid w:val="005B393C"/>
    <w:rsid w:val="005C13D7"/>
    <w:rsid w:val="005C385F"/>
    <w:rsid w:val="005C4AAA"/>
    <w:rsid w:val="005C5718"/>
    <w:rsid w:val="005D1763"/>
    <w:rsid w:val="005E1AC6"/>
    <w:rsid w:val="005E6639"/>
    <w:rsid w:val="005F012A"/>
    <w:rsid w:val="005F6F1B"/>
    <w:rsid w:val="006025CA"/>
    <w:rsid w:val="006208B1"/>
    <w:rsid w:val="00624B33"/>
    <w:rsid w:val="00626D43"/>
    <w:rsid w:val="0063041A"/>
    <w:rsid w:val="00630AA2"/>
    <w:rsid w:val="00644FE9"/>
    <w:rsid w:val="00646707"/>
    <w:rsid w:val="006520F2"/>
    <w:rsid w:val="00656803"/>
    <w:rsid w:val="0065737B"/>
    <w:rsid w:val="00657F7E"/>
    <w:rsid w:val="00662E58"/>
    <w:rsid w:val="00664126"/>
    <w:rsid w:val="00664DCF"/>
    <w:rsid w:val="00665D64"/>
    <w:rsid w:val="0067157F"/>
    <w:rsid w:val="006717AE"/>
    <w:rsid w:val="006735EE"/>
    <w:rsid w:val="00681A74"/>
    <w:rsid w:val="00682694"/>
    <w:rsid w:val="00691CAB"/>
    <w:rsid w:val="006A03A4"/>
    <w:rsid w:val="006A5321"/>
    <w:rsid w:val="006A745B"/>
    <w:rsid w:val="006B3D46"/>
    <w:rsid w:val="006C29FD"/>
    <w:rsid w:val="006C5D39"/>
    <w:rsid w:val="006D009C"/>
    <w:rsid w:val="006D1ED2"/>
    <w:rsid w:val="006D6D9B"/>
    <w:rsid w:val="006D762C"/>
    <w:rsid w:val="006E2810"/>
    <w:rsid w:val="006E4071"/>
    <w:rsid w:val="006E5417"/>
    <w:rsid w:val="006F28E2"/>
    <w:rsid w:val="006F30D4"/>
    <w:rsid w:val="007023DE"/>
    <w:rsid w:val="00703B6A"/>
    <w:rsid w:val="00710CA0"/>
    <w:rsid w:val="00712F60"/>
    <w:rsid w:val="00714BC0"/>
    <w:rsid w:val="00720E3B"/>
    <w:rsid w:val="00721286"/>
    <w:rsid w:val="007246E1"/>
    <w:rsid w:val="007325C6"/>
    <w:rsid w:val="0074393F"/>
    <w:rsid w:val="00745F6B"/>
    <w:rsid w:val="00746C24"/>
    <w:rsid w:val="00746D7C"/>
    <w:rsid w:val="00746FB1"/>
    <w:rsid w:val="007518C3"/>
    <w:rsid w:val="00755276"/>
    <w:rsid w:val="0075585E"/>
    <w:rsid w:val="0075742D"/>
    <w:rsid w:val="007666C9"/>
    <w:rsid w:val="00770571"/>
    <w:rsid w:val="007719D2"/>
    <w:rsid w:val="007768FF"/>
    <w:rsid w:val="007774C1"/>
    <w:rsid w:val="007824D3"/>
    <w:rsid w:val="00782E25"/>
    <w:rsid w:val="0079091B"/>
    <w:rsid w:val="00796EE3"/>
    <w:rsid w:val="00797126"/>
    <w:rsid w:val="00797EBA"/>
    <w:rsid w:val="007A2FE9"/>
    <w:rsid w:val="007A7D29"/>
    <w:rsid w:val="007B4AB8"/>
    <w:rsid w:val="007C0B4F"/>
    <w:rsid w:val="007C28AB"/>
    <w:rsid w:val="007C7CCF"/>
    <w:rsid w:val="007D1181"/>
    <w:rsid w:val="007D26BB"/>
    <w:rsid w:val="007E01A3"/>
    <w:rsid w:val="007E3C52"/>
    <w:rsid w:val="007E7371"/>
    <w:rsid w:val="007F1F8B"/>
    <w:rsid w:val="007F312D"/>
    <w:rsid w:val="007F3B51"/>
    <w:rsid w:val="007F467C"/>
    <w:rsid w:val="007F4E6D"/>
    <w:rsid w:val="007F67A1"/>
    <w:rsid w:val="00802B1E"/>
    <w:rsid w:val="00805AEF"/>
    <w:rsid w:val="00811C05"/>
    <w:rsid w:val="00812556"/>
    <w:rsid w:val="008160C1"/>
    <w:rsid w:val="008206C8"/>
    <w:rsid w:val="008210BF"/>
    <w:rsid w:val="00822BDB"/>
    <w:rsid w:val="00826EEF"/>
    <w:rsid w:val="008305ED"/>
    <w:rsid w:val="00841B60"/>
    <w:rsid w:val="00843910"/>
    <w:rsid w:val="00846526"/>
    <w:rsid w:val="00847237"/>
    <w:rsid w:val="00851AE3"/>
    <w:rsid w:val="00852D13"/>
    <w:rsid w:val="00853C1B"/>
    <w:rsid w:val="008555B3"/>
    <w:rsid w:val="00855BC1"/>
    <w:rsid w:val="0086387C"/>
    <w:rsid w:val="00863EFC"/>
    <w:rsid w:val="00871425"/>
    <w:rsid w:val="00874A6C"/>
    <w:rsid w:val="00876C65"/>
    <w:rsid w:val="008774BA"/>
    <w:rsid w:val="00884745"/>
    <w:rsid w:val="00886560"/>
    <w:rsid w:val="00892B06"/>
    <w:rsid w:val="008A38D1"/>
    <w:rsid w:val="008A4B4C"/>
    <w:rsid w:val="008B2661"/>
    <w:rsid w:val="008B35FA"/>
    <w:rsid w:val="008C061F"/>
    <w:rsid w:val="008C239F"/>
    <w:rsid w:val="008C546F"/>
    <w:rsid w:val="008D08A0"/>
    <w:rsid w:val="008E22C8"/>
    <w:rsid w:val="008E480C"/>
    <w:rsid w:val="008F5475"/>
    <w:rsid w:val="008F7B09"/>
    <w:rsid w:val="00907757"/>
    <w:rsid w:val="00914433"/>
    <w:rsid w:val="009212B0"/>
    <w:rsid w:val="00921FA1"/>
    <w:rsid w:val="009234A5"/>
    <w:rsid w:val="0092360D"/>
    <w:rsid w:val="009256C8"/>
    <w:rsid w:val="00925F3A"/>
    <w:rsid w:val="00933453"/>
    <w:rsid w:val="009336F7"/>
    <w:rsid w:val="0093636C"/>
    <w:rsid w:val="009374A7"/>
    <w:rsid w:val="00942134"/>
    <w:rsid w:val="00955F6D"/>
    <w:rsid w:val="00956CC7"/>
    <w:rsid w:val="00957158"/>
    <w:rsid w:val="00957E38"/>
    <w:rsid w:val="00960032"/>
    <w:rsid w:val="009611E3"/>
    <w:rsid w:val="0096288A"/>
    <w:rsid w:val="00965245"/>
    <w:rsid w:val="0096743E"/>
    <w:rsid w:val="00967B54"/>
    <w:rsid w:val="00975472"/>
    <w:rsid w:val="00976412"/>
    <w:rsid w:val="00983349"/>
    <w:rsid w:val="0098551D"/>
    <w:rsid w:val="009917F5"/>
    <w:rsid w:val="00993A2D"/>
    <w:rsid w:val="0099518F"/>
    <w:rsid w:val="00996154"/>
    <w:rsid w:val="009A523D"/>
    <w:rsid w:val="009B02A1"/>
    <w:rsid w:val="009B3323"/>
    <w:rsid w:val="009B3E89"/>
    <w:rsid w:val="009C4841"/>
    <w:rsid w:val="009C50F6"/>
    <w:rsid w:val="009C6613"/>
    <w:rsid w:val="009C71D3"/>
    <w:rsid w:val="009D0637"/>
    <w:rsid w:val="009F25FE"/>
    <w:rsid w:val="009F496B"/>
    <w:rsid w:val="009F52B3"/>
    <w:rsid w:val="009F5652"/>
    <w:rsid w:val="009F6178"/>
    <w:rsid w:val="00A01439"/>
    <w:rsid w:val="00A02E61"/>
    <w:rsid w:val="00A0485C"/>
    <w:rsid w:val="00A05C3A"/>
    <w:rsid w:val="00A05CFF"/>
    <w:rsid w:val="00A13048"/>
    <w:rsid w:val="00A17035"/>
    <w:rsid w:val="00A203BC"/>
    <w:rsid w:val="00A27C7B"/>
    <w:rsid w:val="00A31D3F"/>
    <w:rsid w:val="00A32942"/>
    <w:rsid w:val="00A35D93"/>
    <w:rsid w:val="00A41EFB"/>
    <w:rsid w:val="00A42635"/>
    <w:rsid w:val="00A45679"/>
    <w:rsid w:val="00A46843"/>
    <w:rsid w:val="00A56B97"/>
    <w:rsid w:val="00A6093D"/>
    <w:rsid w:val="00A767DC"/>
    <w:rsid w:val="00A76A6D"/>
    <w:rsid w:val="00A77D8C"/>
    <w:rsid w:val="00A82746"/>
    <w:rsid w:val="00A83253"/>
    <w:rsid w:val="00AA1D66"/>
    <w:rsid w:val="00AA348A"/>
    <w:rsid w:val="00AA38C2"/>
    <w:rsid w:val="00AA6E84"/>
    <w:rsid w:val="00AB148B"/>
    <w:rsid w:val="00AB4738"/>
    <w:rsid w:val="00AB7547"/>
    <w:rsid w:val="00AC2631"/>
    <w:rsid w:val="00AC2EB7"/>
    <w:rsid w:val="00AC36E3"/>
    <w:rsid w:val="00AC723C"/>
    <w:rsid w:val="00AC79E4"/>
    <w:rsid w:val="00AD05A8"/>
    <w:rsid w:val="00AD478C"/>
    <w:rsid w:val="00AE2626"/>
    <w:rsid w:val="00AE341B"/>
    <w:rsid w:val="00AE67D2"/>
    <w:rsid w:val="00AE6F8F"/>
    <w:rsid w:val="00AF0BDF"/>
    <w:rsid w:val="00AF0C28"/>
    <w:rsid w:val="00AF2081"/>
    <w:rsid w:val="00AF7260"/>
    <w:rsid w:val="00B0009C"/>
    <w:rsid w:val="00B029FD"/>
    <w:rsid w:val="00B07CA7"/>
    <w:rsid w:val="00B1178D"/>
    <w:rsid w:val="00B1279A"/>
    <w:rsid w:val="00B2290C"/>
    <w:rsid w:val="00B23AD9"/>
    <w:rsid w:val="00B30F38"/>
    <w:rsid w:val="00B320E7"/>
    <w:rsid w:val="00B32A5C"/>
    <w:rsid w:val="00B33017"/>
    <w:rsid w:val="00B40B8A"/>
    <w:rsid w:val="00B4194A"/>
    <w:rsid w:val="00B43AEC"/>
    <w:rsid w:val="00B44CAF"/>
    <w:rsid w:val="00B5154A"/>
    <w:rsid w:val="00B516C9"/>
    <w:rsid w:val="00B5222E"/>
    <w:rsid w:val="00B53179"/>
    <w:rsid w:val="00B5403B"/>
    <w:rsid w:val="00B55164"/>
    <w:rsid w:val="00B5530E"/>
    <w:rsid w:val="00B570C9"/>
    <w:rsid w:val="00B57C02"/>
    <w:rsid w:val="00B600CD"/>
    <w:rsid w:val="00B61C96"/>
    <w:rsid w:val="00B712F9"/>
    <w:rsid w:val="00B7367B"/>
    <w:rsid w:val="00B73A2A"/>
    <w:rsid w:val="00B75044"/>
    <w:rsid w:val="00B816CA"/>
    <w:rsid w:val="00B8788D"/>
    <w:rsid w:val="00B9471C"/>
    <w:rsid w:val="00B94B06"/>
    <w:rsid w:val="00B94C28"/>
    <w:rsid w:val="00B958B6"/>
    <w:rsid w:val="00B95A30"/>
    <w:rsid w:val="00BA1A99"/>
    <w:rsid w:val="00BA1C1E"/>
    <w:rsid w:val="00BA342F"/>
    <w:rsid w:val="00BA56C6"/>
    <w:rsid w:val="00BA7A23"/>
    <w:rsid w:val="00BB0D3A"/>
    <w:rsid w:val="00BB329E"/>
    <w:rsid w:val="00BB736A"/>
    <w:rsid w:val="00BC10BA"/>
    <w:rsid w:val="00BC1C41"/>
    <w:rsid w:val="00BC5AFD"/>
    <w:rsid w:val="00BC5CBD"/>
    <w:rsid w:val="00BD4201"/>
    <w:rsid w:val="00BD5566"/>
    <w:rsid w:val="00BD5CBC"/>
    <w:rsid w:val="00BD6F28"/>
    <w:rsid w:val="00BE154D"/>
    <w:rsid w:val="00BE1FC3"/>
    <w:rsid w:val="00BE5124"/>
    <w:rsid w:val="00BF1452"/>
    <w:rsid w:val="00C04F43"/>
    <w:rsid w:val="00C0609D"/>
    <w:rsid w:val="00C115AB"/>
    <w:rsid w:val="00C13EDE"/>
    <w:rsid w:val="00C22BF2"/>
    <w:rsid w:val="00C230EB"/>
    <w:rsid w:val="00C26CCB"/>
    <w:rsid w:val="00C30249"/>
    <w:rsid w:val="00C32FEE"/>
    <w:rsid w:val="00C33330"/>
    <w:rsid w:val="00C35B86"/>
    <w:rsid w:val="00C35E0B"/>
    <w:rsid w:val="00C3714A"/>
    <w:rsid w:val="00C3723B"/>
    <w:rsid w:val="00C412B3"/>
    <w:rsid w:val="00C42466"/>
    <w:rsid w:val="00C44963"/>
    <w:rsid w:val="00C52860"/>
    <w:rsid w:val="00C574EB"/>
    <w:rsid w:val="00C57A01"/>
    <w:rsid w:val="00C606C9"/>
    <w:rsid w:val="00C670F8"/>
    <w:rsid w:val="00C70246"/>
    <w:rsid w:val="00C710C2"/>
    <w:rsid w:val="00C711F4"/>
    <w:rsid w:val="00C728A6"/>
    <w:rsid w:val="00C80288"/>
    <w:rsid w:val="00C80889"/>
    <w:rsid w:val="00C833F4"/>
    <w:rsid w:val="00C84003"/>
    <w:rsid w:val="00C90650"/>
    <w:rsid w:val="00C95B97"/>
    <w:rsid w:val="00C9605D"/>
    <w:rsid w:val="00C97D78"/>
    <w:rsid w:val="00CA16E6"/>
    <w:rsid w:val="00CA2F90"/>
    <w:rsid w:val="00CA31F9"/>
    <w:rsid w:val="00CA4FE1"/>
    <w:rsid w:val="00CA5A47"/>
    <w:rsid w:val="00CB346E"/>
    <w:rsid w:val="00CB4765"/>
    <w:rsid w:val="00CB5BD6"/>
    <w:rsid w:val="00CC00F1"/>
    <w:rsid w:val="00CC2AAE"/>
    <w:rsid w:val="00CC5080"/>
    <w:rsid w:val="00CC5A42"/>
    <w:rsid w:val="00CD0EAB"/>
    <w:rsid w:val="00CD21E1"/>
    <w:rsid w:val="00CD2DDB"/>
    <w:rsid w:val="00CD5070"/>
    <w:rsid w:val="00CE01FC"/>
    <w:rsid w:val="00CE2BBD"/>
    <w:rsid w:val="00CE5E02"/>
    <w:rsid w:val="00CE6A3C"/>
    <w:rsid w:val="00CF34DB"/>
    <w:rsid w:val="00CF556E"/>
    <w:rsid w:val="00CF558F"/>
    <w:rsid w:val="00D010C0"/>
    <w:rsid w:val="00D05B6A"/>
    <w:rsid w:val="00D073E2"/>
    <w:rsid w:val="00D16036"/>
    <w:rsid w:val="00D304D8"/>
    <w:rsid w:val="00D446EC"/>
    <w:rsid w:val="00D462B8"/>
    <w:rsid w:val="00D4708E"/>
    <w:rsid w:val="00D51BF0"/>
    <w:rsid w:val="00D520A2"/>
    <w:rsid w:val="00D53E6C"/>
    <w:rsid w:val="00D55942"/>
    <w:rsid w:val="00D63FE0"/>
    <w:rsid w:val="00D65690"/>
    <w:rsid w:val="00D73467"/>
    <w:rsid w:val="00D807BF"/>
    <w:rsid w:val="00D80C8B"/>
    <w:rsid w:val="00D81A2C"/>
    <w:rsid w:val="00D82FCC"/>
    <w:rsid w:val="00D832AE"/>
    <w:rsid w:val="00D835ED"/>
    <w:rsid w:val="00D84204"/>
    <w:rsid w:val="00D87DE4"/>
    <w:rsid w:val="00D904B4"/>
    <w:rsid w:val="00D9671A"/>
    <w:rsid w:val="00D97A84"/>
    <w:rsid w:val="00DA17FC"/>
    <w:rsid w:val="00DA3823"/>
    <w:rsid w:val="00DA4E34"/>
    <w:rsid w:val="00DA7887"/>
    <w:rsid w:val="00DB2C26"/>
    <w:rsid w:val="00DB326E"/>
    <w:rsid w:val="00DB617F"/>
    <w:rsid w:val="00DB6AF8"/>
    <w:rsid w:val="00DC5D05"/>
    <w:rsid w:val="00DD0051"/>
    <w:rsid w:val="00DD02F4"/>
    <w:rsid w:val="00DD34C7"/>
    <w:rsid w:val="00DD4411"/>
    <w:rsid w:val="00DD65F7"/>
    <w:rsid w:val="00DD6C54"/>
    <w:rsid w:val="00DE47E6"/>
    <w:rsid w:val="00DE4D63"/>
    <w:rsid w:val="00DE5F7E"/>
    <w:rsid w:val="00DE6B43"/>
    <w:rsid w:val="00DE6C1A"/>
    <w:rsid w:val="00DF68D3"/>
    <w:rsid w:val="00E05466"/>
    <w:rsid w:val="00E10D61"/>
    <w:rsid w:val="00E11923"/>
    <w:rsid w:val="00E11D3D"/>
    <w:rsid w:val="00E1388F"/>
    <w:rsid w:val="00E14002"/>
    <w:rsid w:val="00E2483A"/>
    <w:rsid w:val="00E262D4"/>
    <w:rsid w:val="00E31FB1"/>
    <w:rsid w:val="00E36250"/>
    <w:rsid w:val="00E4087C"/>
    <w:rsid w:val="00E42C9E"/>
    <w:rsid w:val="00E514C6"/>
    <w:rsid w:val="00E54511"/>
    <w:rsid w:val="00E55566"/>
    <w:rsid w:val="00E557D9"/>
    <w:rsid w:val="00E60284"/>
    <w:rsid w:val="00E61914"/>
    <w:rsid w:val="00E61DAC"/>
    <w:rsid w:val="00E67DB8"/>
    <w:rsid w:val="00E72B80"/>
    <w:rsid w:val="00E75FE3"/>
    <w:rsid w:val="00E76826"/>
    <w:rsid w:val="00E81712"/>
    <w:rsid w:val="00E83EB7"/>
    <w:rsid w:val="00E86C4C"/>
    <w:rsid w:val="00E907A3"/>
    <w:rsid w:val="00E911A2"/>
    <w:rsid w:val="00E9337C"/>
    <w:rsid w:val="00EA0801"/>
    <w:rsid w:val="00EA5AE0"/>
    <w:rsid w:val="00EB4C08"/>
    <w:rsid w:val="00EB7AB1"/>
    <w:rsid w:val="00EC1BB3"/>
    <w:rsid w:val="00ED07E6"/>
    <w:rsid w:val="00ED0D6A"/>
    <w:rsid w:val="00ED10B9"/>
    <w:rsid w:val="00ED25F3"/>
    <w:rsid w:val="00EE2056"/>
    <w:rsid w:val="00EE291E"/>
    <w:rsid w:val="00EE7CD8"/>
    <w:rsid w:val="00EF101A"/>
    <w:rsid w:val="00EF48CC"/>
    <w:rsid w:val="00EF67F2"/>
    <w:rsid w:val="00F00801"/>
    <w:rsid w:val="00F01CA7"/>
    <w:rsid w:val="00F0428E"/>
    <w:rsid w:val="00F04379"/>
    <w:rsid w:val="00F04AE2"/>
    <w:rsid w:val="00F07742"/>
    <w:rsid w:val="00F1147D"/>
    <w:rsid w:val="00F321A0"/>
    <w:rsid w:val="00F419CF"/>
    <w:rsid w:val="00F524B5"/>
    <w:rsid w:val="00F60BC1"/>
    <w:rsid w:val="00F711F1"/>
    <w:rsid w:val="00F72AD2"/>
    <w:rsid w:val="00F73032"/>
    <w:rsid w:val="00F80B77"/>
    <w:rsid w:val="00F848FC"/>
    <w:rsid w:val="00F909D2"/>
    <w:rsid w:val="00F9282A"/>
    <w:rsid w:val="00F9389F"/>
    <w:rsid w:val="00F95494"/>
    <w:rsid w:val="00F96BAD"/>
    <w:rsid w:val="00FA0790"/>
    <w:rsid w:val="00FA139D"/>
    <w:rsid w:val="00FA1683"/>
    <w:rsid w:val="00FA4517"/>
    <w:rsid w:val="00FB0E84"/>
    <w:rsid w:val="00FC18F3"/>
    <w:rsid w:val="00FC3239"/>
    <w:rsid w:val="00FC4678"/>
    <w:rsid w:val="00FC4E3A"/>
    <w:rsid w:val="00FC5FF9"/>
    <w:rsid w:val="00FD01C2"/>
    <w:rsid w:val="00FD24E7"/>
    <w:rsid w:val="00FE595C"/>
    <w:rsid w:val="00FE607E"/>
    <w:rsid w:val="00FF0CE3"/>
    <w:rsid w:val="00FF1868"/>
    <w:rsid w:val="00FF1B82"/>
    <w:rsid w:val="00FF1F6B"/>
    <w:rsid w:val="00FF5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F9E93F"/>
  <w15:chartTrackingRefBased/>
  <w15:docId w15:val="{F9CD566A-8242-4735-9E0B-B4F43B7EB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uiPriority="22" w:qFormat="1"/>
    <w:lsdException w:name="Emphasis" w:uiPriority="20" w:qFormat="1"/>
    <w:lsdException w:name="Normal (Web)" w:uiPriority="99"/>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101A"/>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ISOMB">
    <w:name w:val="ISO_MB"/>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lause">
    <w:name w:val="ISO_Claus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Paragraph">
    <w:name w:val="ISO_Paragraph"/>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CommType">
    <w:name w:val="ISO_Comm_Type"/>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paragraph" w:customStyle="1" w:styleId="ISOSecretObservations">
    <w:name w:val="ISO_Secret_Observations"/>
    <w:basedOn w:val="Normal"/>
    <w:rsid w:val="00D65690"/>
    <w:pPr>
      <w:tabs>
        <w:tab w:val="clear" w:pos="360"/>
        <w:tab w:val="clear" w:pos="720"/>
        <w:tab w:val="clear" w:pos="1080"/>
        <w:tab w:val="clear" w:pos="1440"/>
      </w:tabs>
      <w:overflowPunct/>
      <w:autoSpaceDE/>
      <w:autoSpaceDN/>
      <w:adjustRightInd/>
      <w:spacing w:before="210" w:line="210" w:lineRule="exact"/>
      <w:textAlignment w:val="auto"/>
    </w:pPr>
    <w:rPr>
      <w:rFonts w:ascii="Arial" w:hAnsi="Arial"/>
      <w:sz w:val="18"/>
      <w:lang w:val="en-GB"/>
    </w:rPr>
  </w:style>
  <w:style w:type="character" w:styleId="CommentReference">
    <w:name w:val="annotation reference"/>
    <w:uiPriority w:val="99"/>
    <w:rsid w:val="00CC5080"/>
    <w:rPr>
      <w:rFonts w:cs="Times New Roman"/>
      <w:sz w:val="16"/>
      <w:szCs w:val="16"/>
    </w:rPr>
  </w:style>
  <w:style w:type="paragraph" w:styleId="CommentText">
    <w:name w:val="annotation text"/>
    <w:basedOn w:val="Normal"/>
    <w:link w:val="CommentTextChar"/>
    <w:uiPriority w:val="99"/>
    <w:rsid w:val="00CC5080"/>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basedOn w:val="DefaultParagraphFont"/>
    <w:link w:val="CommentText"/>
    <w:uiPriority w:val="99"/>
    <w:rsid w:val="00CC5080"/>
    <w:rPr>
      <w:rFonts w:eastAsia="Malgun Gothic"/>
      <w:lang w:val="en-GB" w:eastAsia="x-none"/>
    </w:rPr>
  </w:style>
  <w:style w:type="paragraph" w:styleId="ListParagraph">
    <w:name w:val="List Paragraph"/>
    <w:basedOn w:val="Normal"/>
    <w:link w:val="ListParagraphChar"/>
    <w:uiPriority w:val="34"/>
    <w:qFormat/>
    <w:rsid w:val="003A0201"/>
    <w:pPr>
      <w:ind w:left="720"/>
      <w:contextualSpacing/>
    </w:pPr>
  </w:style>
  <w:style w:type="character" w:customStyle="1" w:styleId="FooterChar">
    <w:name w:val="Footer Char"/>
    <w:link w:val="Footer"/>
    <w:rsid w:val="00D84204"/>
    <w:rPr>
      <w:sz w:val="22"/>
      <w:lang w:eastAsia="en-US"/>
    </w:rPr>
  </w:style>
  <w:style w:type="paragraph" w:customStyle="1" w:styleId="tableheading">
    <w:name w:val="table heading"/>
    <w:basedOn w:val="Normal"/>
    <w:rsid w:val="002B546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2B546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2B5469"/>
    <w:rPr>
      <w:rFonts w:ascii="Times" w:eastAsia="Malgun Gothic" w:hAnsi="Times"/>
      <w:lang w:val="en-GB" w:eastAsia="en-US"/>
    </w:rPr>
  </w:style>
  <w:style w:type="paragraph" w:styleId="CommentSubject">
    <w:name w:val="annotation subject"/>
    <w:basedOn w:val="CommentText"/>
    <w:next w:val="CommentText"/>
    <w:link w:val="CommentSubjectChar"/>
    <w:rsid w:val="009B3323"/>
    <w:pPr>
      <w:tabs>
        <w:tab w:val="clear" w:pos="794"/>
        <w:tab w:val="clear" w:pos="1191"/>
        <w:tab w:val="clear" w:pos="1588"/>
        <w:tab w:val="clear" w:pos="1985"/>
        <w:tab w:val="left" w:pos="360"/>
        <w:tab w:val="left" w:pos="720"/>
        <w:tab w:val="left" w:pos="1080"/>
        <w:tab w:val="left" w:pos="1440"/>
      </w:tabs>
      <w:jc w:val="left"/>
    </w:pPr>
    <w:rPr>
      <w:rFonts w:eastAsia="Times New Roman"/>
      <w:b/>
      <w:bCs/>
      <w:lang w:val="en-US" w:eastAsia="en-US"/>
    </w:rPr>
  </w:style>
  <w:style w:type="character" w:customStyle="1" w:styleId="CommentSubjectChar">
    <w:name w:val="Comment Subject Char"/>
    <w:basedOn w:val="CommentTextChar"/>
    <w:link w:val="CommentSubject"/>
    <w:rsid w:val="009B3323"/>
    <w:rPr>
      <w:rFonts w:eastAsia="Malgun Gothic"/>
      <w:b/>
      <w:bCs/>
      <w:lang w:val="en-GB" w:eastAsia="en-US"/>
    </w:rPr>
  </w:style>
  <w:style w:type="paragraph" w:styleId="Revision">
    <w:name w:val="Revision"/>
    <w:hidden/>
    <w:uiPriority w:val="99"/>
    <w:semiHidden/>
    <w:rsid w:val="0023008C"/>
    <w:rPr>
      <w:sz w:val="22"/>
      <w:lang w:eastAsia="en-US"/>
    </w:rPr>
  </w:style>
  <w:style w:type="paragraph" w:customStyle="1" w:styleId="TableTitle">
    <w:name w:val="Table_Title"/>
    <w:basedOn w:val="Normal"/>
    <w:next w:val="Blanc"/>
    <w:rsid w:val="0023008C"/>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Normal"/>
    <w:rsid w:val="0023008C"/>
    <w:pPr>
      <w:tabs>
        <w:tab w:val="clear" w:pos="794"/>
        <w:tab w:val="clear" w:pos="1191"/>
        <w:tab w:val="clear" w:pos="1588"/>
        <w:tab w:val="clear" w:pos="1985"/>
      </w:tabs>
      <w:spacing w:before="0" w:after="57" w:line="12" w:lineRule="exact"/>
    </w:pPr>
    <w:rPr>
      <w:b w:val="0"/>
      <w:bCs w:val="0"/>
      <w:sz w:val="8"/>
      <w:szCs w:val="8"/>
      <w:lang w:val="en-US"/>
    </w:rPr>
  </w:style>
  <w:style w:type="table" w:styleId="TableGrid">
    <w:name w:val="Table Grid"/>
    <w:basedOn w:val="TableNormal"/>
    <w:rsid w:val="00EA08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N2Char">
    <w:name w:val="3N2 Char"/>
    <w:link w:val="3N2"/>
    <w:locked/>
    <w:rsid w:val="00210E0D"/>
    <w:rPr>
      <w:rFonts w:eastAsia="Times New Roman"/>
      <w:lang w:val="en-GB" w:eastAsia="ko-KR"/>
    </w:rPr>
  </w:style>
  <w:style w:type="paragraph" w:customStyle="1" w:styleId="3N2">
    <w:name w:val="3N2"/>
    <w:basedOn w:val="Normal"/>
    <w:link w:val="3N2Char"/>
    <w:qFormat/>
    <w:rsid w:val="00210E0D"/>
    <w:pPr>
      <w:widowControl w:val="0"/>
      <w:tabs>
        <w:tab w:val="clear" w:pos="360"/>
        <w:tab w:val="clear" w:pos="720"/>
        <w:tab w:val="clear" w:pos="1080"/>
        <w:tab w:val="clear" w:pos="1440"/>
      </w:tabs>
      <w:ind w:left="720"/>
      <w:jc w:val="both"/>
      <w:textAlignment w:val="auto"/>
      <w:outlineLvl w:val="3"/>
    </w:pPr>
    <w:rPr>
      <w:rFonts w:eastAsia="Times New Roman"/>
      <w:sz w:val="20"/>
      <w:lang w:val="en-GB" w:eastAsia="ko-KR"/>
    </w:rPr>
  </w:style>
  <w:style w:type="paragraph" w:customStyle="1" w:styleId="enumlev1">
    <w:name w:val="enumlev1"/>
    <w:basedOn w:val="Normal"/>
    <w:rsid w:val="00E14002"/>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3F1BB2"/>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Note1">
    <w:name w:val="Note 1"/>
    <w:basedOn w:val="Normal"/>
    <w:link w:val="Note1Char"/>
    <w:qFormat/>
    <w:rsid w:val="003826A9"/>
    <w:pPr>
      <w:tabs>
        <w:tab w:val="clear" w:pos="360"/>
        <w:tab w:val="clear" w:pos="720"/>
        <w:tab w:val="clear" w:pos="1080"/>
        <w:tab w:val="clear" w:pos="1440"/>
      </w:tabs>
      <w:spacing w:before="60" w:line="199" w:lineRule="exact"/>
      <w:ind w:left="284"/>
      <w:jc w:val="both"/>
    </w:pPr>
    <w:rPr>
      <w:rFonts w:eastAsia="MS Mincho"/>
      <w:sz w:val="18"/>
      <w:szCs w:val="18"/>
      <w:lang w:val="en-GB"/>
    </w:rPr>
  </w:style>
  <w:style w:type="character" w:customStyle="1" w:styleId="ListParagraphChar">
    <w:name w:val="List Paragraph Char"/>
    <w:link w:val="ListParagraph"/>
    <w:uiPriority w:val="34"/>
    <w:rsid w:val="00C833F4"/>
    <w:rPr>
      <w:sz w:val="22"/>
      <w:lang w:eastAsia="en-US"/>
    </w:rPr>
  </w:style>
  <w:style w:type="character" w:customStyle="1" w:styleId="UnresolvedMention1">
    <w:name w:val="Unresolved Mention1"/>
    <w:basedOn w:val="DefaultParagraphFont"/>
    <w:uiPriority w:val="99"/>
    <w:semiHidden/>
    <w:unhideWhenUsed/>
    <w:rsid w:val="00431989"/>
    <w:rPr>
      <w:color w:val="605E5C"/>
      <w:shd w:val="clear" w:color="auto" w:fill="E1DFDD"/>
    </w:rPr>
  </w:style>
  <w:style w:type="character" w:styleId="PlaceholderText">
    <w:name w:val="Placeholder Text"/>
    <w:basedOn w:val="DefaultParagraphFont"/>
    <w:uiPriority w:val="99"/>
    <w:semiHidden/>
    <w:rsid w:val="007325C6"/>
    <w:rPr>
      <w:color w:val="808080"/>
    </w:rPr>
  </w:style>
  <w:style w:type="character" w:styleId="UnresolvedMention">
    <w:name w:val="Unresolved Mention"/>
    <w:basedOn w:val="DefaultParagraphFont"/>
    <w:uiPriority w:val="99"/>
    <w:semiHidden/>
    <w:unhideWhenUsed/>
    <w:rsid w:val="00E557D9"/>
    <w:rPr>
      <w:color w:val="605E5C"/>
      <w:shd w:val="clear" w:color="auto" w:fill="E1DFDD"/>
    </w:rPr>
  </w:style>
  <w:style w:type="paragraph" w:customStyle="1" w:styleId="tablecell">
    <w:name w:val="table cell"/>
    <w:basedOn w:val="Normal"/>
    <w:rsid w:val="0053591F"/>
    <w:pPr>
      <w:keepNext/>
      <w:keepLines/>
      <w:tabs>
        <w:tab w:val="clear" w:pos="360"/>
        <w:tab w:val="clear" w:pos="720"/>
        <w:tab w:val="clear" w:pos="1080"/>
        <w:tab w:val="clear" w:pos="1440"/>
      </w:tabs>
      <w:spacing w:before="0" w:after="60"/>
      <w:jc w:val="both"/>
    </w:pPr>
    <w:rPr>
      <w:rFonts w:eastAsia="MS Mincho"/>
      <w:sz w:val="20"/>
      <w:lang w:val="en-GB"/>
    </w:rPr>
  </w:style>
  <w:style w:type="character" w:customStyle="1" w:styleId="Note1Char">
    <w:name w:val="Note 1 Char"/>
    <w:basedOn w:val="DefaultParagraphFont"/>
    <w:link w:val="Note1"/>
    <w:rsid w:val="004D7C53"/>
    <w:rPr>
      <w:rFonts w:eastAsia="MS Mincho"/>
      <w:sz w:val="18"/>
      <w:szCs w:val="18"/>
      <w:lang w:val="en-GB" w:eastAsia="en-US"/>
    </w:rPr>
  </w:style>
  <w:style w:type="paragraph" w:customStyle="1" w:styleId="enumlev2">
    <w:name w:val="enumlev2"/>
    <w:basedOn w:val="enumlev1"/>
    <w:uiPriority w:val="99"/>
    <w:rsid w:val="00416425"/>
    <w:pPr>
      <w:ind w:left="1588"/>
    </w:pPr>
    <w:rPr>
      <w:rFonts w:eastAsia="SimSun"/>
    </w:rPr>
  </w:style>
  <w:style w:type="paragraph" w:customStyle="1" w:styleId="enumlev3">
    <w:name w:val="enumlev3"/>
    <w:basedOn w:val="enumlev2"/>
    <w:uiPriority w:val="99"/>
    <w:rsid w:val="00416425"/>
    <w:pPr>
      <w:ind w:left="1985"/>
    </w:pPr>
  </w:style>
  <w:style w:type="paragraph" w:styleId="NormalWeb">
    <w:name w:val="Normal (Web)"/>
    <w:basedOn w:val="Normal"/>
    <w:uiPriority w:val="99"/>
    <w:unhideWhenUsed/>
    <w:rsid w:val="00AC79E4"/>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imes New Roman"/>
      <w:sz w:val="24"/>
      <w:szCs w:val="24"/>
      <w:lang w:eastAsia="zh-CN"/>
    </w:rPr>
  </w:style>
  <w:style w:type="character" w:styleId="Emphasis">
    <w:name w:val="Emphasis"/>
    <w:basedOn w:val="DefaultParagraphFont"/>
    <w:uiPriority w:val="20"/>
    <w:qFormat/>
    <w:rsid w:val="00AC79E4"/>
    <w:rPr>
      <w:i/>
      <w:iCs/>
    </w:rPr>
  </w:style>
  <w:style w:type="character" w:styleId="Strong">
    <w:name w:val="Strong"/>
    <w:basedOn w:val="DefaultParagraphFont"/>
    <w:uiPriority w:val="22"/>
    <w:qFormat/>
    <w:rsid w:val="00AC79E4"/>
    <w:rPr>
      <w:b/>
      <w:bCs/>
    </w:rPr>
  </w:style>
  <w:style w:type="paragraph" w:customStyle="1" w:styleId="SVCBulletslevel2CharChar">
    <w:name w:val="SVC Bullets level 2 Char Char"/>
    <w:basedOn w:val="Normal"/>
    <w:uiPriority w:val="99"/>
    <w:rsid w:val="00D63FE0"/>
    <w:pPr>
      <w:numPr>
        <w:numId w:val="5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92814">
      <w:bodyDiv w:val="1"/>
      <w:marLeft w:val="0"/>
      <w:marRight w:val="0"/>
      <w:marTop w:val="0"/>
      <w:marBottom w:val="0"/>
      <w:divBdr>
        <w:top w:val="none" w:sz="0" w:space="0" w:color="auto"/>
        <w:left w:val="none" w:sz="0" w:space="0" w:color="auto"/>
        <w:bottom w:val="none" w:sz="0" w:space="0" w:color="auto"/>
        <w:right w:val="none" w:sz="0" w:space="0" w:color="auto"/>
      </w:divBdr>
    </w:div>
    <w:div w:id="260376046">
      <w:bodyDiv w:val="1"/>
      <w:marLeft w:val="0"/>
      <w:marRight w:val="0"/>
      <w:marTop w:val="0"/>
      <w:marBottom w:val="0"/>
      <w:divBdr>
        <w:top w:val="none" w:sz="0" w:space="0" w:color="auto"/>
        <w:left w:val="none" w:sz="0" w:space="0" w:color="auto"/>
        <w:bottom w:val="none" w:sz="0" w:space="0" w:color="auto"/>
        <w:right w:val="none" w:sz="0" w:space="0" w:color="auto"/>
      </w:divBdr>
    </w:div>
    <w:div w:id="343095717">
      <w:bodyDiv w:val="1"/>
      <w:marLeft w:val="0"/>
      <w:marRight w:val="0"/>
      <w:marTop w:val="0"/>
      <w:marBottom w:val="0"/>
      <w:divBdr>
        <w:top w:val="none" w:sz="0" w:space="0" w:color="auto"/>
        <w:left w:val="none" w:sz="0" w:space="0" w:color="auto"/>
        <w:bottom w:val="none" w:sz="0" w:space="0" w:color="auto"/>
        <w:right w:val="none" w:sz="0" w:space="0" w:color="auto"/>
      </w:divBdr>
    </w:div>
    <w:div w:id="1459182353">
      <w:bodyDiv w:val="1"/>
      <w:marLeft w:val="0"/>
      <w:marRight w:val="0"/>
      <w:marTop w:val="0"/>
      <w:marBottom w:val="0"/>
      <w:divBdr>
        <w:top w:val="none" w:sz="0" w:space="0" w:color="auto"/>
        <w:left w:val="none" w:sz="0" w:space="0" w:color="auto"/>
        <w:bottom w:val="none" w:sz="0" w:space="0" w:color="auto"/>
        <w:right w:val="none" w:sz="0" w:space="0" w:color="auto"/>
      </w:divBdr>
    </w:div>
    <w:div w:id="1497040652">
      <w:bodyDiv w:val="1"/>
      <w:marLeft w:val="0"/>
      <w:marRight w:val="0"/>
      <w:marTop w:val="0"/>
      <w:marBottom w:val="0"/>
      <w:divBdr>
        <w:top w:val="none" w:sz="0" w:space="0" w:color="auto"/>
        <w:left w:val="none" w:sz="0" w:space="0" w:color="auto"/>
        <w:bottom w:val="none" w:sz="0" w:space="0" w:color="auto"/>
        <w:right w:val="none" w:sz="0" w:space="0" w:color="auto"/>
      </w:divBdr>
    </w:div>
    <w:div w:id="158271175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14422195">
      <w:bodyDiv w:val="1"/>
      <w:marLeft w:val="0"/>
      <w:marRight w:val="0"/>
      <w:marTop w:val="0"/>
      <w:marBottom w:val="0"/>
      <w:divBdr>
        <w:top w:val="none" w:sz="0" w:space="0" w:color="auto"/>
        <w:left w:val="none" w:sz="0" w:space="0" w:color="auto"/>
        <w:bottom w:val="none" w:sz="0" w:space="0" w:color="auto"/>
        <w:right w:val="none" w:sz="0" w:space="0" w:color="auto"/>
      </w:divBdr>
    </w:div>
    <w:div w:id="1909605821">
      <w:bodyDiv w:val="1"/>
      <w:marLeft w:val="0"/>
      <w:marRight w:val="0"/>
      <w:marTop w:val="0"/>
      <w:marBottom w:val="0"/>
      <w:divBdr>
        <w:top w:val="none" w:sz="0" w:space="0" w:color="auto"/>
        <w:left w:val="none" w:sz="0" w:space="0" w:color="auto"/>
        <w:bottom w:val="none" w:sz="0" w:space="0" w:color="auto"/>
        <w:right w:val="none" w:sz="0" w:space="0" w:color="auto"/>
      </w:divBdr>
    </w:div>
    <w:div w:id="1955210589">
      <w:bodyDiv w:val="1"/>
      <w:marLeft w:val="0"/>
      <w:marRight w:val="0"/>
      <w:marTop w:val="0"/>
      <w:marBottom w:val="0"/>
      <w:divBdr>
        <w:top w:val="none" w:sz="0" w:space="0" w:color="auto"/>
        <w:left w:val="none" w:sz="0" w:space="0" w:color="auto"/>
        <w:bottom w:val="none" w:sz="0" w:space="0" w:color="auto"/>
        <w:right w:val="none" w:sz="0" w:space="0" w:color="auto"/>
      </w:divBdr>
    </w:div>
    <w:div w:id="213602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ekui.wang@bytedanc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sser_syed@comcas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garysull@miscrosoft.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5E4BF-49FE-4C77-8DB1-1EE297067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1107</TotalTime>
  <Pages>1</Pages>
  <Words>8940</Words>
  <Characters>50964</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59785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Ye-Kui Wang</dc:creator>
  <cp:keywords>JCT-VC, MPEG, VCEG</cp:keywords>
  <cp:lastModifiedBy>Ye-Kui Wang (d00)</cp:lastModifiedBy>
  <cp:revision>113</cp:revision>
  <cp:lastPrinted>2017-03-17T21:00:00Z</cp:lastPrinted>
  <dcterms:created xsi:type="dcterms:W3CDTF">2018-09-26T00:01:00Z</dcterms:created>
  <dcterms:modified xsi:type="dcterms:W3CDTF">2020-09-24T00:12:00Z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