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Layout w:type="fixed"/>
        <w:tblLook w:val="0000" w:firstRow="0" w:lastRow="0" w:firstColumn="0" w:lastColumn="0" w:noHBand="0" w:noVBand="0"/>
      </w:tblPr>
      <w:tblGrid>
        <w:gridCol w:w="6120"/>
        <w:gridCol w:w="3240"/>
      </w:tblGrid>
      <w:tr w:rsidR="00E61DAC" w:rsidRPr="009F176F" w14:paraId="682016BC" w14:textId="77777777" w:rsidTr="00E410C8">
        <w:tc>
          <w:tcPr>
            <w:tcW w:w="6120" w:type="dxa"/>
          </w:tcPr>
          <w:p w14:paraId="09A510B1" w14:textId="3D170D46" w:rsidR="006C5D39" w:rsidRPr="009F176F" w:rsidRDefault="005379F2" w:rsidP="00C97D78">
            <w:pPr>
              <w:tabs>
                <w:tab w:val="left" w:pos="7200"/>
              </w:tabs>
              <w:spacing w:before="0"/>
              <w:rPr>
                <w:b/>
                <w:szCs w:val="22"/>
                <w:lang w:val="en-CA"/>
              </w:rPr>
            </w:pPr>
            <w:r w:rsidRPr="009F176F">
              <w:rPr>
                <w:b/>
                <w:noProof/>
                <w:szCs w:val="22"/>
                <w:lang w:val="en-CA" w:eastAsia="de-DE"/>
              </w:rPr>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FB8232"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6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9F176F">
              <w:rPr>
                <w:b/>
                <w:noProof/>
                <w:szCs w:val="22"/>
                <w:lang w:val="en-CA" w:eastAsia="de-DE"/>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9F176F">
              <w:rPr>
                <w:b/>
                <w:noProof/>
                <w:szCs w:val="22"/>
                <w:lang w:val="en-CA" w:eastAsia="de-DE"/>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9F176F">
              <w:rPr>
                <w:b/>
                <w:szCs w:val="22"/>
                <w:lang w:val="en-CA"/>
              </w:rPr>
              <w:t xml:space="preserve">Joint </w:t>
            </w:r>
            <w:r w:rsidR="006C5D39" w:rsidRPr="009F176F">
              <w:rPr>
                <w:b/>
                <w:szCs w:val="22"/>
                <w:lang w:val="en-CA"/>
              </w:rPr>
              <w:t>Collaborative</w:t>
            </w:r>
            <w:r w:rsidR="00E61DAC" w:rsidRPr="009F176F">
              <w:rPr>
                <w:b/>
                <w:szCs w:val="22"/>
                <w:lang w:val="en-CA"/>
              </w:rPr>
              <w:t xml:space="preserve"> Team </w:t>
            </w:r>
            <w:r w:rsidR="006C5D39" w:rsidRPr="009F176F">
              <w:rPr>
                <w:b/>
                <w:szCs w:val="22"/>
                <w:lang w:val="en-CA"/>
              </w:rPr>
              <w:t>on Video Coding (JCT-VC)</w:t>
            </w:r>
          </w:p>
          <w:p w14:paraId="1C7E1086" w14:textId="77777777" w:rsidR="00E61DAC" w:rsidRPr="009F176F" w:rsidRDefault="00E54511" w:rsidP="00C97D78">
            <w:pPr>
              <w:tabs>
                <w:tab w:val="left" w:pos="7200"/>
              </w:tabs>
              <w:spacing w:before="0"/>
              <w:rPr>
                <w:b/>
                <w:szCs w:val="22"/>
                <w:lang w:val="en-CA"/>
              </w:rPr>
            </w:pPr>
            <w:r w:rsidRPr="009F176F">
              <w:rPr>
                <w:b/>
                <w:szCs w:val="22"/>
                <w:lang w:val="en-CA"/>
              </w:rPr>
              <w:t xml:space="preserve">of </w:t>
            </w:r>
            <w:r w:rsidR="007F1F8B" w:rsidRPr="009F176F">
              <w:rPr>
                <w:b/>
                <w:szCs w:val="22"/>
                <w:lang w:val="en-CA"/>
              </w:rPr>
              <w:t>ITU-T SG</w:t>
            </w:r>
            <w:r w:rsidR="005E1AC6" w:rsidRPr="009F176F">
              <w:rPr>
                <w:b/>
                <w:szCs w:val="22"/>
                <w:lang w:val="en-CA"/>
              </w:rPr>
              <w:t> </w:t>
            </w:r>
            <w:r w:rsidR="007F1F8B" w:rsidRPr="009F176F">
              <w:rPr>
                <w:b/>
                <w:szCs w:val="22"/>
                <w:lang w:val="en-CA"/>
              </w:rPr>
              <w:t>16 WP</w:t>
            </w:r>
            <w:r w:rsidR="005E1AC6" w:rsidRPr="009F176F">
              <w:rPr>
                <w:b/>
                <w:szCs w:val="22"/>
                <w:lang w:val="en-CA"/>
              </w:rPr>
              <w:t> </w:t>
            </w:r>
            <w:r w:rsidR="007F1F8B" w:rsidRPr="009F176F">
              <w:rPr>
                <w:b/>
                <w:szCs w:val="22"/>
                <w:lang w:val="en-CA"/>
              </w:rPr>
              <w:t>3 and ISO/IEC JTC</w:t>
            </w:r>
            <w:r w:rsidR="005E1AC6" w:rsidRPr="009F176F">
              <w:rPr>
                <w:b/>
                <w:szCs w:val="22"/>
                <w:lang w:val="en-CA"/>
              </w:rPr>
              <w:t> </w:t>
            </w:r>
            <w:r w:rsidR="007F1F8B" w:rsidRPr="009F176F">
              <w:rPr>
                <w:b/>
                <w:szCs w:val="22"/>
                <w:lang w:val="en-CA"/>
              </w:rPr>
              <w:t>1/SC</w:t>
            </w:r>
            <w:r w:rsidR="005E1AC6" w:rsidRPr="009F176F">
              <w:rPr>
                <w:b/>
                <w:szCs w:val="22"/>
                <w:lang w:val="en-CA"/>
              </w:rPr>
              <w:t> </w:t>
            </w:r>
            <w:r w:rsidR="007F1F8B" w:rsidRPr="009F176F">
              <w:rPr>
                <w:b/>
                <w:szCs w:val="22"/>
                <w:lang w:val="en-CA"/>
              </w:rPr>
              <w:t>29/WG</w:t>
            </w:r>
            <w:r w:rsidR="005E1AC6" w:rsidRPr="009F176F">
              <w:rPr>
                <w:b/>
                <w:szCs w:val="22"/>
                <w:lang w:val="en-CA"/>
              </w:rPr>
              <w:t> </w:t>
            </w:r>
            <w:r w:rsidR="007F1F8B" w:rsidRPr="009F176F">
              <w:rPr>
                <w:b/>
                <w:szCs w:val="22"/>
                <w:lang w:val="en-CA"/>
              </w:rPr>
              <w:t>11</w:t>
            </w:r>
          </w:p>
          <w:p w14:paraId="2B4C9D54" w14:textId="567C00D2" w:rsidR="00E61DAC" w:rsidRPr="009F176F" w:rsidRDefault="00AC7BD6" w:rsidP="005D35ED">
            <w:pPr>
              <w:tabs>
                <w:tab w:val="left" w:pos="7200"/>
              </w:tabs>
              <w:spacing w:before="0"/>
              <w:rPr>
                <w:b/>
                <w:szCs w:val="22"/>
                <w:lang w:val="en-CA"/>
              </w:rPr>
            </w:pPr>
            <w:r>
              <w:rPr>
                <w:lang w:val="en-CA"/>
              </w:rPr>
              <w:t>40</w:t>
            </w:r>
            <w:r w:rsidR="00042645" w:rsidRPr="00042645">
              <w:rPr>
                <w:lang w:val="en-CA"/>
              </w:rPr>
              <w:t xml:space="preserve">th Meeting: </w:t>
            </w:r>
            <w:r w:rsidR="001C5F9F">
              <w:rPr>
                <w:lang w:val="en-CA"/>
              </w:rPr>
              <w:t>by teleconference</w:t>
            </w:r>
            <w:r w:rsidR="00042645" w:rsidRPr="00042645">
              <w:rPr>
                <w:lang w:val="en-CA"/>
              </w:rPr>
              <w:t xml:space="preserve">, </w:t>
            </w:r>
            <w:r w:rsidRPr="00AC7BD6">
              <w:rPr>
                <w:lang w:val="en-CA"/>
              </w:rPr>
              <w:t xml:space="preserve">24 June – 1 July </w:t>
            </w:r>
            <w:r w:rsidR="00042645" w:rsidRPr="00042645">
              <w:rPr>
                <w:lang w:val="en-CA"/>
              </w:rPr>
              <w:t>2020</w:t>
            </w:r>
          </w:p>
        </w:tc>
        <w:tc>
          <w:tcPr>
            <w:tcW w:w="3240" w:type="dxa"/>
          </w:tcPr>
          <w:p w14:paraId="353C5F48" w14:textId="522A5991" w:rsidR="008A4B4C" w:rsidRPr="009F176F" w:rsidRDefault="00E61DAC" w:rsidP="005D35ED">
            <w:pPr>
              <w:tabs>
                <w:tab w:val="left" w:pos="7200"/>
              </w:tabs>
              <w:rPr>
                <w:u w:val="single"/>
                <w:lang w:val="en-CA"/>
              </w:rPr>
            </w:pPr>
            <w:r w:rsidRPr="009F176F">
              <w:rPr>
                <w:lang w:val="en-CA"/>
              </w:rPr>
              <w:t>Document</w:t>
            </w:r>
            <w:r w:rsidR="006C5D39" w:rsidRPr="009F176F">
              <w:rPr>
                <w:lang w:val="en-CA"/>
              </w:rPr>
              <w:t>: JC</w:t>
            </w:r>
            <w:r w:rsidRPr="009F176F">
              <w:rPr>
                <w:lang w:val="en-CA"/>
              </w:rPr>
              <w:t>T</w:t>
            </w:r>
            <w:r w:rsidR="006C5D39" w:rsidRPr="009F176F">
              <w:rPr>
                <w:lang w:val="en-CA"/>
              </w:rPr>
              <w:t>VC</w:t>
            </w:r>
            <w:r w:rsidRPr="009F176F">
              <w:rPr>
                <w:lang w:val="en-CA"/>
              </w:rPr>
              <w:t>-</w:t>
            </w:r>
            <w:r w:rsidR="00975472" w:rsidRPr="009F176F">
              <w:rPr>
                <w:lang w:val="en-CA"/>
              </w:rPr>
              <w:t>A</w:t>
            </w:r>
            <w:r w:rsidR="007377FE">
              <w:rPr>
                <w:lang w:val="en-CA"/>
              </w:rPr>
              <w:t>N</w:t>
            </w:r>
            <w:r w:rsidR="003703D9">
              <w:rPr>
                <w:lang w:val="en-CA"/>
              </w:rPr>
              <w:t>002</w:t>
            </w:r>
            <w:r w:rsidR="00C26A41">
              <w:rPr>
                <w:lang w:val="en-CA"/>
              </w:rPr>
              <w:t>4</w:t>
            </w:r>
            <w:ins w:id="0" w:author="Ye-Kui Wang" w:date="2020-06-28T06:37:00Z">
              <w:r w:rsidR="00640A07">
                <w:rPr>
                  <w:lang w:val="en-CA"/>
                </w:rPr>
                <w:t>-v2</w:t>
              </w:r>
            </w:ins>
          </w:p>
        </w:tc>
      </w:tr>
    </w:tbl>
    <w:p w14:paraId="32151260" w14:textId="77777777" w:rsidR="00E61DAC" w:rsidRPr="009F176F" w:rsidRDefault="00E61DAC" w:rsidP="00531AE9">
      <w:pPr>
        <w:spacing w:before="0"/>
        <w:rPr>
          <w:lang w:val="en-CA"/>
        </w:rPr>
      </w:pPr>
    </w:p>
    <w:tbl>
      <w:tblPr>
        <w:tblW w:w="0" w:type="auto"/>
        <w:tblLayout w:type="fixed"/>
        <w:tblLook w:val="0000" w:firstRow="0" w:lastRow="0" w:firstColumn="0" w:lastColumn="0" w:noHBand="0" w:noVBand="0"/>
      </w:tblPr>
      <w:tblGrid>
        <w:gridCol w:w="1458"/>
        <w:gridCol w:w="3762"/>
        <w:gridCol w:w="900"/>
        <w:gridCol w:w="3240"/>
      </w:tblGrid>
      <w:tr w:rsidR="00E61DAC" w:rsidRPr="009F176F" w14:paraId="3B4E2EE3" w14:textId="77777777" w:rsidTr="00E410C8">
        <w:tc>
          <w:tcPr>
            <w:tcW w:w="1458" w:type="dxa"/>
          </w:tcPr>
          <w:p w14:paraId="6D6EABD0" w14:textId="77777777" w:rsidR="00E61DAC" w:rsidRPr="009F176F" w:rsidRDefault="00E61DAC">
            <w:pPr>
              <w:spacing w:before="60" w:after="60"/>
              <w:rPr>
                <w:i/>
                <w:szCs w:val="22"/>
                <w:lang w:val="en-CA"/>
              </w:rPr>
            </w:pPr>
            <w:r w:rsidRPr="009F176F">
              <w:rPr>
                <w:i/>
                <w:szCs w:val="22"/>
                <w:lang w:val="en-CA"/>
              </w:rPr>
              <w:t>Title:</w:t>
            </w:r>
          </w:p>
        </w:tc>
        <w:tc>
          <w:tcPr>
            <w:tcW w:w="7902" w:type="dxa"/>
            <w:gridSpan w:val="3"/>
          </w:tcPr>
          <w:p w14:paraId="49C23A94" w14:textId="2DB0EAEC" w:rsidR="00E61DAC" w:rsidRPr="009F176F" w:rsidRDefault="00C26A41">
            <w:pPr>
              <w:spacing w:before="60" w:after="60"/>
              <w:rPr>
                <w:b/>
                <w:szCs w:val="22"/>
                <w:lang w:val="en-CA"/>
              </w:rPr>
            </w:pPr>
            <w:r w:rsidRPr="00C26A41">
              <w:rPr>
                <w:b/>
                <w:szCs w:val="22"/>
                <w:lang w:val="en-CA"/>
              </w:rPr>
              <w:t>Some HEVC and AVC errata items</w:t>
            </w:r>
          </w:p>
        </w:tc>
      </w:tr>
      <w:tr w:rsidR="00E61DAC" w:rsidRPr="009F176F" w14:paraId="0A1ECD37" w14:textId="77777777" w:rsidTr="00E410C8">
        <w:tc>
          <w:tcPr>
            <w:tcW w:w="1458" w:type="dxa"/>
          </w:tcPr>
          <w:p w14:paraId="41697C41" w14:textId="77777777" w:rsidR="00E61DAC" w:rsidRPr="009F176F" w:rsidRDefault="00E61DAC">
            <w:pPr>
              <w:spacing w:before="60" w:after="60"/>
              <w:rPr>
                <w:i/>
                <w:szCs w:val="22"/>
                <w:lang w:val="en-CA"/>
              </w:rPr>
            </w:pPr>
            <w:r w:rsidRPr="009F176F">
              <w:rPr>
                <w:i/>
                <w:szCs w:val="22"/>
                <w:lang w:val="en-CA"/>
              </w:rPr>
              <w:t>Status:</w:t>
            </w:r>
          </w:p>
        </w:tc>
        <w:tc>
          <w:tcPr>
            <w:tcW w:w="7902" w:type="dxa"/>
            <w:gridSpan w:val="3"/>
          </w:tcPr>
          <w:p w14:paraId="06D08F86" w14:textId="29D7373F" w:rsidR="00E61DAC" w:rsidRPr="009F176F" w:rsidRDefault="00646B4E">
            <w:pPr>
              <w:spacing w:before="60" w:after="60"/>
              <w:rPr>
                <w:szCs w:val="22"/>
                <w:lang w:val="en-CA"/>
              </w:rPr>
            </w:pPr>
            <w:r w:rsidRPr="009F176F">
              <w:rPr>
                <w:szCs w:val="22"/>
                <w:lang w:val="en-CA"/>
              </w:rPr>
              <w:t>Input d</w:t>
            </w:r>
            <w:r w:rsidR="00E61DAC" w:rsidRPr="009F176F">
              <w:rPr>
                <w:szCs w:val="22"/>
                <w:lang w:val="en-CA"/>
              </w:rPr>
              <w:t xml:space="preserve">ocument to </w:t>
            </w:r>
            <w:r w:rsidR="00AE341B" w:rsidRPr="009F176F">
              <w:rPr>
                <w:szCs w:val="22"/>
                <w:lang w:val="en-CA"/>
              </w:rPr>
              <w:t>JCT-VC</w:t>
            </w:r>
          </w:p>
        </w:tc>
      </w:tr>
      <w:tr w:rsidR="00E61DAC" w:rsidRPr="009F176F" w14:paraId="47CDA43F" w14:textId="77777777" w:rsidTr="00E410C8">
        <w:tc>
          <w:tcPr>
            <w:tcW w:w="1458" w:type="dxa"/>
          </w:tcPr>
          <w:p w14:paraId="5AB38009" w14:textId="77777777" w:rsidR="00E61DAC" w:rsidRPr="009F176F" w:rsidRDefault="00E61DAC">
            <w:pPr>
              <w:spacing w:before="60" w:after="60"/>
              <w:rPr>
                <w:i/>
                <w:szCs w:val="22"/>
                <w:lang w:val="en-CA"/>
              </w:rPr>
            </w:pPr>
            <w:r w:rsidRPr="009F176F">
              <w:rPr>
                <w:i/>
                <w:szCs w:val="22"/>
                <w:lang w:val="en-CA"/>
              </w:rPr>
              <w:t>Purpose:</w:t>
            </w:r>
          </w:p>
        </w:tc>
        <w:tc>
          <w:tcPr>
            <w:tcW w:w="7902" w:type="dxa"/>
            <w:gridSpan w:val="3"/>
          </w:tcPr>
          <w:p w14:paraId="3343B6EE" w14:textId="3808B80E" w:rsidR="00E61DAC" w:rsidRPr="009F176F" w:rsidRDefault="007563B5" w:rsidP="005E1AC6">
            <w:pPr>
              <w:spacing w:before="60" w:after="60"/>
              <w:rPr>
                <w:szCs w:val="22"/>
                <w:lang w:val="en-CA"/>
              </w:rPr>
            </w:pPr>
            <w:r>
              <w:rPr>
                <w:szCs w:val="22"/>
                <w:lang w:val="en-CA"/>
              </w:rPr>
              <w:t>Proposal</w:t>
            </w:r>
          </w:p>
        </w:tc>
      </w:tr>
      <w:tr w:rsidR="00E61DAC" w:rsidRPr="009F176F" w14:paraId="11A48DDC" w14:textId="77777777" w:rsidTr="00E410C8">
        <w:tc>
          <w:tcPr>
            <w:tcW w:w="1458" w:type="dxa"/>
          </w:tcPr>
          <w:p w14:paraId="3722F248" w14:textId="77777777" w:rsidR="00E61DAC" w:rsidRPr="009F176F" w:rsidRDefault="00E61DAC">
            <w:pPr>
              <w:spacing w:before="60" w:after="60"/>
              <w:rPr>
                <w:i/>
                <w:szCs w:val="22"/>
                <w:lang w:val="en-CA"/>
              </w:rPr>
            </w:pPr>
            <w:r w:rsidRPr="009F176F">
              <w:rPr>
                <w:i/>
                <w:szCs w:val="22"/>
                <w:lang w:val="en-CA"/>
              </w:rPr>
              <w:t>Author(s) or</w:t>
            </w:r>
            <w:r w:rsidRPr="009F176F">
              <w:rPr>
                <w:i/>
                <w:szCs w:val="22"/>
                <w:lang w:val="en-CA"/>
              </w:rPr>
              <w:br/>
              <w:t>Contact(s):</w:t>
            </w:r>
          </w:p>
        </w:tc>
        <w:tc>
          <w:tcPr>
            <w:tcW w:w="3762" w:type="dxa"/>
          </w:tcPr>
          <w:p w14:paraId="2A4E0E92" w14:textId="61902106" w:rsidR="00B74F8C" w:rsidRPr="00305664" w:rsidRDefault="00990A94" w:rsidP="00B74F8C">
            <w:pPr>
              <w:spacing w:before="60" w:after="60"/>
              <w:rPr>
                <w:szCs w:val="22"/>
                <w:lang w:val="en-CA"/>
              </w:rPr>
            </w:pPr>
            <w:r>
              <w:rPr>
                <w:szCs w:val="22"/>
                <w:lang w:val="en-CA"/>
              </w:rPr>
              <w:t>Ye-Kui Wang</w:t>
            </w:r>
          </w:p>
          <w:p w14:paraId="52B5957D" w14:textId="042EA152" w:rsidR="00E61DAC" w:rsidRPr="009F176F" w:rsidRDefault="00990A94" w:rsidP="00990A94">
            <w:pPr>
              <w:spacing w:before="60" w:after="60"/>
              <w:rPr>
                <w:szCs w:val="22"/>
                <w:lang w:val="en-CA"/>
              </w:rPr>
            </w:pPr>
            <w:r w:rsidRPr="00696BD8">
              <w:rPr>
                <w:szCs w:val="22"/>
                <w:lang w:val="en-CA"/>
              </w:rPr>
              <w:t>8910 University Center Lane</w:t>
            </w:r>
            <w:r>
              <w:rPr>
                <w:szCs w:val="22"/>
                <w:lang w:val="en-CA"/>
              </w:rPr>
              <w:br/>
              <w:t>San Diego, CA 92122, USA</w:t>
            </w:r>
          </w:p>
        </w:tc>
        <w:tc>
          <w:tcPr>
            <w:tcW w:w="900" w:type="dxa"/>
          </w:tcPr>
          <w:p w14:paraId="1B34B461" w14:textId="10FC4FEC" w:rsidR="00E61DAC" w:rsidRPr="009F176F" w:rsidRDefault="00E61DAC">
            <w:pPr>
              <w:spacing w:before="60" w:after="60"/>
              <w:rPr>
                <w:szCs w:val="22"/>
                <w:lang w:val="en-CA"/>
              </w:rPr>
            </w:pPr>
            <w:r w:rsidRPr="009F176F">
              <w:rPr>
                <w:szCs w:val="22"/>
                <w:lang w:val="en-CA"/>
              </w:rPr>
              <w:t>Tel:</w:t>
            </w:r>
            <w:r w:rsidRPr="009F176F">
              <w:rPr>
                <w:szCs w:val="22"/>
                <w:lang w:val="en-CA"/>
              </w:rPr>
              <w:br/>
              <w:t>Email:</w:t>
            </w:r>
          </w:p>
        </w:tc>
        <w:tc>
          <w:tcPr>
            <w:tcW w:w="3240" w:type="dxa"/>
          </w:tcPr>
          <w:p w14:paraId="4FF8AA28" w14:textId="067D3F19" w:rsidR="001D150E" w:rsidRPr="009F176F" w:rsidRDefault="00F23689" w:rsidP="00A55D8A">
            <w:pPr>
              <w:spacing w:before="60" w:after="60"/>
              <w:rPr>
                <w:szCs w:val="22"/>
                <w:lang w:val="en-CA"/>
              </w:rPr>
            </w:pPr>
            <w:hyperlink r:id="rId9" w:history="1">
              <w:r w:rsidR="00990A94" w:rsidRPr="00990A94">
                <w:rPr>
                  <w:rStyle w:val="Hyperlink"/>
                  <w:szCs w:val="22"/>
                  <w:lang w:val="en-CA"/>
                </w:rPr>
                <w:t>yekui.wang@bytedance.com</w:t>
              </w:r>
            </w:hyperlink>
          </w:p>
        </w:tc>
      </w:tr>
      <w:tr w:rsidR="00E61DAC" w:rsidRPr="009F176F" w14:paraId="508325BE" w14:textId="77777777" w:rsidTr="00E410C8">
        <w:tc>
          <w:tcPr>
            <w:tcW w:w="1458" w:type="dxa"/>
          </w:tcPr>
          <w:p w14:paraId="70E2F5C7" w14:textId="77777777" w:rsidR="00E61DAC" w:rsidRPr="009F176F" w:rsidRDefault="00E61DAC">
            <w:pPr>
              <w:spacing w:before="60" w:after="60"/>
              <w:rPr>
                <w:i/>
                <w:szCs w:val="22"/>
                <w:lang w:val="en-CA"/>
              </w:rPr>
            </w:pPr>
            <w:r w:rsidRPr="009F176F">
              <w:rPr>
                <w:i/>
                <w:szCs w:val="22"/>
                <w:lang w:val="en-CA"/>
              </w:rPr>
              <w:t>Source:</w:t>
            </w:r>
          </w:p>
        </w:tc>
        <w:tc>
          <w:tcPr>
            <w:tcW w:w="7902" w:type="dxa"/>
            <w:gridSpan w:val="3"/>
          </w:tcPr>
          <w:p w14:paraId="4DFBD0B9" w14:textId="55EB93AE" w:rsidR="001D150E" w:rsidRPr="009F176F" w:rsidRDefault="00C26A41">
            <w:pPr>
              <w:spacing w:before="60" w:after="60"/>
              <w:rPr>
                <w:szCs w:val="22"/>
                <w:lang w:val="en-CA"/>
              </w:rPr>
            </w:pPr>
            <w:r>
              <w:rPr>
                <w:szCs w:val="22"/>
                <w:lang w:val="en-CA"/>
              </w:rPr>
              <w:t>Bytedance Inc.</w:t>
            </w:r>
          </w:p>
        </w:tc>
      </w:tr>
    </w:tbl>
    <w:p w14:paraId="524BD060" w14:textId="77777777" w:rsidR="00E61DAC" w:rsidRPr="009F176F" w:rsidRDefault="00E61DAC">
      <w:pPr>
        <w:tabs>
          <w:tab w:val="right" w:pos="9360"/>
        </w:tabs>
        <w:spacing w:before="120" w:after="240"/>
        <w:jc w:val="center"/>
        <w:rPr>
          <w:szCs w:val="22"/>
          <w:lang w:val="en-CA"/>
        </w:rPr>
      </w:pPr>
      <w:r w:rsidRPr="009F176F">
        <w:rPr>
          <w:szCs w:val="22"/>
          <w:u w:val="single"/>
          <w:lang w:val="en-CA"/>
        </w:rPr>
        <w:t>_____________________________</w:t>
      </w:r>
    </w:p>
    <w:p w14:paraId="4185D15C" w14:textId="77777777" w:rsidR="00275BCF" w:rsidRPr="009F176F" w:rsidRDefault="00275BCF" w:rsidP="009234A5">
      <w:pPr>
        <w:pStyle w:val="Heading1"/>
        <w:numPr>
          <w:ilvl w:val="0"/>
          <w:numId w:val="0"/>
        </w:numPr>
        <w:ind w:left="432" w:hanging="432"/>
        <w:rPr>
          <w:lang w:val="en-CA"/>
        </w:rPr>
      </w:pPr>
      <w:r w:rsidRPr="009F176F">
        <w:rPr>
          <w:lang w:val="en-CA"/>
        </w:rPr>
        <w:t>Abstract</w:t>
      </w:r>
    </w:p>
    <w:p w14:paraId="5C6252B9" w14:textId="454A57F4" w:rsidR="00263398" w:rsidRPr="009F176F" w:rsidRDefault="00B74F8C" w:rsidP="009234A5">
      <w:pPr>
        <w:rPr>
          <w:szCs w:val="22"/>
          <w:lang w:val="en-CA"/>
        </w:rPr>
      </w:pPr>
      <w:bookmarkStart w:id="1" w:name="_Hlk42250719"/>
      <w:r>
        <w:rPr>
          <w:szCs w:val="22"/>
          <w:lang w:val="en-CA"/>
        </w:rPr>
        <w:t xml:space="preserve">This contribution </w:t>
      </w:r>
      <w:r w:rsidR="00C26A41">
        <w:rPr>
          <w:rFonts w:eastAsia="Times New Roman"/>
          <w:szCs w:val="22"/>
        </w:rPr>
        <w:t>reports some errata items for HEVC and AVC</w:t>
      </w:r>
      <w:r>
        <w:rPr>
          <w:szCs w:val="22"/>
          <w:lang w:val="en-CA"/>
        </w:rPr>
        <w:t>.</w:t>
      </w:r>
      <w:bookmarkEnd w:id="1"/>
    </w:p>
    <w:p w14:paraId="1AE4D9A5" w14:textId="6F3FBC36" w:rsidR="00C26A41" w:rsidRDefault="00C26A41" w:rsidP="00C26A41">
      <w:pPr>
        <w:pStyle w:val="Heading1"/>
        <w:rPr>
          <w:rFonts w:cs="Times New Roman"/>
          <w:color w:val="000000" w:themeColor="text1"/>
          <w14:textOutline w14:w="0" w14:cap="flat" w14:cmpd="sng" w14:algn="ctr">
            <w14:noFill/>
            <w14:prstDash w14:val="solid"/>
            <w14:round/>
          </w14:textOutline>
        </w:rPr>
      </w:pPr>
      <w:bookmarkStart w:id="2" w:name="_Hlk42250740"/>
      <w:r>
        <w:rPr>
          <w:rFonts w:cs="Times New Roman"/>
          <w:color w:val="000000" w:themeColor="text1"/>
          <w14:textOutline w14:w="0" w14:cap="flat" w14:cmpd="sng" w14:algn="ctr">
            <w14:noFill/>
            <w14:prstDash w14:val="solid"/>
            <w14:round/>
          </w14:textOutline>
        </w:rPr>
        <w:t xml:space="preserve">HEVC, for both the </w:t>
      </w:r>
      <w:r w:rsidRPr="00DB7A2C">
        <w:rPr>
          <w:rFonts w:cs="Times New Roman"/>
          <w:color w:val="000000" w:themeColor="text1"/>
          <w14:textOutline w14:w="0" w14:cap="flat" w14:cmpd="sng" w14:algn="ctr">
            <w14:noFill/>
            <w14:prstDash w14:val="solid"/>
            <w14:round/>
          </w14:textOutline>
        </w:rPr>
        <w:t xml:space="preserve">ITU-T </w:t>
      </w:r>
      <w:r>
        <w:rPr>
          <w:rFonts w:cs="Times New Roman"/>
          <w:color w:val="000000" w:themeColor="text1"/>
          <w14:textOutline w14:w="0" w14:cap="flat" w14:cmpd="sng" w14:algn="ctr">
            <w14:noFill/>
            <w14:prstDash w14:val="solid"/>
            <w14:round/>
          </w14:textOutline>
        </w:rPr>
        <w:t>and the ISO texts</w:t>
      </w:r>
      <w:r w:rsidRPr="00DB7A2C">
        <w:rPr>
          <w:rFonts w:cs="Times New Roman"/>
          <w:color w:val="000000" w:themeColor="text1"/>
          <w14:textOutline w14:w="0" w14:cap="flat" w14:cmpd="sng" w14:algn="ctr">
            <w14:noFill/>
            <w14:prstDash w14:val="solid"/>
            <w14:round/>
          </w14:textOutline>
        </w:rPr>
        <w:t>:</w:t>
      </w:r>
    </w:p>
    <w:p w14:paraId="00D7BCC0" w14:textId="414E3438" w:rsidR="00C26A41" w:rsidRPr="00B5112E" w:rsidRDefault="003206E7" w:rsidP="00C26A41">
      <w:pPr>
        <w:pStyle w:val="ListParagraph"/>
        <w:numPr>
          <w:ilvl w:val="0"/>
          <w:numId w:val="15"/>
        </w:numPr>
        <w:spacing w:before="136" w:after="0"/>
        <w:contextualSpacing w:val="0"/>
        <w:jc w:val="both"/>
        <w:rPr>
          <w:rFonts w:ascii="Times New Roman" w:hAnsi="Times New Roman" w:cs="Times New Roman"/>
          <w:sz w:val="20"/>
          <w:szCs w:val="20"/>
        </w:rPr>
      </w:pPr>
      <w:ins w:id="3" w:author="Ye-Kui Wang" w:date="2020-06-28T07:07:00Z">
        <w:r>
          <w:rPr>
            <w:rFonts w:ascii="Times New Roman" w:hAnsi="Times New Roman" w:cs="Times New Roman"/>
            <w:sz w:val="20"/>
            <w:szCs w:val="20"/>
          </w:rPr>
          <w:t>The s</w:t>
        </w:r>
      </w:ins>
      <w:del w:id="4" w:author="Ye-Kui Wang" w:date="2020-06-28T07:07:00Z">
        <w:r w:rsidR="00C26A41" w:rsidDel="003206E7">
          <w:rPr>
            <w:rFonts w:ascii="Times New Roman" w:hAnsi="Times New Roman" w:cs="Times New Roman"/>
            <w:sz w:val="20"/>
            <w:szCs w:val="20"/>
          </w:rPr>
          <w:delText>S</w:delText>
        </w:r>
      </w:del>
      <w:r w:rsidR="00C26A41">
        <w:rPr>
          <w:rFonts w:ascii="Times New Roman" w:hAnsi="Times New Roman" w:cs="Times New Roman"/>
          <w:sz w:val="20"/>
          <w:szCs w:val="20"/>
        </w:rPr>
        <w:t>emantics of the deblocking disable flag in the PPS</w:t>
      </w:r>
      <w:r w:rsidR="00881AF4">
        <w:rPr>
          <w:rFonts w:ascii="Times New Roman" w:hAnsi="Times New Roman" w:cs="Times New Roman"/>
          <w:sz w:val="20"/>
          <w:szCs w:val="20"/>
        </w:rPr>
        <w:t xml:space="preserve"> should be updated to better reflect the behavior</w:t>
      </w:r>
      <w:r w:rsidR="00C26A41">
        <w:rPr>
          <w:rFonts w:ascii="Times New Roman" w:hAnsi="Times New Roman" w:cs="Times New Roman"/>
          <w:sz w:val="20"/>
          <w:szCs w:val="20"/>
        </w:rPr>
        <w:t>.</w:t>
      </w:r>
    </w:p>
    <w:p w14:paraId="6F70CDC4" w14:textId="77777777" w:rsidR="00C26A41" w:rsidRDefault="00C26A41" w:rsidP="00C26A41">
      <w:pPr>
        <w:pStyle w:val="ListParagraph"/>
        <w:numPr>
          <w:ilvl w:val="0"/>
          <w:numId w:val="15"/>
        </w:numPr>
        <w:spacing w:before="136" w:after="0"/>
        <w:contextualSpacing w:val="0"/>
        <w:jc w:val="both"/>
        <w:rPr>
          <w:rFonts w:ascii="Times New Roman" w:hAnsi="Times New Roman" w:cs="Times New Roman"/>
          <w:sz w:val="20"/>
          <w:szCs w:val="20"/>
        </w:rPr>
      </w:pPr>
      <w:r>
        <w:rPr>
          <w:rFonts w:ascii="Times New Roman" w:hAnsi="Times New Roman" w:cs="Times New Roman"/>
          <w:sz w:val="20"/>
          <w:szCs w:val="20"/>
        </w:rPr>
        <w:t xml:space="preserve">Corresponding to the following changes to VVC, </w:t>
      </w:r>
      <w:r w:rsidRPr="001146DF">
        <w:rPr>
          <w:rFonts w:ascii="Times New Roman" w:hAnsi="Times New Roman" w:cs="Times New Roman"/>
          <w:sz w:val="20"/>
          <w:szCs w:val="20"/>
        </w:rPr>
        <w:t xml:space="preserve">an errata report for AVC and HEVC, to change the </w:t>
      </w:r>
      <w:proofErr w:type="spellStart"/>
      <w:r w:rsidRPr="001146DF">
        <w:rPr>
          <w:rFonts w:ascii="Times New Roman" w:hAnsi="Times New Roman" w:cs="Times New Roman"/>
          <w:sz w:val="20"/>
          <w:szCs w:val="20"/>
        </w:rPr>
        <w:t>MinCr</w:t>
      </w:r>
      <w:proofErr w:type="spellEnd"/>
      <w:r w:rsidRPr="001146DF">
        <w:rPr>
          <w:rFonts w:ascii="Times New Roman" w:hAnsi="Times New Roman" w:cs="Times New Roman"/>
          <w:sz w:val="20"/>
          <w:szCs w:val="20"/>
        </w:rPr>
        <w:t xml:space="preserve"> limit to be derived from the CPB size limit or add a note for cases where the CPB size imposes a tighter limit than the </w:t>
      </w:r>
      <w:proofErr w:type="spellStart"/>
      <w:r w:rsidRPr="001146DF">
        <w:rPr>
          <w:rFonts w:ascii="Times New Roman" w:hAnsi="Times New Roman" w:cs="Times New Roman"/>
          <w:sz w:val="20"/>
          <w:szCs w:val="20"/>
        </w:rPr>
        <w:t>MinCr</w:t>
      </w:r>
      <w:proofErr w:type="spellEnd"/>
      <w:r w:rsidRPr="001146DF">
        <w:rPr>
          <w:rFonts w:ascii="Times New Roman" w:hAnsi="Times New Roman" w:cs="Times New Roman"/>
          <w:sz w:val="20"/>
          <w:szCs w:val="20"/>
        </w:rPr>
        <w:t xml:space="preserve"> does</w:t>
      </w:r>
      <w:r>
        <w:rPr>
          <w:rFonts w:ascii="Times New Roman" w:hAnsi="Times New Roman" w:cs="Times New Roman"/>
          <w:sz w:val="20"/>
          <w:szCs w:val="20"/>
        </w:rPr>
        <w:t>:</w:t>
      </w:r>
    </w:p>
    <w:p w14:paraId="5592C500" w14:textId="77777777" w:rsidR="00C26A41" w:rsidRDefault="00C26A41" w:rsidP="00C26A41">
      <w:pPr>
        <w:pStyle w:val="ListParagraph"/>
        <w:spacing w:before="136" w:after="0"/>
        <w:ind w:left="1440"/>
        <w:jc w:val="both"/>
        <w:rPr>
          <w:rFonts w:ascii="Times New Roman" w:hAnsi="Times New Roman" w:cs="Times New Roman"/>
          <w:sz w:val="20"/>
          <w:szCs w:val="20"/>
        </w:rPr>
      </w:pPr>
      <w:proofErr w:type="spellStart"/>
      <w:r w:rsidRPr="001146DF">
        <w:rPr>
          <w:rFonts w:ascii="Times New Roman" w:hAnsi="Times New Roman" w:cs="Times New Roman"/>
          <w:sz w:val="20"/>
          <w:szCs w:val="20"/>
        </w:rPr>
        <w:t>MaxCPB</w:t>
      </w:r>
      <w:proofErr w:type="spellEnd"/>
      <w:r w:rsidRPr="001146DF">
        <w:rPr>
          <w:rFonts w:ascii="Times New Roman" w:hAnsi="Times New Roman" w:cs="Times New Roman"/>
          <w:sz w:val="20"/>
          <w:szCs w:val="20"/>
        </w:rPr>
        <w:t xml:space="preserve"> = 80 000 for level 6, 120 000 for level 6.1, 180 000 for level 6.2, and change </w:t>
      </w:r>
      <w:proofErr w:type="spellStart"/>
      <w:r w:rsidRPr="001146DF">
        <w:rPr>
          <w:rFonts w:ascii="Times New Roman" w:hAnsi="Times New Roman" w:cs="Times New Roman"/>
          <w:sz w:val="20"/>
          <w:szCs w:val="20"/>
        </w:rPr>
        <w:t>MinCrScaleFactor</w:t>
      </w:r>
      <w:proofErr w:type="spellEnd"/>
      <w:r w:rsidRPr="001146DF">
        <w:rPr>
          <w:rFonts w:ascii="Times New Roman" w:hAnsi="Times New Roman" w:cs="Times New Roman"/>
          <w:sz w:val="20"/>
          <w:szCs w:val="20"/>
        </w:rPr>
        <w:t xml:space="preserve"> for the 4:4:4 profile to </w:t>
      </w:r>
      <w:proofErr w:type="gramStart"/>
      <w:r w:rsidRPr="001146DF">
        <w:rPr>
          <w:rFonts w:ascii="Times New Roman" w:hAnsi="Times New Roman" w:cs="Times New Roman"/>
          <w:sz w:val="20"/>
          <w:szCs w:val="20"/>
        </w:rPr>
        <w:t>0.75, and</w:t>
      </w:r>
      <w:proofErr w:type="gramEnd"/>
      <w:r w:rsidRPr="001146DF">
        <w:rPr>
          <w:rFonts w:ascii="Times New Roman" w:hAnsi="Times New Roman" w:cs="Times New Roman"/>
          <w:sz w:val="20"/>
          <w:szCs w:val="20"/>
        </w:rPr>
        <w:t xml:space="preserve"> change </w:t>
      </w:r>
      <w:proofErr w:type="spellStart"/>
      <w:r w:rsidRPr="001146DF">
        <w:rPr>
          <w:rFonts w:ascii="Times New Roman" w:hAnsi="Times New Roman" w:cs="Times New Roman"/>
          <w:sz w:val="20"/>
          <w:szCs w:val="20"/>
        </w:rPr>
        <w:t>MinCrBase</w:t>
      </w:r>
      <w:proofErr w:type="spellEnd"/>
      <w:r w:rsidRPr="001146DF">
        <w:rPr>
          <w:rFonts w:ascii="Times New Roman" w:hAnsi="Times New Roman" w:cs="Times New Roman"/>
          <w:sz w:val="20"/>
          <w:szCs w:val="20"/>
        </w:rPr>
        <w:t xml:space="preserve"> to 8 for level 6.2.</w:t>
      </w:r>
    </w:p>
    <w:p w14:paraId="7A9C6C7C" w14:textId="77777777" w:rsidR="00C26A41" w:rsidRDefault="00C26A41" w:rsidP="00C26A41">
      <w:pPr>
        <w:pStyle w:val="ListParagraph"/>
        <w:numPr>
          <w:ilvl w:val="0"/>
          <w:numId w:val="15"/>
        </w:numPr>
        <w:spacing w:before="136" w:after="0"/>
        <w:contextualSpacing w:val="0"/>
        <w:jc w:val="both"/>
        <w:rPr>
          <w:rFonts w:ascii="Times New Roman" w:hAnsi="Times New Roman" w:cs="Times New Roman"/>
          <w:sz w:val="20"/>
          <w:szCs w:val="20"/>
        </w:rPr>
      </w:pPr>
      <w:r>
        <w:rPr>
          <w:rFonts w:ascii="Times New Roman" w:hAnsi="Times New Roman" w:cs="Times New Roman"/>
          <w:sz w:val="20"/>
          <w:szCs w:val="20"/>
        </w:rPr>
        <w:t xml:space="preserve">The following two bullet items on </w:t>
      </w:r>
      <w:r w:rsidRPr="00425EBA">
        <w:rPr>
          <w:rFonts w:ascii="Times New Roman" w:hAnsi="Times New Roman" w:cs="Times New Roman"/>
          <w:sz w:val="20"/>
          <w:szCs w:val="20"/>
        </w:rPr>
        <w:t xml:space="preserve">non-scalable-nested </w:t>
      </w:r>
      <w:r>
        <w:rPr>
          <w:rFonts w:ascii="Times New Roman" w:hAnsi="Times New Roman" w:cs="Times New Roman"/>
          <w:sz w:val="20"/>
          <w:szCs w:val="20"/>
        </w:rPr>
        <w:t xml:space="preserve">BP/PT/DUI </w:t>
      </w:r>
      <w:r w:rsidRPr="00425EBA">
        <w:rPr>
          <w:rFonts w:ascii="Times New Roman" w:hAnsi="Times New Roman" w:cs="Times New Roman"/>
          <w:sz w:val="20"/>
          <w:szCs w:val="20"/>
        </w:rPr>
        <w:t>SEI message</w:t>
      </w:r>
      <w:r>
        <w:rPr>
          <w:rFonts w:ascii="Times New Roman" w:hAnsi="Times New Roman" w:cs="Times New Roman"/>
          <w:sz w:val="20"/>
          <w:szCs w:val="20"/>
        </w:rPr>
        <w:t>s</w:t>
      </w:r>
      <w:r w:rsidRPr="00425EBA">
        <w:rPr>
          <w:rFonts w:ascii="Times New Roman" w:hAnsi="Times New Roman" w:cs="Times New Roman"/>
          <w:sz w:val="20"/>
          <w:szCs w:val="20"/>
        </w:rPr>
        <w:t xml:space="preserve"> </w:t>
      </w:r>
      <w:r>
        <w:rPr>
          <w:rFonts w:ascii="Times New Roman" w:hAnsi="Times New Roman" w:cs="Times New Roman"/>
          <w:sz w:val="20"/>
          <w:szCs w:val="20"/>
        </w:rPr>
        <w:t>should be changed as shown below:</w:t>
      </w:r>
    </w:p>
    <w:p w14:paraId="5DFAC8EE" w14:textId="77777777" w:rsidR="00C26A41" w:rsidRPr="003F3F11" w:rsidRDefault="00C26A41" w:rsidP="00C26A41">
      <w:pPr>
        <w:pStyle w:val="enumlev1"/>
        <w:spacing w:before="136"/>
        <w:ind w:left="1123" w:hanging="403"/>
        <w:rPr>
          <w:noProof/>
        </w:rPr>
      </w:pPr>
      <w:r w:rsidRPr="003F3F11">
        <w:rPr>
          <w:noProof/>
        </w:rPr>
        <w:t>–</w:t>
      </w:r>
      <w:r w:rsidRPr="003F3F11">
        <w:rPr>
          <w:noProof/>
        </w:rPr>
        <w:tab/>
        <w:t xml:space="preserve">For a non-scalable-nested SEI message, when payloadType is equal to 0 (buffering period) or 130 (decoding unit information), the non-scalable-nested SEI message applies to the operation point that has OpTid </w:t>
      </w:r>
      <w:r w:rsidRPr="003F3F11">
        <w:rPr>
          <w:noProof/>
          <w:lang w:eastAsia="ko-KR"/>
        </w:rPr>
        <w:t xml:space="preserve">equal to the greatest value of nuh_temporal_id_plus1 among all VCL NAL units in the bitstream, </w:t>
      </w:r>
      <w:r w:rsidRPr="0025689E">
        <w:rPr>
          <w:strike/>
          <w:noProof/>
          <w:color w:val="FF0000"/>
          <w:highlight w:val="yellow"/>
          <w:lang w:eastAsia="ko-KR"/>
        </w:rPr>
        <w:t>and that</w:t>
      </w:r>
      <w:r w:rsidRPr="0025689E">
        <w:rPr>
          <w:noProof/>
          <w:color w:val="FF0000"/>
          <w:lang w:eastAsia="ko-KR"/>
        </w:rPr>
        <w:t xml:space="preserve"> </w:t>
      </w:r>
      <w:r w:rsidRPr="003F3F11">
        <w:rPr>
          <w:noProof/>
          <w:lang w:eastAsia="ko-KR"/>
        </w:rPr>
        <w:t xml:space="preserve">has </w:t>
      </w:r>
      <w:r w:rsidRPr="003F3F11">
        <w:rPr>
          <w:bCs/>
          <w:noProof/>
          <w:szCs w:val="22"/>
        </w:rPr>
        <w:t xml:space="preserve">OpLayerIdList </w:t>
      </w:r>
      <w:r w:rsidRPr="003F3F11">
        <w:rPr>
          <w:noProof/>
          <w:lang w:eastAsia="ko-KR"/>
        </w:rPr>
        <w:t>containing all values of nuh_layer_id in all VCL units in the bitstream</w:t>
      </w:r>
      <w:r w:rsidRPr="0025689E">
        <w:rPr>
          <w:noProof/>
          <w:highlight w:val="green"/>
          <w:lang w:eastAsia="ko-KR"/>
        </w:rPr>
        <w:t>, and has only the base layer as the output layer</w:t>
      </w:r>
      <w:r w:rsidRPr="003F3F11">
        <w:rPr>
          <w:noProof/>
        </w:rPr>
        <w:t>.</w:t>
      </w:r>
    </w:p>
    <w:p w14:paraId="78FB4446" w14:textId="3DBAFD4C" w:rsidR="00C26A41" w:rsidRDefault="00C26A41" w:rsidP="00C26A41">
      <w:pPr>
        <w:pStyle w:val="enumlev1"/>
        <w:spacing w:before="136"/>
        <w:ind w:left="1123" w:hanging="403"/>
        <w:rPr>
          <w:ins w:id="5" w:author="Ye-Kui Wang" w:date="2020-06-28T06:37:00Z"/>
        </w:rPr>
      </w:pPr>
      <w:r w:rsidRPr="003F3F11">
        <w:t>–</w:t>
      </w:r>
      <w:r w:rsidRPr="003F3F11">
        <w:tab/>
        <w:t xml:space="preserve">For a non-scalable-nested SEI message, when </w:t>
      </w:r>
      <w:proofErr w:type="spellStart"/>
      <w:r w:rsidRPr="003F3F11">
        <w:t>payloadType</w:t>
      </w:r>
      <w:proofErr w:type="spellEnd"/>
      <w:r w:rsidRPr="003F3F11">
        <w:t xml:space="preserve"> is equal to 1 (picture timing), the frame field information carried in the syntax elements </w:t>
      </w:r>
      <w:proofErr w:type="spellStart"/>
      <w:r w:rsidRPr="003F3F11">
        <w:t>pic_struct</w:t>
      </w:r>
      <w:proofErr w:type="spellEnd"/>
      <w:r w:rsidRPr="003F3F11">
        <w:t xml:space="preserve">, </w:t>
      </w:r>
      <w:proofErr w:type="spellStart"/>
      <w:r w:rsidRPr="003F3F11">
        <w:t>source_scan_type</w:t>
      </w:r>
      <w:proofErr w:type="spellEnd"/>
      <w:r w:rsidRPr="003F3F11">
        <w:t xml:space="preserve"> and </w:t>
      </w:r>
      <w:proofErr w:type="spellStart"/>
      <w:r w:rsidRPr="003F3F11">
        <w:t>duplicate_flag</w:t>
      </w:r>
      <w:proofErr w:type="spellEnd"/>
      <w:r w:rsidRPr="003F3F11">
        <w:t xml:space="preserve">, when present, in the non-scalable-nested picture timing SEI message applies to the base layer only, while the picture timing information carried in other syntax elements, when present, in the non-scalable-nested picture timing SEI message applies to the operation point that has </w:t>
      </w:r>
      <w:proofErr w:type="spellStart"/>
      <w:r w:rsidRPr="003F3F11">
        <w:t>OpTid</w:t>
      </w:r>
      <w:proofErr w:type="spellEnd"/>
      <w:r w:rsidRPr="003F3F11">
        <w:t xml:space="preserve"> </w:t>
      </w:r>
      <w:r w:rsidRPr="003F3F11">
        <w:rPr>
          <w:lang w:eastAsia="ko-KR"/>
        </w:rPr>
        <w:t xml:space="preserve">equal to the greatest value of nuh_temporal_id_plus1 among all VCL NAL units in the bitstream, </w:t>
      </w:r>
      <w:r w:rsidRPr="0025689E">
        <w:rPr>
          <w:strike/>
          <w:color w:val="FF0000"/>
          <w:highlight w:val="yellow"/>
          <w:lang w:eastAsia="ko-KR"/>
        </w:rPr>
        <w:t>and that</w:t>
      </w:r>
      <w:r w:rsidRPr="0025689E">
        <w:rPr>
          <w:strike/>
          <w:color w:val="FF0000"/>
          <w:lang w:eastAsia="ko-KR"/>
        </w:rPr>
        <w:t xml:space="preserve"> </w:t>
      </w:r>
      <w:r w:rsidRPr="003F3F11">
        <w:rPr>
          <w:lang w:eastAsia="ko-KR"/>
        </w:rPr>
        <w:t xml:space="preserve">has </w:t>
      </w:r>
      <w:proofErr w:type="spellStart"/>
      <w:r w:rsidRPr="003F3F11">
        <w:rPr>
          <w:bCs/>
          <w:szCs w:val="22"/>
        </w:rPr>
        <w:t>OpLayerIdList</w:t>
      </w:r>
      <w:proofErr w:type="spellEnd"/>
      <w:r w:rsidRPr="003F3F11">
        <w:rPr>
          <w:bCs/>
          <w:szCs w:val="22"/>
        </w:rPr>
        <w:t xml:space="preserve"> </w:t>
      </w:r>
      <w:r w:rsidRPr="003F3F11">
        <w:rPr>
          <w:lang w:eastAsia="ko-KR"/>
        </w:rPr>
        <w:t xml:space="preserve">containing all values of </w:t>
      </w:r>
      <w:proofErr w:type="spellStart"/>
      <w:r w:rsidRPr="003F3F11">
        <w:rPr>
          <w:lang w:eastAsia="ko-KR"/>
        </w:rPr>
        <w:t>nuh_layer_id</w:t>
      </w:r>
      <w:proofErr w:type="spellEnd"/>
      <w:r w:rsidRPr="003F3F11">
        <w:rPr>
          <w:lang w:eastAsia="ko-KR"/>
        </w:rPr>
        <w:t xml:space="preserve"> in all VCL units in the bitstream</w:t>
      </w:r>
      <w:r w:rsidRPr="0025689E">
        <w:rPr>
          <w:noProof/>
          <w:highlight w:val="green"/>
          <w:lang w:eastAsia="ko-KR"/>
        </w:rPr>
        <w:t>, and has only the base layer as the output layer</w:t>
      </w:r>
      <w:r w:rsidRPr="003F3F11">
        <w:t>.</w:t>
      </w:r>
    </w:p>
    <w:p w14:paraId="00ECDB2F" w14:textId="77777777" w:rsidR="00640A07" w:rsidRDefault="00640A07" w:rsidP="00640A07">
      <w:pPr>
        <w:pStyle w:val="ListParagraph"/>
        <w:numPr>
          <w:ilvl w:val="0"/>
          <w:numId w:val="15"/>
        </w:numPr>
        <w:spacing w:before="136" w:after="0"/>
        <w:contextualSpacing w:val="0"/>
        <w:jc w:val="both"/>
        <w:rPr>
          <w:ins w:id="6" w:author="Ye-Kui Wang" w:date="2020-06-28T06:38:00Z"/>
          <w:rFonts w:ascii="Times New Roman" w:hAnsi="Times New Roman" w:cs="Times New Roman"/>
          <w:sz w:val="20"/>
          <w:szCs w:val="20"/>
        </w:rPr>
      </w:pPr>
      <w:ins w:id="7" w:author="Ye-Kui Wang" w:date="2020-06-28T06:38:00Z">
        <w:r>
          <w:rPr>
            <w:rFonts w:ascii="Times New Roman" w:hAnsi="Times New Roman" w:cs="Times New Roman"/>
            <w:sz w:val="20"/>
            <w:szCs w:val="20"/>
          </w:rPr>
          <w:t>In the semantics of the decoded picture hash SEI message, t</w:t>
        </w:r>
        <w:r w:rsidRPr="00EB71AA">
          <w:rPr>
            <w:rFonts w:ascii="Times New Roman" w:hAnsi="Times New Roman" w:cs="Times New Roman"/>
            <w:sz w:val="20"/>
            <w:szCs w:val="20"/>
          </w:rPr>
          <w:t xml:space="preserve">he specification that the </w:t>
        </w:r>
        <w:proofErr w:type="spellStart"/>
        <w:r w:rsidRPr="00EB71AA">
          <w:rPr>
            <w:rFonts w:ascii="Times New Roman" w:hAnsi="Times New Roman" w:cs="Times New Roman"/>
            <w:sz w:val="20"/>
            <w:szCs w:val="20"/>
          </w:rPr>
          <w:t>colour</w:t>
        </w:r>
        <w:proofErr w:type="spellEnd"/>
        <w:r w:rsidRPr="00EB71AA">
          <w:rPr>
            <w:rFonts w:ascii="Times New Roman" w:hAnsi="Times New Roman" w:cs="Times New Roman"/>
            <w:sz w:val="20"/>
            <w:szCs w:val="20"/>
          </w:rPr>
          <w:t xml:space="preserve"> component arrays use two’s complement representation was an error and </w:t>
        </w:r>
        <w:r>
          <w:rPr>
            <w:rFonts w:ascii="Times New Roman" w:hAnsi="Times New Roman" w:cs="Times New Roman"/>
            <w:sz w:val="20"/>
            <w:szCs w:val="20"/>
          </w:rPr>
          <w:t>needs to be</w:t>
        </w:r>
        <w:r w:rsidRPr="00EB71AA">
          <w:rPr>
            <w:rFonts w:ascii="Times New Roman" w:hAnsi="Times New Roman" w:cs="Times New Roman"/>
            <w:sz w:val="20"/>
            <w:szCs w:val="20"/>
          </w:rPr>
          <w:t xml:space="preserve"> corrected. Unsigned integers are used for the </w:t>
        </w:r>
        <w:proofErr w:type="spellStart"/>
        <w:r w:rsidRPr="00EB71AA">
          <w:rPr>
            <w:rFonts w:ascii="Times New Roman" w:hAnsi="Times New Roman" w:cs="Times New Roman"/>
            <w:sz w:val="20"/>
            <w:szCs w:val="20"/>
          </w:rPr>
          <w:t>colour</w:t>
        </w:r>
        <w:proofErr w:type="spellEnd"/>
        <w:r w:rsidRPr="00EB71AA">
          <w:rPr>
            <w:rFonts w:ascii="Times New Roman" w:hAnsi="Times New Roman" w:cs="Times New Roman"/>
            <w:sz w:val="20"/>
            <w:szCs w:val="20"/>
          </w:rPr>
          <w:t xml:space="preserve"> component arrays.</w:t>
        </w:r>
      </w:ins>
    </w:p>
    <w:p w14:paraId="680CDE4C" w14:textId="77777777" w:rsidR="00B90541" w:rsidRPr="00EB71AA" w:rsidRDefault="00B90541" w:rsidP="00B90541">
      <w:pPr>
        <w:pStyle w:val="ListParagraph"/>
        <w:numPr>
          <w:ilvl w:val="0"/>
          <w:numId w:val="15"/>
        </w:numPr>
        <w:spacing w:before="136" w:after="0"/>
        <w:contextualSpacing w:val="0"/>
        <w:jc w:val="both"/>
        <w:rPr>
          <w:ins w:id="8" w:author="Ye-Kui Wang" w:date="2020-06-28T07:42:00Z"/>
          <w:rFonts w:ascii="Times New Roman" w:hAnsi="Times New Roman" w:cs="Times New Roman"/>
          <w:sz w:val="20"/>
          <w:szCs w:val="20"/>
        </w:rPr>
      </w:pPr>
      <w:ins w:id="9" w:author="Ye-Kui Wang" w:date="2020-06-28T07:42:00Z">
        <w:r w:rsidRPr="00640A07">
          <w:rPr>
            <w:rFonts w:ascii="Times New Roman" w:hAnsi="Times New Roman" w:cs="Times New Roman"/>
            <w:sz w:val="20"/>
            <w:szCs w:val="20"/>
            <w:lang w:val="en-CA"/>
          </w:rPr>
          <w:t xml:space="preserve">Add derivation of </w:t>
        </w:r>
        <w:proofErr w:type="spellStart"/>
        <w:r w:rsidRPr="00640A07">
          <w:rPr>
            <w:rFonts w:ascii="Times New Roman" w:hAnsi="Times New Roman" w:cs="Times New Roman"/>
            <w:sz w:val="20"/>
            <w:szCs w:val="20"/>
            <w:lang w:val="en-CA"/>
          </w:rPr>
          <w:t>TemporalId</w:t>
        </w:r>
        <w:proofErr w:type="spellEnd"/>
        <w:r>
          <w:rPr>
            <w:rFonts w:ascii="Times New Roman" w:hAnsi="Times New Roman" w:cs="Times New Roman"/>
            <w:sz w:val="20"/>
            <w:szCs w:val="20"/>
            <w:lang w:val="en-CA"/>
          </w:rPr>
          <w:t xml:space="preserve"> </w:t>
        </w:r>
        <w:r w:rsidRPr="00640A07">
          <w:rPr>
            <w:rFonts w:ascii="Times New Roman" w:hAnsi="Times New Roman" w:cs="Times New Roman"/>
            <w:sz w:val="20"/>
            <w:szCs w:val="20"/>
            <w:lang w:val="en-CA"/>
          </w:rPr>
          <w:t xml:space="preserve">and </w:t>
        </w:r>
        <w:r>
          <w:rPr>
            <w:rFonts w:ascii="Times New Roman" w:hAnsi="Times New Roman" w:cs="Times New Roman"/>
            <w:sz w:val="20"/>
            <w:szCs w:val="20"/>
            <w:lang w:val="en-CA"/>
          </w:rPr>
          <w:t xml:space="preserve">reference </w:t>
        </w:r>
        <w:proofErr w:type="spellStart"/>
        <w:r w:rsidRPr="00640A07">
          <w:rPr>
            <w:rFonts w:ascii="Times New Roman" w:hAnsi="Times New Roman" w:cs="Times New Roman"/>
            <w:sz w:val="20"/>
            <w:szCs w:val="20"/>
            <w:lang w:val="en-CA"/>
          </w:rPr>
          <w:t>pic_parameter_set_id</w:t>
        </w:r>
        <w:proofErr w:type="spellEnd"/>
        <w:r w:rsidRPr="00640A07">
          <w:rPr>
            <w:rFonts w:ascii="Times New Roman" w:hAnsi="Times New Roman" w:cs="Times New Roman"/>
            <w:sz w:val="20"/>
            <w:szCs w:val="20"/>
            <w:lang w:val="en-CA"/>
          </w:rPr>
          <w:t xml:space="preserve"> to the decoding process for generating unavailable reference pictures (</w:t>
        </w:r>
        <w:proofErr w:type="gramStart"/>
        <w:r w:rsidRPr="00640A07">
          <w:rPr>
            <w:rFonts w:ascii="Times New Roman" w:hAnsi="Times New Roman" w:cs="Times New Roman"/>
            <w:sz w:val="20"/>
            <w:szCs w:val="20"/>
            <w:lang w:val="en-CA"/>
          </w:rPr>
          <w:t>in order to</w:t>
        </w:r>
        <w:proofErr w:type="gramEnd"/>
        <w:r w:rsidRPr="00640A07">
          <w:rPr>
            <w:rFonts w:ascii="Times New Roman" w:hAnsi="Times New Roman" w:cs="Times New Roman"/>
            <w:sz w:val="20"/>
            <w:szCs w:val="20"/>
            <w:lang w:val="en-CA"/>
          </w:rPr>
          <w:t xml:space="preserve"> enable checking of some constraints for them).</w:t>
        </w:r>
      </w:ins>
    </w:p>
    <w:p w14:paraId="50B8FB20" w14:textId="77777777" w:rsidR="00B90541" w:rsidRPr="00EB71AA" w:rsidRDefault="00B90541" w:rsidP="00B90541">
      <w:pPr>
        <w:pStyle w:val="ListParagraph"/>
        <w:numPr>
          <w:ilvl w:val="0"/>
          <w:numId w:val="15"/>
        </w:numPr>
        <w:spacing w:before="136" w:after="0"/>
        <w:contextualSpacing w:val="0"/>
        <w:jc w:val="both"/>
        <w:rPr>
          <w:ins w:id="10" w:author="Ye-Kui Wang" w:date="2020-06-28T07:42:00Z"/>
          <w:rFonts w:ascii="Times New Roman" w:hAnsi="Times New Roman" w:cs="Times New Roman"/>
          <w:sz w:val="20"/>
          <w:szCs w:val="20"/>
        </w:rPr>
      </w:pPr>
      <w:ins w:id="11" w:author="Ye-Kui Wang" w:date="2020-06-28T07:42:00Z">
        <w:r w:rsidRPr="00640A07">
          <w:rPr>
            <w:rFonts w:ascii="Times New Roman" w:hAnsi="Times New Roman" w:cs="Times New Roman"/>
            <w:sz w:val="20"/>
            <w:szCs w:val="20"/>
            <w:lang w:val="en-CA"/>
          </w:rPr>
          <w:t>In clause C.4 (Bitstream conformance),</w:t>
        </w:r>
        <w:r>
          <w:rPr>
            <w:rFonts w:ascii="Times New Roman" w:hAnsi="Times New Roman" w:cs="Times New Roman"/>
            <w:sz w:val="20"/>
            <w:szCs w:val="20"/>
            <w:lang w:val="en-CA"/>
          </w:rPr>
          <w:t xml:space="preserve"> </w:t>
        </w:r>
        <w:r w:rsidRPr="00640A07">
          <w:rPr>
            <w:rFonts w:ascii="Times New Roman" w:hAnsi="Times New Roman" w:cs="Times New Roman"/>
            <w:sz w:val="20"/>
            <w:szCs w:val="20"/>
            <w:lang w:val="en-CA"/>
          </w:rPr>
          <w:t>change</w:t>
        </w:r>
        <w:r>
          <w:rPr>
            <w:rFonts w:ascii="Times New Roman" w:hAnsi="Times New Roman" w:cs="Times New Roman"/>
            <w:sz w:val="20"/>
            <w:szCs w:val="20"/>
            <w:lang w:val="en-CA"/>
          </w:rPr>
          <w:t xml:space="preserve"> the constraint on </w:t>
        </w:r>
        <w:r w:rsidRPr="00C72B3E">
          <w:rPr>
            <w:rFonts w:ascii="Times New Roman" w:hAnsi="Times New Roman" w:cs="Times New Roman"/>
            <w:sz w:val="20"/>
            <w:szCs w:val="20"/>
            <w:lang w:val="en-CA"/>
          </w:rPr>
          <w:t xml:space="preserve">i.e., the number of all pictures n </w:t>
        </w:r>
        <w:r>
          <w:rPr>
            <w:rFonts w:ascii="Times New Roman" w:hAnsi="Times New Roman" w:cs="Times New Roman"/>
            <w:sz w:val="20"/>
            <w:szCs w:val="20"/>
            <w:lang w:val="en-CA"/>
          </w:rPr>
          <w:t xml:space="preserve">in the DPB for referencing or output after </w:t>
        </w:r>
        <w:r w:rsidRPr="00C72B3E">
          <w:rPr>
            <w:rFonts w:ascii="Times New Roman" w:hAnsi="Times New Roman" w:cs="Times New Roman"/>
            <w:bCs/>
            <w:iCs/>
            <w:sz w:val="20"/>
            <w:szCs w:val="20"/>
            <w:lang w:val="en-CA"/>
          </w:rPr>
          <w:t>invocation of the process for removal of pictures from the DPB</w:t>
        </w:r>
        <w:r>
          <w:rPr>
            <w:rFonts w:ascii="Times New Roman" w:hAnsi="Times New Roman" w:cs="Times New Roman"/>
            <w:sz w:val="20"/>
            <w:szCs w:val="20"/>
            <w:lang w:val="en-CA"/>
          </w:rPr>
          <w:t>, change</w:t>
        </w:r>
        <w:r w:rsidRPr="00640A07">
          <w:rPr>
            <w:rFonts w:ascii="Times New Roman" w:hAnsi="Times New Roman" w:cs="Times New Roman"/>
            <w:sz w:val="20"/>
            <w:szCs w:val="20"/>
            <w:lang w:val="en-CA"/>
          </w:rPr>
          <w:t xml:space="preserve"> "</w:t>
        </w:r>
        <w:bookmarkStart w:id="12" w:name="_Hlk44219627"/>
        <w:proofErr w:type="spellStart"/>
        <w:r>
          <w:rPr>
            <w:rFonts w:ascii="Times New Roman" w:hAnsi="Times New Roman" w:cs="Times New Roman"/>
            <w:sz w:val="20"/>
            <w:szCs w:val="20"/>
            <w:lang w:val="en-CA"/>
          </w:rPr>
          <w:t>CpbRemovalTime</w:t>
        </w:r>
        <w:proofErr w:type="spellEnd"/>
        <w:r w:rsidRPr="00640A07">
          <w:rPr>
            <w:rFonts w:ascii="Times New Roman" w:hAnsi="Times New Roman" w:cs="Times New Roman"/>
            <w:iCs/>
            <w:sz w:val="20"/>
            <w:szCs w:val="20"/>
            <w:lang w:val="en-CA"/>
          </w:rPr>
          <w:t>[</w:t>
        </w:r>
        <w:r w:rsidRPr="00640A07">
          <w:rPr>
            <w:rFonts w:ascii="Times New Roman" w:hAnsi="Times New Roman" w:cs="Times New Roman"/>
            <w:sz w:val="20"/>
            <w:szCs w:val="20"/>
            <w:lang w:val="en-CA"/>
          </w:rPr>
          <w:t> </w:t>
        </w:r>
        <w:r w:rsidRPr="00640A07">
          <w:rPr>
            <w:rFonts w:ascii="Times New Roman" w:hAnsi="Times New Roman" w:cs="Times New Roman"/>
            <w:iCs/>
            <w:sz w:val="20"/>
            <w:szCs w:val="20"/>
            <w:lang w:val="en-CA"/>
          </w:rPr>
          <w:t xml:space="preserve">n ] </w:t>
        </w:r>
        <w:r>
          <w:rPr>
            <w:rFonts w:ascii="Times New Roman" w:hAnsi="Times New Roman" w:cs="Times New Roman"/>
            <w:iCs/>
            <w:sz w:val="20"/>
            <w:szCs w:val="20"/>
            <w:lang w:val="en-CA"/>
          </w:rPr>
          <w:t>less</w:t>
        </w:r>
        <w:r w:rsidRPr="00640A07">
          <w:rPr>
            <w:rFonts w:ascii="Times New Roman" w:hAnsi="Times New Roman" w:cs="Times New Roman"/>
            <w:iCs/>
            <w:sz w:val="20"/>
            <w:szCs w:val="20"/>
            <w:lang w:val="en-CA"/>
          </w:rPr>
          <w:t xml:space="preserve"> than </w:t>
        </w:r>
        <w:proofErr w:type="spellStart"/>
        <w:r>
          <w:rPr>
            <w:rFonts w:ascii="Times New Roman" w:hAnsi="Times New Roman" w:cs="Times New Roman"/>
            <w:sz w:val="20"/>
            <w:szCs w:val="20"/>
            <w:lang w:val="en-CA"/>
          </w:rPr>
          <w:t>CpbRemovalTime</w:t>
        </w:r>
        <w:proofErr w:type="spellEnd"/>
        <w:r w:rsidRPr="00640A07">
          <w:rPr>
            <w:rFonts w:ascii="Times New Roman" w:hAnsi="Times New Roman" w:cs="Times New Roman"/>
            <w:iCs/>
            <w:sz w:val="20"/>
            <w:szCs w:val="20"/>
            <w:lang w:val="en-CA"/>
          </w:rPr>
          <w:t>[</w:t>
        </w:r>
        <w:r w:rsidRPr="00640A07">
          <w:rPr>
            <w:rFonts w:ascii="Times New Roman" w:hAnsi="Times New Roman" w:cs="Times New Roman"/>
            <w:sz w:val="20"/>
            <w:szCs w:val="20"/>
            <w:lang w:val="en-CA"/>
          </w:rPr>
          <w:t> </w:t>
        </w:r>
        <w:r w:rsidRPr="00640A07">
          <w:rPr>
            <w:rFonts w:ascii="Times New Roman" w:hAnsi="Times New Roman" w:cs="Times New Roman"/>
            <w:iCs/>
            <w:sz w:val="20"/>
            <w:szCs w:val="20"/>
            <w:lang w:val="en-CA"/>
          </w:rPr>
          <w:t>n ]</w:t>
        </w:r>
        <w:bookmarkEnd w:id="12"/>
        <w:r w:rsidRPr="00640A07">
          <w:rPr>
            <w:rFonts w:ascii="Times New Roman" w:hAnsi="Times New Roman" w:cs="Times New Roman"/>
            <w:sz w:val="20"/>
            <w:szCs w:val="20"/>
            <w:lang w:val="en-CA"/>
          </w:rPr>
          <w:t>" to "</w:t>
        </w:r>
        <w:proofErr w:type="spellStart"/>
        <w:r w:rsidRPr="00640A07">
          <w:rPr>
            <w:rFonts w:ascii="Times New Roman" w:hAnsi="Times New Roman" w:cs="Times New Roman"/>
            <w:iCs/>
            <w:sz w:val="20"/>
            <w:szCs w:val="20"/>
            <w:lang w:val="en-CA"/>
          </w:rPr>
          <w:t>DpbOutputTime</w:t>
        </w:r>
        <w:proofErr w:type="spellEnd"/>
        <w:r w:rsidRPr="00640A07">
          <w:rPr>
            <w:rFonts w:ascii="Times New Roman" w:hAnsi="Times New Roman" w:cs="Times New Roman"/>
            <w:iCs/>
            <w:sz w:val="20"/>
            <w:szCs w:val="20"/>
            <w:lang w:val="en-CA"/>
          </w:rPr>
          <w:t>[</w:t>
        </w:r>
        <w:r w:rsidRPr="00640A07">
          <w:rPr>
            <w:rFonts w:ascii="Times New Roman" w:hAnsi="Times New Roman" w:cs="Times New Roman"/>
            <w:sz w:val="20"/>
            <w:szCs w:val="20"/>
            <w:lang w:val="en-CA"/>
          </w:rPr>
          <w:t> </w:t>
        </w:r>
        <w:r w:rsidRPr="00640A07">
          <w:rPr>
            <w:rFonts w:ascii="Times New Roman" w:hAnsi="Times New Roman" w:cs="Times New Roman"/>
            <w:iCs/>
            <w:sz w:val="20"/>
            <w:szCs w:val="20"/>
            <w:lang w:val="en-CA"/>
          </w:rPr>
          <w:t xml:space="preserve">n ] greater than </w:t>
        </w:r>
        <w:proofErr w:type="spellStart"/>
        <w:r w:rsidRPr="00640A07">
          <w:rPr>
            <w:rFonts w:ascii="Times New Roman" w:hAnsi="Times New Roman" w:cs="Times New Roman"/>
            <w:iCs/>
            <w:sz w:val="20"/>
            <w:szCs w:val="20"/>
            <w:lang w:val="en-CA"/>
          </w:rPr>
          <w:t>CpbRemovalTime</w:t>
        </w:r>
        <w:proofErr w:type="spellEnd"/>
        <w:r w:rsidRPr="00640A07">
          <w:rPr>
            <w:rFonts w:ascii="Times New Roman" w:hAnsi="Times New Roman" w:cs="Times New Roman"/>
            <w:iCs/>
            <w:sz w:val="20"/>
            <w:szCs w:val="20"/>
            <w:lang w:val="en-CA"/>
          </w:rPr>
          <w:t>[</w:t>
        </w:r>
        <w:r w:rsidRPr="00640A07">
          <w:rPr>
            <w:rFonts w:ascii="Times New Roman" w:hAnsi="Times New Roman" w:cs="Times New Roman"/>
            <w:sz w:val="20"/>
            <w:szCs w:val="20"/>
            <w:lang w:val="en-CA"/>
          </w:rPr>
          <w:t> </w:t>
        </w:r>
        <w:proofErr w:type="spellStart"/>
        <w:r w:rsidRPr="00640A07">
          <w:rPr>
            <w:rFonts w:ascii="Times New Roman" w:hAnsi="Times New Roman" w:cs="Times New Roman"/>
            <w:iCs/>
            <w:sz w:val="20"/>
            <w:szCs w:val="20"/>
            <w:lang w:val="en-CA"/>
          </w:rPr>
          <w:t>currPic</w:t>
        </w:r>
        <w:proofErr w:type="spellEnd"/>
        <w:r w:rsidRPr="00640A07">
          <w:rPr>
            <w:rFonts w:ascii="Times New Roman" w:hAnsi="Times New Roman" w:cs="Times New Roman"/>
            <w:iCs/>
            <w:sz w:val="20"/>
            <w:szCs w:val="20"/>
            <w:lang w:val="en-CA"/>
          </w:rPr>
          <w:t> ]</w:t>
        </w:r>
        <w:r w:rsidRPr="00640A07">
          <w:rPr>
            <w:rFonts w:ascii="Times New Roman" w:hAnsi="Times New Roman" w:cs="Times New Roman"/>
            <w:sz w:val="20"/>
            <w:szCs w:val="20"/>
            <w:lang w:val="en-CA"/>
          </w:rPr>
          <w:t xml:space="preserve">". This is asserted to be a bug, because all </w:t>
        </w:r>
        <w:r w:rsidRPr="00640A07">
          <w:rPr>
            <w:rFonts w:ascii="Times New Roman" w:hAnsi="Times New Roman" w:cs="Times New Roman"/>
            <w:bCs/>
            <w:iCs/>
            <w:sz w:val="20"/>
            <w:szCs w:val="20"/>
            <w:lang w:val="en-CA"/>
          </w:rPr>
          <w:t>decoded pictures in the DPB</w:t>
        </w:r>
        <w:r w:rsidRPr="00640A07">
          <w:rPr>
            <w:rFonts w:ascii="Times New Roman" w:hAnsi="Times New Roman" w:cs="Times New Roman"/>
            <w:sz w:val="20"/>
            <w:szCs w:val="20"/>
            <w:lang w:val="en-CA"/>
          </w:rPr>
          <w:t xml:space="preserve"> are </w:t>
        </w:r>
        <w:r w:rsidRPr="00640A07">
          <w:rPr>
            <w:rFonts w:ascii="Times New Roman" w:hAnsi="Times New Roman" w:cs="Times New Roman"/>
            <w:sz w:val="20"/>
            <w:szCs w:val="20"/>
            <w:lang w:val="en-CA"/>
          </w:rPr>
          <w:lastRenderedPageBreak/>
          <w:t xml:space="preserve">always decoded earlier than decoding of the current picture, and thus </w:t>
        </w:r>
        <w:proofErr w:type="spellStart"/>
        <w:proofErr w:type="gramStart"/>
        <w:r w:rsidRPr="00640A07">
          <w:rPr>
            <w:rFonts w:ascii="Times New Roman" w:hAnsi="Times New Roman" w:cs="Times New Roman"/>
            <w:sz w:val="20"/>
            <w:szCs w:val="20"/>
            <w:lang w:val="en-CA"/>
          </w:rPr>
          <w:t>C</w:t>
        </w:r>
        <w:r w:rsidRPr="00640A07">
          <w:rPr>
            <w:rFonts w:ascii="Times New Roman" w:hAnsi="Times New Roman" w:cs="Times New Roman"/>
            <w:iCs/>
            <w:sz w:val="20"/>
            <w:szCs w:val="20"/>
            <w:lang w:val="en-CA"/>
          </w:rPr>
          <w:t>pbRemovalTime</w:t>
        </w:r>
        <w:proofErr w:type="spellEnd"/>
        <w:r w:rsidRPr="00640A07">
          <w:rPr>
            <w:rFonts w:ascii="Times New Roman" w:hAnsi="Times New Roman" w:cs="Times New Roman"/>
            <w:iCs/>
            <w:sz w:val="20"/>
            <w:szCs w:val="20"/>
            <w:lang w:val="en-CA"/>
          </w:rPr>
          <w:t>[</w:t>
        </w:r>
        <w:proofErr w:type="gramEnd"/>
        <w:r w:rsidRPr="00640A07">
          <w:rPr>
            <w:rFonts w:ascii="Times New Roman" w:hAnsi="Times New Roman" w:cs="Times New Roman"/>
            <w:sz w:val="20"/>
            <w:szCs w:val="20"/>
            <w:lang w:val="en-CA"/>
          </w:rPr>
          <w:t> </w:t>
        </w:r>
        <w:r w:rsidRPr="00640A07">
          <w:rPr>
            <w:rFonts w:ascii="Times New Roman" w:hAnsi="Times New Roman" w:cs="Times New Roman"/>
            <w:iCs/>
            <w:sz w:val="20"/>
            <w:szCs w:val="20"/>
            <w:lang w:val="en-CA"/>
          </w:rPr>
          <w:t xml:space="preserve">n ] in the context is always less than </w:t>
        </w:r>
        <w:proofErr w:type="spellStart"/>
        <w:r w:rsidRPr="00640A07">
          <w:rPr>
            <w:rFonts w:ascii="Times New Roman" w:hAnsi="Times New Roman" w:cs="Times New Roman"/>
            <w:iCs/>
            <w:sz w:val="20"/>
            <w:szCs w:val="20"/>
            <w:lang w:val="en-CA"/>
          </w:rPr>
          <w:t>CpbRemovalTime</w:t>
        </w:r>
        <w:proofErr w:type="spellEnd"/>
        <w:r w:rsidRPr="00640A07">
          <w:rPr>
            <w:rFonts w:ascii="Times New Roman" w:hAnsi="Times New Roman" w:cs="Times New Roman"/>
            <w:iCs/>
            <w:sz w:val="20"/>
            <w:szCs w:val="20"/>
            <w:lang w:val="en-CA"/>
          </w:rPr>
          <w:t>[</w:t>
        </w:r>
        <w:r w:rsidRPr="00640A07">
          <w:rPr>
            <w:rFonts w:ascii="Times New Roman" w:hAnsi="Times New Roman" w:cs="Times New Roman"/>
            <w:sz w:val="20"/>
            <w:szCs w:val="20"/>
            <w:lang w:val="en-CA"/>
          </w:rPr>
          <w:t> </w:t>
        </w:r>
        <w:proofErr w:type="spellStart"/>
        <w:r w:rsidRPr="00640A07">
          <w:rPr>
            <w:rFonts w:ascii="Times New Roman" w:hAnsi="Times New Roman" w:cs="Times New Roman"/>
            <w:iCs/>
            <w:sz w:val="20"/>
            <w:szCs w:val="20"/>
            <w:lang w:val="en-CA"/>
          </w:rPr>
          <w:t>currPic</w:t>
        </w:r>
        <w:proofErr w:type="spellEnd"/>
        <w:r w:rsidRPr="00640A07">
          <w:rPr>
            <w:rFonts w:ascii="Times New Roman" w:hAnsi="Times New Roman" w:cs="Times New Roman"/>
            <w:iCs/>
            <w:sz w:val="20"/>
            <w:szCs w:val="20"/>
            <w:lang w:val="en-CA"/>
          </w:rPr>
          <w:t> ]</w:t>
        </w:r>
        <w:r w:rsidRPr="00640A07">
          <w:rPr>
            <w:rFonts w:ascii="Times New Roman" w:hAnsi="Times New Roman" w:cs="Times New Roman"/>
            <w:sz w:val="20"/>
            <w:szCs w:val="20"/>
            <w:lang w:val="en-CA"/>
          </w:rPr>
          <w:t>.</w:t>
        </w:r>
      </w:ins>
    </w:p>
    <w:p w14:paraId="6386DB95" w14:textId="77777777" w:rsidR="00B90541" w:rsidRDefault="00B90541" w:rsidP="00B90541">
      <w:pPr>
        <w:pStyle w:val="ListParagraph"/>
        <w:numPr>
          <w:ilvl w:val="0"/>
          <w:numId w:val="15"/>
        </w:numPr>
        <w:spacing w:before="136" w:after="0"/>
        <w:contextualSpacing w:val="0"/>
        <w:jc w:val="both"/>
        <w:rPr>
          <w:ins w:id="13" w:author="Ye-Kui Wang" w:date="2020-06-28T07:42:00Z"/>
          <w:rFonts w:ascii="Times New Roman" w:hAnsi="Times New Roman" w:cs="Times New Roman"/>
          <w:sz w:val="20"/>
          <w:szCs w:val="20"/>
        </w:rPr>
      </w:pPr>
      <w:ins w:id="14" w:author="Ye-Kui Wang" w:date="2020-06-28T07:42:00Z">
        <w:r w:rsidRPr="00640A07">
          <w:rPr>
            <w:rFonts w:ascii="Times New Roman" w:hAnsi="Times New Roman" w:cs="Times New Roman"/>
            <w:sz w:val="20"/>
            <w:szCs w:val="20"/>
          </w:rPr>
          <w:t xml:space="preserve">Remove the following constraint from the definition of the still picture profiles: The </w:t>
        </w:r>
        <w:r>
          <w:rPr>
            <w:rFonts w:ascii="Times New Roman" w:hAnsi="Times New Roman" w:cs="Times New Roman"/>
            <w:sz w:val="20"/>
            <w:szCs w:val="20"/>
          </w:rPr>
          <w:t xml:space="preserve">active </w:t>
        </w:r>
        <w:r w:rsidRPr="00640A07">
          <w:rPr>
            <w:rFonts w:ascii="Times New Roman" w:hAnsi="Times New Roman" w:cs="Times New Roman"/>
            <w:sz w:val="20"/>
            <w:szCs w:val="20"/>
          </w:rPr>
          <w:t>SPS shall have max_dec_pic_buffering_minus1[ sps_max_sublayers_minus</w:t>
        </w:r>
        <w:proofErr w:type="gramStart"/>
        <w:r w:rsidRPr="00640A07">
          <w:rPr>
            <w:rFonts w:ascii="Times New Roman" w:hAnsi="Times New Roman" w:cs="Times New Roman"/>
            <w:sz w:val="20"/>
            <w:szCs w:val="20"/>
          </w:rPr>
          <w:t>1 ]</w:t>
        </w:r>
        <w:proofErr w:type="gramEnd"/>
        <w:r w:rsidRPr="00640A07">
          <w:rPr>
            <w:rFonts w:ascii="Times New Roman" w:hAnsi="Times New Roman" w:cs="Times New Roman"/>
            <w:sz w:val="20"/>
            <w:szCs w:val="20"/>
          </w:rPr>
          <w:t xml:space="preserve"> equal to 0.</w:t>
        </w:r>
      </w:ins>
    </w:p>
    <w:p w14:paraId="47A2BE9E" w14:textId="77777777" w:rsidR="00B90541" w:rsidRDefault="00B90541" w:rsidP="00B90541">
      <w:pPr>
        <w:pStyle w:val="ListParagraph"/>
        <w:numPr>
          <w:ilvl w:val="0"/>
          <w:numId w:val="15"/>
        </w:numPr>
        <w:spacing w:before="136" w:after="0"/>
        <w:contextualSpacing w:val="0"/>
        <w:jc w:val="both"/>
        <w:rPr>
          <w:ins w:id="15" w:author="Ye-Kui Wang" w:date="2020-06-28T07:42:00Z"/>
          <w:rFonts w:ascii="Times New Roman" w:hAnsi="Times New Roman" w:cs="Times New Roman"/>
          <w:sz w:val="20"/>
          <w:szCs w:val="20"/>
        </w:rPr>
      </w:pPr>
      <w:ins w:id="16" w:author="Ye-Kui Wang" w:date="2020-06-28T07:42:00Z">
        <w:r w:rsidRPr="000D6A60">
          <w:rPr>
            <w:rFonts w:ascii="Times New Roman" w:hAnsi="Times New Roman" w:cs="Times New Roman"/>
            <w:sz w:val="20"/>
            <w:szCs w:val="20"/>
          </w:rPr>
          <w:t xml:space="preserve">Relax the semantics so that an </w:t>
        </w:r>
        <w:proofErr w:type="spellStart"/>
        <w:r w:rsidRPr="000D6A60">
          <w:rPr>
            <w:rFonts w:ascii="Times New Roman" w:hAnsi="Times New Roman" w:cs="Times New Roman"/>
            <w:sz w:val="20"/>
            <w:szCs w:val="20"/>
          </w:rPr>
          <w:t>extension_flag</w:t>
        </w:r>
        <w:proofErr w:type="spellEnd"/>
        <w:r w:rsidRPr="000D6A60">
          <w:rPr>
            <w:rFonts w:ascii="Times New Roman" w:hAnsi="Times New Roman" w:cs="Times New Roman"/>
            <w:sz w:val="20"/>
            <w:szCs w:val="20"/>
          </w:rPr>
          <w:t xml:space="preserve"> in VPS, SPS, </w:t>
        </w:r>
        <w:r>
          <w:rPr>
            <w:rFonts w:ascii="Times New Roman" w:hAnsi="Times New Roman" w:cs="Times New Roman"/>
            <w:sz w:val="20"/>
            <w:szCs w:val="20"/>
          </w:rPr>
          <w:t xml:space="preserve">or </w:t>
        </w:r>
        <w:r w:rsidRPr="000D6A60">
          <w:rPr>
            <w:rFonts w:ascii="Times New Roman" w:hAnsi="Times New Roman" w:cs="Times New Roman"/>
            <w:sz w:val="20"/>
            <w:szCs w:val="20"/>
          </w:rPr>
          <w:t xml:space="preserve">PPS equal to 1 specifies that specifies </w:t>
        </w:r>
        <w:proofErr w:type="spellStart"/>
        <w:r w:rsidRPr="000D6A60">
          <w:rPr>
            <w:rFonts w:ascii="Times New Roman" w:hAnsi="Times New Roman" w:cs="Times New Roman"/>
            <w:sz w:val="20"/>
            <w:szCs w:val="20"/>
          </w:rPr>
          <w:t>extension_data_flag</w:t>
        </w:r>
        <w:proofErr w:type="spellEnd"/>
        <w:r w:rsidRPr="000D6A60">
          <w:rPr>
            <w:rFonts w:ascii="Times New Roman" w:hAnsi="Times New Roman" w:cs="Times New Roman"/>
            <w:sz w:val="20"/>
            <w:szCs w:val="20"/>
          </w:rPr>
          <w:t xml:space="preserve"> syntax elements may be present. (Currently, it says these flags are present.)</w:t>
        </w:r>
      </w:ins>
    </w:p>
    <w:p w14:paraId="497784EC" w14:textId="77777777" w:rsidR="00B90541" w:rsidRPr="00EB71AA" w:rsidRDefault="00B90541" w:rsidP="00B90541">
      <w:pPr>
        <w:pStyle w:val="ListParagraph"/>
        <w:numPr>
          <w:ilvl w:val="0"/>
          <w:numId w:val="15"/>
        </w:numPr>
        <w:spacing w:before="136" w:after="0"/>
        <w:contextualSpacing w:val="0"/>
        <w:jc w:val="both"/>
        <w:rPr>
          <w:ins w:id="17" w:author="Ye-Kui Wang" w:date="2020-06-28T07:42:00Z"/>
          <w:rFonts w:ascii="Times New Roman" w:hAnsi="Times New Roman" w:cs="Times New Roman"/>
          <w:sz w:val="20"/>
          <w:szCs w:val="20"/>
        </w:rPr>
      </w:pPr>
      <w:ins w:id="18" w:author="Ye-Kui Wang" w:date="2020-06-28T07:42:00Z">
        <w:r w:rsidRPr="00EF584E">
          <w:rPr>
            <w:rFonts w:ascii="Times New Roman" w:hAnsi="Times New Roman" w:cs="Times New Roman"/>
            <w:bCs/>
            <w:sz w:val="20"/>
            <w:szCs w:val="20"/>
            <w:lang w:val="en-CA"/>
          </w:rPr>
          <w:t xml:space="preserve">Fix an asserted bug in Equation C.10 </w:t>
        </w:r>
        <w:r>
          <w:rPr>
            <w:rFonts w:ascii="Times New Roman" w:hAnsi="Times New Roman" w:cs="Times New Roman"/>
            <w:bCs/>
            <w:sz w:val="20"/>
            <w:szCs w:val="20"/>
            <w:lang w:val="en-CA"/>
          </w:rPr>
          <w:t xml:space="preserve">as follows, </w:t>
        </w:r>
        <w:proofErr w:type="spellStart"/>
        <w:r>
          <w:rPr>
            <w:rFonts w:ascii="Times New Roman" w:hAnsi="Times New Roman" w:cs="Times New Roman"/>
            <w:bCs/>
            <w:sz w:val="20"/>
            <w:szCs w:val="20"/>
            <w:lang w:val="en-CA"/>
          </w:rPr>
          <w:t>origniated</w:t>
        </w:r>
        <w:proofErr w:type="spellEnd"/>
        <w:r>
          <w:rPr>
            <w:rFonts w:ascii="Times New Roman" w:hAnsi="Times New Roman" w:cs="Times New Roman"/>
            <w:bCs/>
            <w:sz w:val="20"/>
            <w:szCs w:val="20"/>
            <w:lang w:val="en-CA"/>
          </w:rPr>
          <w:t xml:space="preserve"> from </w:t>
        </w:r>
        <w:r w:rsidRPr="00EF584E">
          <w:rPr>
            <w:rFonts w:ascii="Times New Roman" w:hAnsi="Times New Roman" w:cs="Times New Roman"/>
            <w:bCs/>
            <w:sz w:val="20"/>
            <w:szCs w:val="20"/>
            <w:lang w:val="en-CA"/>
          </w:rPr>
          <w:t>JVET-S0101</w:t>
        </w:r>
        <w:r>
          <w:rPr>
            <w:rFonts w:ascii="Times New Roman" w:hAnsi="Times New Roman" w:cs="Times New Roman"/>
            <w:bCs/>
            <w:sz w:val="20"/>
            <w:szCs w:val="20"/>
            <w:lang w:val="en-CA"/>
          </w:rPr>
          <w:t>:</w:t>
        </w:r>
      </w:ins>
    </w:p>
    <w:p w14:paraId="09331D31" w14:textId="77777777" w:rsidR="00B90541" w:rsidRPr="00482E96" w:rsidRDefault="00B90541" w:rsidP="00B90541">
      <w:pPr>
        <w:pStyle w:val="Equation"/>
        <w:tabs>
          <w:tab w:val="clear" w:pos="794"/>
          <w:tab w:val="clear" w:pos="1588"/>
          <w:tab w:val="left" w:pos="426"/>
          <w:tab w:val="left" w:pos="851"/>
          <w:tab w:val="left" w:pos="1080"/>
          <w:tab w:val="left" w:pos="1440"/>
          <w:tab w:val="left" w:pos="1800"/>
          <w:tab w:val="left" w:pos="2160"/>
          <w:tab w:val="left" w:pos="2520"/>
          <w:tab w:val="left" w:pos="2880"/>
          <w:tab w:val="left" w:pos="3240"/>
          <w:tab w:val="left" w:pos="3600"/>
          <w:tab w:val="left" w:pos="6804"/>
        </w:tabs>
        <w:ind w:left="1018" w:hanging="167"/>
        <w:rPr>
          <w:ins w:id="19" w:author="Ye-Kui Wang" w:date="2020-06-28T07:42:00Z"/>
          <w:lang w:val="en-CA"/>
        </w:rPr>
      </w:pPr>
      <w:ins w:id="20" w:author="Ye-Kui Wang" w:date="2020-06-28T07:42:00Z">
        <w:r w:rsidRPr="00482E96">
          <w:rPr>
            <w:noProof/>
            <w:lang w:val="en-CA"/>
          </w:rPr>
          <w:t>if( !</w:t>
        </w:r>
        <w:proofErr w:type="spellStart"/>
        <w:r w:rsidRPr="00482E96">
          <w:rPr>
            <w:lang w:val="en-CA"/>
          </w:rPr>
          <w:t>concatenationFlag</w:t>
        </w:r>
        <w:proofErr w:type="spellEnd"/>
        <w:r w:rsidRPr="00482E96">
          <w:rPr>
            <w:lang w:val="en-CA"/>
          </w:rPr>
          <w:t xml:space="preserve"> </w:t>
        </w:r>
        <w:r w:rsidRPr="00482E96">
          <w:rPr>
            <w:noProof/>
            <w:lang w:val="en-CA"/>
          </w:rPr>
          <w:t>) {</w:t>
        </w:r>
        <w:r w:rsidRPr="00482E96">
          <w:rPr>
            <w:noProof/>
            <w:lang w:val="en-CA"/>
          </w:rPr>
          <w:br/>
        </w:r>
        <w:r w:rsidRPr="00482E96">
          <w:rPr>
            <w:noProof/>
            <w:lang w:val="en-CA"/>
          </w:rPr>
          <w:tab/>
          <w:t>baseTime = AuNominalRemovalTime[ firstPicInPrevBuffPeriod ]</w:t>
        </w:r>
        <w:r w:rsidRPr="00482E96">
          <w:rPr>
            <w:noProof/>
            <w:lang w:val="en-CA"/>
          </w:rPr>
          <w:br/>
        </w:r>
        <w:r w:rsidRPr="00482E96">
          <w:rPr>
            <w:noProof/>
            <w:lang w:val="en-CA"/>
          </w:rPr>
          <w:tab/>
          <w:t>tmpCpbRemovalDelay = AuCpbRemovalDelayVal</w:t>
        </w:r>
        <w:r w:rsidRPr="00482E96">
          <w:rPr>
            <w:noProof/>
            <w:lang w:val="en-CA"/>
          </w:rPr>
          <w:br/>
        </w:r>
        <w:r w:rsidRPr="00482E96">
          <w:rPr>
            <w:noProof/>
            <w:lang w:val="en-CA"/>
          </w:rPr>
          <w:tab/>
        </w:r>
        <w:r w:rsidRPr="00482E96">
          <w:rPr>
            <w:noProof/>
            <w:highlight w:val="yellow"/>
            <w:lang w:val="en-CA"/>
          </w:rPr>
          <w:t>tmp</w:t>
        </w:r>
        <w:proofErr w:type="spellStart"/>
        <w:r w:rsidRPr="00482E96">
          <w:rPr>
            <w:highlight w:val="yellow"/>
            <w:lang w:val="en-CA"/>
          </w:rPr>
          <w:t>CpbDelayOffset</w:t>
        </w:r>
        <w:proofErr w:type="spellEnd"/>
        <w:r w:rsidRPr="00482E96">
          <w:rPr>
            <w:highlight w:val="yellow"/>
            <w:lang w:val="en-CA"/>
          </w:rPr>
          <w:t xml:space="preserve"> = </w:t>
        </w:r>
        <w:proofErr w:type="spellStart"/>
        <w:r w:rsidRPr="00482E96">
          <w:rPr>
            <w:highlight w:val="yellow"/>
            <w:lang w:val="en-CA"/>
          </w:rPr>
          <w:t>CpbDelayOffset</w:t>
        </w:r>
        <w:proofErr w:type="spellEnd"/>
        <w:r w:rsidRPr="00482E96">
          <w:rPr>
            <w:noProof/>
            <w:lang w:val="en-CA"/>
          </w:rPr>
          <w:br/>
          <w:t>} else {</w:t>
        </w:r>
        <w:r w:rsidRPr="00482E96">
          <w:rPr>
            <w:noProof/>
            <w:lang w:val="en-CA"/>
          </w:rPr>
          <w:br/>
        </w:r>
        <w:r w:rsidRPr="00482E96">
          <w:rPr>
            <w:noProof/>
            <w:lang w:val="en-CA"/>
          </w:rPr>
          <w:tab/>
          <w:t>baseTime1 = AuNominalRemovalTime[ prevNonDiscardablePic ]</w:t>
        </w:r>
        <w:r w:rsidRPr="00482E96">
          <w:rPr>
            <w:noProof/>
            <w:lang w:val="en-CA"/>
          </w:rPr>
          <w:br/>
        </w:r>
        <w:r w:rsidRPr="00482E96">
          <w:rPr>
            <w:noProof/>
            <w:lang w:val="en-CA"/>
          </w:rPr>
          <w:tab/>
          <w:t>tmpCpbRemovalDelay1 = ( </w:t>
        </w:r>
        <w:r w:rsidRPr="00482E96">
          <w:rPr>
            <w:lang w:val="en-CA"/>
          </w:rPr>
          <w:t>auCpbRemovalDelayDeltaMinus1 + 1 )</w:t>
        </w:r>
        <w:r w:rsidRPr="00482E96">
          <w:rPr>
            <w:noProof/>
            <w:lang w:val="en-CA"/>
          </w:rPr>
          <w:br/>
        </w:r>
        <w:r w:rsidRPr="00482E96">
          <w:rPr>
            <w:noProof/>
            <w:lang w:val="en-CA"/>
          </w:rPr>
          <w:tab/>
          <w:t>baseTime2 = AuNominalRemovalTime[ n </w:t>
        </w:r>
        <w:r w:rsidRPr="00482E96">
          <w:rPr>
            <w:lang w:val="en-CA"/>
          </w:rPr>
          <w:t>−</w:t>
        </w:r>
        <w:r w:rsidRPr="00482E96">
          <w:rPr>
            <w:noProof/>
            <w:lang w:val="en-CA"/>
          </w:rPr>
          <w:t> 1 ]</w:t>
        </w:r>
        <w:r w:rsidRPr="00482E96">
          <w:rPr>
            <w:lang w:val="en-CA"/>
          </w:rPr>
          <w:br/>
        </w:r>
        <w:r w:rsidRPr="00482E96">
          <w:rPr>
            <w:noProof/>
            <w:lang w:val="en-CA"/>
          </w:rPr>
          <w:tab/>
          <w:t>tmpCpbRemovalDelay2 =</w:t>
        </w:r>
        <w:r w:rsidRPr="00482E96">
          <w:rPr>
            <w:noProof/>
            <w:lang w:val="en-CA"/>
          </w:rPr>
          <w:tab/>
        </w:r>
        <w:r w:rsidRPr="00482E96">
          <w:rPr>
            <w:noProof/>
            <w:lang w:val="en-CA"/>
          </w:rPr>
          <w:tab/>
        </w:r>
        <w:r w:rsidRPr="00482E96">
          <w:rPr>
            <w:noProof/>
            <w:lang w:val="en-CA"/>
          </w:rPr>
          <w:tab/>
        </w:r>
        <w:r w:rsidRPr="00482E96">
          <w:rPr>
            <w:lang w:val="en-CA"/>
          </w:rPr>
          <w:tab/>
        </w:r>
        <w:r w:rsidRPr="00482E96">
          <w:rPr>
            <w:noProof/>
            <w:lang w:val="en-CA"/>
          </w:rPr>
          <w:t>(C.</w:t>
        </w:r>
        <w:r w:rsidRPr="00482E96">
          <w:rPr>
            <w:noProof/>
            <w:lang w:val="en-CA"/>
          </w:rPr>
          <w:fldChar w:fldCharType="begin" w:fldLock="1"/>
        </w:r>
        <w:r w:rsidRPr="00482E96">
          <w:rPr>
            <w:noProof/>
            <w:lang w:val="en-CA"/>
          </w:rPr>
          <w:instrText xml:space="preserve"> SEQ Equation \* ARABIC </w:instrText>
        </w:r>
        <w:r w:rsidRPr="00482E96">
          <w:rPr>
            <w:noProof/>
            <w:lang w:val="en-CA"/>
          </w:rPr>
          <w:fldChar w:fldCharType="separate"/>
        </w:r>
        <w:r w:rsidRPr="00482E96">
          <w:rPr>
            <w:noProof/>
            <w:lang w:val="en-CA"/>
          </w:rPr>
          <w:t>10</w:t>
        </w:r>
        <w:r w:rsidRPr="00482E96">
          <w:rPr>
            <w:noProof/>
            <w:lang w:val="en-CA"/>
          </w:rPr>
          <w:fldChar w:fldCharType="end"/>
        </w:r>
        <w:r w:rsidRPr="00B9209D">
          <w:rPr>
            <w:noProof/>
            <w:lang w:val="en-CA"/>
          </w:rPr>
          <w:t>)</w:t>
        </w:r>
        <w:r w:rsidRPr="00482E96">
          <w:rPr>
            <w:lang w:val="en-CA"/>
          </w:rPr>
          <w:br/>
        </w:r>
        <w:r w:rsidRPr="00482E96">
          <w:rPr>
            <w:lang w:val="en-CA"/>
          </w:rPr>
          <w:tab/>
        </w:r>
        <w:r w:rsidRPr="00482E96">
          <w:rPr>
            <w:lang w:val="en-CA"/>
          </w:rPr>
          <w:tab/>
        </w:r>
        <w:r w:rsidRPr="00482E96">
          <w:rPr>
            <w:lang w:val="en-CA"/>
          </w:rPr>
          <w:tab/>
          <w:t>Ceil( ( </w:t>
        </w:r>
        <w:proofErr w:type="spellStart"/>
        <w:r w:rsidRPr="00482E96">
          <w:rPr>
            <w:lang w:val="en-CA"/>
          </w:rPr>
          <w:t>InitCpbRemovalDelay</w:t>
        </w:r>
        <w:proofErr w:type="spellEnd"/>
        <w:r w:rsidRPr="00482E96">
          <w:rPr>
            <w:noProof/>
            <w:lang w:val="en-CA"/>
          </w:rPr>
          <w:t>[ Htid ]</w:t>
        </w:r>
        <w:r w:rsidRPr="00482E96">
          <w:rPr>
            <w:lang w:val="en-CA"/>
          </w:rPr>
          <w:t>[ </w:t>
        </w:r>
        <w:proofErr w:type="spellStart"/>
        <w:r w:rsidRPr="00482E96">
          <w:rPr>
            <w:lang w:val="en-CA"/>
          </w:rPr>
          <w:t>ScIdx</w:t>
        </w:r>
        <w:proofErr w:type="spellEnd"/>
        <w:r w:rsidRPr="00482E96">
          <w:rPr>
            <w:lang w:val="en-CA"/>
          </w:rPr>
          <w:t> ] ÷ 90000 +</w:t>
        </w:r>
        <w:r w:rsidRPr="00482E96">
          <w:rPr>
            <w:lang w:val="en-CA"/>
          </w:rPr>
          <w:br/>
        </w:r>
        <w:r w:rsidRPr="00482E96">
          <w:rPr>
            <w:noProof/>
            <w:lang w:val="en-CA"/>
          </w:rPr>
          <w:tab/>
        </w:r>
        <w:r w:rsidRPr="00482E96">
          <w:rPr>
            <w:noProof/>
            <w:lang w:val="en-CA"/>
          </w:rPr>
          <w:tab/>
        </w:r>
        <w:r w:rsidRPr="00482E96">
          <w:rPr>
            <w:noProof/>
            <w:lang w:val="en-CA"/>
          </w:rPr>
          <w:tab/>
        </w:r>
        <w:r w:rsidRPr="00482E96">
          <w:rPr>
            <w:noProof/>
            <w:lang w:val="en-CA"/>
          </w:rPr>
          <w:tab/>
          <w:t>AuFinalArrivalTime[ n </w:t>
        </w:r>
        <w:r w:rsidRPr="00482E96">
          <w:rPr>
            <w:lang w:val="en-CA"/>
          </w:rPr>
          <w:t>−</w:t>
        </w:r>
        <w:r w:rsidRPr="00482E96">
          <w:rPr>
            <w:noProof/>
            <w:lang w:val="en-CA"/>
          </w:rPr>
          <w:t> 1 ] </w:t>
        </w:r>
        <w:r w:rsidRPr="00482E96">
          <w:rPr>
            <w:lang w:val="en-CA"/>
          </w:rPr>
          <w:t>− </w:t>
        </w:r>
        <w:proofErr w:type="spellStart"/>
        <w:r w:rsidRPr="00482E96">
          <w:rPr>
            <w:noProof/>
            <w:lang w:val="en-CA"/>
          </w:rPr>
          <w:t>Au</w:t>
        </w:r>
        <w:r w:rsidRPr="00482E96">
          <w:rPr>
            <w:lang w:val="en-CA"/>
          </w:rPr>
          <w:t>N</w:t>
        </w:r>
        <w:r w:rsidRPr="00482E96">
          <w:rPr>
            <w:noProof/>
            <w:lang w:val="en-CA"/>
          </w:rPr>
          <w:t>ominalRemovalTime</w:t>
        </w:r>
        <w:proofErr w:type="spellEnd"/>
        <w:r w:rsidRPr="00482E96">
          <w:rPr>
            <w:noProof/>
            <w:lang w:val="en-CA"/>
          </w:rPr>
          <w:t>[ n </w:t>
        </w:r>
        <w:r w:rsidRPr="00482E96">
          <w:rPr>
            <w:lang w:val="en-CA"/>
          </w:rPr>
          <w:t>−</w:t>
        </w:r>
        <w:r w:rsidRPr="00482E96">
          <w:rPr>
            <w:noProof/>
            <w:lang w:val="en-CA"/>
          </w:rPr>
          <w:t> 1 ]</w:t>
        </w:r>
        <w:r w:rsidRPr="00482E96">
          <w:rPr>
            <w:lang w:val="en-CA"/>
          </w:rPr>
          <w:t> ) ÷ </w:t>
        </w:r>
        <w:proofErr w:type="spellStart"/>
        <w:r w:rsidRPr="00482E96">
          <w:rPr>
            <w:lang w:val="en-CA"/>
          </w:rPr>
          <w:t>ClockTick</w:t>
        </w:r>
        <w:proofErr w:type="spellEnd"/>
        <w:r w:rsidRPr="00482E96">
          <w:rPr>
            <w:lang w:val="en-CA"/>
          </w:rPr>
          <w:t> )</w:t>
        </w:r>
        <w:r w:rsidRPr="00482E96">
          <w:rPr>
            <w:lang w:val="en-CA"/>
          </w:rPr>
          <w:br/>
        </w:r>
        <w:r w:rsidRPr="00482E96">
          <w:rPr>
            <w:noProof/>
            <w:lang w:val="en-CA"/>
          </w:rPr>
          <w:tab/>
          <w:t>if( baseTime1 + ClockTick *</w:t>
        </w:r>
        <w:r w:rsidRPr="00482E96">
          <w:rPr>
            <w:lang w:val="en-CA"/>
          </w:rPr>
          <w:t> </w:t>
        </w:r>
        <w:r w:rsidRPr="00482E96">
          <w:rPr>
            <w:noProof/>
            <w:lang w:val="en-CA"/>
          </w:rPr>
          <w:t>tmpCpbRemovalDelay1 &lt;</w:t>
        </w:r>
        <w:r w:rsidRPr="00482E96">
          <w:rPr>
            <w:noProof/>
            <w:lang w:val="en-CA"/>
          </w:rPr>
          <w:br/>
        </w:r>
        <w:r w:rsidRPr="00482E96">
          <w:rPr>
            <w:noProof/>
            <w:lang w:val="en-CA"/>
          </w:rPr>
          <w:tab/>
        </w:r>
        <w:r w:rsidRPr="00482E96">
          <w:rPr>
            <w:noProof/>
            <w:lang w:val="en-CA"/>
          </w:rPr>
          <w:tab/>
        </w:r>
        <w:r w:rsidRPr="00482E96">
          <w:rPr>
            <w:noProof/>
            <w:lang w:val="en-CA"/>
          </w:rPr>
          <w:tab/>
        </w:r>
        <w:r w:rsidRPr="00482E96">
          <w:rPr>
            <w:noProof/>
            <w:lang w:val="en-CA"/>
          </w:rPr>
          <w:tab/>
          <w:t>baseTime2 + ClockTick *</w:t>
        </w:r>
        <w:r w:rsidRPr="00482E96">
          <w:rPr>
            <w:lang w:val="en-CA"/>
          </w:rPr>
          <w:t> </w:t>
        </w:r>
        <w:r w:rsidRPr="00482E96">
          <w:rPr>
            <w:noProof/>
            <w:lang w:val="en-CA"/>
          </w:rPr>
          <w:t>tmpCpbRemovalDelay2 ) {</w:t>
        </w:r>
        <w:r w:rsidRPr="00482E96">
          <w:rPr>
            <w:noProof/>
            <w:lang w:val="en-CA"/>
          </w:rPr>
          <w:br/>
        </w:r>
        <w:r w:rsidRPr="00482E96">
          <w:rPr>
            <w:noProof/>
            <w:lang w:val="en-CA"/>
          </w:rPr>
          <w:tab/>
        </w:r>
        <w:r w:rsidRPr="00482E96">
          <w:rPr>
            <w:noProof/>
            <w:lang w:val="en-CA"/>
          </w:rPr>
          <w:tab/>
          <w:t>baseTime = baseTime2</w:t>
        </w:r>
        <w:r w:rsidRPr="00482E96">
          <w:rPr>
            <w:noProof/>
            <w:lang w:val="en-CA"/>
          </w:rPr>
          <w:br/>
        </w:r>
        <w:r w:rsidRPr="00482E96">
          <w:rPr>
            <w:noProof/>
            <w:lang w:val="en-CA"/>
          </w:rPr>
          <w:tab/>
        </w:r>
        <w:r w:rsidRPr="00482E96">
          <w:rPr>
            <w:noProof/>
            <w:lang w:val="en-CA"/>
          </w:rPr>
          <w:tab/>
        </w:r>
        <w:proofErr w:type="spellStart"/>
        <w:r w:rsidRPr="00482E96">
          <w:rPr>
            <w:lang w:val="en-CA"/>
          </w:rPr>
          <w:t>tmpCpbRemovalDelay</w:t>
        </w:r>
        <w:proofErr w:type="spellEnd"/>
        <w:r w:rsidRPr="00482E96">
          <w:rPr>
            <w:lang w:val="en-CA"/>
          </w:rPr>
          <w:t xml:space="preserve"> = tmpCpbRemovalDelay2</w:t>
        </w:r>
        <w:r w:rsidRPr="00482E96">
          <w:rPr>
            <w:noProof/>
            <w:lang w:val="en-CA"/>
          </w:rPr>
          <w:br/>
        </w:r>
        <w:r w:rsidRPr="00482E96">
          <w:rPr>
            <w:noProof/>
            <w:lang w:val="en-CA"/>
          </w:rPr>
          <w:tab/>
        </w:r>
        <w:r w:rsidRPr="00482E96">
          <w:rPr>
            <w:lang w:val="en-CA"/>
          </w:rPr>
          <w:t>}</w:t>
        </w:r>
        <w:r w:rsidRPr="00482E96">
          <w:rPr>
            <w:noProof/>
            <w:lang w:val="en-CA"/>
          </w:rPr>
          <w:t xml:space="preserve"> else {</w:t>
        </w:r>
        <w:r w:rsidRPr="00482E96">
          <w:rPr>
            <w:noProof/>
            <w:lang w:val="en-CA"/>
          </w:rPr>
          <w:br/>
        </w:r>
        <w:r w:rsidRPr="00482E96">
          <w:rPr>
            <w:noProof/>
            <w:lang w:val="en-CA"/>
          </w:rPr>
          <w:tab/>
        </w:r>
        <w:r w:rsidRPr="00482E96">
          <w:rPr>
            <w:noProof/>
            <w:lang w:val="en-CA"/>
          </w:rPr>
          <w:tab/>
          <w:t>baseTime = baseTime1</w:t>
        </w:r>
        <w:r w:rsidRPr="00482E96">
          <w:rPr>
            <w:noProof/>
            <w:lang w:val="en-CA"/>
          </w:rPr>
          <w:br/>
        </w:r>
        <w:r w:rsidRPr="00482E96">
          <w:rPr>
            <w:noProof/>
            <w:lang w:val="en-CA"/>
          </w:rPr>
          <w:tab/>
        </w:r>
        <w:r w:rsidRPr="00482E96">
          <w:rPr>
            <w:noProof/>
            <w:lang w:val="en-CA"/>
          </w:rPr>
          <w:tab/>
        </w:r>
        <w:proofErr w:type="spellStart"/>
        <w:r w:rsidRPr="00482E96">
          <w:rPr>
            <w:lang w:val="en-CA"/>
          </w:rPr>
          <w:t>tmpCpbRemovalDelay</w:t>
        </w:r>
        <w:proofErr w:type="spellEnd"/>
        <w:r w:rsidRPr="00482E96">
          <w:rPr>
            <w:lang w:val="en-CA"/>
          </w:rPr>
          <w:t xml:space="preserve"> = tmpCpbRemovalDelay1</w:t>
        </w:r>
        <w:r w:rsidRPr="00482E96">
          <w:rPr>
            <w:noProof/>
            <w:highlight w:val="yellow"/>
            <w:lang w:val="en-CA"/>
          </w:rPr>
          <w:br/>
        </w:r>
        <w:r w:rsidRPr="00482E96">
          <w:rPr>
            <w:noProof/>
            <w:lang w:val="en-CA"/>
          </w:rPr>
          <w:tab/>
        </w:r>
        <w:r w:rsidRPr="00482E96">
          <w:rPr>
            <w:lang w:val="en-CA"/>
          </w:rPr>
          <w:t>}</w:t>
        </w:r>
        <w:r w:rsidRPr="00482E96">
          <w:rPr>
            <w:lang w:val="en-CA"/>
          </w:rPr>
          <w:br/>
        </w:r>
        <w:r w:rsidRPr="00482E96">
          <w:rPr>
            <w:noProof/>
            <w:lang w:val="en-CA"/>
          </w:rPr>
          <w:tab/>
        </w:r>
        <w:proofErr w:type="spellStart"/>
        <w:r w:rsidRPr="00482E96">
          <w:rPr>
            <w:noProof/>
            <w:highlight w:val="yellow"/>
            <w:lang w:val="en-CA"/>
          </w:rPr>
          <w:t>tmp</w:t>
        </w:r>
        <w:r w:rsidRPr="00482E96">
          <w:rPr>
            <w:highlight w:val="yellow"/>
            <w:lang w:val="en-CA"/>
          </w:rPr>
          <w:t>CpbDelayOffset</w:t>
        </w:r>
        <w:proofErr w:type="spellEnd"/>
        <w:r w:rsidRPr="00482E96">
          <w:rPr>
            <w:highlight w:val="yellow"/>
            <w:lang w:val="en-CA"/>
          </w:rPr>
          <w:t xml:space="preserve"> = 0</w:t>
        </w:r>
        <w:r w:rsidRPr="00482E96">
          <w:rPr>
            <w:lang w:val="en-CA"/>
          </w:rPr>
          <w:br/>
          <w:t>}</w:t>
        </w:r>
        <w:r w:rsidRPr="00482E96">
          <w:rPr>
            <w:lang w:val="en-CA"/>
          </w:rPr>
          <w:br/>
        </w:r>
        <w:r w:rsidRPr="00482E96">
          <w:rPr>
            <w:noProof/>
            <w:lang w:val="en-CA"/>
          </w:rPr>
          <w:t>AuNominalRemovalTime[ n ] = baseTime + ( ClockTick </w:t>
        </w:r>
        <w:r w:rsidRPr="00482E96">
          <w:rPr>
            <w:rFonts w:cs="Lucida Console"/>
            <w:noProof/>
            <w:lang w:val="en-CA"/>
          </w:rPr>
          <w:t>*</w:t>
        </w:r>
        <w:r w:rsidRPr="00482E96">
          <w:rPr>
            <w:noProof/>
            <w:lang w:val="en-CA"/>
          </w:rPr>
          <w:t> </w:t>
        </w:r>
        <w:proofErr w:type="spellStart"/>
        <w:r w:rsidRPr="00482E96">
          <w:rPr>
            <w:lang w:val="en-CA"/>
          </w:rPr>
          <w:t>tmpCpbRemovalDelay</w:t>
        </w:r>
        <w:proofErr w:type="spellEnd"/>
        <w:r w:rsidRPr="00482E96">
          <w:rPr>
            <w:lang w:val="en-CA"/>
          </w:rPr>
          <w:t> − </w:t>
        </w:r>
        <w:proofErr w:type="spellStart"/>
        <w:r w:rsidRPr="00482E96">
          <w:rPr>
            <w:highlight w:val="yellow"/>
            <w:lang w:val="en-CA"/>
          </w:rPr>
          <w:t>tmp</w:t>
        </w:r>
        <w:r w:rsidRPr="00482E96">
          <w:rPr>
            <w:lang w:val="en-CA"/>
          </w:rPr>
          <w:t>CpbDelayOffset</w:t>
        </w:r>
        <w:proofErr w:type="spellEnd"/>
        <w:r w:rsidRPr="00482E96">
          <w:rPr>
            <w:lang w:val="en-CA"/>
          </w:rPr>
          <w:t> </w:t>
        </w:r>
      </w:ins>
    </w:p>
    <w:p w14:paraId="08F390E9" w14:textId="77777777" w:rsidR="00B90541" w:rsidRPr="00B90541" w:rsidRDefault="00B90541" w:rsidP="00B90541">
      <w:pPr>
        <w:pStyle w:val="ListParagraph"/>
        <w:numPr>
          <w:ilvl w:val="0"/>
          <w:numId w:val="15"/>
        </w:numPr>
        <w:rPr>
          <w:ins w:id="21" w:author="Ye-Kui Wang" w:date="2020-06-28T07:42:00Z"/>
          <w:rFonts w:ascii="Times New Roman" w:hAnsi="Times New Roman" w:cs="Times New Roman"/>
          <w:sz w:val="20"/>
          <w:szCs w:val="20"/>
        </w:rPr>
      </w:pPr>
      <w:ins w:id="22" w:author="Ye-Kui Wang" w:date="2020-06-28T07:42:00Z">
        <w:r w:rsidRPr="00B90541">
          <w:rPr>
            <w:rFonts w:ascii="Times New Roman" w:hAnsi="Times New Roman" w:cs="Times New Roman"/>
            <w:sz w:val="20"/>
            <w:szCs w:val="20"/>
          </w:rPr>
          <w:t xml:space="preserve">In the semantics of </w:t>
        </w:r>
        <w:r w:rsidRPr="00EB71AA">
          <w:rPr>
            <w:rFonts w:ascii="Times New Roman" w:hAnsi="Times New Roman" w:cs="Times New Roman"/>
            <w:bCs/>
            <w:iCs/>
            <w:sz w:val="20"/>
            <w:szCs w:val="20"/>
            <w:lang w:val="en-CA"/>
          </w:rPr>
          <w:t>elemental_duration_in_tc_minus1</w:t>
        </w:r>
        <w:r w:rsidRPr="00B90541">
          <w:rPr>
            <w:rFonts w:ascii="Times New Roman" w:hAnsi="Times New Roman" w:cs="Times New Roman"/>
            <w:iCs/>
            <w:sz w:val="20"/>
            <w:szCs w:val="20"/>
            <w:lang w:val="en-CA"/>
          </w:rPr>
          <w:t>[ </w:t>
        </w:r>
        <w:proofErr w:type="spellStart"/>
        <w:r w:rsidRPr="00B90541">
          <w:rPr>
            <w:rFonts w:ascii="Times New Roman" w:hAnsi="Times New Roman" w:cs="Times New Roman"/>
            <w:iCs/>
            <w:sz w:val="20"/>
            <w:szCs w:val="20"/>
            <w:lang w:val="en-CA"/>
          </w:rPr>
          <w:t>i</w:t>
        </w:r>
        <w:proofErr w:type="spellEnd"/>
        <w:r w:rsidRPr="00B90541">
          <w:rPr>
            <w:rFonts w:ascii="Times New Roman" w:hAnsi="Times New Roman" w:cs="Times New Roman"/>
            <w:iCs/>
            <w:sz w:val="20"/>
            <w:szCs w:val="20"/>
            <w:lang w:val="en-CA"/>
          </w:rPr>
          <w:t xml:space="preserve"> ], </w:t>
        </w:r>
        <w:r w:rsidRPr="00B90541">
          <w:rPr>
            <w:rFonts w:ascii="Times New Roman" w:hAnsi="Times New Roman" w:cs="Times New Roman"/>
            <w:sz w:val="20"/>
            <w:szCs w:val="20"/>
          </w:rPr>
          <w:t xml:space="preserve">the syntax element </w:t>
        </w:r>
        <w:proofErr w:type="spellStart"/>
        <w:r w:rsidRPr="00B90541">
          <w:rPr>
            <w:rFonts w:ascii="Times New Roman" w:hAnsi="Times New Roman" w:cs="Times New Roman"/>
            <w:sz w:val="20"/>
            <w:szCs w:val="20"/>
          </w:rPr>
          <w:t>fixe</w:t>
        </w:r>
        <w:r w:rsidRPr="00EB71AA">
          <w:rPr>
            <w:rFonts w:ascii="Times New Roman" w:hAnsi="Times New Roman" w:cs="Times New Roman"/>
            <w:sz w:val="20"/>
            <w:szCs w:val="20"/>
          </w:rPr>
          <w:t>d_pic_rate_general_flag</w:t>
        </w:r>
        <w:proofErr w:type="spellEnd"/>
        <w:r w:rsidRPr="00EB71AA">
          <w:rPr>
            <w:rFonts w:ascii="Times New Roman" w:hAnsi="Times New Roman" w:cs="Times New Roman"/>
            <w:sz w:val="20"/>
            <w:szCs w:val="20"/>
          </w:rPr>
          <w:t>[ </w:t>
        </w:r>
        <w:proofErr w:type="spellStart"/>
        <w:r w:rsidRPr="00EB71AA">
          <w:rPr>
            <w:rFonts w:ascii="Times New Roman" w:hAnsi="Times New Roman" w:cs="Times New Roman"/>
            <w:sz w:val="20"/>
            <w:szCs w:val="20"/>
          </w:rPr>
          <w:t>i</w:t>
        </w:r>
        <w:proofErr w:type="spellEnd"/>
        <w:r w:rsidRPr="00EB71AA">
          <w:rPr>
            <w:rFonts w:ascii="Times New Roman" w:hAnsi="Times New Roman" w:cs="Times New Roman"/>
            <w:sz w:val="20"/>
            <w:szCs w:val="20"/>
          </w:rPr>
          <w:t xml:space="preserve"> ] of both the first and second CVS to determine whether the fixed output rate applies also across CVSs. However, it is asserted that the value of </w:t>
        </w:r>
        <w:proofErr w:type="spellStart"/>
        <w:r w:rsidRPr="00EB71AA">
          <w:rPr>
            <w:rFonts w:ascii="Times New Roman" w:hAnsi="Times New Roman" w:cs="Times New Roman"/>
            <w:sz w:val="20"/>
            <w:szCs w:val="20"/>
          </w:rPr>
          <w:t>fixed_pic_rate_general_</w:t>
        </w:r>
        <w:proofErr w:type="gramStart"/>
        <w:r w:rsidRPr="00EB71AA">
          <w:rPr>
            <w:rFonts w:ascii="Times New Roman" w:hAnsi="Times New Roman" w:cs="Times New Roman"/>
            <w:sz w:val="20"/>
            <w:szCs w:val="20"/>
          </w:rPr>
          <w:t>flag</w:t>
        </w:r>
        <w:proofErr w:type="spellEnd"/>
        <w:r w:rsidRPr="00EB71AA">
          <w:rPr>
            <w:rFonts w:ascii="Times New Roman" w:hAnsi="Times New Roman" w:cs="Times New Roman"/>
            <w:sz w:val="20"/>
            <w:szCs w:val="20"/>
          </w:rPr>
          <w:t>[</w:t>
        </w:r>
        <w:proofErr w:type="gramEnd"/>
        <w:r w:rsidRPr="00EB71AA">
          <w:rPr>
            <w:rFonts w:ascii="Times New Roman" w:hAnsi="Times New Roman" w:cs="Times New Roman"/>
            <w:sz w:val="20"/>
            <w:szCs w:val="20"/>
          </w:rPr>
          <w:t> </w:t>
        </w:r>
        <w:proofErr w:type="spellStart"/>
        <w:r w:rsidRPr="00EB71AA">
          <w:rPr>
            <w:rFonts w:ascii="Times New Roman" w:hAnsi="Times New Roman" w:cs="Times New Roman"/>
            <w:sz w:val="20"/>
            <w:szCs w:val="20"/>
          </w:rPr>
          <w:t>i</w:t>
        </w:r>
        <w:proofErr w:type="spellEnd"/>
        <w:r w:rsidRPr="00EB71AA">
          <w:rPr>
            <w:rFonts w:ascii="Times New Roman" w:hAnsi="Times New Roman" w:cs="Times New Roman"/>
            <w:sz w:val="20"/>
            <w:szCs w:val="20"/>
          </w:rPr>
          <w:t xml:space="preserve"> ] of the first CVS should not be taken into account for determining whether the fixed output rate applies across the two CVSs. Therefore, the first two instances of </w:t>
        </w:r>
        <w:proofErr w:type="spellStart"/>
        <w:r w:rsidRPr="00EB71AA">
          <w:rPr>
            <w:rFonts w:ascii="Times New Roman" w:hAnsi="Times New Roman" w:cs="Times New Roman"/>
            <w:sz w:val="20"/>
            <w:szCs w:val="20"/>
          </w:rPr>
          <w:t>fixed_pic_rate_general_flag</w:t>
        </w:r>
        <w:proofErr w:type="spellEnd"/>
        <w:r w:rsidRPr="00EB71AA">
          <w:rPr>
            <w:rFonts w:ascii="Times New Roman" w:hAnsi="Times New Roman" w:cs="Times New Roman"/>
            <w:sz w:val="20"/>
            <w:szCs w:val="20"/>
          </w:rPr>
          <w:t xml:space="preserve"> highlighted in green </w:t>
        </w:r>
        <w:r>
          <w:rPr>
            <w:rFonts w:ascii="Times New Roman" w:hAnsi="Times New Roman" w:cs="Times New Roman"/>
            <w:sz w:val="20"/>
            <w:szCs w:val="20"/>
          </w:rPr>
          <w:t xml:space="preserve">below </w:t>
        </w:r>
        <w:r w:rsidRPr="00B90541">
          <w:rPr>
            <w:rFonts w:ascii="Times New Roman" w:hAnsi="Times New Roman" w:cs="Times New Roman"/>
            <w:sz w:val="20"/>
            <w:szCs w:val="20"/>
          </w:rPr>
          <w:t xml:space="preserve">should be </w:t>
        </w:r>
        <w:proofErr w:type="spellStart"/>
        <w:r w:rsidRPr="00B90541">
          <w:rPr>
            <w:rFonts w:ascii="Times New Roman" w:hAnsi="Times New Roman" w:cs="Times New Roman"/>
            <w:sz w:val="20"/>
            <w:szCs w:val="20"/>
          </w:rPr>
          <w:t>fixed_pic_rate_within_cvs_flag</w:t>
        </w:r>
        <w:proofErr w:type="spellEnd"/>
        <w:r w:rsidRPr="00B90541">
          <w:rPr>
            <w:rFonts w:ascii="Times New Roman" w:hAnsi="Times New Roman" w:cs="Times New Roman"/>
            <w:sz w:val="20"/>
            <w:szCs w:val="20"/>
          </w:rPr>
          <w:t xml:space="preserve"> instead</w:t>
        </w:r>
        <w:r>
          <w:rPr>
            <w:rFonts w:ascii="Times New Roman" w:hAnsi="Times New Roman" w:cs="Times New Roman"/>
            <w:sz w:val="20"/>
            <w:szCs w:val="20"/>
          </w:rPr>
          <w:t>:</w:t>
        </w:r>
      </w:ins>
    </w:p>
    <w:p w14:paraId="030ADF4A" w14:textId="77777777" w:rsidR="00B90541" w:rsidRPr="00B90541" w:rsidRDefault="00B90541" w:rsidP="00B90541">
      <w:pPr>
        <w:ind w:left="1080"/>
        <w:rPr>
          <w:ins w:id="23" w:author="Ye-Kui Wang" w:date="2020-06-28T07:42:00Z"/>
          <w:rFonts w:eastAsia="Times New Roman"/>
          <w:iCs/>
          <w:noProof/>
          <w:sz w:val="20"/>
          <w:lang w:val="en-CA"/>
        </w:rPr>
      </w:pPr>
      <w:ins w:id="24" w:author="Ye-Kui Wang" w:date="2020-06-28T07:42:00Z">
        <w:r w:rsidRPr="00B90541">
          <w:rPr>
            <w:rFonts w:eastAsia="Times New Roman"/>
            <w:b/>
            <w:iCs/>
            <w:noProof/>
            <w:sz w:val="20"/>
            <w:lang w:val="en-CA"/>
          </w:rPr>
          <w:t>elemental_duration_in_tc_minus1</w:t>
        </w:r>
        <w:r w:rsidRPr="00B90541">
          <w:rPr>
            <w:rFonts w:eastAsia="Times New Roman"/>
            <w:iCs/>
            <w:noProof/>
            <w:sz w:val="20"/>
            <w:lang w:val="en-CA"/>
          </w:rPr>
          <w:t>[ i ] plus 1 (when present) specifies, when Htid is equal to i, the temporal distance, in clock ticks, between the elemental units that specify the HRD output times of consecutive pictures in output order as specified below. The value of elemental_duration_in_tc_minus1[ i ] shall be in the range of 0 to 2047, inclusive.</w:t>
        </w:r>
      </w:ins>
    </w:p>
    <w:p w14:paraId="5324C68A" w14:textId="77777777" w:rsidR="00B90541" w:rsidRPr="00B90541" w:rsidRDefault="00B90541" w:rsidP="00B90541">
      <w:pPr>
        <w:ind w:left="1080"/>
        <w:rPr>
          <w:ins w:id="25" w:author="Ye-Kui Wang" w:date="2020-06-28T07:42:00Z"/>
          <w:rFonts w:eastAsia="Times New Roman"/>
          <w:iCs/>
          <w:noProof/>
          <w:sz w:val="20"/>
          <w:lang w:val="en-CA"/>
        </w:rPr>
      </w:pPr>
      <w:ins w:id="26" w:author="Ye-Kui Wang" w:date="2020-06-28T07:42:00Z">
        <w:r w:rsidRPr="00B90541">
          <w:rPr>
            <w:rFonts w:eastAsia="Times New Roman"/>
            <w:iCs/>
            <w:noProof/>
            <w:sz w:val="20"/>
            <w:lang w:val="en-CA"/>
          </w:rPr>
          <w:t xml:space="preserve">When Htid is equal to i and </w:t>
        </w:r>
        <w:r w:rsidRPr="00B90541">
          <w:rPr>
            <w:rFonts w:eastAsia="Times New Roman"/>
            <w:iCs/>
            <w:noProof/>
            <w:sz w:val="20"/>
            <w:highlight w:val="green"/>
            <w:lang w:val="en-CA"/>
          </w:rPr>
          <w:t>fixed_pic_rate_general_flag[ i ]</w:t>
        </w:r>
        <w:r w:rsidRPr="00B90541">
          <w:rPr>
            <w:rFonts w:eastAsia="Times New Roman"/>
            <w:iCs/>
            <w:noProof/>
            <w:sz w:val="20"/>
            <w:lang w:val="en-CA"/>
          </w:rPr>
          <w:t xml:space="preserve"> is equal to 1 for a CVS containing picture n, and picture n is a picture that is output and is not the last picture in the bitstream (in output order) that is output, the value of the variable DpbOutputElementalInterval[ n ] is specified by:</w:t>
        </w:r>
      </w:ins>
    </w:p>
    <w:p w14:paraId="44E17FDD" w14:textId="77777777" w:rsidR="00B90541" w:rsidRPr="00B90541" w:rsidRDefault="00B90541" w:rsidP="00B90541">
      <w:pPr>
        <w:numPr>
          <w:ilvl w:val="0"/>
          <w:numId w:val="19"/>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ind w:left="1642" w:firstLine="0"/>
        <w:jc w:val="left"/>
        <w:rPr>
          <w:ins w:id="27" w:author="Ye-Kui Wang" w:date="2020-06-28T07:42:00Z"/>
          <w:iCs/>
          <w:noProof/>
          <w:sz w:val="20"/>
          <w:lang w:val="en-CA"/>
        </w:rPr>
      </w:pPr>
      <w:ins w:id="28" w:author="Ye-Kui Wang" w:date="2020-06-28T07:42:00Z">
        <w:r w:rsidRPr="00B90541">
          <w:rPr>
            <w:iCs/>
            <w:noProof/>
            <w:sz w:val="20"/>
            <w:lang w:val="en-CA"/>
          </w:rPr>
          <w:t xml:space="preserve">DpbOutputElementalInterval[ n ] = DpbOutputInterval[ n ] </w:t>
        </w:r>
        <w:r w:rsidRPr="00B90541">
          <w:rPr>
            <w:rFonts w:ascii="Symbol" w:hAnsi="Symbol" w:cs="Symbol"/>
            <w:iCs/>
            <w:noProof/>
            <w:sz w:val="20"/>
            <w:lang w:val="en-CA"/>
          </w:rPr>
          <w:t></w:t>
        </w:r>
        <w:r w:rsidRPr="00B90541">
          <w:rPr>
            <w:iCs/>
            <w:noProof/>
            <w:sz w:val="20"/>
            <w:lang w:val="en-CA"/>
          </w:rPr>
          <w:t xml:space="preserve"> elementalOutputPeriods</w:t>
        </w:r>
        <w:r w:rsidRPr="00B90541">
          <w:rPr>
            <w:iCs/>
            <w:noProof/>
            <w:sz w:val="20"/>
            <w:lang w:val="en-CA"/>
          </w:rPr>
          <w:tab/>
          <w:t>(</w:t>
        </w:r>
        <w:r w:rsidRPr="00B90541">
          <w:rPr>
            <w:iCs/>
            <w:noProof/>
            <w:sz w:val="20"/>
            <w:lang w:val="en-CA"/>
          </w:rPr>
          <w:fldChar w:fldCharType="begin" w:fldLock="1"/>
        </w:r>
        <w:r w:rsidRPr="00B90541">
          <w:rPr>
            <w:iCs/>
            <w:noProof/>
            <w:sz w:val="20"/>
            <w:lang w:val="en-CA"/>
          </w:rPr>
          <w:instrText xml:space="preserve"> SEQ Equation \* ARABIC </w:instrText>
        </w:r>
        <w:r w:rsidRPr="00B90541">
          <w:rPr>
            <w:iCs/>
            <w:noProof/>
            <w:sz w:val="20"/>
            <w:lang w:val="en-CA"/>
          </w:rPr>
          <w:fldChar w:fldCharType="separate"/>
        </w:r>
        <w:r w:rsidRPr="00B90541">
          <w:rPr>
            <w:iCs/>
            <w:noProof/>
            <w:sz w:val="20"/>
            <w:lang w:val="en-CA"/>
          </w:rPr>
          <w:t>113</w:t>
        </w:r>
        <w:r w:rsidRPr="00B90541">
          <w:rPr>
            <w:iCs/>
            <w:noProof/>
            <w:sz w:val="20"/>
            <w:lang w:val="en-CA"/>
          </w:rPr>
          <w:fldChar w:fldCharType="end"/>
        </w:r>
        <w:r w:rsidRPr="00B90541">
          <w:rPr>
            <w:iCs/>
            <w:noProof/>
            <w:sz w:val="20"/>
            <w:lang w:val="en-CA"/>
          </w:rPr>
          <w:t>)</w:t>
        </w:r>
      </w:ins>
    </w:p>
    <w:p w14:paraId="19F32910" w14:textId="77777777" w:rsidR="00B90541" w:rsidRPr="00B90541" w:rsidRDefault="00B90541" w:rsidP="00B90541">
      <w:pPr>
        <w:ind w:left="1080"/>
        <w:rPr>
          <w:ins w:id="29" w:author="Ye-Kui Wang" w:date="2020-06-28T07:42:00Z"/>
          <w:rFonts w:eastAsia="Times New Roman"/>
          <w:iCs/>
          <w:noProof/>
          <w:sz w:val="20"/>
          <w:lang w:val="en-CA"/>
        </w:rPr>
      </w:pPr>
      <w:ins w:id="30" w:author="Ye-Kui Wang" w:date="2020-06-28T07:42:00Z">
        <w:r w:rsidRPr="00B90541">
          <w:rPr>
            <w:rFonts w:eastAsia="Times New Roman"/>
            <w:iCs/>
            <w:noProof/>
            <w:sz w:val="20"/>
            <w:lang w:val="en-CA"/>
          </w:rPr>
          <w:t>where DpbOutputInterval[ n ] is specified in Equation </w:t>
        </w:r>
        <w:r w:rsidRPr="00B90541">
          <w:rPr>
            <w:rFonts w:eastAsia="Times New Roman"/>
            <w:iCs/>
            <w:noProof/>
            <w:sz w:val="20"/>
            <w:lang w:val="en-CA"/>
          </w:rPr>
          <w:fldChar w:fldCharType="begin" w:fldLock="1"/>
        </w:r>
        <w:r w:rsidRPr="00B90541">
          <w:rPr>
            <w:rFonts w:eastAsia="Times New Roman"/>
            <w:iCs/>
            <w:noProof/>
            <w:sz w:val="20"/>
            <w:lang w:val="en-CA"/>
          </w:rPr>
          <w:instrText xml:space="preserve"> REF DeltaTo \h  \* MERGEFORMAT </w:instrText>
        </w:r>
        <w:r w:rsidRPr="00B90541">
          <w:rPr>
            <w:rFonts w:eastAsia="Times New Roman"/>
            <w:iCs/>
            <w:noProof/>
            <w:sz w:val="20"/>
            <w:lang w:val="en-CA"/>
          </w:rPr>
        </w:r>
        <w:r w:rsidRPr="00B90541">
          <w:rPr>
            <w:rFonts w:eastAsia="Times New Roman"/>
            <w:iCs/>
            <w:noProof/>
            <w:sz w:val="20"/>
            <w:lang w:val="en-CA"/>
          </w:rPr>
          <w:fldChar w:fldCharType="separate"/>
        </w:r>
        <w:r w:rsidRPr="00B90541">
          <w:rPr>
            <w:rFonts w:eastAsia="Times New Roman"/>
            <w:iCs/>
            <w:noProof/>
            <w:sz w:val="20"/>
            <w:lang w:val="en-CA"/>
          </w:rPr>
          <w:t>C.16</w:t>
        </w:r>
        <w:r w:rsidRPr="00B90541">
          <w:rPr>
            <w:rFonts w:eastAsia="Times New Roman"/>
            <w:iCs/>
            <w:noProof/>
            <w:sz w:val="20"/>
            <w:lang w:val="en-CA"/>
          </w:rPr>
          <w:fldChar w:fldCharType="end"/>
        </w:r>
        <w:r w:rsidRPr="00B90541">
          <w:rPr>
            <w:rFonts w:eastAsia="Times New Roman"/>
            <w:iCs/>
            <w:noProof/>
            <w:sz w:val="20"/>
            <w:lang w:val="en-CA"/>
          </w:rPr>
          <w:t xml:space="preserve"> and elementalOutputPeriods is specified as follows:</w:t>
        </w:r>
      </w:ins>
    </w:p>
    <w:p w14:paraId="207B143F" w14:textId="77777777" w:rsidR="00B90541" w:rsidRPr="00B90541" w:rsidRDefault="00B90541" w:rsidP="00B90541">
      <w:pPr>
        <w:ind w:left="1437" w:hanging="357"/>
        <w:rPr>
          <w:ins w:id="31" w:author="Ye-Kui Wang" w:date="2020-06-28T07:42:00Z"/>
          <w:rFonts w:eastAsia="Times New Roman"/>
          <w:iCs/>
          <w:noProof/>
          <w:sz w:val="20"/>
          <w:lang w:val="en-CA"/>
        </w:rPr>
      </w:pPr>
      <w:ins w:id="32" w:author="Ye-Kui Wang" w:date="2020-06-28T07:42:00Z">
        <w:r w:rsidRPr="00B90541">
          <w:rPr>
            <w:rFonts w:eastAsia="Times New Roman"/>
            <w:iCs/>
            <w:noProof/>
            <w:sz w:val="20"/>
            <w:lang w:val="en-CA"/>
          </w:rPr>
          <w:t>–</w:t>
        </w:r>
        <w:r w:rsidRPr="00B90541">
          <w:rPr>
            <w:rFonts w:eastAsia="Times New Roman"/>
            <w:iCs/>
            <w:noProof/>
            <w:sz w:val="20"/>
            <w:lang w:val="en-CA"/>
          </w:rPr>
          <w:tab/>
          <w:t>If a PT SEI message is present for picture n, elementalOutputPeriods is equal to the value of pt_display_elemental_periods_minus1 + 1.</w:t>
        </w:r>
      </w:ins>
    </w:p>
    <w:p w14:paraId="2CC468AA" w14:textId="77777777" w:rsidR="00B90541" w:rsidRPr="00B90541" w:rsidRDefault="00B90541" w:rsidP="00B90541">
      <w:pPr>
        <w:ind w:left="1440" w:hanging="360"/>
        <w:rPr>
          <w:ins w:id="33" w:author="Ye-Kui Wang" w:date="2020-06-28T07:42:00Z"/>
          <w:rFonts w:eastAsia="Times New Roman"/>
          <w:iCs/>
          <w:noProof/>
          <w:sz w:val="20"/>
          <w:lang w:val="en-CA"/>
        </w:rPr>
      </w:pPr>
      <w:ins w:id="34" w:author="Ye-Kui Wang" w:date="2020-06-28T07:42:00Z">
        <w:r w:rsidRPr="00B90541">
          <w:rPr>
            <w:rFonts w:eastAsia="Times New Roman"/>
            <w:iCs/>
            <w:noProof/>
            <w:sz w:val="20"/>
            <w:lang w:val="en-CA"/>
          </w:rPr>
          <w:t>–</w:t>
        </w:r>
        <w:r w:rsidRPr="00B90541">
          <w:rPr>
            <w:rFonts w:eastAsia="Times New Roman"/>
            <w:iCs/>
            <w:noProof/>
            <w:sz w:val="20"/>
            <w:lang w:val="en-CA"/>
          </w:rPr>
          <w:tab/>
          <w:t>Otherwise, elementalOutputPeriods is equal to 1.</w:t>
        </w:r>
      </w:ins>
    </w:p>
    <w:p w14:paraId="05F008F2" w14:textId="77777777" w:rsidR="00B90541" w:rsidRPr="00B90541" w:rsidRDefault="00B90541" w:rsidP="00B90541">
      <w:pPr>
        <w:ind w:left="1080"/>
        <w:rPr>
          <w:ins w:id="35" w:author="Ye-Kui Wang" w:date="2020-06-28T07:42:00Z"/>
          <w:rFonts w:eastAsia="Times New Roman"/>
          <w:iCs/>
          <w:noProof/>
          <w:sz w:val="20"/>
          <w:lang w:val="en-CA"/>
        </w:rPr>
      </w:pPr>
      <w:ins w:id="36" w:author="Ye-Kui Wang" w:date="2020-06-28T07:42:00Z">
        <w:r w:rsidRPr="00B90541">
          <w:rPr>
            <w:rFonts w:eastAsia="Times New Roman"/>
            <w:iCs/>
            <w:noProof/>
            <w:sz w:val="20"/>
            <w:lang w:val="en-CA"/>
          </w:rPr>
          <w:lastRenderedPageBreak/>
          <w:t xml:space="preserve">When Htid is equal to i </w:t>
        </w:r>
        <w:r w:rsidRPr="00B90541">
          <w:rPr>
            <w:rFonts w:eastAsia="Times New Roman"/>
            <w:iCs/>
            <w:noProof/>
            <w:sz w:val="20"/>
            <w:highlight w:val="green"/>
            <w:lang w:val="en-CA"/>
          </w:rPr>
          <w:t>and fixed_pic_rate_general_flag[ i ]</w:t>
        </w:r>
        <w:r w:rsidRPr="00B90541">
          <w:rPr>
            <w:rFonts w:eastAsia="Times New Roman"/>
            <w:iCs/>
            <w:noProof/>
            <w:sz w:val="20"/>
            <w:lang w:val="en-CA"/>
          </w:rPr>
          <w:t xml:space="preserve"> is equal to 1 for a CVS containing picture n, and picture n is a picture that is output and is not the last picture in the bitstream (in output order) that is output, the value computed for DpbOutputElementalInterval[ n ] shall be equal to ClockTick * ( elemental_duration_in_tc_minus1[ i ] + 1 ), wherein ClockTick is as specified in Equation </w:t>
        </w:r>
        <w:r w:rsidRPr="00B90541">
          <w:rPr>
            <w:rFonts w:eastAsia="Times New Roman"/>
            <w:iCs/>
            <w:noProof/>
            <w:sz w:val="20"/>
            <w:lang w:val="en-CA"/>
          </w:rPr>
          <w:fldChar w:fldCharType="begin" w:fldLock="1"/>
        </w:r>
        <w:r w:rsidRPr="00B90541">
          <w:rPr>
            <w:rFonts w:eastAsia="Times New Roman"/>
            <w:iCs/>
            <w:noProof/>
            <w:sz w:val="20"/>
            <w:lang w:val="en-CA"/>
          </w:rPr>
          <w:instrText xml:space="preserve"> REF clocktick_eqn \h  \* MERGEFORMAT </w:instrText>
        </w:r>
        <w:r w:rsidRPr="00B90541">
          <w:rPr>
            <w:rFonts w:eastAsia="Times New Roman"/>
            <w:iCs/>
            <w:noProof/>
            <w:sz w:val="20"/>
            <w:lang w:val="en-CA"/>
          </w:rPr>
        </w:r>
        <w:r w:rsidRPr="00B90541">
          <w:rPr>
            <w:rFonts w:eastAsia="Times New Roman"/>
            <w:iCs/>
            <w:noProof/>
            <w:sz w:val="20"/>
            <w:lang w:val="en-CA"/>
          </w:rPr>
          <w:fldChar w:fldCharType="separate"/>
        </w:r>
        <w:r w:rsidRPr="00B90541">
          <w:rPr>
            <w:rFonts w:eastAsia="Times New Roman"/>
            <w:iCs/>
            <w:noProof/>
            <w:sz w:val="20"/>
            <w:lang w:val="en-CA"/>
          </w:rPr>
          <w:t>C.1</w:t>
        </w:r>
        <w:r w:rsidRPr="00B90541">
          <w:rPr>
            <w:rFonts w:eastAsia="Times New Roman"/>
            <w:iCs/>
            <w:noProof/>
            <w:sz w:val="20"/>
            <w:lang w:val="en-CA"/>
          </w:rPr>
          <w:fldChar w:fldCharType="end"/>
        </w:r>
        <w:r w:rsidRPr="00B90541">
          <w:rPr>
            <w:rFonts w:eastAsia="Times New Roman"/>
            <w:iCs/>
            <w:noProof/>
            <w:sz w:val="20"/>
            <w:lang w:val="en-CA"/>
          </w:rPr>
          <w:t xml:space="preserve"> (using the value of ClockTick for the CVS containing picture n) when one of the following conditions is true for the following picture in output order nextPicInOutputOrder that is specified for use in Equation </w:t>
        </w:r>
        <w:r w:rsidRPr="00B90541">
          <w:rPr>
            <w:rFonts w:eastAsia="Times New Roman"/>
            <w:iCs/>
            <w:noProof/>
            <w:sz w:val="20"/>
            <w:lang w:val="en-CA"/>
          </w:rPr>
          <w:fldChar w:fldCharType="begin" w:fldLock="1"/>
        </w:r>
        <w:r w:rsidRPr="00B90541">
          <w:rPr>
            <w:rFonts w:eastAsia="Times New Roman"/>
            <w:iCs/>
            <w:noProof/>
            <w:sz w:val="20"/>
            <w:lang w:val="en-CA"/>
          </w:rPr>
          <w:instrText xml:space="preserve"> REF DeltaTo \h  \* MERGEFORMAT </w:instrText>
        </w:r>
        <w:r w:rsidRPr="00B90541">
          <w:rPr>
            <w:rFonts w:eastAsia="Times New Roman"/>
            <w:iCs/>
            <w:noProof/>
            <w:sz w:val="20"/>
            <w:lang w:val="en-CA"/>
          </w:rPr>
        </w:r>
        <w:r w:rsidRPr="00B90541">
          <w:rPr>
            <w:rFonts w:eastAsia="Times New Roman"/>
            <w:iCs/>
            <w:noProof/>
            <w:sz w:val="20"/>
            <w:lang w:val="en-CA"/>
          </w:rPr>
          <w:fldChar w:fldCharType="separate"/>
        </w:r>
        <w:r w:rsidRPr="00B90541">
          <w:rPr>
            <w:rFonts w:eastAsia="Times New Roman"/>
            <w:iCs/>
            <w:noProof/>
            <w:sz w:val="20"/>
            <w:lang w:val="en-CA"/>
          </w:rPr>
          <w:t>C.16</w:t>
        </w:r>
        <w:r w:rsidRPr="00B90541">
          <w:rPr>
            <w:rFonts w:eastAsia="Times New Roman"/>
            <w:iCs/>
            <w:noProof/>
            <w:sz w:val="20"/>
            <w:lang w:val="en-CA"/>
          </w:rPr>
          <w:fldChar w:fldCharType="end"/>
        </w:r>
        <w:r w:rsidRPr="00B90541">
          <w:rPr>
            <w:rFonts w:eastAsia="Times New Roman"/>
            <w:iCs/>
            <w:noProof/>
            <w:sz w:val="20"/>
            <w:lang w:val="en-CA"/>
          </w:rPr>
          <w:t>:</w:t>
        </w:r>
      </w:ins>
    </w:p>
    <w:p w14:paraId="6493CE74" w14:textId="77777777" w:rsidR="00B90541" w:rsidRPr="00B90541" w:rsidRDefault="00B90541" w:rsidP="00B90541">
      <w:pPr>
        <w:ind w:left="1437" w:hanging="357"/>
        <w:rPr>
          <w:ins w:id="37" w:author="Ye-Kui Wang" w:date="2020-06-28T07:42:00Z"/>
          <w:rFonts w:eastAsia="Times New Roman"/>
          <w:iCs/>
          <w:noProof/>
          <w:sz w:val="20"/>
          <w:lang w:val="en-CA"/>
        </w:rPr>
      </w:pPr>
      <w:ins w:id="38" w:author="Ye-Kui Wang" w:date="2020-06-28T07:42:00Z">
        <w:r w:rsidRPr="00B90541">
          <w:rPr>
            <w:rFonts w:eastAsia="Times New Roman"/>
            <w:iCs/>
            <w:noProof/>
            <w:sz w:val="20"/>
            <w:lang w:val="en-CA"/>
          </w:rPr>
          <w:t>–</w:t>
        </w:r>
        <w:r w:rsidRPr="00B90541">
          <w:rPr>
            <w:rFonts w:eastAsia="Times New Roman"/>
            <w:iCs/>
            <w:noProof/>
            <w:sz w:val="20"/>
            <w:lang w:val="en-CA"/>
          </w:rPr>
          <w:tab/>
          <w:t>picture nextPicInOutputOrder is in the same CVS as picture n.</w:t>
        </w:r>
      </w:ins>
    </w:p>
    <w:p w14:paraId="15642E3B" w14:textId="77777777" w:rsidR="00B90541" w:rsidRPr="00B90541" w:rsidRDefault="00B90541" w:rsidP="00B90541">
      <w:pPr>
        <w:ind w:left="1440" w:hanging="360"/>
        <w:rPr>
          <w:ins w:id="39" w:author="Ye-Kui Wang" w:date="2020-06-28T07:42:00Z"/>
          <w:rFonts w:eastAsia="Times New Roman"/>
          <w:iCs/>
          <w:noProof/>
          <w:sz w:val="20"/>
          <w:lang w:val="en-CA"/>
        </w:rPr>
      </w:pPr>
      <w:ins w:id="40" w:author="Ye-Kui Wang" w:date="2020-06-28T07:42:00Z">
        <w:r w:rsidRPr="00B90541">
          <w:rPr>
            <w:rFonts w:eastAsia="Times New Roman"/>
            <w:iCs/>
            <w:noProof/>
            <w:sz w:val="20"/>
            <w:lang w:val="en-CA"/>
          </w:rPr>
          <w:t>–</w:t>
        </w:r>
        <w:r w:rsidRPr="00B90541">
          <w:rPr>
            <w:rFonts w:eastAsia="Times New Roman"/>
            <w:iCs/>
            <w:noProof/>
            <w:sz w:val="20"/>
            <w:lang w:val="en-CA"/>
          </w:rPr>
          <w:tab/>
          <w:t xml:space="preserve">picture nextPicInOutputOrder is in a different CVS and </w:t>
        </w:r>
        <w:r w:rsidRPr="00B90541">
          <w:rPr>
            <w:rFonts w:eastAsia="Times New Roman"/>
            <w:iCs/>
            <w:noProof/>
            <w:sz w:val="20"/>
            <w:highlight w:val="cyan"/>
            <w:lang w:val="en-CA"/>
          </w:rPr>
          <w:t>fixed_pic_rate_general_flag[ i ]</w:t>
        </w:r>
        <w:r w:rsidRPr="00B90541">
          <w:rPr>
            <w:rFonts w:eastAsia="Times New Roman"/>
            <w:iCs/>
            <w:noProof/>
            <w:sz w:val="20"/>
            <w:lang w:val="en-CA"/>
          </w:rPr>
          <w:t xml:space="preserve"> is equal to 1 in the CVS containing picture nextPicInOutputOrder, the value of ClockTick is the same for both CVSs, and the value of elemental_duration_in_tc_minus1[ i ] is the same for both CVSs.</w:t>
        </w:r>
      </w:ins>
    </w:p>
    <w:p w14:paraId="3F4E4B1A" w14:textId="77777777" w:rsidR="00B90541" w:rsidRPr="00B90541" w:rsidRDefault="00B90541" w:rsidP="00B90541">
      <w:pPr>
        <w:ind w:left="1080"/>
        <w:rPr>
          <w:ins w:id="41" w:author="Ye-Kui Wang" w:date="2020-06-28T07:42:00Z"/>
          <w:rFonts w:eastAsia="Times New Roman"/>
          <w:iCs/>
          <w:noProof/>
          <w:sz w:val="20"/>
          <w:lang w:val="en-CA"/>
        </w:rPr>
      </w:pPr>
      <w:ins w:id="42" w:author="Ye-Kui Wang" w:date="2020-06-28T07:42:00Z">
        <w:r w:rsidRPr="00B90541">
          <w:rPr>
            <w:rFonts w:eastAsia="Times New Roman"/>
            <w:iCs/>
            <w:noProof/>
            <w:sz w:val="20"/>
            <w:lang w:val="en-CA"/>
          </w:rPr>
          <w:t xml:space="preserve">When Htid is equal to i and fixed_pic_rate_within_cvs_flag[ i ] is equal to 1 for a CVS containing picture n, and picture n is a picture that is output and is not the last picture in the CVS (in output order) that is output, the value computed for DpbOutputElementalInterval[ n ] shall be equal to ClockTick * ( elemental_duration_in_tc_minus1[ i ] + 1 ), wherein ClockTick is as specified in Equation </w:t>
        </w:r>
        <w:r w:rsidRPr="00B90541">
          <w:rPr>
            <w:rFonts w:eastAsia="Times New Roman"/>
            <w:iCs/>
            <w:noProof/>
            <w:sz w:val="20"/>
            <w:lang w:val="en-CA"/>
          </w:rPr>
          <w:fldChar w:fldCharType="begin" w:fldLock="1"/>
        </w:r>
        <w:r w:rsidRPr="00B90541">
          <w:rPr>
            <w:rFonts w:eastAsia="Times New Roman"/>
            <w:iCs/>
            <w:noProof/>
            <w:sz w:val="20"/>
            <w:lang w:val="en-CA"/>
          </w:rPr>
          <w:instrText xml:space="preserve"> REF clocktick_eqn \h  \* MERGEFORMAT </w:instrText>
        </w:r>
        <w:r w:rsidRPr="00B90541">
          <w:rPr>
            <w:rFonts w:eastAsia="Times New Roman"/>
            <w:iCs/>
            <w:noProof/>
            <w:sz w:val="20"/>
            <w:lang w:val="en-CA"/>
          </w:rPr>
        </w:r>
        <w:r w:rsidRPr="00B90541">
          <w:rPr>
            <w:rFonts w:eastAsia="Times New Roman"/>
            <w:iCs/>
            <w:noProof/>
            <w:sz w:val="20"/>
            <w:lang w:val="en-CA"/>
          </w:rPr>
          <w:fldChar w:fldCharType="separate"/>
        </w:r>
        <w:r w:rsidRPr="00B90541">
          <w:rPr>
            <w:rFonts w:eastAsia="Times New Roman"/>
            <w:iCs/>
            <w:noProof/>
            <w:sz w:val="20"/>
            <w:lang w:val="en-CA"/>
          </w:rPr>
          <w:t>C.1</w:t>
        </w:r>
        <w:r w:rsidRPr="00B90541">
          <w:rPr>
            <w:rFonts w:eastAsia="Times New Roman"/>
            <w:iCs/>
            <w:noProof/>
            <w:sz w:val="20"/>
            <w:lang w:val="en-CA"/>
          </w:rPr>
          <w:fldChar w:fldCharType="end"/>
        </w:r>
        <w:r w:rsidRPr="00B90541">
          <w:rPr>
            <w:rFonts w:eastAsia="Times New Roman"/>
            <w:iCs/>
            <w:noProof/>
            <w:sz w:val="20"/>
            <w:lang w:val="en-CA"/>
          </w:rPr>
          <w:t xml:space="preserve"> (using the value of ClockTick for the CVS containing picture n) when the following picture in output order nextPicInOutputOrder that is specified for use in Equation </w:t>
        </w:r>
        <w:r w:rsidRPr="00B90541">
          <w:rPr>
            <w:rFonts w:eastAsia="Times New Roman"/>
            <w:iCs/>
            <w:noProof/>
            <w:sz w:val="20"/>
            <w:lang w:val="en-CA"/>
          </w:rPr>
          <w:fldChar w:fldCharType="begin" w:fldLock="1"/>
        </w:r>
        <w:r w:rsidRPr="00B90541">
          <w:rPr>
            <w:rFonts w:eastAsia="Times New Roman"/>
            <w:iCs/>
            <w:noProof/>
            <w:sz w:val="20"/>
            <w:lang w:val="en-CA"/>
          </w:rPr>
          <w:instrText xml:space="preserve"> REF DeltaTo \h  \* MERGEFORMAT </w:instrText>
        </w:r>
        <w:r w:rsidRPr="00B90541">
          <w:rPr>
            <w:rFonts w:eastAsia="Times New Roman"/>
            <w:iCs/>
            <w:noProof/>
            <w:sz w:val="20"/>
            <w:lang w:val="en-CA"/>
          </w:rPr>
        </w:r>
        <w:r w:rsidRPr="00B90541">
          <w:rPr>
            <w:rFonts w:eastAsia="Times New Roman"/>
            <w:iCs/>
            <w:noProof/>
            <w:sz w:val="20"/>
            <w:lang w:val="en-CA"/>
          </w:rPr>
          <w:fldChar w:fldCharType="separate"/>
        </w:r>
        <w:r w:rsidRPr="00B90541">
          <w:rPr>
            <w:rFonts w:eastAsia="Times New Roman"/>
            <w:iCs/>
            <w:noProof/>
            <w:sz w:val="20"/>
            <w:lang w:val="en-CA"/>
          </w:rPr>
          <w:t>C.16</w:t>
        </w:r>
        <w:r w:rsidRPr="00B90541">
          <w:rPr>
            <w:rFonts w:eastAsia="Times New Roman"/>
            <w:iCs/>
            <w:noProof/>
            <w:sz w:val="20"/>
            <w:lang w:val="en-CA"/>
          </w:rPr>
          <w:fldChar w:fldCharType="end"/>
        </w:r>
        <w:r w:rsidRPr="00B90541">
          <w:rPr>
            <w:rFonts w:eastAsia="Times New Roman"/>
            <w:iCs/>
            <w:noProof/>
            <w:sz w:val="20"/>
            <w:lang w:val="en-CA"/>
          </w:rPr>
          <w:t xml:space="preserve"> is in the same CVS as picture n.</w:t>
        </w:r>
      </w:ins>
    </w:p>
    <w:p w14:paraId="460C9244" w14:textId="77777777" w:rsidR="00B90541" w:rsidRDefault="00B90541" w:rsidP="00B90541">
      <w:pPr>
        <w:pStyle w:val="ListParagraph"/>
        <w:rPr>
          <w:ins w:id="43" w:author="Ye-Kui Wang" w:date="2020-06-28T07:40:00Z"/>
          <w:rFonts w:ascii="Times New Roman" w:hAnsi="Times New Roman" w:cs="Times New Roman"/>
          <w:sz w:val="20"/>
          <w:szCs w:val="20"/>
        </w:rPr>
      </w:pPr>
    </w:p>
    <w:p w14:paraId="02240E4B" w14:textId="610C3FEE" w:rsidR="00EF584E" w:rsidRDefault="008F7085" w:rsidP="003206E7">
      <w:pPr>
        <w:pStyle w:val="ListParagraph"/>
        <w:numPr>
          <w:ilvl w:val="0"/>
          <w:numId w:val="15"/>
        </w:numPr>
        <w:spacing w:before="136" w:after="0"/>
        <w:contextualSpacing w:val="0"/>
        <w:jc w:val="both"/>
        <w:rPr>
          <w:ins w:id="44" w:author="Ye-Kui Wang" w:date="2020-06-28T07:32:00Z"/>
          <w:rFonts w:ascii="Times New Roman" w:hAnsi="Times New Roman" w:cs="Times New Roman"/>
          <w:sz w:val="20"/>
          <w:szCs w:val="20"/>
        </w:rPr>
      </w:pPr>
      <w:ins w:id="45" w:author="Ye-Kui Wang" w:date="2020-06-28T07:32:00Z">
        <w:r w:rsidRPr="008F7085">
          <w:rPr>
            <w:rFonts w:ascii="Times New Roman" w:hAnsi="Times New Roman" w:cs="Times New Roman"/>
            <w:sz w:val="20"/>
            <w:szCs w:val="20"/>
          </w:rPr>
          <w:t xml:space="preserve">In clause 8.1.1, add the derivation of the variables </w:t>
        </w:r>
        <w:proofErr w:type="spellStart"/>
        <w:r w:rsidRPr="008F7085">
          <w:rPr>
            <w:rFonts w:ascii="Times New Roman" w:hAnsi="Times New Roman" w:cs="Times New Roman"/>
            <w:sz w:val="20"/>
            <w:szCs w:val="20"/>
          </w:rPr>
          <w:t>DuHrdPreferredFlag</w:t>
        </w:r>
        <w:proofErr w:type="spellEnd"/>
        <w:r w:rsidRPr="008F7085">
          <w:rPr>
            <w:rFonts w:ascii="Times New Roman" w:hAnsi="Times New Roman" w:cs="Times New Roman"/>
            <w:sz w:val="20"/>
            <w:szCs w:val="20"/>
          </w:rPr>
          <w:t xml:space="preserve"> and </w:t>
        </w:r>
        <w:proofErr w:type="spellStart"/>
        <w:r w:rsidRPr="008F7085">
          <w:rPr>
            <w:rFonts w:ascii="Times New Roman" w:hAnsi="Times New Roman" w:cs="Times New Roman"/>
            <w:sz w:val="20"/>
            <w:szCs w:val="20"/>
          </w:rPr>
          <w:t>DecodingUnitHrdFlag</w:t>
        </w:r>
        <w:proofErr w:type="spellEnd"/>
        <w:r w:rsidRPr="008F7085">
          <w:rPr>
            <w:rFonts w:ascii="Times New Roman" w:hAnsi="Times New Roman" w:cs="Times New Roman"/>
            <w:sz w:val="20"/>
            <w:szCs w:val="20"/>
          </w:rPr>
          <w:t>, similarly as in HEVC.</w:t>
        </w:r>
      </w:ins>
    </w:p>
    <w:p w14:paraId="55EE556E" w14:textId="27FF08B2" w:rsidR="00C72B3E" w:rsidRPr="00816573" w:rsidDel="00816573" w:rsidRDefault="00C72B3E">
      <w:pPr>
        <w:pStyle w:val="ListParagraph"/>
        <w:numPr>
          <w:ilvl w:val="0"/>
          <w:numId w:val="15"/>
        </w:numPr>
        <w:spacing w:before="136" w:after="0"/>
        <w:contextualSpacing w:val="0"/>
        <w:jc w:val="both"/>
        <w:rPr>
          <w:del w:id="46" w:author="Ye-Kui Wang" w:date="2020-06-28T07:10:00Z"/>
        </w:rPr>
        <w:pPrChange w:id="47" w:author="Ye-Kui Wang" w:date="2020-06-28T06:37:00Z">
          <w:pPr>
            <w:pStyle w:val="enumlev1"/>
            <w:spacing w:before="136"/>
            <w:ind w:left="1123" w:hanging="403"/>
          </w:pPr>
        </w:pPrChange>
      </w:pPr>
    </w:p>
    <w:p w14:paraId="38D7DB92" w14:textId="353B2E28" w:rsidR="009202BF" w:rsidRDefault="009202BF" w:rsidP="009202BF">
      <w:pPr>
        <w:pStyle w:val="Heading1"/>
        <w:rPr>
          <w:rFonts w:cs="Times New Roman"/>
          <w:color w:val="000000" w:themeColor="text1"/>
          <w14:textOutline w14:w="0" w14:cap="flat" w14:cmpd="sng" w14:algn="ctr">
            <w14:noFill/>
            <w14:prstDash w14:val="solid"/>
            <w14:round/>
          </w14:textOutline>
        </w:rPr>
      </w:pPr>
      <w:r>
        <w:rPr>
          <w:rFonts w:cs="Times New Roman"/>
          <w:color w:val="000000" w:themeColor="text1"/>
          <w14:textOutline w14:w="0" w14:cap="flat" w14:cmpd="sng" w14:algn="ctr">
            <w14:noFill/>
            <w14:prstDash w14:val="solid"/>
            <w14:round/>
          </w14:textOutline>
        </w:rPr>
        <w:t>HEVC and AVC</w:t>
      </w:r>
    </w:p>
    <w:p w14:paraId="324C1A29" w14:textId="421B4284" w:rsidR="00C26A41" w:rsidRPr="00816573" w:rsidDel="00816573" w:rsidRDefault="009202BF" w:rsidP="00816573">
      <w:pPr>
        <w:numPr>
          <w:ilvl w:val="0"/>
          <w:numId w:val="18"/>
        </w:numPr>
        <w:rPr>
          <w:del w:id="48" w:author="Ye-Kui Wang" w:date="2020-06-28T07:10:00Z"/>
          <w:szCs w:val="22"/>
          <w:lang w:val="en-CA"/>
        </w:rPr>
        <w:pPrChange w:id="49" w:author="Ye-Kui Wang" w:date="2020-06-28T07:10:00Z">
          <w:pPr/>
        </w:pPrChange>
      </w:pPr>
      <w:del w:id="50" w:author="Ye-Kui Wang" w:date="2020-06-28T07:10:00Z">
        <w:r w:rsidRPr="00816573" w:rsidDel="00816573">
          <w:rPr>
            <w:szCs w:val="22"/>
            <w:lang w:val="en-CA"/>
          </w:rPr>
          <w:delText xml:space="preserve">All those mentioned for HEVC and </w:delText>
        </w:r>
        <w:r w:rsidRPr="00816573" w:rsidDel="00816573">
          <w:rPr>
            <w:szCs w:val="22"/>
            <w:lang w:val="en-CA"/>
          </w:rPr>
          <w:tab/>
          <w:delText>AVC, in JVET-S0237-v9</w:delText>
        </w:r>
        <w:r w:rsidR="006A4E80" w:rsidRPr="00816573" w:rsidDel="00816573">
          <w:rPr>
            <w:szCs w:val="22"/>
            <w:lang w:val="en-CA"/>
          </w:rPr>
          <w:delText>, and JVET-S0156,</w:delText>
        </w:r>
        <w:r w:rsidRPr="00816573" w:rsidDel="00816573">
          <w:rPr>
            <w:szCs w:val="22"/>
            <w:lang w:val="en-CA"/>
          </w:rPr>
          <w:delText xml:space="preserve"> and later </w:delText>
        </w:r>
        <w:r w:rsidR="006A4E80" w:rsidRPr="00816573" w:rsidDel="00816573">
          <w:rPr>
            <w:szCs w:val="22"/>
            <w:lang w:val="en-CA"/>
          </w:rPr>
          <w:delText xml:space="preserve">possibly mre </w:delText>
        </w:r>
        <w:r w:rsidRPr="00816573" w:rsidDel="00816573">
          <w:rPr>
            <w:szCs w:val="22"/>
            <w:lang w:val="en-CA"/>
          </w:rPr>
          <w:delText>in the JVET-S main meeting minutes.</w:delText>
        </w:r>
      </w:del>
    </w:p>
    <w:p w14:paraId="0B0342C9" w14:textId="50061EBD" w:rsidR="003206E7" w:rsidRDefault="006A4E80" w:rsidP="00816573">
      <w:pPr>
        <w:numPr>
          <w:ilvl w:val="0"/>
          <w:numId w:val="18"/>
        </w:numPr>
        <w:rPr>
          <w:ins w:id="51" w:author="Ye-Kui Wang" w:date="2020-06-28T07:10:00Z"/>
          <w:lang w:val="en-CA"/>
        </w:rPr>
      </w:pPr>
      <w:r w:rsidRPr="00816573">
        <w:rPr>
          <w:lang w:val="en-CA"/>
        </w:rPr>
        <w:t xml:space="preserve">Add "The variable </w:t>
      </w:r>
      <w:proofErr w:type="spellStart"/>
      <w:r w:rsidRPr="00816573">
        <w:rPr>
          <w:lang w:val="en-CA"/>
        </w:rPr>
        <w:t>DuHrdPreferredFlag</w:t>
      </w:r>
      <w:proofErr w:type="spellEnd"/>
      <w:r w:rsidRPr="00816573">
        <w:rPr>
          <w:lang w:val="en-CA"/>
        </w:rPr>
        <w:t xml:space="preserve"> is either specified by external means, or when not specified by external means, set equal to 0." to clause 8.1.2.</w:t>
      </w:r>
    </w:p>
    <w:p w14:paraId="6F3E41B1" w14:textId="32230C76" w:rsidR="00816573" w:rsidRPr="00B90541" w:rsidRDefault="00816573" w:rsidP="000413B3">
      <w:pPr>
        <w:numPr>
          <w:ilvl w:val="0"/>
          <w:numId w:val="18"/>
        </w:numPr>
        <w:rPr>
          <w:lang w:val="en-CA"/>
        </w:rPr>
        <w:pPrChange w:id="52" w:author="Ye-Kui Wang" w:date="2020-06-28T07:10:00Z">
          <w:pPr/>
        </w:pPrChange>
      </w:pPr>
      <w:ins w:id="53" w:author="Ye-Kui Wang" w:date="2020-06-28T07:11:00Z">
        <w:r w:rsidRPr="00C3298C">
          <w:t xml:space="preserve">Fix the description </w:t>
        </w:r>
        <w:r>
          <w:t xml:space="preserve">of the recovery point picture </w:t>
        </w:r>
        <w:r w:rsidRPr="00C3298C">
          <w:t>to consider the case with a recovery POC distance of 0</w:t>
        </w:r>
        <w:r>
          <w:t>.</w:t>
        </w:r>
      </w:ins>
    </w:p>
    <w:bookmarkEnd w:id="2"/>
    <w:p w14:paraId="4EBF97D7" w14:textId="77777777" w:rsidR="001F2594" w:rsidRPr="009F176F" w:rsidRDefault="001F2594" w:rsidP="00E11923">
      <w:pPr>
        <w:pStyle w:val="Heading1"/>
        <w:rPr>
          <w:lang w:val="en-CA"/>
        </w:rPr>
      </w:pPr>
      <w:r w:rsidRPr="009F176F">
        <w:rPr>
          <w:lang w:val="en-CA"/>
        </w:rPr>
        <w:t>Patent rights declaration</w:t>
      </w:r>
      <w:r w:rsidR="00B94B06" w:rsidRPr="009F176F">
        <w:rPr>
          <w:lang w:val="en-CA"/>
        </w:rPr>
        <w:t>(s)</w:t>
      </w:r>
    </w:p>
    <w:p w14:paraId="6F7C1403" w14:textId="380DB568" w:rsidR="00342FF4" w:rsidRDefault="00C26A41" w:rsidP="009234A5">
      <w:pPr>
        <w:rPr>
          <w:b/>
          <w:szCs w:val="22"/>
          <w:lang w:val="en-CA"/>
        </w:rPr>
      </w:pPr>
      <w:bookmarkStart w:id="54" w:name="_Hlk42250796"/>
      <w:r>
        <w:rPr>
          <w:b/>
          <w:szCs w:val="22"/>
          <w:lang w:val="en-CA"/>
        </w:rPr>
        <w:t>Bytedance Inc.</w:t>
      </w:r>
      <w:r w:rsidR="001F2594" w:rsidRPr="00073393">
        <w:rPr>
          <w:b/>
          <w:szCs w:val="22"/>
          <w:lang w:val="en-CA"/>
        </w:rPr>
        <w:t xml:space="preserve"> </w:t>
      </w:r>
      <w:bookmarkEnd w:id="54"/>
      <w:r w:rsidR="001F2594" w:rsidRPr="00073393">
        <w:rPr>
          <w:b/>
          <w:szCs w:val="22"/>
          <w:lang w:val="en-CA"/>
        </w:rPr>
        <w:t xml:space="preserve">may have </w:t>
      </w:r>
      <w:r w:rsidR="0098551D" w:rsidRPr="00073393">
        <w:rPr>
          <w:b/>
          <w:szCs w:val="22"/>
          <w:lang w:val="en-CA"/>
        </w:rPr>
        <w:t>current or pending</w:t>
      </w:r>
      <w:r w:rsidR="001F2594" w:rsidRPr="00073393">
        <w:rPr>
          <w:b/>
          <w:szCs w:val="22"/>
          <w:lang w:val="en-CA"/>
        </w:rPr>
        <w:t xml:space="preserve"> </w:t>
      </w:r>
      <w:r w:rsidR="0098551D" w:rsidRPr="00073393">
        <w:rPr>
          <w:b/>
          <w:szCs w:val="22"/>
          <w:lang w:val="en-CA"/>
        </w:rPr>
        <w:t xml:space="preserve">patent rights </w:t>
      </w:r>
      <w:r w:rsidR="001F2594" w:rsidRPr="00073393">
        <w:rPr>
          <w:b/>
          <w:szCs w:val="22"/>
          <w:lang w:val="en-CA"/>
        </w:rPr>
        <w:t xml:space="preserve">relating to the technology described </w:t>
      </w:r>
      <w:r w:rsidR="002F164D" w:rsidRPr="00073393">
        <w:rPr>
          <w:b/>
          <w:szCs w:val="22"/>
          <w:lang w:val="en-CA"/>
        </w:rPr>
        <w:t xml:space="preserve">in </w:t>
      </w:r>
      <w:r w:rsidR="001F2594" w:rsidRPr="00073393">
        <w:rPr>
          <w:b/>
          <w:szCs w:val="22"/>
          <w:lang w:val="en-CA"/>
        </w:rPr>
        <w:t>this contribution and, conditioned on reciprocity, is prepared to grant licenses under reasonable and non-discriminatory terms as necessary for implementation of the resulting ITU-T Recommendation</w:t>
      </w:r>
      <w:r w:rsidR="007D2DCA" w:rsidRPr="00073393">
        <w:rPr>
          <w:b/>
          <w:szCs w:val="22"/>
          <w:lang w:val="en-CA"/>
        </w:rPr>
        <w:t> </w:t>
      </w:r>
      <w:r w:rsidR="002F164D" w:rsidRPr="00073393">
        <w:rPr>
          <w:b/>
          <w:szCs w:val="22"/>
          <w:lang w:val="en-CA"/>
        </w:rPr>
        <w:t xml:space="preserve">| ISO/IEC </w:t>
      </w:r>
      <w:r w:rsidR="00A83253" w:rsidRPr="00073393">
        <w:rPr>
          <w:b/>
          <w:szCs w:val="22"/>
          <w:lang w:val="en-CA"/>
        </w:rPr>
        <w:t xml:space="preserve">International </w:t>
      </w:r>
      <w:r w:rsidR="002F164D" w:rsidRPr="00073393">
        <w:rPr>
          <w:b/>
          <w:szCs w:val="22"/>
          <w:lang w:val="en-CA"/>
        </w:rPr>
        <w:t>Standard</w:t>
      </w:r>
      <w:r w:rsidR="001F2594" w:rsidRPr="00073393">
        <w:rPr>
          <w:b/>
          <w:szCs w:val="22"/>
          <w:lang w:val="en-CA"/>
        </w:rPr>
        <w:t xml:space="preserve"> (per box 2 of the ITU-T/ITU-R/ISO/IEC patent statement and licensing declaration form).</w:t>
      </w:r>
    </w:p>
    <w:sectPr w:rsidR="00342FF4" w:rsidSect="00A01439">
      <w:footerReference w:type="default" r:id="rId10"/>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A32515" w14:textId="77777777" w:rsidR="00F23689" w:rsidRDefault="00F23689">
      <w:r>
        <w:separator/>
      </w:r>
    </w:p>
  </w:endnote>
  <w:endnote w:type="continuationSeparator" w:id="0">
    <w:p w14:paraId="53D3D21A" w14:textId="77777777" w:rsidR="00F23689" w:rsidRDefault="00F236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E0003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Lucida Console">
    <w:panose1 w:val="020B0609040504020204"/>
    <w:charset w:val="00"/>
    <w:family w:val="modern"/>
    <w:pitch w:val="fixed"/>
    <w:sig w:usb0="8000028F" w:usb1="00001800" w:usb2="00000000" w:usb3="00000000" w:csb0="0000001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63D92E" w14:textId="23546124" w:rsidR="000B4FF9" w:rsidRPr="00806DFE" w:rsidRDefault="000B4FF9" w:rsidP="002D16A2">
    <w:pPr>
      <w:pStyle w:val="Foote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PageNumber"/>
      </w:rPr>
      <w:fldChar w:fldCharType="begin"/>
    </w:r>
    <w:r w:rsidRPr="00806DFE">
      <w:rPr>
        <w:rStyle w:val="PageNumber"/>
      </w:rPr>
      <w:instrText xml:space="preserve"> PAGE </w:instrText>
    </w:r>
    <w:r w:rsidRPr="00806DFE">
      <w:rPr>
        <w:rStyle w:val="PageNumber"/>
      </w:rPr>
      <w:fldChar w:fldCharType="separate"/>
    </w:r>
    <w:r w:rsidR="005D35ED">
      <w:rPr>
        <w:rStyle w:val="PageNumber"/>
        <w:noProof/>
      </w:rPr>
      <w:t>1</w:t>
    </w:r>
    <w:r w:rsidRPr="00806DFE">
      <w:rPr>
        <w:rStyle w:val="PageNumber"/>
      </w:rPr>
      <w:fldChar w:fldCharType="end"/>
    </w:r>
    <w:r w:rsidRPr="00806DFE">
      <w:rPr>
        <w:rStyle w:val="PageNumber"/>
      </w:rPr>
      <w:tab/>
      <w:t xml:space="preserve">Date Saved: </w:t>
    </w:r>
    <w:r w:rsidRPr="00806DFE">
      <w:rPr>
        <w:rStyle w:val="PageNumber"/>
      </w:rPr>
      <w:fldChar w:fldCharType="begin"/>
    </w:r>
    <w:r w:rsidRPr="00806DFE">
      <w:rPr>
        <w:rStyle w:val="PageNumber"/>
      </w:rPr>
      <w:instrText xml:space="preserve"> SAVEDATE  \@ "yyyy-MM-dd"  \* MERGEFORMAT </w:instrText>
    </w:r>
    <w:r w:rsidRPr="00806DFE">
      <w:rPr>
        <w:rStyle w:val="PageNumber"/>
      </w:rPr>
      <w:fldChar w:fldCharType="separate"/>
    </w:r>
    <w:r w:rsidR="00816573">
      <w:rPr>
        <w:rStyle w:val="PageNumber"/>
        <w:noProof/>
      </w:rPr>
      <w:t>2020-06-28</w:t>
    </w:r>
    <w:r w:rsidRPr="00806DFE">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A37D91" w14:textId="77777777" w:rsidR="00F23689" w:rsidRDefault="00F23689">
      <w:r>
        <w:separator/>
      </w:r>
    </w:p>
  </w:footnote>
  <w:footnote w:type="continuationSeparator" w:id="0">
    <w:p w14:paraId="3B84F4A9" w14:textId="77777777" w:rsidR="00F23689" w:rsidRDefault="00F236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0A572D"/>
    <w:multiLevelType w:val="hybridMultilevel"/>
    <w:tmpl w:val="29DE9E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AA6C2C"/>
    <w:multiLevelType w:val="hybridMultilevel"/>
    <w:tmpl w:val="7EE492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04276E"/>
    <w:multiLevelType w:val="hybridMultilevel"/>
    <w:tmpl w:val="5DA03DD8"/>
    <w:lvl w:ilvl="0" w:tplc="1B307802">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1E4CAF"/>
    <w:multiLevelType w:val="hybridMultilevel"/>
    <w:tmpl w:val="3B826BD2"/>
    <w:lvl w:ilvl="0" w:tplc="0DAAA6A2">
      <w:start w:val="1"/>
      <w:numFmt w:val="bullet"/>
      <w:pStyle w:val="SVCBulletslevel2CharChar"/>
      <w:lvlText w:val="−"/>
      <w:lvlJc w:val="left"/>
      <w:pPr>
        <w:tabs>
          <w:tab w:val="num" w:pos="1117"/>
        </w:tabs>
        <w:ind w:left="1117" w:hanging="360"/>
      </w:pPr>
      <w:rPr>
        <w:rFonts w:ascii="Times New Roman" w:hAnsi="Times New Roman" w:hint="default"/>
      </w:rPr>
    </w:lvl>
    <w:lvl w:ilvl="1" w:tplc="04070019">
      <w:start w:val="1"/>
      <w:numFmt w:val="bullet"/>
      <w:lvlText w:val="o"/>
      <w:lvlJc w:val="left"/>
      <w:pPr>
        <w:tabs>
          <w:tab w:val="num" w:pos="1837"/>
        </w:tabs>
        <w:ind w:left="1837" w:hanging="360"/>
      </w:pPr>
      <w:rPr>
        <w:rFonts w:ascii="Courier New" w:hAnsi="Courier New" w:hint="default"/>
      </w:rPr>
    </w:lvl>
    <w:lvl w:ilvl="2" w:tplc="0407001B" w:tentative="1">
      <w:start w:val="1"/>
      <w:numFmt w:val="bullet"/>
      <w:lvlText w:val=""/>
      <w:lvlJc w:val="left"/>
      <w:pPr>
        <w:tabs>
          <w:tab w:val="num" w:pos="2557"/>
        </w:tabs>
        <w:ind w:left="2557" w:hanging="360"/>
      </w:pPr>
      <w:rPr>
        <w:rFonts w:ascii="Wingdings" w:hAnsi="Wingdings" w:hint="default"/>
      </w:rPr>
    </w:lvl>
    <w:lvl w:ilvl="3" w:tplc="0407000F" w:tentative="1">
      <w:start w:val="1"/>
      <w:numFmt w:val="bullet"/>
      <w:lvlText w:val=""/>
      <w:lvlJc w:val="left"/>
      <w:pPr>
        <w:tabs>
          <w:tab w:val="num" w:pos="3277"/>
        </w:tabs>
        <w:ind w:left="3277" w:hanging="360"/>
      </w:pPr>
      <w:rPr>
        <w:rFonts w:ascii="Symbol" w:hAnsi="Symbol" w:hint="default"/>
      </w:rPr>
    </w:lvl>
    <w:lvl w:ilvl="4" w:tplc="04070019" w:tentative="1">
      <w:start w:val="1"/>
      <w:numFmt w:val="bullet"/>
      <w:lvlText w:val="o"/>
      <w:lvlJc w:val="left"/>
      <w:pPr>
        <w:tabs>
          <w:tab w:val="num" w:pos="3997"/>
        </w:tabs>
        <w:ind w:left="3997" w:hanging="360"/>
      </w:pPr>
      <w:rPr>
        <w:rFonts w:ascii="Courier New" w:hAnsi="Courier New" w:hint="default"/>
      </w:rPr>
    </w:lvl>
    <w:lvl w:ilvl="5" w:tplc="0407001B" w:tentative="1">
      <w:start w:val="1"/>
      <w:numFmt w:val="bullet"/>
      <w:lvlText w:val=""/>
      <w:lvlJc w:val="left"/>
      <w:pPr>
        <w:tabs>
          <w:tab w:val="num" w:pos="4717"/>
        </w:tabs>
        <w:ind w:left="4717" w:hanging="360"/>
      </w:pPr>
      <w:rPr>
        <w:rFonts w:ascii="Wingdings" w:hAnsi="Wingdings" w:hint="default"/>
      </w:rPr>
    </w:lvl>
    <w:lvl w:ilvl="6" w:tplc="0407000F" w:tentative="1">
      <w:start w:val="1"/>
      <w:numFmt w:val="bullet"/>
      <w:lvlText w:val=""/>
      <w:lvlJc w:val="left"/>
      <w:pPr>
        <w:tabs>
          <w:tab w:val="num" w:pos="5437"/>
        </w:tabs>
        <w:ind w:left="5437" w:hanging="360"/>
      </w:pPr>
      <w:rPr>
        <w:rFonts w:ascii="Symbol" w:hAnsi="Symbol" w:hint="default"/>
      </w:rPr>
    </w:lvl>
    <w:lvl w:ilvl="7" w:tplc="04070019" w:tentative="1">
      <w:start w:val="1"/>
      <w:numFmt w:val="bullet"/>
      <w:lvlText w:val="o"/>
      <w:lvlJc w:val="left"/>
      <w:pPr>
        <w:tabs>
          <w:tab w:val="num" w:pos="6157"/>
        </w:tabs>
        <w:ind w:left="6157" w:hanging="360"/>
      </w:pPr>
      <w:rPr>
        <w:rFonts w:ascii="Courier New" w:hAnsi="Courier New" w:hint="default"/>
      </w:rPr>
    </w:lvl>
    <w:lvl w:ilvl="8" w:tplc="0407001B" w:tentative="1">
      <w:start w:val="1"/>
      <w:numFmt w:val="bullet"/>
      <w:lvlText w:val=""/>
      <w:lvlJc w:val="left"/>
      <w:pPr>
        <w:tabs>
          <w:tab w:val="num" w:pos="6877"/>
        </w:tabs>
        <w:ind w:left="6877" w:hanging="360"/>
      </w:pPr>
      <w:rPr>
        <w:rFonts w:ascii="Wingdings" w:hAnsi="Wingdings" w:hint="default"/>
      </w:rPr>
    </w:lvl>
  </w:abstractNum>
  <w:abstractNum w:abstractNumId="10"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8F16571"/>
    <w:multiLevelType w:val="hybridMultilevel"/>
    <w:tmpl w:val="FA4826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5" w15:restartNumberingAfterBreak="0">
    <w:nsid w:val="6E4C1C3B"/>
    <w:multiLevelType w:val="multilevel"/>
    <w:tmpl w:val="7F44CD1C"/>
    <w:lvl w:ilvl="0">
      <w:start w:val="1"/>
      <w:numFmt w:val="upperLetter"/>
      <w:pStyle w:val="Annex1"/>
      <w:suff w:val="nothing"/>
      <w:lvlText w:val="%1"/>
      <w:lvlJc w:val="left"/>
      <w:pPr>
        <w:ind w:left="5220" w:hanging="360"/>
      </w:pPr>
      <w:rPr>
        <w:rFonts w:ascii="Times New Roman Bold" w:hAnsi="Times New Roman Bold" w:hint="default"/>
        <w:vanish/>
        <w:color w:val="FFFFFF"/>
      </w:rPr>
    </w:lvl>
    <w:lvl w:ilvl="1">
      <w:start w:val="1"/>
      <w:numFmt w:val="decimal"/>
      <w:pStyle w:val="Annex2"/>
      <w:lvlText w:val="%1.%2"/>
      <w:lvlJc w:val="left"/>
      <w:pPr>
        <w:tabs>
          <w:tab w:val="num" w:pos="1020"/>
        </w:tabs>
        <w:ind w:left="0" w:firstLine="0"/>
      </w:pPr>
      <w:rPr>
        <w:rFonts w:hint="default"/>
      </w:rPr>
    </w:lvl>
    <w:lvl w:ilvl="2">
      <w:start w:val="1"/>
      <w:numFmt w:val="decimal"/>
      <w:pStyle w:val="Annex3"/>
      <w:lvlText w:val="%1.%2.%3"/>
      <w:lvlJc w:val="left"/>
      <w:pPr>
        <w:tabs>
          <w:tab w:val="num" w:pos="720"/>
        </w:tabs>
        <w:ind w:left="1224" w:hanging="1224"/>
      </w:pPr>
      <w:rPr>
        <w:rFonts w:hint="default"/>
      </w:rPr>
    </w:lvl>
    <w:lvl w:ilvl="3">
      <w:start w:val="1"/>
      <w:numFmt w:val="decimal"/>
      <w:pStyle w:val="Annex4"/>
      <w:lvlText w:val="%1.%2.%3.%4"/>
      <w:lvlJc w:val="left"/>
      <w:pPr>
        <w:tabs>
          <w:tab w:val="num" w:pos="720"/>
        </w:tabs>
        <w:ind w:left="1728" w:hanging="1728"/>
      </w:pPr>
      <w:rPr>
        <w:rFonts w:hint="default"/>
      </w:rPr>
    </w:lvl>
    <w:lvl w:ilvl="4">
      <w:start w:val="1"/>
      <w:numFmt w:val="decimal"/>
      <w:pStyle w:val="Annex5"/>
      <w:lvlText w:val="%1.%2.%3.%4.%5"/>
      <w:lvlJc w:val="left"/>
      <w:pPr>
        <w:tabs>
          <w:tab w:val="num" w:pos="862"/>
        </w:tabs>
        <w:ind w:left="2374" w:hanging="2232"/>
      </w:pPr>
      <w:rPr>
        <w:rFonts w:hint="default"/>
      </w:rPr>
    </w:lvl>
    <w:lvl w:ilvl="5">
      <w:start w:val="1"/>
      <w:numFmt w:val="decimal"/>
      <w:pStyle w:val="Annex6"/>
      <w:lvlText w:val="%1.%2.%3.%4.%5.%6"/>
      <w:lvlJc w:val="left"/>
      <w:pPr>
        <w:tabs>
          <w:tab w:val="num" w:pos="1080"/>
        </w:tabs>
        <w:ind w:left="0" w:firstLine="0"/>
      </w:pPr>
      <w:rPr>
        <w:rFonts w:hint="default"/>
      </w:rPr>
    </w:lvl>
    <w:lvl w:ilvl="6">
      <w:start w:val="1"/>
      <w:numFmt w:val="decimal"/>
      <w:pStyle w:val="Annex7"/>
      <w:lvlText w:val="%1.%2.%3.%4.%5.%6.%7"/>
      <w:lvlJc w:val="left"/>
      <w:pPr>
        <w:tabs>
          <w:tab w:val="num" w:pos="1080"/>
        </w:tabs>
        <w:ind w:left="3240" w:hanging="3240"/>
      </w:pPr>
      <w:rPr>
        <w:rFonts w:hint="default"/>
      </w:rPr>
    </w:lvl>
    <w:lvl w:ilvl="7">
      <w:start w:val="1"/>
      <w:numFmt w:val="decimal"/>
      <w:lvlText w:val="%1.%2.%3.%4.%5.%6.%7.%8"/>
      <w:lvlJc w:val="left"/>
      <w:pPr>
        <w:tabs>
          <w:tab w:val="num" w:pos="3960"/>
        </w:tabs>
        <w:ind w:left="3744" w:hanging="3744"/>
      </w:pPr>
      <w:rPr>
        <w:rFonts w:hint="default"/>
      </w:rPr>
    </w:lvl>
    <w:lvl w:ilvl="8">
      <w:start w:val="1"/>
      <w:numFmt w:val="decimal"/>
      <w:lvlText w:val="%1.%2.%3.%4.%5.%6.%7.%8.%9"/>
      <w:lvlJc w:val="left"/>
      <w:pPr>
        <w:tabs>
          <w:tab w:val="num" w:pos="4680"/>
        </w:tabs>
        <w:ind w:left="4320" w:hanging="4320"/>
      </w:pPr>
      <w:rPr>
        <w:rFonts w:hint="default"/>
      </w:rPr>
    </w:lvl>
  </w:abstractNum>
  <w:abstractNum w:abstractNumId="16" w15:restartNumberingAfterBreak="0">
    <w:nsid w:val="799F13BE"/>
    <w:multiLevelType w:val="hybridMultilevel"/>
    <w:tmpl w:val="3790F8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2"/>
  </w:num>
  <w:num w:numId="4">
    <w:abstractNumId w:val="10"/>
  </w:num>
  <w:num w:numId="5">
    <w:abstractNumId w:val="11"/>
  </w:num>
  <w:num w:numId="6">
    <w:abstractNumId w:val="7"/>
  </w:num>
  <w:num w:numId="7">
    <w:abstractNumId w:val="8"/>
  </w:num>
  <w:num w:numId="8">
    <w:abstractNumId w:val="7"/>
  </w:num>
  <w:num w:numId="9">
    <w:abstractNumId w:val="1"/>
  </w:num>
  <w:num w:numId="10">
    <w:abstractNumId w:val="5"/>
  </w:num>
  <w:num w:numId="11">
    <w:abstractNumId w:val="3"/>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6"/>
  </w:num>
  <w:num w:numId="16">
    <w:abstractNumId w:val="13"/>
  </w:num>
  <w:num w:numId="17">
    <w:abstractNumId w:val="2"/>
  </w:num>
  <w:num w:numId="18">
    <w:abstractNumId w:val="4"/>
  </w:num>
  <w:num w:numId="19">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Ye-Kui Wang">
    <w15:presenceInfo w15:providerId="None" w15:userId="Ye-Kui W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oNotDisplayPageBoundarie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02DD9"/>
    <w:rsid w:val="00007884"/>
    <w:rsid w:val="0001553A"/>
    <w:rsid w:val="00023A2A"/>
    <w:rsid w:val="000308A3"/>
    <w:rsid w:val="00042645"/>
    <w:rsid w:val="000458BC"/>
    <w:rsid w:val="00045C41"/>
    <w:rsid w:val="00046C03"/>
    <w:rsid w:val="00046E55"/>
    <w:rsid w:val="00051457"/>
    <w:rsid w:val="00065039"/>
    <w:rsid w:val="00073393"/>
    <w:rsid w:val="00075717"/>
    <w:rsid w:val="0007614F"/>
    <w:rsid w:val="000B0C0F"/>
    <w:rsid w:val="000B1C6B"/>
    <w:rsid w:val="000B4FF9"/>
    <w:rsid w:val="000C09AC"/>
    <w:rsid w:val="000D6A60"/>
    <w:rsid w:val="000D76FA"/>
    <w:rsid w:val="000E00F3"/>
    <w:rsid w:val="000F1148"/>
    <w:rsid w:val="000F158C"/>
    <w:rsid w:val="000F2A36"/>
    <w:rsid w:val="000F47EA"/>
    <w:rsid w:val="000F6C4F"/>
    <w:rsid w:val="00102F3D"/>
    <w:rsid w:val="00113C2F"/>
    <w:rsid w:val="00116DC9"/>
    <w:rsid w:val="00124E38"/>
    <w:rsid w:val="0012580B"/>
    <w:rsid w:val="00131F90"/>
    <w:rsid w:val="0013526E"/>
    <w:rsid w:val="00146152"/>
    <w:rsid w:val="00154FD2"/>
    <w:rsid w:val="00165B71"/>
    <w:rsid w:val="00171371"/>
    <w:rsid w:val="00175A24"/>
    <w:rsid w:val="0018104A"/>
    <w:rsid w:val="00182AAB"/>
    <w:rsid w:val="00187E58"/>
    <w:rsid w:val="001A297E"/>
    <w:rsid w:val="001A368E"/>
    <w:rsid w:val="001A7329"/>
    <w:rsid w:val="001A792F"/>
    <w:rsid w:val="001B208E"/>
    <w:rsid w:val="001B4E28"/>
    <w:rsid w:val="001C16B9"/>
    <w:rsid w:val="001C3525"/>
    <w:rsid w:val="001C3AFB"/>
    <w:rsid w:val="001C5F9F"/>
    <w:rsid w:val="001D150E"/>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40157"/>
    <w:rsid w:val="00263398"/>
    <w:rsid w:val="00266F06"/>
    <w:rsid w:val="00275BCF"/>
    <w:rsid w:val="00291E36"/>
    <w:rsid w:val="00292257"/>
    <w:rsid w:val="002A54E0"/>
    <w:rsid w:val="002B1595"/>
    <w:rsid w:val="002B191D"/>
    <w:rsid w:val="002C291F"/>
    <w:rsid w:val="002D0AF6"/>
    <w:rsid w:val="002D16A2"/>
    <w:rsid w:val="002D54DD"/>
    <w:rsid w:val="002F164D"/>
    <w:rsid w:val="002F664D"/>
    <w:rsid w:val="00301CA1"/>
    <w:rsid w:val="00306206"/>
    <w:rsid w:val="00317D85"/>
    <w:rsid w:val="003206E7"/>
    <w:rsid w:val="0032372C"/>
    <w:rsid w:val="0032663C"/>
    <w:rsid w:val="00327C56"/>
    <w:rsid w:val="003315A1"/>
    <w:rsid w:val="003373EC"/>
    <w:rsid w:val="00342FF4"/>
    <w:rsid w:val="00346148"/>
    <w:rsid w:val="003669EA"/>
    <w:rsid w:val="003703D9"/>
    <w:rsid w:val="003706CC"/>
    <w:rsid w:val="00375B12"/>
    <w:rsid w:val="00377710"/>
    <w:rsid w:val="003811E9"/>
    <w:rsid w:val="003A2D8E"/>
    <w:rsid w:val="003A7CE6"/>
    <w:rsid w:val="003B0479"/>
    <w:rsid w:val="003B228E"/>
    <w:rsid w:val="003B5C2A"/>
    <w:rsid w:val="003C20E4"/>
    <w:rsid w:val="003D6342"/>
    <w:rsid w:val="003E6F90"/>
    <w:rsid w:val="003F2785"/>
    <w:rsid w:val="003F5D0F"/>
    <w:rsid w:val="00414101"/>
    <w:rsid w:val="004234F0"/>
    <w:rsid w:val="00433DDB"/>
    <w:rsid w:val="00437619"/>
    <w:rsid w:val="00465A1E"/>
    <w:rsid w:val="004870D3"/>
    <w:rsid w:val="004A2A63"/>
    <w:rsid w:val="004B210C"/>
    <w:rsid w:val="004D405F"/>
    <w:rsid w:val="004E4F4F"/>
    <w:rsid w:val="004E6789"/>
    <w:rsid w:val="004F61E3"/>
    <w:rsid w:val="00502E10"/>
    <w:rsid w:val="0051015C"/>
    <w:rsid w:val="00516CF1"/>
    <w:rsid w:val="00531AE9"/>
    <w:rsid w:val="005379F2"/>
    <w:rsid w:val="00550540"/>
    <w:rsid w:val="00550A66"/>
    <w:rsid w:val="00567EC7"/>
    <w:rsid w:val="00570013"/>
    <w:rsid w:val="005801A2"/>
    <w:rsid w:val="005952A5"/>
    <w:rsid w:val="005A2D32"/>
    <w:rsid w:val="005A33A1"/>
    <w:rsid w:val="005B217D"/>
    <w:rsid w:val="005C2191"/>
    <w:rsid w:val="005C385F"/>
    <w:rsid w:val="005D35ED"/>
    <w:rsid w:val="005E1AC6"/>
    <w:rsid w:val="005F6F1B"/>
    <w:rsid w:val="00612DC5"/>
    <w:rsid w:val="00624B33"/>
    <w:rsid w:val="0063041A"/>
    <w:rsid w:val="00630AA2"/>
    <w:rsid w:val="00640A07"/>
    <w:rsid w:val="00646707"/>
    <w:rsid w:val="00646B4E"/>
    <w:rsid w:val="00657F7E"/>
    <w:rsid w:val="00662E58"/>
    <w:rsid w:val="00664DCF"/>
    <w:rsid w:val="00690C02"/>
    <w:rsid w:val="006A22BD"/>
    <w:rsid w:val="006A4E80"/>
    <w:rsid w:val="006A5F99"/>
    <w:rsid w:val="006B20FE"/>
    <w:rsid w:val="006B3D46"/>
    <w:rsid w:val="006C5D39"/>
    <w:rsid w:val="006D6D9B"/>
    <w:rsid w:val="006E2810"/>
    <w:rsid w:val="006E5417"/>
    <w:rsid w:val="007023DE"/>
    <w:rsid w:val="00712F60"/>
    <w:rsid w:val="00712F76"/>
    <w:rsid w:val="00720E3B"/>
    <w:rsid w:val="007377FE"/>
    <w:rsid w:val="0074393F"/>
    <w:rsid w:val="00745F6B"/>
    <w:rsid w:val="00755276"/>
    <w:rsid w:val="0075585E"/>
    <w:rsid w:val="007563B5"/>
    <w:rsid w:val="00770571"/>
    <w:rsid w:val="007768FF"/>
    <w:rsid w:val="007824D3"/>
    <w:rsid w:val="00796EE3"/>
    <w:rsid w:val="007A7D29"/>
    <w:rsid w:val="007B4AB8"/>
    <w:rsid w:val="007C2724"/>
    <w:rsid w:val="007D1181"/>
    <w:rsid w:val="007D2DCA"/>
    <w:rsid w:val="007E01A3"/>
    <w:rsid w:val="007F1F8B"/>
    <w:rsid w:val="007F67A1"/>
    <w:rsid w:val="00806DFE"/>
    <w:rsid w:val="00811C05"/>
    <w:rsid w:val="00816573"/>
    <w:rsid w:val="008206C8"/>
    <w:rsid w:val="00844F73"/>
    <w:rsid w:val="00855232"/>
    <w:rsid w:val="008637CF"/>
    <w:rsid w:val="0086387C"/>
    <w:rsid w:val="00874A6C"/>
    <w:rsid w:val="00876C65"/>
    <w:rsid w:val="00881AF4"/>
    <w:rsid w:val="008A1779"/>
    <w:rsid w:val="008A4B4C"/>
    <w:rsid w:val="008A4DDA"/>
    <w:rsid w:val="008C239F"/>
    <w:rsid w:val="008D59CB"/>
    <w:rsid w:val="008E480C"/>
    <w:rsid w:val="008F7085"/>
    <w:rsid w:val="009050E9"/>
    <w:rsid w:val="00907757"/>
    <w:rsid w:val="009202BF"/>
    <w:rsid w:val="009212B0"/>
    <w:rsid w:val="00921FA1"/>
    <w:rsid w:val="009234A5"/>
    <w:rsid w:val="00932758"/>
    <w:rsid w:val="00933453"/>
    <w:rsid w:val="009335AE"/>
    <w:rsid w:val="009336F7"/>
    <w:rsid w:val="0093636C"/>
    <w:rsid w:val="009374A7"/>
    <w:rsid w:val="00955F6D"/>
    <w:rsid w:val="00975472"/>
    <w:rsid w:val="009816BA"/>
    <w:rsid w:val="00983FD9"/>
    <w:rsid w:val="0098551D"/>
    <w:rsid w:val="00990A94"/>
    <w:rsid w:val="0099518F"/>
    <w:rsid w:val="009A523D"/>
    <w:rsid w:val="009B02A1"/>
    <w:rsid w:val="009B24FC"/>
    <w:rsid w:val="009C01FD"/>
    <w:rsid w:val="009F176F"/>
    <w:rsid w:val="009F496B"/>
    <w:rsid w:val="00A01439"/>
    <w:rsid w:val="00A029ED"/>
    <w:rsid w:val="00A02E61"/>
    <w:rsid w:val="00A05CFF"/>
    <w:rsid w:val="00A13048"/>
    <w:rsid w:val="00A46843"/>
    <w:rsid w:val="00A55D8A"/>
    <w:rsid w:val="00A56B97"/>
    <w:rsid w:val="00A6093D"/>
    <w:rsid w:val="00A64AEE"/>
    <w:rsid w:val="00A767DC"/>
    <w:rsid w:val="00A76A6D"/>
    <w:rsid w:val="00A83253"/>
    <w:rsid w:val="00AA6E84"/>
    <w:rsid w:val="00AC7BD6"/>
    <w:rsid w:val="00AD05A8"/>
    <w:rsid w:val="00AD577E"/>
    <w:rsid w:val="00AD607E"/>
    <w:rsid w:val="00AE341B"/>
    <w:rsid w:val="00B07CA7"/>
    <w:rsid w:val="00B1279A"/>
    <w:rsid w:val="00B4194A"/>
    <w:rsid w:val="00B51186"/>
    <w:rsid w:val="00B5222E"/>
    <w:rsid w:val="00B53179"/>
    <w:rsid w:val="00B600CD"/>
    <w:rsid w:val="00B61C96"/>
    <w:rsid w:val="00B73A2A"/>
    <w:rsid w:val="00B74F8C"/>
    <w:rsid w:val="00B90541"/>
    <w:rsid w:val="00B94B06"/>
    <w:rsid w:val="00B94C28"/>
    <w:rsid w:val="00BA090B"/>
    <w:rsid w:val="00BC10BA"/>
    <w:rsid w:val="00BC5AFD"/>
    <w:rsid w:val="00BD5566"/>
    <w:rsid w:val="00BE086E"/>
    <w:rsid w:val="00C04F43"/>
    <w:rsid w:val="00C0609D"/>
    <w:rsid w:val="00C115AB"/>
    <w:rsid w:val="00C26A41"/>
    <w:rsid w:val="00C26CCB"/>
    <w:rsid w:val="00C30249"/>
    <w:rsid w:val="00C33ADC"/>
    <w:rsid w:val="00C3723B"/>
    <w:rsid w:val="00C42466"/>
    <w:rsid w:val="00C428A9"/>
    <w:rsid w:val="00C606C9"/>
    <w:rsid w:val="00C72B3E"/>
    <w:rsid w:val="00C80288"/>
    <w:rsid w:val="00C84003"/>
    <w:rsid w:val="00C90650"/>
    <w:rsid w:val="00C97D78"/>
    <w:rsid w:val="00CC2AAE"/>
    <w:rsid w:val="00CC5A42"/>
    <w:rsid w:val="00CD0EAB"/>
    <w:rsid w:val="00CE5E02"/>
    <w:rsid w:val="00CF34DB"/>
    <w:rsid w:val="00CF558F"/>
    <w:rsid w:val="00D010C0"/>
    <w:rsid w:val="00D073E2"/>
    <w:rsid w:val="00D23BB6"/>
    <w:rsid w:val="00D446EC"/>
    <w:rsid w:val="00D51BF0"/>
    <w:rsid w:val="00D55942"/>
    <w:rsid w:val="00D5751D"/>
    <w:rsid w:val="00D6590B"/>
    <w:rsid w:val="00D77FDB"/>
    <w:rsid w:val="00D807BF"/>
    <w:rsid w:val="00D81879"/>
    <w:rsid w:val="00D82FCC"/>
    <w:rsid w:val="00D90FB8"/>
    <w:rsid w:val="00DA17FC"/>
    <w:rsid w:val="00DA7887"/>
    <w:rsid w:val="00DB2C26"/>
    <w:rsid w:val="00DD0051"/>
    <w:rsid w:val="00DD02F4"/>
    <w:rsid w:val="00DD7423"/>
    <w:rsid w:val="00DE6B43"/>
    <w:rsid w:val="00E11923"/>
    <w:rsid w:val="00E262D4"/>
    <w:rsid w:val="00E36250"/>
    <w:rsid w:val="00E410C8"/>
    <w:rsid w:val="00E54511"/>
    <w:rsid w:val="00E61DAC"/>
    <w:rsid w:val="00E72B80"/>
    <w:rsid w:val="00E75FE3"/>
    <w:rsid w:val="00E81ADC"/>
    <w:rsid w:val="00E86C4C"/>
    <w:rsid w:val="00E907A3"/>
    <w:rsid w:val="00EA5AE0"/>
    <w:rsid w:val="00EB7AB1"/>
    <w:rsid w:val="00EE7CD8"/>
    <w:rsid w:val="00EF48CC"/>
    <w:rsid w:val="00EF584E"/>
    <w:rsid w:val="00EF75D4"/>
    <w:rsid w:val="00EF77AB"/>
    <w:rsid w:val="00F00801"/>
    <w:rsid w:val="00F17B64"/>
    <w:rsid w:val="00F21382"/>
    <w:rsid w:val="00F23689"/>
    <w:rsid w:val="00F711F1"/>
    <w:rsid w:val="00F73032"/>
    <w:rsid w:val="00F848FC"/>
    <w:rsid w:val="00F84DC0"/>
    <w:rsid w:val="00F9282A"/>
    <w:rsid w:val="00F96BAD"/>
    <w:rsid w:val="00FA139D"/>
    <w:rsid w:val="00FB0E84"/>
    <w:rsid w:val="00FB757C"/>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spacing w:before="240" w:after="60"/>
      <w:ind w:left="1440" w:hanging="1440"/>
      <w:outlineLvl w:val="8"/>
    </w:pPr>
    <w:rPr>
      <w:b/>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Annex1">
    <w:name w:val="Annex 1"/>
    <w:basedOn w:val="Heading1"/>
    <w:next w:val="Normal"/>
    <w:uiPriority w:val="99"/>
    <w:qFormat/>
    <w:rsid w:val="00B74F8C"/>
    <w:pPr>
      <w:keepLines/>
      <w:numPr>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480" w:after="0"/>
      <w:jc w:val="center"/>
    </w:pPr>
    <w:rPr>
      <w:rFonts w:eastAsia="MS Mincho" w:cs="Times New Roman"/>
      <w:kern w:val="0"/>
      <w:sz w:val="24"/>
      <w:szCs w:val="24"/>
      <w:lang w:val="en-GB"/>
    </w:rPr>
  </w:style>
  <w:style w:type="paragraph" w:customStyle="1" w:styleId="Annex2">
    <w:name w:val="Annex 2"/>
    <w:basedOn w:val="Normal"/>
    <w:next w:val="Normal"/>
    <w:uiPriority w:val="99"/>
    <w:rsid w:val="00B74F8C"/>
    <w:pPr>
      <w:keepNext/>
      <w:keepLines/>
      <w:numPr>
        <w:ilvl w:val="1"/>
        <w:numId w:val="12"/>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313"/>
      <w:outlineLvl w:val="1"/>
    </w:pPr>
    <w:rPr>
      <w:rFonts w:eastAsia="MS Mincho"/>
      <w:b/>
      <w:bCs/>
      <w:szCs w:val="22"/>
      <w:lang w:val="en-GB"/>
    </w:rPr>
  </w:style>
  <w:style w:type="paragraph" w:customStyle="1" w:styleId="Annex3">
    <w:name w:val="Annex 3"/>
    <w:basedOn w:val="Normal"/>
    <w:next w:val="Normal"/>
    <w:uiPriority w:val="99"/>
    <w:rsid w:val="00B74F8C"/>
    <w:pPr>
      <w:keepNext/>
      <w:numPr>
        <w:ilvl w:val="2"/>
        <w:numId w:val="12"/>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181"/>
      <w:outlineLvl w:val="2"/>
    </w:pPr>
    <w:rPr>
      <w:rFonts w:eastAsia="MS Mincho"/>
      <w:b/>
      <w:bCs/>
      <w:sz w:val="20"/>
      <w:lang w:val="en-GB"/>
    </w:rPr>
  </w:style>
  <w:style w:type="paragraph" w:customStyle="1" w:styleId="Annex4">
    <w:name w:val="Annex 4"/>
    <w:basedOn w:val="Normal"/>
    <w:next w:val="Normal"/>
    <w:autoRedefine/>
    <w:uiPriority w:val="99"/>
    <w:rsid w:val="00B74F8C"/>
    <w:pPr>
      <w:keepNext/>
      <w:keepLines/>
      <w:numPr>
        <w:ilvl w:val="3"/>
        <w:numId w:val="12"/>
      </w:numPr>
      <w:tabs>
        <w:tab w:val="clear" w:pos="360"/>
        <w:tab w:val="clear" w:pos="1080"/>
        <w:tab w:val="clear" w:pos="1440"/>
        <w:tab w:val="clear" w:pos="1800"/>
        <w:tab w:val="clear" w:pos="2160"/>
        <w:tab w:val="clear" w:pos="2520"/>
        <w:tab w:val="clear" w:pos="2880"/>
        <w:tab w:val="clear" w:pos="3240"/>
        <w:tab w:val="clear" w:pos="3600"/>
        <w:tab w:val="clear" w:pos="3960"/>
        <w:tab w:val="clear" w:pos="4320"/>
        <w:tab w:val="left" w:pos="964"/>
        <w:tab w:val="left" w:pos="1191"/>
        <w:tab w:val="left" w:pos="1985"/>
        <w:tab w:val="left" w:pos="2200"/>
      </w:tabs>
      <w:spacing w:before="181"/>
      <w:outlineLvl w:val="3"/>
    </w:pPr>
    <w:rPr>
      <w:rFonts w:eastAsia="MS Mincho"/>
      <w:b/>
      <w:bCs/>
      <w:sz w:val="20"/>
      <w:lang w:val="en-GB"/>
    </w:rPr>
  </w:style>
  <w:style w:type="paragraph" w:customStyle="1" w:styleId="Annex5">
    <w:name w:val="Annex 5"/>
    <w:basedOn w:val="Normal"/>
    <w:next w:val="Normal"/>
    <w:autoRedefine/>
    <w:uiPriority w:val="99"/>
    <w:rsid w:val="00B74F8C"/>
    <w:pPr>
      <w:keepNext/>
      <w:keepLines/>
      <w:numPr>
        <w:ilvl w:val="4"/>
        <w:numId w:val="12"/>
      </w:numPr>
      <w:tabs>
        <w:tab w:val="clear" w:pos="360"/>
        <w:tab w:val="clear" w:pos="720"/>
        <w:tab w:val="clear" w:pos="862"/>
        <w:tab w:val="clear" w:pos="1080"/>
        <w:tab w:val="clear" w:pos="1440"/>
        <w:tab w:val="clear" w:pos="1800"/>
        <w:tab w:val="clear" w:pos="2160"/>
        <w:tab w:val="clear" w:pos="2520"/>
        <w:tab w:val="clear" w:pos="2880"/>
        <w:tab w:val="clear" w:pos="3240"/>
        <w:tab w:val="clear" w:pos="3600"/>
        <w:tab w:val="clear" w:pos="3960"/>
        <w:tab w:val="clear" w:pos="4320"/>
        <w:tab w:val="left" w:pos="964"/>
        <w:tab w:val="left" w:pos="1191"/>
        <w:tab w:val="left" w:pos="1588"/>
        <w:tab w:val="left" w:pos="1985"/>
      </w:tabs>
      <w:spacing w:before="120"/>
      <w:ind w:left="964" w:hanging="964"/>
      <w:outlineLvl w:val="4"/>
    </w:pPr>
    <w:rPr>
      <w:rFonts w:eastAsia="MS Mincho"/>
      <w:b/>
      <w:bCs/>
      <w:sz w:val="20"/>
      <w:lang w:val="en-GB"/>
    </w:rPr>
  </w:style>
  <w:style w:type="paragraph" w:customStyle="1" w:styleId="Annex6">
    <w:name w:val="Annex 6"/>
    <w:basedOn w:val="Annex5"/>
    <w:next w:val="Normal"/>
    <w:autoRedefine/>
    <w:uiPriority w:val="99"/>
    <w:rsid w:val="00B74F8C"/>
    <w:pPr>
      <w:numPr>
        <w:ilvl w:val="5"/>
      </w:numPr>
      <w:tabs>
        <w:tab w:val="clear" w:pos="964"/>
      </w:tabs>
      <w:outlineLvl w:val="5"/>
    </w:pPr>
  </w:style>
  <w:style w:type="paragraph" w:customStyle="1" w:styleId="Annex7">
    <w:name w:val="Annex 7"/>
    <w:basedOn w:val="Annex6"/>
    <w:next w:val="Normal"/>
    <w:autoRedefine/>
    <w:uiPriority w:val="99"/>
    <w:rsid w:val="00B74F8C"/>
    <w:pPr>
      <w:numPr>
        <w:ilvl w:val="6"/>
      </w:numPr>
      <w:tabs>
        <w:tab w:val="clear" w:pos="1080"/>
        <w:tab w:val="clear" w:pos="1191"/>
        <w:tab w:val="num" w:pos="1200"/>
      </w:tabs>
      <w:outlineLvl w:val="6"/>
    </w:pPr>
  </w:style>
  <w:style w:type="paragraph" w:customStyle="1" w:styleId="SVCBulletslevel2CharChar">
    <w:name w:val="SVC Bullets level 2 Char Char"/>
    <w:basedOn w:val="Normal"/>
    <w:uiPriority w:val="99"/>
    <w:rsid w:val="00002DD9"/>
    <w:pPr>
      <w:numPr>
        <w:numId w:val="14"/>
      </w:num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403"/>
        <w:tab w:val="left" w:pos="792"/>
        <w:tab w:val="left" w:pos="1195"/>
        <w:tab w:val="left" w:pos="1584"/>
        <w:tab w:val="left" w:pos="1987"/>
        <w:tab w:val="left" w:pos="2376"/>
        <w:tab w:val="left" w:pos="2779"/>
        <w:tab w:val="left" w:pos="3168"/>
      </w:tabs>
      <w:overflowPunct/>
      <w:autoSpaceDE/>
      <w:autoSpaceDN/>
      <w:adjustRightInd/>
      <w:spacing w:before="120"/>
      <w:textAlignment w:val="auto"/>
    </w:pPr>
    <w:rPr>
      <w:rFonts w:eastAsia="Malgun Gothic"/>
      <w:sz w:val="20"/>
      <w:lang w:val="en-GB"/>
    </w:rPr>
  </w:style>
  <w:style w:type="paragraph" w:styleId="ListParagraph">
    <w:name w:val="List Paragraph"/>
    <w:basedOn w:val="Normal"/>
    <w:uiPriority w:val="34"/>
    <w:qFormat/>
    <w:rsid w:val="00C26A4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ind w:left="720"/>
      <w:contextualSpacing/>
      <w:jc w:val="left"/>
      <w:textAlignment w:val="auto"/>
    </w:pPr>
    <w:rPr>
      <w:rFonts w:asciiTheme="minorHAnsi" w:eastAsiaTheme="minorEastAsia" w:hAnsiTheme="minorHAnsi" w:cstheme="minorBidi"/>
      <w:szCs w:val="22"/>
      <w:lang w:eastAsia="zh-CN"/>
    </w:rPr>
  </w:style>
  <w:style w:type="paragraph" w:customStyle="1" w:styleId="enumlev1">
    <w:name w:val="enumlev1"/>
    <w:basedOn w:val="Normal"/>
    <w:rsid w:val="00C26A4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191"/>
        <w:tab w:val="left" w:pos="1588"/>
        <w:tab w:val="left" w:pos="1985"/>
      </w:tabs>
      <w:spacing w:before="86"/>
      <w:ind w:left="1191" w:hanging="397"/>
    </w:pPr>
    <w:rPr>
      <w:sz w:val="20"/>
      <w:lang w:val="en-GB"/>
    </w:rPr>
  </w:style>
  <w:style w:type="character" w:styleId="UnresolvedMention">
    <w:name w:val="Unresolved Mention"/>
    <w:basedOn w:val="DefaultParagraphFont"/>
    <w:uiPriority w:val="99"/>
    <w:semiHidden/>
    <w:unhideWhenUsed/>
    <w:rsid w:val="00990A94"/>
    <w:rPr>
      <w:color w:val="605E5C"/>
      <w:shd w:val="clear" w:color="auto" w:fill="E1DFDD"/>
    </w:rPr>
  </w:style>
  <w:style w:type="paragraph" w:customStyle="1" w:styleId="Equation">
    <w:name w:val="Equation"/>
    <w:basedOn w:val="Normal"/>
    <w:qFormat/>
    <w:rsid w:val="00B90541"/>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 w:val="left" w:pos="794"/>
        <w:tab w:val="left" w:pos="1588"/>
        <w:tab w:val="center" w:pos="4849"/>
        <w:tab w:val="right" w:pos="9696"/>
      </w:tabs>
      <w:spacing w:before="193" w:after="240"/>
      <w:jc w:val="left"/>
    </w:pPr>
    <w:rPr>
      <w:sz w:val="20"/>
      <w:lang w:val="en-GB"/>
    </w:rPr>
  </w:style>
  <w:style w:type="character" w:styleId="CommentReference">
    <w:name w:val="annotation reference"/>
    <w:basedOn w:val="DefaultParagraphFont"/>
    <w:uiPriority w:val="99"/>
    <w:rsid w:val="00B90541"/>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2139759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yekui.wang@bytedanc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3</Pages>
  <Words>1365</Words>
  <Characters>7786</Characters>
  <Application>Microsoft Office Word</Application>
  <DocSecurity>0</DocSecurity>
  <Lines>64</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9133</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Ye-Kui Wang</cp:lastModifiedBy>
  <cp:revision>17</cp:revision>
  <cp:lastPrinted>1900-01-01T08:00:00Z</cp:lastPrinted>
  <dcterms:created xsi:type="dcterms:W3CDTF">2020-06-16T19:53:00Z</dcterms:created>
  <dcterms:modified xsi:type="dcterms:W3CDTF">2020-06-28T14:43:00Z</dcterms:modified>
</cp:coreProperties>
</file>