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742CC28C" w14:textId="77777777">
        <w:tc>
          <w:tcPr>
            <w:tcW w:w="6408" w:type="dxa"/>
          </w:tcPr>
          <w:p w14:paraId="2CC28A3E" w14:textId="77777777" w:rsidR="006C5D39" w:rsidRPr="005B217D" w:rsidRDefault="00B82A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3834BB5" wp14:editId="4EFC2FF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group w14:anchorId="08511BA4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yGG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Qncr8QboBc3AAAA//8DAFBLAQItABQABgAIAAAAIQDb4fbL7gAAAIUBAAATAAAAAAAAAAAAAAAA&#10;AAAAAABbQ29udGVudF9UeXBlc10ueG1sUEsBAi0AFAAGAAgAAAAhAFr0LFu/AAAAFQEAAAsAAAAA&#10;AAAAAAAAAAAAHwEAAF9yZWxzLy5yZWxzUEsBAi0AFAAGAAgAAAAhAIa3IYbBAAAA2gAAAA8AAAAA&#10;AAAAAAAAAAAABwIAAGRycy9kb3ducmV2LnhtbFBLBQYAAAAAAwADALcAAAD1AgAAAAA=&#10;" strokecolor="white" strokeweight="36e-5mm"/>
                      <v:line id="Line 4" o:spid="_x0000_s1028" style="position:absolute;visibility:visible;mso-wrap-style:square" from="9,493" to="474,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QdwQAAANoAAAAPAAAAZHJzL2Rvd25yZXYueG1sRI9fa8JA&#10;EMTfC36HY4W+1YsV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On7hB3BAAAA2gAAAA8AAAAA&#10;AAAAAAAAAAAABwIAAGRycy9kb3ducmV2LnhtbFBLBQYAAAAAAwADALcAAAD1AgAAAAA=&#10;" strokecolor="white" strokeweight="36e-5mm"/>
                      <v:line id="Line 5" o:spid="_x0000_s1029" style="position:absolute;flip:y;visibility:visible;mso-wrap-style:square" from="474,9" to="475,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" strokecolor="white" strokeweight="36e-5mm"/>
                      <v:line id="Line 6" o:spid="_x0000_s1030" style="position:absolute;flip:x;visibility:visible;mso-wrap-style:square" from="9,9" to="47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" strokecolor="white" strokeweight="36e-5mm"/>
                      <v:line id="Line 7" o:spid="_x0000_s1031" style="position:absolute;visibility:visible;mso-wrap-style:square" from="9,9" to="1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3BC95FC3" wp14:editId="376BA2C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37510F40" wp14:editId="3BC2EB5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3E3E344E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73696E9F" w14:textId="4AC5D51B" w:rsidR="00E61DAC" w:rsidRPr="005B217D" w:rsidRDefault="00DC4240" w:rsidP="0097547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lang w:val="en-CA"/>
              </w:rPr>
              <w:t>40</w:t>
            </w:r>
            <w:r w:rsidRPr="00042645">
              <w:rPr>
                <w:lang w:val="en-CA"/>
              </w:rPr>
              <w:t xml:space="preserve">th Meeting: </w:t>
            </w:r>
            <w:r>
              <w:rPr>
                <w:lang w:val="en-CA"/>
              </w:rPr>
              <w:t>by teleconference</w:t>
            </w:r>
            <w:r w:rsidRPr="00042645">
              <w:rPr>
                <w:lang w:val="en-CA"/>
              </w:rPr>
              <w:t xml:space="preserve">, </w:t>
            </w:r>
            <w:r w:rsidRPr="00AC7BD6">
              <w:rPr>
                <w:lang w:val="en-CA"/>
              </w:rPr>
              <w:t xml:space="preserve">24 June – 1 July </w:t>
            </w:r>
            <w:r w:rsidRPr="00042645">
              <w:rPr>
                <w:lang w:val="en-CA"/>
              </w:rPr>
              <w:t>2020</w:t>
            </w:r>
          </w:p>
        </w:tc>
        <w:tc>
          <w:tcPr>
            <w:tcW w:w="3168" w:type="dxa"/>
          </w:tcPr>
          <w:p w14:paraId="2EC5C53F" w14:textId="04824F4C" w:rsidR="008A4B4C" w:rsidRPr="005B217D" w:rsidRDefault="00E61DAC" w:rsidP="009901F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76EEF">
              <w:rPr>
                <w:lang w:val="en-CA"/>
              </w:rPr>
              <w:t>A</w:t>
            </w:r>
            <w:r w:rsidR="00DC4240">
              <w:rPr>
                <w:lang w:val="en-CA"/>
              </w:rPr>
              <w:t>N</w:t>
            </w:r>
            <w:r w:rsidR="009D457B">
              <w:rPr>
                <w:lang w:val="en-CA"/>
              </w:rPr>
              <w:t>0002-v</w:t>
            </w:r>
            <w:ins w:id="0" w:author="Chris Rosewarne (Canon)" w:date="2020-07-02T09:33:00Z">
              <w:r w:rsidR="00C434F8">
                <w:rPr>
                  <w:lang w:val="en-CA"/>
                </w:rPr>
                <w:t>3</w:t>
              </w:r>
            </w:ins>
            <w:del w:id="1" w:author="Chris Rosewarne (Canon)" w:date="2020-06-25T02:54:00Z">
              <w:r w:rsidR="009D457B" w:rsidDel="00AD011C">
                <w:rPr>
                  <w:lang w:val="en-CA"/>
                </w:rPr>
                <w:delText>1</w:delText>
              </w:r>
            </w:del>
          </w:p>
        </w:tc>
      </w:tr>
    </w:tbl>
    <w:p w14:paraId="74306BB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605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850"/>
        <w:gridCol w:w="3827"/>
      </w:tblGrid>
      <w:tr w:rsidR="00E61DAC" w:rsidRPr="005B217D" w14:paraId="73108F38" w14:textId="77777777" w:rsidTr="005640EB">
        <w:tc>
          <w:tcPr>
            <w:tcW w:w="1458" w:type="dxa"/>
          </w:tcPr>
          <w:p w14:paraId="00A068CE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47" w:type="dxa"/>
            <w:gridSpan w:val="3"/>
          </w:tcPr>
          <w:p w14:paraId="24E151EC" w14:textId="6DD5A13E" w:rsidR="00E61DAC" w:rsidRPr="005B217D" w:rsidRDefault="00964A69">
            <w:pPr>
              <w:spacing w:before="60" w:after="60"/>
              <w:rPr>
                <w:b/>
                <w:szCs w:val="22"/>
                <w:lang w:val="en-CA"/>
              </w:rPr>
            </w:pPr>
            <w:r w:rsidRPr="007730C8">
              <w:rPr>
                <w:b/>
                <w:szCs w:val="22"/>
                <w:lang w:val="en-GB"/>
              </w:rPr>
              <w:t xml:space="preserve">JCT-VC AHG report: </w:t>
            </w:r>
            <w:del w:id="2" w:author="Chris Rosewarne (Canon)" w:date="2020-06-25T02:50:00Z">
              <w:r w:rsidRPr="00860E0B" w:rsidDel="00F40F00">
                <w:rPr>
                  <w:b/>
                </w:rPr>
                <w:delText xml:space="preserve">HEVC </w:delText>
              </w:r>
            </w:del>
            <w:ins w:id="3" w:author="Chris Rosewarne (Canon)" w:date="2020-06-25T05:18:00Z">
              <w:r w:rsidR="008C7BF0">
                <w:rPr>
                  <w:b/>
                </w:rPr>
                <w:t>T</w:t>
              </w:r>
            </w:ins>
            <w:del w:id="4" w:author="Chris Rosewarne (Canon)" w:date="2020-06-25T05:18:00Z">
              <w:r w:rsidRPr="00860E0B" w:rsidDel="008C7BF0">
                <w:rPr>
                  <w:b/>
                </w:rPr>
                <w:delText>t</w:delText>
              </w:r>
            </w:del>
            <w:r w:rsidRPr="00860E0B">
              <w:rPr>
                <w:b/>
              </w:rPr>
              <w:t>est model editing and errata reporting (AHG2)</w:t>
            </w:r>
          </w:p>
        </w:tc>
      </w:tr>
      <w:tr w:rsidR="00E61DAC" w:rsidRPr="005B217D" w14:paraId="1283CEB5" w14:textId="77777777" w:rsidTr="005640EB">
        <w:tc>
          <w:tcPr>
            <w:tcW w:w="1458" w:type="dxa"/>
          </w:tcPr>
          <w:p w14:paraId="5D533D6F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47" w:type="dxa"/>
            <w:gridSpan w:val="3"/>
          </w:tcPr>
          <w:p w14:paraId="5D68A4B6" w14:textId="77777777"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 w14:paraId="7FB1FFC5" w14:textId="77777777" w:rsidTr="005640EB">
        <w:tc>
          <w:tcPr>
            <w:tcW w:w="1458" w:type="dxa"/>
          </w:tcPr>
          <w:p w14:paraId="659DC18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47" w:type="dxa"/>
            <w:gridSpan w:val="3"/>
          </w:tcPr>
          <w:p w14:paraId="70156434" w14:textId="77777777" w:rsidR="00E61DAC" w:rsidRPr="005B217D" w:rsidRDefault="00964A69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 w14:paraId="70654CB7" w14:textId="77777777" w:rsidTr="005640EB">
        <w:tc>
          <w:tcPr>
            <w:tcW w:w="1458" w:type="dxa"/>
          </w:tcPr>
          <w:p w14:paraId="6AAE2385" w14:textId="77777777" w:rsidR="00E61DAC" w:rsidRPr="005B217D" w:rsidRDefault="00E61DAC" w:rsidP="00110BE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470" w:type="dxa"/>
          </w:tcPr>
          <w:p w14:paraId="3595A85E" w14:textId="77777777" w:rsidR="00964A69" w:rsidRPr="00653A59" w:rsidRDefault="00964A69" w:rsidP="00110BE8">
            <w:pPr>
              <w:spacing w:before="60" w:after="60"/>
            </w:pPr>
            <w:r w:rsidRPr="00653A59">
              <w:t>Benjamin Bross (Fraunhofer HHI)</w:t>
            </w:r>
          </w:p>
          <w:p w14:paraId="4968EC13" w14:textId="77777777" w:rsidR="00964A69" w:rsidRDefault="004F7DAA" w:rsidP="00110BE8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Chris </w:t>
            </w:r>
            <w:r w:rsidR="00964A69" w:rsidRPr="00653A59">
              <w:rPr>
                <w:szCs w:val="22"/>
              </w:rPr>
              <w:t>Rosewarne (Canon)</w:t>
            </w:r>
          </w:p>
          <w:p w14:paraId="59356B25" w14:textId="77777777" w:rsidR="00964A69" w:rsidRPr="00653A59" w:rsidRDefault="00964A69" w:rsidP="00110BE8">
            <w:pPr>
              <w:spacing w:before="60" w:after="60"/>
              <w:rPr>
                <w:szCs w:val="22"/>
              </w:rPr>
            </w:pPr>
            <w:r w:rsidRPr="00653A59">
              <w:t>Jens-Rainer Ohm (</w:t>
            </w:r>
            <w:r w:rsidRPr="00653A59">
              <w:rPr>
                <w:szCs w:val="22"/>
              </w:rPr>
              <w:t>RWTH Aachen)</w:t>
            </w:r>
          </w:p>
          <w:p w14:paraId="715C46E6" w14:textId="77777777" w:rsidR="00964A69" w:rsidRPr="00653A59" w:rsidRDefault="00964A69" w:rsidP="00110BE8">
            <w:pPr>
              <w:spacing w:before="60" w:after="60"/>
            </w:pPr>
            <w:r>
              <w:t>Karl</w:t>
            </w:r>
            <w:r w:rsidR="004F7DAA">
              <w:t> </w:t>
            </w:r>
            <w:r w:rsidRPr="00653A59">
              <w:t>Sharman</w:t>
            </w:r>
            <w:r>
              <w:t xml:space="preserve"> (Sony)</w:t>
            </w:r>
          </w:p>
          <w:p w14:paraId="7C18EB4C" w14:textId="77777777" w:rsidR="00964A69" w:rsidRDefault="00964A69" w:rsidP="00110BE8">
            <w:pPr>
              <w:spacing w:before="60" w:after="60"/>
            </w:pPr>
            <w:r w:rsidRPr="00653A59">
              <w:t>Gary J. Sullivan (Microsoft)</w:t>
            </w:r>
          </w:p>
          <w:p w14:paraId="6307CBA7" w14:textId="78B2D09A" w:rsidR="009901F7" w:rsidRPr="00653A59" w:rsidRDefault="009901F7" w:rsidP="00110BE8">
            <w:pPr>
              <w:spacing w:before="60" w:after="60"/>
            </w:pPr>
            <w:r>
              <w:t>Alexis M. Tourapis</w:t>
            </w:r>
            <w:r w:rsidR="008662B8">
              <w:t xml:space="preserve"> (Apple)</w:t>
            </w:r>
          </w:p>
          <w:p w14:paraId="3D1CA80D" w14:textId="31D4BB79" w:rsidR="00E61DAC" w:rsidRPr="005B217D" w:rsidRDefault="004F7DAA" w:rsidP="00134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noProof/>
                <w:szCs w:val="22"/>
                <w:lang w:eastAsia="ko-KR"/>
              </w:rPr>
              <w:t>Ye-Kui </w:t>
            </w:r>
            <w:r w:rsidR="00964A69" w:rsidRPr="00653A59">
              <w:rPr>
                <w:noProof/>
                <w:szCs w:val="22"/>
                <w:lang w:eastAsia="ko-KR"/>
              </w:rPr>
              <w:t>Wang (</w:t>
            </w:r>
            <w:r w:rsidR="008662B8">
              <w:rPr>
                <w:noProof/>
                <w:szCs w:val="22"/>
                <w:lang w:eastAsia="ko-KR"/>
              </w:rPr>
              <w:t>Bytedance</w:t>
            </w:r>
            <w:r w:rsidR="00964A69" w:rsidRPr="00653A59">
              <w:rPr>
                <w:noProof/>
                <w:szCs w:val="22"/>
                <w:lang w:eastAsia="ko-KR"/>
              </w:rPr>
              <w:t>)</w:t>
            </w:r>
          </w:p>
        </w:tc>
        <w:tc>
          <w:tcPr>
            <w:tcW w:w="850" w:type="dxa"/>
          </w:tcPr>
          <w:p w14:paraId="0F67C129" w14:textId="77777777" w:rsidR="00E61DAC" w:rsidRPr="005B217D" w:rsidRDefault="00E61DAC" w:rsidP="00110BE8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827" w:type="dxa"/>
          </w:tcPr>
          <w:p w14:paraId="1A69EB7B" w14:textId="77777777" w:rsidR="00964A69" w:rsidRPr="00653A59" w:rsidRDefault="00224D63" w:rsidP="00110BE8">
            <w:pPr>
              <w:spacing w:before="60" w:after="60"/>
              <w:rPr>
                <w:lang w:val="en-GB" w:eastAsia="ja-JP"/>
              </w:rPr>
            </w:pPr>
            <w:hyperlink r:id="rId10" w:history="1">
              <w:r w:rsidR="00964A69" w:rsidRPr="00653A59">
                <w:rPr>
                  <w:rStyle w:val="Hyperlink"/>
                  <w:lang w:eastAsia="en-GB"/>
                </w:rPr>
                <w:t>benjamin.bross@hhi.fraunhofer.de</w:t>
              </w:r>
            </w:hyperlink>
            <w:r w:rsidR="00964A69" w:rsidRPr="00653A59">
              <w:rPr>
                <w:lang w:eastAsia="en-GB"/>
              </w:rPr>
              <w:t xml:space="preserve"> </w:t>
            </w:r>
          </w:p>
          <w:p w14:paraId="6C7BA041" w14:textId="77777777" w:rsidR="00964A69" w:rsidRDefault="00224D63" w:rsidP="00110BE8">
            <w:pPr>
              <w:spacing w:before="60" w:after="60"/>
              <w:ind w:left="-157" w:firstLine="157"/>
            </w:pPr>
            <w:hyperlink r:id="rId11" w:history="1">
              <w:r w:rsidR="00025E9C" w:rsidRPr="00B07F65">
                <w:rPr>
                  <w:rStyle w:val="Hyperlink"/>
                </w:rPr>
                <w:t>chris.rosewarne@canon.com.au</w:t>
              </w:r>
            </w:hyperlink>
          </w:p>
          <w:p w14:paraId="5DBFBDE5" w14:textId="77777777" w:rsidR="00964A69" w:rsidRPr="00653A59" w:rsidRDefault="00224D63" w:rsidP="00110BE8">
            <w:pPr>
              <w:spacing w:before="60" w:after="60"/>
              <w:rPr>
                <w:szCs w:val="22"/>
              </w:rPr>
            </w:pPr>
            <w:hyperlink r:id="rId12" w:history="1">
              <w:r w:rsidR="00964A69" w:rsidRPr="00653A59">
                <w:rPr>
                  <w:rStyle w:val="Hyperlink"/>
                  <w:szCs w:val="22"/>
                </w:rPr>
                <w:t>ohm@ient.rwth-aachen.de</w:t>
              </w:r>
            </w:hyperlink>
          </w:p>
          <w:p w14:paraId="1FE4E3C5" w14:textId="77777777" w:rsidR="00964A69" w:rsidRPr="00653A59" w:rsidRDefault="00224D63" w:rsidP="00110BE8">
            <w:pPr>
              <w:spacing w:before="60" w:after="60"/>
              <w:rPr>
                <w:lang w:val="en-GB" w:eastAsia="ja-JP"/>
              </w:rPr>
            </w:pPr>
            <w:hyperlink r:id="rId13" w:history="1">
              <w:r w:rsidR="00FC6296" w:rsidRPr="00177940">
                <w:rPr>
                  <w:rStyle w:val="Hyperlink"/>
                  <w:lang w:val="en-GB" w:eastAsia="ja-JP"/>
                </w:rPr>
                <w:t>karl.sharman@eu.sony.com</w:t>
              </w:r>
            </w:hyperlink>
          </w:p>
          <w:p w14:paraId="2B02AD6C" w14:textId="77777777" w:rsidR="00964A69" w:rsidRDefault="00224D63" w:rsidP="00110BE8">
            <w:pPr>
              <w:spacing w:before="60" w:after="60"/>
              <w:rPr>
                <w:rStyle w:val="Hyperlink"/>
                <w:szCs w:val="22"/>
              </w:rPr>
            </w:pPr>
            <w:hyperlink r:id="rId14" w:history="1">
              <w:r w:rsidR="00964A69" w:rsidRPr="00653A59">
                <w:rPr>
                  <w:rStyle w:val="Hyperlink"/>
                  <w:szCs w:val="22"/>
                </w:rPr>
                <w:t>garysull@microsoft.com</w:t>
              </w:r>
            </w:hyperlink>
          </w:p>
          <w:p w14:paraId="20C3CC32" w14:textId="77777777" w:rsidR="009901F7" w:rsidRPr="00653A59" w:rsidRDefault="00224D63" w:rsidP="00110BE8">
            <w:pPr>
              <w:spacing w:before="60" w:after="60"/>
              <w:rPr>
                <w:szCs w:val="22"/>
              </w:rPr>
            </w:pPr>
            <w:hyperlink r:id="rId15" w:history="1">
              <w:r w:rsidR="009901F7" w:rsidRPr="009901F7">
                <w:rPr>
                  <w:rStyle w:val="Hyperlink"/>
                  <w:szCs w:val="22"/>
                </w:rPr>
                <w:t>alexismt@apple.com</w:t>
              </w:r>
            </w:hyperlink>
          </w:p>
          <w:p w14:paraId="127D6A57" w14:textId="77777777" w:rsidR="00E61DAC" w:rsidRPr="005B217D" w:rsidRDefault="00224D63" w:rsidP="00110BE8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C600F5" w:rsidRPr="00A107F9">
                <w:rPr>
                  <w:rStyle w:val="Hyperlink"/>
                  <w:noProof/>
                  <w:szCs w:val="22"/>
                  <w:lang w:eastAsia="ko-KR"/>
                </w:rPr>
                <w:t>yekui.wang@bytedance.com</w:t>
              </w:r>
            </w:hyperlink>
          </w:p>
        </w:tc>
      </w:tr>
      <w:tr w:rsidR="00E61DAC" w:rsidRPr="005B217D" w14:paraId="73FFE3FC" w14:textId="77777777" w:rsidTr="005640EB">
        <w:tc>
          <w:tcPr>
            <w:tcW w:w="1458" w:type="dxa"/>
          </w:tcPr>
          <w:p w14:paraId="793D02C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47" w:type="dxa"/>
            <w:gridSpan w:val="3"/>
          </w:tcPr>
          <w:p w14:paraId="349FDD77" w14:textId="77777777" w:rsidR="00E61DAC" w:rsidRPr="005B217D" w:rsidRDefault="00964A69">
            <w:pPr>
              <w:spacing w:before="60" w:after="60"/>
              <w:rPr>
                <w:szCs w:val="22"/>
                <w:lang w:val="en-CA"/>
              </w:rPr>
            </w:pPr>
            <w:r w:rsidRPr="00653A59">
              <w:rPr>
                <w:szCs w:val="22"/>
                <w:lang w:val="en-GB"/>
              </w:rPr>
              <w:t>AHG</w:t>
            </w:r>
          </w:p>
        </w:tc>
      </w:tr>
    </w:tbl>
    <w:p w14:paraId="3ADA3EDF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1AAC275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6EF2ED59" w14:textId="1628D4E1" w:rsidR="00964A69" w:rsidRDefault="00964A69" w:rsidP="00964A69">
      <w:pPr>
        <w:jc w:val="both"/>
        <w:rPr>
          <w:ins w:id="5" w:author="Chris Rosewarne (Canon)" w:date="2020-07-02T09:33:00Z"/>
          <w:szCs w:val="22"/>
          <w:lang w:val="en-GB"/>
        </w:rPr>
      </w:pPr>
      <w:r w:rsidRPr="007730C8">
        <w:rPr>
          <w:szCs w:val="22"/>
          <w:lang w:val="en-GB"/>
        </w:rPr>
        <w:t xml:space="preserve">This document reports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 w:rsidR="009901F7">
        <w:rPr>
          <w:szCs w:val="22"/>
          <w:lang w:val="en-GB"/>
        </w:rPr>
        <w:t xml:space="preserve">(HEVC and AVC) </w:t>
      </w:r>
      <w:r w:rsidRPr="00E01A75">
        <w:rPr>
          <w:szCs w:val="22"/>
          <w:lang w:val="en-GB"/>
        </w:rPr>
        <w:t xml:space="preserve">test model editing and errata </w:t>
      </w:r>
      <w:r w:rsidRPr="00A47A14">
        <w:rPr>
          <w:szCs w:val="22"/>
          <w:lang w:val="en-GB"/>
        </w:rPr>
        <w:t xml:space="preserve">reporting (AHG2) between </w:t>
      </w:r>
      <w:r>
        <w:rPr>
          <w:szCs w:val="22"/>
          <w:lang w:val="en-CA"/>
        </w:rPr>
        <w:t>the</w:t>
      </w:r>
      <w:r>
        <w:rPr>
          <w:lang w:val="en-CA"/>
        </w:rPr>
        <w:t xml:space="preserve"> </w:t>
      </w:r>
      <w:r w:rsidR="00756F0E">
        <w:rPr>
          <w:lang w:val="en-CA"/>
        </w:rPr>
        <w:t>3</w:t>
      </w:r>
      <w:r w:rsidR="00C0599A">
        <w:rPr>
          <w:lang w:val="en-CA"/>
        </w:rPr>
        <w:t>9</w:t>
      </w:r>
      <w:r w:rsidR="00756F0E" w:rsidRPr="00756F0E">
        <w:rPr>
          <w:vertAlign w:val="superscript"/>
          <w:lang w:val="en-CA"/>
        </w:rPr>
        <w:t>th</w:t>
      </w:r>
      <w:r w:rsidR="00756F0E">
        <w:rPr>
          <w:lang w:val="en-CA"/>
        </w:rPr>
        <w:t xml:space="preserve"> meeting </w:t>
      </w:r>
      <w:r w:rsidR="00C0599A">
        <w:rPr>
          <w:lang w:val="en-CA"/>
        </w:rPr>
        <w:t xml:space="preserve">by teleconference </w:t>
      </w:r>
      <w:r w:rsidR="00756F0E">
        <w:rPr>
          <w:lang w:val="en-CA"/>
        </w:rPr>
        <w:t>(</w:t>
      </w:r>
      <w:r w:rsidR="00C0599A">
        <w:rPr>
          <w:lang w:val="en-CA"/>
        </w:rPr>
        <w:t>Apr</w:t>
      </w:r>
      <w:r w:rsidR="009F64F9">
        <w:rPr>
          <w:lang w:val="en-CA"/>
        </w:rPr>
        <w:t>. 2020</w:t>
      </w:r>
      <w:r w:rsidR="00756F0E">
        <w:rPr>
          <w:lang w:val="en-CA"/>
        </w:rPr>
        <w:t>)</w:t>
      </w:r>
      <w:r w:rsidR="007C6FF4">
        <w:rPr>
          <w:lang w:val="en-CA"/>
        </w:rPr>
        <w:t xml:space="preserve"> and the </w:t>
      </w:r>
      <w:r w:rsidR="00C0599A">
        <w:rPr>
          <w:lang w:val="en-CA"/>
        </w:rPr>
        <w:t>40</w:t>
      </w:r>
      <w:r w:rsidR="007C6FF4" w:rsidRPr="007C6FF4">
        <w:rPr>
          <w:vertAlign w:val="superscript"/>
          <w:lang w:val="en-CA"/>
        </w:rPr>
        <w:t>th</w:t>
      </w:r>
      <w:r w:rsidR="007C6FF4">
        <w:rPr>
          <w:lang w:val="en-CA"/>
        </w:rPr>
        <w:t xml:space="preserve"> meeting by teleconference</w:t>
      </w:r>
      <w:r w:rsidRPr="00A47A14">
        <w:rPr>
          <w:szCs w:val="22"/>
          <w:lang w:val="en-GB"/>
        </w:rPr>
        <w:t>.</w:t>
      </w:r>
    </w:p>
    <w:p w14:paraId="377B6D0B" w14:textId="3E596AC7" w:rsidR="00C434F8" w:rsidRDefault="00C434F8" w:rsidP="00964A69">
      <w:pPr>
        <w:jc w:val="both"/>
        <w:rPr>
          <w:ins w:id="6" w:author="Chris Rosewarne (Canon)" w:date="2020-07-02T09:33:00Z"/>
          <w:szCs w:val="22"/>
          <w:lang w:val="en-GB"/>
        </w:rPr>
      </w:pPr>
      <w:ins w:id="7" w:author="Chris Rosewarne (Canon)" w:date="2020-07-02T09:33:00Z">
        <w:r>
          <w:rPr>
            <w:szCs w:val="22"/>
            <w:lang w:val="en-GB"/>
          </w:rPr>
          <w:t>-v2 adds 20 SCC tickets that were not visible in the default view of open HEVC text tickets</w:t>
        </w:r>
      </w:ins>
    </w:p>
    <w:p w14:paraId="076234F4" w14:textId="2EEE314C" w:rsidR="00C434F8" w:rsidRPr="005B217D" w:rsidRDefault="00C434F8" w:rsidP="00964A69">
      <w:pPr>
        <w:jc w:val="both"/>
        <w:rPr>
          <w:szCs w:val="22"/>
          <w:lang w:val="en-CA"/>
        </w:rPr>
      </w:pPr>
      <w:ins w:id="8" w:author="Chris Rosewarne (Canon)" w:date="2020-07-02T09:33:00Z">
        <w:r>
          <w:rPr>
            <w:szCs w:val="22"/>
            <w:lang w:val="en-GB"/>
          </w:rPr>
          <w:t xml:space="preserve">-v3 has </w:t>
        </w:r>
      </w:ins>
      <w:ins w:id="9" w:author="Chris Rosewarne (Canon)" w:date="2020-07-02T09:34:00Z">
        <w:r>
          <w:rPr>
            <w:szCs w:val="22"/>
            <w:lang w:val="en-GB"/>
          </w:rPr>
          <w:t>tickets removed from the ticket table that had been determined to have been resolved in already issued versions of HEVC. Of the 20 SC</w:t>
        </w:r>
      </w:ins>
      <w:ins w:id="10" w:author="Chris Rosewarne (Canon)" w:date="2020-07-02T09:35:00Z">
        <w:r>
          <w:rPr>
            <w:szCs w:val="22"/>
            <w:lang w:val="en-GB"/>
          </w:rPr>
          <w:t xml:space="preserve">C tickets, 18 were already resolved, leaving two </w:t>
        </w:r>
      </w:ins>
      <w:ins w:id="11" w:author="Chris Rosewarne (Canon)" w:date="2020-07-02T09:39:00Z">
        <w:r>
          <w:rPr>
            <w:szCs w:val="22"/>
            <w:lang w:val="en-GB"/>
          </w:rPr>
          <w:t xml:space="preserve">open </w:t>
        </w:r>
      </w:ins>
      <w:ins w:id="12" w:author="Chris Rosewarne (Canon)" w:date="2020-07-02T09:35:00Z">
        <w:r>
          <w:rPr>
            <w:szCs w:val="22"/>
            <w:lang w:val="en-GB"/>
          </w:rPr>
          <w:t>SCC tickets. Seven tickets relating to v1/</w:t>
        </w:r>
        <w:proofErr w:type="spellStart"/>
        <w:r>
          <w:rPr>
            <w:szCs w:val="22"/>
            <w:lang w:val="en-GB"/>
          </w:rPr>
          <w:t>RExt</w:t>
        </w:r>
        <w:proofErr w:type="spellEnd"/>
        <w:r>
          <w:rPr>
            <w:szCs w:val="22"/>
            <w:lang w:val="en-GB"/>
          </w:rPr>
          <w:t xml:space="preserve"> were open, leaving </w:t>
        </w:r>
      </w:ins>
      <w:ins w:id="13" w:author="Chris Rosewarne (Canon)" w:date="2020-07-02T09:36:00Z">
        <w:r>
          <w:rPr>
            <w:szCs w:val="22"/>
            <w:lang w:val="en-GB"/>
          </w:rPr>
          <w:t>nine open tickets</w:t>
        </w:r>
      </w:ins>
      <w:ins w:id="14" w:author="Chris Rosewarne (Canon)" w:date="2020-07-02T09:39:00Z">
        <w:r>
          <w:rPr>
            <w:szCs w:val="22"/>
            <w:lang w:val="en-GB"/>
          </w:rPr>
          <w:t>.</w:t>
        </w:r>
      </w:ins>
      <w:bookmarkStart w:id="15" w:name="_GoBack"/>
      <w:bookmarkEnd w:id="15"/>
    </w:p>
    <w:p w14:paraId="78887048" w14:textId="77777777" w:rsidR="00745F6B" w:rsidRDefault="00964A69" w:rsidP="00E11923">
      <w:pPr>
        <w:pStyle w:val="Heading1"/>
        <w:rPr>
          <w:lang w:val="en-GB"/>
        </w:rPr>
      </w:pPr>
      <w:r w:rsidRPr="00860E0B">
        <w:rPr>
          <w:lang w:val="en-GB"/>
        </w:rPr>
        <w:lastRenderedPageBreak/>
        <w:t>Mandate</w:t>
      </w:r>
    </w:p>
    <w:p w14:paraId="25486B3A" w14:textId="77777777" w:rsidR="009D457B" w:rsidRPr="009D457B" w:rsidRDefault="009D457B" w:rsidP="009D457B">
      <w:pPr>
        <w:keepNext/>
        <w:jc w:val="both"/>
        <w:rPr>
          <w:szCs w:val="22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86"/>
        <w:gridCol w:w="2795"/>
        <w:gridCol w:w="1079"/>
      </w:tblGrid>
      <w:tr w:rsidR="00964A69" w:rsidRPr="00964A69" w14:paraId="1B9D977A" w14:textId="77777777" w:rsidTr="009D16F4">
        <w:trPr>
          <w:cantSplit/>
          <w:jc w:val="center"/>
        </w:trPr>
        <w:tc>
          <w:tcPr>
            <w:tcW w:w="5286" w:type="dxa"/>
          </w:tcPr>
          <w:p w14:paraId="6646474A" w14:textId="77777777"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Title and Email Reflector</w:t>
            </w:r>
          </w:p>
        </w:tc>
        <w:tc>
          <w:tcPr>
            <w:tcW w:w="2795" w:type="dxa"/>
          </w:tcPr>
          <w:p w14:paraId="3129DD11" w14:textId="77777777"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Chairs</w:t>
            </w:r>
          </w:p>
        </w:tc>
        <w:tc>
          <w:tcPr>
            <w:tcW w:w="1079" w:type="dxa"/>
          </w:tcPr>
          <w:p w14:paraId="2E12A055" w14:textId="77777777" w:rsidR="00964A69" w:rsidRPr="00964A69" w:rsidRDefault="00964A69" w:rsidP="009D16F4">
            <w:pPr>
              <w:keepNext/>
              <w:spacing w:before="40" w:after="40"/>
              <w:rPr>
                <w:b/>
                <w:sz w:val="24"/>
              </w:rPr>
            </w:pPr>
            <w:r w:rsidRPr="00964A69">
              <w:rPr>
                <w:b/>
                <w:sz w:val="24"/>
              </w:rPr>
              <w:t>M</w:t>
            </w:r>
            <w:r>
              <w:rPr>
                <w:b/>
                <w:sz w:val="24"/>
              </w:rPr>
              <w:t>ee</w:t>
            </w:r>
            <w:r w:rsidRPr="00964A69">
              <w:rPr>
                <w:b/>
                <w:sz w:val="24"/>
              </w:rPr>
              <w:t>t</w:t>
            </w:r>
            <w:r>
              <w:rPr>
                <w:b/>
                <w:sz w:val="24"/>
              </w:rPr>
              <w:t>in</w:t>
            </w:r>
            <w:r w:rsidRPr="00964A69">
              <w:rPr>
                <w:b/>
                <w:sz w:val="24"/>
              </w:rPr>
              <w:t>g</w:t>
            </w:r>
          </w:p>
        </w:tc>
      </w:tr>
      <w:tr w:rsidR="00964A69" w:rsidRPr="00AA40FF" w14:paraId="4EBF6903" w14:textId="77777777" w:rsidTr="00CC37BF">
        <w:trPr>
          <w:cantSplit/>
          <w:jc w:val="center"/>
        </w:trPr>
        <w:tc>
          <w:tcPr>
            <w:tcW w:w="5286" w:type="dxa"/>
            <w:tcBorders>
              <w:bottom w:val="single" w:sz="4" w:space="0" w:color="auto"/>
            </w:tcBorders>
          </w:tcPr>
          <w:p w14:paraId="07C8D873" w14:textId="77777777" w:rsidR="00207A94" w:rsidRPr="000D4530" w:rsidRDefault="00207A94" w:rsidP="00207A94">
            <w:pPr>
              <w:spacing w:before="40" w:after="40"/>
              <w:rPr>
                <w:b/>
              </w:rPr>
            </w:pPr>
            <w:r>
              <w:rPr>
                <w:b/>
              </w:rPr>
              <w:t>T</w:t>
            </w:r>
            <w:r w:rsidRPr="000D4530">
              <w:rPr>
                <w:b/>
              </w:rPr>
              <w:t>est model editing and errata reporting (AHG2)</w:t>
            </w:r>
          </w:p>
          <w:p w14:paraId="3F245EF0" w14:textId="77777777" w:rsidR="00207A94" w:rsidRPr="00EE268C" w:rsidRDefault="00207A94" w:rsidP="00207A94">
            <w:pPr>
              <w:spacing w:before="40" w:after="40"/>
              <w:ind w:left="360"/>
            </w:pPr>
            <w:r w:rsidRPr="000D4530">
              <w:t>(</w:t>
            </w:r>
            <w:hyperlink r:id="rId17" w:history="1">
              <w:r w:rsidRPr="00EE268C">
                <w:rPr>
                  <w:rStyle w:val="Hyperlink"/>
                </w:rPr>
                <w:t>jct-vc@lists.rwth-aachen.de</w:t>
              </w:r>
            </w:hyperlink>
            <w:r w:rsidRPr="00EE268C">
              <w:t>)</w:t>
            </w:r>
          </w:p>
          <w:p w14:paraId="37A759BB" w14:textId="77777777" w:rsidR="00C0599A" w:rsidRPr="00521C77" w:rsidRDefault="00C0599A" w:rsidP="00C0599A">
            <w:pPr>
              <w:numPr>
                <w:ilvl w:val="0"/>
                <w:numId w:val="13"/>
              </w:numPr>
            </w:pPr>
            <w:r>
              <w:t>Produce</w:t>
            </w:r>
            <w:r w:rsidRPr="00521C77">
              <w:t xml:space="preserve"> </w:t>
            </w:r>
            <w:r>
              <w:t xml:space="preserve">and </w:t>
            </w:r>
            <w:r w:rsidRPr="00521C77">
              <w:t>propose improvements to the JCTVC-A</w:t>
            </w:r>
            <w:r>
              <w:t>L</w:t>
            </w:r>
            <w:r w:rsidRPr="00521C77">
              <w:t xml:space="preserve">1002 HEVC Test Model 16 (HM 16) Update </w:t>
            </w:r>
            <w:r>
              <w:t>13</w:t>
            </w:r>
            <w:r w:rsidRPr="00521C77">
              <w:t xml:space="preserve"> of Encoder Description</w:t>
            </w:r>
          </w:p>
          <w:p w14:paraId="2A2A1F6B" w14:textId="77777777" w:rsidR="00C0599A" w:rsidRPr="00521C77" w:rsidRDefault="00C0599A" w:rsidP="00C0599A">
            <w:pPr>
              <w:numPr>
                <w:ilvl w:val="0"/>
                <w:numId w:val="13"/>
              </w:numPr>
            </w:pPr>
            <w:r w:rsidRPr="00521C77">
              <w:t>Collect reports of errata for the HEVC</w:t>
            </w:r>
            <w:r w:rsidRPr="00C0599A">
              <w:t>, AVC, CICP, the Usage TR specification and the pu</w:t>
            </w:r>
            <w:r w:rsidRPr="00521C77">
              <w:t>blished HDR-related technical reports.</w:t>
            </w:r>
          </w:p>
          <w:p w14:paraId="2D042676" w14:textId="77777777" w:rsidR="00C0599A" w:rsidRPr="00521C77" w:rsidRDefault="00C0599A" w:rsidP="00C0599A">
            <w:pPr>
              <w:numPr>
                <w:ilvl w:val="0"/>
                <w:numId w:val="13"/>
              </w:numPr>
            </w:pPr>
            <w:r w:rsidRPr="00521C77">
              <w:t>Gather and address comments for refinement of these documents.</w:t>
            </w:r>
          </w:p>
          <w:p w14:paraId="13801F8D" w14:textId="13444780" w:rsidR="00964A69" w:rsidRPr="00AA40FF" w:rsidRDefault="00C0599A" w:rsidP="00C0599A">
            <w:pPr>
              <w:numPr>
                <w:ilvl w:val="0"/>
                <w:numId w:val="13"/>
              </w:numPr>
            </w:pPr>
            <w:r w:rsidRPr="00521C77">
              <w:t>Coordinate with AHG3 on software development and software technical evaluation to address issues relating to mismatches between software and text.</w:t>
            </w:r>
            <w:r w:rsidR="00207A94">
              <w:br/>
            </w:r>
          </w:p>
        </w:tc>
        <w:tc>
          <w:tcPr>
            <w:tcW w:w="2795" w:type="dxa"/>
          </w:tcPr>
          <w:p w14:paraId="35471959" w14:textId="77777777" w:rsidR="00964A69" w:rsidRPr="00AA40FF" w:rsidRDefault="00207A94" w:rsidP="00B4060E">
            <w:r w:rsidRPr="000D4530">
              <w:t>B. Bross, C. Rosewarne (co</w:t>
            </w:r>
            <w:r w:rsidRPr="000D4530">
              <w:noBreakHyphen/>
              <w:t>chairs), J.</w:t>
            </w:r>
            <w:r w:rsidRPr="000D4530">
              <w:noBreakHyphen/>
              <w:t xml:space="preserve">R. Ohm, K. Sharman, G. J. Sullivan, </w:t>
            </w:r>
            <w:r>
              <w:t xml:space="preserve">A. Tourapis, </w:t>
            </w:r>
            <w:r w:rsidRPr="000D4530">
              <w:t>Y.</w:t>
            </w:r>
            <w:r w:rsidRPr="000D4530">
              <w:noBreakHyphen/>
              <w:t>K. Wang (vice</w:t>
            </w:r>
            <w:r w:rsidRPr="000D4530">
              <w:noBreakHyphen/>
              <w:t>chairs)</w:t>
            </w:r>
          </w:p>
        </w:tc>
        <w:tc>
          <w:tcPr>
            <w:tcW w:w="1079" w:type="dxa"/>
          </w:tcPr>
          <w:p w14:paraId="03A43CDC" w14:textId="77777777" w:rsidR="00964A69" w:rsidRPr="00AA40FF" w:rsidRDefault="00964A69" w:rsidP="009D16F4">
            <w:r w:rsidRPr="00AA40FF">
              <w:t>N</w:t>
            </w:r>
          </w:p>
        </w:tc>
      </w:tr>
    </w:tbl>
    <w:p w14:paraId="202C6E8F" w14:textId="77777777" w:rsidR="00696E2B" w:rsidRPr="00696E2B" w:rsidRDefault="00696E2B" w:rsidP="00696E2B">
      <w:pPr>
        <w:spacing w:before="120" w:after="120"/>
        <w:jc w:val="both"/>
      </w:pPr>
    </w:p>
    <w:p w14:paraId="639A2EF3" w14:textId="77777777" w:rsidR="002300C0" w:rsidRPr="0030252A" w:rsidRDefault="002300C0" w:rsidP="002300C0">
      <w:pPr>
        <w:pStyle w:val="Heading1"/>
        <w:numPr>
          <w:ilvl w:val="0"/>
          <w:numId w:val="14"/>
        </w:numPr>
        <w:spacing w:after="120"/>
      </w:pPr>
      <w:r w:rsidRPr="0030252A">
        <w:rPr>
          <w:lang w:val="en-GB"/>
        </w:rPr>
        <w:t xml:space="preserve">Status of AHG2 </w:t>
      </w:r>
      <w:r w:rsidR="009D457B">
        <w:rPr>
          <w:lang w:val="en-GB"/>
        </w:rPr>
        <w:t>w</w:t>
      </w:r>
      <w:r w:rsidRPr="0030252A">
        <w:rPr>
          <w:lang w:val="en-GB"/>
        </w:rPr>
        <w:t>ork</w:t>
      </w:r>
    </w:p>
    <w:p w14:paraId="3939D844" w14:textId="0CDF713E" w:rsidR="00C3714F" w:rsidRDefault="00C3714F" w:rsidP="00EF73BA">
      <w:pPr>
        <w:pStyle w:val="Heading2"/>
      </w:pPr>
      <w:r>
        <w:t>JCTVC-A</w:t>
      </w:r>
      <w:r w:rsidR="00195FA9">
        <w:t>M</w:t>
      </w:r>
      <w:r>
        <w:t xml:space="preserve">1004 </w:t>
      </w:r>
      <w:r w:rsidR="00195FA9">
        <w:t>Errata report items for HEVC, AVC, Video CICP, and Codepoint Usage Technical Report</w:t>
      </w:r>
    </w:p>
    <w:p w14:paraId="180A1C49" w14:textId="76214469" w:rsidR="00C3714F" w:rsidRPr="00C3714F" w:rsidRDefault="00C3714F" w:rsidP="00C3714F">
      <w:del w:id="16" w:author="Chris Rosewarne (Canon)" w:date="2020-06-25T02:56:00Z">
        <w:r w:rsidDel="001728C2">
          <w:delText xml:space="preserve">At the time of preparing this report, </w:delText>
        </w:r>
      </w:del>
      <w:r>
        <w:t>JCT-VC output document JCTVC-A</w:t>
      </w:r>
      <w:r w:rsidR="00195FA9">
        <w:t>M</w:t>
      </w:r>
      <w:r>
        <w:t xml:space="preserve">1004 was </w:t>
      </w:r>
      <w:ins w:id="17" w:author="Chris Rosewarne (Canon)" w:date="2020-06-25T02:57:00Z">
        <w:r w:rsidR="001728C2">
          <w:t>prepared and uploaded to</w:t>
        </w:r>
      </w:ins>
      <w:del w:id="18" w:author="Chris Rosewarne (Canon)" w:date="2020-06-25T02:57:00Z">
        <w:r w:rsidDel="001728C2">
          <w:delText>not available in</w:delText>
        </w:r>
      </w:del>
      <w:r>
        <w:t xml:space="preserve"> the document register.</w:t>
      </w:r>
    </w:p>
    <w:p w14:paraId="6780FE99" w14:textId="42D37525" w:rsidR="00D61119" w:rsidRDefault="00D61119" w:rsidP="005E0A1E">
      <w:pPr>
        <w:pStyle w:val="Heading2"/>
        <w:rPr>
          <w:szCs w:val="22"/>
          <w:lang w:val="en-CA"/>
        </w:rPr>
      </w:pPr>
      <w:r>
        <w:t xml:space="preserve">JCTVC-AN0021 </w:t>
      </w:r>
      <w:r>
        <w:rPr>
          <w:szCs w:val="22"/>
          <w:lang w:val="en-CA"/>
        </w:rPr>
        <w:t>Errata for FGC SEI message semantics</w:t>
      </w:r>
    </w:p>
    <w:p w14:paraId="4541D32C" w14:textId="08BB7AA6" w:rsidR="00D61119" w:rsidRPr="00D61119" w:rsidRDefault="00D61119" w:rsidP="00D61119">
      <w:pPr>
        <w:rPr>
          <w:szCs w:val="22"/>
          <w:lang w:val="en-CA"/>
        </w:rPr>
      </w:pPr>
      <w:bookmarkStart w:id="19" w:name="_Hlk42250719"/>
      <w:r>
        <w:rPr>
          <w:szCs w:val="22"/>
          <w:lang w:val="en-CA"/>
        </w:rPr>
        <w:t>This contribution proposes to correct the semantics of the film grain characteristics SEI message to support bit depths greater than 8 bits for AVC and HEVC.</w:t>
      </w:r>
      <w:bookmarkEnd w:id="19"/>
    </w:p>
    <w:p w14:paraId="33457C1D" w14:textId="40ECCCEE" w:rsidR="00110ABB" w:rsidRDefault="00110ABB" w:rsidP="005E0A1E">
      <w:pPr>
        <w:pStyle w:val="Heading2"/>
        <w:rPr>
          <w:ins w:id="20" w:author="Chris Rosewarne (Canon)" w:date="2020-06-25T05:26:00Z"/>
        </w:rPr>
      </w:pPr>
      <w:ins w:id="21" w:author="Chris Rosewarne (Canon)" w:date="2020-06-25T05:26:00Z">
        <w:r>
          <w:t xml:space="preserve">JCTVC-AN0024 </w:t>
        </w:r>
        <w:r>
          <w:t>Some HEVC and AVC errata items</w:t>
        </w:r>
      </w:ins>
    </w:p>
    <w:p w14:paraId="577EAE63" w14:textId="477251EF" w:rsidR="00110ABB" w:rsidRPr="00110ABB" w:rsidRDefault="00110ABB" w:rsidP="00110ABB">
      <w:pPr>
        <w:rPr>
          <w:ins w:id="22" w:author="Chris Rosewarne (Canon)" w:date="2020-06-25T05:26:00Z"/>
        </w:rPr>
      </w:pPr>
      <w:ins w:id="23" w:author="Chris Rosewarne (Canon)" w:date="2020-06-25T05:27:00Z">
        <w:r>
          <w:rPr>
            <w:szCs w:val="22"/>
            <w:lang w:val="en-CA"/>
          </w:rPr>
          <w:t xml:space="preserve">This contribution </w:t>
        </w:r>
        <w:r>
          <w:rPr>
            <w:szCs w:val="22"/>
          </w:rPr>
          <w:t>reports some errata items for HEVC and AVC</w:t>
        </w:r>
        <w:r>
          <w:rPr>
            <w:szCs w:val="22"/>
            <w:lang w:val="en-CA"/>
          </w:rPr>
          <w:t>.</w:t>
        </w:r>
      </w:ins>
    </w:p>
    <w:p w14:paraId="6DF6738C" w14:textId="59F55187" w:rsidR="005E0A1E" w:rsidRDefault="00821022" w:rsidP="005E0A1E">
      <w:pPr>
        <w:pStyle w:val="Heading2"/>
      </w:pPr>
      <w:r>
        <w:t>Errata items arising from June 2020 (19</w:t>
      </w:r>
      <w:r w:rsidRPr="00821022">
        <w:rPr>
          <w:vertAlign w:val="superscript"/>
        </w:rPr>
        <w:t>th</w:t>
      </w:r>
      <w:r>
        <w:t xml:space="preserve">) JVET meeting </w:t>
      </w:r>
      <w:r w:rsidR="001B0E60">
        <w:t xml:space="preserve">and HLS AHG pre-meeting </w:t>
      </w:r>
      <w:r>
        <w:t>discussions</w:t>
      </w:r>
    </w:p>
    <w:p w14:paraId="3236CCCE" w14:textId="67073734" w:rsidR="00382B73" w:rsidRDefault="00382B73" w:rsidP="00877206">
      <w:r>
        <w:t>JVET-S0124 (</w:t>
      </w:r>
      <w:r w:rsidR="00283367">
        <w:t xml:space="preserve">3.1.2, </w:t>
      </w:r>
      <w:r>
        <w:t>item 15 of JVET-S0237), may also need to be an errata item for HEVC:</w:t>
      </w:r>
    </w:p>
    <w:p w14:paraId="29EE682F" w14:textId="0A759798" w:rsidR="00382B73" w:rsidRDefault="00382B73" w:rsidP="00382B73">
      <w:pPr>
        <w:ind w:left="720"/>
      </w:pPr>
      <w:r>
        <w:t xml:space="preserve">(aspect a, adopted with modification) </w:t>
      </w:r>
      <w:r w:rsidRPr="00382B73">
        <w:t xml:space="preserve">Add derivation of </w:t>
      </w:r>
      <w:proofErr w:type="spellStart"/>
      <w:r w:rsidRPr="00382B73">
        <w:t>TemporalId</w:t>
      </w:r>
      <w:proofErr w:type="spellEnd"/>
      <w:r w:rsidRPr="00382B73">
        <w:t xml:space="preserve">, </w:t>
      </w:r>
      <w:proofErr w:type="spellStart"/>
      <w:r w:rsidRPr="00382B73">
        <w:t>ph_non_ref_pic_flag</w:t>
      </w:r>
      <w:proofErr w:type="spellEnd"/>
      <w:r w:rsidRPr="00382B73">
        <w:t>, and parameter sets to the decoding process for generating unavailable reference pictures (in order to enable checking of some constraints for them).</w:t>
      </w:r>
    </w:p>
    <w:p w14:paraId="6A5A2651" w14:textId="77777777" w:rsidR="00382B73" w:rsidRPr="00096F43" w:rsidRDefault="00382B73" w:rsidP="00382B73">
      <w:pPr>
        <w:ind w:left="720"/>
      </w:pPr>
      <w:r w:rsidRPr="00096F43">
        <w:t xml:space="preserve">As proposed “parameter set information” was </w:t>
      </w:r>
      <w:proofErr w:type="gramStart"/>
      <w:r w:rsidRPr="00096F43">
        <w:t>vague, and</w:t>
      </w:r>
      <w:proofErr w:type="gramEnd"/>
      <w:r w:rsidRPr="00096F43">
        <w:t xml:space="preserve"> specifying inference of </w:t>
      </w:r>
      <w:proofErr w:type="spellStart"/>
      <w:r w:rsidRPr="00096F43">
        <w:t>ph_pic_parameter_set_id</w:t>
      </w:r>
      <w:proofErr w:type="spellEnd"/>
      <w:r w:rsidRPr="00096F43">
        <w:t xml:space="preserve"> instead was suggested.</w:t>
      </w:r>
    </w:p>
    <w:p w14:paraId="0D879C30" w14:textId="77777777" w:rsidR="00382B73" w:rsidRDefault="00382B73" w:rsidP="00877206"/>
    <w:p w14:paraId="6C104344" w14:textId="0A19E02F" w:rsidR="00877206" w:rsidRDefault="00877206" w:rsidP="00877206">
      <w:r>
        <w:lastRenderedPageBreak/>
        <w:t>JVET-S0156 aspect 3 (</w:t>
      </w:r>
      <w:r w:rsidR="00283367">
        <w:t xml:space="preserve">3.1.2, </w:t>
      </w:r>
      <w:r w:rsidR="0010192A">
        <w:t>item</w:t>
      </w:r>
      <w:r>
        <w:t xml:space="preserve"> 21 of JVET-S0237) noted to also affect HEVC</w:t>
      </w:r>
      <w:r w:rsidR="000A7D88">
        <w:t>:</w:t>
      </w:r>
    </w:p>
    <w:p w14:paraId="201E944A" w14:textId="77777777" w:rsidR="000A7D88" w:rsidRPr="000728E2" w:rsidRDefault="000A7D88" w:rsidP="000A7D88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line="259" w:lineRule="auto"/>
        <w:ind w:left="720"/>
        <w:jc w:val="both"/>
        <w:textAlignment w:val="auto"/>
        <w:rPr>
          <w:szCs w:val="22"/>
          <w:lang w:val="en-CA"/>
        </w:rPr>
      </w:pPr>
      <w:r>
        <w:rPr>
          <w:szCs w:val="22"/>
          <w:lang w:val="en-CA"/>
        </w:rPr>
        <w:t>I</w:t>
      </w:r>
      <w:r w:rsidRPr="000E268B">
        <w:rPr>
          <w:lang w:val="en-CA"/>
        </w:rPr>
        <w:t xml:space="preserve">n clause </w:t>
      </w:r>
      <w:r>
        <w:rPr>
          <w:lang w:val="en-CA"/>
        </w:rPr>
        <w:t xml:space="preserve">C.4 (Bitstream conformance), </w:t>
      </w:r>
      <w:bookmarkStart w:id="24" w:name="_Hlk42503300"/>
      <w:r w:rsidRPr="00DE340D">
        <w:rPr>
          <w:lang w:val="en-CA"/>
        </w:rPr>
        <w:t xml:space="preserve">the </w:t>
      </w:r>
      <w:r>
        <w:rPr>
          <w:lang w:val="en-CA"/>
        </w:rPr>
        <w:t xml:space="preserve">6th </w:t>
      </w:r>
      <w:r w:rsidRPr="00DE340D">
        <w:rPr>
          <w:lang w:val="en-CA"/>
        </w:rPr>
        <w:t>constraint, change "</w:t>
      </w:r>
      <w:proofErr w:type="spellStart"/>
      <w:proofErr w:type="gramStart"/>
      <w:r w:rsidRPr="00DE340D">
        <w:rPr>
          <w:lang w:val="en-CA"/>
        </w:rPr>
        <w:t>C</w:t>
      </w:r>
      <w:r w:rsidRPr="00DE340D">
        <w:rPr>
          <w:iCs/>
          <w:lang w:val="en-CA"/>
        </w:rPr>
        <w:t>pbRemovalTime</w:t>
      </w:r>
      <w:proofErr w:type="spellEnd"/>
      <w:r w:rsidRPr="00DE340D">
        <w:rPr>
          <w:iCs/>
          <w:lang w:val="en-CA"/>
        </w:rPr>
        <w:t>[</w:t>
      </w:r>
      <w:proofErr w:type="gramEnd"/>
      <w:r w:rsidRPr="00DE340D">
        <w:rPr>
          <w:lang w:val="en-CA"/>
        </w:rPr>
        <w:t> </w:t>
      </w:r>
      <w:r w:rsidRPr="00DE340D">
        <w:rPr>
          <w:iCs/>
          <w:lang w:val="en-CA"/>
        </w:rPr>
        <w:t xml:space="preserve">n ] less than </w:t>
      </w:r>
      <w:proofErr w:type="spellStart"/>
      <w:r w:rsidRPr="00DE340D">
        <w:rPr>
          <w:iCs/>
          <w:lang w:val="en-CA"/>
        </w:rPr>
        <w:t>CpbRemovalTime</w:t>
      </w:r>
      <w:proofErr w:type="spellEnd"/>
      <w:r w:rsidRPr="00DE340D">
        <w:rPr>
          <w:iCs/>
          <w:lang w:val="en-CA"/>
        </w:rPr>
        <w:t>[</w:t>
      </w:r>
      <w:r w:rsidRPr="00DE340D">
        <w:rPr>
          <w:lang w:val="en-CA"/>
        </w:rPr>
        <w:t> </w:t>
      </w:r>
      <w:proofErr w:type="spellStart"/>
      <w:r w:rsidRPr="00DE340D">
        <w:rPr>
          <w:iCs/>
          <w:lang w:val="en-CA"/>
        </w:rPr>
        <w:t>currPic</w:t>
      </w:r>
      <w:proofErr w:type="spellEnd"/>
      <w:r w:rsidRPr="00DE340D">
        <w:rPr>
          <w:iCs/>
          <w:lang w:val="en-CA"/>
        </w:rPr>
        <w:t> ]</w:t>
      </w:r>
      <w:r w:rsidRPr="00DE340D">
        <w:rPr>
          <w:lang w:val="en-CA"/>
        </w:rPr>
        <w:t>" to "</w:t>
      </w:r>
      <w:proofErr w:type="spellStart"/>
      <w:r w:rsidRPr="00DE340D">
        <w:rPr>
          <w:iCs/>
          <w:lang w:val="en-CA"/>
        </w:rPr>
        <w:t>DpbOutputTime</w:t>
      </w:r>
      <w:proofErr w:type="spellEnd"/>
      <w:r w:rsidRPr="00DE340D">
        <w:rPr>
          <w:iCs/>
          <w:lang w:val="en-CA"/>
        </w:rPr>
        <w:t>[</w:t>
      </w:r>
      <w:r w:rsidRPr="00DE340D">
        <w:rPr>
          <w:lang w:val="en-CA"/>
        </w:rPr>
        <w:t> </w:t>
      </w:r>
      <w:r w:rsidRPr="00DE340D">
        <w:rPr>
          <w:iCs/>
          <w:lang w:val="en-CA"/>
        </w:rPr>
        <w:t xml:space="preserve">n ] greater than </w:t>
      </w:r>
      <w:proofErr w:type="spellStart"/>
      <w:r w:rsidRPr="00DE340D">
        <w:rPr>
          <w:iCs/>
          <w:lang w:val="en-CA"/>
        </w:rPr>
        <w:t>DpbOutputTime</w:t>
      </w:r>
      <w:proofErr w:type="spellEnd"/>
      <w:r w:rsidRPr="00DE340D">
        <w:rPr>
          <w:iCs/>
          <w:lang w:val="en-CA"/>
        </w:rPr>
        <w:t>[</w:t>
      </w:r>
      <w:r w:rsidRPr="00DE340D">
        <w:rPr>
          <w:lang w:val="en-CA"/>
        </w:rPr>
        <w:t> </w:t>
      </w:r>
      <w:proofErr w:type="spellStart"/>
      <w:r w:rsidRPr="00DE340D">
        <w:rPr>
          <w:iCs/>
          <w:lang w:val="en-CA"/>
        </w:rPr>
        <w:t>currPic</w:t>
      </w:r>
      <w:proofErr w:type="spellEnd"/>
      <w:r w:rsidRPr="00DE340D">
        <w:rPr>
          <w:iCs/>
          <w:lang w:val="en-CA"/>
        </w:rPr>
        <w:t> ]</w:t>
      </w:r>
      <w:r w:rsidRPr="00DE340D">
        <w:rPr>
          <w:lang w:val="en-CA"/>
        </w:rPr>
        <w:t xml:space="preserve">". This is </w:t>
      </w:r>
      <w:r>
        <w:rPr>
          <w:lang w:val="en-CA"/>
        </w:rPr>
        <w:t>asserted to be</w:t>
      </w:r>
      <w:r>
        <w:t xml:space="preserve"> a </w:t>
      </w:r>
      <w:r w:rsidRPr="00DE340D">
        <w:rPr>
          <w:lang w:val="en-CA"/>
        </w:rPr>
        <w:t>bug</w:t>
      </w:r>
      <w:r>
        <w:rPr>
          <w:lang w:val="en-CA"/>
        </w:rPr>
        <w:t>,</w:t>
      </w:r>
      <w:r w:rsidRPr="00DE340D">
        <w:rPr>
          <w:lang w:val="en-CA"/>
        </w:rPr>
        <w:t xml:space="preserve"> because all </w:t>
      </w:r>
      <w:r w:rsidRPr="00DE340D">
        <w:rPr>
          <w:bCs/>
          <w:iCs/>
          <w:lang w:val="en-CA"/>
        </w:rPr>
        <w:t>decoded pictures in the DPB</w:t>
      </w:r>
      <w:r w:rsidRPr="00DE340D">
        <w:rPr>
          <w:lang w:val="en-CA"/>
        </w:rPr>
        <w:t xml:space="preserve"> </w:t>
      </w:r>
      <w:r>
        <w:rPr>
          <w:lang w:val="en-CA"/>
        </w:rPr>
        <w:t xml:space="preserve">are always </w:t>
      </w:r>
      <w:r w:rsidRPr="00DE340D">
        <w:rPr>
          <w:lang w:val="en-CA"/>
        </w:rPr>
        <w:t xml:space="preserve">decoded earlier than </w:t>
      </w:r>
      <w:r>
        <w:rPr>
          <w:lang w:val="en-CA"/>
        </w:rPr>
        <w:t xml:space="preserve">decoding of the </w:t>
      </w:r>
      <w:r w:rsidRPr="00DE340D">
        <w:rPr>
          <w:lang w:val="en-CA"/>
        </w:rPr>
        <w:t>current picture</w:t>
      </w:r>
      <w:r>
        <w:rPr>
          <w:lang w:val="en-CA"/>
        </w:rPr>
        <w:t>,</w:t>
      </w:r>
      <w:r w:rsidRPr="00DE340D">
        <w:rPr>
          <w:lang w:val="en-CA"/>
        </w:rPr>
        <w:t xml:space="preserve"> and thus </w:t>
      </w:r>
      <w:proofErr w:type="spellStart"/>
      <w:proofErr w:type="gramStart"/>
      <w:r w:rsidRPr="00DE340D">
        <w:rPr>
          <w:lang w:val="en-CA"/>
        </w:rPr>
        <w:t>C</w:t>
      </w:r>
      <w:r w:rsidRPr="00DE340D">
        <w:rPr>
          <w:iCs/>
          <w:lang w:val="en-CA"/>
        </w:rPr>
        <w:t>pbRemovalTime</w:t>
      </w:r>
      <w:proofErr w:type="spellEnd"/>
      <w:r w:rsidRPr="00DE340D">
        <w:rPr>
          <w:iCs/>
          <w:lang w:val="en-CA"/>
        </w:rPr>
        <w:t>[</w:t>
      </w:r>
      <w:proofErr w:type="gramEnd"/>
      <w:r w:rsidRPr="00DE340D">
        <w:rPr>
          <w:lang w:val="en-CA"/>
        </w:rPr>
        <w:t> </w:t>
      </w:r>
      <w:r w:rsidRPr="00DE340D">
        <w:rPr>
          <w:iCs/>
          <w:lang w:val="en-CA"/>
        </w:rPr>
        <w:t xml:space="preserve">n ] </w:t>
      </w:r>
      <w:r>
        <w:rPr>
          <w:iCs/>
          <w:lang w:val="en-CA"/>
        </w:rPr>
        <w:t xml:space="preserve">in the context is always </w:t>
      </w:r>
      <w:r w:rsidRPr="00DE340D">
        <w:rPr>
          <w:iCs/>
          <w:lang w:val="en-CA"/>
        </w:rPr>
        <w:t xml:space="preserve">less than </w:t>
      </w:r>
      <w:proofErr w:type="spellStart"/>
      <w:r w:rsidRPr="00DE340D">
        <w:rPr>
          <w:iCs/>
          <w:lang w:val="en-CA"/>
        </w:rPr>
        <w:t>CpbRemovalTime</w:t>
      </w:r>
      <w:proofErr w:type="spellEnd"/>
      <w:r w:rsidRPr="00DE340D">
        <w:rPr>
          <w:iCs/>
          <w:lang w:val="en-CA"/>
        </w:rPr>
        <w:t>[</w:t>
      </w:r>
      <w:r w:rsidRPr="00DE340D">
        <w:rPr>
          <w:lang w:val="en-CA"/>
        </w:rPr>
        <w:t> </w:t>
      </w:r>
      <w:proofErr w:type="spellStart"/>
      <w:r w:rsidRPr="00DE340D">
        <w:rPr>
          <w:iCs/>
          <w:lang w:val="en-CA"/>
        </w:rPr>
        <w:t>currPic</w:t>
      </w:r>
      <w:proofErr w:type="spellEnd"/>
      <w:r w:rsidRPr="00DE340D">
        <w:rPr>
          <w:iCs/>
          <w:lang w:val="en-CA"/>
        </w:rPr>
        <w:t> ]</w:t>
      </w:r>
      <w:r w:rsidRPr="00DE340D">
        <w:rPr>
          <w:lang w:val="en-CA"/>
        </w:rPr>
        <w:t xml:space="preserve">. This </w:t>
      </w:r>
      <w:r>
        <w:rPr>
          <w:lang w:val="en-CA"/>
        </w:rPr>
        <w:t xml:space="preserve">is also asserted to be a </w:t>
      </w:r>
      <w:r w:rsidRPr="00DE340D">
        <w:rPr>
          <w:lang w:val="en-CA"/>
        </w:rPr>
        <w:t>bug in the latest HEVC spec.</w:t>
      </w:r>
      <w:bookmarkEnd w:id="24"/>
    </w:p>
    <w:p w14:paraId="51E41A17" w14:textId="08CA4436" w:rsidR="0010192A" w:rsidRDefault="0010192A" w:rsidP="00877206"/>
    <w:p w14:paraId="52A78191" w14:textId="7DC6A867" w:rsidR="00E302FB" w:rsidRDefault="00E302FB" w:rsidP="00877206">
      <w:r>
        <w:t>JVET-S0160 aspect 6 (</w:t>
      </w:r>
      <w:r w:rsidR="00283367">
        <w:t xml:space="preserve">3.1.2, </w:t>
      </w:r>
      <w:r>
        <w:t>item 23 of JVET-S0237) noted to also affect HEVC:</w:t>
      </w:r>
    </w:p>
    <w:p w14:paraId="2E2B4DBF" w14:textId="6583603C" w:rsidR="00E302FB" w:rsidRDefault="000261BF" w:rsidP="000261BF">
      <w:pPr>
        <w:ind w:left="720"/>
      </w:pPr>
      <w:r>
        <w:rPr>
          <w:rFonts w:eastAsia="Malgun Gothic"/>
        </w:rPr>
        <w:t>Remove the following constraint from the definition of the two still picture</w:t>
      </w:r>
      <w:r w:rsidRPr="003F3F11">
        <w:rPr>
          <w:rFonts w:eastAsia="Malgun Gothic"/>
        </w:rPr>
        <w:t xml:space="preserve"> profile</w:t>
      </w:r>
      <w:r>
        <w:rPr>
          <w:rFonts w:eastAsia="Malgun Gothic"/>
        </w:rPr>
        <w:t xml:space="preserve">s: The </w:t>
      </w:r>
      <w:r w:rsidRPr="00A23971">
        <w:rPr>
          <w:rFonts w:eastAsia="Malgun Gothic"/>
        </w:rPr>
        <w:t>referenced SPS shall have max_dec_pic_buffering_minus1[</w:t>
      </w:r>
      <w:r>
        <w:rPr>
          <w:rFonts w:eastAsia="Malgun Gothic"/>
        </w:rPr>
        <w:t> </w:t>
      </w:r>
      <w:r w:rsidRPr="00A23971">
        <w:rPr>
          <w:rFonts w:eastAsia="Malgun Gothic"/>
        </w:rPr>
        <w:t>sps_max_sublayers_minus</w:t>
      </w:r>
      <w:proofErr w:type="gramStart"/>
      <w:r w:rsidRPr="00A23971">
        <w:rPr>
          <w:rFonts w:eastAsia="Malgun Gothic"/>
        </w:rPr>
        <w:t>1</w:t>
      </w:r>
      <w:r>
        <w:rPr>
          <w:rFonts w:eastAsia="Malgun Gothic"/>
        </w:rPr>
        <w:t> </w:t>
      </w:r>
      <w:r w:rsidRPr="00A23971">
        <w:rPr>
          <w:rFonts w:eastAsia="Malgun Gothic"/>
        </w:rPr>
        <w:t>]</w:t>
      </w:r>
      <w:proofErr w:type="gramEnd"/>
      <w:r w:rsidRPr="00A23971">
        <w:rPr>
          <w:rFonts w:eastAsia="Malgun Gothic"/>
        </w:rPr>
        <w:t xml:space="preserve"> equal to 0</w:t>
      </w:r>
      <w:r w:rsidRPr="003F3F11">
        <w:rPr>
          <w:rFonts w:eastAsia="Malgun Gothic"/>
        </w:rPr>
        <w:t>.</w:t>
      </w:r>
    </w:p>
    <w:p w14:paraId="6999D164" w14:textId="7C0FBF6D" w:rsidR="00E302FB" w:rsidRDefault="00E302FB" w:rsidP="00877206"/>
    <w:p w14:paraId="032FAC71" w14:textId="46D8C033" w:rsidR="000261BF" w:rsidRDefault="000261BF" w:rsidP="00877206">
      <w:r>
        <w:t>JVET-S0188 aspect 4 (</w:t>
      </w:r>
      <w:r w:rsidR="00283367">
        <w:t xml:space="preserve">3.1.2, </w:t>
      </w:r>
      <w:r>
        <w:t>item 33 of JVET-S0237) noted as possibly also affecting HEVC and AVC:</w:t>
      </w:r>
    </w:p>
    <w:p w14:paraId="06BE9723" w14:textId="2C465F19" w:rsidR="000261BF" w:rsidRPr="000261BF" w:rsidRDefault="000261BF" w:rsidP="000261BF">
      <w:pPr>
        <w:ind w:left="720"/>
        <w:rPr>
          <w:rFonts w:eastAsia="Malgun Gothic"/>
        </w:rPr>
      </w:pPr>
      <w:r w:rsidRPr="000261BF">
        <w:rPr>
          <w:rFonts w:eastAsia="Malgun Gothic"/>
        </w:rPr>
        <w:t xml:space="preserve">It was remarked that in the semantics of </w:t>
      </w:r>
      <w:proofErr w:type="spellStart"/>
      <w:r w:rsidRPr="000261BF">
        <w:rPr>
          <w:rFonts w:eastAsia="Malgun Gothic"/>
        </w:rPr>
        <w:t>ph_recovery_poc_cnt</w:t>
      </w:r>
      <w:proofErr w:type="spellEnd"/>
      <w:r w:rsidRPr="000261BF">
        <w:rPr>
          <w:rFonts w:eastAsia="Malgun Gothic"/>
        </w:rPr>
        <w:t xml:space="preserve"> and possibly in a NOTE in 8.3.4.2, there is a lack of consideration of the case with recovery POC distance of 0.</w:t>
      </w:r>
    </w:p>
    <w:p w14:paraId="3196BB35" w14:textId="5D789563" w:rsidR="000261BF" w:rsidRPr="000261BF" w:rsidRDefault="000261BF" w:rsidP="000261BF">
      <w:pPr>
        <w:ind w:left="720"/>
        <w:rPr>
          <w:rFonts w:eastAsia="Malgun Gothic"/>
        </w:rPr>
      </w:pPr>
      <w:r w:rsidRPr="000261BF">
        <w:rPr>
          <w:rFonts w:eastAsia="Malgun Gothic"/>
        </w:rPr>
        <w:t>Fix the description to consider the case with a recovery POC distance of 0.</w:t>
      </w:r>
    </w:p>
    <w:p w14:paraId="276343AC" w14:textId="77777777" w:rsidR="000261BF" w:rsidRDefault="000261BF" w:rsidP="00877206"/>
    <w:p w14:paraId="5CD60557" w14:textId="77777777" w:rsidR="00034DE8" w:rsidRDefault="00034DE8" w:rsidP="00034DE8">
      <w:r>
        <w:t>JVET-S0042 (3.1.4, item 1 of JVET-S0237), noted that this should also be considered as an errata report for HEVC semantics clarification:</w:t>
      </w:r>
    </w:p>
    <w:p w14:paraId="1997C575" w14:textId="77777777" w:rsidR="00034DE8" w:rsidRDefault="00034DE8" w:rsidP="00034DE8">
      <w:pPr>
        <w:ind w:left="720"/>
      </w:pPr>
      <w:r w:rsidRPr="00096F43">
        <w:rPr>
          <w:bCs/>
        </w:rPr>
        <w:t xml:space="preserve">Relax the semantics so that an </w:t>
      </w:r>
      <w:proofErr w:type="spellStart"/>
      <w:r w:rsidRPr="00096F43">
        <w:rPr>
          <w:bCs/>
        </w:rPr>
        <w:t>extension_flag</w:t>
      </w:r>
      <w:proofErr w:type="spellEnd"/>
      <w:r w:rsidRPr="00096F43">
        <w:rPr>
          <w:bCs/>
        </w:rPr>
        <w:t xml:space="preserve"> in DCI, VPS, SPS, PPS, or APS equal to 1 specifies that specifies </w:t>
      </w:r>
      <w:proofErr w:type="spellStart"/>
      <w:r w:rsidRPr="00096F43">
        <w:rPr>
          <w:bCs/>
        </w:rPr>
        <w:t>extension_data_flag</w:t>
      </w:r>
      <w:proofErr w:type="spellEnd"/>
      <w:r w:rsidRPr="00096F43">
        <w:rPr>
          <w:bCs/>
        </w:rPr>
        <w:t xml:space="preserve"> syntax elements </w:t>
      </w:r>
      <w:r w:rsidRPr="00096F43">
        <w:rPr>
          <w:bCs/>
          <w:i/>
          <w:iCs/>
        </w:rPr>
        <w:t>may be</w:t>
      </w:r>
      <w:r w:rsidRPr="00096F43">
        <w:rPr>
          <w:bCs/>
        </w:rPr>
        <w:t xml:space="preserve"> present. (Currently, it says these flags </w:t>
      </w:r>
      <w:r w:rsidRPr="00096F43">
        <w:rPr>
          <w:bCs/>
          <w:i/>
          <w:iCs/>
        </w:rPr>
        <w:t>are</w:t>
      </w:r>
      <w:r w:rsidRPr="00096F43">
        <w:rPr>
          <w:bCs/>
        </w:rPr>
        <w:t xml:space="preserve"> present.)</w:t>
      </w:r>
    </w:p>
    <w:p w14:paraId="6E7EE4BB" w14:textId="77777777" w:rsidR="00034DE8" w:rsidRDefault="00034DE8" w:rsidP="00034DE8"/>
    <w:p w14:paraId="2C83492D" w14:textId="77777777" w:rsidR="00034DE8" w:rsidRDefault="00034DE8" w:rsidP="00034DE8">
      <w:r>
        <w:t>JVET-S0101 aspect 1 (3.1.8, item 5 of JVET-S0237):</w:t>
      </w:r>
    </w:p>
    <w:p w14:paraId="439B0150" w14:textId="77777777" w:rsidR="00034DE8" w:rsidRDefault="00034DE8" w:rsidP="00034DE8">
      <w:pPr>
        <w:ind w:left="360" w:firstLine="360"/>
        <w:rPr>
          <w:bCs/>
        </w:rPr>
      </w:pPr>
      <w:r w:rsidRPr="00096F43">
        <w:rPr>
          <w:bCs/>
        </w:rPr>
        <w:t>Fix an asserted bug in Equation C.10 (also applicable to HEVC)</w:t>
      </w:r>
      <w:r>
        <w:rPr>
          <w:bCs/>
        </w:rPr>
        <w:t>:</w:t>
      </w:r>
    </w:p>
    <w:p w14:paraId="2C8E3C38" w14:textId="77777777" w:rsidR="00034DE8" w:rsidRDefault="00034DE8" w:rsidP="00034DE8">
      <w:pPr>
        <w:ind w:left="720"/>
      </w:pPr>
      <w:r>
        <w:rPr>
          <w:szCs w:val="22"/>
          <w:lang w:val="en-CA"/>
        </w:rPr>
        <w:t>The asserted bug in both HEVC and VVC is that a delta (</w:t>
      </w:r>
      <w:proofErr w:type="spellStart"/>
      <w:r w:rsidRPr="0039198D">
        <w:rPr>
          <w:szCs w:val="22"/>
          <w:lang w:val="en-CA"/>
        </w:rPr>
        <w:t>CpbDelayOffset</w:t>
      </w:r>
      <w:proofErr w:type="spellEnd"/>
      <w:r>
        <w:rPr>
          <w:szCs w:val="22"/>
          <w:lang w:val="en-CA"/>
        </w:rPr>
        <w:t>) is incorrectly subtracted from the removal times after derivation of the removal times in the case that alternative timing is used, e.g. removal of RASL pictures.</w:t>
      </w:r>
    </w:p>
    <w:p w14:paraId="67A9083C" w14:textId="77777777" w:rsidR="00034DE8" w:rsidRDefault="00034DE8" w:rsidP="00034DE8"/>
    <w:p w14:paraId="236F10DE" w14:textId="28161F0A" w:rsidR="00860D5B" w:rsidRPr="00034DE8" w:rsidRDefault="00860D5B" w:rsidP="00877206">
      <w:r w:rsidRPr="00034DE8">
        <w:t>JVET-S0178 aspect 4 (</w:t>
      </w:r>
      <w:r w:rsidR="00034DE8" w:rsidRPr="00034DE8">
        <w:t xml:space="preserve">3.1.8, </w:t>
      </w:r>
      <w:r w:rsidRPr="00034DE8">
        <w:t>item 33 of JVET-S0237) noted as recently added as corrigendum item to the HEVC specification</w:t>
      </w:r>
      <w:r w:rsidR="00382B73" w:rsidRPr="00034DE8">
        <w:t xml:space="preserve">, </w:t>
      </w:r>
      <w:r w:rsidR="00382B73" w:rsidRPr="00F828FC">
        <w:t xml:space="preserve">but does AVC also need </w:t>
      </w:r>
      <w:proofErr w:type="gramStart"/>
      <w:r w:rsidR="00382B73" w:rsidRPr="00F828FC">
        <w:t>consideration?</w:t>
      </w:r>
      <w:r w:rsidRPr="00034DE8">
        <w:t>:</w:t>
      </w:r>
      <w:proofErr w:type="gramEnd"/>
    </w:p>
    <w:p w14:paraId="50F77B71" w14:textId="6D0BC04B" w:rsidR="00860D5B" w:rsidRDefault="00860D5B" w:rsidP="00860D5B">
      <w:pPr>
        <w:ind w:left="720"/>
      </w:pPr>
      <w:r w:rsidRPr="00034DE8">
        <w:t xml:space="preserve">Add the clarification (that was recently added to the HEVC specification as an corrigendum item) on the value ranges of </w:t>
      </w:r>
      <w:proofErr w:type="spellStart"/>
      <w:r w:rsidRPr="00034DE8">
        <w:t>tone_map_id</w:t>
      </w:r>
      <w:proofErr w:type="spellEnd"/>
      <w:r w:rsidRPr="00034DE8">
        <w:t xml:space="preserve">, </w:t>
      </w:r>
      <w:proofErr w:type="spellStart"/>
      <w:r w:rsidRPr="00034DE8">
        <w:t>frame_packing_arrangement_id</w:t>
      </w:r>
      <w:proofErr w:type="spellEnd"/>
      <w:r w:rsidRPr="00034DE8">
        <w:t xml:space="preserve">, </w:t>
      </w:r>
      <w:proofErr w:type="spellStart"/>
      <w:r w:rsidRPr="00034DE8">
        <w:t>knee_function_id</w:t>
      </w:r>
      <w:proofErr w:type="spellEnd"/>
      <w:r w:rsidRPr="00034DE8">
        <w:t xml:space="preserve">, and </w:t>
      </w:r>
      <w:proofErr w:type="spellStart"/>
      <w:r w:rsidRPr="00034DE8">
        <w:t>colour_remap_id</w:t>
      </w:r>
      <w:proofErr w:type="spellEnd"/>
      <w:r w:rsidRPr="00034DE8">
        <w:t>, including potential collisions of the interpretation for values of these syntax elements?</w:t>
      </w:r>
    </w:p>
    <w:p w14:paraId="27585290" w14:textId="6A3B61E5" w:rsidR="000A7D88" w:rsidRDefault="000A7D88" w:rsidP="00877206"/>
    <w:p w14:paraId="1D2D25C8" w14:textId="02ADA17D" w:rsidR="00FE474C" w:rsidRDefault="00FE474C" w:rsidP="00FE474C">
      <w:pPr>
        <w:pStyle w:val="Heading2"/>
        <w:rPr>
          <w:ins w:id="25" w:author="Chris Rosewarne (Canon)" w:date="2020-06-25T06:50:00Z"/>
        </w:rPr>
      </w:pPr>
      <w:r>
        <w:t>Text ticket review</w:t>
      </w:r>
    </w:p>
    <w:p w14:paraId="5A18FBC5" w14:textId="3E46F394" w:rsidR="00657D2B" w:rsidRPr="00657D2B" w:rsidRDefault="00657D2B" w:rsidP="00657D2B"/>
    <w:tbl>
      <w:tblPr>
        <w:tblW w:w="93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  <w:tblPrChange w:id="26" w:author="Chris Rosewarne (Canon)" w:date="2020-07-02T09:32:00Z">
          <w:tblPr>
            <w:tblW w:w="9351" w:type="dxa"/>
            <w:shd w:val="clear" w:color="auto" w:fill="FFFFFF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989"/>
        <w:gridCol w:w="4031"/>
        <w:gridCol w:w="4331"/>
        <w:tblGridChange w:id="27">
          <w:tblGrid>
            <w:gridCol w:w="989"/>
            <w:gridCol w:w="4031"/>
            <w:gridCol w:w="4331"/>
          </w:tblGrid>
        </w:tblGridChange>
      </w:tblGrid>
      <w:tr w:rsidR="00FE474C" w:rsidRPr="00274408" w14:paraId="0CF488C8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nil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28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nil"/>
                  <w:right w:val="single" w:sz="6" w:space="0" w:color="DFE2E5"/>
                </w:tcBorders>
                <w:shd w:val="clear" w:color="auto" w:fill="F8F8F8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680F3A5B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</w:rPr>
            </w:pPr>
            <w:r w:rsidRPr="00274408">
              <w:rPr>
                <w:b/>
              </w:rPr>
              <w:t>Ticket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nil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29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nil"/>
                  <w:right w:val="single" w:sz="6" w:space="0" w:color="DFE2E5"/>
                </w:tcBorders>
                <w:shd w:val="clear" w:color="auto" w:fill="F8F8F8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2B3E9797" w14:textId="308352F4" w:rsidR="00FE474C" w:rsidRPr="0027440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</w:rPr>
            </w:pPr>
            <w:r>
              <w:rPr>
                <w:b/>
              </w:rPr>
              <w:t>Summary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nil"/>
              <w:right w:val="single" w:sz="6" w:space="0" w:color="DFE2E5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30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nil"/>
                  <w:right w:val="single" w:sz="6" w:space="0" w:color="DFE2E5"/>
                </w:tcBorders>
                <w:shd w:val="clear" w:color="auto" w:fill="F8F8F8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1B4A503A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</w:rPr>
            </w:pPr>
            <w:r w:rsidRPr="00274408">
              <w:rPr>
                <w:b/>
              </w:rPr>
              <w:t>Status</w:t>
            </w:r>
          </w:p>
        </w:tc>
      </w:tr>
      <w:tr w:rsidR="00565776" w:rsidRPr="00274408" w14:paraId="087857DA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3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BE64A78" w14:textId="09409ABF" w:rsidR="00565776" w:rsidRDefault="00565776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1507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32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CC3D182" w14:textId="0A20269C" w:rsidR="00565776" w:rsidRDefault="00BA7E0E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 xml:space="preserve">Duplicate syntax element </w:t>
            </w:r>
            <w:proofErr w:type="spellStart"/>
            <w:r>
              <w:t>ctxInc</w:t>
            </w:r>
            <w:proofErr w:type="spellEnd"/>
            <w:r>
              <w:t xml:space="preserve"> assignments in Table 9-48.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33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A5996F4" w14:textId="77777777" w:rsidR="00A76843" w:rsidRDefault="002C6330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C</w:t>
            </w:r>
            <w:r w:rsidR="00BA7E0E" w:rsidRPr="00274408">
              <w:t>onfirmed present in H.265 (11/19)</w:t>
            </w:r>
          </w:p>
          <w:p w14:paraId="0F494212" w14:textId="56B3CA02" w:rsidR="00565776" w:rsidRDefault="004D597F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(new ticket, filed 2020-04-18)</w:t>
            </w:r>
            <w:r w:rsidR="00BA7E0E" w:rsidRPr="00274408">
              <w:t>.</w:t>
            </w:r>
          </w:p>
        </w:tc>
      </w:tr>
      <w:tr w:rsidR="00FE474C" w:rsidRPr="00274408" w14:paraId="03EEEEC7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34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C300D9E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lastRenderedPageBreak/>
              <w:t>1505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35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A871946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Relates to semantics of AUs appearing after an ‘end of sequence’ or ‘end of bitstream’ NAL unit.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36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BE17915" w14:textId="4F2074B6" w:rsidR="00FE474C" w:rsidRPr="00274408" w:rsidRDefault="007B19F1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 xml:space="preserve">See </w:t>
            </w:r>
            <w:r w:rsidR="004B2369">
              <w:t xml:space="preserve">previous meeting </w:t>
            </w:r>
            <w:r>
              <w:t>notes regarding JCTVC-AM0002.</w:t>
            </w:r>
          </w:p>
        </w:tc>
      </w:tr>
      <w:tr w:rsidR="00FE474C" w:rsidRPr="00274408" w14:paraId="0E064B03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37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004AFB19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1504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38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578FA767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Small typos in </w:t>
            </w:r>
            <w:proofErr w:type="spellStart"/>
            <w:r w:rsidRPr="00274408">
              <w:t>profile_tier_level</w:t>
            </w:r>
            <w:proofErr w:type="spellEnd"/>
            <w:r w:rsidRPr="00274408">
              <w:t xml:space="preserve"> syntax in tabular form (7.3.3)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auto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39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auto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3D15F289" w14:textId="0B0F5D60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Aspect 1: Extra </w:t>
            </w:r>
            <w:r w:rsidR="002E20BB">
              <w:t>‘</w:t>
            </w:r>
            <w:r w:rsidRPr="00274408">
              <w:t>)</w:t>
            </w:r>
            <w:r w:rsidR="002E20BB">
              <w:t>’</w:t>
            </w:r>
            <w:r w:rsidRPr="00274408">
              <w:t xml:space="preserve"> is still present in H.265 (11/19) Aspect 2: </w:t>
            </w:r>
            <w:proofErr w:type="spellStart"/>
            <w:r w:rsidRPr="00274408">
              <w:t>sub_layer_profile_compatibility_flag</w:t>
            </w:r>
            <w:proofErr w:type="spellEnd"/>
            <w:r w:rsidRPr="00274408">
              <w:t xml:space="preserve"> </w:t>
            </w:r>
            <w:proofErr w:type="gramStart"/>
            <w:r w:rsidRPr="00274408">
              <w:t>missing[</w:t>
            </w:r>
            <w:proofErr w:type="gramEnd"/>
            <w:r w:rsidRPr="00274408">
              <w:t xml:space="preserve"> </w:t>
            </w:r>
            <w:proofErr w:type="spellStart"/>
            <w:r w:rsidRPr="00274408">
              <w:t>i</w:t>
            </w:r>
            <w:proofErr w:type="spellEnd"/>
            <w:r w:rsidRPr="00274408">
              <w:t xml:space="preserve"> ] issue confirmed fixed in H.265 (11/19).</w:t>
            </w:r>
          </w:p>
        </w:tc>
      </w:tr>
      <w:tr w:rsidR="00FE474C" w:rsidRPr="00274408" w14:paraId="485D121B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0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22787261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1500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1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01C8C73D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typo in equation (8-69</w:t>
            </w:r>
            <w:proofErr w:type="gramStart"/>
            <w:r w:rsidRPr="00274408">
              <w:t>),(</w:t>
            </w:r>
            <w:proofErr w:type="gramEnd"/>
            <w:r w:rsidRPr="00274408">
              <w:t>8-70) (</w:t>
            </w:r>
            <w:proofErr w:type="spellStart"/>
            <w:r w:rsidRPr="00274408">
              <w:t>palette_transpose_flag</w:t>
            </w:r>
            <w:proofErr w:type="spellEnd"/>
            <w:r w:rsidRPr="00274408">
              <w:t xml:space="preserve"> not transposing)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2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0E901407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present in H.265 (11/19).</w:t>
            </w:r>
          </w:p>
        </w:tc>
      </w:tr>
      <w:tr w:rsidR="00FE474C" w:rsidRPr="00274408" w14:paraId="6EA4F166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3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358C842E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1498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6AB7A18A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Typos in Table 9-43 (for </w:t>
            </w:r>
            <w:proofErr w:type="spellStart"/>
            <w:r w:rsidRPr="00274408">
              <w:t>palette_run_suffix</w:t>
            </w:r>
            <w:proofErr w:type="spellEnd"/>
            <w:r w:rsidRPr="00274408">
              <w:t xml:space="preserve"> </w:t>
            </w:r>
            <w:proofErr w:type="spellStart"/>
            <w:r w:rsidRPr="00274408">
              <w:t>PalletMaxRun</w:t>
            </w:r>
            <w:proofErr w:type="spellEnd"/>
            <w:r w:rsidRPr="00274408">
              <w:t xml:space="preserve"> should be PalletMaxRunMinus1)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5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21BD1A41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present in H.265 (11/19).</w:t>
            </w:r>
          </w:p>
        </w:tc>
      </w:tr>
      <w:tr w:rsidR="00FE474C" w:rsidRPr="00274408" w14:paraId="42F70ED8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6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48CDC253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1491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7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18A4D620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duplicate invocation of 9.3.4.3 arithmetic decoding process (invoked both in 9.3.4.1 </w:t>
            </w:r>
            <w:proofErr w:type="gramStart"/>
            <w:r w:rsidRPr="00274408">
              <w:t>and also</w:t>
            </w:r>
            <w:proofErr w:type="gramEnd"/>
            <w:r w:rsidRPr="00274408">
              <w:t xml:space="preserve"> in 9.3.4.2).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  <w:tcPrChange w:id="48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  <w:hideMark/>
              </w:tcPr>
            </w:tcPrChange>
          </w:tcPr>
          <w:p w14:paraId="06B759A7" w14:textId="677DE68B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 xml:space="preserve">Confirmed present in H.265 (11/19) </w:t>
            </w:r>
            <w:r w:rsidR="002E20BB">
              <w:t>–</w:t>
            </w:r>
            <w:r w:rsidRPr="00274408">
              <w:t xml:space="preserve"> </w:t>
            </w:r>
            <w:r>
              <w:t>confirm whether action is needed</w:t>
            </w:r>
            <w:r w:rsidRPr="00274408">
              <w:t>)</w:t>
            </w:r>
          </w:p>
        </w:tc>
      </w:tr>
      <w:tr w:rsidR="002E20BB" w:rsidRPr="00274408" w:rsidDel="00C434F8" w14:paraId="45F8EC86" w14:textId="22B91D1C" w:rsidTr="00C434F8">
        <w:trPr>
          <w:del w:id="49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50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60F4AA69" w14:textId="5629032D" w:rsidR="002E20BB" w:rsidRPr="00274408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1" w:author="Chris Rosewarne (Canon)" w:date="2020-07-02T09:32:00Z"/>
              </w:rPr>
            </w:pPr>
            <w:del w:id="52" w:author="Chris Rosewarne (Canon)" w:date="2020-07-02T09:32:00Z">
              <w:r w:rsidRPr="00657D2B" w:rsidDel="00C434F8">
                <w:rPr>
                  <w:highlight w:val="green"/>
                </w:rPr>
                <w:delText>1469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53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53A6686" w14:textId="034C6033" w:rsidR="002E20BB" w:rsidRPr="00274408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4" w:author="Chris Rosewarne (Canon)" w:date="2020-07-02T09:32:00Z"/>
              </w:rPr>
            </w:pPr>
            <w:del w:id="55" w:author="Chris Rosewarne (Canon)" w:date="2020-07-02T09:32:00Z">
              <w:r w:rsidDel="00C434F8">
                <w:delText>Typo in the Equation (8-100)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56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C7BD721" w14:textId="1274B7BA" w:rsidR="002E20BB" w:rsidRPr="00274408" w:rsidDel="00C434F8" w:rsidRDefault="006F2B20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57" w:author="Chris Rosewarne (Canon)" w:date="2020-07-02T09:32:00Z"/>
              </w:rPr>
            </w:pPr>
            <w:del w:id="58" w:author="Chris Rosewarne (Canon)" w:date="2020-07-02T09:32:00Z">
              <w:r w:rsidDel="00C434F8">
                <w:delText>Was corrected between v4 and v5.</w:delText>
              </w:r>
            </w:del>
          </w:p>
        </w:tc>
      </w:tr>
      <w:tr w:rsidR="002E20BB" w:rsidRPr="00274408" w14:paraId="770BB2AE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59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1290583" w14:textId="0A353DAD" w:rsidR="002E20BB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1456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60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DC5118A" w14:textId="186D1BB8" w:rsidR="002E20BB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Clarification on note related to repetition of SPS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61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C3E8F49" w14:textId="3DECFBD3" w:rsidR="002E20BB" w:rsidRDefault="00A97C23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 w:rsidRPr="00274408">
              <w:t>Confirmed present in H.265 (11/19)</w:t>
            </w:r>
            <w:r w:rsidR="002E20BB">
              <w:t>.</w:t>
            </w:r>
          </w:p>
        </w:tc>
      </w:tr>
      <w:tr w:rsidR="002E20BB" w:rsidRPr="00274408" w:rsidDel="00C434F8" w14:paraId="253F61A6" w14:textId="2FC2CDEF" w:rsidTr="00C434F8">
        <w:trPr>
          <w:del w:id="62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63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523D663C" w14:textId="04BC945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4" w:author="Chris Rosewarne (Canon)" w:date="2020-07-02T09:32:00Z"/>
              </w:rPr>
            </w:pPr>
            <w:del w:id="65" w:author="Chris Rosewarne (Canon)" w:date="2020-07-02T09:32:00Z">
              <w:r w:rsidRPr="00657D2B" w:rsidDel="00C434F8">
                <w:rPr>
                  <w:highlight w:val="green"/>
                </w:rPr>
                <w:delText>1452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66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887FDC4" w14:textId="09D8B3AB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67" w:author="Chris Rosewarne (Canon)" w:date="2020-07-02T09:32:00Z"/>
              </w:rPr>
            </w:pPr>
            <w:del w:id="68" w:author="Chris Rosewarne (Canon)" w:date="2020-07-02T09:32:00Z">
              <w:r w:rsidRPr="002E20BB" w:rsidDel="00C434F8">
                <w:delText>HEVC SCC Text transform unit syntax for chroma_qp_offset call is missing chromaCbf and !cu_transquant_bypass conditions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69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341F063F" w14:textId="6AD60676" w:rsidR="002E20BB" w:rsidDel="00C434F8" w:rsidRDefault="00820F1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0" w:author="Chris Rosewarne (Canon)" w:date="2020-07-02T09:32:00Z"/>
              </w:rPr>
            </w:pPr>
            <w:del w:id="71" w:author="Chris Rosewarne (Canon)" w:date="2020-07-02T09:32:00Z">
              <w:r w:rsidDel="00C434F8">
                <w:delText>Corrected prior to publication in v4.</w:delText>
              </w:r>
            </w:del>
          </w:p>
        </w:tc>
      </w:tr>
      <w:tr w:rsidR="002E20BB" w:rsidRPr="00274408" w:rsidDel="00C434F8" w14:paraId="24740D71" w14:textId="3C845E9C" w:rsidTr="00C434F8">
        <w:trPr>
          <w:del w:id="72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73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F4FF4B1" w14:textId="79EBBBF6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4" w:author="Chris Rosewarne (Canon)" w:date="2020-07-02T09:32:00Z"/>
              </w:rPr>
            </w:pPr>
            <w:del w:id="75" w:author="Chris Rosewarne (Canon)" w:date="2020-07-02T09:32:00Z">
              <w:r w:rsidRPr="00657D2B" w:rsidDel="00C434F8">
                <w:rPr>
                  <w:highlight w:val="green"/>
                </w:rPr>
                <w:delText>1449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76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96AEB44" w14:textId="74204C99" w:rsidR="002E20BB" w:rsidRP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77" w:author="Chris Rosewarne (Canon)" w:date="2020-07-02T09:32:00Z"/>
              </w:rPr>
            </w:pPr>
            <w:del w:id="78" w:author="Chris Rosewarne (Canon)" w:date="2020-07-02T09:32:00Z">
              <w:r w:rsidRPr="002E20BB" w:rsidDel="00C434F8">
                <w:delText>Incorrect offset derivation in Eq 8-10x from chroma format for CPR</w:delText>
              </w:r>
              <w:r w:rsidR="00B7078E" w:rsidDel="00C434F8">
                <w:delText>, and value use before derivation issue in 8.5.3.2.1 reported in comment.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79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5D055B1" w14:textId="1820C724" w:rsidR="002E20BB" w:rsidDel="00C434F8" w:rsidRDefault="00B7078E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0" w:author="Chris Rosewarne (Canon)" w:date="2020-07-02T09:32:00Z"/>
              </w:rPr>
            </w:pPr>
            <w:del w:id="81" w:author="Chris Rosewarne (Canon)" w:date="2020-07-02T09:32:00Z">
              <w:r w:rsidDel="00C434F8">
                <w:rPr>
                  <w:sz w:val="20"/>
                </w:rPr>
                <w:delText>Bug report is invalid and additional comment issue was corrected in JCTVC-W1005</w:delText>
              </w:r>
              <w:r w:rsidR="002E20BB" w:rsidDel="00C434F8">
                <w:delText>.</w:delText>
              </w:r>
            </w:del>
          </w:p>
        </w:tc>
      </w:tr>
      <w:tr w:rsidR="002E20BB" w:rsidRPr="00274408" w:rsidDel="00C434F8" w14:paraId="5ECE1049" w14:textId="37B7F213" w:rsidTr="00C434F8">
        <w:trPr>
          <w:del w:id="82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83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9D1808C" w14:textId="36114095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4" w:author="Chris Rosewarne (Canon)" w:date="2020-07-02T09:32:00Z"/>
              </w:rPr>
            </w:pPr>
            <w:del w:id="85" w:author="Chris Rosewarne (Canon)" w:date="2020-07-02T09:32:00Z">
              <w:r w:rsidRPr="00657D2B" w:rsidDel="00C434F8">
                <w:rPr>
                  <w:highlight w:val="green"/>
                </w:rPr>
                <w:delText>1441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86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53D669C" w14:textId="1FC03147" w:rsidR="002E20BB" w:rsidRP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87" w:author="Chris Rosewarne (Canon)" w:date="2020-07-02T09:32:00Z"/>
              </w:rPr>
            </w:pPr>
            <w:del w:id="88" w:author="Chris Rosewarne (Canon)" w:date="2020-07-02T09:32:00Z">
              <w:r w:rsidDel="00C434F8">
                <w:delText>Typos.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89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F9629CB" w14:textId="567A9521" w:rsidR="002E20BB" w:rsidDel="00C434F8" w:rsidRDefault="00FB4B80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0" w:author="Chris Rosewarne (Canon)" w:date="2020-07-02T09:32:00Z"/>
              </w:rPr>
            </w:pPr>
            <w:del w:id="91" w:author="Chris Rosewarne (Canon)" w:date="2020-07-02T09:32:00Z">
              <w:r w:rsidDel="00C434F8">
                <w:delText>Confirmed fixed in JCTVC-W1005</w:delText>
              </w:r>
              <w:r w:rsidR="002E20BB" w:rsidDel="00C434F8">
                <w:delText>.</w:delText>
              </w:r>
            </w:del>
          </w:p>
        </w:tc>
      </w:tr>
      <w:tr w:rsidR="002E20BB" w:rsidRPr="00274408" w:rsidDel="00C434F8" w14:paraId="786E155E" w14:textId="53A46B99" w:rsidTr="00C434F8">
        <w:trPr>
          <w:del w:id="92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93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7824A49" w14:textId="5C82F7AC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4" w:author="Chris Rosewarne (Canon)" w:date="2020-07-02T09:32:00Z"/>
              </w:rPr>
            </w:pPr>
            <w:del w:id="95" w:author="Chris Rosewarne (Canon)" w:date="2020-07-02T09:32:00Z">
              <w:r w:rsidRPr="00997908" w:rsidDel="00C434F8">
                <w:rPr>
                  <w:highlight w:val="green"/>
                </w:rPr>
                <w:delText>1440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96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C68888B" w14:textId="5240D79B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97" w:author="Chris Rosewarne (Canon)" w:date="2020-07-02T09:32:00Z"/>
              </w:rPr>
            </w:pPr>
            <w:del w:id="98" w:author="Chris Rosewarne (Canon)" w:date="2020-07-02T09:32:00Z">
              <w:r w:rsidDel="00C434F8">
                <w:delText>Wavefront+tiles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99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14B14E9" w14:textId="12654F6B" w:rsidR="002E20BB" w:rsidDel="00C434F8" w:rsidRDefault="00373823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00" w:author="Chris Rosewarne (Canon)" w:date="2020-07-02T09:32:00Z"/>
              </w:rPr>
            </w:pPr>
            <w:del w:id="101" w:author="Chris Rosewarne (Canon)" w:date="2020-07-02T09:32:00Z">
              <w:r w:rsidDel="00C434F8">
                <w:delText>Confirmed present in H.265 (11/19)</w:delText>
              </w:r>
              <w:r w:rsidR="00FF776B" w:rsidDel="00C434F8">
                <w:delText>.</w:delText>
              </w:r>
            </w:del>
          </w:p>
        </w:tc>
      </w:tr>
      <w:tr w:rsidR="002E20BB" w:rsidRPr="00274408" w14:paraId="672445C6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02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67C1AFA8" w14:textId="638021FB" w:rsidR="002E20BB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1437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03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C7C9B5F" w14:textId="0F562C15" w:rsidR="002E20BB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Typo in the spec in 8.4.4.3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04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3614F19" w14:textId="5F9FCB82" w:rsidR="002E20BB" w:rsidRDefault="00820F1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Corrected prior to publication in v4</w:t>
            </w:r>
            <w:r w:rsidR="006F2B20">
              <w:t xml:space="preserve">, but current spec now indicated 2 inputs to 8.6.8.1 (ACT) called </w:t>
            </w:r>
            <w:proofErr w:type="spellStart"/>
            <w:r w:rsidR="006F2B20">
              <w:t>resSampleArrayCb</w:t>
            </w:r>
            <w:proofErr w:type="spellEnd"/>
            <w:r w:rsidR="006F2B20">
              <w:t>/Cr, both described as the array of chroma components of the current block.</w:t>
            </w:r>
          </w:p>
        </w:tc>
      </w:tr>
      <w:tr w:rsidR="002E20BB" w:rsidRPr="00274408" w:rsidDel="00C434F8" w14:paraId="78149E97" w14:textId="01340182" w:rsidTr="00C434F8">
        <w:trPr>
          <w:del w:id="105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06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D3A6969" w14:textId="2ECB0039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07" w:author="Chris Rosewarne (Canon)" w:date="2020-07-02T09:32:00Z"/>
              </w:rPr>
            </w:pPr>
            <w:del w:id="108" w:author="Chris Rosewarne (Canon)" w:date="2020-07-02T09:32:00Z">
              <w:r w:rsidRPr="00657D2B" w:rsidDel="00C434F8">
                <w:rPr>
                  <w:highlight w:val="green"/>
                </w:rPr>
                <w:delText>1435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09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4EAE000" w14:textId="31E15514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10" w:author="Chris Rosewarne (Canon)" w:date="2020-07-02T09:32:00Z"/>
              </w:rPr>
            </w:pPr>
            <w:del w:id="111" w:author="Chris Rosewarne (Canon)" w:date="2020-07-02T09:32:00Z">
              <w:r w:rsidDel="00C434F8">
                <w:delText>Inconsistent naming: residual_adaptive_colour_transform_flag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12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1A02769" w14:textId="393A008D" w:rsidR="002E20BB" w:rsidDel="00C434F8" w:rsidRDefault="00820F1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13" w:author="Chris Rosewarne (Canon)" w:date="2020-07-02T09:32:00Z"/>
              </w:rPr>
            </w:pPr>
            <w:del w:id="114" w:author="Chris Rosewarne (Canon)" w:date="2020-07-02T09:32:00Z">
              <w:r w:rsidDel="00C434F8">
                <w:delText>Corrected prior to publication in v4.</w:delText>
              </w:r>
            </w:del>
          </w:p>
        </w:tc>
      </w:tr>
      <w:tr w:rsidR="002E20BB" w:rsidRPr="00274408" w:rsidDel="00C434F8" w14:paraId="4650300B" w14:textId="627EF401" w:rsidTr="00C434F8">
        <w:trPr>
          <w:del w:id="115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16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2FECD1A" w14:textId="54970F09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17" w:author="Chris Rosewarne (Canon)" w:date="2020-07-02T09:32:00Z"/>
              </w:rPr>
            </w:pPr>
            <w:del w:id="118" w:author="Chris Rosewarne (Canon)" w:date="2020-07-02T09:32:00Z">
              <w:r w:rsidRPr="00657D2B" w:rsidDel="00C434F8">
                <w:rPr>
                  <w:highlight w:val="green"/>
                </w:rPr>
                <w:delText>1434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19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40F28A0" w14:textId="162AE60C" w:rsidR="002E20BB" w:rsidDel="00C434F8" w:rsidRDefault="005B5CF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20" w:author="Chris Rosewarne (Canon)" w:date="2020-07-02T09:32:00Z"/>
              </w:rPr>
            </w:pPr>
            <w:del w:id="121" w:author="Chris Rosewarne (Canon)" w:date="2020-07-02T09:32:00Z">
              <w:r w:rsidDel="00C434F8">
                <w:delText>Three editorial issues</w:delText>
              </w:r>
              <w:r w:rsidR="002E20BB" w:rsidDel="00C434F8">
                <w:delText>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22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4965538" w14:textId="387458C9" w:rsidR="002E20BB" w:rsidDel="00C434F8" w:rsidRDefault="005B5CF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23" w:author="Chris Rosewarne (Canon)" w:date="2020-07-02T09:32:00Z"/>
              </w:rPr>
            </w:pPr>
            <w:del w:id="124" w:author="Chris Rosewarne (Canon)" w:date="2020-07-02T09:32:00Z">
              <w:r w:rsidDel="00C434F8">
                <w:delText>First is invalid and other two are confirmed fixed in JCTVC-W1005</w:delText>
              </w:r>
              <w:r w:rsidR="002E20BB" w:rsidDel="00C434F8">
                <w:delText>.</w:delText>
              </w:r>
            </w:del>
          </w:p>
        </w:tc>
      </w:tr>
      <w:tr w:rsidR="002E20BB" w:rsidRPr="00274408" w:rsidDel="00C434F8" w14:paraId="2AC74345" w14:textId="68154107" w:rsidTr="00C434F8">
        <w:trPr>
          <w:del w:id="125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26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520E3E92" w14:textId="7B03750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27" w:author="Chris Rosewarne (Canon)" w:date="2020-07-02T09:32:00Z"/>
              </w:rPr>
            </w:pPr>
            <w:del w:id="128" w:author="Chris Rosewarne (Canon)" w:date="2020-07-02T09:32:00Z">
              <w:r w:rsidRPr="00657D2B" w:rsidDel="00C434F8">
                <w:rPr>
                  <w:highlight w:val="green"/>
                </w:rPr>
                <w:delText>1433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29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7833F02" w14:textId="5CC2CBF4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30" w:author="Chris Rosewarne (Canon)" w:date="2020-07-02T09:32:00Z"/>
              </w:rPr>
            </w:pPr>
            <w:del w:id="131" w:author="Chris Rosewarne (Canon)" w:date="2020-07-02T09:32:00Z">
              <w:r w:rsidDel="00C434F8">
                <w:delText>Missing CABAC information.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32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5114ECA4" w14:textId="1BD8D2A2" w:rsidR="002E20BB" w:rsidDel="00C434F8" w:rsidRDefault="00B62FD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33" w:author="Chris Rosewarne (Canon)" w:date="2020-07-02T09:32:00Z"/>
              </w:rPr>
            </w:pPr>
            <w:del w:id="134" w:author="Chris Rosewarne (Canon)" w:date="2020-07-02T09:32:00Z">
              <w:r w:rsidDel="00C434F8">
                <w:delText>Confirmed corrected in JCTVC-W1005</w:delText>
              </w:r>
              <w:r w:rsidR="002E20BB" w:rsidDel="00C434F8">
                <w:delText>.</w:delText>
              </w:r>
            </w:del>
          </w:p>
        </w:tc>
      </w:tr>
      <w:tr w:rsidR="002E20BB" w:rsidRPr="00274408" w:rsidDel="00C434F8" w14:paraId="0DA9466E" w14:textId="4EADB588" w:rsidTr="00C434F8">
        <w:trPr>
          <w:del w:id="135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36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600A9CE6" w14:textId="6C8B03A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37" w:author="Chris Rosewarne (Canon)" w:date="2020-07-02T09:32:00Z"/>
              </w:rPr>
            </w:pPr>
            <w:del w:id="138" w:author="Chris Rosewarne (Canon)" w:date="2020-07-02T09:32:00Z">
              <w:r w:rsidRPr="00657D2B" w:rsidDel="00C434F8">
                <w:rPr>
                  <w:highlight w:val="green"/>
                </w:rPr>
                <w:delText>1432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39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2321F7D" w14:textId="2ABE66E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40" w:author="Chris Rosewarne (Canon)" w:date="2020-07-02T09:32:00Z"/>
              </w:rPr>
            </w:pPr>
            <w:del w:id="141" w:author="Chris Rosewarne (Canon)" w:date="2020-07-02T09:32:00Z">
              <w:r w:rsidDel="00C434F8">
                <w:delText>Error in Truncated Binary binarization process.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42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7A1701C" w14:textId="124E1E27" w:rsidR="00820F15" w:rsidDel="00C434F8" w:rsidRDefault="00820F1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43" w:author="Chris Rosewarne (Canon)" w:date="2020-07-02T09:32:00Z"/>
              </w:rPr>
            </w:pPr>
            <w:del w:id="144" w:author="Chris Rosewarne (Canon)" w:date="2020-07-02T09:32:00Z">
              <w:r w:rsidDel="00C434F8">
                <w:delText xml:space="preserve">Corrected prior to publication </w:delText>
              </w:r>
              <w:r w:rsidR="00050D5E" w:rsidDel="00C434F8">
                <w:delText>in v4.</w:delText>
              </w:r>
            </w:del>
          </w:p>
          <w:p w14:paraId="27EEC286" w14:textId="1E44C106" w:rsidR="002E20BB" w:rsidRPr="00050D5E" w:rsidDel="00C434F8" w:rsidRDefault="00050D5E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45" w:author="Chris Rosewarne (Canon)" w:date="2020-07-02T09:32:00Z"/>
              </w:rPr>
            </w:pPr>
            <w:del w:id="146" w:author="Chris Rosewarne (Canon)" w:date="2020-07-02T09:32:00Z">
              <w:r w:rsidDel="00C434F8">
                <w:delText>Other recommendations seem to be editorial in nature and were not accepted.</w:delText>
              </w:r>
            </w:del>
          </w:p>
        </w:tc>
      </w:tr>
      <w:tr w:rsidR="002E20BB" w:rsidRPr="00274408" w:rsidDel="00C434F8" w14:paraId="71957DED" w14:textId="5030DE48" w:rsidTr="00C434F8">
        <w:trPr>
          <w:del w:id="147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48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BCF8496" w14:textId="754ACA6B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49" w:author="Chris Rosewarne (Canon)" w:date="2020-07-02T09:32:00Z"/>
              </w:rPr>
            </w:pPr>
            <w:del w:id="150" w:author="Chris Rosewarne (Canon)" w:date="2020-07-02T09:32:00Z">
              <w:r w:rsidRPr="00A1022D" w:rsidDel="00C434F8">
                <w:rPr>
                  <w:highlight w:val="green"/>
                </w:rPr>
                <w:lastRenderedPageBreak/>
                <w:delText>1431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51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531E3021" w14:textId="463D272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52" w:author="Chris Rosewarne (Canon)" w:date="2020-07-02T09:32:00Z"/>
              </w:rPr>
            </w:pPr>
            <w:del w:id="153" w:author="Chris Rosewarne (Canon)" w:date="2020-07-02T09:32:00Z">
              <w:r w:rsidDel="00C434F8">
                <w:delText>pred_weight_table uses RefPicList0 to decode luma_weight_l1_flag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54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8294053" w14:textId="032226A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55" w:author="Chris Rosewarne (Canon)" w:date="2020-07-02T09:32:00Z"/>
              </w:rPr>
            </w:pPr>
            <w:del w:id="156" w:author="Chris Rosewarne (Canon)" w:date="2020-07-02T09:32:00Z">
              <w:r w:rsidDel="00C434F8">
                <w:delText>Not yet confirmed.</w:delText>
              </w:r>
            </w:del>
          </w:p>
        </w:tc>
      </w:tr>
      <w:tr w:rsidR="00FE474C" w:rsidRPr="00274408" w14:paraId="5D9BEB80" w14:textId="77777777" w:rsidTr="00C434F8"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57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59C11AA2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1427</w:t>
            </w:r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58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6027923D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proofErr w:type="spellStart"/>
            <w:r>
              <w:t>Eqns</w:t>
            </w:r>
            <w:proofErr w:type="spellEnd"/>
            <w:r>
              <w:t xml:space="preserve"> </w:t>
            </w:r>
            <w:r w:rsidRPr="00392EE6">
              <w:t>(8-1</w:t>
            </w:r>
            <w:r>
              <w:t>8</w:t>
            </w:r>
            <w:r w:rsidRPr="00392EE6">
              <w:t>5) and (8-1</w:t>
            </w:r>
            <w:r>
              <w:t>8</w:t>
            </w:r>
            <w:r w:rsidRPr="00392EE6">
              <w:t xml:space="preserve">7) </w:t>
            </w:r>
            <w:r>
              <w:t>could be removed as editorial cleanup.</w:t>
            </w:r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59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692222BF" w14:textId="77777777" w:rsidR="00FE474C" w:rsidRPr="00274408" w:rsidRDefault="00FE474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</w:pPr>
            <w:r>
              <w:t>The ticket is marked as enhancement and note the equation numbers are updated since the ticket was filed.</w:t>
            </w:r>
          </w:p>
        </w:tc>
      </w:tr>
      <w:tr w:rsidR="002E20BB" w:rsidRPr="00274408" w:rsidDel="00C434F8" w14:paraId="534324E1" w14:textId="5BF68669" w:rsidTr="00C434F8">
        <w:trPr>
          <w:del w:id="16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6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05FEB5F" w14:textId="214B23CC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62" w:author="Chris Rosewarne (Canon)" w:date="2020-07-02T09:32:00Z"/>
              </w:rPr>
            </w:pPr>
            <w:del w:id="163" w:author="Chris Rosewarne (Canon)" w:date="2020-07-02T09:32:00Z">
              <w:r w:rsidRPr="00657D2B" w:rsidDel="00C434F8">
                <w:rPr>
                  <w:highlight w:val="green"/>
                </w:rPr>
                <w:delText>1416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6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AD57102" w14:textId="21CC02B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65" w:author="Chris Rosewarne (Canon)" w:date="2020-07-02T09:32:00Z"/>
              </w:rPr>
            </w:pPr>
            <w:del w:id="166" w:author="Chris Rosewarne (Canon)" w:date="2020-07-02T09:32:00Z">
              <w:r w:rsidRPr="002E20BB" w:rsidDel="00C434F8">
                <w:delText>Two SEI messages missing in table D.1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6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95D16DF" w14:textId="7BED5C30" w:rsidR="002E20BB" w:rsidDel="00C434F8" w:rsidRDefault="00820F1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68" w:author="Chris Rosewarne (Canon)" w:date="2020-07-02T09:32:00Z"/>
              </w:rPr>
            </w:pPr>
            <w:del w:id="169" w:author="Chris Rosewarne (Canon)" w:date="2020-07-02T09:32:00Z">
              <w:r w:rsidDel="00C434F8">
                <w:delText>Corrected prior to publication in v4.</w:delText>
              </w:r>
            </w:del>
          </w:p>
        </w:tc>
      </w:tr>
      <w:tr w:rsidR="002E20BB" w:rsidRPr="00274408" w:rsidDel="00C434F8" w14:paraId="7E97BE0C" w14:textId="4DBBB029" w:rsidTr="00C434F8">
        <w:trPr>
          <w:del w:id="17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7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7131514" w14:textId="64F30C67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72" w:author="Chris Rosewarne (Canon)" w:date="2020-07-02T09:32:00Z"/>
              </w:rPr>
            </w:pPr>
            <w:del w:id="173" w:author="Chris Rosewarne (Canon)" w:date="2020-07-02T09:32:00Z">
              <w:r w:rsidRPr="00657D2B" w:rsidDel="00C434F8">
                <w:rPr>
                  <w:highlight w:val="green"/>
                </w:rPr>
                <w:delText>1413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7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21C6641" w14:textId="40B42835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75" w:author="Chris Rosewarne (Canon)" w:date="2020-07-02T09:32:00Z"/>
              </w:rPr>
            </w:pPr>
            <w:del w:id="176" w:author="Chris Rosewarne (Canon)" w:date="2020-07-02T09:32:00Z">
              <w:r w:rsidRPr="002E20BB" w:rsidDel="00C434F8">
                <w:delText>Missing bitstream constraint in JCTVC-U1005-v2 specification</w:delText>
              </w:r>
              <w:r w:rsidDel="00C434F8">
                <w:delText>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7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68B71C1" w14:textId="2BEA11DA" w:rsidR="002E20BB" w:rsidDel="00C434F8" w:rsidRDefault="00820F15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78" w:author="Chris Rosewarne (Canon)" w:date="2020-07-02T09:32:00Z"/>
              </w:rPr>
            </w:pPr>
            <w:del w:id="179" w:author="Chris Rosewarne (Canon)" w:date="2020-07-02T09:32:00Z">
              <w:r w:rsidDel="00C434F8">
                <w:delText>Corrected prior to publication in v4.</w:delText>
              </w:r>
            </w:del>
          </w:p>
        </w:tc>
      </w:tr>
      <w:tr w:rsidR="002E20BB" w:rsidRPr="00274408" w:rsidDel="00C434F8" w14:paraId="01174730" w14:textId="473EAC11" w:rsidTr="00C434F8">
        <w:trPr>
          <w:del w:id="18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8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606DFDFB" w14:textId="2D7AA3AD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82" w:author="Chris Rosewarne (Canon)" w:date="2020-07-02T09:32:00Z"/>
              </w:rPr>
            </w:pPr>
            <w:del w:id="183" w:author="Chris Rosewarne (Canon)" w:date="2020-07-02T09:32:00Z">
              <w:r w:rsidRPr="003649AB" w:rsidDel="00C434F8">
                <w:rPr>
                  <w:highlight w:val="green"/>
                </w:rPr>
                <w:delText>1402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8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6B56CAF" w14:textId="131D3ED3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85" w:author="Chris Rosewarne (Canon)" w:date="2020-07-02T09:32:00Z"/>
              </w:rPr>
            </w:pPr>
            <w:del w:id="186" w:author="Chris Rosewarne (Canon)" w:date="2020-07-02T09:32:00Z">
              <w:r w:rsidRPr="002E20BB" w:rsidDel="00C434F8">
                <w:delText>Ambiguous semantic for constrained_intra_prediction_flag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8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91761FF" w14:textId="6974F743" w:rsidR="002E20BB" w:rsidRPr="00FF776B" w:rsidDel="00C434F8" w:rsidRDefault="00FF776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88" w:author="Chris Rosewarne (Canon)" w:date="2020-07-02T09:32:00Z"/>
              </w:rPr>
            </w:pPr>
            <w:del w:id="189" w:author="Chris Rosewarne (Canon)" w:date="2020-07-02T09:32:00Z">
              <w:r w:rsidRPr="00FF776B" w:rsidDel="00C434F8">
                <w:delText>Semantics seem to have been addressed prior to publication in v4.</w:delText>
              </w:r>
            </w:del>
          </w:p>
        </w:tc>
      </w:tr>
      <w:tr w:rsidR="002E20BB" w:rsidRPr="00274408" w:rsidDel="00C434F8" w14:paraId="4AFFD711" w14:textId="68BA9CF3" w:rsidTr="00C434F8">
        <w:trPr>
          <w:del w:id="19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9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15BD8643" w14:textId="4225A32F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92" w:author="Chris Rosewarne (Canon)" w:date="2020-07-02T09:32:00Z"/>
              </w:rPr>
            </w:pPr>
            <w:del w:id="193" w:author="Chris Rosewarne (Canon)" w:date="2020-07-02T09:32:00Z">
              <w:r w:rsidRPr="008041C3" w:rsidDel="00C434F8">
                <w:rPr>
                  <w:highlight w:val="green"/>
                </w:rPr>
                <w:delText>1396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9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22D46FDD" w14:textId="3D5078B8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95" w:author="Chris Rosewarne (Canon)" w:date="2020-07-02T09:32:00Z"/>
              </w:rPr>
            </w:pPr>
            <w:del w:id="196" w:author="Chris Rosewarne (Canon)" w:date="2020-07-02T09:32:00Z">
              <w:r w:rsidRPr="002E20BB" w:rsidDel="00C434F8">
                <w:delText>palette_transpose_flag inference to 0 is missed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19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AD43B9D" w14:textId="0F1D0E4F" w:rsidR="002E20BB" w:rsidDel="00C434F8" w:rsidRDefault="00FF776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198" w:author="Chris Rosewarne (Canon)" w:date="2020-07-02T09:32:00Z"/>
              </w:rPr>
            </w:pPr>
            <w:del w:id="199" w:author="Chris Rosewarne (Canon)" w:date="2020-07-02T09:32:00Z">
              <w:r w:rsidDel="00C434F8">
                <w:delText>Was corrected between v4 and v5.</w:delText>
              </w:r>
            </w:del>
          </w:p>
        </w:tc>
      </w:tr>
      <w:tr w:rsidR="002E20BB" w:rsidRPr="00274408" w:rsidDel="00C434F8" w14:paraId="67F33379" w14:textId="29DE9294" w:rsidTr="00C434F8">
        <w:trPr>
          <w:del w:id="20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0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3020E7FF" w14:textId="355CBFE9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02" w:author="Chris Rosewarne (Canon)" w:date="2020-07-02T09:32:00Z"/>
              </w:rPr>
            </w:pPr>
            <w:del w:id="203" w:author="Chris Rosewarne (Canon)" w:date="2020-07-02T09:32:00Z">
              <w:r w:rsidRPr="008041C3" w:rsidDel="00C434F8">
                <w:rPr>
                  <w:highlight w:val="green"/>
                </w:rPr>
                <w:delText>1391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0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970FE65" w14:textId="6E3F0191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05" w:author="Chris Rosewarne (Canon)" w:date="2020-07-02T09:32:00Z"/>
              </w:rPr>
            </w:pPr>
            <w:del w:id="206" w:author="Chris Rosewarne (Canon)" w:date="2020-07-02T09:32:00Z">
              <w:r w:rsidRPr="002E20BB" w:rsidDel="00C434F8">
                <w:delText>cabac_bypass_alignment_enabled_flag: escapeDataPresent is initialised more often than in specification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0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EDC63F2" w14:textId="3BE06063" w:rsidR="002E20BB" w:rsidDel="00C434F8" w:rsidRDefault="006F2B20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08" w:author="Chris Rosewarne (Canon)" w:date="2020-07-02T09:32:00Z"/>
              </w:rPr>
            </w:pPr>
            <w:del w:id="209" w:author="Chris Rosewarne (Canon)" w:date="2020-07-02T09:32:00Z">
              <w:r w:rsidDel="00C434F8">
                <w:delText>Was corrected in v4 and ticke</w:delText>
              </w:r>
              <w:r w:rsidR="00FB4B80" w:rsidDel="00C434F8">
                <w:delText>t</w:delText>
              </w:r>
              <w:r w:rsidDel="00C434F8">
                <w:delText xml:space="preserve"> now closed.</w:delText>
              </w:r>
            </w:del>
          </w:p>
        </w:tc>
      </w:tr>
      <w:tr w:rsidR="002E20BB" w:rsidRPr="00274408" w:rsidDel="00C434F8" w14:paraId="5FFB02BC" w14:textId="041D77B0" w:rsidTr="00C434F8">
        <w:trPr>
          <w:del w:id="21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1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7CA724C0" w14:textId="469DD992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12" w:author="Chris Rosewarne (Canon)" w:date="2020-07-02T09:32:00Z"/>
              </w:rPr>
            </w:pPr>
            <w:del w:id="213" w:author="Chris Rosewarne (Canon)" w:date="2020-07-02T09:32:00Z">
              <w:r w:rsidRPr="001B375A" w:rsidDel="00C434F8">
                <w:rPr>
                  <w:highlight w:val="green"/>
                </w:rPr>
                <w:delText>1388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1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3339E6B1" w14:textId="14CE0A42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15" w:author="Chris Rosewarne (Canon)" w:date="2020-07-02T09:32:00Z"/>
              </w:rPr>
            </w:pPr>
            <w:del w:id="216" w:author="Chris Rosewarne (Canon)" w:date="2020-07-02T09:32:00Z">
              <w:r w:rsidRPr="002E20BB" w:rsidDel="00C434F8">
                <w:delText>SCC text error of act qp offset addition process in 8.6.1 and 8.6.2.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1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F53E167" w14:textId="35D694F6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18" w:author="Chris Rosewarne (Canon)" w:date="2020-07-02T09:32:00Z"/>
              </w:rPr>
            </w:pPr>
            <w:del w:id="219" w:author="Chris Rosewarne (Canon)" w:date="2020-07-02T09:32:00Z">
              <w:r w:rsidDel="00C434F8">
                <w:delText>Not yet confirmed.</w:delText>
              </w:r>
            </w:del>
          </w:p>
        </w:tc>
      </w:tr>
      <w:tr w:rsidR="002E20BB" w:rsidRPr="00274408" w:rsidDel="00C434F8" w14:paraId="1B954F70" w14:textId="1280EB86" w:rsidTr="00C434F8">
        <w:trPr>
          <w:del w:id="22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2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5D816E3D" w14:textId="0B8DF9A1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22" w:author="Chris Rosewarne (Canon)" w:date="2020-07-02T09:32:00Z"/>
              </w:rPr>
            </w:pPr>
            <w:del w:id="223" w:author="Chris Rosewarne (Canon)" w:date="2020-07-02T09:32:00Z">
              <w:r w:rsidRPr="008041C3" w:rsidDel="00C434F8">
                <w:rPr>
                  <w:highlight w:val="green"/>
                </w:rPr>
                <w:delText>1372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2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496EEF81" w14:textId="17EE7C41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25" w:author="Chris Rosewarne (Canon)" w:date="2020-07-02T09:32:00Z"/>
              </w:rPr>
            </w:pPr>
            <w:del w:id="226" w:author="Chris Rosewarne (Canon)" w:date="2020-07-02T09:32:00Z">
              <w:r w:rsidRPr="002E20BB" w:rsidDel="00C434F8">
                <w:delText>IntraPredModeY is not set to be DC for palette and IntraBC mode</w:delText>
              </w:r>
              <w:r w:rsidDel="00C434F8">
                <w:delText>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2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3FE6FD6F" w14:textId="3CB54E12" w:rsidR="002E20BB" w:rsidDel="00C434F8" w:rsidRDefault="00D7083C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28" w:author="Chris Rosewarne (Canon)" w:date="2020-07-02T09:32:00Z"/>
              </w:rPr>
            </w:pPr>
            <w:del w:id="229" w:author="Chris Rosewarne (Canon)" w:date="2020-07-02T09:32:00Z">
              <w:r w:rsidDel="00C434F8">
                <w:delText>Not present in JCTVC-W1005</w:delText>
              </w:r>
              <w:r w:rsidR="002E20BB" w:rsidDel="00C434F8">
                <w:delText>.</w:delText>
              </w:r>
            </w:del>
          </w:p>
        </w:tc>
      </w:tr>
      <w:tr w:rsidR="002E20BB" w:rsidRPr="00274408" w:rsidDel="00C434F8" w14:paraId="7EA78C26" w14:textId="277FC1AC" w:rsidTr="00C434F8">
        <w:trPr>
          <w:del w:id="230" w:author="Chris Rosewarne (Canon)" w:date="2020-07-02T09:32:00Z"/>
        </w:trPr>
        <w:tc>
          <w:tcPr>
            <w:tcW w:w="0" w:type="auto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31" w:author="Chris Rosewarne (Canon)" w:date="2020-07-02T09:32:00Z">
              <w:tcPr>
                <w:tcW w:w="0" w:type="auto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690BD2FA" w14:textId="5D155EB2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32" w:author="Chris Rosewarne (Canon)" w:date="2020-07-02T09:32:00Z"/>
              </w:rPr>
            </w:pPr>
            <w:del w:id="233" w:author="Chris Rosewarne (Canon)" w:date="2020-07-02T09:32:00Z">
              <w:r w:rsidRPr="008041C3" w:rsidDel="00C434F8">
                <w:rPr>
                  <w:highlight w:val="green"/>
                </w:rPr>
                <w:delText>1321</w:delText>
              </w:r>
            </w:del>
          </w:p>
        </w:tc>
        <w:tc>
          <w:tcPr>
            <w:tcW w:w="40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34" w:author="Chris Rosewarne (Canon)" w:date="2020-07-02T09:32:00Z">
              <w:tcPr>
                <w:tcW w:w="3965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05A9AA06" w14:textId="12DD1149" w:rsidR="002E20BB" w:rsidDel="00C434F8" w:rsidRDefault="002E20B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35" w:author="Chris Rosewarne (Canon)" w:date="2020-07-02T09:32:00Z"/>
              </w:rPr>
            </w:pPr>
            <w:del w:id="236" w:author="Chris Rosewarne (Canon)" w:date="2020-07-02T09:32:00Z">
              <w:r w:rsidRPr="002E20BB" w:rsidDel="00C434F8">
                <w:delText>Overflow in cross component prediction</w:delText>
              </w:r>
              <w:r w:rsidDel="00C434F8">
                <w:delText>.</w:delText>
              </w:r>
            </w:del>
          </w:p>
        </w:tc>
        <w:tc>
          <w:tcPr>
            <w:tcW w:w="4331" w:type="dxa"/>
            <w:tcBorders>
              <w:top w:val="single" w:sz="6" w:space="0" w:color="DFE2E5"/>
              <w:left w:val="single" w:sz="6" w:space="0" w:color="DFE2E5"/>
              <w:bottom w:val="single" w:sz="6" w:space="0" w:color="DFE2E5"/>
              <w:right w:val="single" w:sz="6" w:space="0" w:color="DFE2E5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tcPrChange w:id="237" w:author="Chris Rosewarne (Canon)" w:date="2020-07-02T09:32:00Z">
              <w:tcPr>
                <w:tcW w:w="4397" w:type="dxa"/>
                <w:tcBorders>
                  <w:top w:val="single" w:sz="6" w:space="0" w:color="DFE2E5"/>
                  <w:left w:val="single" w:sz="6" w:space="0" w:color="DFE2E5"/>
                  <w:bottom w:val="single" w:sz="6" w:space="0" w:color="DFE2E5"/>
                  <w:right w:val="single" w:sz="6" w:space="0" w:color="DFE2E5"/>
                </w:tcBorders>
                <w:shd w:val="clear" w:color="auto" w:fill="FFFFFF"/>
                <w:tcMar>
                  <w:top w:w="90" w:type="dxa"/>
                  <w:left w:w="195" w:type="dxa"/>
                  <w:bottom w:w="90" w:type="dxa"/>
                  <w:right w:w="195" w:type="dxa"/>
                </w:tcMar>
                <w:vAlign w:val="center"/>
              </w:tcPr>
            </w:tcPrChange>
          </w:tcPr>
          <w:p w14:paraId="58EC5C8E" w14:textId="29F7EE5A" w:rsidR="002E20BB" w:rsidDel="00C434F8" w:rsidRDefault="00FF776B" w:rsidP="00E2528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del w:id="238" w:author="Chris Rosewarne (Canon)" w:date="2020-07-02T09:32:00Z"/>
              </w:rPr>
            </w:pPr>
            <w:del w:id="239" w:author="Chris Rosewarne (Canon)" w:date="2020-07-02T09:32:00Z">
              <w:r w:rsidDel="00C434F8">
                <w:delText>Constraint added in v4.</w:delText>
              </w:r>
            </w:del>
          </w:p>
        </w:tc>
      </w:tr>
    </w:tbl>
    <w:p w14:paraId="03277E83" w14:textId="77777777" w:rsidR="00FE474C" w:rsidRDefault="00FE474C" w:rsidP="00877206"/>
    <w:p w14:paraId="2F04B1DB" w14:textId="77777777" w:rsidR="002300C0" w:rsidRPr="001254EC" w:rsidRDefault="002300C0" w:rsidP="002300C0">
      <w:pPr>
        <w:pStyle w:val="Heading1"/>
        <w:numPr>
          <w:ilvl w:val="0"/>
          <w:numId w:val="14"/>
        </w:numPr>
        <w:spacing w:after="120"/>
      </w:pPr>
      <w:r w:rsidRPr="001254EC">
        <w:t>Recommendations</w:t>
      </w:r>
    </w:p>
    <w:p w14:paraId="6227DC26" w14:textId="1AD19253" w:rsidR="002300C0" w:rsidRPr="001254EC" w:rsidRDefault="002300C0" w:rsidP="002300C0">
      <w:pPr>
        <w:spacing w:before="120" w:after="120"/>
        <w:jc w:val="both"/>
        <w:rPr>
          <w:lang w:val="en-GB"/>
        </w:rPr>
      </w:pPr>
      <w:r w:rsidRPr="001254EC">
        <w:rPr>
          <w:lang w:val="en-GB"/>
        </w:rPr>
        <w:t xml:space="preserve">The recommendations of the </w:t>
      </w:r>
      <w:del w:id="240" w:author="Chris Rosewarne (Canon)" w:date="2020-06-25T03:32:00Z">
        <w:r w:rsidRPr="001254EC" w:rsidDel="00213D19">
          <w:rPr>
            <w:lang w:val="en-GB"/>
          </w:rPr>
          <w:delText xml:space="preserve">HEVC </w:delText>
        </w:r>
      </w:del>
      <w:r w:rsidRPr="001254EC">
        <w:rPr>
          <w:szCs w:val="22"/>
          <w:lang w:val="en-GB"/>
        </w:rPr>
        <w:t xml:space="preserve">test model editing and errata reporting </w:t>
      </w:r>
      <w:r w:rsidRPr="001254EC">
        <w:rPr>
          <w:lang w:val="en-GB"/>
        </w:rPr>
        <w:t>AHG are for JCT-VC to:</w:t>
      </w:r>
    </w:p>
    <w:p w14:paraId="2E35837C" w14:textId="359BDEF9" w:rsidR="007F1F8B" w:rsidRPr="00D61119" w:rsidRDefault="002300C0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 w:rsidRPr="001254EC">
        <w:rPr>
          <w:szCs w:val="22"/>
          <w:lang w:val="en-GB"/>
        </w:rPr>
        <w:t xml:space="preserve">Encourage the use of the </w:t>
      </w:r>
      <w:r w:rsidRPr="001254EC">
        <w:t xml:space="preserve">issue tracker to report issues with the text of </w:t>
      </w:r>
      <w:del w:id="241" w:author="Chris Rosewarne (Canon)" w:date="2020-06-25T02:51:00Z">
        <w:r w:rsidRPr="001254EC" w:rsidDel="00F40F00">
          <w:delText xml:space="preserve">both </w:delText>
        </w:r>
      </w:del>
      <w:ins w:id="242" w:author="Chris Rosewarne (Canon)" w:date="2020-06-25T02:52:00Z">
        <w:r w:rsidR="00706EB2">
          <w:t xml:space="preserve">the </w:t>
        </w:r>
      </w:ins>
      <w:ins w:id="243" w:author="Chris Rosewarne (Canon)" w:date="2020-06-25T02:51:00Z">
        <w:r w:rsidR="00F40F00">
          <w:t>HEVC, AVC, and CICP specifications in addition to any associate encoder description documents</w:t>
        </w:r>
      </w:ins>
      <w:del w:id="244" w:author="Chris Rosewarne (Canon)" w:date="2020-06-25T02:51:00Z">
        <w:r w:rsidRPr="001254EC" w:rsidDel="00F40F00">
          <w:delText xml:space="preserve">the HEVC specification and the </w:delText>
        </w:r>
        <w:r w:rsidR="00CE7B6A" w:rsidDel="00F40F00">
          <w:delText>e</w:delText>
        </w:r>
        <w:r w:rsidRPr="001254EC" w:rsidDel="00F40F00">
          <w:delText xml:space="preserve">ncoder </w:delText>
        </w:r>
        <w:r w:rsidR="00CE7B6A" w:rsidDel="00F40F00">
          <w:delText>d</w:delText>
        </w:r>
        <w:r w:rsidRPr="001254EC" w:rsidDel="00F40F00">
          <w:delText>escription</w:delText>
        </w:r>
      </w:del>
      <w:r>
        <w:t>.</w:t>
      </w:r>
    </w:p>
    <w:p w14:paraId="53E2929B" w14:textId="31F4E355" w:rsidR="00D61119" w:rsidRPr="00CE44CC" w:rsidRDefault="00D61119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t>Review the above-identified input document</w:t>
      </w:r>
      <w:ins w:id="245" w:author="Chris Rosewarne (Canon)" w:date="2020-06-25T05:26:00Z">
        <w:r w:rsidR="00110ABB">
          <w:t>s</w:t>
        </w:r>
      </w:ins>
      <w:r>
        <w:t>.</w:t>
      </w:r>
    </w:p>
    <w:p w14:paraId="12006267" w14:textId="77777777" w:rsidR="00FE474C" w:rsidRDefault="00FE474C" w:rsidP="00FE474C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Review the above-identified errata reports.</w:t>
      </w:r>
    </w:p>
    <w:p w14:paraId="5601F22E" w14:textId="77777777" w:rsidR="00D8340E" w:rsidRDefault="00D8340E" w:rsidP="00DC31B9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spacing w:before="0" w:after="120"/>
        <w:jc w:val="both"/>
        <w:rPr>
          <w:lang w:val="en-GB"/>
        </w:rPr>
      </w:pPr>
      <w:r>
        <w:rPr>
          <w:lang w:val="en-GB"/>
        </w:rPr>
        <w:t>Confirm resolution</w:t>
      </w:r>
      <w:r w:rsidR="00D249A0">
        <w:rPr>
          <w:lang w:val="en-GB"/>
        </w:rPr>
        <w:t>s</w:t>
      </w:r>
      <w:r>
        <w:rPr>
          <w:lang w:val="en-GB"/>
        </w:rPr>
        <w:t xml:space="preserve"> of open </w:t>
      </w:r>
      <w:r w:rsidR="008C62DA">
        <w:rPr>
          <w:lang w:val="en-GB"/>
        </w:rPr>
        <w:t>tickets</w:t>
      </w:r>
      <w:r w:rsidR="00CE7B6A">
        <w:rPr>
          <w:lang w:val="en-GB"/>
        </w:rPr>
        <w:t xml:space="preserve"> (if any)</w:t>
      </w:r>
      <w:r w:rsidR="008C62DA">
        <w:rPr>
          <w:lang w:val="en-GB"/>
        </w:rPr>
        <w:t xml:space="preserve"> </w:t>
      </w:r>
      <w:r>
        <w:rPr>
          <w:lang w:val="en-GB"/>
        </w:rPr>
        <w:t>in the issue tracker and close them.</w:t>
      </w:r>
    </w:p>
    <w:sectPr w:rsidR="00D8340E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8A7A7" w14:textId="77777777" w:rsidR="00224D63" w:rsidRDefault="00224D63">
      <w:r>
        <w:separator/>
      </w:r>
    </w:p>
  </w:endnote>
  <w:endnote w:type="continuationSeparator" w:id="0">
    <w:p w14:paraId="6D1FB60E" w14:textId="77777777" w:rsidR="00224D63" w:rsidRDefault="00224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166DE" w14:textId="2ACCE849" w:rsidR="00DC6E08" w:rsidRDefault="00DC6E0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733A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246" w:author="Chris Rosewarne (Canon)" w:date="2020-06-25T02:47:00Z">
      <w:r w:rsidR="00647186">
        <w:rPr>
          <w:rStyle w:val="PageNumber"/>
          <w:noProof/>
        </w:rPr>
        <w:t>2020-06-25</w:t>
      </w:r>
    </w:ins>
    <w:del w:id="247" w:author="Chris Rosewarne (Canon)" w:date="2020-06-25T02:47:00Z">
      <w:r w:rsidR="00A97C23" w:rsidDel="00647186">
        <w:rPr>
          <w:rStyle w:val="PageNumber"/>
          <w:noProof/>
        </w:rPr>
        <w:delText>2020-06-24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0E86FE" w14:textId="77777777" w:rsidR="00224D63" w:rsidRDefault="00224D63">
      <w:r>
        <w:separator/>
      </w:r>
    </w:p>
  </w:footnote>
  <w:footnote w:type="continuationSeparator" w:id="0">
    <w:p w14:paraId="7BF820DB" w14:textId="77777777" w:rsidR="00224D63" w:rsidRDefault="00224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93888"/>
    <w:multiLevelType w:val="hybridMultilevel"/>
    <w:tmpl w:val="F962E936"/>
    <w:lvl w:ilvl="0" w:tplc="FD1CE20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4268F"/>
    <w:multiLevelType w:val="hybridMultilevel"/>
    <w:tmpl w:val="0A2216DC"/>
    <w:lvl w:ilvl="0" w:tplc="5ECAF6C8">
      <w:numFmt w:val="bullet"/>
      <w:lvlText w:val="-"/>
      <w:lvlJc w:val="left"/>
      <w:pPr>
        <w:ind w:left="720" w:hanging="360"/>
      </w:pPr>
      <w:rPr>
        <w:rFonts w:ascii="Calibri" w:eastAsia="DengXian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0E2DFA"/>
    <w:multiLevelType w:val="hybridMultilevel"/>
    <w:tmpl w:val="188C0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50102"/>
    <w:multiLevelType w:val="hybridMultilevel"/>
    <w:tmpl w:val="C9D68D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5AB413E"/>
    <w:multiLevelType w:val="hybridMultilevel"/>
    <w:tmpl w:val="53D6D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F2323"/>
    <w:multiLevelType w:val="hybridMultilevel"/>
    <w:tmpl w:val="3A482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8D6EAF"/>
    <w:multiLevelType w:val="hybridMultilevel"/>
    <w:tmpl w:val="4134F052"/>
    <w:lvl w:ilvl="0" w:tplc="2242B668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832EB"/>
    <w:multiLevelType w:val="hybridMultilevel"/>
    <w:tmpl w:val="53B814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8254F3"/>
    <w:multiLevelType w:val="hybridMultilevel"/>
    <w:tmpl w:val="4956F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6227A"/>
    <w:multiLevelType w:val="hybridMultilevel"/>
    <w:tmpl w:val="4D647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092443"/>
    <w:multiLevelType w:val="hybridMultilevel"/>
    <w:tmpl w:val="A3F4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1A1901"/>
    <w:multiLevelType w:val="hybridMultilevel"/>
    <w:tmpl w:val="D3FAA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F366F"/>
    <w:multiLevelType w:val="hybridMultilevel"/>
    <w:tmpl w:val="EEF24E2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0A341C"/>
    <w:multiLevelType w:val="hybridMultilevel"/>
    <w:tmpl w:val="99F0F4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 w15:restartNumberingAfterBreak="0">
    <w:nsid w:val="78301C51"/>
    <w:multiLevelType w:val="hybridMultilevel"/>
    <w:tmpl w:val="9D1EFD3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18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10"/>
  </w:num>
  <w:num w:numId="13">
    <w:abstractNumId w:val="6"/>
  </w:num>
  <w:num w:numId="14">
    <w:abstractNumId w:val="5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2"/>
  </w:num>
  <w:num w:numId="1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5"/>
  </w:num>
  <w:num w:numId="22">
    <w:abstractNumId w:val="24"/>
  </w:num>
  <w:num w:numId="23">
    <w:abstractNumId w:val="20"/>
  </w:num>
  <w:num w:numId="24">
    <w:abstractNumId w:val="23"/>
  </w:num>
  <w:num w:numId="25">
    <w:abstractNumId w:val="22"/>
  </w:num>
  <w:num w:numId="26">
    <w:abstractNumId w:val="4"/>
  </w:num>
  <w:num w:numId="27">
    <w:abstractNumId w:val="9"/>
  </w:num>
  <w:num w:numId="28">
    <w:abstractNumId w:val="7"/>
  </w:num>
  <w:num w:numId="29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ris Rosewarne (Canon)">
    <w15:presenceInfo w15:providerId="AD" w15:userId="S::ROSEWARC@ca.canon.com.au::c4a1b247-f667-4868-a317-7027ba2206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D39"/>
    <w:rsid w:val="000130FF"/>
    <w:rsid w:val="000149A3"/>
    <w:rsid w:val="00014FCC"/>
    <w:rsid w:val="0002501B"/>
    <w:rsid w:val="00025E9C"/>
    <w:rsid w:val="000261BF"/>
    <w:rsid w:val="00027162"/>
    <w:rsid w:val="000308A3"/>
    <w:rsid w:val="00034DE8"/>
    <w:rsid w:val="000458BC"/>
    <w:rsid w:val="00045C41"/>
    <w:rsid w:val="00046C03"/>
    <w:rsid w:val="00050D5E"/>
    <w:rsid w:val="00065039"/>
    <w:rsid w:val="0007354F"/>
    <w:rsid w:val="0007614F"/>
    <w:rsid w:val="0008597D"/>
    <w:rsid w:val="0009142D"/>
    <w:rsid w:val="000A7D88"/>
    <w:rsid w:val="000B0C0F"/>
    <w:rsid w:val="000B1C6B"/>
    <w:rsid w:val="000B4FF9"/>
    <w:rsid w:val="000C076E"/>
    <w:rsid w:val="000C09AC"/>
    <w:rsid w:val="000E00F3"/>
    <w:rsid w:val="000E19E7"/>
    <w:rsid w:val="000E54E1"/>
    <w:rsid w:val="000E6DF1"/>
    <w:rsid w:val="000F158C"/>
    <w:rsid w:val="000F1758"/>
    <w:rsid w:val="000F46EA"/>
    <w:rsid w:val="0010192A"/>
    <w:rsid w:val="00102F3D"/>
    <w:rsid w:val="00110ABB"/>
    <w:rsid w:val="00110BE8"/>
    <w:rsid w:val="00111A15"/>
    <w:rsid w:val="00121E9C"/>
    <w:rsid w:val="00124E38"/>
    <w:rsid w:val="0012580B"/>
    <w:rsid w:val="001310F6"/>
    <w:rsid w:val="00131F90"/>
    <w:rsid w:val="00132C45"/>
    <w:rsid w:val="00134DFE"/>
    <w:rsid w:val="0013526E"/>
    <w:rsid w:val="00137CFB"/>
    <w:rsid w:val="00144C44"/>
    <w:rsid w:val="00146152"/>
    <w:rsid w:val="00150BD8"/>
    <w:rsid w:val="0015102B"/>
    <w:rsid w:val="00152AB2"/>
    <w:rsid w:val="00154288"/>
    <w:rsid w:val="00160652"/>
    <w:rsid w:val="00165D51"/>
    <w:rsid w:val="00166D2E"/>
    <w:rsid w:val="00171371"/>
    <w:rsid w:val="001728C2"/>
    <w:rsid w:val="001733A9"/>
    <w:rsid w:val="00175A24"/>
    <w:rsid w:val="00176EEF"/>
    <w:rsid w:val="0018104A"/>
    <w:rsid w:val="00187E58"/>
    <w:rsid w:val="00191506"/>
    <w:rsid w:val="001942B3"/>
    <w:rsid w:val="00195FA9"/>
    <w:rsid w:val="001A297E"/>
    <w:rsid w:val="001A368E"/>
    <w:rsid w:val="001A7329"/>
    <w:rsid w:val="001A792F"/>
    <w:rsid w:val="001B0E60"/>
    <w:rsid w:val="001B375A"/>
    <w:rsid w:val="001B4E28"/>
    <w:rsid w:val="001C3525"/>
    <w:rsid w:val="001C3AFB"/>
    <w:rsid w:val="001C439B"/>
    <w:rsid w:val="001C519B"/>
    <w:rsid w:val="001D1BD2"/>
    <w:rsid w:val="001D282B"/>
    <w:rsid w:val="001E02BE"/>
    <w:rsid w:val="001E3B37"/>
    <w:rsid w:val="001E7948"/>
    <w:rsid w:val="001F2594"/>
    <w:rsid w:val="002055A6"/>
    <w:rsid w:val="00206460"/>
    <w:rsid w:val="002069B4"/>
    <w:rsid w:val="00207A94"/>
    <w:rsid w:val="0021001C"/>
    <w:rsid w:val="00213D19"/>
    <w:rsid w:val="00215DFC"/>
    <w:rsid w:val="002212DF"/>
    <w:rsid w:val="00222CD4"/>
    <w:rsid w:val="002247F6"/>
    <w:rsid w:val="00224D63"/>
    <w:rsid w:val="00225016"/>
    <w:rsid w:val="002264A6"/>
    <w:rsid w:val="0022786A"/>
    <w:rsid w:val="00227BA7"/>
    <w:rsid w:val="002300C0"/>
    <w:rsid w:val="0023011C"/>
    <w:rsid w:val="002375C1"/>
    <w:rsid w:val="0024345D"/>
    <w:rsid w:val="00247E8C"/>
    <w:rsid w:val="002548D7"/>
    <w:rsid w:val="00260A6A"/>
    <w:rsid w:val="00263398"/>
    <w:rsid w:val="00266F06"/>
    <w:rsid w:val="00274408"/>
    <w:rsid w:val="00275BCF"/>
    <w:rsid w:val="00283367"/>
    <w:rsid w:val="00291E36"/>
    <w:rsid w:val="00292257"/>
    <w:rsid w:val="00292429"/>
    <w:rsid w:val="00293835"/>
    <w:rsid w:val="00296331"/>
    <w:rsid w:val="002A54E0"/>
    <w:rsid w:val="002B1595"/>
    <w:rsid w:val="002B191D"/>
    <w:rsid w:val="002C6330"/>
    <w:rsid w:val="002D0AF6"/>
    <w:rsid w:val="002E20BB"/>
    <w:rsid w:val="002F164D"/>
    <w:rsid w:val="002F2D3E"/>
    <w:rsid w:val="002F650B"/>
    <w:rsid w:val="00306206"/>
    <w:rsid w:val="00317D85"/>
    <w:rsid w:val="00327C56"/>
    <w:rsid w:val="003315A1"/>
    <w:rsid w:val="00334904"/>
    <w:rsid w:val="0033561E"/>
    <w:rsid w:val="003373EC"/>
    <w:rsid w:val="00342FF4"/>
    <w:rsid w:val="003441CC"/>
    <w:rsid w:val="00344C4C"/>
    <w:rsid w:val="00346148"/>
    <w:rsid w:val="00350962"/>
    <w:rsid w:val="0035193E"/>
    <w:rsid w:val="00352C53"/>
    <w:rsid w:val="0036094E"/>
    <w:rsid w:val="00361AEE"/>
    <w:rsid w:val="003649AB"/>
    <w:rsid w:val="003669EA"/>
    <w:rsid w:val="003706CC"/>
    <w:rsid w:val="003713A2"/>
    <w:rsid w:val="00373823"/>
    <w:rsid w:val="00377710"/>
    <w:rsid w:val="00382B73"/>
    <w:rsid w:val="00391DE1"/>
    <w:rsid w:val="00392EE6"/>
    <w:rsid w:val="003A2D8E"/>
    <w:rsid w:val="003A7CE6"/>
    <w:rsid w:val="003C20E4"/>
    <w:rsid w:val="003D6342"/>
    <w:rsid w:val="003E20EF"/>
    <w:rsid w:val="003E6F90"/>
    <w:rsid w:val="003F0306"/>
    <w:rsid w:val="003F5D0F"/>
    <w:rsid w:val="00401F67"/>
    <w:rsid w:val="00407888"/>
    <w:rsid w:val="004105CF"/>
    <w:rsid w:val="00414101"/>
    <w:rsid w:val="004234F0"/>
    <w:rsid w:val="00433DDB"/>
    <w:rsid w:val="00437619"/>
    <w:rsid w:val="00447516"/>
    <w:rsid w:val="0046500E"/>
    <w:rsid w:val="00465A1E"/>
    <w:rsid w:val="00477478"/>
    <w:rsid w:val="00481A9C"/>
    <w:rsid w:val="004870D3"/>
    <w:rsid w:val="00487CF9"/>
    <w:rsid w:val="00494091"/>
    <w:rsid w:val="004A2A63"/>
    <w:rsid w:val="004B210C"/>
    <w:rsid w:val="004B2369"/>
    <w:rsid w:val="004C4F6B"/>
    <w:rsid w:val="004C5C26"/>
    <w:rsid w:val="004C7551"/>
    <w:rsid w:val="004D3825"/>
    <w:rsid w:val="004D405F"/>
    <w:rsid w:val="004D597F"/>
    <w:rsid w:val="004D78BB"/>
    <w:rsid w:val="004E07D2"/>
    <w:rsid w:val="004E1B8A"/>
    <w:rsid w:val="004E4F4F"/>
    <w:rsid w:val="004E5D5A"/>
    <w:rsid w:val="004E6789"/>
    <w:rsid w:val="004F61E3"/>
    <w:rsid w:val="004F7DAA"/>
    <w:rsid w:val="0050177D"/>
    <w:rsid w:val="00502E10"/>
    <w:rsid w:val="005063E5"/>
    <w:rsid w:val="0051015C"/>
    <w:rsid w:val="00511064"/>
    <w:rsid w:val="00512F69"/>
    <w:rsid w:val="005167D8"/>
    <w:rsid w:val="00516CF1"/>
    <w:rsid w:val="00531AE9"/>
    <w:rsid w:val="0054235F"/>
    <w:rsid w:val="00550A66"/>
    <w:rsid w:val="005558D7"/>
    <w:rsid w:val="005640EB"/>
    <w:rsid w:val="00565776"/>
    <w:rsid w:val="005663AC"/>
    <w:rsid w:val="00567EC7"/>
    <w:rsid w:val="00570013"/>
    <w:rsid w:val="00571523"/>
    <w:rsid w:val="005719D3"/>
    <w:rsid w:val="005801A2"/>
    <w:rsid w:val="005850C1"/>
    <w:rsid w:val="00585970"/>
    <w:rsid w:val="0058791C"/>
    <w:rsid w:val="005952A5"/>
    <w:rsid w:val="00596F52"/>
    <w:rsid w:val="005A33A1"/>
    <w:rsid w:val="005A3FE5"/>
    <w:rsid w:val="005B217D"/>
    <w:rsid w:val="005B5CF5"/>
    <w:rsid w:val="005B782F"/>
    <w:rsid w:val="005C385F"/>
    <w:rsid w:val="005E0A1E"/>
    <w:rsid w:val="005E173C"/>
    <w:rsid w:val="005E1AC6"/>
    <w:rsid w:val="005F6F1B"/>
    <w:rsid w:val="006116DC"/>
    <w:rsid w:val="00612D22"/>
    <w:rsid w:val="006249E0"/>
    <w:rsid w:val="00624B33"/>
    <w:rsid w:val="0062531B"/>
    <w:rsid w:val="0063041A"/>
    <w:rsid w:val="00630AA2"/>
    <w:rsid w:val="00632248"/>
    <w:rsid w:val="00646707"/>
    <w:rsid w:val="00647186"/>
    <w:rsid w:val="00647DF2"/>
    <w:rsid w:val="00655ED8"/>
    <w:rsid w:val="00657D2B"/>
    <w:rsid w:val="00657F7E"/>
    <w:rsid w:val="00660416"/>
    <w:rsid w:val="00662E58"/>
    <w:rsid w:val="00664DCF"/>
    <w:rsid w:val="006672AA"/>
    <w:rsid w:val="00670CD0"/>
    <w:rsid w:val="00681F0B"/>
    <w:rsid w:val="006867D8"/>
    <w:rsid w:val="006921B9"/>
    <w:rsid w:val="00696E2B"/>
    <w:rsid w:val="006A0D7B"/>
    <w:rsid w:val="006B3D46"/>
    <w:rsid w:val="006C5D39"/>
    <w:rsid w:val="006D6D9B"/>
    <w:rsid w:val="006E2810"/>
    <w:rsid w:val="006E398C"/>
    <w:rsid w:val="006E5036"/>
    <w:rsid w:val="006E5417"/>
    <w:rsid w:val="006E61BC"/>
    <w:rsid w:val="006F2B20"/>
    <w:rsid w:val="007023DE"/>
    <w:rsid w:val="00706EB2"/>
    <w:rsid w:val="00712F60"/>
    <w:rsid w:val="007166DA"/>
    <w:rsid w:val="00720E3B"/>
    <w:rsid w:val="00722B6A"/>
    <w:rsid w:val="00731EB3"/>
    <w:rsid w:val="00733081"/>
    <w:rsid w:val="0074393F"/>
    <w:rsid w:val="00745C20"/>
    <w:rsid w:val="00745F6B"/>
    <w:rsid w:val="00746509"/>
    <w:rsid w:val="0075329B"/>
    <w:rsid w:val="00755276"/>
    <w:rsid w:val="0075585E"/>
    <w:rsid w:val="00756F0E"/>
    <w:rsid w:val="00766916"/>
    <w:rsid w:val="00770571"/>
    <w:rsid w:val="00770D2A"/>
    <w:rsid w:val="007768FF"/>
    <w:rsid w:val="007824D3"/>
    <w:rsid w:val="00796EE3"/>
    <w:rsid w:val="007975C8"/>
    <w:rsid w:val="007A7D29"/>
    <w:rsid w:val="007B19F1"/>
    <w:rsid w:val="007B38B4"/>
    <w:rsid w:val="007B4712"/>
    <w:rsid w:val="007B4AB8"/>
    <w:rsid w:val="007C65FF"/>
    <w:rsid w:val="007C6FF4"/>
    <w:rsid w:val="007D1181"/>
    <w:rsid w:val="007D774C"/>
    <w:rsid w:val="007E01A3"/>
    <w:rsid w:val="007F0CFD"/>
    <w:rsid w:val="007F1F8B"/>
    <w:rsid w:val="007F4E2E"/>
    <w:rsid w:val="007F67A1"/>
    <w:rsid w:val="00801D72"/>
    <w:rsid w:val="008041C3"/>
    <w:rsid w:val="00811C05"/>
    <w:rsid w:val="008200B3"/>
    <w:rsid w:val="008206C8"/>
    <w:rsid w:val="00820F15"/>
    <w:rsid w:val="00821022"/>
    <w:rsid w:val="00845A34"/>
    <w:rsid w:val="00860D5B"/>
    <w:rsid w:val="0086180B"/>
    <w:rsid w:val="0086387C"/>
    <w:rsid w:val="008662B8"/>
    <w:rsid w:val="00872052"/>
    <w:rsid w:val="0087404D"/>
    <w:rsid w:val="008743D9"/>
    <w:rsid w:val="00874A6C"/>
    <w:rsid w:val="00874B0C"/>
    <w:rsid w:val="00875510"/>
    <w:rsid w:val="00876C65"/>
    <w:rsid w:val="00877206"/>
    <w:rsid w:val="008809E5"/>
    <w:rsid w:val="008A4B4C"/>
    <w:rsid w:val="008A5C11"/>
    <w:rsid w:val="008C239F"/>
    <w:rsid w:val="008C62DA"/>
    <w:rsid w:val="008C7BF0"/>
    <w:rsid w:val="008D6BE8"/>
    <w:rsid w:val="008E480C"/>
    <w:rsid w:val="008F2BD9"/>
    <w:rsid w:val="008F564A"/>
    <w:rsid w:val="00902B91"/>
    <w:rsid w:val="00904C7D"/>
    <w:rsid w:val="00907757"/>
    <w:rsid w:val="00920886"/>
    <w:rsid w:val="009212B0"/>
    <w:rsid w:val="00921FA1"/>
    <w:rsid w:val="009234A5"/>
    <w:rsid w:val="00933453"/>
    <w:rsid w:val="009336F7"/>
    <w:rsid w:val="0093636C"/>
    <w:rsid w:val="009371EE"/>
    <w:rsid w:val="009374A7"/>
    <w:rsid w:val="00955F6D"/>
    <w:rsid w:val="00957733"/>
    <w:rsid w:val="00964A69"/>
    <w:rsid w:val="009673CF"/>
    <w:rsid w:val="00975472"/>
    <w:rsid w:val="0098551D"/>
    <w:rsid w:val="009901F7"/>
    <w:rsid w:val="0099518F"/>
    <w:rsid w:val="00997908"/>
    <w:rsid w:val="009A383B"/>
    <w:rsid w:val="009A523D"/>
    <w:rsid w:val="009B02A1"/>
    <w:rsid w:val="009B4D0A"/>
    <w:rsid w:val="009D16F4"/>
    <w:rsid w:val="009D457B"/>
    <w:rsid w:val="009D4BEE"/>
    <w:rsid w:val="009E2EB5"/>
    <w:rsid w:val="009E7577"/>
    <w:rsid w:val="009F496B"/>
    <w:rsid w:val="009F553C"/>
    <w:rsid w:val="009F64F9"/>
    <w:rsid w:val="00A01439"/>
    <w:rsid w:val="00A02E61"/>
    <w:rsid w:val="00A05CFF"/>
    <w:rsid w:val="00A05D18"/>
    <w:rsid w:val="00A0743C"/>
    <w:rsid w:val="00A1022D"/>
    <w:rsid w:val="00A13048"/>
    <w:rsid w:val="00A46843"/>
    <w:rsid w:val="00A56B97"/>
    <w:rsid w:val="00A6093D"/>
    <w:rsid w:val="00A644A0"/>
    <w:rsid w:val="00A767DC"/>
    <w:rsid w:val="00A76843"/>
    <w:rsid w:val="00A76A6D"/>
    <w:rsid w:val="00A83253"/>
    <w:rsid w:val="00A92B2C"/>
    <w:rsid w:val="00A92F27"/>
    <w:rsid w:val="00A94DDF"/>
    <w:rsid w:val="00A97C23"/>
    <w:rsid w:val="00AA6E84"/>
    <w:rsid w:val="00AC6D03"/>
    <w:rsid w:val="00AD011C"/>
    <w:rsid w:val="00AD05A8"/>
    <w:rsid w:val="00AE341B"/>
    <w:rsid w:val="00AE6036"/>
    <w:rsid w:val="00AE6CFC"/>
    <w:rsid w:val="00AF766B"/>
    <w:rsid w:val="00B07CA7"/>
    <w:rsid w:val="00B1279A"/>
    <w:rsid w:val="00B13C18"/>
    <w:rsid w:val="00B4060E"/>
    <w:rsid w:val="00B4194A"/>
    <w:rsid w:val="00B5222E"/>
    <w:rsid w:val="00B53179"/>
    <w:rsid w:val="00B600CD"/>
    <w:rsid w:val="00B61C96"/>
    <w:rsid w:val="00B62FDC"/>
    <w:rsid w:val="00B6783C"/>
    <w:rsid w:val="00B7078E"/>
    <w:rsid w:val="00B73A2A"/>
    <w:rsid w:val="00B82A30"/>
    <w:rsid w:val="00B93C7D"/>
    <w:rsid w:val="00B94B06"/>
    <w:rsid w:val="00B94C28"/>
    <w:rsid w:val="00BA573F"/>
    <w:rsid w:val="00BA7E0E"/>
    <w:rsid w:val="00BB5A70"/>
    <w:rsid w:val="00BB66B6"/>
    <w:rsid w:val="00BC10BA"/>
    <w:rsid w:val="00BC5AFD"/>
    <w:rsid w:val="00BD5566"/>
    <w:rsid w:val="00BF30AD"/>
    <w:rsid w:val="00BF5137"/>
    <w:rsid w:val="00C03549"/>
    <w:rsid w:val="00C04F43"/>
    <w:rsid w:val="00C0599A"/>
    <w:rsid w:val="00C0609D"/>
    <w:rsid w:val="00C115AB"/>
    <w:rsid w:val="00C135F0"/>
    <w:rsid w:val="00C26CCB"/>
    <w:rsid w:val="00C30249"/>
    <w:rsid w:val="00C310CB"/>
    <w:rsid w:val="00C3586B"/>
    <w:rsid w:val="00C3714F"/>
    <w:rsid w:val="00C3723B"/>
    <w:rsid w:val="00C37759"/>
    <w:rsid w:val="00C4070F"/>
    <w:rsid w:val="00C42466"/>
    <w:rsid w:val="00C434F8"/>
    <w:rsid w:val="00C5090E"/>
    <w:rsid w:val="00C600F5"/>
    <w:rsid w:val="00C606C9"/>
    <w:rsid w:val="00C64193"/>
    <w:rsid w:val="00C80288"/>
    <w:rsid w:val="00C82D15"/>
    <w:rsid w:val="00C84003"/>
    <w:rsid w:val="00C90650"/>
    <w:rsid w:val="00C932AE"/>
    <w:rsid w:val="00C97D78"/>
    <w:rsid w:val="00CA168D"/>
    <w:rsid w:val="00CA2CD0"/>
    <w:rsid w:val="00CC2AAE"/>
    <w:rsid w:val="00CC37BF"/>
    <w:rsid w:val="00CC5A42"/>
    <w:rsid w:val="00CC5F09"/>
    <w:rsid w:val="00CD0EAB"/>
    <w:rsid w:val="00CE33F2"/>
    <w:rsid w:val="00CE44CC"/>
    <w:rsid w:val="00CE5E02"/>
    <w:rsid w:val="00CE7B6A"/>
    <w:rsid w:val="00CF147E"/>
    <w:rsid w:val="00CF1E2C"/>
    <w:rsid w:val="00CF34DB"/>
    <w:rsid w:val="00CF558F"/>
    <w:rsid w:val="00D010C0"/>
    <w:rsid w:val="00D073E2"/>
    <w:rsid w:val="00D249A0"/>
    <w:rsid w:val="00D36A22"/>
    <w:rsid w:val="00D4121D"/>
    <w:rsid w:val="00D446EC"/>
    <w:rsid w:val="00D51BF0"/>
    <w:rsid w:val="00D55942"/>
    <w:rsid w:val="00D61119"/>
    <w:rsid w:val="00D6230D"/>
    <w:rsid w:val="00D7083C"/>
    <w:rsid w:val="00D76579"/>
    <w:rsid w:val="00D76999"/>
    <w:rsid w:val="00D807BF"/>
    <w:rsid w:val="00D80C86"/>
    <w:rsid w:val="00D82FCC"/>
    <w:rsid w:val="00D8340E"/>
    <w:rsid w:val="00D912B2"/>
    <w:rsid w:val="00DA17FC"/>
    <w:rsid w:val="00DA7887"/>
    <w:rsid w:val="00DB2C26"/>
    <w:rsid w:val="00DB41B1"/>
    <w:rsid w:val="00DC31B9"/>
    <w:rsid w:val="00DC4240"/>
    <w:rsid w:val="00DC6E08"/>
    <w:rsid w:val="00DD0051"/>
    <w:rsid w:val="00DD02F4"/>
    <w:rsid w:val="00DE6B43"/>
    <w:rsid w:val="00DF51E3"/>
    <w:rsid w:val="00E043C4"/>
    <w:rsid w:val="00E07C9E"/>
    <w:rsid w:val="00E11923"/>
    <w:rsid w:val="00E15ADF"/>
    <w:rsid w:val="00E1650D"/>
    <w:rsid w:val="00E262D4"/>
    <w:rsid w:val="00E302FB"/>
    <w:rsid w:val="00E326EB"/>
    <w:rsid w:val="00E36250"/>
    <w:rsid w:val="00E3698A"/>
    <w:rsid w:val="00E413C2"/>
    <w:rsid w:val="00E53DEC"/>
    <w:rsid w:val="00E54511"/>
    <w:rsid w:val="00E61DAC"/>
    <w:rsid w:val="00E72B80"/>
    <w:rsid w:val="00E74057"/>
    <w:rsid w:val="00E75FE3"/>
    <w:rsid w:val="00E812A0"/>
    <w:rsid w:val="00E837FF"/>
    <w:rsid w:val="00E86C4C"/>
    <w:rsid w:val="00E907A3"/>
    <w:rsid w:val="00EA5AE0"/>
    <w:rsid w:val="00EB27D5"/>
    <w:rsid w:val="00EB38A7"/>
    <w:rsid w:val="00EB7AB1"/>
    <w:rsid w:val="00ED2CB6"/>
    <w:rsid w:val="00ED427D"/>
    <w:rsid w:val="00EE7CD8"/>
    <w:rsid w:val="00EF48CC"/>
    <w:rsid w:val="00EF73BA"/>
    <w:rsid w:val="00F00801"/>
    <w:rsid w:val="00F049E4"/>
    <w:rsid w:val="00F33807"/>
    <w:rsid w:val="00F40F00"/>
    <w:rsid w:val="00F47321"/>
    <w:rsid w:val="00F66D70"/>
    <w:rsid w:val="00F711F1"/>
    <w:rsid w:val="00F7228B"/>
    <w:rsid w:val="00F73032"/>
    <w:rsid w:val="00F828FC"/>
    <w:rsid w:val="00F848FC"/>
    <w:rsid w:val="00F8675E"/>
    <w:rsid w:val="00F9084A"/>
    <w:rsid w:val="00F9282A"/>
    <w:rsid w:val="00F9640F"/>
    <w:rsid w:val="00F96BAD"/>
    <w:rsid w:val="00FA139D"/>
    <w:rsid w:val="00FA3163"/>
    <w:rsid w:val="00FA43DD"/>
    <w:rsid w:val="00FB0E84"/>
    <w:rsid w:val="00FB4B80"/>
    <w:rsid w:val="00FC6296"/>
    <w:rsid w:val="00FD01C2"/>
    <w:rsid w:val="00FD41B6"/>
    <w:rsid w:val="00FE474C"/>
    <w:rsid w:val="00FE595C"/>
    <w:rsid w:val="00FE601E"/>
    <w:rsid w:val="00FF0CE3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6C3EC3"/>
  <w15:chartTrackingRefBased/>
  <w15:docId w15:val="{A8492935-1850-485D-A0E8-46655D95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64A6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eastAsia="Calibri" w:hAnsi="Calibri"/>
      <w:szCs w:val="21"/>
      <w:lang w:val="en-GB"/>
    </w:rPr>
  </w:style>
  <w:style w:type="character" w:customStyle="1" w:styleId="PlainTextChar">
    <w:name w:val="Plain Text Char"/>
    <w:link w:val="PlainText"/>
    <w:uiPriority w:val="99"/>
    <w:rsid w:val="00964A69"/>
    <w:rPr>
      <w:rFonts w:ascii="Calibri" w:eastAsia="Calibri" w:hAnsi="Calibri"/>
      <w:sz w:val="22"/>
      <w:szCs w:val="21"/>
      <w:lang w:val="en-GB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50177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3NChar">
    <w:name w:val="3N Char"/>
    <w:link w:val="3N"/>
    <w:locked/>
    <w:rsid w:val="0050177D"/>
    <w:rPr>
      <w:lang w:eastAsia="en-US"/>
    </w:rPr>
  </w:style>
  <w:style w:type="paragraph" w:customStyle="1" w:styleId="3N">
    <w:name w:val="3N"/>
    <w:basedOn w:val="Normal"/>
    <w:link w:val="3NChar"/>
    <w:rsid w:val="0050177D"/>
    <w:pPr>
      <w:tabs>
        <w:tab w:val="clear" w:pos="360"/>
        <w:tab w:val="clear" w:pos="720"/>
        <w:tab w:val="clear" w:pos="1080"/>
        <w:tab w:val="clear" w:pos="1440"/>
      </w:tabs>
      <w:adjustRightInd/>
      <w:jc w:val="both"/>
      <w:textAlignment w:val="auto"/>
    </w:pPr>
    <w:rPr>
      <w:sz w:val="20"/>
    </w:rPr>
  </w:style>
  <w:style w:type="paragraph" w:customStyle="1" w:styleId="Equationsmallertabs">
    <w:name w:val="Equation smaller tabs"/>
    <w:basedOn w:val="Normal"/>
    <w:qFormat/>
    <w:rsid w:val="00CC5F09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ind w:left="794"/>
    </w:pPr>
    <w:rPr>
      <w:rFonts w:eastAsia="Malgun Gothic"/>
      <w:sz w:val="20"/>
      <w:szCs w:val="22"/>
      <w:lang w:val="en-CA" w:eastAsia="ko-KR"/>
    </w:rPr>
  </w:style>
  <w:style w:type="paragraph" w:styleId="Revision">
    <w:name w:val="Revision"/>
    <w:hidden/>
    <w:uiPriority w:val="71"/>
    <w:rsid w:val="00696E2B"/>
    <w:rPr>
      <w:sz w:val="22"/>
      <w:lang w:val="en-US" w:eastAsia="en-US"/>
    </w:rPr>
  </w:style>
  <w:style w:type="paragraph" w:customStyle="1" w:styleId="Equation">
    <w:name w:val="Equation"/>
    <w:basedOn w:val="Normal"/>
    <w:qFormat/>
    <w:rsid w:val="009D457B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SimSun"/>
      <w:sz w:val="20"/>
      <w:lang w:val="en-GB"/>
    </w:rPr>
  </w:style>
  <w:style w:type="paragraph" w:customStyle="1" w:styleId="tablecell">
    <w:name w:val="table cell"/>
    <w:basedOn w:val="Normal"/>
    <w:rsid w:val="00B40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4060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B4060E"/>
    <w:rPr>
      <w:rFonts w:eastAsia="Malgun Gothic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25E9C"/>
    <w:rPr>
      <w:color w:val="808080"/>
      <w:shd w:val="clear" w:color="auto" w:fill="E6E6E6"/>
    </w:rPr>
  </w:style>
  <w:style w:type="character" w:customStyle="1" w:styleId="md-plain">
    <w:name w:val="md-plain"/>
    <w:basedOn w:val="DefaultParagraphFont"/>
    <w:rsid w:val="00274408"/>
  </w:style>
  <w:style w:type="character" w:customStyle="1" w:styleId="md-br">
    <w:name w:val="md-br"/>
    <w:basedOn w:val="DefaultParagraphFont"/>
    <w:rsid w:val="00274408"/>
  </w:style>
  <w:style w:type="character" w:styleId="CommentReference">
    <w:name w:val="annotation reference"/>
    <w:basedOn w:val="DefaultParagraphFont"/>
    <w:rsid w:val="005110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106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1106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110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11064"/>
    <w:rPr>
      <w:b/>
      <w:bCs/>
      <w:lang w:val="en-US" w:eastAsia="en-US"/>
    </w:rPr>
  </w:style>
  <w:style w:type="paragraph" w:styleId="ListParagraph">
    <w:name w:val="List Paragraph"/>
    <w:basedOn w:val="Normal"/>
    <w:uiPriority w:val="72"/>
    <w:qFormat/>
    <w:rsid w:val="007C6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arl.sharman@eu.sony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ohm@ient.rwth-aachen.de" TargetMode="External"/><Relationship Id="rId17" Type="http://schemas.openxmlformats.org/officeDocument/2006/relationships/hyperlink" Target="mailto:jct-vc@lists.rwth-aachen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ekui.wang@bytedance.com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rosewarne@canon.com.a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exismt@apple.com" TargetMode="External"/><Relationship Id="rId10" Type="http://schemas.openxmlformats.org/officeDocument/2006/relationships/hyperlink" Target="mailto:benjamin.bross@hhi.fraunhofer.d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garysull@microsof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B18EB-5E6A-41CF-A707-17E7F4ADA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9765</CharactersWithSpaces>
  <SharedDoc>false</SharedDoc>
  <HLinks>
    <vt:vector size="48" baseType="variant">
      <vt:variant>
        <vt:i4>131081</vt:i4>
      </vt:variant>
      <vt:variant>
        <vt:i4>21</vt:i4>
      </vt:variant>
      <vt:variant>
        <vt:i4>0</vt:i4>
      </vt:variant>
      <vt:variant>
        <vt:i4>5</vt:i4>
      </vt:variant>
      <vt:variant>
        <vt:lpwstr>https://hevc.hhi.fraunhofer.de/trac/hevc</vt:lpwstr>
      </vt:variant>
      <vt:variant>
        <vt:lpwstr/>
      </vt:variant>
      <vt:variant>
        <vt:i4>4849699</vt:i4>
      </vt:variant>
      <vt:variant>
        <vt:i4>18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2424927</vt:i4>
      </vt:variant>
      <vt:variant>
        <vt:i4>15</vt:i4>
      </vt:variant>
      <vt:variant>
        <vt:i4>0</vt:i4>
      </vt:variant>
      <vt:variant>
        <vt:i4>5</vt:i4>
      </vt:variant>
      <vt:variant>
        <vt:lpwstr>mailto:yekui.wang@huawei.com</vt:lpwstr>
      </vt:variant>
      <vt:variant>
        <vt:lpwstr/>
      </vt:variant>
      <vt:variant>
        <vt:i4>6750290</vt:i4>
      </vt:variant>
      <vt:variant>
        <vt:i4>12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4653160</vt:i4>
      </vt:variant>
      <vt:variant>
        <vt:i4>9</vt:i4>
      </vt:variant>
      <vt:variant>
        <vt:i4>0</vt:i4>
      </vt:variant>
      <vt:variant>
        <vt:i4>5</vt:i4>
      </vt:variant>
      <vt:variant>
        <vt:lpwstr>mailto:karl.sharman@eu.sony.com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1835124</vt:i4>
      </vt:variant>
      <vt:variant>
        <vt:i4>3</vt:i4>
      </vt:variant>
      <vt:variant>
        <vt:i4>0</vt:i4>
      </vt:variant>
      <vt:variant>
        <vt:i4>5</vt:i4>
      </vt:variant>
      <vt:variant>
        <vt:lpwstr>mailto:chris.rosewarne@cisra.canon.com.au</vt:lpwstr>
      </vt:variant>
      <vt:variant>
        <vt:lpwstr/>
      </vt:variant>
      <vt:variant>
        <vt:i4>5242996</vt:i4>
      </vt:variant>
      <vt:variant>
        <vt:i4>0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Chris Rosewarne (Canon)</cp:lastModifiedBy>
  <cp:revision>2</cp:revision>
  <cp:lastPrinted>2018-01-15T23:50:00Z</cp:lastPrinted>
  <dcterms:created xsi:type="dcterms:W3CDTF">2020-07-01T23:39:00Z</dcterms:created>
  <dcterms:modified xsi:type="dcterms:W3CDTF">2020-07-01T23:39:00Z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