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viewer"/>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00A42031" w:rsidR="00E61DAC" w:rsidRPr="009F176F" w:rsidRDefault="00042645" w:rsidP="005D35ED">
            <w:pPr>
              <w:tabs>
                <w:tab w:val="left" w:pos="7200"/>
              </w:tabs>
              <w:spacing w:before="0"/>
              <w:rPr>
                <w:b/>
                <w:szCs w:val="22"/>
                <w:lang w:val="en-CA"/>
              </w:rPr>
            </w:pPr>
            <w:r w:rsidRPr="00042645">
              <w:rPr>
                <w:lang w:val="en-CA"/>
              </w:rPr>
              <w:t xml:space="preserve">39th Meeting: </w:t>
            </w:r>
            <w:r w:rsidR="001C5F9F">
              <w:rPr>
                <w:lang w:val="en-CA"/>
              </w:rPr>
              <w:t>by teleconference</w:t>
            </w:r>
            <w:r w:rsidRPr="00042645">
              <w:rPr>
                <w:lang w:val="en-CA"/>
              </w:rPr>
              <w:t>, 18–24 April 2020</w:t>
            </w:r>
          </w:p>
        </w:tc>
        <w:tc>
          <w:tcPr>
            <w:tcW w:w="3240" w:type="dxa"/>
          </w:tcPr>
          <w:p w14:paraId="353C5F48" w14:textId="571ABBD3"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042645">
              <w:rPr>
                <w:lang w:val="en-CA"/>
              </w:rPr>
              <w:t>M</w:t>
            </w:r>
            <w:r w:rsidR="0025260B">
              <w:rPr>
                <w:lang w:val="en-CA"/>
              </w:rPr>
              <w:t>0022</w:t>
            </w:r>
            <w:r w:rsidR="005B1C33">
              <w:rPr>
                <w:lang w:val="en-CA"/>
              </w:rPr>
              <w:t>-v2</w:t>
            </w:r>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29138599" w:rsidR="00E61DAC" w:rsidRPr="009F176F" w:rsidRDefault="009420AF">
            <w:pPr>
              <w:spacing w:before="60" w:after="60"/>
              <w:rPr>
                <w:b/>
                <w:szCs w:val="22"/>
                <w:lang w:val="en-CA"/>
              </w:rPr>
            </w:pPr>
            <w:r w:rsidRPr="009420AF">
              <w:rPr>
                <w:b/>
                <w:szCs w:val="22"/>
                <w:lang w:val="en-CA"/>
              </w:rPr>
              <w:t>Addition of the Chroma Sample Location as a code point in the CICP (23091-2) specification</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40CA8D32" w:rsidR="00E61DAC" w:rsidRPr="009F176F" w:rsidRDefault="00646B4E">
            <w:pPr>
              <w:spacing w:before="60" w:after="60"/>
              <w:rPr>
                <w:szCs w:val="22"/>
                <w:lang w:val="en-CA"/>
              </w:rPr>
            </w:pPr>
            <w:r w:rsidRPr="009F176F">
              <w:rPr>
                <w:szCs w:val="22"/>
                <w:lang w:val="en-CA"/>
              </w:rPr>
              <w:t>Input d</w:t>
            </w:r>
            <w:r w:rsidR="00E61DAC" w:rsidRPr="009F176F">
              <w:rPr>
                <w:szCs w:val="22"/>
                <w:lang w:val="en-CA"/>
              </w:rPr>
              <w:t xml:space="preserve">ocument to </w:t>
            </w:r>
            <w:r w:rsidR="00AE341B" w:rsidRPr="009F176F">
              <w:rPr>
                <w:szCs w:val="22"/>
                <w:lang w:val="en-CA"/>
              </w:rPr>
              <w:t>JCT-</w:t>
            </w:r>
            <w:r w:rsidR="00014D93">
              <w:rPr>
                <w:szCs w:val="22"/>
                <w:lang w:val="en-CA"/>
              </w:rPr>
              <w: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35C5B334" w:rsidR="00E61DAC" w:rsidRPr="009F176F" w:rsidRDefault="00E61DAC" w:rsidP="005E1AC6">
            <w:pPr>
              <w:spacing w:before="60" w:after="60"/>
              <w:rPr>
                <w:szCs w:val="22"/>
                <w:lang w:val="en-CA"/>
              </w:rPr>
            </w:pPr>
            <w:r w:rsidRPr="009F176F">
              <w:rPr>
                <w:szCs w:val="22"/>
                <w:lang w:val="en-CA"/>
              </w:rPr>
              <w:t>Proposal</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35C93EB2" w14:textId="3C38B86B" w:rsidR="00014D93" w:rsidRDefault="00014D93">
            <w:pPr>
              <w:spacing w:before="60" w:after="60"/>
              <w:rPr>
                <w:szCs w:val="22"/>
                <w:lang w:val="en-CA"/>
              </w:rPr>
            </w:pPr>
            <w:r>
              <w:rPr>
                <w:szCs w:val="22"/>
                <w:lang w:val="en-CA"/>
              </w:rPr>
              <w:t>C. Fogg</w:t>
            </w:r>
          </w:p>
          <w:p w14:paraId="541B58F3" w14:textId="77777777" w:rsidR="00014D93" w:rsidRDefault="00014D93">
            <w:pPr>
              <w:spacing w:before="60" w:after="60"/>
              <w:rPr>
                <w:szCs w:val="22"/>
                <w:lang w:val="en-CA"/>
              </w:rPr>
            </w:pPr>
            <w:r>
              <w:rPr>
                <w:szCs w:val="22"/>
                <w:lang w:val="en-CA"/>
              </w:rPr>
              <w:t>A. M. Tourapis</w:t>
            </w:r>
          </w:p>
          <w:p w14:paraId="52B5957D" w14:textId="74AD7640" w:rsidR="00E61DAC" w:rsidRPr="009F176F" w:rsidRDefault="00014D93">
            <w:pPr>
              <w:spacing w:before="60" w:after="60"/>
              <w:rPr>
                <w:szCs w:val="22"/>
                <w:lang w:val="en-CA"/>
              </w:rPr>
            </w:pPr>
            <w:r>
              <w:rPr>
                <w:szCs w:val="22"/>
                <w:lang w:val="en-CA"/>
              </w:rPr>
              <w:t>D. Singer</w:t>
            </w:r>
            <w:r w:rsidR="00E61DAC" w:rsidRPr="009F176F">
              <w:rPr>
                <w:szCs w:val="22"/>
                <w:lang w:val="en-CA"/>
              </w:rPr>
              <w:br/>
              <w:t>Address line 1</w:t>
            </w:r>
            <w:r w:rsidR="00E61DAC" w:rsidRPr="009F176F">
              <w:rPr>
                <w:szCs w:val="22"/>
                <w:lang w:val="en-CA"/>
              </w:rPr>
              <w:br/>
              <w:t>Address line 2</w:t>
            </w:r>
            <w:r w:rsidR="00E61DAC" w:rsidRPr="009F176F">
              <w:rPr>
                <w:szCs w:val="22"/>
                <w:lang w:val="en-CA"/>
              </w:rPr>
              <w:br/>
              <w:t>Address line 3</w:t>
            </w:r>
          </w:p>
        </w:tc>
        <w:tc>
          <w:tcPr>
            <w:tcW w:w="900" w:type="dxa"/>
          </w:tcPr>
          <w:p w14:paraId="1B34B461" w14:textId="77777777" w:rsidR="00E61DAC" w:rsidRPr="009F176F" w:rsidRDefault="00E61DAC">
            <w:pPr>
              <w:spacing w:before="60" w:after="60"/>
              <w:rPr>
                <w:szCs w:val="22"/>
                <w:lang w:val="en-CA"/>
              </w:rPr>
            </w:pPr>
            <w:r w:rsidRPr="009F176F">
              <w:rPr>
                <w:szCs w:val="22"/>
                <w:lang w:val="en-CA"/>
              </w:rPr>
              <w:br/>
              <w:t>Tel:</w:t>
            </w:r>
            <w:r w:rsidRPr="009F176F">
              <w:rPr>
                <w:szCs w:val="22"/>
                <w:lang w:val="en-CA"/>
              </w:rPr>
              <w:br/>
              <w:t>Email:</w:t>
            </w:r>
          </w:p>
        </w:tc>
        <w:tc>
          <w:tcPr>
            <w:tcW w:w="3240" w:type="dxa"/>
          </w:tcPr>
          <w:p w14:paraId="4FF8AA28" w14:textId="2BA74B6A" w:rsidR="00E61DAC" w:rsidRPr="009F176F" w:rsidRDefault="00E61DAC" w:rsidP="005952A5">
            <w:pPr>
              <w:spacing w:before="60" w:after="60"/>
              <w:rPr>
                <w:szCs w:val="22"/>
                <w:lang w:val="en-CA"/>
              </w:rPr>
            </w:pPr>
            <w:r w:rsidRPr="009F176F">
              <w:rPr>
                <w:szCs w:val="22"/>
                <w:lang w:val="en-CA"/>
              </w:rPr>
              <w:br/>
            </w:r>
            <w:r w:rsidRPr="009F176F">
              <w:rPr>
                <w:szCs w:val="22"/>
                <w:lang w:val="en-CA"/>
              </w:rPr>
              <w:br/>
            </w:r>
            <w:r w:rsidR="00014D93">
              <w:rPr>
                <w:szCs w:val="22"/>
                <w:lang w:val="en-CA"/>
              </w:rPr>
              <w:t>chadfogg@gmail.com</w:t>
            </w:r>
            <w:r w:rsidR="00014D93" w:rsidRPr="009F176F" w:rsidDel="00014D93">
              <w:rPr>
                <w:szCs w:val="22"/>
                <w:lang w:val="en-CA"/>
              </w:rPr>
              <w:t xml:space="preserve"> </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0AC5DBBC" w:rsidR="00E61DAC" w:rsidRPr="009F176F" w:rsidRDefault="00014D93">
            <w:pPr>
              <w:spacing w:before="60" w:after="60"/>
              <w:rPr>
                <w:szCs w:val="22"/>
                <w:lang w:val="en-CA"/>
              </w:rPr>
            </w:pPr>
            <w:r>
              <w:rPr>
                <w:szCs w:val="22"/>
                <w:lang w:val="en-CA"/>
              </w:rPr>
              <w:t>Movielabs, Apple</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450F8301" w14:textId="14009A31" w:rsidR="0025260B" w:rsidRDefault="0025260B" w:rsidP="00C97D78">
      <w:pPr>
        <w:rPr>
          <w:lang w:val="en-CA"/>
        </w:rPr>
      </w:pPr>
      <w:r>
        <w:rPr>
          <w:lang w:val="en-CA"/>
        </w:rPr>
        <w:t xml:space="preserve">This document proposes adding the chroma 4:2:0 sample location type (ChromaLocType) information to the </w:t>
      </w:r>
      <w:r w:rsidR="00377126">
        <w:rPr>
          <w:lang w:val="en-CA"/>
        </w:rPr>
        <w:t xml:space="preserve">Coding-Independent Code Point (CICP) for video signal type identification </w:t>
      </w:r>
      <w:r>
        <w:rPr>
          <w:lang w:val="en-CA"/>
        </w:rPr>
        <w:t xml:space="preserve">(ISO/IEC 23091-2 | ITU-T H.273) </w:t>
      </w:r>
      <w:r w:rsidR="00014D93">
        <w:rPr>
          <w:lang w:val="en-CA"/>
        </w:rPr>
        <w:t>standard</w:t>
      </w:r>
      <w:r>
        <w:rPr>
          <w:lang w:val="en-CA"/>
        </w:rPr>
        <w:t xml:space="preserve">. ChromaLocType has traditionally been part of the AVC and HEVC </w:t>
      </w:r>
      <w:r w:rsidR="00014D93">
        <w:rPr>
          <w:lang w:val="en-CA"/>
        </w:rPr>
        <w:t>v</w:t>
      </w:r>
      <w:r>
        <w:rPr>
          <w:lang w:val="en-CA"/>
        </w:rPr>
        <w:t xml:space="preserve">ideo </w:t>
      </w:r>
      <w:r w:rsidR="00014D93">
        <w:rPr>
          <w:lang w:val="en-CA"/>
        </w:rPr>
        <w:t>u</w:t>
      </w:r>
      <w:r>
        <w:rPr>
          <w:lang w:val="en-CA"/>
        </w:rPr>
        <w:t>sability</w:t>
      </w:r>
      <w:r w:rsidR="00014D93">
        <w:rPr>
          <w:lang w:val="en-CA"/>
        </w:rPr>
        <w:t xml:space="preserve"> information</w:t>
      </w:r>
      <w:r>
        <w:rPr>
          <w:lang w:val="en-CA"/>
        </w:rPr>
        <w:t xml:space="preserve"> (VUI), </w:t>
      </w:r>
      <w:r w:rsidR="00014D93">
        <w:rPr>
          <w:lang w:val="en-CA"/>
        </w:rPr>
        <w:t xml:space="preserve">and was </w:t>
      </w:r>
      <w:r>
        <w:rPr>
          <w:lang w:val="en-CA"/>
        </w:rPr>
        <w:t xml:space="preserve">indicated by the bitstream elements chroma_sample_loc_type_top_field and chroma_sample_loc_type_bottom_field. </w:t>
      </w:r>
      <w:r w:rsidR="00511C41">
        <w:rPr>
          <w:lang w:val="en-CA"/>
        </w:rPr>
        <w:t xml:space="preserve">The information conveyed by ChromaLocType has gained importance in systems that exchange more than one video signal types, such as ITU-R BT.2100 (HDR/WCG) and ITU-R BT.709 (SDR/NCG), where the location of the chroma (Cb, Cr) samples </w:t>
      </w:r>
      <w:r w:rsidR="00014D93">
        <w:rPr>
          <w:lang w:val="en-CA"/>
        </w:rPr>
        <w:t xml:space="preserve">can </w:t>
      </w:r>
      <w:r w:rsidR="00511C41">
        <w:rPr>
          <w:lang w:val="en-CA"/>
        </w:rPr>
        <w:t>differ among those types.</w:t>
      </w:r>
      <w:r w:rsidR="00DC3AA1">
        <w:rPr>
          <w:lang w:val="en-CA"/>
        </w:rPr>
        <w:t xml:space="preserve"> Additional </w:t>
      </w:r>
      <w:r w:rsidR="00122140">
        <w:rPr>
          <w:lang w:val="en-CA"/>
        </w:rPr>
        <w:t xml:space="preserve">code points </w:t>
      </w:r>
      <w:r w:rsidR="00BF3C3B">
        <w:rPr>
          <w:lang w:val="en-CA"/>
        </w:rPr>
        <w:t>are also specified</w:t>
      </w:r>
      <w:r w:rsidR="00BF3C3B">
        <w:rPr>
          <w:lang w:val="en-CA"/>
        </w:rPr>
        <w:t xml:space="preserve"> </w:t>
      </w:r>
      <w:r w:rsidR="00122140">
        <w:rPr>
          <w:lang w:val="en-CA"/>
        </w:rPr>
        <w:t>that, we believe, are needed to properly define the chroma sample location type</w:t>
      </w:r>
      <w:r w:rsidR="00BF3C3B">
        <w:rPr>
          <w:lang w:val="en-CA"/>
        </w:rPr>
        <w:t xml:space="preserve"> code point</w:t>
      </w:r>
      <w:r w:rsidR="00122140">
        <w:rPr>
          <w:lang w:val="en-CA"/>
        </w:rPr>
        <w:t xml:space="preserve">.  </w:t>
      </w:r>
    </w:p>
    <w:p w14:paraId="430C72DA" w14:textId="191E4687" w:rsidR="00745F6B" w:rsidRPr="009F176F" w:rsidRDefault="00745F6B" w:rsidP="00E11923">
      <w:pPr>
        <w:pStyle w:val="Heading1"/>
        <w:rPr>
          <w:lang w:val="en-CA"/>
        </w:rPr>
      </w:pPr>
      <w:r w:rsidRPr="009F176F">
        <w:rPr>
          <w:lang w:val="en-CA"/>
        </w:rPr>
        <w:t xml:space="preserve">Introduction </w:t>
      </w:r>
    </w:p>
    <w:p w14:paraId="4F53572F" w14:textId="2EBC0452" w:rsidR="00377126" w:rsidRDefault="00377126" w:rsidP="009234A5">
      <w:pPr>
        <w:rPr>
          <w:lang w:val="en-CA"/>
        </w:rPr>
      </w:pPr>
      <w:r>
        <w:rPr>
          <w:lang w:val="en-CA"/>
        </w:rPr>
        <w:t>The CICP</w:t>
      </w:r>
      <w:r w:rsidR="00AA47E7">
        <w:rPr>
          <w:lang w:val="en-CA"/>
        </w:rPr>
        <w:t xml:space="preserve"> part 2</w:t>
      </w:r>
      <w:r>
        <w:rPr>
          <w:lang w:val="en-CA"/>
        </w:rPr>
        <w:t xml:space="preserve"> </w:t>
      </w:r>
      <w:r w:rsidR="00014D93">
        <w:rPr>
          <w:lang w:val="en-CA"/>
        </w:rPr>
        <w:t>standard</w:t>
      </w:r>
      <w:r w:rsidR="00014D93">
        <w:rPr>
          <w:lang w:val="en-CA"/>
        </w:rPr>
        <w:t xml:space="preserve"> </w:t>
      </w:r>
      <w:r w:rsidR="00AA47E7">
        <w:rPr>
          <w:lang w:val="en-CA"/>
        </w:rPr>
        <w:t>[</w:t>
      </w:r>
      <w:r>
        <w:rPr>
          <w:lang w:val="en-CA"/>
        </w:rPr>
        <w:t>1] copies most of the key VUI elements from Annex E of the respective AVC and HEVC specifications that are exchanged in "color space" descriptor metadata needed to interpret the meaning of video or image samples coded within bitstreams. Typical code point combinations</w:t>
      </w:r>
      <w:r w:rsidR="00AA47E7">
        <w:rPr>
          <w:lang w:val="en-CA"/>
        </w:rPr>
        <w:t xml:space="preserve"> used</w:t>
      </w:r>
      <w:r>
        <w:rPr>
          <w:lang w:val="en-CA"/>
        </w:rPr>
        <w:t xml:space="preserve"> </w:t>
      </w:r>
      <w:r w:rsidR="00AA47E7">
        <w:rPr>
          <w:lang w:val="en-CA"/>
        </w:rPr>
        <w:t xml:space="preserve">in systems are provided in the CICP part 4 technical report [2]. </w:t>
      </w:r>
      <w:r w:rsidR="00EC2610">
        <w:rPr>
          <w:lang w:val="en-CA"/>
        </w:rPr>
        <w:t xml:space="preserve">In this document we propose adding additional code points, which will infer the chroma sample location type information, i.e. </w:t>
      </w:r>
      <w:r w:rsidR="00EC2610">
        <w:rPr>
          <w:lang w:val="en-CA"/>
        </w:rPr>
        <w:t>ChromaLocTyp</w:t>
      </w:r>
      <w:r w:rsidR="00EC2610">
        <w:rPr>
          <w:lang w:val="en-CA"/>
        </w:rPr>
        <w:t xml:space="preserve">e, for content that utilize a subsampled chroma format. </w:t>
      </w:r>
      <w:r w:rsidR="00AA47E7">
        <w:rPr>
          <w:lang w:val="en-CA"/>
        </w:rPr>
        <w:t xml:space="preserve">It is proposed to add the text from the latest VVC SEI draft [3].  Source code that generated the most recent ChromaLocType figures </w:t>
      </w:r>
      <w:r w:rsidR="00EC2610">
        <w:rPr>
          <w:lang w:val="en-CA"/>
        </w:rPr>
        <w:t>is</w:t>
      </w:r>
      <w:r w:rsidR="00EC2610">
        <w:rPr>
          <w:lang w:val="en-CA"/>
        </w:rPr>
        <w:t xml:space="preserve"> </w:t>
      </w:r>
      <w:r w:rsidR="00AA47E7">
        <w:rPr>
          <w:lang w:val="en-CA"/>
        </w:rPr>
        <w:t>available in [4].</w:t>
      </w:r>
    </w:p>
    <w:p w14:paraId="35AE5E74" w14:textId="27123AF1" w:rsidR="00597A95" w:rsidRPr="00906F16" w:rsidRDefault="00377126" w:rsidP="00906F16">
      <w:pPr>
        <w:pStyle w:val="Heading1"/>
        <w:rPr>
          <w:noProof/>
          <w:szCs w:val="22"/>
          <w:lang w:val="en-CA"/>
        </w:rPr>
      </w:pPr>
      <w:r>
        <w:rPr>
          <w:lang w:val="en-CA"/>
        </w:rPr>
        <w:t>Proposed text additions</w:t>
      </w:r>
    </w:p>
    <w:p w14:paraId="02FC5A70" w14:textId="79C9782B" w:rsidR="00597A95" w:rsidRPr="00577B51" w:rsidRDefault="00597A95" w:rsidP="00906F16">
      <w:pPr>
        <w:pStyle w:val="Heading2"/>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left" w:pos="540"/>
        </w:tabs>
        <w:suppressAutoHyphens/>
        <w:overflowPunct/>
        <w:autoSpaceDE/>
        <w:autoSpaceDN/>
        <w:adjustRightInd/>
        <w:spacing w:before="136" w:after="240" w:line="250" w:lineRule="exact"/>
        <w:jc w:val="left"/>
        <w:textAlignment w:val="auto"/>
      </w:pPr>
      <w:r>
        <w:t>8.x Source</w:t>
      </w:r>
      <w:r w:rsidRPr="00577B51">
        <w:t xml:space="preserve"> </w:t>
      </w:r>
      <w:r>
        <w:t>indication</w:t>
      </w:r>
    </w:p>
    <w:p w14:paraId="26263E20" w14:textId="489E10EE" w:rsidR="00597A95" w:rsidRPr="00577B51" w:rsidRDefault="00597A95" w:rsidP="00597A95">
      <w:pPr>
        <w:pStyle w:val="BodyText"/>
        <w:keepNext/>
        <w:autoSpaceDE w:val="0"/>
        <w:autoSpaceDN w:val="0"/>
        <w:adjustRightInd w:val="0"/>
        <w:rPr>
          <w:rFonts w:eastAsiaTheme="minorEastAsia"/>
          <w:szCs w:val="24"/>
        </w:rPr>
      </w:pPr>
      <w:r w:rsidRPr="00577B51">
        <w:rPr>
          <w:rFonts w:eastAsiaTheme="minorEastAsia"/>
          <w:i/>
          <w:szCs w:val="24"/>
        </w:rPr>
        <w:t xml:space="preserve">Type: </w:t>
      </w:r>
      <w:r>
        <w:rPr>
          <w:rFonts w:eastAsiaTheme="minorEastAsia"/>
          <w:i/>
          <w:szCs w:val="24"/>
        </w:rPr>
        <w:t>Binary</w:t>
      </w:r>
    </w:p>
    <w:p w14:paraId="4292560F" w14:textId="4230CF4A" w:rsidR="00597A95" w:rsidRPr="00906F16" w:rsidRDefault="00597A95" w:rsidP="00906F16">
      <w:pPr>
        <w:pStyle w:val="BodyText"/>
        <w:keepNext/>
        <w:autoSpaceDE w:val="0"/>
        <w:autoSpaceDN w:val="0"/>
        <w:adjustRightInd w:val="0"/>
        <w:rPr>
          <w:rFonts w:eastAsiaTheme="minorEastAsia"/>
          <w:szCs w:val="24"/>
        </w:rPr>
      </w:pPr>
      <w:r w:rsidRPr="00577B51">
        <w:rPr>
          <w:rFonts w:eastAsiaTheme="minorEastAsia"/>
          <w:i/>
          <w:szCs w:val="24"/>
        </w:rPr>
        <w:t xml:space="preserve">Range: </w:t>
      </w:r>
      <w:r w:rsidR="00FC1EC5" w:rsidRPr="00577B51">
        <w:rPr>
          <w:rFonts w:eastAsiaTheme="minorEastAsia"/>
          <w:i/>
          <w:szCs w:val="24"/>
        </w:rPr>
        <w:t>0 – </w:t>
      </w:r>
      <w:r w:rsidR="00FC1EC5">
        <w:rPr>
          <w:rFonts w:eastAsiaTheme="minorEastAsia"/>
          <w:i/>
          <w:szCs w:val="24"/>
        </w:rPr>
        <w:t>1, plus associated flag</w:t>
      </w:r>
      <w:ins w:id="0" w:author="Alexis Tourapis" w:date="2020-04-12T12:50:00Z">
        <w:r w:rsidR="00906F16">
          <w:rPr>
            <w:rFonts w:eastAsiaTheme="minorEastAsia"/>
            <w:i/>
            <w:szCs w:val="24"/>
          </w:rPr>
          <w:t xml:space="preserve"> </w:t>
        </w:r>
        <w:r w:rsidR="00906F16" w:rsidRPr="00906F16">
          <w:rPr>
            <w:rFonts w:eastAsiaTheme="minorEastAsia"/>
            <w:iCs/>
            <w:szCs w:val="24"/>
            <w:highlight w:val="yellow"/>
            <w:rPrChange w:id="1" w:author="Alexis Tourapis" w:date="2020-04-12T12:50:00Z">
              <w:rPr>
                <w:rFonts w:eastAsiaTheme="minorEastAsia"/>
                <w:i/>
                <w:szCs w:val="24"/>
              </w:rPr>
            </w:rPrChange>
          </w:rPr>
          <w:t>[Ed. Note: Since both of these are flags</w:t>
        </w:r>
        <w:r w:rsidR="00906F16" w:rsidRPr="00906F16">
          <w:rPr>
            <w:rFonts w:eastAsiaTheme="minorEastAsia"/>
            <w:iCs/>
            <w:szCs w:val="24"/>
            <w:highlight w:val="yellow"/>
            <w:rPrChange w:id="2" w:author="Alexis Tourapis" w:date="2020-04-12T12:50:00Z">
              <w:rPr>
                <w:rFonts w:eastAsiaTheme="minorEastAsia"/>
                <w:iCs/>
                <w:szCs w:val="24"/>
              </w:rPr>
            </w:rPrChange>
          </w:rPr>
          <w:t>, maybe this should be handled differently]</w:t>
        </w:r>
      </w:ins>
    </w:p>
    <w:p w14:paraId="2C863627" w14:textId="34840A6C" w:rsidR="00495505" w:rsidRDefault="00495505" w:rsidP="00BF76B0">
      <w:pPr>
        <w:numPr>
          <w:ilvl w:val="12"/>
          <w:numId w:val="0"/>
        </w:numPr>
        <w:rPr>
          <w:noProof/>
          <w:szCs w:val="22"/>
          <w:lang w:val="en-CA"/>
        </w:rPr>
      </w:pPr>
      <w:r>
        <w:rPr>
          <w:b/>
          <w:bCs/>
          <w:noProof/>
          <w:szCs w:val="22"/>
          <w:lang w:val="en-CA"/>
        </w:rPr>
        <w:t>ProgressiveSourceFlag</w:t>
      </w:r>
      <w:r w:rsidRPr="00906F16">
        <w:rPr>
          <w:noProof/>
          <w:szCs w:val="22"/>
          <w:lang w:val="en-CA"/>
        </w:rPr>
        <w:t xml:space="preserve"> i</w:t>
      </w:r>
      <w:r>
        <w:rPr>
          <w:noProof/>
          <w:szCs w:val="22"/>
          <w:lang w:val="en-CA"/>
        </w:rPr>
        <w:t>ndicates</w:t>
      </w:r>
      <w:r w:rsidR="00597A95">
        <w:rPr>
          <w:noProof/>
          <w:szCs w:val="22"/>
          <w:lang w:val="en-CA"/>
        </w:rPr>
        <w:t>, in association with the element</w:t>
      </w:r>
      <w:r>
        <w:rPr>
          <w:noProof/>
          <w:szCs w:val="22"/>
          <w:lang w:val="en-CA"/>
        </w:rPr>
        <w:t xml:space="preserve"> </w:t>
      </w:r>
      <w:r w:rsidR="00597A95" w:rsidRPr="00444AFA">
        <w:rPr>
          <w:noProof/>
          <w:szCs w:val="22"/>
          <w:lang w:val="en-CA"/>
        </w:rPr>
        <w:t>InterlacedSourceFlag</w:t>
      </w:r>
      <w:r w:rsidR="00597A95">
        <w:rPr>
          <w:noProof/>
          <w:szCs w:val="22"/>
          <w:lang w:val="en-CA"/>
        </w:rPr>
        <w:t>,</w:t>
      </w:r>
      <w:r w:rsidR="00597A95" w:rsidRPr="00444AFA">
        <w:rPr>
          <w:noProof/>
          <w:szCs w:val="22"/>
          <w:lang w:val="en-CA"/>
        </w:rPr>
        <w:t xml:space="preserve"> </w:t>
      </w:r>
      <w:r w:rsidR="00597A95">
        <w:rPr>
          <w:noProof/>
          <w:szCs w:val="22"/>
          <w:lang w:val="en-CA"/>
        </w:rPr>
        <w:t xml:space="preserve">how </w:t>
      </w:r>
      <w:r>
        <w:rPr>
          <w:noProof/>
          <w:szCs w:val="22"/>
          <w:lang w:val="en-CA"/>
        </w:rPr>
        <w:t>the source scan type of the signal should be interpreted.</w:t>
      </w:r>
    </w:p>
    <w:p w14:paraId="5392604F" w14:textId="46F74DF6" w:rsidR="00597A95" w:rsidRDefault="00495505" w:rsidP="00597A95">
      <w:pPr>
        <w:numPr>
          <w:ilvl w:val="12"/>
          <w:numId w:val="0"/>
        </w:numPr>
        <w:rPr>
          <w:noProof/>
          <w:szCs w:val="22"/>
          <w:lang w:val="en-CA"/>
        </w:rPr>
      </w:pPr>
      <w:r>
        <w:rPr>
          <w:b/>
          <w:bCs/>
          <w:noProof/>
          <w:szCs w:val="22"/>
          <w:lang w:val="en-CA"/>
        </w:rPr>
        <w:t>Interlaced</w:t>
      </w:r>
      <w:r>
        <w:rPr>
          <w:b/>
          <w:bCs/>
          <w:noProof/>
          <w:szCs w:val="22"/>
          <w:lang w:val="en-CA"/>
        </w:rPr>
        <w:t>SourceFlag</w:t>
      </w:r>
      <w:r w:rsidR="00597A95" w:rsidRPr="00906F16">
        <w:rPr>
          <w:noProof/>
          <w:szCs w:val="22"/>
          <w:lang w:val="en-CA"/>
        </w:rPr>
        <w:t xml:space="preserve"> indicates</w:t>
      </w:r>
      <w:r w:rsidR="00597A95">
        <w:rPr>
          <w:noProof/>
          <w:szCs w:val="22"/>
          <w:lang w:val="en-CA"/>
        </w:rPr>
        <w:t xml:space="preserve">, in association with the element </w:t>
      </w:r>
      <w:r w:rsidR="00597A95">
        <w:rPr>
          <w:noProof/>
          <w:szCs w:val="22"/>
          <w:lang w:val="en-CA"/>
        </w:rPr>
        <w:t>Progressive</w:t>
      </w:r>
      <w:r w:rsidR="00597A95" w:rsidRPr="00444AFA">
        <w:rPr>
          <w:noProof/>
          <w:szCs w:val="22"/>
          <w:lang w:val="en-CA"/>
        </w:rPr>
        <w:t>SourceFlag</w:t>
      </w:r>
      <w:r w:rsidR="00597A95">
        <w:rPr>
          <w:noProof/>
          <w:szCs w:val="22"/>
          <w:lang w:val="en-CA"/>
        </w:rPr>
        <w:t>,</w:t>
      </w:r>
      <w:r w:rsidR="00597A95" w:rsidRPr="00444AFA">
        <w:rPr>
          <w:noProof/>
          <w:szCs w:val="22"/>
          <w:lang w:val="en-CA"/>
        </w:rPr>
        <w:t xml:space="preserve"> </w:t>
      </w:r>
      <w:r w:rsidR="00597A95">
        <w:rPr>
          <w:noProof/>
          <w:szCs w:val="22"/>
          <w:lang w:val="en-CA"/>
        </w:rPr>
        <w:t>how the source scan type of the signal should be interpreted.</w:t>
      </w:r>
    </w:p>
    <w:p w14:paraId="39A98D9C" w14:textId="52D4A2B6" w:rsidR="00495505" w:rsidRPr="00906F16" w:rsidRDefault="00597A95" w:rsidP="00495505">
      <w:pPr>
        <w:numPr>
          <w:ilvl w:val="12"/>
          <w:numId w:val="0"/>
        </w:numPr>
        <w:rPr>
          <w:noProof/>
          <w:szCs w:val="22"/>
          <w:lang w:val="en-CA"/>
        </w:rPr>
      </w:pPr>
      <w:r>
        <w:rPr>
          <w:noProof/>
          <w:szCs w:val="22"/>
          <w:lang w:val="en-CA"/>
        </w:rPr>
        <w:lastRenderedPageBreak/>
        <w:t xml:space="preserve">In particular, </w:t>
      </w:r>
      <w:r w:rsidR="00495505" w:rsidRPr="00906F16">
        <w:rPr>
          <w:noProof/>
          <w:szCs w:val="22"/>
          <w:lang w:val="en-CA"/>
        </w:rPr>
        <w:t>P</w:t>
      </w:r>
      <w:r w:rsidR="00495505" w:rsidRPr="00906F16">
        <w:rPr>
          <w:noProof/>
          <w:szCs w:val="22"/>
          <w:lang w:val="en-CA"/>
        </w:rPr>
        <w:t>rogressive</w:t>
      </w:r>
      <w:r w:rsidR="00495505">
        <w:rPr>
          <w:noProof/>
          <w:szCs w:val="22"/>
          <w:lang w:val="en-CA"/>
        </w:rPr>
        <w:t>S</w:t>
      </w:r>
      <w:r w:rsidR="00495505" w:rsidRPr="00906F16">
        <w:rPr>
          <w:noProof/>
          <w:szCs w:val="22"/>
          <w:lang w:val="en-CA"/>
        </w:rPr>
        <w:t>ource</w:t>
      </w:r>
      <w:r w:rsidR="00495505">
        <w:rPr>
          <w:noProof/>
          <w:szCs w:val="22"/>
          <w:lang w:val="en-CA"/>
        </w:rPr>
        <w:t>F</w:t>
      </w:r>
      <w:r w:rsidR="00495505" w:rsidRPr="00906F16">
        <w:rPr>
          <w:noProof/>
          <w:szCs w:val="22"/>
          <w:lang w:val="en-CA"/>
        </w:rPr>
        <w:t xml:space="preserve">lag and </w:t>
      </w:r>
      <w:r w:rsidR="00495505" w:rsidRPr="00906F16">
        <w:rPr>
          <w:noProof/>
          <w:szCs w:val="22"/>
          <w:lang w:val="en-CA"/>
        </w:rPr>
        <w:t>I</w:t>
      </w:r>
      <w:r w:rsidR="00495505" w:rsidRPr="00906F16">
        <w:rPr>
          <w:noProof/>
          <w:szCs w:val="22"/>
          <w:lang w:val="en-CA"/>
        </w:rPr>
        <w:t>nterlaced</w:t>
      </w:r>
      <w:r w:rsidR="00495505" w:rsidRPr="00906F16">
        <w:rPr>
          <w:noProof/>
          <w:szCs w:val="22"/>
          <w:lang w:val="en-CA"/>
        </w:rPr>
        <w:t>S</w:t>
      </w:r>
      <w:r w:rsidR="00495505" w:rsidRPr="00906F16">
        <w:rPr>
          <w:noProof/>
          <w:szCs w:val="22"/>
          <w:lang w:val="en-CA"/>
        </w:rPr>
        <w:t>ource</w:t>
      </w:r>
      <w:r w:rsidR="00495505" w:rsidRPr="00906F16">
        <w:rPr>
          <w:noProof/>
          <w:szCs w:val="22"/>
          <w:lang w:val="en-CA"/>
        </w:rPr>
        <w:t>F</w:t>
      </w:r>
      <w:r w:rsidR="00495505" w:rsidRPr="00906F16">
        <w:rPr>
          <w:noProof/>
          <w:szCs w:val="22"/>
          <w:lang w:val="en-CA"/>
        </w:rPr>
        <w:t>lag are interpreted as follows:</w:t>
      </w:r>
    </w:p>
    <w:p w14:paraId="38AA747C" w14:textId="4990AEB2" w:rsidR="00495505" w:rsidRPr="00906F16" w:rsidRDefault="00495505" w:rsidP="00495505">
      <w:pPr>
        <w:numPr>
          <w:ilvl w:val="12"/>
          <w:numId w:val="0"/>
        </w:numPr>
        <w:rPr>
          <w:noProof/>
          <w:szCs w:val="22"/>
          <w:lang w:val="en-CA"/>
        </w:rPr>
      </w:pPr>
      <w:r w:rsidRPr="00906F16">
        <w:rPr>
          <w:noProof/>
          <w:szCs w:val="22"/>
          <w:lang w:val="en-CA"/>
        </w:rPr>
        <w:t xml:space="preserve">– If </w:t>
      </w:r>
      <w:r w:rsidRPr="00444AFA">
        <w:rPr>
          <w:noProof/>
          <w:szCs w:val="22"/>
          <w:lang w:val="en-CA"/>
        </w:rPr>
        <w:t>Progressive</w:t>
      </w:r>
      <w:r>
        <w:rPr>
          <w:noProof/>
          <w:szCs w:val="22"/>
          <w:lang w:val="en-CA"/>
        </w:rPr>
        <w:t>S</w:t>
      </w:r>
      <w:r w:rsidRPr="00444AFA">
        <w:rPr>
          <w:noProof/>
          <w:szCs w:val="22"/>
          <w:lang w:val="en-CA"/>
        </w:rPr>
        <w:t>ource</w:t>
      </w:r>
      <w:r>
        <w:rPr>
          <w:noProof/>
          <w:szCs w:val="22"/>
          <w:lang w:val="en-CA"/>
        </w:rPr>
        <w:t>F</w:t>
      </w:r>
      <w:r w:rsidRPr="00444AFA">
        <w:rPr>
          <w:noProof/>
          <w:szCs w:val="22"/>
          <w:lang w:val="en-CA"/>
        </w:rPr>
        <w:t xml:space="preserve">lag </w:t>
      </w:r>
      <w:r w:rsidRPr="00906F16">
        <w:rPr>
          <w:noProof/>
          <w:szCs w:val="22"/>
          <w:lang w:val="en-CA"/>
        </w:rPr>
        <w:t xml:space="preserve">is equal to 1 and </w:t>
      </w:r>
      <w:r w:rsidR="00597A95">
        <w:rPr>
          <w:noProof/>
          <w:szCs w:val="22"/>
          <w:lang w:val="en-CA"/>
        </w:rPr>
        <w:t>InterlacedSourceFlag</w:t>
      </w:r>
      <w:r w:rsidRPr="00906F16">
        <w:rPr>
          <w:noProof/>
          <w:szCs w:val="22"/>
          <w:lang w:val="en-CA"/>
        </w:rPr>
        <w:t xml:space="preserve"> is equal to 0, the source scan type of the pictures should be interpreted as progressive only.</w:t>
      </w:r>
    </w:p>
    <w:p w14:paraId="7E439894" w14:textId="4E8AAC65" w:rsidR="00495505" w:rsidRPr="00906F16" w:rsidRDefault="00495505" w:rsidP="00495505">
      <w:pPr>
        <w:numPr>
          <w:ilvl w:val="12"/>
          <w:numId w:val="0"/>
        </w:numPr>
        <w:rPr>
          <w:noProof/>
          <w:szCs w:val="22"/>
          <w:lang w:val="en-CA"/>
        </w:rPr>
      </w:pPr>
      <w:r w:rsidRPr="00906F16">
        <w:rPr>
          <w:noProof/>
          <w:szCs w:val="22"/>
          <w:lang w:val="en-CA"/>
        </w:rPr>
        <w:t xml:space="preserve">– Otherwise, if </w:t>
      </w:r>
      <w:r w:rsidRPr="00444AFA">
        <w:rPr>
          <w:noProof/>
          <w:szCs w:val="22"/>
          <w:lang w:val="en-CA"/>
        </w:rPr>
        <w:t>Progressive</w:t>
      </w:r>
      <w:r>
        <w:rPr>
          <w:noProof/>
          <w:szCs w:val="22"/>
          <w:lang w:val="en-CA"/>
        </w:rPr>
        <w:t>S</w:t>
      </w:r>
      <w:r w:rsidRPr="00444AFA">
        <w:rPr>
          <w:noProof/>
          <w:szCs w:val="22"/>
          <w:lang w:val="en-CA"/>
        </w:rPr>
        <w:t>ource</w:t>
      </w:r>
      <w:r>
        <w:rPr>
          <w:noProof/>
          <w:szCs w:val="22"/>
          <w:lang w:val="en-CA"/>
        </w:rPr>
        <w:t>F</w:t>
      </w:r>
      <w:r w:rsidRPr="00444AFA">
        <w:rPr>
          <w:noProof/>
          <w:szCs w:val="22"/>
          <w:lang w:val="en-CA"/>
        </w:rPr>
        <w:t>lag</w:t>
      </w:r>
      <w:r w:rsidRPr="00906F16">
        <w:rPr>
          <w:noProof/>
          <w:szCs w:val="22"/>
          <w:lang w:val="en-CA"/>
        </w:rPr>
        <w:t xml:space="preserve"> is equal to 0 and </w:t>
      </w:r>
      <w:r w:rsidR="00597A95">
        <w:rPr>
          <w:noProof/>
          <w:szCs w:val="22"/>
          <w:lang w:val="en-CA"/>
        </w:rPr>
        <w:t>InterlacedSourceFlag</w:t>
      </w:r>
      <w:r w:rsidRPr="00906F16">
        <w:rPr>
          <w:noProof/>
          <w:szCs w:val="22"/>
          <w:lang w:val="en-CA"/>
        </w:rPr>
        <w:t xml:space="preserve"> is equal to 1, the source scan type of the pictures should be interpreted as interlaced only.</w:t>
      </w:r>
    </w:p>
    <w:p w14:paraId="02415650" w14:textId="39046E57" w:rsidR="00495505" w:rsidRPr="00906F16" w:rsidRDefault="00495505" w:rsidP="00495505">
      <w:pPr>
        <w:numPr>
          <w:ilvl w:val="12"/>
          <w:numId w:val="0"/>
        </w:numPr>
        <w:rPr>
          <w:noProof/>
          <w:szCs w:val="22"/>
          <w:lang w:val="en-CA"/>
        </w:rPr>
      </w:pPr>
      <w:r w:rsidRPr="00906F16">
        <w:rPr>
          <w:noProof/>
          <w:szCs w:val="22"/>
          <w:lang w:val="en-CA"/>
        </w:rPr>
        <w:t xml:space="preserve">– Otherwise, if </w:t>
      </w:r>
      <w:r w:rsidRPr="00444AFA">
        <w:rPr>
          <w:noProof/>
          <w:szCs w:val="22"/>
          <w:lang w:val="en-CA"/>
        </w:rPr>
        <w:t>Progressive</w:t>
      </w:r>
      <w:r>
        <w:rPr>
          <w:noProof/>
          <w:szCs w:val="22"/>
          <w:lang w:val="en-CA"/>
        </w:rPr>
        <w:t>S</w:t>
      </w:r>
      <w:r w:rsidRPr="00444AFA">
        <w:rPr>
          <w:noProof/>
          <w:szCs w:val="22"/>
          <w:lang w:val="en-CA"/>
        </w:rPr>
        <w:t>ource</w:t>
      </w:r>
      <w:r>
        <w:rPr>
          <w:noProof/>
          <w:szCs w:val="22"/>
          <w:lang w:val="en-CA"/>
        </w:rPr>
        <w:t>F</w:t>
      </w:r>
      <w:r w:rsidRPr="00444AFA">
        <w:rPr>
          <w:noProof/>
          <w:szCs w:val="22"/>
          <w:lang w:val="en-CA"/>
        </w:rPr>
        <w:t xml:space="preserve">lag </w:t>
      </w:r>
      <w:r w:rsidRPr="00906F16">
        <w:rPr>
          <w:noProof/>
          <w:szCs w:val="22"/>
          <w:lang w:val="en-CA"/>
        </w:rPr>
        <w:t xml:space="preserve">is equal to 0 and </w:t>
      </w:r>
      <w:r w:rsidR="00597A95">
        <w:rPr>
          <w:noProof/>
          <w:szCs w:val="22"/>
          <w:lang w:val="en-CA"/>
        </w:rPr>
        <w:t>InterlacedSourceFlag</w:t>
      </w:r>
      <w:r w:rsidRPr="00906F16">
        <w:rPr>
          <w:noProof/>
          <w:szCs w:val="22"/>
          <w:lang w:val="en-CA"/>
        </w:rPr>
        <w:t xml:space="preserve"> is equal to 0, the source scan type of the pictures should be interpreted as unknown or unspecified.</w:t>
      </w:r>
    </w:p>
    <w:p w14:paraId="5854F673" w14:textId="1FEE0E14" w:rsidR="00495505" w:rsidRDefault="00495505" w:rsidP="00495505">
      <w:pPr>
        <w:numPr>
          <w:ilvl w:val="12"/>
          <w:numId w:val="0"/>
        </w:numPr>
        <w:rPr>
          <w:noProof/>
          <w:szCs w:val="22"/>
          <w:lang w:val="en-CA"/>
        </w:rPr>
      </w:pPr>
      <w:r w:rsidRPr="00906F16">
        <w:rPr>
          <w:noProof/>
          <w:szCs w:val="22"/>
          <w:lang w:val="en-CA"/>
        </w:rPr>
        <w:t>– Otherwise (</w:t>
      </w:r>
      <w:r w:rsidRPr="00444AFA">
        <w:rPr>
          <w:noProof/>
          <w:szCs w:val="22"/>
          <w:lang w:val="en-CA"/>
        </w:rPr>
        <w:t>Progressive</w:t>
      </w:r>
      <w:r>
        <w:rPr>
          <w:noProof/>
          <w:szCs w:val="22"/>
          <w:lang w:val="en-CA"/>
        </w:rPr>
        <w:t>S</w:t>
      </w:r>
      <w:r w:rsidRPr="00444AFA">
        <w:rPr>
          <w:noProof/>
          <w:szCs w:val="22"/>
          <w:lang w:val="en-CA"/>
        </w:rPr>
        <w:t>ource</w:t>
      </w:r>
      <w:r>
        <w:rPr>
          <w:noProof/>
          <w:szCs w:val="22"/>
          <w:lang w:val="en-CA"/>
        </w:rPr>
        <w:t>F</w:t>
      </w:r>
      <w:r w:rsidRPr="00444AFA">
        <w:rPr>
          <w:noProof/>
          <w:szCs w:val="22"/>
          <w:lang w:val="en-CA"/>
        </w:rPr>
        <w:t xml:space="preserve">lag </w:t>
      </w:r>
      <w:r w:rsidRPr="00906F16">
        <w:rPr>
          <w:noProof/>
          <w:szCs w:val="22"/>
          <w:lang w:val="en-CA"/>
        </w:rPr>
        <w:t xml:space="preserve">is equal to 1 and </w:t>
      </w:r>
      <w:r w:rsidR="00597A95">
        <w:rPr>
          <w:noProof/>
          <w:szCs w:val="22"/>
          <w:lang w:val="en-CA"/>
        </w:rPr>
        <w:t>InterlacedSourceFlag</w:t>
      </w:r>
      <w:r w:rsidRPr="00906F16">
        <w:rPr>
          <w:noProof/>
          <w:szCs w:val="22"/>
          <w:lang w:val="en-CA"/>
        </w:rPr>
        <w:t xml:space="preserve"> is equal to 1), the source scan type of each picture is indicated at the picture level </w:t>
      </w:r>
      <w:r w:rsidR="00597A95">
        <w:rPr>
          <w:noProof/>
          <w:szCs w:val="22"/>
          <w:lang w:val="en-CA"/>
        </w:rPr>
        <w:t>through other means</w:t>
      </w:r>
      <w:r w:rsidRPr="00906F16">
        <w:rPr>
          <w:noProof/>
          <w:szCs w:val="22"/>
          <w:lang w:val="en-CA"/>
        </w:rPr>
        <w:t>.</w:t>
      </w:r>
    </w:p>
    <w:p w14:paraId="0C8D0466" w14:textId="2B1A1F6E" w:rsidR="00597A95" w:rsidRPr="00577B51" w:rsidRDefault="00597A95" w:rsidP="00906F16">
      <w:pPr>
        <w:pStyle w:val="Heading2"/>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left" w:pos="540"/>
        </w:tabs>
        <w:suppressAutoHyphens/>
        <w:overflowPunct/>
        <w:autoSpaceDE/>
        <w:autoSpaceDN/>
        <w:adjustRightInd/>
        <w:spacing w:before="136" w:after="240" w:line="250" w:lineRule="exact"/>
        <w:jc w:val="left"/>
        <w:textAlignment w:val="auto"/>
      </w:pPr>
      <w:r>
        <w:t xml:space="preserve">8.x </w:t>
      </w:r>
      <w:r>
        <w:t>Chroma format</w:t>
      </w:r>
    </w:p>
    <w:p w14:paraId="18EE84EA" w14:textId="3B016FA6" w:rsidR="00597A95" w:rsidRPr="00577B51" w:rsidRDefault="00597A95" w:rsidP="00597A95">
      <w:pPr>
        <w:pStyle w:val="BodyText"/>
        <w:keepNext/>
        <w:autoSpaceDE w:val="0"/>
        <w:autoSpaceDN w:val="0"/>
        <w:adjustRightInd w:val="0"/>
        <w:rPr>
          <w:rFonts w:eastAsiaTheme="minorEastAsia"/>
          <w:szCs w:val="24"/>
        </w:rPr>
      </w:pPr>
      <w:r w:rsidRPr="00577B51">
        <w:rPr>
          <w:rFonts w:eastAsiaTheme="minorEastAsia"/>
          <w:i/>
          <w:szCs w:val="24"/>
        </w:rPr>
        <w:t>Type: Unsigned integer, enumeration</w:t>
      </w:r>
    </w:p>
    <w:p w14:paraId="0A9EE392" w14:textId="69BCB450" w:rsidR="00597A95" w:rsidRPr="00906F16" w:rsidRDefault="00597A95" w:rsidP="00906F16">
      <w:pPr>
        <w:pStyle w:val="BodyText"/>
        <w:keepLines/>
        <w:autoSpaceDE w:val="0"/>
        <w:autoSpaceDN w:val="0"/>
        <w:adjustRightInd w:val="0"/>
        <w:rPr>
          <w:rFonts w:eastAsiaTheme="minorEastAsia"/>
          <w:szCs w:val="24"/>
        </w:rPr>
      </w:pPr>
      <w:r w:rsidRPr="00577B51">
        <w:rPr>
          <w:rFonts w:eastAsiaTheme="minorEastAsia"/>
          <w:i/>
          <w:szCs w:val="24"/>
        </w:rPr>
        <w:t>Range: : 0 – </w:t>
      </w:r>
      <w:r>
        <w:rPr>
          <w:rFonts w:eastAsiaTheme="minorEastAsia"/>
          <w:i/>
          <w:szCs w:val="24"/>
        </w:rPr>
        <w:t>3</w:t>
      </w:r>
    </w:p>
    <w:p w14:paraId="76DFC94B" w14:textId="3C9927DF" w:rsidR="00BF76B0" w:rsidRPr="00906F16" w:rsidRDefault="00BF76B0" w:rsidP="00906F16">
      <w:pPr>
        <w:numPr>
          <w:ilvl w:val="12"/>
          <w:numId w:val="0"/>
        </w:numPr>
        <w:rPr>
          <w:szCs w:val="22"/>
        </w:rPr>
      </w:pPr>
      <w:r>
        <w:rPr>
          <w:b/>
          <w:bCs/>
          <w:szCs w:val="22"/>
        </w:rPr>
        <w:t>C</w:t>
      </w:r>
      <w:r w:rsidRPr="00906F16">
        <w:rPr>
          <w:b/>
          <w:bCs/>
          <w:szCs w:val="22"/>
        </w:rPr>
        <w:t>hroma</w:t>
      </w:r>
      <w:r>
        <w:rPr>
          <w:b/>
          <w:bCs/>
          <w:szCs w:val="22"/>
        </w:rPr>
        <w:t>F</w:t>
      </w:r>
      <w:r w:rsidRPr="00906F16">
        <w:rPr>
          <w:b/>
          <w:bCs/>
          <w:szCs w:val="22"/>
        </w:rPr>
        <w:t>ormat</w:t>
      </w:r>
      <w:r>
        <w:rPr>
          <w:b/>
          <w:bCs/>
          <w:szCs w:val="22"/>
        </w:rPr>
        <w:t>I</w:t>
      </w:r>
      <w:r w:rsidRPr="00906F16">
        <w:rPr>
          <w:b/>
          <w:bCs/>
          <w:szCs w:val="22"/>
        </w:rPr>
        <w:t xml:space="preserve">dc </w:t>
      </w:r>
      <w:r w:rsidRPr="00906F16">
        <w:rPr>
          <w:szCs w:val="22"/>
        </w:rPr>
        <w:t xml:space="preserve">specifies the chroma sampling relative to the luma sampling as specified in </w:t>
      </w:r>
      <w:r>
        <w:rPr>
          <w:szCs w:val="22"/>
        </w:rPr>
        <w:fldChar w:fldCharType="begin"/>
      </w:r>
      <w:r>
        <w:rPr>
          <w:szCs w:val="22"/>
        </w:rPr>
        <w:instrText xml:space="preserve"> REF _Ref37578339 \h </w:instrText>
      </w:r>
      <w:r>
        <w:rPr>
          <w:szCs w:val="22"/>
        </w:rPr>
      </w:r>
      <w:r>
        <w:rPr>
          <w:szCs w:val="22"/>
        </w:rPr>
        <w:fldChar w:fldCharType="separate"/>
      </w:r>
      <w:r w:rsidRPr="00084198">
        <w:rPr>
          <w:noProof/>
          <w:lang w:val="en-CA"/>
        </w:rPr>
        <w:t>Table </w:t>
      </w:r>
      <w:r>
        <w:rPr>
          <w:noProof/>
          <w:lang w:val="en-CA"/>
        </w:rPr>
        <w:t>3</w:t>
      </w:r>
      <w:r>
        <w:rPr>
          <w:szCs w:val="22"/>
        </w:rPr>
        <w:fldChar w:fldCharType="end"/>
      </w:r>
      <w:r w:rsidRPr="00906F16">
        <w:rPr>
          <w:szCs w:val="22"/>
        </w:rPr>
        <w:t xml:space="preserve">. The value of </w:t>
      </w:r>
      <w:r w:rsidRPr="00906F16">
        <w:rPr>
          <w:szCs w:val="22"/>
        </w:rPr>
        <w:t>C</w:t>
      </w:r>
      <w:r w:rsidRPr="00906F16">
        <w:rPr>
          <w:szCs w:val="22"/>
        </w:rPr>
        <w:t>hroma</w:t>
      </w:r>
      <w:r w:rsidRPr="00906F16">
        <w:rPr>
          <w:szCs w:val="22"/>
        </w:rPr>
        <w:t>F</w:t>
      </w:r>
      <w:r w:rsidRPr="00906F16">
        <w:rPr>
          <w:szCs w:val="22"/>
        </w:rPr>
        <w:t>ormat</w:t>
      </w:r>
      <w:r w:rsidRPr="00906F16">
        <w:rPr>
          <w:szCs w:val="22"/>
        </w:rPr>
        <w:t>I</w:t>
      </w:r>
      <w:r w:rsidRPr="00906F16">
        <w:rPr>
          <w:szCs w:val="22"/>
        </w:rPr>
        <w:t>dc shall be in the range of 0 to 3, inclusive.</w:t>
      </w:r>
    </w:p>
    <w:p w14:paraId="2026FEB2" w14:textId="72882EBD" w:rsidR="00BF76B0" w:rsidRDefault="00BF76B0" w:rsidP="00906F16">
      <w:pPr>
        <w:pStyle w:val="Default"/>
        <w:spacing w:before="136"/>
        <w:rPr>
          <w:sz w:val="22"/>
          <w:szCs w:val="22"/>
        </w:rPr>
      </w:pPr>
      <w:r w:rsidRPr="00906F16">
        <w:rPr>
          <w:sz w:val="22"/>
          <w:szCs w:val="22"/>
        </w:rPr>
        <w:t xml:space="preserve">The source and decoded pictures are each comprised of one or more sample arrays: </w:t>
      </w:r>
    </w:p>
    <w:p w14:paraId="7C82E2D0" w14:textId="77777777" w:rsidR="00BF76B0" w:rsidRDefault="00BF76B0" w:rsidP="00906F16">
      <w:pPr>
        <w:pStyle w:val="Default"/>
        <w:spacing w:before="136"/>
        <w:rPr>
          <w:sz w:val="22"/>
          <w:szCs w:val="22"/>
        </w:rPr>
      </w:pPr>
      <w:r w:rsidRPr="00E17724">
        <w:rPr>
          <w:noProof/>
          <w:lang w:val="en-CA"/>
        </w:rPr>
        <w:t>–</w:t>
      </w:r>
      <w:r w:rsidRPr="00E17724">
        <w:rPr>
          <w:noProof/>
          <w:lang w:val="en-CA"/>
        </w:rPr>
        <w:tab/>
      </w:r>
      <w:r w:rsidRPr="00444AFA">
        <w:rPr>
          <w:sz w:val="22"/>
          <w:szCs w:val="22"/>
        </w:rPr>
        <w:t xml:space="preserve">Luma (Y) only (monochrome). </w:t>
      </w:r>
    </w:p>
    <w:p w14:paraId="7755523D" w14:textId="77777777" w:rsidR="00BF76B0" w:rsidRDefault="00BF76B0" w:rsidP="00906F16">
      <w:pPr>
        <w:pStyle w:val="Default"/>
        <w:spacing w:before="136"/>
        <w:rPr>
          <w:color w:val="auto"/>
          <w:sz w:val="22"/>
          <w:szCs w:val="22"/>
        </w:rPr>
      </w:pPr>
      <w:r w:rsidRPr="00E17724">
        <w:rPr>
          <w:noProof/>
          <w:lang w:val="en-CA"/>
        </w:rPr>
        <w:t>–</w:t>
      </w:r>
      <w:r w:rsidRPr="00E17724">
        <w:rPr>
          <w:noProof/>
          <w:lang w:val="en-CA"/>
        </w:rPr>
        <w:tab/>
      </w:r>
      <w:r w:rsidRPr="00906F16">
        <w:rPr>
          <w:sz w:val="22"/>
          <w:szCs w:val="22"/>
        </w:rPr>
        <w:t xml:space="preserve">Luma and two chroma (YCbCr or YCgCo). </w:t>
      </w:r>
    </w:p>
    <w:p w14:paraId="7B46CADD" w14:textId="77777777" w:rsidR="00BF76B0" w:rsidRDefault="00BF76B0" w:rsidP="00906F16">
      <w:pPr>
        <w:pStyle w:val="Default"/>
        <w:spacing w:before="136"/>
        <w:rPr>
          <w:color w:val="auto"/>
          <w:sz w:val="22"/>
          <w:szCs w:val="22"/>
        </w:rPr>
      </w:pPr>
      <w:r w:rsidRPr="00E17724">
        <w:rPr>
          <w:noProof/>
          <w:lang w:val="en-CA"/>
        </w:rPr>
        <w:t>–</w:t>
      </w:r>
      <w:r w:rsidRPr="00E17724">
        <w:rPr>
          <w:noProof/>
          <w:lang w:val="en-CA"/>
        </w:rPr>
        <w:tab/>
      </w:r>
      <w:r w:rsidRPr="00906F16">
        <w:rPr>
          <w:color w:val="auto"/>
          <w:sz w:val="22"/>
          <w:szCs w:val="22"/>
        </w:rPr>
        <w:t xml:space="preserve">Green, blue, and red (GBR, also known as RGB). </w:t>
      </w:r>
    </w:p>
    <w:p w14:paraId="68A1DBC4" w14:textId="65E1808F" w:rsidR="00BF76B0" w:rsidRPr="00906F16" w:rsidRDefault="00BF76B0" w:rsidP="00906F16">
      <w:pPr>
        <w:pStyle w:val="Default"/>
        <w:spacing w:before="136"/>
        <w:rPr>
          <w:color w:val="auto"/>
          <w:sz w:val="22"/>
          <w:szCs w:val="22"/>
        </w:rPr>
      </w:pPr>
      <w:r w:rsidRPr="00E17724">
        <w:rPr>
          <w:noProof/>
          <w:lang w:val="en-CA"/>
        </w:rPr>
        <w:t>–</w:t>
      </w:r>
      <w:r w:rsidRPr="00E17724">
        <w:rPr>
          <w:noProof/>
          <w:lang w:val="en-CA"/>
        </w:rPr>
        <w:tab/>
      </w:r>
      <w:r w:rsidRPr="00906F16">
        <w:rPr>
          <w:color w:val="auto"/>
          <w:sz w:val="22"/>
          <w:szCs w:val="22"/>
        </w:rPr>
        <w:t xml:space="preserve">Arrays representing other unspecified monochrome or tri-stimulus colour samplings (for example, YZX, also known as XYZ). </w:t>
      </w:r>
    </w:p>
    <w:p w14:paraId="2478DA2D" w14:textId="6BE714A5" w:rsidR="00BF76B0" w:rsidRPr="00906F16" w:rsidRDefault="005E4E11" w:rsidP="00906F16">
      <w:pPr>
        <w:pStyle w:val="Default"/>
        <w:spacing w:before="136"/>
        <w:rPr>
          <w:color w:val="auto"/>
          <w:sz w:val="22"/>
          <w:szCs w:val="22"/>
        </w:rPr>
      </w:pPr>
      <w:r w:rsidRPr="005E4E11">
        <w:rPr>
          <w:color w:val="auto"/>
          <w:sz w:val="22"/>
          <w:szCs w:val="22"/>
        </w:rPr>
        <w:t>For convenience of notation and terminology, the variables and terms associated with these arrays are referred to as luma (or L or Y) and chroma, where the two chroma arrays are referred to as Cb and Cr; regardless of the actual colour representation method in use.</w:t>
      </w:r>
      <w:r>
        <w:rPr>
          <w:color w:val="auto"/>
          <w:sz w:val="22"/>
          <w:szCs w:val="22"/>
        </w:rPr>
        <w:t xml:space="preserve"> </w:t>
      </w:r>
      <w:r w:rsidR="00BF76B0" w:rsidRPr="00906F16">
        <w:rPr>
          <w:color w:val="auto"/>
          <w:sz w:val="22"/>
          <w:szCs w:val="22"/>
        </w:rPr>
        <w:t xml:space="preserve">The actual colour representation method in use can be indicated </w:t>
      </w:r>
      <w:r w:rsidR="00BF76B0">
        <w:rPr>
          <w:color w:val="auto"/>
          <w:sz w:val="22"/>
          <w:szCs w:val="22"/>
        </w:rPr>
        <w:t xml:space="preserve">using </w:t>
      </w:r>
      <w:r>
        <w:rPr>
          <w:color w:val="auto"/>
          <w:sz w:val="22"/>
          <w:szCs w:val="22"/>
        </w:rPr>
        <w:t>other syntax elements that may include and indicate the ColourPrimaries, TransferCharacteristics, and MatrixCoefficients of a signal</w:t>
      </w:r>
      <w:r w:rsidR="00BF76B0" w:rsidRPr="00906F16">
        <w:rPr>
          <w:color w:val="auto"/>
          <w:sz w:val="22"/>
          <w:szCs w:val="22"/>
        </w:rPr>
        <w:t xml:space="preserve">. </w:t>
      </w:r>
    </w:p>
    <w:p w14:paraId="5A9B77F1" w14:textId="1DC6CB07" w:rsidR="00BF76B0" w:rsidRPr="00906F16" w:rsidRDefault="005E4E11" w:rsidP="005E4E11">
      <w:pPr>
        <w:numPr>
          <w:ilvl w:val="12"/>
          <w:numId w:val="0"/>
        </w:numPr>
        <w:rPr>
          <w:szCs w:val="22"/>
        </w:rPr>
      </w:pPr>
      <w:r>
        <w:rPr>
          <w:szCs w:val="22"/>
        </w:rPr>
        <w:t>Two</w:t>
      </w:r>
      <w:r w:rsidRPr="00906F16">
        <w:rPr>
          <w:szCs w:val="22"/>
        </w:rPr>
        <w:t xml:space="preserve"> </w:t>
      </w:r>
      <w:r w:rsidR="00BF76B0" w:rsidRPr="00906F16">
        <w:rPr>
          <w:szCs w:val="22"/>
        </w:rPr>
        <w:t>variables</w:t>
      </w:r>
      <w:r>
        <w:rPr>
          <w:szCs w:val="22"/>
        </w:rPr>
        <w:t>,</w:t>
      </w:r>
      <w:r w:rsidR="00BF76B0" w:rsidRPr="00906F16">
        <w:rPr>
          <w:szCs w:val="22"/>
        </w:rPr>
        <w:t xml:space="preserve"> SubWidthC and SubHeightC</w:t>
      </w:r>
      <w:r>
        <w:rPr>
          <w:szCs w:val="22"/>
        </w:rPr>
        <w:t>,</w:t>
      </w:r>
      <w:r w:rsidR="00BF76B0" w:rsidRPr="00906F16">
        <w:rPr>
          <w:szCs w:val="22"/>
        </w:rPr>
        <w:t xml:space="preserve"> </w:t>
      </w:r>
      <w:r>
        <w:rPr>
          <w:szCs w:val="22"/>
        </w:rPr>
        <w:t xml:space="preserve">are </w:t>
      </w:r>
      <w:r w:rsidR="00BF76B0" w:rsidRPr="00906F16">
        <w:rPr>
          <w:szCs w:val="22"/>
        </w:rPr>
        <w:t xml:space="preserve">specified </w:t>
      </w:r>
      <w:r w:rsidRPr="00444AFA">
        <w:rPr>
          <w:szCs w:val="22"/>
        </w:rPr>
        <w:t xml:space="preserve">in </w:t>
      </w:r>
      <w:r>
        <w:rPr>
          <w:szCs w:val="22"/>
        </w:rPr>
        <w:fldChar w:fldCharType="begin"/>
      </w:r>
      <w:r>
        <w:rPr>
          <w:szCs w:val="22"/>
        </w:rPr>
        <w:instrText xml:space="preserve"> REF _Ref37578339 \h </w:instrText>
      </w:r>
      <w:r>
        <w:rPr>
          <w:szCs w:val="22"/>
        </w:rPr>
      </w:r>
      <w:r>
        <w:rPr>
          <w:szCs w:val="22"/>
        </w:rPr>
        <w:fldChar w:fldCharType="separate"/>
      </w:r>
      <w:r w:rsidRPr="00084198">
        <w:rPr>
          <w:noProof/>
          <w:lang w:val="en-CA"/>
        </w:rPr>
        <w:t>Table </w:t>
      </w:r>
      <w:r>
        <w:rPr>
          <w:noProof/>
          <w:lang w:val="en-CA"/>
        </w:rPr>
        <w:t>3</w:t>
      </w:r>
      <w:r>
        <w:rPr>
          <w:szCs w:val="22"/>
        </w:rPr>
        <w:fldChar w:fldCharType="end"/>
      </w:r>
      <w:r>
        <w:rPr>
          <w:szCs w:val="22"/>
        </w:rPr>
        <w:t>, which indicate the resolution scaling difference between luma versus chroma width and luma versus chroma height, respectively</w:t>
      </w:r>
      <w:r w:rsidRPr="00444AFA">
        <w:rPr>
          <w:szCs w:val="22"/>
        </w:rPr>
        <w:t xml:space="preserve">. </w:t>
      </w:r>
    </w:p>
    <w:p w14:paraId="467C23D5" w14:textId="185E2999" w:rsidR="00BF76B0" w:rsidRPr="00084198" w:rsidRDefault="00BF76B0" w:rsidP="00BF76B0">
      <w:pPr>
        <w:pStyle w:val="Caption"/>
        <w:rPr>
          <w:noProof/>
          <w:lang w:val="en-CA"/>
        </w:rPr>
      </w:pPr>
      <w:bookmarkStart w:id="3" w:name="_Ref37578339"/>
      <w:r w:rsidRPr="00084198">
        <w:rPr>
          <w:noProof/>
          <w:lang w:val="en-CA"/>
        </w:rPr>
        <w:t>Table </w:t>
      </w:r>
      <w:r>
        <w:rPr>
          <w:noProof/>
          <w:lang w:val="en-CA"/>
        </w:rPr>
        <w:fldChar w:fldCharType="begin" w:fldLock="1"/>
      </w:r>
      <w:r>
        <w:rPr>
          <w:noProof/>
          <w:lang w:val="en-CA"/>
        </w:rPr>
        <w:instrText xml:space="preserve"> SEQ Table \* ARABIC </w:instrText>
      </w:r>
      <w:r>
        <w:rPr>
          <w:noProof/>
          <w:lang w:val="en-CA"/>
        </w:rPr>
        <w:fldChar w:fldCharType="separate"/>
      </w:r>
      <w:r>
        <w:rPr>
          <w:noProof/>
          <w:lang w:val="en-CA"/>
        </w:rPr>
        <w:t>3</w:t>
      </w:r>
      <w:r>
        <w:rPr>
          <w:noProof/>
          <w:lang w:val="en-CA"/>
        </w:rPr>
        <w:fldChar w:fldCharType="end"/>
      </w:r>
      <w:bookmarkEnd w:id="3"/>
      <w:r w:rsidRPr="00084198">
        <w:rPr>
          <w:noProof/>
          <w:lang w:val="en-CA"/>
        </w:rPr>
        <w:t xml:space="preserve"> – </w:t>
      </w:r>
      <w:r w:rsidR="007F0564">
        <w:rPr>
          <w:noProof/>
          <w:lang w:val="en-CA"/>
        </w:rPr>
        <w:t>Definition of ChromaFormatIDC and its relationship with the luma/chroma width and height scaling factors SubWidthC and SubHeightC</w:t>
      </w:r>
    </w:p>
    <w:tbl>
      <w:tblPr>
        <w:tblW w:w="8205" w:type="dxa"/>
        <w:tblInd w:w="1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2015"/>
        <w:gridCol w:w="2015"/>
        <w:gridCol w:w="2015"/>
      </w:tblGrid>
      <w:tr w:rsidR="00BF76B0" w:rsidRPr="00084198" w14:paraId="0C2DA2A0" w14:textId="77777777" w:rsidTr="00906F16">
        <w:tc>
          <w:tcPr>
            <w:tcW w:w="2160" w:type="dxa"/>
            <w:tcBorders>
              <w:top w:val="single" w:sz="4" w:space="0" w:color="auto"/>
              <w:left w:val="single" w:sz="4" w:space="0" w:color="auto"/>
              <w:bottom w:val="single" w:sz="4" w:space="0" w:color="auto"/>
              <w:right w:val="single" w:sz="4" w:space="0" w:color="auto"/>
            </w:tcBorders>
            <w:hideMark/>
          </w:tcPr>
          <w:p w14:paraId="23778942" w14:textId="77777777" w:rsidR="00BF76B0" w:rsidRPr="00084198" w:rsidRDefault="00BF76B0" w:rsidP="00444AFA">
            <w:pPr>
              <w:pStyle w:val="Tablehead"/>
              <w:rPr>
                <w:lang w:val="en-CA"/>
              </w:rPr>
            </w:pPr>
            <w:r>
              <w:rPr>
                <w:lang w:val="en-CA"/>
              </w:rPr>
              <w:t>ChromaFormatIdc</w:t>
            </w:r>
          </w:p>
        </w:tc>
        <w:tc>
          <w:tcPr>
            <w:tcW w:w="2015" w:type="dxa"/>
            <w:tcBorders>
              <w:top w:val="single" w:sz="4" w:space="0" w:color="auto"/>
              <w:left w:val="single" w:sz="4" w:space="0" w:color="auto"/>
              <w:bottom w:val="single" w:sz="4" w:space="0" w:color="auto"/>
              <w:right w:val="single" w:sz="4" w:space="0" w:color="auto"/>
            </w:tcBorders>
            <w:hideMark/>
          </w:tcPr>
          <w:p w14:paraId="3BD96B83" w14:textId="5806A05B" w:rsidR="00BF76B0" w:rsidRPr="00084198" w:rsidRDefault="00BF76B0" w:rsidP="00444AFA">
            <w:pPr>
              <w:pStyle w:val="Tablehead"/>
              <w:rPr>
                <w:lang w:val="en-CA"/>
              </w:rPr>
            </w:pPr>
            <w:r w:rsidRPr="00084198">
              <w:rPr>
                <w:lang w:val="en-CA"/>
              </w:rPr>
              <w:t>C</w:t>
            </w:r>
            <w:r>
              <w:rPr>
                <w:lang w:val="en-CA"/>
              </w:rPr>
              <w:t>hroma Format</w:t>
            </w:r>
          </w:p>
        </w:tc>
        <w:tc>
          <w:tcPr>
            <w:tcW w:w="2015" w:type="dxa"/>
            <w:tcBorders>
              <w:top w:val="single" w:sz="4" w:space="0" w:color="auto"/>
              <w:left w:val="single" w:sz="4" w:space="0" w:color="auto"/>
              <w:bottom w:val="single" w:sz="4" w:space="0" w:color="auto"/>
              <w:right w:val="single" w:sz="4" w:space="0" w:color="auto"/>
            </w:tcBorders>
            <w:hideMark/>
          </w:tcPr>
          <w:p w14:paraId="1EFE65D2" w14:textId="18DE6F3A" w:rsidR="00BF76B0" w:rsidRPr="00084198" w:rsidRDefault="00BF76B0" w:rsidP="00444AFA">
            <w:pPr>
              <w:pStyle w:val="Tablehead"/>
              <w:rPr>
                <w:lang w:val="en-CA"/>
              </w:rPr>
            </w:pPr>
            <w:r>
              <w:rPr>
                <w:lang w:val="en-CA"/>
              </w:rPr>
              <w:t>SubWidthC</w:t>
            </w:r>
          </w:p>
        </w:tc>
        <w:tc>
          <w:tcPr>
            <w:tcW w:w="2015" w:type="dxa"/>
            <w:tcBorders>
              <w:top w:val="single" w:sz="4" w:space="0" w:color="auto"/>
              <w:left w:val="single" w:sz="4" w:space="0" w:color="auto"/>
              <w:bottom w:val="single" w:sz="4" w:space="0" w:color="auto"/>
              <w:right w:val="single" w:sz="4" w:space="0" w:color="auto"/>
            </w:tcBorders>
            <w:hideMark/>
          </w:tcPr>
          <w:p w14:paraId="2094EBFA" w14:textId="72029BBD" w:rsidR="00BF76B0" w:rsidRPr="00084198" w:rsidRDefault="00BF76B0" w:rsidP="00444AFA">
            <w:pPr>
              <w:pStyle w:val="Tablehead"/>
              <w:rPr>
                <w:lang w:val="en-CA"/>
              </w:rPr>
            </w:pPr>
            <w:r>
              <w:rPr>
                <w:lang w:val="en-CA"/>
              </w:rPr>
              <w:t>SubHeightC</w:t>
            </w:r>
          </w:p>
        </w:tc>
      </w:tr>
      <w:tr w:rsidR="00BF76B0" w:rsidRPr="00084198" w14:paraId="490436BE" w14:textId="77777777" w:rsidTr="00906F16">
        <w:tc>
          <w:tcPr>
            <w:tcW w:w="2160" w:type="dxa"/>
            <w:tcBorders>
              <w:top w:val="single" w:sz="4" w:space="0" w:color="auto"/>
              <w:left w:val="single" w:sz="4" w:space="0" w:color="auto"/>
              <w:bottom w:val="single" w:sz="4" w:space="0" w:color="auto"/>
              <w:right w:val="single" w:sz="4" w:space="0" w:color="auto"/>
            </w:tcBorders>
            <w:hideMark/>
          </w:tcPr>
          <w:p w14:paraId="4DC48E92" w14:textId="604C3654" w:rsidR="00BF76B0" w:rsidRPr="00084198" w:rsidRDefault="00BF76B0" w:rsidP="00444AFA">
            <w:pPr>
              <w:pStyle w:val="Tabletext"/>
              <w:jc w:val="center"/>
              <w:rPr>
                <w:lang w:val="en-CA"/>
              </w:rPr>
            </w:pPr>
            <w:r>
              <w:rPr>
                <w:lang w:val="en-CA"/>
              </w:rPr>
              <w:t>0</w:t>
            </w:r>
          </w:p>
        </w:tc>
        <w:tc>
          <w:tcPr>
            <w:tcW w:w="2015" w:type="dxa"/>
            <w:tcBorders>
              <w:top w:val="single" w:sz="4" w:space="0" w:color="auto"/>
              <w:left w:val="single" w:sz="4" w:space="0" w:color="auto"/>
              <w:bottom w:val="single" w:sz="4" w:space="0" w:color="auto"/>
              <w:right w:val="single" w:sz="4" w:space="0" w:color="auto"/>
            </w:tcBorders>
            <w:hideMark/>
          </w:tcPr>
          <w:p w14:paraId="089E4498" w14:textId="0A8FD4DA" w:rsidR="00BF76B0" w:rsidRPr="00084198" w:rsidRDefault="00BF76B0" w:rsidP="00444AFA">
            <w:pPr>
              <w:pStyle w:val="Tabletext"/>
              <w:jc w:val="center"/>
              <w:rPr>
                <w:lang w:val="en-CA"/>
              </w:rPr>
            </w:pPr>
            <w:r>
              <w:rPr>
                <w:lang w:val="en-CA"/>
              </w:rPr>
              <w:t>Monochrome</w:t>
            </w:r>
          </w:p>
        </w:tc>
        <w:tc>
          <w:tcPr>
            <w:tcW w:w="2015" w:type="dxa"/>
            <w:tcBorders>
              <w:top w:val="single" w:sz="4" w:space="0" w:color="auto"/>
              <w:left w:val="single" w:sz="4" w:space="0" w:color="auto"/>
              <w:bottom w:val="single" w:sz="4" w:space="0" w:color="auto"/>
              <w:right w:val="single" w:sz="4" w:space="0" w:color="auto"/>
            </w:tcBorders>
            <w:hideMark/>
          </w:tcPr>
          <w:p w14:paraId="3ABA2E9F" w14:textId="324A15D1" w:rsidR="00BF76B0" w:rsidRPr="00084198" w:rsidRDefault="00BF76B0" w:rsidP="00444AFA">
            <w:pPr>
              <w:pStyle w:val="Tabletext"/>
              <w:jc w:val="center"/>
              <w:rPr>
                <w:lang w:val="en-CA"/>
              </w:rPr>
            </w:pPr>
            <w:r>
              <w:rPr>
                <w:lang w:val="en-CA"/>
              </w:rPr>
              <w:t>1</w:t>
            </w:r>
          </w:p>
        </w:tc>
        <w:tc>
          <w:tcPr>
            <w:tcW w:w="2015" w:type="dxa"/>
            <w:tcBorders>
              <w:top w:val="single" w:sz="4" w:space="0" w:color="auto"/>
              <w:left w:val="single" w:sz="4" w:space="0" w:color="auto"/>
              <w:bottom w:val="single" w:sz="4" w:space="0" w:color="auto"/>
              <w:right w:val="single" w:sz="4" w:space="0" w:color="auto"/>
            </w:tcBorders>
            <w:hideMark/>
          </w:tcPr>
          <w:p w14:paraId="139B5478" w14:textId="7A18F375" w:rsidR="00BF76B0" w:rsidRPr="00084198" w:rsidRDefault="00BF76B0" w:rsidP="00444AFA">
            <w:pPr>
              <w:pStyle w:val="Tabletext"/>
              <w:jc w:val="center"/>
              <w:rPr>
                <w:lang w:val="en-CA"/>
              </w:rPr>
            </w:pPr>
            <w:r>
              <w:rPr>
                <w:lang w:val="en-CA"/>
              </w:rPr>
              <w:t>1</w:t>
            </w:r>
          </w:p>
        </w:tc>
      </w:tr>
      <w:tr w:rsidR="00BF76B0" w:rsidRPr="00084198" w14:paraId="2F8F4316" w14:textId="77777777" w:rsidTr="00906F16">
        <w:tc>
          <w:tcPr>
            <w:tcW w:w="2160" w:type="dxa"/>
            <w:tcBorders>
              <w:top w:val="single" w:sz="4" w:space="0" w:color="auto"/>
              <w:left w:val="single" w:sz="4" w:space="0" w:color="auto"/>
              <w:bottom w:val="single" w:sz="4" w:space="0" w:color="auto"/>
              <w:right w:val="single" w:sz="4" w:space="0" w:color="auto"/>
            </w:tcBorders>
            <w:hideMark/>
          </w:tcPr>
          <w:p w14:paraId="41B4E4E0" w14:textId="2D87731C" w:rsidR="00BF76B0" w:rsidRPr="00084198" w:rsidRDefault="00BF76B0" w:rsidP="00444AFA">
            <w:pPr>
              <w:pStyle w:val="Tabletext"/>
              <w:jc w:val="center"/>
              <w:rPr>
                <w:lang w:val="en-CA"/>
              </w:rPr>
            </w:pPr>
            <w:r>
              <w:rPr>
                <w:lang w:val="en-CA"/>
              </w:rPr>
              <w:t>1</w:t>
            </w:r>
          </w:p>
        </w:tc>
        <w:tc>
          <w:tcPr>
            <w:tcW w:w="2015" w:type="dxa"/>
            <w:tcBorders>
              <w:top w:val="single" w:sz="4" w:space="0" w:color="auto"/>
              <w:left w:val="single" w:sz="4" w:space="0" w:color="auto"/>
              <w:bottom w:val="single" w:sz="4" w:space="0" w:color="auto"/>
              <w:right w:val="single" w:sz="4" w:space="0" w:color="auto"/>
            </w:tcBorders>
            <w:hideMark/>
          </w:tcPr>
          <w:p w14:paraId="53BD34A6" w14:textId="7F2F5BE4" w:rsidR="00BF76B0" w:rsidRPr="00084198" w:rsidRDefault="00BF76B0" w:rsidP="00444AFA">
            <w:pPr>
              <w:pStyle w:val="Tabletext"/>
              <w:jc w:val="center"/>
              <w:rPr>
                <w:lang w:val="en-CA"/>
              </w:rPr>
            </w:pPr>
            <w:r>
              <w:rPr>
                <w:lang w:val="en-CA"/>
              </w:rPr>
              <w:t>4:2:0</w:t>
            </w:r>
          </w:p>
        </w:tc>
        <w:tc>
          <w:tcPr>
            <w:tcW w:w="2015" w:type="dxa"/>
            <w:tcBorders>
              <w:top w:val="single" w:sz="4" w:space="0" w:color="auto"/>
              <w:left w:val="single" w:sz="4" w:space="0" w:color="auto"/>
              <w:bottom w:val="single" w:sz="4" w:space="0" w:color="auto"/>
              <w:right w:val="single" w:sz="4" w:space="0" w:color="auto"/>
            </w:tcBorders>
            <w:hideMark/>
          </w:tcPr>
          <w:p w14:paraId="1C99A4E4" w14:textId="2BEE0234" w:rsidR="00BF76B0" w:rsidRPr="00084198" w:rsidRDefault="00BF76B0" w:rsidP="00444AFA">
            <w:pPr>
              <w:pStyle w:val="Tabletext"/>
              <w:jc w:val="center"/>
              <w:rPr>
                <w:lang w:val="en-CA"/>
              </w:rPr>
            </w:pPr>
            <w:r>
              <w:rPr>
                <w:lang w:val="en-CA"/>
              </w:rPr>
              <w:t>2</w:t>
            </w:r>
          </w:p>
        </w:tc>
        <w:tc>
          <w:tcPr>
            <w:tcW w:w="2015" w:type="dxa"/>
            <w:tcBorders>
              <w:top w:val="single" w:sz="4" w:space="0" w:color="auto"/>
              <w:left w:val="single" w:sz="4" w:space="0" w:color="auto"/>
              <w:bottom w:val="single" w:sz="4" w:space="0" w:color="auto"/>
              <w:right w:val="single" w:sz="4" w:space="0" w:color="auto"/>
            </w:tcBorders>
            <w:hideMark/>
          </w:tcPr>
          <w:p w14:paraId="4D577779" w14:textId="13EE7E9C" w:rsidR="00BF76B0" w:rsidRPr="00084198" w:rsidRDefault="00BF76B0" w:rsidP="00444AFA">
            <w:pPr>
              <w:pStyle w:val="Tabletext"/>
              <w:jc w:val="center"/>
              <w:rPr>
                <w:lang w:val="en-CA"/>
              </w:rPr>
            </w:pPr>
            <w:r>
              <w:rPr>
                <w:lang w:val="en-CA"/>
              </w:rPr>
              <w:t>2</w:t>
            </w:r>
          </w:p>
        </w:tc>
      </w:tr>
      <w:tr w:rsidR="00BF76B0" w:rsidRPr="00084198" w14:paraId="7D5A5C98" w14:textId="77777777" w:rsidTr="00906F16">
        <w:tc>
          <w:tcPr>
            <w:tcW w:w="2160" w:type="dxa"/>
            <w:tcBorders>
              <w:top w:val="single" w:sz="4" w:space="0" w:color="auto"/>
              <w:left w:val="single" w:sz="4" w:space="0" w:color="auto"/>
              <w:bottom w:val="single" w:sz="4" w:space="0" w:color="auto"/>
              <w:right w:val="single" w:sz="4" w:space="0" w:color="auto"/>
            </w:tcBorders>
            <w:hideMark/>
          </w:tcPr>
          <w:p w14:paraId="260D6C93" w14:textId="026CA11B" w:rsidR="00BF76B0" w:rsidRPr="00084198" w:rsidRDefault="00BF76B0" w:rsidP="00444AFA">
            <w:pPr>
              <w:pStyle w:val="Tabletext"/>
              <w:jc w:val="center"/>
              <w:rPr>
                <w:lang w:val="en-CA"/>
              </w:rPr>
            </w:pPr>
            <w:r>
              <w:rPr>
                <w:lang w:val="en-CA"/>
              </w:rPr>
              <w:t>2</w:t>
            </w:r>
          </w:p>
        </w:tc>
        <w:tc>
          <w:tcPr>
            <w:tcW w:w="2015" w:type="dxa"/>
            <w:tcBorders>
              <w:top w:val="single" w:sz="4" w:space="0" w:color="auto"/>
              <w:left w:val="single" w:sz="4" w:space="0" w:color="auto"/>
              <w:bottom w:val="single" w:sz="4" w:space="0" w:color="auto"/>
              <w:right w:val="single" w:sz="4" w:space="0" w:color="auto"/>
            </w:tcBorders>
            <w:hideMark/>
          </w:tcPr>
          <w:p w14:paraId="6C0B051D" w14:textId="6A5BBD8E" w:rsidR="00BF76B0" w:rsidRPr="00084198" w:rsidRDefault="00BF76B0" w:rsidP="00444AFA">
            <w:pPr>
              <w:pStyle w:val="Tabletext"/>
              <w:jc w:val="center"/>
              <w:rPr>
                <w:lang w:val="en-CA"/>
              </w:rPr>
            </w:pPr>
            <w:r>
              <w:rPr>
                <w:lang w:val="en-CA"/>
              </w:rPr>
              <w:t>4:2:2</w:t>
            </w:r>
          </w:p>
        </w:tc>
        <w:tc>
          <w:tcPr>
            <w:tcW w:w="2015" w:type="dxa"/>
            <w:tcBorders>
              <w:top w:val="single" w:sz="4" w:space="0" w:color="auto"/>
              <w:left w:val="single" w:sz="4" w:space="0" w:color="auto"/>
              <w:bottom w:val="single" w:sz="4" w:space="0" w:color="auto"/>
              <w:right w:val="single" w:sz="4" w:space="0" w:color="auto"/>
            </w:tcBorders>
            <w:hideMark/>
          </w:tcPr>
          <w:p w14:paraId="7DD00ED6" w14:textId="30ED8790" w:rsidR="00BF76B0" w:rsidRPr="00084198" w:rsidRDefault="00BF76B0" w:rsidP="00444AFA">
            <w:pPr>
              <w:pStyle w:val="Tabletext"/>
              <w:jc w:val="center"/>
              <w:rPr>
                <w:lang w:val="en-CA"/>
              </w:rPr>
            </w:pPr>
            <w:r>
              <w:rPr>
                <w:lang w:val="en-CA"/>
              </w:rPr>
              <w:t>2</w:t>
            </w:r>
          </w:p>
        </w:tc>
        <w:tc>
          <w:tcPr>
            <w:tcW w:w="2015" w:type="dxa"/>
            <w:tcBorders>
              <w:top w:val="single" w:sz="4" w:space="0" w:color="auto"/>
              <w:left w:val="single" w:sz="4" w:space="0" w:color="auto"/>
              <w:bottom w:val="single" w:sz="4" w:space="0" w:color="auto"/>
              <w:right w:val="single" w:sz="4" w:space="0" w:color="auto"/>
            </w:tcBorders>
            <w:hideMark/>
          </w:tcPr>
          <w:p w14:paraId="31D617C3" w14:textId="0E4FCB43" w:rsidR="00BF76B0" w:rsidRPr="00084198" w:rsidRDefault="00BF76B0" w:rsidP="00444AFA">
            <w:pPr>
              <w:pStyle w:val="Tabletext"/>
              <w:jc w:val="center"/>
              <w:rPr>
                <w:lang w:val="en-CA"/>
              </w:rPr>
            </w:pPr>
            <w:r>
              <w:rPr>
                <w:lang w:val="en-CA"/>
              </w:rPr>
              <w:t>1</w:t>
            </w:r>
          </w:p>
        </w:tc>
      </w:tr>
      <w:tr w:rsidR="00BF76B0" w:rsidRPr="00084198" w14:paraId="186850D5" w14:textId="77777777" w:rsidTr="00906F16">
        <w:tc>
          <w:tcPr>
            <w:tcW w:w="2160" w:type="dxa"/>
            <w:tcBorders>
              <w:top w:val="single" w:sz="4" w:space="0" w:color="auto"/>
              <w:left w:val="single" w:sz="4" w:space="0" w:color="auto"/>
              <w:bottom w:val="single" w:sz="4" w:space="0" w:color="auto"/>
              <w:right w:val="single" w:sz="4" w:space="0" w:color="auto"/>
            </w:tcBorders>
            <w:hideMark/>
          </w:tcPr>
          <w:p w14:paraId="0E9F1B5F" w14:textId="24080135" w:rsidR="00BF76B0" w:rsidRPr="00084198" w:rsidRDefault="00BF76B0" w:rsidP="00444AFA">
            <w:pPr>
              <w:pStyle w:val="Tabletext"/>
              <w:jc w:val="center"/>
              <w:rPr>
                <w:lang w:val="en-CA"/>
              </w:rPr>
            </w:pPr>
            <w:r>
              <w:rPr>
                <w:lang w:val="en-CA"/>
              </w:rPr>
              <w:t>3</w:t>
            </w:r>
          </w:p>
        </w:tc>
        <w:tc>
          <w:tcPr>
            <w:tcW w:w="2015" w:type="dxa"/>
            <w:tcBorders>
              <w:top w:val="single" w:sz="4" w:space="0" w:color="auto"/>
              <w:left w:val="single" w:sz="4" w:space="0" w:color="auto"/>
              <w:bottom w:val="single" w:sz="4" w:space="0" w:color="auto"/>
              <w:right w:val="single" w:sz="4" w:space="0" w:color="auto"/>
            </w:tcBorders>
            <w:hideMark/>
          </w:tcPr>
          <w:p w14:paraId="08E9D193" w14:textId="029BCD3C" w:rsidR="00BF76B0" w:rsidRPr="00084198" w:rsidRDefault="00BF76B0" w:rsidP="00444AFA">
            <w:pPr>
              <w:pStyle w:val="Tabletext"/>
              <w:jc w:val="center"/>
              <w:rPr>
                <w:lang w:val="en-CA"/>
              </w:rPr>
            </w:pPr>
            <w:r>
              <w:rPr>
                <w:lang w:val="en-CA"/>
              </w:rPr>
              <w:t>4:4:4</w:t>
            </w:r>
          </w:p>
        </w:tc>
        <w:tc>
          <w:tcPr>
            <w:tcW w:w="2015" w:type="dxa"/>
            <w:tcBorders>
              <w:top w:val="single" w:sz="4" w:space="0" w:color="auto"/>
              <w:left w:val="single" w:sz="4" w:space="0" w:color="auto"/>
              <w:bottom w:val="single" w:sz="4" w:space="0" w:color="auto"/>
              <w:right w:val="single" w:sz="4" w:space="0" w:color="auto"/>
            </w:tcBorders>
            <w:hideMark/>
          </w:tcPr>
          <w:p w14:paraId="0D19A183" w14:textId="45E94945" w:rsidR="00BF76B0" w:rsidRPr="00084198" w:rsidRDefault="00BF76B0" w:rsidP="00444AFA">
            <w:pPr>
              <w:pStyle w:val="Tabletext"/>
              <w:jc w:val="center"/>
              <w:rPr>
                <w:lang w:val="en-CA"/>
              </w:rPr>
            </w:pPr>
            <w:r>
              <w:rPr>
                <w:lang w:val="en-CA"/>
              </w:rPr>
              <w:t>1</w:t>
            </w:r>
          </w:p>
        </w:tc>
        <w:tc>
          <w:tcPr>
            <w:tcW w:w="2015" w:type="dxa"/>
            <w:tcBorders>
              <w:top w:val="single" w:sz="4" w:space="0" w:color="auto"/>
              <w:left w:val="single" w:sz="4" w:space="0" w:color="auto"/>
              <w:bottom w:val="single" w:sz="4" w:space="0" w:color="auto"/>
              <w:right w:val="single" w:sz="4" w:space="0" w:color="auto"/>
            </w:tcBorders>
            <w:hideMark/>
          </w:tcPr>
          <w:p w14:paraId="2B55DF68" w14:textId="6FE4EE5C" w:rsidR="00BF76B0" w:rsidRPr="00084198" w:rsidRDefault="00BF76B0" w:rsidP="00444AFA">
            <w:pPr>
              <w:pStyle w:val="Tabletext"/>
              <w:jc w:val="center"/>
              <w:rPr>
                <w:lang w:val="en-CA"/>
              </w:rPr>
            </w:pPr>
            <w:r>
              <w:rPr>
                <w:lang w:val="en-CA"/>
              </w:rPr>
              <w:t>1</w:t>
            </w:r>
          </w:p>
        </w:tc>
      </w:tr>
    </w:tbl>
    <w:p w14:paraId="79A301C2" w14:textId="7D877A51" w:rsidR="007F0564" w:rsidRDefault="007F0564" w:rsidP="007F0564">
      <w:pPr>
        <w:numPr>
          <w:ilvl w:val="12"/>
          <w:numId w:val="0"/>
        </w:numPr>
        <w:rPr>
          <w:szCs w:val="22"/>
          <w:lang w:val="en-CA"/>
        </w:rPr>
      </w:pPr>
      <w:r>
        <w:rPr>
          <w:szCs w:val="22"/>
          <w:lang w:val="en-CA"/>
        </w:rPr>
        <w:t xml:space="preserve">Assuming a picture with resolution PicWidthInLumaSamples x PicHeightInLumaSamples, where </w:t>
      </w:r>
      <w:r>
        <w:rPr>
          <w:szCs w:val="22"/>
          <w:lang w:val="en-CA"/>
        </w:rPr>
        <w:t>PicWidthInLumaSamples</w:t>
      </w:r>
      <w:r>
        <w:rPr>
          <w:szCs w:val="22"/>
          <w:lang w:val="en-CA"/>
        </w:rPr>
        <w:t xml:space="preserve"> is the width of the picture and</w:t>
      </w:r>
      <w:r>
        <w:rPr>
          <w:szCs w:val="22"/>
          <w:lang w:val="en-CA"/>
        </w:rPr>
        <w:t xml:space="preserve"> PicHeightInLumaSamples</w:t>
      </w:r>
      <w:r>
        <w:rPr>
          <w:szCs w:val="22"/>
          <w:lang w:val="en-CA"/>
        </w:rPr>
        <w:t xml:space="preserve"> is the height of the picture in luma samples, the resolution of the chroma planes can be computed as: </w:t>
      </w:r>
    </w:p>
    <w:p w14:paraId="330DB502" w14:textId="6F6E9437" w:rsidR="007F0564" w:rsidRPr="007F0564" w:rsidRDefault="007F0564" w:rsidP="007F0564">
      <w:pPr>
        <w:numPr>
          <w:ilvl w:val="12"/>
          <w:numId w:val="0"/>
        </w:numPr>
        <w:rPr>
          <w:szCs w:val="22"/>
          <w:lang w:val="en-CA"/>
        </w:rPr>
      </w:pPr>
      <w:r>
        <w:rPr>
          <w:szCs w:val="22"/>
          <w:lang w:val="en-CA"/>
        </w:rPr>
        <w:t>PicWidthIn</w:t>
      </w:r>
      <w:r>
        <w:rPr>
          <w:szCs w:val="22"/>
          <w:lang w:val="en-CA"/>
        </w:rPr>
        <w:t>Chroma</w:t>
      </w:r>
      <w:r>
        <w:rPr>
          <w:szCs w:val="22"/>
          <w:lang w:val="en-CA"/>
        </w:rPr>
        <w:t>Samples</w:t>
      </w:r>
      <w:r w:rsidRPr="007F0564">
        <w:rPr>
          <w:szCs w:val="22"/>
          <w:lang w:val="en-CA"/>
        </w:rPr>
        <w:t xml:space="preserve">= </w:t>
      </w:r>
      <w:r>
        <w:rPr>
          <w:szCs w:val="22"/>
          <w:lang w:val="en-CA"/>
        </w:rPr>
        <w:t xml:space="preserve">PicWidthInLumaSamples </w:t>
      </w:r>
      <w:r w:rsidRPr="007F0564">
        <w:rPr>
          <w:szCs w:val="22"/>
          <w:lang w:val="en-CA"/>
        </w:rPr>
        <w:t xml:space="preserve">/ SubWidthC </w:t>
      </w:r>
    </w:p>
    <w:p w14:paraId="009CA8AF" w14:textId="4986E198" w:rsidR="007F0564" w:rsidRPr="00084198" w:rsidRDefault="007F0564" w:rsidP="00906F16">
      <w:pPr>
        <w:numPr>
          <w:ilvl w:val="12"/>
          <w:numId w:val="0"/>
        </w:numPr>
        <w:rPr>
          <w:szCs w:val="22"/>
          <w:lang w:val="en-CA"/>
        </w:rPr>
      </w:pPr>
      <w:r>
        <w:rPr>
          <w:szCs w:val="22"/>
          <w:lang w:val="en-CA"/>
        </w:rPr>
        <w:t>PicHeightIn</w:t>
      </w:r>
      <w:r>
        <w:rPr>
          <w:szCs w:val="22"/>
          <w:lang w:val="en-CA"/>
        </w:rPr>
        <w:t>Chroma</w:t>
      </w:r>
      <w:r>
        <w:rPr>
          <w:szCs w:val="22"/>
          <w:lang w:val="en-CA"/>
        </w:rPr>
        <w:t>Samples</w:t>
      </w:r>
      <w:r w:rsidRPr="007F0564">
        <w:rPr>
          <w:szCs w:val="22"/>
          <w:lang w:val="en-CA"/>
        </w:rPr>
        <w:t xml:space="preserve"> </w:t>
      </w:r>
      <w:r w:rsidRPr="007F0564">
        <w:rPr>
          <w:szCs w:val="22"/>
          <w:lang w:val="en-CA"/>
        </w:rPr>
        <w:t xml:space="preserve">= </w:t>
      </w:r>
      <w:r>
        <w:rPr>
          <w:szCs w:val="22"/>
          <w:lang w:val="en-CA"/>
        </w:rPr>
        <w:t>PicHeightInLumaSamples</w:t>
      </w:r>
      <w:r w:rsidRPr="007F0564">
        <w:rPr>
          <w:szCs w:val="22"/>
          <w:lang w:val="en-CA"/>
        </w:rPr>
        <w:t xml:space="preserve"> </w:t>
      </w:r>
      <w:r w:rsidRPr="007F0564">
        <w:rPr>
          <w:szCs w:val="22"/>
          <w:lang w:val="en-CA"/>
        </w:rPr>
        <w:t>/ SubHeightC</w:t>
      </w:r>
    </w:p>
    <w:p w14:paraId="43C08DFE" w14:textId="77777777" w:rsidR="007F0564" w:rsidRPr="007F0564" w:rsidRDefault="007F0564" w:rsidP="007F0564">
      <w:pPr>
        <w:numPr>
          <w:ilvl w:val="12"/>
          <w:numId w:val="0"/>
        </w:numPr>
        <w:rPr>
          <w:noProof/>
          <w:szCs w:val="22"/>
          <w:lang w:val="en-CA"/>
        </w:rPr>
      </w:pPr>
      <w:r w:rsidRPr="007F0564">
        <w:rPr>
          <w:noProof/>
          <w:szCs w:val="22"/>
          <w:lang w:val="en-CA"/>
        </w:rPr>
        <w:t>In monochrome sampling there is only one sample array, which is nominally considered the luma array.</w:t>
      </w:r>
    </w:p>
    <w:p w14:paraId="4D1433AC" w14:textId="77777777" w:rsidR="007F0564" w:rsidRPr="007F0564" w:rsidRDefault="007F0564" w:rsidP="007F0564">
      <w:pPr>
        <w:numPr>
          <w:ilvl w:val="12"/>
          <w:numId w:val="0"/>
        </w:numPr>
        <w:rPr>
          <w:noProof/>
          <w:szCs w:val="22"/>
          <w:lang w:val="en-CA"/>
        </w:rPr>
      </w:pPr>
      <w:r w:rsidRPr="007F0564">
        <w:rPr>
          <w:noProof/>
          <w:szCs w:val="22"/>
          <w:lang w:val="en-CA"/>
        </w:rPr>
        <w:t>In 4:2:0 sampling, each of the two chroma arrays has half the height and half the width of the luma array.</w:t>
      </w:r>
    </w:p>
    <w:p w14:paraId="1B0F24A1" w14:textId="77777777" w:rsidR="007F0564" w:rsidRPr="007F0564" w:rsidRDefault="007F0564" w:rsidP="007F0564">
      <w:pPr>
        <w:numPr>
          <w:ilvl w:val="12"/>
          <w:numId w:val="0"/>
        </w:numPr>
        <w:rPr>
          <w:noProof/>
          <w:szCs w:val="22"/>
          <w:lang w:val="en-CA"/>
        </w:rPr>
      </w:pPr>
      <w:r w:rsidRPr="007F0564">
        <w:rPr>
          <w:noProof/>
          <w:szCs w:val="22"/>
          <w:lang w:val="en-CA"/>
        </w:rPr>
        <w:lastRenderedPageBreak/>
        <w:t>In 4:2:2 sampling, each of the two chroma arrays has the same height and half the width of the luma array.</w:t>
      </w:r>
    </w:p>
    <w:p w14:paraId="38C8CFFB" w14:textId="7F9B33C4" w:rsidR="007F0564" w:rsidRDefault="007F0564" w:rsidP="00906F16">
      <w:pPr>
        <w:numPr>
          <w:ilvl w:val="12"/>
          <w:numId w:val="0"/>
        </w:numPr>
        <w:rPr>
          <w:ins w:id="4" w:author="Alexis Tourapis" w:date="2020-04-12T12:50:00Z"/>
          <w:noProof/>
          <w:szCs w:val="22"/>
          <w:lang w:val="en-CA"/>
        </w:rPr>
      </w:pPr>
      <w:r w:rsidRPr="007F0564">
        <w:rPr>
          <w:noProof/>
          <w:szCs w:val="22"/>
          <w:lang w:val="en-CA"/>
        </w:rPr>
        <w:t>In 4:4:4 sampling, each of the two chroma arrays has the same height and width as the luma array.</w:t>
      </w:r>
    </w:p>
    <w:p w14:paraId="001DDF5E" w14:textId="2AA2B56F" w:rsidR="00906F16" w:rsidRPr="00906F16" w:rsidRDefault="00906F16" w:rsidP="00906F16">
      <w:pPr>
        <w:pStyle w:val="BodyText"/>
        <w:keepNext/>
        <w:autoSpaceDE w:val="0"/>
        <w:autoSpaceDN w:val="0"/>
        <w:adjustRightInd w:val="0"/>
        <w:rPr>
          <w:rFonts w:eastAsiaTheme="minorEastAsia"/>
          <w:szCs w:val="24"/>
          <w:rPrChange w:id="5" w:author="Alexis Tourapis" w:date="2020-04-12T12:50:00Z">
            <w:rPr>
              <w:noProof/>
              <w:szCs w:val="22"/>
              <w:lang w:val="en-CA"/>
            </w:rPr>
          </w:rPrChange>
        </w:rPr>
        <w:pPrChange w:id="6" w:author="Alexis Tourapis" w:date="2020-04-12T12:50:00Z">
          <w:pPr>
            <w:numPr>
              <w:ilvl w:val="12"/>
            </w:numPr>
          </w:pPr>
        </w:pPrChange>
      </w:pPr>
      <w:ins w:id="7" w:author="Alexis Tourapis" w:date="2020-04-12T12:50:00Z">
        <w:r w:rsidRPr="00444AFA">
          <w:rPr>
            <w:rFonts w:eastAsiaTheme="minorEastAsia"/>
            <w:iCs/>
            <w:szCs w:val="24"/>
            <w:highlight w:val="yellow"/>
          </w:rPr>
          <w:t xml:space="preserve">[Ed. Note: </w:t>
        </w:r>
      </w:ins>
      <w:ins w:id="8" w:author="Alexis Tourapis" w:date="2020-04-12T12:51:00Z">
        <w:r>
          <w:rPr>
            <w:rFonts w:eastAsiaTheme="minorEastAsia"/>
            <w:iCs/>
            <w:szCs w:val="24"/>
            <w:highlight w:val="yellow"/>
          </w:rPr>
          <w:t>Should we also define the separate colour plane case?</w:t>
        </w:r>
      </w:ins>
      <w:ins w:id="9" w:author="Alexis Tourapis" w:date="2020-04-12T12:50:00Z">
        <w:r w:rsidRPr="00444AFA">
          <w:rPr>
            <w:rFonts w:eastAsiaTheme="minorEastAsia"/>
            <w:iCs/>
            <w:szCs w:val="24"/>
            <w:highlight w:val="yellow"/>
          </w:rPr>
          <w:t>]</w:t>
        </w:r>
      </w:ins>
    </w:p>
    <w:p w14:paraId="21C70BBA" w14:textId="253A3F41" w:rsidR="00FC1EC5" w:rsidRPr="00577B51" w:rsidRDefault="00FC1EC5" w:rsidP="00FC1EC5">
      <w:pPr>
        <w:pStyle w:val="Heading2"/>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left" w:pos="540"/>
        </w:tabs>
        <w:suppressAutoHyphens/>
        <w:overflowPunct/>
        <w:autoSpaceDE/>
        <w:autoSpaceDN/>
        <w:adjustRightInd/>
        <w:spacing w:before="136" w:after="240" w:line="250" w:lineRule="exact"/>
        <w:jc w:val="left"/>
        <w:textAlignment w:val="auto"/>
      </w:pPr>
      <w:r>
        <w:t xml:space="preserve">8.x Chroma </w:t>
      </w:r>
      <w:r>
        <w:t>location</w:t>
      </w:r>
    </w:p>
    <w:p w14:paraId="6C199018" w14:textId="77777777" w:rsidR="00FC1EC5" w:rsidRPr="00577B51" w:rsidRDefault="00FC1EC5" w:rsidP="00FC1EC5">
      <w:pPr>
        <w:pStyle w:val="BodyText"/>
        <w:keepNext/>
        <w:autoSpaceDE w:val="0"/>
        <w:autoSpaceDN w:val="0"/>
        <w:adjustRightInd w:val="0"/>
        <w:rPr>
          <w:rFonts w:eastAsiaTheme="minorEastAsia"/>
          <w:szCs w:val="24"/>
        </w:rPr>
      </w:pPr>
      <w:r w:rsidRPr="00577B51">
        <w:rPr>
          <w:rFonts w:eastAsiaTheme="minorEastAsia"/>
          <w:i/>
          <w:szCs w:val="24"/>
        </w:rPr>
        <w:t>Type: Unsigned integer, enumeration</w:t>
      </w:r>
    </w:p>
    <w:p w14:paraId="2BB9EB65" w14:textId="5C5E940B" w:rsidR="00FC1EC5" w:rsidRPr="00444AFA" w:rsidRDefault="00FC1EC5" w:rsidP="00FC1EC5">
      <w:pPr>
        <w:pStyle w:val="BodyText"/>
        <w:keepLines/>
        <w:autoSpaceDE w:val="0"/>
        <w:autoSpaceDN w:val="0"/>
        <w:adjustRightInd w:val="0"/>
        <w:rPr>
          <w:rFonts w:eastAsiaTheme="minorEastAsia"/>
          <w:szCs w:val="24"/>
        </w:rPr>
      </w:pPr>
      <w:r w:rsidRPr="00577B51">
        <w:rPr>
          <w:rFonts w:eastAsiaTheme="minorEastAsia"/>
          <w:i/>
          <w:szCs w:val="24"/>
        </w:rPr>
        <w:t>Range: : 0 – </w:t>
      </w:r>
      <w:r>
        <w:rPr>
          <w:rFonts w:eastAsiaTheme="minorEastAsia"/>
          <w:i/>
          <w:szCs w:val="24"/>
        </w:rPr>
        <w:t>5, plus associated flag</w:t>
      </w:r>
    </w:p>
    <w:p w14:paraId="5BEA5928" w14:textId="6D4A1F5D" w:rsidR="00AA47E7" w:rsidRPr="00084198" w:rsidRDefault="00EC2610" w:rsidP="00AA47E7">
      <w:pPr>
        <w:numPr>
          <w:ilvl w:val="12"/>
          <w:numId w:val="0"/>
        </w:numPr>
        <w:rPr>
          <w:noProof/>
          <w:lang w:val="en-CA"/>
        </w:rPr>
      </w:pPr>
      <w:r w:rsidRPr="00906F16">
        <w:rPr>
          <w:b/>
          <w:bCs/>
          <w:noProof/>
          <w:szCs w:val="22"/>
          <w:lang w:val="en-CA"/>
        </w:rPr>
        <w:t>C</w:t>
      </w:r>
      <w:r w:rsidR="00AA47E7" w:rsidRPr="00906F16">
        <w:rPr>
          <w:b/>
          <w:bCs/>
          <w:noProof/>
          <w:szCs w:val="22"/>
          <w:lang w:val="en-CA"/>
        </w:rPr>
        <w:t>hroma</w:t>
      </w:r>
      <w:r w:rsidRPr="00906F16">
        <w:rPr>
          <w:b/>
          <w:bCs/>
          <w:noProof/>
          <w:szCs w:val="22"/>
          <w:lang w:val="en-CA"/>
        </w:rPr>
        <w:t>L</w:t>
      </w:r>
      <w:r w:rsidR="00AA47E7" w:rsidRPr="00906F16">
        <w:rPr>
          <w:b/>
          <w:bCs/>
          <w:noProof/>
          <w:szCs w:val="22"/>
          <w:lang w:val="en-CA"/>
        </w:rPr>
        <w:t>oc</w:t>
      </w:r>
      <w:r w:rsidRPr="00906F16">
        <w:rPr>
          <w:b/>
          <w:bCs/>
          <w:noProof/>
          <w:szCs w:val="22"/>
          <w:lang w:val="en-CA"/>
        </w:rPr>
        <w:t>I</w:t>
      </w:r>
      <w:r w:rsidR="00AA47E7" w:rsidRPr="00906F16">
        <w:rPr>
          <w:b/>
          <w:bCs/>
          <w:noProof/>
          <w:szCs w:val="22"/>
          <w:lang w:val="en-CA"/>
        </w:rPr>
        <w:t>nfo</w:t>
      </w:r>
      <w:r w:rsidRPr="00906F16">
        <w:rPr>
          <w:b/>
          <w:bCs/>
          <w:noProof/>
          <w:szCs w:val="22"/>
          <w:lang w:val="en-CA"/>
        </w:rPr>
        <w:t>P</w:t>
      </w:r>
      <w:r w:rsidR="00AA47E7" w:rsidRPr="00906F16">
        <w:rPr>
          <w:b/>
          <w:bCs/>
          <w:noProof/>
          <w:szCs w:val="22"/>
          <w:lang w:val="en-CA"/>
        </w:rPr>
        <w:t>resent</w:t>
      </w:r>
      <w:r w:rsidRPr="00906F16">
        <w:rPr>
          <w:b/>
          <w:bCs/>
          <w:noProof/>
          <w:szCs w:val="22"/>
          <w:lang w:val="en-CA"/>
        </w:rPr>
        <w:t>F</w:t>
      </w:r>
      <w:r w:rsidR="00AA47E7" w:rsidRPr="00906F16">
        <w:rPr>
          <w:b/>
          <w:bCs/>
          <w:noProof/>
          <w:szCs w:val="22"/>
          <w:lang w:val="en-CA"/>
        </w:rPr>
        <w:t xml:space="preserve">lag </w:t>
      </w:r>
      <w:r w:rsidR="00AA47E7" w:rsidRPr="00906F16">
        <w:rPr>
          <w:noProof/>
          <w:szCs w:val="22"/>
          <w:lang w:val="en-CA"/>
        </w:rPr>
        <w:t xml:space="preserve">equal to 1 specifies that either </w:t>
      </w:r>
      <w:r w:rsidRPr="00906F16">
        <w:rPr>
          <w:noProof/>
          <w:szCs w:val="22"/>
          <w:lang w:val="en-CA"/>
        </w:rPr>
        <w:t>ChromaSampleLocTypeFrame</w:t>
      </w:r>
      <w:r w:rsidR="00AA47E7" w:rsidRPr="00906F16">
        <w:rPr>
          <w:noProof/>
          <w:szCs w:val="22"/>
          <w:lang w:val="en-CA"/>
        </w:rPr>
        <w:t xml:space="preserve"> or both</w:t>
      </w:r>
      <w:r w:rsidR="00AA47E7" w:rsidRPr="00084198">
        <w:rPr>
          <w:noProof/>
          <w:lang w:val="en-CA"/>
        </w:rPr>
        <w:t xml:space="preserve"> </w:t>
      </w:r>
      <w:r w:rsidR="00C4614A">
        <w:rPr>
          <w:noProof/>
          <w:lang w:val="en-CA"/>
        </w:rPr>
        <w:t>ChromaSampleLocTypeTopF</w:t>
      </w:r>
      <w:r w:rsidR="00AA47E7">
        <w:rPr>
          <w:noProof/>
          <w:lang w:val="en-CA"/>
        </w:rPr>
        <w:t>ield</w:t>
      </w:r>
      <w:r w:rsidR="00AA47E7" w:rsidRPr="00084198">
        <w:rPr>
          <w:noProof/>
          <w:lang w:val="en-CA"/>
        </w:rPr>
        <w:t xml:space="preserve"> and </w:t>
      </w:r>
      <w:r w:rsidR="00C4614A">
        <w:rPr>
          <w:noProof/>
          <w:lang w:val="en-CA"/>
        </w:rPr>
        <w:t>ChromaSampleLocTypeBottomF</w:t>
      </w:r>
      <w:r w:rsidR="00AA47E7">
        <w:rPr>
          <w:noProof/>
          <w:lang w:val="en-CA"/>
        </w:rPr>
        <w:t>ield</w:t>
      </w:r>
      <w:r w:rsidR="00AA47E7" w:rsidRPr="00084198">
        <w:rPr>
          <w:noProof/>
          <w:lang w:val="en-CA"/>
        </w:rPr>
        <w:t xml:space="preserve"> are present. </w:t>
      </w:r>
      <w:r w:rsidR="00C4614A">
        <w:rPr>
          <w:noProof/>
          <w:lang w:val="en-CA"/>
        </w:rPr>
        <w:t>ChromaLocInfoPresentFlag</w:t>
      </w:r>
      <w:r w:rsidR="00AA47E7" w:rsidRPr="00084198">
        <w:rPr>
          <w:noProof/>
          <w:lang w:val="en-CA"/>
        </w:rPr>
        <w:t xml:space="preserve"> equal to 0 specifies that </w:t>
      </w:r>
      <w:r>
        <w:rPr>
          <w:noProof/>
          <w:lang w:val="en-CA"/>
        </w:rPr>
        <w:t>ChromaSampleLocTypeFrame</w:t>
      </w:r>
      <w:r w:rsidR="00AA47E7" w:rsidRPr="00084198">
        <w:rPr>
          <w:noProof/>
          <w:lang w:val="en-CA"/>
        </w:rPr>
        <w:t xml:space="preserve">, </w:t>
      </w:r>
      <w:r w:rsidR="00C4614A">
        <w:rPr>
          <w:noProof/>
          <w:lang w:val="en-CA"/>
        </w:rPr>
        <w:t>ChromaSampleLocTypeTopF</w:t>
      </w:r>
      <w:r w:rsidR="00AA47E7">
        <w:rPr>
          <w:noProof/>
          <w:lang w:val="en-CA"/>
        </w:rPr>
        <w:t>ield</w:t>
      </w:r>
      <w:r w:rsidR="00AA47E7" w:rsidRPr="00084198">
        <w:rPr>
          <w:noProof/>
          <w:lang w:val="en-CA"/>
        </w:rPr>
        <w:t xml:space="preserve">, and </w:t>
      </w:r>
      <w:r w:rsidR="00C4614A">
        <w:rPr>
          <w:noProof/>
          <w:lang w:val="en-CA"/>
        </w:rPr>
        <w:t>ChromaSampleLocTypeBottomF</w:t>
      </w:r>
      <w:r w:rsidR="00AA47E7">
        <w:rPr>
          <w:noProof/>
          <w:lang w:val="en-CA"/>
        </w:rPr>
        <w:t>ield</w:t>
      </w:r>
      <w:r w:rsidR="00AA47E7" w:rsidRPr="00084198">
        <w:rPr>
          <w:noProof/>
          <w:lang w:val="en-CA"/>
        </w:rPr>
        <w:t xml:space="preserve"> are not present.</w:t>
      </w:r>
    </w:p>
    <w:p w14:paraId="486B310B" w14:textId="3F1739B8" w:rsidR="00AA47E7" w:rsidRDefault="00AA47E7" w:rsidP="00AA47E7">
      <w:pPr>
        <w:numPr>
          <w:ilvl w:val="12"/>
          <w:numId w:val="0"/>
        </w:numPr>
        <w:rPr>
          <w:ins w:id="10" w:author="Alexis Tourapis" w:date="2020-04-12T12:51:00Z"/>
          <w:noProof/>
          <w:lang w:val="en-CA"/>
        </w:rPr>
      </w:pPr>
      <w:r w:rsidRPr="00084198">
        <w:rPr>
          <w:noProof/>
          <w:lang w:val="en-CA"/>
        </w:rPr>
        <w:t xml:space="preserve">When </w:t>
      </w:r>
      <w:r>
        <w:rPr>
          <w:noProof/>
          <w:lang w:val="en-CA"/>
        </w:rPr>
        <w:t>ChromaFormatIdc</w:t>
      </w:r>
      <w:r w:rsidRPr="00084198">
        <w:rPr>
          <w:noProof/>
          <w:lang w:val="en-CA"/>
        </w:rPr>
        <w:t xml:space="preserve"> is not equal to 1, </w:t>
      </w:r>
      <w:r w:rsidR="00C4614A">
        <w:rPr>
          <w:noProof/>
          <w:lang w:val="en-CA"/>
        </w:rPr>
        <w:t>ChromaLocInfoPresentFlag</w:t>
      </w:r>
      <w:r w:rsidRPr="00084198">
        <w:rPr>
          <w:noProof/>
          <w:lang w:val="en-CA"/>
        </w:rPr>
        <w:t xml:space="preserve"> should be equal to 0.</w:t>
      </w:r>
    </w:p>
    <w:p w14:paraId="790E0BE0" w14:textId="2D74AD10" w:rsidR="00906F16" w:rsidRPr="00906F16" w:rsidRDefault="00906F16" w:rsidP="00906F16">
      <w:pPr>
        <w:pStyle w:val="BodyText"/>
        <w:keepNext/>
        <w:autoSpaceDE w:val="0"/>
        <w:autoSpaceDN w:val="0"/>
        <w:adjustRightInd w:val="0"/>
        <w:rPr>
          <w:rFonts w:eastAsiaTheme="minorEastAsia"/>
          <w:szCs w:val="24"/>
          <w:rPrChange w:id="11" w:author="Alexis Tourapis" w:date="2020-04-12T12:51:00Z">
            <w:rPr>
              <w:noProof/>
              <w:lang w:val="en-CA"/>
            </w:rPr>
          </w:rPrChange>
        </w:rPr>
        <w:pPrChange w:id="12" w:author="Alexis Tourapis" w:date="2020-04-12T12:51:00Z">
          <w:pPr>
            <w:numPr>
              <w:ilvl w:val="12"/>
            </w:numPr>
          </w:pPr>
        </w:pPrChange>
      </w:pPr>
      <w:ins w:id="13" w:author="Alexis Tourapis" w:date="2020-04-12T12:51:00Z">
        <w:r w:rsidRPr="00444AFA">
          <w:rPr>
            <w:rFonts w:eastAsiaTheme="minorEastAsia"/>
            <w:iCs/>
            <w:szCs w:val="24"/>
            <w:highlight w:val="yellow"/>
          </w:rPr>
          <w:t xml:space="preserve">[Ed. Note: </w:t>
        </w:r>
        <w:r>
          <w:rPr>
            <w:rFonts w:eastAsiaTheme="minorEastAsia"/>
            <w:iCs/>
            <w:szCs w:val="24"/>
            <w:highlight w:val="yellow"/>
          </w:rPr>
          <w:t>Should we use "Location" instead of Loc?</w:t>
        </w:r>
        <w:r w:rsidRPr="00444AFA">
          <w:rPr>
            <w:rFonts w:eastAsiaTheme="minorEastAsia"/>
            <w:iCs/>
            <w:szCs w:val="24"/>
            <w:highlight w:val="yellow"/>
          </w:rPr>
          <w:t>]</w:t>
        </w:r>
      </w:ins>
    </w:p>
    <w:p w14:paraId="534540D9" w14:textId="77CAAFE7" w:rsidR="00AA47E7" w:rsidRPr="00084198" w:rsidRDefault="00EC2610" w:rsidP="00AA47E7">
      <w:pPr>
        <w:numPr>
          <w:ilvl w:val="12"/>
          <w:numId w:val="0"/>
        </w:numPr>
        <w:rPr>
          <w:b/>
          <w:noProof/>
          <w:lang w:val="en-CA"/>
        </w:rPr>
      </w:pPr>
      <w:r>
        <w:rPr>
          <w:b/>
          <w:bCs/>
          <w:noProof/>
          <w:lang w:val="en-CA"/>
        </w:rPr>
        <w:t>ChromaSampleLocTypeFrame</w:t>
      </w:r>
      <w:r w:rsidR="00AA47E7" w:rsidRPr="00084198">
        <w:rPr>
          <w:bCs/>
          <w:noProof/>
          <w:lang w:val="en-CA"/>
        </w:rPr>
        <w:t xml:space="preserve">, </w:t>
      </w:r>
      <w:r w:rsidR="00C4614A">
        <w:rPr>
          <w:b/>
          <w:bCs/>
          <w:noProof/>
          <w:lang w:val="en-CA"/>
        </w:rPr>
        <w:t>ChromaSampleLocTypeTopF</w:t>
      </w:r>
      <w:r w:rsidR="00AA47E7">
        <w:rPr>
          <w:b/>
          <w:bCs/>
          <w:noProof/>
          <w:lang w:val="en-CA"/>
        </w:rPr>
        <w:t>ield</w:t>
      </w:r>
      <w:r w:rsidR="00AA47E7" w:rsidRPr="00084198">
        <w:rPr>
          <w:bCs/>
          <w:noProof/>
          <w:lang w:val="en-CA"/>
        </w:rPr>
        <w:t>,</w:t>
      </w:r>
      <w:r w:rsidR="00AA47E7" w:rsidRPr="00084198">
        <w:rPr>
          <w:noProof/>
          <w:lang w:val="en-CA"/>
        </w:rPr>
        <w:t xml:space="preserve"> and </w:t>
      </w:r>
      <w:r w:rsidR="00C4614A">
        <w:rPr>
          <w:b/>
          <w:noProof/>
          <w:lang w:val="en-CA"/>
        </w:rPr>
        <w:t>ChromaSampleLocTypeBottomF</w:t>
      </w:r>
      <w:r w:rsidR="00AA47E7">
        <w:rPr>
          <w:b/>
          <w:noProof/>
          <w:lang w:val="en-CA"/>
        </w:rPr>
        <w:t>ield</w:t>
      </w:r>
      <w:r w:rsidR="00AA47E7">
        <w:rPr>
          <w:noProof/>
          <w:lang w:val="en-CA"/>
        </w:rPr>
        <w:t xml:space="preserve">, when present, </w:t>
      </w:r>
      <w:r w:rsidR="00AA47E7" w:rsidRPr="00084198">
        <w:rPr>
          <w:noProof/>
          <w:lang w:val="en-CA"/>
        </w:rPr>
        <w:t>specify the location of chroma samples as follows:</w:t>
      </w:r>
    </w:p>
    <w:p w14:paraId="22D5941C" w14:textId="230F322D" w:rsidR="00AA47E7" w:rsidRPr="00E17724" w:rsidRDefault="00AA47E7" w:rsidP="00AA47E7">
      <w:pPr>
        <w:tabs>
          <w:tab w:val="left" w:pos="400"/>
        </w:tabs>
        <w:ind w:left="400" w:hanging="400"/>
        <w:rPr>
          <w:noProof/>
          <w:lang w:val="en-CA"/>
        </w:rPr>
      </w:pPr>
      <w:r w:rsidRPr="00E17724">
        <w:rPr>
          <w:noProof/>
          <w:lang w:val="en-CA"/>
        </w:rPr>
        <w:t>–</w:t>
      </w:r>
      <w:r w:rsidRPr="00E17724">
        <w:rPr>
          <w:noProof/>
          <w:lang w:val="en-CA"/>
        </w:rPr>
        <w:tab/>
        <w:t xml:space="preserve">If </w:t>
      </w:r>
      <w:r w:rsidRPr="00B426E4">
        <w:rPr>
          <w:lang w:val="en-CA"/>
        </w:rPr>
        <w:t>ProgressiveSourceFlag is equal to 1</w:t>
      </w:r>
      <w:r>
        <w:rPr>
          <w:lang w:val="en-CA"/>
        </w:rPr>
        <w:t>,</w:t>
      </w:r>
      <w:r w:rsidRPr="00B426E4">
        <w:rPr>
          <w:lang w:val="en-CA"/>
        </w:rPr>
        <w:t xml:space="preserve"> InterlacedSourceFlag is equal to 0</w:t>
      </w:r>
      <w:r>
        <w:rPr>
          <w:lang w:val="en-CA"/>
        </w:rPr>
        <w:t>,</w:t>
      </w:r>
      <w:r w:rsidRPr="00E17724">
        <w:rPr>
          <w:noProof/>
          <w:lang w:val="en-CA"/>
        </w:rPr>
        <w:t xml:space="preserve"> and </w:t>
      </w:r>
      <w:r>
        <w:rPr>
          <w:noProof/>
          <w:lang w:val="en-CA"/>
        </w:rPr>
        <w:t>ChromaFormatIdc</w:t>
      </w:r>
      <w:r w:rsidRPr="00E17724">
        <w:rPr>
          <w:noProof/>
          <w:lang w:val="en-CA"/>
        </w:rPr>
        <w:t xml:space="preserve"> is equal to 1 (4:2:0 chroma format), </w:t>
      </w:r>
      <w:r w:rsidR="00EC2610">
        <w:rPr>
          <w:noProof/>
          <w:lang w:val="en-CA"/>
        </w:rPr>
        <w:t>ChromaSampleLocTypeFrame</w:t>
      </w:r>
      <w:r w:rsidRPr="00E17724">
        <w:rPr>
          <w:noProof/>
          <w:lang w:val="en-CA"/>
        </w:rPr>
        <w:t xml:space="preserve"> specifies the location of chroma samples for both fields of each frame  shown in</w:t>
      </w:r>
      <w:r>
        <w:rPr>
          <w:lang w:val="en-CA"/>
        </w:rPr>
        <w:t xml:space="preserve"> </w:t>
      </w:r>
      <w:r w:rsidRPr="00084198">
        <w:rPr>
          <w:lang w:val="en-CA"/>
        </w:rPr>
        <w:fldChar w:fldCharType="begin" w:fldLock="1"/>
      </w:r>
      <w:r w:rsidRPr="00084198">
        <w:rPr>
          <w:lang w:val="en-CA"/>
        </w:rPr>
        <w:instrText xml:space="preserve"> REF _Ref317173117 \h  \* MERGEFORMAT </w:instrText>
      </w:r>
      <w:r w:rsidRPr="00084198">
        <w:rPr>
          <w:lang w:val="en-CA"/>
        </w:rPr>
      </w:r>
      <w:r w:rsidRPr="00084198">
        <w:rPr>
          <w:lang w:val="en-CA"/>
        </w:rPr>
        <w:fldChar w:fldCharType="separate"/>
      </w:r>
      <w:r w:rsidRPr="00084198">
        <w:rPr>
          <w:noProof/>
          <w:lang w:val="en-CA"/>
        </w:rPr>
        <w:t>Figure </w:t>
      </w:r>
      <w:r>
        <w:rPr>
          <w:noProof/>
          <w:lang w:val="en-CA"/>
        </w:rPr>
        <w:t>1</w:t>
      </w:r>
      <w:r w:rsidRPr="00084198">
        <w:rPr>
          <w:lang w:val="en-CA"/>
        </w:rPr>
        <w:fldChar w:fldCharType="end"/>
      </w:r>
      <w:r w:rsidRPr="00E17724">
        <w:rPr>
          <w:noProof/>
          <w:lang w:val="en-CA"/>
        </w:rPr>
        <w:t>.</w:t>
      </w:r>
    </w:p>
    <w:p w14:paraId="769FB063" w14:textId="7DACFDF3" w:rsidR="00AA47E7" w:rsidRPr="00084198" w:rsidRDefault="00AA47E7" w:rsidP="00AA47E7">
      <w:pPr>
        <w:tabs>
          <w:tab w:val="left" w:pos="400"/>
        </w:tabs>
        <w:ind w:left="400" w:hanging="400"/>
        <w:rPr>
          <w:noProof/>
          <w:lang w:val="en-CA"/>
        </w:rPr>
      </w:pPr>
      <w:r w:rsidRPr="00084198">
        <w:rPr>
          <w:noProof/>
          <w:lang w:val="en-CA"/>
        </w:rPr>
        <w:t>–</w:t>
      </w:r>
      <w:r w:rsidRPr="00084198">
        <w:rPr>
          <w:noProof/>
          <w:lang w:val="en-CA"/>
        </w:rPr>
        <w:tab/>
      </w:r>
      <w:r>
        <w:rPr>
          <w:noProof/>
          <w:lang w:val="en-CA"/>
        </w:rPr>
        <w:t>Otherwise, i</w:t>
      </w:r>
      <w:r w:rsidRPr="00084198">
        <w:rPr>
          <w:noProof/>
          <w:lang w:val="en-CA"/>
        </w:rPr>
        <w:t xml:space="preserve">f </w:t>
      </w:r>
      <w:r>
        <w:rPr>
          <w:noProof/>
          <w:lang w:val="en-CA"/>
        </w:rPr>
        <w:t>ChromaFormatIdc</w:t>
      </w:r>
      <w:r w:rsidRPr="00084198">
        <w:rPr>
          <w:noProof/>
          <w:lang w:val="en-CA"/>
        </w:rPr>
        <w:t xml:space="preserve"> is equal to 1 (4:2:0 chroma format), </w:t>
      </w:r>
      <w:r w:rsidR="00C4614A">
        <w:rPr>
          <w:bCs/>
          <w:noProof/>
          <w:lang w:val="en-CA"/>
        </w:rPr>
        <w:t>ChromaSampleLocTypeTopF</w:t>
      </w:r>
      <w:r>
        <w:rPr>
          <w:bCs/>
          <w:noProof/>
          <w:lang w:val="en-CA"/>
        </w:rPr>
        <w:t>ield</w:t>
      </w:r>
      <w:r w:rsidRPr="00084198">
        <w:rPr>
          <w:noProof/>
          <w:lang w:val="en-CA"/>
        </w:rPr>
        <w:t xml:space="preserve"> and </w:t>
      </w:r>
      <w:r w:rsidR="00C4614A">
        <w:rPr>
          <w:noProof/>
          <w:lang w:val="en-CA"/>
        </w:rPr>
        <w:t>ChromaSampleLocTypeBottomF</w:t>
      </w:r>
      <w:r>
        <w:rPr>
          <w:noProof/>
          <w:lang w:val="en-CA"/>
        </w:rPr>
        <w:t>ield</w:t>
      </w:r>
      <w:r w:rsidRPr="00084198">
        <w:rPr>
          <w:noProof/>
          <w:lang w:val="en-CA"/>
        </w:rPr>
        <w:t xml:space="preserve"> specify the location of chroma samples for </w:t>
      </w:r>
      <w:r>
        <w:rPr>
          <w:noProof/>
          <w:lang w:val="en-CA"/>
        </w:rPr>
        <w:t>each</w:t>
      </w:r>
      <w:r w:rsidRPr="00084198">
        <w:rPr>
          <w:noProof/>
          <w:lang w:val="en-CA"/>
        </w:rPr>
        <w:t xml:space="preserve"> top field and bottom field, respectively, as shown in </w:t>
      </w:r>
      <w:r w:rsidRPr="00084198">
        <w:rPr>
          <w:lang w:val="en-CA"/>
        </w:rPr>
        <w:fldChar w:fldCharType="begin" w:fldLock="1"/>
      </w:r>
      <w:r w:rsidRPr="00084198">
        <w:rPr>
          <w:lang w:val="en-CA"/>
        </w:rPr>
        <w:instrText xml:space="preserve"> REF _Ref317173117 \h  \* MERGEFORMAT </w:instrText>
      </w:r>
      <w:r w:rsidRPr="00084198">
        <w:rPr>
          <w:lang w:val="en-CA"/>
        </w:rPr>
      </w:r>
      <w:r w:rsidRPr="00084198">
        <w:rPr>
          <w:lang w:val="en-CA"/>
        </w:rPr>
        <w:fldChar w:fldCharType="separate"/>
      </w:r>
      <w:r w:rsidRPr="00084198">
        <w:rPr>
          <w:noProof/>
          <w:lang w:val="en-CA"/>
        </w:rPr>
        <w:t>Figure </w:t>
      </w:r>
      <w:r>
        <w:rPr>
          <w:noProof/>
          <w:lang w:val="en-CA"/>
        </w:rPr>
        <w:t>1</w:t>
      </w:r>
      <w:r w:rsidRPr="00084198">
        <w:rPr>
          <w:lang w:val="en-CA"/>
        </w:rPr>
        <w:fldChar w:fldCharType="end"/>
      </w:r>
      <w:r w:rsidRPr="00084198">
        <w:rPr>
          <w:noProof/>
          <w:lang w:val="en-CA"/>
        </w:rPr>
        <w:t>.</w:t>
      </w:r>
    </w:p>
    <w:p w14:paraId="673ECB56" w14:textId="7A786FD6" w:rsidR="00AA47E7" w:rsidRDefault="00AA47E7" w:rsidP="00AA47E7">
      <w:pPr>
        <w:tabs>
          <w:tab w:val="left" w:pos="400"/>
        </w:tabs>
        <w:ind w:left="400" w:hanging="400"/>
        <w:rPr>
          <w:noProof/>
          <w:lang w:val="en-CA"/>
        </w:rPr>
      </w:pPr>
      <w:r w:rsidRPr="00084198">
        <w:rPr>
          <w:noProof/>
          <w:lang w:val="en-CA"/>
        </w:rPr>
        <w:t>–</w:t>
      </w:r>
      <w:r w:rsidRPr="00084198">
        <w:rPr>
          <w:noProof/>
          <w:lang w:val="en-CA"/>
        </w:rPr>
        <w:tab/>
        <w:t>Otherwise (</w:t>
      </w:r>
      <w:r>
        <w:rPr>
          <w:noProof/>
          <w:lang w:val="en-CA"/>
        </w:rPr>
        <w:t>ChromaFormatIdc</w:t>
      </w:r>
      <w:r w:rsidRPr="00084198">
        <w:rPr>
          <w:noProof/>
          <w:lang w:val="en-CA"/>
        </w:rPr>
        <w:t xml:space="preserve"> is not equal to 1), the values of the syntax elements chroma_sample_loc_type, </w:t>
      </w:r>
      <w:r w:rsidR="00C4614A">
        <w:rPr>
          <w:bCs/>
          <w:noProof/>
          <w:lang w:val="en-CA"/>
        </w:rPr>
        <w:t>ChromaSampleLocTypeTopF</w:t>
      </w:r>
      <w:r>
        <w:rPr>
          <w:bCs/>
          <w:noProof/>
          <w:lang w:val="en-CA"/>
        </w:rPr>
        <w:t>ield</w:t>
      </w:r>
      <w:r w:rsidRPr="00084198">
        <w:rPr>
          <w:noProof/>
          <w:lang w:val="en-CA"/>
        </w:rPr>
        <w:t xml:space="preserve"> and </w:t>
      </w:r>
      <w:r w:rsidR="00C4614A">
        <w:rPr>
          <w:noProof/>
          <w:lang w:val="en-CA"/>
        </w:rPr>
        <w:t>ChromaSampleLocTypeBottomF</w:t>
      </w:r>
      <w:r>
        <w:rPr>
          <w:noProof/>
          <w:lang w:val="en-CA"/>
        </w:rPr>
        <w:t>ield</w:t>
      </w:r>
      <w:r w:rsidRPr="00084198">
        <w:rPr>
          <w:noProof/>
          <w:lang w:val="en-CA"/>
        </w:rPr>
        <w:t xml:space="preserve"> shall be ignored.</w:t>
      </w:r>
    </w:p>
    <w:p w14:paraId="6F0B885E" w14:textId="77777777" w:rsidR="00AA47E7" w:rsidRPr="00084198" w:rsidRDefault="00AA47E7" w:rsidP="00AA47E7">
      <w:pPr>
        <w:keepNext/>
        <w:jc w:val="center"/>
        <w:rPr>
          <w:noProof/>
          <w:lang w:val="en-CA"/>
        </w:rPr>
      </w:pPr>
      <w:r w:rsidRPr="00084198">
        <w:rPr>
          <w:noProof/>
          <w:lang w:val="en-CA" w:eastAsia="zh-CN"/>
        </w:rPr>
        <w:lastRenderedPageBreak/>
        <w:drawing>
          <wp:inline distT="0" distB="0" distL="0" distR="0" wp14:anchorId="3D6211FA" wp14:editId="76586AC6">
            <wp:extent cx="3501390" cy="5012055"/>
            <wp:effectExtent l="0" t="0" r="3810" b="0"/>
            <wp:docPr id="25" name="Picture 25" descr="A picture containing building, large, lit,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1390" cy="5012055"/>
                    </a:xfrm>
                    <a:prstGeom prst="rect">
                      <a:avLst/>
                    </a:prstGeom>
                    <a:noFill/>
                    <a:ln>
                      <a:noFill/>
                    </a:ln>
                  </pic:spPr>
                </pic:pic>
              </a:graphicData>
            </a:graphic>
          </wp:inline>
        </w:drawing>
      </w:r>
    </w:p>
    <w:p w14:paraId="287B6E18" w14:textId="5C342570" w:rsidR="00AA47E7" w:rsidRPr="00084198" w:rsidRDefault="00AA47E7" w:rsidP="00AA47E7">
      <w:pPr>
        <w:pStyle w:val="Caption"/>
        <w:keepNext w:val="0"/>
        <w:rPr>
          <w:noProof/>
          <w:lang w:val="en-CA"/>
        </w:rPr>
      </w:pPr>
      <w:bookmarkStart w:id="14" w:name="_Ref317173117"/>
      <w:bookmarkStart w:id="15" w:name="_Toc503770555"/>
      <w:bookmarkStart w:id="16" w:name="_Toc501130549"/>
      <w:bookmarkStart w:id="17" w:name="_Toc423603426"/>
      <w:bookmarkStart w:id="18" w:name="_Toc423602779"/>
      <w:bookmarkStart w:id="19" w:name="_Toc415476429"/>
      <w:bookmarkStart w:id="20" w:name="_Toc317198646"/>
      <w:bookmarkStart w:id="21" w:name="_Ref317173111"/>
      <w:r w:rsidRPr="00084198">
        <w:rPr>
          <w:noProof/>
          <w:lang w:val="en-CA"/>
        </w:rPr>
        <w:t>Figure </w:t>
      </w:r>
      <w:r w:rsidRPr="00084198">
        <w:rPr>
          <w:lang w:val="en-CA"/>
        </w:rPr>
        <w:fldChar w:fldCharType="begin" w:fldLock="1"/>
      </w:r>
      <w:r w:rsidRPr="00084198">
        <w:rPr>
          <w:noProof/>
          <w:lang w:val="en-CA"/>
        </w:rPr>
        <w:instrText xml:space="preserve"> SEQ Figure \* ARABIC \r 1 </w:instrText>
      </w:r>
      <w:r w:rsidRPr="00084198">
        <w:rPr>
          <w:lang w:val="en-CA"/>
        </w:rPr>
        <w:fldChar w:fldCharType="separate"/>
      </w:r>
      <w:r>
        <w:rPr>
          <w:noProof/>
          <w:lang w:val="en-CA"/>
        </w:rPr>
        <w:t>1</w:t>
      </w:r>
      <w:r w:rsidRPr="00084198">
        <w:rPr>
          <w:lang w:val="en-CA"/>
        </w:rPr>
        <w:fldChar w:fldCharType="end"/>
      </w:r>
      <w:bookmarkEnd w:id="14"/>
      <w:r w:rsidRPr="00084198">
        <w:rPr>
          <w:noProof/>
          <w:lang w:val="en-CA"/>
        </w:rPr>
        <w:t xml:space="preserve"> – Location of chroma samples for top and bottom fields for </w:t>
      </w:r>
      <w:r>
        <w:rPr>
          <w:noProof/>
          <w:lang w:val="en-CA"/>
        </w:rPr>
        <w:t>ChromaFormatIdc</w:t>
      </w:r>
      <w:r w:rsidRPr="00084198">
        <w:rPr>
          <w:noProof/>
          <w:lang w:val="en-CA"/>
        </w:rPr>
        <w:t xml:space="preserve"> equal to 1 (4:2:0 chroma format) as a function of </w:t>
      </w:r>
      <w:r w:rsidR="00C4614A">
        <w:rPr>
          <w:noProof/>
          <w:lang w:val="en-CA"/>
        </w:rPr>
        <w:t>ChromaSampleLocTypeTopF</w:t>
      </w:r>
      <w:r>
        <w:rPr>
          <w:noProof/>
          <w:lang w:val="en-CA"/>
        </w:rPr>
        <w:t>ield</w:t>
      </w:r>
      <w:r w:rsidRPr="00084198">
        <w:rPr>
          <w:noProof/>
          <w:lang w:val="en-CA"/>
        </w:rPr>
        <w:t xml:space="preserve"> and </w:t>
      </w:r>
      <w:bookmarkEnd w:id="15"/>
      <w:bookmarkEnd w:id="16"/>
      <w:bookmarkEnd w:id="17"/>
      <w:bookmarkEnd w:id="18"/>
      <w:bookmarkEnd w:id="19"/>
      <w:bookmarkEnd w:id="20"/>
      <w:bookmarkEnd w:id="21"/>
      <w:r w:rsidR="00C4614A">
        <w:rPr>
          <w:noProof/>
          <w:lang w:val="en-CA"/>
        </w:rPr>
        <w:t>ChromaSampleLocTypeBottomF</w:t>
      </w:r>
      <w:r>
        <w:rPr>
          <w:noProof/>
          <w:lang w:val="en-CA"/>
        </w:rPr>
        <w:t>ield in the range of 0 to 5, inclusive</w:t>
      </w:r>
    </w:p>
    <w:p w14:paraId="223B5095" w14:textId="77777777" w:rsidR="00AA47E7" w:rsidRPr="00F43CC3" w:rsidRDefault="00AA47E7" w:rsidP="00AA47E7">
      <w:pPr>
        <w:rPr>
          <w:noProof/>
          <w:lang w:val="en-CA"/>
        </w:rPr>
      </w:pPr>
      <w:r w:rsidRPr="00F43CC3">
        <w:rPr>
          <w:noProof/>
          <w:lang w:val="en-CA"/>
        </w:rPr>
        <w:t xml:space="preserve">When </w:t>
      </w:r>
      <w:r>
        <w:rPr>
          <w:noProof/>
          <w:lang w:val="en-CA"/>
        </w:rPr>
        <w:t>ChromaFormatIdc</w:t>
      </w:r>
      <w:r w:rsidRPr="00084198">
        <w:rPr>
          <w:noProof/>
          <w:lang w:val="en-CA"/>
        </w:rPr>
        <w:t xml:space="preserve"> is equal to 2 (4:2:2 chroma format)</w:t>
      </w:r>
      <w:r w:rsidRPr="00F43CC3">
        <w:rPr>
          <w:noProof/>
          <w:lang w:val="en-CA"/>
        </w:rPr>
        <w:t xml:space="preserve">, the chroma samples are co-sited with the corresponding luma samples and the nominal locations in a picture are as shown in </w:t>
      </w:r>
      <w:r w:rsidRPr="00F43CC3">
        <w:rPr>
          <w:noProof/>
          <w:lang w:val="en-CA"/>
        </w:rPr>
        <w:fldChar w:fldCharType="begin" w:fldLock="1"/>
      </w:r>
      <w:r w:rsidRPr="00F43CC3">
        <w:rPr>
          <w:noProof/>
          <w:lang w:val="en-CA"/>
        </w:rPr>
        <w:instrText xml:space="preserve"> REF _Ref73853805 \h </w:instrText>
      </w:r>
      <w:r w:rsidRPr="00F43CC3">
        <w:rPr>
          <w:noProof/>
          <w:lang w:val="en-CA"/>
        </w:rPr>
      </w:r>
      <w:r w:rsidRPr="00F43CC3">
        <w:rPr>
          <w:noProof/>
          <w:lang w:val="en-CA"/>
        </w:rPr>
        <w:fldChar w:fldCharType="separate"/>
      </w:r>
      <w:r w:rsidRPr="00F43CC3">
        <w:rPr>
          <w:noProof/>
          <w:lang w:val="en-CA"/>
        </w:rPr>
        <w:t>Figure </w:t>
      </w:r>
      <w:r>
        <w:rPr>
          <w:noProof/>
          <w:lang w:val="en-CA"/>
        </w:rPr>
        <w:t>2</w:t>
      </w:r>
      <w:r w:rsidRPr="00F43CC3">
        <w:rPr>
          <w:noProof/>
          <w:lang w:val="en-CA"/>
        </w:rPr>
        <w:fldChar w:fldCharType="end"/>
      </w:r>
      <w:r w:rsidRPr="00F43CC3">
        <w:rPr>
          <w:noProof/>
          <w:lang w:val="en-CA"/>
        </w:rPr>
        <w:t>.</w:t>
      </w:r>
    </w:p>
    <w:p w14:paraId="588F3101" w14:textId="77777777" w:rsidR="00AA47E7" w:rsidRPr="00F43CC3" w:rsidRDefault="003D1C53" w:rsidP="00AA47E7">
      <w:pPr>
        <w:keepNext/>
        <w:jc w:val="center"/>
        <w:rPr>
          <w:iCs/>
          <w:noProof/>
          <w:lang w:val="en-CA"/>
        </w:rPr>
      </w:pPr>
      <w:r w:rsidRPr="00AC4817">
        <w:rPr>
          <w:noProof/>
          <w:lang w:val="en-CA"/>
        </w:rPr>
        <w:object w:dxaOrig="10051" w:dyaOrig="10756" w14:anchorId="39052E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74pt;height:188pt;mso-width-percent:0;mso-height-percent:0;mso-width-percent:0;mso-height-percent:0" o:ole="">
            <v:imagedata r:id="rId10" o:title=""/>
          </v:shape>
          <o:OLEObject Type="Embed" ProgID="Visio.Drawing.15" ShapeID="_x0000_i1026" DrawAspect="Content" ObjectID="_1648201207" r:id="rId11"/>
        </w:object>
      </w:r>
    </w:p>
    <w:p w14:paraId="0857DB25" w14:textId="77777777" w:rsidR="00AA47E7" w:rsidRPr="00F43CC3" w:rsidRDefault="00AA47E7" w:rsidP="00AA47E7">
      <w:pPr>
        <w:pStyle w:val="Caption"/>
        <w:rPr>
          <w:noProof/>
          <w:lang w:val="en-CA"/>
        </w:rPr>
      </w:pPr>
      <w:bookmarkStart w:id="22" w:name="_Ref73853805"/>
      <w:bookmarkStart w:id="23" w:name="_Toc317198619"/>
      <w:bookmarkStart w:id="24" w:name="_Toc81038465"/>
      <w:bookmarkStart w:id="25" w:name="_Toc118289018"/>
      <w:bookmarkStart w:id="26" w:name="_Ref119379889"/>
      <w:bookmarkStart w:id="27" w:name="_Toc246350631"/>
      <w:bookmarkStart w:id="28" w:name="_Toc287363892"/>
      <w:bookmarkStart w:id="29" w:name="_Toc415476391"/>
      <w:bookmarkStart w:id="30" w:name="_Toc423602643"/>
      <w:bookmarkStart w:id="31" w:name="_Toc423603279"/>
      <w:bookmarkStart w:id="32" w:name="_Toc501130511"/>
      <w:bookmarkStart w:id="33" w:name="_Toc510795434"/>
      <w:r w:rsidRPr="00F43CC3">
        <w:rPr>
          <w:noProof/>
          <w:lang w:val="en-CA"/>
        </w:rPr>
        <w:t>Figure </w:t>
      </w:r>
      <w:bookmarkStart w:id="34" w:name="fig_6_3"/>
      <w:r w:rsidRPr="00F43CC3">
        <w:rPr>
          <w:noProof/>
          <w:lang w:val="en-CA"/>
        </w:rPr>
        <w:fldChar w:fldCharType="begin" w:fldLock="1"/>
      </w:r>
      <w:r w:rsidRPr="00F43CC3">
        <w:rPr>
          <w:noProof/>
          <w:lang w:val="en-CA"/>
        </w:rPr>
        <w:instrText xml:space="preserve"> SEQ Figure \* ARABIC </w:instrText>
      </w:r>
      <w:r w:rsidRPr="00F43CC3">
        <w:rPr>
          <w:noProof/>
          <w:lang w:val="en-CA"/>
        </w:rPr>
        <w:fldChar w:fldCharType="separate"/>
      </w:r>
      <w:r>
        <w:rPr>
          <w:noProof/>
          <w:lang w:val="en-CA"/>
        </w:rPr>
        <w:t>2</w:t>
      </w:r>
      <w:r w:rsidRPr="00F43CC3">
        <w:rPr>
          <w:noProof/>
          <w:lang w:val="en-CA"/>
        </w:rPr>
        <w:fldChar w:fldCharType="end"/>
      </w:r>
      <w:bookmarkEnd w:id="22"/>
      <w:bookmarkEnd w:id="34"/>
      <w:r w:rsidRPr="00F43CC3">
        <w:rPr>
          <w:noProof/>
          <w:lang w:val="en-CA"/>
        </w:rPr>
        <w:t xml:space="preserve"> – Nominal vertical and horizontal locations of 4:2:2 luma and chroma samples in a</w:t>
      </w:r>
      <w:bookmarkEnd w:id="23"/>
      <w:r w:rsidRPr="00F43CC3">
        <w:rPr>
          <w:noProof/>
          <w:lang w:val="en-CA"/>
        </w:rPr>
        <w:t xml:space="preserve"> </w:t>
      </w:r>
      <w:bookmarkEnd w:id="24"/>
      <w:bookmarkEnd w:id="25"/>
      <w:bookmarkEnd w:id="26"/>
      <w:bookmarkEnd w:id="27"/>
      <w:r w:rsidRPr="00F43CC3">
        <w:rPr>
          <w:noProof/>
          <w:lang w:val="en-CA"/>
        </w:rPr>
        <w:t>picture</w:t>
      </w:r>
      <w:bookmarkEnd w:id="28"/>
      <w:bookmarkEnd w:id="29"/>
      <w:bookmarkEnd w:id="30"/>
      <w:bookmarkEnd w:id="31"/>
      <w:bookmarkEnd w:id="32"/>
      <w:bookmarkEnd w:id="33"/>
    </w:p>
    <w:p w14:paraId="2D7EBD82" w14:textId="77777777" w:rsidR="00AA47E7" w:rsidRPr="00F43CC3" w:rsidRDefault="00AA47E7" w:rsidP="00AA47E7">
      <w:pPr>
        <w:rPr>
          <w:noProof/>
          <w:lang w:val="en-CA"/>
        </w:rPr>
      </w:pPr>
      <w:r w:rsidRPr="00F43CC3">
        <w:rPr>
          <w:noProof/>
          <w:lang w:val="en-CA"/>
        </w:rPr>
        <w:t xml:space="preserve">When </w:t>
      </w:r>
      <w:r>
        <w:rPr>
          <w:noProof/>
          <w:lang w:val="en-CA"/>
        </w:rPr>
        <w:t>ChromaFormatIdc</w:t>
      </w:r>
      <w:r w:rsidRPr="00084198">
        <w:rPr>
          <w:noProof/>
          <w:lang w:val="en-CA"/>
        </w:rPr>
        <w:t xml:space="preserve"> is equal to 3 (4:4:4 chroma format)</w:t>
      </w:r>
      <w:r w:rsidRPr="00F43CC3">
        <w:rPr>
          <w:noProof/>
          <w:lang w:val="en-CA"/>
        </w:rPr>
        <w:t xml:space="preserve">, all array samples are co-sited for all cases of pictures and the nominal locations in a picture are as shown in </w:t>
      </w:r>
      <w:r w:rsidRPr="00F43CC3">
        <w:rPr>
          <w:noProof/>
          <w:lang w:val="en-CA"/>
        </w:rPr>
        <w:fldChar w:fldCharType="begin" w:fldLock="1"/>
      </w:r>
      <w:r w:rsidRPr="00F43CC3">
        <w:rPr>
          <w:noProof/>
          <w:lang w:val="en-CA"/>
        </w:rPr>
        <w:instrText xml:space="preserve"> REF _Ref73853834 \h </w:instrText>
      </w:r>
      <w:r w:rsidRPr="00F43CC3">
        <w:rPr>
          <w:noProof/>
          <w:lang w:val="en-CA"/>
        </w:rPr>
      </w:r>
      <w:r w:rsidRPr="00F43CC3">
        <w:rPr>
          <w:noProof/>
          <w:lang w:val="en-CA"/>
        </w:rPr>
        <w:fldChar w:fldCharType="separate"/>
      </w:r>
      <w:r w:rsidRPr="00F43CC3">
        <w:rPr>
          <w:noProof/>
          <w:lang w:val="en-CA"/>
        </w:rPr>
        <w:t>Figure </w:t>
      </w:r>
      <w:r>
        <w:rPr>
          <w:noProof/>
          <w:lang w:val="en-CA"/>
        </w:rPr>
        <w:t>3</w:t>
      </w:r>
      <w:r w:rsidRPr="00F43CC3">
        <w:rPr>
          <w:noProof/>
          <w:lang w:val="en-CA"/>
        </w:rPr>
        <w:fldChar w:fldCharType="end"/>
      </w:r>
      <w:r w:rsidRPr="00F43CC3">
        <w:rPr>
          <w:noProof/>
          <w:lang w:val="en-CA"/>
        </w:rPr>
        <w:t>.</w:t>
      </w:r>
    </w:p>
    <w:p w14:paraId="7238FE5D" w14:textId="77777777" w:rsidR="00AA47E7" w:rsidRPr="00F43CC3" w:rsidRDefault="003D1C53" w:rsidP="00AA47E7">
      <w:pPr>
        <w:keepNext/>
        <w:jc w:val="center"/>
        <w:rPr>
          <w:noProof/>
          <w:lang w:val="en-CA"/>
        </w:rPr>
      </w:pPr>
      <w:r w:rsidRPr="00AC4817">
        <w:rPr>
          <w:noProof/>
          <w:lang w:val="en-CA"/>
        </w:rPr>
        <w:object w:dxaOrig="10051" w:dyaOrig="10756" w14:anchorId="0745848D">
          <v:shape id="_x0000_i1025" type="#_x0000_t75" alt="" style="width:174pt;height:188pt;mso-width-percent:0;mso-height-percent:0;mso-width-percent:0;mso-height-percent:0" o:ole="">
            <v:imagedata r:id="rId12" o:title=""/>
          </v:shape>
          <o:OLEObject Type="Embed" ProgID="Visio.Drawing.15" ShapeID="_x0000_i1025" DrawAspect="Content" ObjectID="_1648201208" r:id="rId13"/>
        </w:object>
      </w:r>
    </w:p>
    <w:p w14:paraId="0F832355" w14:textId="77777777" w:rsidR="00AA47E7" w:rsidRPr="00F43CC3" w:rsidRDefault="00AA47E7" w:rsidP="00AA47E7">
      <w:pPr>
        <w:pStyle w:val="Caption"/>
        <w:rPr>
          <w:noProof/>
          <w:lang w:val="en-CA"/>
        </w:rPr>
      </w:pPr>
      <w:bookmarkStart w:id="35" w:name="_Ref73853834"/>
      <w:bookmarkStart w:id="36" w:name="_Toc81038467"/>
      <w:bookmarkStart w:id="37" w:name="_Toc118289020"/>
      <w:bookmarkStart w:id="38" w:name="_Toc246350633"/>
      <w:bookmarkStart w:id="39" w:name="_Toc287363893"/>
      <w:bookmarkStart w:id="40" w:name="_Toc317198620"/>
      <w:bookmarkStart w:id="41" w:name="_Toc415476392"/>
      <w:bookmarkStart w:id="42" w:name="_Toc423602644"/>
      <w:bookmarkStart w:id="43" w:name="_Toc423603280"/>
      <w:bookmarkStart w:id="44" w:name="_Toc501130512"/>
      <w:bookmarkStart w:id="45" w:name="_Toc510795435"/>
      <w:r w:rsidRPr="00F43CC3">
        <w:rPr>
          <w:noProof/>
          <w:lang w:val="en-CA"/>
        </w:rPr>
        <w:t>Figure </w:t>
      </w:r>
      <w:bookmarkStart w:id="46" w:name="fig_6_5"/>
      <w:r w:rsidRPr="00F43CC3">
        <w:rPr>
          <w:noProof/>
          <w:lang w:val="en-CA"/>
        </w:rPr>
        <w:fldChar w:fldCharType="begin" w:fldLock="1"/>
      </w:r>
      <w:r w:rsidRPr="00F43CC3">
        <w:rPr>
          <w:noProof/>
          <w:lang w:val="en-CA"/>
        </w:rPr>
        <w:instrText xml:space="preserve"> SEQ Figure \* ARABIC </w:instrText>
      </w:r>
      <w:r w:rsidRPr="00F43CC3">
        <w:rPr>
          <w:noProof/>
          <w:lang w:val="en-CA"/>
        </w:rPr>
        <w:fldChar w:fldCharType="separate"/>
      </w:r>
      <w:r>
        <w:rPr>
          <w:noProof/>
          <w:lang w:val="en-CA"/>
        </w:rPr>
        <w:t>3</w:t>
      </w:r>
      <w:r w:rsidRPr="00F43CC3">
        <w:rPr>
          <w:noProof/>
          <w:lang w:val="en-CA"/>
        </w:rPr>
        <w:fldChar w:fldCharType="end"/>
      </w:r>
      <w:bookmarkEnd w:id="35"/>
      <w:bookmarkEnd w:id="46"/>
      <w:r w:rsidRPr="00F43CC3">
        <w:rPr>
          <w:noProof/>
          <w:lang w:val="en-CA"/>
        </w:rPr>
        <w:t xml:space="preserve"> – Nominal vertical and horizontal locations of 4:4:4 luma and chroma samples in a </w:t>
      </w:r>
      <w:bookmarkEnd w:id="36"/>
      <w:bookmarkEnd w:id="37"/>
      <w:bookmarkEnd w:id="38"/>
      <w:r w:rsidRPr="00F43CC3">
        <w:rPr>
          <w:noProof/>
          <w:lang w:val="en-CA"/>
        </w:rPr>
        <w:t>picture</w:t>
      </w:r>
      <w:bookmarkEnd w:id="39"/>
      <w:bookmarkEnd w:id="40"/>
      <w:bookmarkEnd w:id="41"/>
      <w:bookmarkEnd w:id="42"/>
      <w:bookmarkEnd w:id="43"/>
      <w:bookmarkEnd w:id="44"/>
      <w:bookmarkEnd w:id="45"/>
    </w:p>
    <w:p w14:paraId="34EF3CEF" w14:textId="77777777" w:rsidR="00AA47E7" w:rsidRPr="00084198" w:rsidRDefault="00AA47E7" w:rsidP="00AA47E7">
      <w:pPr>
        <w:rPr>
          <w:noProof/>
          <w:lang w:val="en-CA"/>
        </w:rPr>
      </w:pPr>
      <w:r w:rsidRPr="00084198">
        <w:rPr>
          <w:noProof/>
          <w:lang w:val="en-CA"/>
        </w:rPr>
        <w:t xml:space="preserve">When </w:t>
      </w:r>
      <w:r>
        <w:rPr>
          <w:noProof/>
          <w:lang w:val="en-CA"/>
        </w:rPr>
        <w:t>ChromaFormatIdc</w:t>
      </w:r>
      <w:r w:rsidRPr="00084198">
        <w:rPr>
          <w:noProof/>
          <w:lang w:val="en-CA"/>
        </w:rPr>
        <w:t xml:space="preserve"> is equal to 0, there is no chroma sample array.</w:t>
      </w:r>
    </w:p>
    <w:p w14:paraId="59017A7C" w14:textId="0CFE9879" w:rsidR="00AA47E7" w:rsidRDefault="00AA47E7" w:rsidP="00AA47E7">
      <w:pPr>
        <w:numPr>
          <w:ilvl w:val="12"/>
          <w:numId w:val="0"/>
        </w:numPr>
        <w:rPr>
          <w:noProof/>
          <w:lang w:val="en-CA"/>
        </w:rPr>
      </w:pPr>
      <w:r>
        <w:rPr>
          <w:noProof/>
          <w:lang w:val="en-CA"/>
        </w:rPr>
        <w:t>When present, t</w:t>
      </w:r>
      <w:r w:rsidRPr="00084198">
        <w:rPr>
          <w:noProof/>
          <w:lang w:val="en-CA"/>
        </w:rPr>
        <w:t>he value</w:t>
      </w:r>
      <w:r>
        <w:rPr>
          <w:noProof/>
          <w:lang w:val="en-CA"/>
        </w:rPr>
        <w:t>s</w:t>
      </w:r>
      <w:r w:rsidRPr="00084198">
        <w:rPr>
          <w:noProof/>
          <w:lang w:val="en-CA"/>
        </w:rPr>
        <w:t xml:space="preserve"> of </w:t>
      </w:r>
      <w:r w:rsidR="00EC2610">
        <w:rPr>
          <w:noProof/>
          <w:lang w:val="en-CA"/>
        </w:rPr>
        <w:t>ChromaSampleLocTypeFrame</w:t>
      </w:r>
      <w:r w:rsidRPr="00084198">
        <w:rPr>
          <w:noProof/>
          <w:lang w:val="en-CA"/>
        </w:rPr>
        <w:t xml:space="preserve">, </w:t>
      </w:r>
      <w:r w:rsidR="00C4614A">
        <w:rPr>
          <w:noProof/>
          <w:lang w:val="en-CA"/>
        </w:rPr>
        <w:t>ChromaSampleLocTypeTopF</w:t>
      </w:r>
      <w:r>
        <w:rPr>
          <w:noProof/>
          <w:lang w:val="en-CA"/>
        </w:rPr>
        <w:t>ield</w:t>
      </w:r>
      <w:r w:rsidRPr="00084198">
        <w:rPr>
          <w:noProof/>
          <w:lang w:val="en-CA"/>
        </w:rPr>
        <w:t xml:space="preserve"> and </w:t>
      </w:r>
      <w:r w:rsidR="00C4614A">
        <w:rPr>
          <w:noProof/>
          <w:lang w:val="en-CA"/>
        </w:rPr>
        <w:t>ChromaSampleLocTypeBottomF</w:t>
      </w:r>
      <w:r>
        <w:rPr>
          <w:noProof/>
          <w:lang w:val="en-CA"/>
        </w:rPr>
        <w:t>ield</w:t>
      </w:r>
      <w:r w:rsidRPr="00084198">
        <w:rPr>
          <w:noProof/>
          <w:lang w:val="en-CA"/>
        </w:rPr>
        <w:t xml:space="preserve"> shall be in the range of 0 to 5, inclusive.</w:t>
      </w:r>
      <w:r>
        <w:rPr>
          <w:noProof/>
          <w:lang w:val="en-CA"/>
        </w:rPr>
        <w:t xml:space="preserve"> [</w:t>
      </w:r>
      <w:r w:rsidRPr="008C2AB7">
        <w:rPr>
          <w:noProof/>
          <w:highlight w:val="yellow"/>
          <w:lang w:val="en-CA"/>
        </w:rPr>
        <w:t>Ed. (GJS): Perhaps we should also allow the value 6 when these are present.</w:t>
      </w:r>
      <w:r>
        <w:rPr>
          <w:noProof/>
          <w:lang w:val="en-CA"/>
        </w:rPr>
        <w:t>]</w:t>
      </w:r>
    </w:p>
    <w:p w14:paraId="28C4C2D6" w14:textId="4399A926" w:rsidR="00AA47E7" w:rsidRPr="00084198" w:rsidRDefault="00AA47E7" w:rsidP="00AA47E7">
      <w:pPr>
        <w:numPr>
          <w:ilvl w:val="12"/>
          <w:numId w:val="0"/>
        </w:numPr>
        <w:rPr>
          <w:noProof/>
          <w:lang w:val="en-CA"/>
        </w:rPr>
      </w:pPr>
      <w:r>
        <w:rPr>
          <w:noProof/>
          <w:lang w:val="en-CA"/>
        </w:rPr>
        <w:t>When ChromaFormatIdc</w:t>
      </w:r>
      <w:r w:rsidRPr="00084198">
        <w:rPr>
          <w:noProof/>
          <w:lang w:val="en-CA"/>
        </w:rPr>
        <w:t xml:space="preserve"> is equal to 1</w:t>
      </w:r>
      <w:r>
        <w:rPr>
          <w:noProof/>
          <w:lang w:val="en-CA"/>
        </w:rPr>
        <w:t xml:space="preserve"> and </w:t>
      </w:r>
      <w:r w:rsidR="00C4614A">
        <w:rPr>
          <w:lang w:val="en-CA"/>
        </w:rPr>
        <w:t>ChromaLocInfoPresentFlag</w:t>
      </w:r>
      <w:r w:rsidRPr="00084198">
        <w:rPr>
          <w:noProof/>
          <w:lang w:val="en-CA"/>
        </w:rPr>
        <w:t xml:space="preserve"> </w:t>
      </w:r>
      <w:r>
        <w:rPr>
          <w:noProof/>
          <w:lang w:val="en-CA"/>
        </w:rPr>
        <w:t xml:space="preserve">is equal to 0, </w:t>
      </w:r>
      <w:r w:rsidR="00EC2610">
        <w:rPr>
          <w:noProof/>
          <w:lang w:val="en-CA"/>
        </w:rPr>
        <w:t>ChromaSampleLocTypeFrame</w:t>
      </w:r>
      <w:r>
        <w:rPr>
          <w:noProof/>
          <w:lang w:val="en-CA"/>
        </w:rPr>
        <w:t xml:space="preserve"> is not present and is inferred to be equal to 6, which indicates that the </w:t>
      </w:r>
      <w:r w:rsidRPr="00084198">
        <w:rPr>
          <w:noProof/>
          <w:lang w:val="en-CA"/>
        </w:rPr>
        <w:t xml:space="preserve">the location of </w:t>
      </w:r>
      <w:r>
        <w:rPr>
          <w:noProof/>
          <w:lang w:val="en-CA"/>
        </w:rPr>
        <w:t xml:space="preserve">the </w:t>
      </w:r>
      <w:r w:rsidRPr="00084198">
        <w:rPr>
          <w:noProof/>
          <w:lang w:val="en-CA"/>
        </w:rPr>
        <w:t>chroma samples</w:t>
      </w:r>
      <w:r>
        <w:rPr>
          <w:noProof/>
          <w:lang w:val="en-CA"/>
        </w:rPr>
        <w:t xml:space="preserve"> is unspecified. </w:t>
      </w:r>
      <w:r w:rsidRPr="00084198">
        <w:rPr>
          <w:noProof/>
          <w:lang w:val="en-CA"/>
        </w:rPr>
        <w:t xml:space="preserve">When </w:t>
      </w:r>
      <w:r w:rsidR="00C4614A">
        <w:rPr>
          <w:noProof/>
          <w:lang w:val="en-CA"/>
        </w:rPr>
        <w:t>ChromaSampleLocTypeTopF</w:t>
      </w:r>
      <w:r>
        <w:rPr>
          <w:noProof/>
          <w:lang w:val="en-CA"/>
        </w:rPr>
        <w:t>ield</w:t>
      </w:r>
      <w:r w:rsidRPr="00084198">
        <w:rPr>
          <w:noProof/>
          <w:lang w:val="en-CA"/>
        </w:rPr>
        <w:t xml:space="preserve"> and </w:t>
      </w:r>
      <w:r w:rsidR="00C4614A">
        <w:rPr>
          <w:noProof/>
          <w:lang w:val="en-CA"/>
        </w:rPr>
        <w:t>ChromaSampleLocTypeBottomF</w:t>
      </w:r>
      <w:r>
        <w:rPr>
          <w:noProof/>
          <w:lang w:val="en-CA"/>
        </w:rPr>
        <w:t>ield</w:t>
      </w:r>
      <w:r w:rsidRPr="00084198">
        <w:rPr>
          <w:noProof/>
          <w:lang w:val="en-CA"/>
        </w:rPr>
        <w:t xml:space="preserve"> are not present, the values of </w:t>
      </w:r>
      <w:r w:rsidR="00C4614A">
        <w:rPr>
          <w:noProof/>
          <w:lang w:val="en-CA"/>
        </w:rPr>
        <w:t>ChromaSampleLocTypeTopF</w:t>
      </w:r>
      <w:r>
        <w:rPr>
          <w:noProof/>
          <w:lang w:val="en-CA"/>
        </w:rPr>
        <w:t>ield</w:t>
      </w:r>
      <w:r w:rsidRPr="00084198">
        <w:rPr>
          <w:noProof/>
          <w:lang w:val="en-CA"/>
        </w:rPr>
        <w:t xml:space="preserve"> and </w:t>
      </w:r>
      <w:r w:rsidR="00C4614A">
        <w:rPr>
          <w:noProof/>
          <w:lang w:val="en-CA"/>
        </w:rPr>
        <w:t>ChromaSampleLocTypeBottomF</w:t>
      </w:r>
      <w:r>
        <w:rPr>
          <w:noProof/>
          <w:lang w:val="en-CA"/>
        </w:rPr>
        <w:t>ield</w:t>
      </w:r>
      <w:r w:rsidRPr="00084198">
        <w:rPr>
          <w:noProof/>
          <w:lang w:val="en-CA"/>
        </w:rPr>
        <w:t xml:space="preserve"> are inferred to be equal to</w:t>
      </w:r>
      <w:r>
        <w:rPr>
          <w:noProof/>
          <w:lang w:val="en-CA"/>
        </w:rPr>
        <w:t xml:space="preserve"> </w:t>
      </w:r>
      <w:r w:rsidR="00EC2610">
        <w:rPr>
          <w:noProof/>
          <w:lang w:val="en-CA"/>
        </w:rPr>
        <w:t>ChromaSampleLocTypeFrame</w:t>
      </w:r>
      <w:r w:rsidRPr="00084198">
        <w:rPr>
          <w:noProof/>
          <w:lang w:val="en-CA"/>
        </w:rPr>
        <w:t>.</w:t>
      </w:r>
    </w:p>
    <w:p w14:paraId="1F7352C7" w14:textId="21A5C50C" w:rsidR="00AA47E7" w:rsidRPr="00084198" w:rsidRDefault="00AA47E7" w:rsidP="00AA47E7">
      <w:pPr>
        <w:rPr>
          <w:szCs w:val="22"/>
          <w:lang w:val="en-CA"/>
        </w:rPr>
      </w:pPr>
      <w:r w:rsidRPr="00084198">
        <w:rPr>
          <w:szCs w:val="22"/>
          <w:lang w:val="en-CA"/>
        </w:rPr>
        <w:fldChar w:fldCharType="begin" w:fldLock="1"/>
      </w:r>
      <w:r w:rsidRPr="00084198">
        <w:rPr>
          <w:szCs w:val="22"/>
          <w:lang w:val="en-CA"/>
        </w:rPr>
        <w:instrText xml:space="preserve"> REF _Ref503562542 \h  \* MERGEFORMAT </w:instrText>
      </w:r>
      <w:r w:rsidRPr="00084198">
        <w:rPr>
          <w:szCs w:val="22"/>
          <w:lang w:val="en-CA"/>
        </w:rPr>
      </w:r>
      <w:r w:rsidRPr="00084198">
        <w:rPr>
          <w:szCs w:val="22"/>
          <w:lang w:val="en-CA"/>
        </w:rPr>
        <w:fldChar w:fldCharType="separate"/>
      </w:r>
      <w:r w:rsidRPr="002B5826">
        <w:rPr>
          <w:rFonts w:eastAsia="Malgun Gothic"/>
          <w:bCs/>
          <w:noProof/>
          <w:lang w:val="en-CA"/>
        </w:rPr>
        <w:t>Figure 4</w:t>
      </w:r>
      <w:r w:rsidRPr="00084198">
        <w:rPr>
          <w:szCs w:val="22"/>
          <w:lang w:val="en-CA"/>
        </w:rPr>
        <w:fldChar w:fldCharType="end"/>
      </w:r>
      <w:r w:rsidRPr="00084198">
        <w:rPr>
          <w:szCs w:val="22"/>
          <w:lang w:val="en-CA"/>
        </w:rPr>
        <w:t xml:space="preserve"> illustrates the indicated relative position of the top-left chroma sample when </w:t>
      </w:r>
      <w:r>
        <w:rPr>
          <w:szCs w:val="22"/>
          <w:lang w:val="en-CA"/>
        </w:rPr>
        <w:t>ChromaFormatIdc</w:t>
      </w:r>
      <w:r w:rsidRPr="00084198">
        <w:rPr>
          <w:szCs w:val="22"/>
          <w:lang w:val="en-CA"/>
        </w:rPr>
        <w:t xml:space="preserve"> is equal to 1 (4:2:0 chroma format), and </w:t>
      </w:r>
      <w:r w:rsidR="00C4614A">
        <w:rPr>
          <w:szCs w:val="22"/>
          <w:lang w:val="en-CA"/>
        </w:rPr>
        <w:t>ChromaSampleLocTypeTopF</w:t>
      </w:r>
      <w:r>
        <w:rPr>
          <w:szCs w:val="22"/>
          <w:lang w:val="en-CA"/>
        </w:rPr>
        <w:t xml:space="preserve">ield or </w:t>
      </w:r>
      <w:r w:rsidR="00C4614A">
        <w:rPr>
          <w:szCs w:val="22"/>
          <w:lang w:val="en-CA"/>
        </w:rPr>
        <w:t>ChromaSampleLocTypeBottomF</w:t>
      </w:r>
      <w:r>
        <w:rPr>
          <w:szCs w:val="22"/>
          <w:lang w:val="en-CA"/>
        </w:rPr>
        <w:t>ield</w:t>
      </w:r>
      <w:r w:rsidRPr="00084198">
        <w:rPr>
          <w:szCs w:val="22"/>
          <w:lang w:val="en-CA"/>
        </w:rPr>
        <w:t xml:space="preserve"> is equal to the value of a variable ChromaLocType. The region represented by the top-left 4:2:0 chroma sample (depicted as a large red square with a large red dot at its centre) is shown relative to the region represented by the top-left luma sample (depicted as a small black square with a small black dot at its centre). The regions represented by neighbouring luma samples are depicted as small grey squares with small grey dots at their centres.</w:t>
      </w:r>
    </w:p>
    <w:p w14:paraId="263B5743" w14:textId="77777777" w:rsidR="00AA47E7" w:rsidRPr="00084198" w:rsidRDefault="00AA47E7" w:rsidP="00AA47E7">
      <w:pPr>
        <w:rPr>
          <w:szCs w:val="22"/>
          <w:lang w:val="en-CA"/>
        </w:rPr>
      </w:pPr>
    </w:p>
    <w:p w14:paraId="4D8F7D4E" w14:textId="77777777" w:rsidR="00AA47E7" w:rsidRPr="00084198" w:rsidRDefault="00AA47E7" w:rsidP="00AA47E7">
      <w:pPr>
        <w:jc w:val="center"/>
        <w:rPr>
          <w:szCs w:val="22"/>
          <w:lang w:val="en-CA"/>
        </w:rPr>
      </w:pPr>
      <w:r>
        <w:rPr>
          <w:noProof/>
          <w:szCs w:val="22"/>
          <w:lang w:val="en-CA" w:eastAsia="zh-CN"/>
        </w:rPr>
        <w:drawing>
          <wp:inline distT="0" distB="0" distL="0" distR="0" wp14:anchorId="7D5D2A71" wp14:editId="7A322590">
            <wp:extent cx="5939790" cy="1097280"/>
            <wp:effectExtent l="0" t="0" r="0" b="0"/>
            <wp:docPr id="69" name="Picture 9" descr="A picture containing screenshot,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1097280"/>
                    </a:xfrm>
                    <a:prstGeom prst="rect">
                      <a:avLst/>
                    </a:prstGeom>
                    <a:noFill/>
                    <a:ln>
                      <a:noFill/>
                    </a:ln>
                  </pic:spPr>
                </pic:pic>
              </a:graphicData>
            </a:graphic>
          </wp:inline>
        </w:drawing>
      </w:r>
    </w:p>
    <w:p w14:paraId="14C6FC9E" w14:textId="77777777" w:rsidR="00AA47E7" w:rsidRPr="00084198" w:rsidRDefault="00AA47E7" w:rsidP="00AA47E7">
      <w:pPr>
        <w:pStyle w:val="Caption"/>
        <w:keepNext w:val="0"/>
        <w:rPr>
          <w:noProof/>
          <w:lang w:val="en-CA"/>
        </w:rPr>
      </w:pPr>
      <w:bookmarkStart w:id="47" w:name="_Ref503562542"/>
      <w:bookmarkStart w:id="48" w:name="_Toc462913713"/>
      <w:bookmarkStart w:id="49" w:name="_Toc503770556"/>
      <w:bookmarkStart w:id="50" w:name="_Ref503562531"/>
      <w:r w:rsidRPr="00084198">
        <w:rPr>
          <w:noProof/>
          <w:lang w:val="en-CA"/>
        </w:rPr>
        <w:t>Figure </w:t>
      </w:r>
      <w:r w:rsidRPr="00084198">
        <w:rPr>
          <w:lang w:val="en-CA"/>
        </w:rPr>
        <w:fldChar w:fldCharType="begin" w:fldLock="1"/>
      </w:r>
      <w:r w:rsidRPr="00084198">
        <w:rPr>
          <w:noProof/>
          <w:lang w:val="en-CA"/>
        </w:rPr>
        <w:instrText xml:space="preserve"> SEQ Figure \* ARABIC \s 1 </w:instrText>
      </w:r>
      <w:r w:rsidRPr="00084198">
        <w:rPr>
          <w:lang w:val="en-CA"/>
        </w:rPr>
        <w:fldChar w:fldCharType="separate"/>
      </w:r>
      <w:r>
        <w:rPr>
          <w:noProof/>
          <w:lang w:val="en-CA"/>
        </w:rPr>
        <w:t>4</w:t>
      </w:r>
      <w:r w:rsidRPr="00084198">
        <w:rPr>
          <w:lang w:val="en-CA"/>
        </w:rPr>
        <w:fldChar w:fldCharType="end"/>
      </w:r>
      <w:bookmarkEnd w:id="47"/>
      <w:r w:rsidRPr="00084198">
        <w:rPr>
          <w:noProof/>
          <w:lang w:val="en-CA"/>
        </w:rPr>
        <w:t xml:space="preserve"> – Location of the top-left chroma sample when </w:t>
      </w:r>
      <w:r>
        <w:rPr>
          <w:noProof/>
          <w:lang w:val="en-CA"/>
        </w:rPr>
        <w:t>ChromaFormatIdc</w:t>
      </w:r>
      <w:r w:rsidRPr="00084198">
        <w:rPr>
          <w:noProof/>
          <w:lang w:val="en-CA"/>
        </w:rPr>
        <w:t xml:space="preserve"> is equal to 1</w:t>
      </w:r>
      <w:r w:rsidRPr="00084198">
        <w:rPr>
          <w:noProof/>
          <w:lang w:val="en-CA"/>
        </w:rPr>
        <w:br/>
        <w:t xml:space="preserve">(4:2:0 chroma format) </w:t>
      </w:r>
      <w:bookmarkEnd w:id="48"/>
      <w:r w:rsidRPr="00084198">
        <w:rPr>
          <w:noProof/>
          <w:lang w:val="en-CA"/>
        </w:rPr>
        <w:t>as a function of ChromaLocType</w:t>
      </w:r>
      <w:bookmarkEnd w:id="49"/>
      <w:bookmarkEnd w:id="50"/>
    </w:p>
    <w:p w14:paraId="30D606BA" w14:textId="77777777" w:rsidR="00AA47E7" w:rsidRPr="00084198" w:rsidRDefault="00AA47E7" w:rsidP="00AA47E7">
      <w:pPr>
        <w:rPr>
          <w:szCs w:val="22"/>
          <w:lang w:val="en-CA"/>
        </w:rPr>
      </w:pPr>
      <w:r w:rsidRPr="00084198">
        <w:rPr>
          <w:szCs w:val="22"/>
          <w:lang w:val="en-CA"/>
        </w:rPr>
        <w:t xml:space="preserve">The relative spatial positioning of the chroma samples, as illustrated in </w:t>
      </w:r>
      <w:r w:rsidRPr="00084198">
        <w:rPr>
          <w:szCs w:val="22"/>
          <w:lang w:val="en-CA"/>
        </w:rPr>
        <w:fldChar w:fldCharType="begin" w:fldLock="1"/>
      </w:r>
      <w:r w:rsidRPr="00084198">
        <w:rPr>
          <w:szCs w:val="22"/>
          <w:lang w:val="en-CA"/>
        </w:rPr>
        <w:instrText xml:space="preserve"> REF _Ref503562811 \h  \* MERGEFORMAT </w:instrText>
      </w:r>
      <w:r w:rsidRPr="00084198">
        <w:rPr>
          <w:szCs w:val="22"/>
          <w:lang w:val="en-CA"/>
        </w:rPr>
      </w:r>
      <w:r w:rsidRPr="00084198">
        <w:rPr>
          <w:szCs w:val="22"/>
          <w:lang w:val="en-CA"/>
        </w:rPr>
        <w:fldChar w:fldCharType="separate"/>
      </w:r>
      <w:r w:rsidRPr="002B5826">
        <w:rPr>
          <w:rFonts w:eastAsia="Malgun Gothic"/>
          <w:bCs/>
          <w:noProof/>
          <w:lang w:val="en-CA"/>
        </w:rPr>
        <w:t>Figure 5</w:t>
      </w:r>
      <w:r w:rsidRPr="00084198">
        <w:rPr>
          <w:szCs w:val="22"/>
          <w:lang w:val="en-CA"/>
        </w:rPr>
        <w:fldChar w:fldCharType="end"/>
      </w:r>
      <w:r w:rsidRPr="00084198">
        <w:rPr>
          <w:szCs w:val="22"/>
          <w:lang w:val="en-CA"/>
        </w:rPr>
        <w:t xml:space="preserve">, can be expressed by defining two variables HorizontalOffsetC and VerticalOffsetC as a function of </w:t>
      </w:r>
      <w:r>
        <w:rPr>
          <w:szCs w:val="22"/>
          <w:lang w:val="en-CA"/>
        </w:rPr>
        <w:t>ChromaFormatIdc</w:t>
      </w:r>
      <w:r w:rsidRPr="00084198">
        <w:rPr>
          <w:szCs w:val="22"/>
          <w:lang w:val="en-CA"/>
        </w:rPr>
        <w:t xml:space="preserve"> and the variable ChromaLocType as given by</w:t>
      </w:r>
      <w:r>
        <w:rPr>
          <w:szCs w:val="22"/>
          <w:lang w:val="en-CA"/>
        </w:rPr>
        <w:t xml:space="preserve"> </w:t>
      </w:r>
      <w:r>
        <w:rPr>
          <w:szCs w:val="22"/>
          <w:lang w:val="en-CA"/>
        </w:rPr>
        <w:fldChar w:fldCharType="begin" w:fldLock="1"/>
      </w:r>
      <w:r>
        <w:rPr>
          <w:szCs w:val="22"/>
          <w:lang w:val="en-CA"/>
        </w:rPr>
        <w:instrText xml:space="preserve"> REF _Ref15111494 \h </w:instrText>
      </w:r>
      <w:r>
        <w:rPr>
          <w:szCs w:val="22"/>
          <w:lang w:val="en-CA"/>
        </w:rPr>
      </w:r>
      <w:r>
        <w:rPr>
          <w:szCs w:val="22"/>
          <w:lang w:val="en-CA"/>
        </w:rPr>
        <w:fldChar w:fldCharType="separate"/>
      </w:r>
      <w:r w:rsidRPr="00084198">
        <w:rPr>
          <w:noProof/>
          <w:lang w:val="en-CA"/>
        </w:rPr>
        <w:t>Table </w:t>
      </w:r>
      <w:r>
        <w:rPr>
          <w:noProof/>
          <w:lang w:val="en-CA"/>
        </w:rPr>
        <w:t>3</w:t>
      </w:r>
      <w:r>
        <w:rPr>
          <w:szCs w:val="22"/>
          <w:lang w:val="en-CA"/>
        </w:rPr>
        <w:fldChar w:fldCharType="end"/>
      </w:r>
      <w:r w:rsidRPr="00084198">
        <w:rPr>
          <w:szCs w:val="22"/>
          <w:lang w:val="en-CA"/>
        </w:rPr>
        <w:t>, where HorizontalOffsetC is the horizontal (x) position of the centre of the top-left chroma sample relative to the centre of the top-left luma sample in units of luma samples and VerticalOffsetC is the vertical (y) position of the centre of the top-left chroma sample relative to the centre of the top-left luma sample in units of luma samples.</w:t>
      </w:r>
    </w:p>
    <w:p w14:paraId="1DCCD26F" w14:textId="77777777" w:rsidR="00AA47E7" w:rsidRPr="00084198" w:rsidRDefault="00AA47E7" w:rsidP="00AA47E7">
      <w:pPr>
        <w:rPr>
          <w:szCs w:val="22"/>
          <w:lang w:val="en-CA"/>
        </w:rPr>
      </w:pPr>
      <w:r w:rsidRPr="00084198">
        <w:rPr>
          <w:szCs w:val="22"/>
          <w:lang w:val="en-CA"/>
        </w:rPr>
        <w:t xml:space="preserve">In a typical FIR filter design, when </w:t>
      </w:r>
      <w:r>
        <w:rPr>
          <w:szCs w:val="22"/>
          <w:lang w:val="en-CA"/>
        </w:rPr>
        <w:t>ChromaFormatIdc</w:t>
      </w:r>
      <w:r w:rsidRPr="00084198">
        <w:rPr>
          <w:szCs w:val="22"/>
          <w:lang w:val="en-CA"/>
        </w:rPr>
        <w:t xml:space="preserve"> is equal to 1 (4:2:0 chroma format) or 2 (4:2:2 chroma format), HorizontalOffsetC and VerticalOffsetC would serve as the phase offsets for the horizontal and vertical filter operations, respectively, for separable downsampling from 4:4:4 chroma format to the chroma format indicated by </w:t>
      </w:r>
      <w:r>
        <w:rPr>
          <w:szCs w:val="22"/>
          <w:lang w:val="en-CA"/>
        </w:rPr>
        <w:t>ChromaFormatIdc</w:t>
      </w:r>
      <w:r w:rsidRPr="00084198">
        <w:rPr>
          <w:szCs w:val="22"/>
          <w:lang w:val="en-CA"/>
        </w:rPr>
        <w:t>.</w:t>
      </w:r>
    </w:p>
    <w:p w14:paraId="55B19D07" w14:textId="77777777" w:rsidR="00AA47E7" w:rsidRPr="00084198" w:rsidRDefault="00AA47E7" w:rsidP="00AA47E7">
      <w:pPr>
        <w:keepNext/>
        <w:jc w:val="center"/>
        <w:rPr>
          <w:szCs w:val="22"/>
          <w:lang w:val="en-CA"/>
        </w:rPr>
      </w:pPr>
      <w:r>
        <w:rPr>
          <w:noProof/>
          <w:szCs w:val="22"/>
          <w:lang w:val="en-CA" w:eastAsia="zh-CN"/>
        </w:rPr>
        <w:drawing>
          <wp:inline distT="0" distB="0" distL="0" distR="0" wp14:anchorId="70D7F088" wp14:editId="27338EEA">
            <wp:extent cx="2743200" cy="1367790"/>
            <wp:effectExtent l="0" t="0" r="0" b="0"/>
            <wp:docPr id="70" name="Picture 10"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367790"/>
                    </a:xfrm>
                    <a:prstGeom prst="rect">
                      <a:avLst/>
                    </a:prstGeom>
                    <a:noFill/>
                    <a:ln>
                      <a:noFill/>
                    </a:ln>
                  </pic:spPr>
                </pic:pic>
              </a:graphicData>
            </a:graphic>
          </wp:inline>
        </w:drawing>
      </w:r>
    </w:p>
    <w:p w14:paraId="19E1F1EF" w14:textId="77777777" w:rsidR="00AA47E7" w:rsidRPr="00084198" w:rsidRDefault="00AA47E7" w:rsidP="00AA47E7">
      <w:pPr>
        <w:pStyle w:val="Caption"/>
        <w:keepNext w:val="0"/>
        <w:rPr>
          <w:noProof/>
          <w:lang w:val="en-CA"/>
        </w:rPr>
      </w:pPr>
      <w:bookmarkStart w:id="51" w:name="_Ref503562811"/>
      <w:bookmarkStart w:id="52" w:name="_Toc503770557"/>
      <w:r w:rsidRPr="00084198">
        <w:rPr>
          <w:noProof/>
          <w:lang w:val="en-CA"/>
        </w:rPr>
        <w:t>Figure </w:t>
      </w:r>
      <w:r w:rsidRPr="00084198">
        <w:rPr>
          <w:lang w:val="en-CA"/>
        </w:rPr>
        <w:fldChar w:fldCharType="begin" w:fldLock="1"/>
      </w:r>
      <w:r w:rsidRPr="00084198">
        <w:rPr>
          <w:noProof/>
          <w:lang w:val="en-CA"/>
        </w:rPr>
        <w:instrText xml:space="preserve"> SEQ Figure \* ARABIC \s 1 </w:instrText>
      </w:r>
      <w:r w:rsidRPr="00084198">
        <w:rPr>
          <w:lang w:val="en-CA"/>
        </w:rPr>
        <w:fldChar w:fldCharType="separate"/>
      </w:r>
      <w:r>
        <w:rPr>
          <w:noProof/>
          <w:lang w:val="en-CA"/>
        </w:rPr>
        <w:t>5</w:t>
      </w:r>
      <w:r w:rsidRPr="00084198">
        <w:rPr>
          <w:lang w:val="en-CA"/>
        </w:rPr>
        <w:fldChar w:fldCharType="end"/>
      </w:r>
      <w:bookmarkEnd w:id="51"/>
      <w:r w:rsidRPr="00084198">
        <w:rPr>
          <w:noProof/>
          <w:lang w:val="en-CA"/>
        </w:rPr>
        <w:t xml:space="preserve"> – Location of the top-left chroma sample when </w:t>
      </w:r>
      <w:bookmarkStart w:id="53" w:name="_Hlk503556782"/>
      <w:r>
        <w:rPr>
          <w:noProof/>
          <w:lang w:val="en-CA"/>
        </w:rPr>
        <w:t>ChromaFormatIdc</w:t>
      </w:r>
      <w:r w:rsidRPr="00084198">
        <w:rPr>
          <w:noProof/>
          <w:lang w:val="en-CA"/>
        </w:rPr>
        <w:t xml:space="preserve"> </w:t>
      </w:r>
      <w:bookmarkEnd w:id="53"/>
      <w:r w:rsidRPr="00084198">
        <w:rPr>
          <w:noProof/>
          <w:lang w:val="en-CA"/>
        </w:rPr>
        <w:t>is equal to 1</w:t>
      </w:r>
      <w:r w:rsidRPr="00084198">
        <w:rPr>
          <w:noProof/>
          <w:lang w:val="en-CA"/>
        </w:rPr>
        <w:br/>
        <w:t>(4:2:0 chroma format) when ChromaLocType is equal to 1</w:t>
      </w:r>
      <w:bookmarkEnd w:id="52"/>
    </w:p>
    <w:p w14:paraId="0C0B0FE1" w14:textId="77777777" w:rsidR="00AA47E7" w:rsidRPr="00084198" w:rsidRDefault="00AA47E7" w:rsidP="00AA47E7">
      <w:pPr>
        <w:pStyle w:val="Caption"/>
        <w:rPr>
          <w:noProof/>
          <w:lang w:val="en-CA"/>
        </w:rPr>
      </w:pPr>
      <w:bookmarkStart w:id="54" w:name="_Ref503563040"/>
      <w:bookmarkStart w:id="55" w:name="_Ref15111494"/>
      <w:bookmarkStart w:id="56" w:name="_Toc462913639"/>
      <w:bookmarkStart w:id="57" w:name="_Toc503770675"/>
      <w:r w:rsidRPr="00084198">
        <w:rPr>
          <w:noProof/>
          <w:lang w:val="en-CA"/>
        </w:rPr>
        <w:t>Table </w:t>
      </w:r>
      <w:bookmarkEnd w:id="54"/>
      <w:r>
        <w:rPr>
          <w:noProof/>
          <w:lang w:val="en-CA"/>
        </w:rPr>
        <w:fldChar w:fldCharType="begin" w:fldLock="1"/>
      </w:r>
      <w:r>
        <w:rPr>
          <w:noProof/>
          <w:lang w:val="en-CA"/>
        </w:rPr>
        <w:instrText xml:space="preserve"> SEQ Table \* ARABIC </w:instrText>
      </w:r>
      <w:r>
        <w:rPr>
          <w:noProof/>
          <w:lang w:val="en-CA"/>
        </w:rPr>
        <w:fldChar w:fldCharType="separate"/>
      </w:r>
      <w:r>
        <w:rPr>
          <w:noProof/>
          <w:lang w:val="en-CA"/>
        </w:rPr>
        <w:t>3</w:t>
      </w:r>
      <w:r>
        <w:rPr>
          <w:noProof/>
          <w:lang w:val="en-CA"/>
        </w:rPr>
        <w:fldChar w:fldCharType="end"/>
      </w:r>
      <w:bookmarkEnd w:id="55"/>
      <w:r w:rsidRPr="00084198">
        <w:rPr>
          <w:noProof/>
          <w:lang w:val="en-CA"/>
        </w:rPr>
        <w:t xml:space="preserve"> – </w:t>
      </w:r>
      <w:bookmarkEnd w:id="56"/>
      <w:r w:rsidRPr="00084198">
        <w:rPr>
          <w:noProof/>
          <w:lang w:val="en-CA"/>
        </w:rPr>
        <w:t>Definition of HorizontalOffsetC and VerticalOffsetC</w:t>
      </w:r>
      <w:r w:rsidRPr="00084198">
        <w:rPr>
          <w:noProof/>
          <w:lang w:val="en-CA"/>
        </w:rPr>
        <w:br/>
        <w:t xml:space="preserve">as a function of </w:t>
      </w:r>
      <w:r>
        <w:rPr>
          <w:noProof/>
          <w:lang w:val="en-CA"/>
        </w:rPr>
        <w:t>ChromaFormatIdc</w:t>
      </w:r>
      <w:r w:rsidRPr="00084198">
        <w:rPr>
          <w:noProof/>
          <w:lang w:val="en-CA"/>
        </w:rPr>
        <w:t xml:space="preserve"> and ChromaLocType</w:t>
      </w:r>
      <w:bookmarkEnd w:id="57"/>
    </w:p>
    <w:tbl>
      <w:tblPr>
        <w:tblW w:w="8205" w:type="dxa"/>
        <w:tblInd w:w="1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2015"/>
        <w:gridCol w:w="2015"/>
        <w:gridCol w:w="2015"/>
      </w:tblGrid>
      <w:tr w:rsidR="00AA47E7" w:rsidRPr="00084198" w14:paraId="140E8E12"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1F6CEB1B" w14:textId="77777777" w:rsidR="00AA47E7" w:rsidRPr="00084198" w:rsidRDefault="00AA47E7" w:rsidP="00D35A29">
            <w:pPr>
              <w:pStyle w:val="Tablehead"/>
              <w:rPr>
                <w:lang w:val="en-CA"/>
              </w:rPr>
            </w:pPr>
            <w:r>
              <w:rPr>
                <w:lang w:val="en-CA"/>
              </w:rPr>
              <w:t>ChromaFormatIdc</w:t>
            </w:r>
          </w:p>
        </w:tc>
        <w:tc>
          <w:tcPr>
            <w:tcW w:w="2016" w:type="dxa"/>
            <w:tcBorders>
              <w:top w:val="single" w:sz="4" w:space="0" w:color="auto"/>
              <w:left w:val="single" w:sz="4" w:space="0" w:color="auto"/>
              <w:bottom w:val="single" w:sz="4" w:space="0" w:color="auto"/>
              <w:right w:val="single" w:sz="4" w:space="0" w:color="auto"/>
            </w:tcBorders>
            <w:hideMark/>
          </w:tcPr>
          <w:p w14:paraId="30841F69" w14:textId="77777777" w:rsidR="00AA47E7" w:rsidRPr="00084198" w:rsidRDefault="00AA47E7" w:rsidP="00D35A29">
            <w:pPr>
              <w:pStyle w:val="Tablehead"/>
              <w:rPr>
                <w:lang w:val="en-CA"/>
              </w:rPr>
            </w:pPr>
            <w:r w:rsidRPr="00084198">
              <w:rPr>
                <w:lang w:val="en-CA"/>
              </w:rPr>
              <w:t>ChromaLocType</w:t>
            </w:r>
          </w:p>
        </w:tc>
        <w:tc>
          <w:tcPr>
            <w:tcW w:w="2016" w:type="dxa"/>
            <w:tcBorders>
              <w:top w:val="single" w:sz="4" w:space="0" w:color="auto"/>
              <w:left w:val="single" w:sz="4" w:space="0" w:color="auto"/>
              <w:bottom w:val="single" w:sz="4" w:space="0" w:color="auto"/>
              <w:right w:val="single" w:sz="4" w:space="0" w:color="auto"/>
            </w:tcBorders>
            <w:hideMark/>
          </w:tcPr>
          <w:p w14:paraId="57B5C640" w14:textId="77777777" w:rsidR="00AA47E7" w:rsidRPr="00084198" w:rsidRDefault="00AA47E7" w:rsidP="00D35A29">
            <w:pPr>
              <w:pStyle w:val="Tablehead"/>
              <w:rPr>
                <w:lang w:val="en-CA"/>
              </w:rPr>
            </w:pPr>
            <w:r w:rsidRPr="00084198">
              <w:rPr>
                <w:lang w:val="en-CA"/>
              </w:rPr>
              <w:t>HorizontalOffsetC</w:t>
            </w:r>
          </w:p>
        </w:tc>
        <w:tc>
          <w:tcPr>
            <w:tcW w:w="2016" w:type="dxa"/>
            <w:tcBorders>
              <w:top w:val="single" w:sz="4" w:space="0" w:color="auto"/>
              <w:left w:val="single" w:sz="4" w:space="0" w:color="auto"/>
              <w:bottom w:val="single" w:sz="4" w:space="0" w:color="auto"/>
              <w:right w:val="single" w:sz="4" w:space="0" w:color="auto"/>
            </w:tcBorders>
            <w:hideMark/>
          </w:tcPr>
          <w:p w14:paraId="73836D8C" w14:textId="77777777" w:rsidR="00AA47E7" w:rsidRPr="00084198" w:rsidRDefault="00AA47E7" w:rsidP="00D35A29">
            <w:pPr>
              <w:pStyle w:val="Tablehead"/>
              <w:rPr>
                <w:lang w:val="en-CA"/>
              </w:rPr>
            </w:pPr>
            <w:r w:rsidRPr="00084198">
              <w:rPr>
                <w:lang w:val="en-CA"/>
              </w:rPr>
              <w:t>VerticalOffsetC</w:t>
            </w:r>
          </w:p>
        </w:tc>
      </w:tr>
      <w:tr w:rsidR="00AA47E7" w:rsidRPr="00084198" w14:paraId="3D22B6AC"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0D6D05E9" w14:textId="77777777" w:rsidR="00AA47E7" w:rsidRPr="00084198" w:rsidRDefault="00AA47E7" w:rsidP="00D35A29">
            <w:pPr>
              <w:pStyle w:val="Tabletext"/>
              <w:jc w:val="center"/>
              <w:rPr>
                <w:lang w:val="en-CA"/>
              </w:rPr>
            </w:pPr>
            <w:r w:rsidRPr="00084198">
              <w:rPr>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2A88660E" w14:textId="77777777" w:rsidR="00AA47E7" w:rsidRPr="00084198" w:rsidRDefault="00AA47E7" w:rsidP="00D35A29">
            <w:pPr>
              <w:pStyle w:val="Tabletext"/>
              <w:jc w:val="center"/>
              <w:rPr>
                <w:lang w:val="en-CA"/>
              </w:rPr>
            </w:pPr>
            <w:r w:rsidRPr="00084198">
              <w:rPr>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4DBFF995" w14:textId="77777777" w:rsidR="00AA47E7" w:rsidRPr="00084198" w:rsidRDefault="00AA47E7" w:rsidP="00D35A29">
            <w:pPr>
              <w:pStyle w:val="Tabletext"/>
              <w:jc w:val="center"/>
              <w:rPr>
                <w:lang w:val="en-CA"/>
              </w:rPr>
            </w:pPr>
            <w:r w:rsidRPr="00084198">
              <w:rPr>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58D6A271" w14:textId="77777777" w:rsidR="00AA47E7" w:rsidRPr="00084198" w:rsidRDefault="00AA47E7" w:rsidP="00D35A29">
            <w:pPr>
              <w:pStyle w:val="Tabletext"/>
              <w:jc w:val="center"/>
              <w:rPr>
                <w:lang w:val="en-CA"/>
              </w:rPr>
            </w:pPr>
            <w:r w:rsidRPr="00084198">
              <w:rPr>
                <w:lang w:val="en-CA"/>
              </w:rPr>
              <w:t>0.5</w:t>
            </w:r>
          </w:p>
        </w:tc>
      </w:tr>
      <w:tr w:rsidR="00AA47E7" w:rsidRPr="00084198" w14:paraId="18BF9B47"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77C6B45B" w14:textId="77777777" w:rsidR="00AA47E7" w:rsidRPr="00084198" w:rsidRDefault="00AA47E7" w:rsidP="00D35A29">
            <w:pPr>
              <w:pStyle w:val="Tabletext"/>
              <w:jc w:val="center"/>
              <w:rPr>
                <w:lang w:val="en-CA"/>
              </w:rPr>
            </w:pPr>
            <w:r w:rsidRPr="00084198">
              <w:rPr>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1D01F907" w14:textId="77777777" w:rsidR="00AA47E7" w:rsidRPr="00084198" w:rsidRDefault="00AA47E7" w:rsidP="00D35A29">
            <w:pPr>
              <w:pStyle w:val="Tabletext"/>
              <w:jc w:val="center"/>
              <w:rPr>
                <w:lang w:val="en-CA"/>
              </w:rPr>
            </w:pPr>
            <w:r w:rsidRPr="00084198">
              <w:rPr>
                <w:lang w:val="en-CA"/>
              </w:rPr>
              <w:t>1</w:t>
            </w:r>
          </w:p>
        </w:tc>
        <w:tc>
          <w:tcPr>
            <w:tcW w:w="2016" w:type="dxa"/>
            <w:tcBorders>
              <w:top w:val="single" w:sz="4" w:space="0" w:color="auto"/>
              <w:left w:val="single" w:sz="4" w:space="0" w:color="auto"/>
              <w:bottom w:val="single" w:sz="4" w:space="0" w:color="auto"/>
              <w:right w:val="single" w:sz="4" w:space="0" w:color="auto"/>
            </w:tcBorders>
            <w:hideMark/>
          </w:tcPr>
          <w:p w14:paraId="6FBB3FA8" w14:textId="77777777" w:rsidR="00AA47E7" w:rsidRPr="00084198" w:rsidRDefault="00AA47E7" w:rsidP="00D35A29">
            <w:pPr>
              <w:pStyle w:val="Tabletext"/>
              <w:jc w:val="center"/>
              <w:rPr>
                <w:lang w:val="en-CA"/>
              </w:rPr>
            </w:pPr>
            <w:r w:rsidRPr="00084198">
              <w:rPr>
                <w:lang w:val="en-CA"/>
              </w:rPr>
              <w:t>0.5</w:t>
            </w:r>
          </w:p>
        </w:tc>
        <w:tc>
          <w:tcPr>
            <w:tcW w:w="2016" w:type="dxa"/>
            <w:tcBorders>
              <w:top w:val="single" w:sz="4" w:space="0" w:color="auto"/>
              <w:left w:val="single" w:sz="4" w:space="0" w:color="auto"/>
              <w:bottom w:val="single" w:sz="4" w:space="0" w:color="auto"/>
              <w:right w:val="single" w:sz="4" w:space="0" w:color="auto"/>
            </w:tcBorders>
            <w:hideMark/>
          </w:tcPr>
          <w:p w14:paraId="7D86001F" w14:textId="77777777" w:rsidR="00AA47E7" w:rsidRPr="00084198" w:rsidRDefault="00AA47E7" w:rsidP="00D35A29">
            <w:pPr>
              <w:pStyle w:val="Tabletext"/>
              <w:jc w:val="center"/>
              <w:rPr>
                <w:lang w:val="en-CA"/>
              </w:rPr>
            </w:pPr>
            <w:r w:rsidRPr="00084198">
              <w:rPr>
                <w:lang w:val="en-CA"/>
              </w:rPr>
              <w:t>0.5</w:t>
            </w:r>
          </w:p>
        </w:tc>
      </w:tr>
      <w:tr w:rsidR="00AA47E7" w:rsidRPr="00084198" w14:paraId="427DB423"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09B4A992" w14:textId="77777777" w:rsidR="00AA47E7" w:rsidRPr="00084198" w:rsidRDefault="00AA47E7" w:rsidP="00D35A29">
            <w:pPr>
              <w:pStyle w:val="Tabletext"/>
              <w:jc w:val="center"/>
              <w:rPr>
                <w:lang w:val="en-CA"/>
              </w:rPr>
            </w:pPr>
            <w:r w:rsidRPr="00084198">
              <w:rPr>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72D9F10C" w14:textId="77777777" w:rsidR="00AA47E7" w:rsidRPr="00084198" w:rsidRDefault="00AA47E7" w:rsidP="00D35A29">
            <w:pPr>
              <w:pStyle w:val="Tabletext"/>
              <w:jc w:val="center"/>
              <w:rPr>
                <w:lang w:val="en-CA"/>
              </w:rPr>
            </w:pPr>
            <w:r w:rsidRPr="00084198">
              <w:rPr>
                <w:lang w:val="en-CA"/>
              </w:rPr>
              <w:t>2</w:t>
            </w:r>
          </w:p>
        </w:tc>
        <w:tc>
          <w:tcPr>
            <w:tcW w:w="2016" w:type="dxa"/>
            <w:tcBorders>
              <w:top w:val="single" w:sz="4" w:space="0" w:color="auto"/>
              <w:left w:val="single" w:sz="4" w:space="0" w:color="auto"/>
              <w:bottom w:val="single" w:sz="4" w:space="0" w:color="auto"/>
              <w:right w:val="single" w:sz="4" w:space="0" w:color="auto"/>
            </w:tcBorders>
            <w:hideMark/>
          </w:tcPr>
          <w:p w14:paraId="2E013D3D" w14:textId="77777777" w:rsidR="00AA47E7" w:rsidRPr="00084198" w:rsidRDefault="00AA47E7" w:rsidP="00D35A29">
            <w:pPr>
              <w:pStyle w:val="Tabletext"/>
              <w:jc w:val="center"/>
              <w:rPr>
                <w:lang w:val="en-CA"/>
              </w:rPr>
            </w:pPr>
            <w:r w:rsidRPr="00084198">
              <w:rPr>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00972BF3" w14:textId="77777777" w:rsidR="00AA47E7" w:rsidRPr="00084198" w:rsidRDefault="00AA47E7" w:rsidP="00D35A29">
            <w:pPr>
              <w:pStyle w:val="Tabletext"/>
              <w:jc w:val="center"/>
              <w:rPr>
                <w:lang w:val="en-CA"/>
              </w:rPr>
            </w:pPr>
            <w:r w:rsidRPr="00084198">
              <w:rPr>
                <w:lang w:val="en-CA"/>
              </w:rPr>
              <w:t>0</w:t>
            </w:r>
          </w:p>
        </w:tc>
      </w:tr>
      <w:tr w:rsidR="00AA47E7" w:rsidRPr="00084198" w14:paraId="6F849A39"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6B7478A8" w14:textId="77777777" w:rsidR="00AA47E7" w:rsidRPr="00084198" w:rsidRDefault="00AA47E7" w:rsidP="00D35A29">
            <w:pPr>
              <w:pStyle w:val="Tabletext"/>
              <w:jc w:val="center"/>
              <w:rPr>
                <w:lang w:val="en-CA"/>
              </w:rPr>
            </w:pPr>
            <w:r w:rsidRPr="00084198">
              <w:rPr>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6E45B772" w14:textId="77777777" w:rsidR="00AA47E7" w:rsidRPr="00084198" w:rsidRDefault="00AA47E7" w:rsidP="00D35A29">
            <w:pPr>
              <w:pStyle w:val="Tabletext"/>
              <w:jc w:val="center"/>
              <w:rPr>
                <w:lang w:val="en-CA"/>
              </w:rPr>
            </w:pPr>
            <w:r w:rsidRPr="00084198">
              <w:rPr>
                <w:lang w:val="en-CA"/>
              </w:rPr>
              <w:t>3</w:t>
            </w:r>
          </w:p>
        </w:tc>
        <w:tc>
          <w:tcPr>
            <w:tcW w:w="2016" w:type="dxa"/>
            <w:tcBorders>
              <w:top w:val="single" w:sz="4" w:space="0" w:color="auto"/>
              <w:left w:val="single" w:sz="4" w:space="0" w:color="auto"/>
              <w:bottom w:val="single" w:sz="4" w:space="0" w:color="auto"/>
              <w:right w:val="single" w:sz="4" w:space="0" w:color="auto"/>
            </w:tcBorders>
            <w:hideMark/>
          </w:tcPr>
          <w:p w14:paraId="039B7858" w14:textId="77777777" w:rsidR="00AA47E7" w:rsidRPr="00084198" w:rsidRDefault="00AA47E7" w:rsidP="00D35A29">
            <w:pPr>
              <w:pStyle w:val="Tabletext"/>
              <w:jc w:val="center"/>
              <w:rPr>
                <w:lang w:val="en-CA"/>
              </w:rPr>
            </w:pPr>
            <w:r w:rsidRPr="00084198">
              <w:rPr>
                <w:lang w:val="en-CA"/>
              </w:rPr>
              <w:t>0.5</w:t>
            </w:r>
          </w:p>
        </w:tc>
        <w:tc>
          <w:tcPr>
            <w:tcW w:w="2016" w:type="dxa"/>
            <w:tcBorders>
              <w:top w:val="single" w:sz="4" w:space="0" w:color="auto"/>
              <w:left w:val="single" w:sz="4" w:space="0" w:color="auto"/>
              <w:bottom w:val="single" w:sz="4" w:space="0" w:color="auto"/>
              <w:right w:val="single" w:sz="4" w:space="0" w:color="auto"/>
            </w:tcBorders>
            <w:hideMark/>
          </w:tcPr>
          <w:p w14:paraId="7E64790B" w14:textId="77777777" w:rsidR="00AA47E7" w:rsidRPr="00084198" w:rsidRDefault="00AA47E7" w:rsidP="00D35A29">
            <w:pPr>
              <w:pStyle w:val="Tabletext"/>
              <w:jc w:val="center"/>
              <w:rPr>
                <w:lang w:val="en-CA"/>
              </w:rPr>
            </w:pPr>
            <w:r w:rsidRPr="00084198">
              <w:rPr>
                <w:lang w:val="en-CA"/>
              </w:rPr>
              <w:t>0</w:t>
            </w:r>
          </w:p>
        </w:tc>
      </w:tr>
      <w:tr w:rsidR="00AA47E7" w:rsidRPr="00084198" w14:paraId="5025701E"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4D1D6708" w14:textId="77777777" w:rsidR="00AA47E7" w:rsidRPr="00084198" w:rsidRDefault="00AA47E7" w:rsidP="00D35A29">
            <w:pPr>
              <w:pStyle w:val="Tabletext"/>
              <w:jc w:val="center"/>
              <w:rPr>
                <w:lang w:val="en-CA"/>
              </w:rPr>
            </w:pPr>
            <w:r w:rsidRPr="00084198">
              <w:rPr>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7C066E27" w14:textId="77777777" w:rsidR="00AA47E7" w:rsidRPr="00084198" w:rsidRDefault="00AA47E7" w:rsidP="00D35A29">
            <w:pPr>
              <w:pStyle w:val="Tabletext"/>
              <w:jc w:val="center"/>
              <w:rPr>
                <w:lang w:val="en-CA"/>
              </w:rPr>
            </w:pPr>
            <w:r w:rsidRPr="00084198">
              <w:rPr>
                <w:lang w:val="en-CA"/>
              </w:rPr>
              <w:t>4</w:t>
            </w:r>
          </w:p>
        </w:tc>
        <w:tc>
          <w:tcPr>
            <w:tcW w:w="2016" w:type="dxa"/>
            <w:tcBorders>
              <w:top w:val="single" w:sz="4" w:space="0" w:color="auto"/>
              <w:left w:val="single" w:sz="4" w:space="0" w:color="auto"/>
              <w:bottom w:val="single" w:sz="4" w:space="0" w:color="auto"/>
              <w:right w:val="single" w:sz="4" w:space="0" w:color="auto"/>
            </w:tcBorders>
            <w:hideMark/>
          </w:tcPr>
          <w:p w14:paraId="1DBCBC9D" w14:textId="77777777" w:rsidR="00AA47E7" w:rsidRPr="00084198" w:rsidRDefault="00AA47E7" w:rsidP="00D35A29">
            <w:pPr>
              <w:pStyle w:val="Tabletext"/>
              <w:jc w:val="center"/>
              <w:rPr>
                <w:lang w:val="en-CA"/>
              </w:rPr>
            </w:pPr>
            <w:r w:rsidRPr="00084198">
              <w:rPr>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6C9CA2FB" w14:textId="77777777" w:rsidR="00AA47E7" w:rsidRPr="00084198" w:rsidRDefault="00AA47E7" w:rsidP="00D35A29">
            <w:pPr>
              <w:pStyle w:val="Tabletext"/>
              <w:jc w:val="center"/>
              <w:rPr>
                <w:lang w:val="en-CA"/>
              </w:rPr>
            </w:pPr>
            <w:r w:rsidRPr="00084198">
              <w:rPr>
                <w:lang w:val="en-CA"/>
              </w:rPr>
              <w:t>1</w:t>
            </w:r>
          </w:p>
        </w:tc>
      </w:tr>
      <w:tr w:rsidR="00AA47E7" w:rsidRPr="00084198" w14:paraId="7A848478"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474B0F55" w14:textId="77777777" w:rsidR="00AA47E7" w:rsidRPr="00084198" w:rsidRDefault="00AA47E7" w:rsidP="00D35A29">
            <w:pPr>
              <w:pStyle w:val="Tabletext"/>
              <w:jc w:val="center"/>
              <w:rPr>
                <w:lang w:val="en-CA"/>
              </w:rPr>
            </w:pPr>
            <w:r w:rsidRPr="00084198">
              <w:rPr>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259800F4" w14:textId="77777777" w:rsidR="00AA47E7" w:rsidRPr="00084198" w:rsidRDefault="00AA47E7" w:rsidP="00D35A29">
            <w:pPr>
              <w:pStyle w:val="Tabletext"/>
              <w:jc w:val="center"/>
              <w:rPr>
                <w:lang w:val="en-CA"/>
              </w:rPr>
            </w:pPr>
            <w:r w:rsidRPr="00084198">
              <w:rPr>
                <w:lang w:val="en-CA"/>
              </w:rPr>
              <w:t>5</w:t>
            </w:r>
          </w:p>
        </w:tc>
        <w:tc>
          <w:tcPr>
            <w:tcW w:w="2016" w:type="dxa"/>
            <w:tcBorders>
              <w:top w:val="single" w:sz="4" w:space="0" w:color="auto"/>
              <w:left w:val="single" w:sz="4" w:space="0" w:color="auto"/>
              <w:bottom w:val="single" w:sz="4" w:space="0" w:color="auto"/>
              <w:right w:val="single" w:sz="4" w:space="0" w:color="auto"/>
            </w:tcBorders>
            <w:hideMark/>
          </w:tcPr>
          <w:p w14:paraId="536958A5" w14:textId="77777777" w:rsidR="00AA47E7" w:rsidRPr="00084198" w:rsidRDefault="00AA47E7" w:rsidP="00D35A29">
            <w:pPr>
              <w:pStyle w:val="Tabletext"/>
              <w:jc w:val="center"/>
              <w:rPr>
                <w:lang w:val="en-CA"/>
              </w:rPr>
            </w:pPr>
            <w:r w:rsidRPr="00084198">
              <w:rPr>
                <w:lang w:val="en-CA"/>
              </w:rPr>
              <w:t>0.5</w:t>
            </w:r>
          </w:p>
        </w:tc>
        <w:tc>
          <w:tcPr>
            <w:tcW w:w="2016" w:type="dxa"/>
            <w:tcBorders>
              <w:top w:val="single" w:sz="4" w:space="0" w:color="auto"/>
              <w:left w:val="single" w:sz="4" w:space="0" w:color="auto"/>
              <w:bottom w:val="single" w:sz="4" w:space="0" w:color="auto"/>
              <w:right w:val="single" w:sz="4" w:space="0" w:color="auto"/>
            </w:tcBorders>
            <w:hideMark/>
          </w:tcPr>
          <w:p w14:paraId="0B7AA123" w14:textId="77777777" w:rsidR="00AA47E7" w:rsidRPr="00084198" w:rsidRDefault="00AA47E7" w:rsidP="00D35A29">
            <w:pPr>
              <w:pStyle w:val="Tabletext"/>
              <w:jc w:val="center"/>
              <w:rPr>
                <w:lang w:val="en-CA"/>
              </w:rPr>
            </w:pPr>
            <w:r w:rsidRPr="00084198">
              <w:rPr>
                <w:lang w:val="en-CA"/>
              </w:rPr>
              <w:t>1</w:t>
            </w:r>
          </w:p>
        </w:tc>
      </w:tr>
      <w:tr w:rsidR="00AA47E7" w:rsidRPr="00084198" w14:paraId="67F7BB33"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48DAD7BE" w14:textId="77777777" w:rsidR="00AA47E7" w:rsidRPr="00084198" w:rsidRDefault="00AA47E7" w:rsidP="00D35A29">
            <w:pPr>
              <w:pStyle w:val="Tabletext"/>
              <w:jc w:val="center"/>
              <w:rPr>
                <w:lang w:val="en-CA"/>
              </w:rPr>
            </w:pPr>
            <w:r w:rsidRPr="00084198">
              <w:rPr>
                <w:lang w:val="en-CA"/>
              </w:rPr>
              <w:t>2 (4:2:2)</w:t>
            </w:r>
          </w:p>
        </w:tc>
        <w:tc>
          <w:tcPr>
            <w:tcW w:w="2016" w:type="dxa"/>
            <w:tcBorders>
              <w:top w:val="single" w:sz="4" w:space="0" w:color="auto"/>
              <w:left w:val="single" w:sz="4" w:space="0" w:color="auto"/>
              <w:bottom w:val="single" w:sz="4" w:space="0" w:color="auto"/>
              <w:right w:val="single" w:sz="4" w:space="0" w:color="auto"/>
            </w:tcBorders>
            <w:hideMark/>
          </w:tcPr>
          <w:p w14:paraId="0E938073" w14:textId="77777777" w:rsidR="00AA47E7" w:rsidRPr="00084198" w:rsidRDefault="00AA47E7" w:rsidP="00D35A29">
            <w:pPr>
              <w:pStyle w:val="Tabletext"/>
              <w:jc w:val="center"/>
              <w:rPr>
                <w:lang w:val="en-CA"/>
              </w:rPr>
            </w:pPr>
            <w:r w:rsidRPr="00084198">
              <w:rPr>
                <w:lang w:val="en-CA"/>
              </w:rPr>
              <w:t>–</w:t>
            </w:r>
          </w:p>
        </w:tc>
        <w:tc>
          <w:tcPr>
            <w:tcW w:w="2016" w:type="dxa"/>
            <w:tcBorders>
              <w:top w:val="single" w:sz="4" w:space="0" w:color="auto"/>
              <w:left w:val="single" w:sz="4" w:space="0" w:color="auto"/>
              <w:bottom w:val="single" w:sz="4" w:space="0" w:color="auto"/>
              <w:right w:val="single" w:sz="4" w:space="0" w:color="auto"/>
            </w:tcBorders>
            <w:hideMark/>
          </w:tcPr>
          <w:p w14:paraId="4BB368E2" w14:textId="77777777" w:rsidR="00AA47E7" w:rsidRPr="00084198" w:rsidRDefault="00AA47E7" w:rsidP="00D35A29">
            <w:pPr>
              <w:pStyle w:val="Tabletext"/>
              <w:jc w:val="center"/>
              <w:rPr>
                <w:lang w:val="en-CA"/>
              </w:rPr>
            </w:pPr>
            <w:r w:rsidRPr="00084198">
              <w:rPr>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3CCB8D47" w14:textId="77777777" w:rsidR="00AA47E7" w:rsidRPr="00084198" w:rsidRDefault="00AA47E7" w:rsidP="00D35A29">
            <w:pPr>
              <w:pStyle w:val="Tabletext"/>
              <w:jc w:val="center"/>
              <w:rPr>
                <w:lang w:val="en-CA"/>
              </w:rPr>
            </w:pPr>
            <w:r w:rsidRPr="00084198">
              <w:rPr>
                <w:lang w:val="en-CA"/>
              </w:rPr>
              <w:t>0</w:t>
            </w:r>
          </w:p>
        </w:tc>
      </w:tr>
      <w:tr w:rsidR="00AA47E7" w:rsidRPr="00084198" w14:paraId="0C48F247" w14:textId="77777777" w:rsidTr="00D35A29">
        <w:tc>
          <w:tcPr>
            <w:tcW w:w="2160" w:type="dxa"/>
            <w:tcBorders>
              <w:top w:val="single" w:sz="4" w:space="0" w:color="auto"/>
              <w:left w:val="single" w:sz="4" w:space="0" w:color="auto"/>
              <w:bottom w:val="single" w:sz="4" w:space="0" w:color="auto"/>
              <w:right w:val="single" w:sz="4" w:space="0" w:color="auto"/>
            </w:tcBorders>
            <w:hideMark/>
          </w:tcPr>
          <w:p w14:paraId="25D58EA3" w14:textId="77777777" w:rsidR="00AA47E7" w:rsidRPr="00084198" w:rsidRDefault="00AA47E7" w:rsidP="00D35A29">
            <w:pPr>
              <w:pStyle w:val="Tabletext"/>
              <w:jc w:val="center"/>
              <w:rPr>
                <w:lang w:val="en-CA"/>
              </w:rPr>
            </w:pPr>
            <w:r w:rsidRPr="00084198">
              <w:rPr>
                <w:lang w:val="en-CA"/>
              </w:rPr>
              <w:t>3 (4:4:4)</w:t>
            </w:r>
          </w:p>
        </w:tc>
        <w:tc>
          <w:tcPr>
            <w:tcW w:w="2016" w:type="dxa"/>
            <w:tcBorders>
              <w:top w:val="single" w:sz="4" w:space="0" w:color="auto"/>
              <w:left w:val="single" w:sz="4" w:space="0" w:color="auto"/>
              <w:bottom w:val="single" w:sz="4" w:space="0" w:color="auto"/>
              <w:right w:val="single" w:sz="4" w:space="0" w:color="auto"/>
            </w:tcBorders>
            <w:hideMark/>
          </w:tcPr>
          <w:p w14:paraId="0CCDC767" w14:textId="77777777" w:rsidR="00AA47E7" w:rsidRPr="00084198" w:rsidRDefault="00AA47E7" w:rsidP="00D35A29">
            <w:pPr>
              <w:pStyle w:val="Tabletext"/>
              <w:jc w:val="center"/>
              <w:rPr>
                <w:lang w:val="en-CA"/>
              </w:rPr>
            </w:pPr>
            <w:r w:rsidRPr="00084198">
              <w:rPr>
                <w:lang w:val="en-CA"/>
              </w:rPr>
              <w:t>–</w:t>
            </w:r>
          </w:p>
        </w:tc>
        <w:tc>
          <w:tcPr>
            <w:tcW w:w="2016" w:type="dxa"/>
            <w:tcBorders>
              <w:top w:val="single" w:sz="4" w:space="0" w:color="auto"/>
              <w:left w:val="single" w:sz="4" w:space="0" w:color="auto"/>
              <w:bottom w:val="single" w:sz="4" w:space="0" w:color="auto"/>
              <w:right w:val="single" w:sz="4" w:space="0" w:color="auto"/>
            </w:tcBorders>
            <w:hideMark/>
          </w:tcPr>
          <w:p w14:paraId="4D677922" w14:textId="77777777" w:rsidR="00AA47E7" w:rsidRPr="00084198" w:rsidRDefault="00AA47E7" w:rsidP="00D35A29">
            <w:pPr>
              <w:pStyle w:val="Tabletext"/>
              <w:jc w:val="center"/>
              <w:rPr>
                <w:lang w:val="en-CA"/>
              </w:rPr>
            </w:pPr>
            <w:r w:rsidRPr="00084198">
              <w:rPr>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159EE878" w14:textId="77777777" w:rsidR="00AA47E7" w:rsidRPr="00084198" w:rsidRDefault="00AA47E7" w:rsidP="00D35A29">
            <w:pPr>
              <w:pStyle w:val="Tabletext"/>
              <w:jc w:val="center"/>
              <w:rPr>
                <w:lang w:val="en-CA"/>
              </w:rPr>
            </w:pPr>
            <w:r w:rsidRPr="00084198">
              <w:rPr>
                <w:lang w:val="en-CA"/>
              </w:rPr>
              <w:t>0</w:t>
            </w:r>
          </w:p>
        </w:tc>
      </w:tr>
    </w:tbl>
    <w:p w14:paraId="6583477C" w14:textId="77777777" w:rsidR="00AA47E7" w:rsidRPr="00084198" w:rsidRDefault="00AA47E7" w:rsidP="00AA47E7">
      <w:pPr>
        <w:rPr>
          <w:szCs w:val="22"/>
          <w:lang w:val="en-CA"/>
        </w:rPr>
      </w:pPr>
    </w:p>
    <w:p w14:paraId="1F7AE550" w14:textId="76D134BA" w:rsidR="00377126" w:rsidRDefault="00AA47E7" w:rsidP="009234A5">
      <w:pPr>
        <w:rPr>
          <w:lang w:val="en-CA"/>
        </w:rPr>
      </w:pPr>
      <w:r w:rsidRPr="00084198">
        <w:rPr>
          <w:szCs w:val="22"/>
          <w:lang w:val="en-CA"/>
        </w:rPr>
        <w:t xml:space="preserve">When </w:t>
      </w:r>
      <w:r>
        <w:rPr>
          <w:szCs w:val="22"/>
          <w:lang w:val="en-CA"/>
        </w:rPr>
        <w:t>ChromaFormatIdc</w:t>
      </w:r>
      <w:r w:rsidRPr="00084198">
        <w:rPr>
          <w:szCs w:val="22"/>
          <w:lang w:val="en-CA"/>
        </w:rPr>
        <w:t xml:space="preserve"> is equal to 1 (4:2:0 chroma format) and the decoded video content is intended for interpretation according to Rec. ITU-R BT.2020 or Rec. ITU-R BT.2100, </w:t>
      </w:r>
      <w:r w:rsidR="00C4614A">
        <w:rPr>
          <w:szCs w:val="22"/>
          <w:lang w:val="en-CA"/>
        </w:rPr>
        <w:t>ChromaLocInfoPresentFlag</w:t>
      </w:r>
      <w:r w:rsidRPr="00084198">
        <w:rPr>
          <w:szCs w:val="22"/>
          <w:lang w:val="en-CA"/>
        </w:rPr>
        <w:t xml:space="preserve"> should be equal to 1</w:t>
      </w:r>
      <w:r w:rsidRPr="00084198">
        <w:rPr>
          <w:szCs w:val="22"/>
          <w:lang w:val="en-CA" w:eastAsia="zh-CN"/>
        </w:rPr>
        <w:t>,</w:t>
      </w:r>
      <w:r w:rsidRPr="00084198">
        <w:rPr>
          <w:szCs w:val="22"/>
          <w:lang w:val="en-CA"/>
        </w:rPr>
        <w:t xml:space="preserve"> and </w:t>
      </w:r>
      <w:r w:rsidR="00EC2610">
        <w:rPr>
          <w:noProof/>
          <w:lang w:val="en-CA"/>
        </w:rPr>
        <w:t>ChromaSampleLocTypeFrame</w:t>
      </w:r>
      <w:r>
        <w:rPr>
          <w:noProof/>
          <w:lang w:val="en-CA"/>
        </w:rPr>
        <w:t>,</w:t>
      </w:r>
      <w:r w:rsidRPr="00084198">
        <w:rPr>
          <w:szCs w:val="22"/>
          <w:lang w:val="en-CA"/>
        </w:rPr>
        <w:t xml:space="preserve"> </w:t>
      </w:r>
      <w:r w:rsidR="00C4614A">
        <w:rPr>
          <w:szCs w:val="22"/>
          <w:lang w:val="en-CA"/>
        </w:rPr>
        <w:t>ChromaSampleLocTypeTopF</w:t>
      </w:r>
      <w:r>
        <w:rPr>
          <w:szCs w:val="22"/>
          <w:lang w:val="en-CA"/>
        </w:rPr>
        <w:t xml:space="preserve">ield, and </w:t>
      </w:r>
      <w:r w:rsidR="00C4614A">
        <w:rPr>
          <w:szCs w:val="22"/>
          <w:lang w:val="en-CA"/>
        </w:rPr>
        <w:t>ChromaSampleLocTypeBottomF</w:t>
      </w:r>
      <w:r>
        <w:rPr>
          <w:szCs w:val="22"/>
          <w:lang w:val="en-CA"/>
        </w:rPr>
        <w:t>ield (as applicable)</w:t>
      </w:r>
      <w:r w:rsidRPr="00084198">
        <w:rPr>
          <w:szCs w:val="22"/>
          <w:lang w:val="en-CA"/>
        </w:rPr>
        <w:t xml:space="preserve"> should be equal to 2.</w:t>
      </w:r>
    </w:p>
    <w:p w14:paraId="77767BB8" w14:textId="52E0C8CB" w:rsidR="00511C41" w:rsidRPr="00906F16" w:rsidRDefault="00511C41" w:rsidP="00906F16">
      <w:pPr>
        <w:pStyle w:val="Heading1"/>
        <w:rPr>
          <w:szCs w:val="22"/>
          <w:lang w:val="en-CA"/>
        </w:rPr>
      </w:pPr>
      <w:r>
        <w:rPr>
          <w:lang w:val="en-CA"/>
        </w:rPr>
        <w:lastRenderedPageBreak/>
        <w:t>References</w:t>
      </w:r>
    </w:p>
    <w:p w14:paraId="1A35B7A0" w14:textId="6CC3BA4C" w:rsidR="00511C41" w:rsidRDefault="00511C41" w:rsidP="00511C41">
      <w:pPr>
        <w:rPr>
          <w:szCs w:val="22"/>
          <w:lang w:val="en-CA"/>
        </w:rPr>
      </w:pPr>
      <w:r>
        <w:rPr>
          <w:szCs w:val="22"/>
          <w:lang w:val="en-CA"/>
        </w:rPr>
        <w:t>[1]</w:t>
      </w:r>
      <w:r w:rsidRPr="00511C41">
        <w:rPr>
          <w:szCs w:val="22"/>
          <w:lang w:val="en-CA"/>
        </w:rPr>
        <w:t xml:space="preserve"> </w:t>
      </w:r>
      <w:r>
        <w:rPr>
          <w:szCs w:val="22"/>
          <w:lang w:val="en-CA"/>
        </w:rPr>
        <w:t>ISO/IEC</w:t>
      </w:r>
      <w:r w:rsidR="00377126">
        <w:rPr>
          <w:szCs w:val="22"/>
          <w:lang w:val="en-CA"/>
        </w:rPr>
        <w:t xml:space="preserve"> </w:t>
      </w:r>
      <w:hyperlink r:id="rId16" w:history="1">
        <w:r w:rsidRPr="00377126">
          <w:rPr>
            <w:rStyle w:val="Hyperlink"/>
            <w:szCs w:val="22"/>
            <w:lang w:val="en-CA"/>
          </w:rPr>
          <w:t>23091-2</w:t>
        </w:r>
      </w:hyperlink>
      <w:r>
        <w:rPr>
          <w:szCs w:val="22"/>
          <w:lang w:val="en-CA"/>
        </w:rPr>
        <w:t xml:space="preserve"> | ITU-T </w:t>
      </w:r>
      <w:hyperlink r:id="rId17" w:history="1">
        <w:r w:rsidRPr="00511C41">
          <w:rPr>
            <w:rStyle w:val="Hyperlink"/>
            <w:szCs w:val="22"/>
            <w:lang w:val="en-CA"/>
          </w:rPr>
          <w:t>H.273</w:t>
        </w:r>
      </w:hyperlink>
      <w:r>
        <w:rPr>
          <w:szCs w:val="22"/>
          <w:lang w:val="en-CA"/>
        </w:rPr>
        <w:t>: "Coding-independent coding points for video signal type identification"</w:t>
      </w:r>
    </w:p>
    <w:p w14:paraId="63241036" w14:textId="2FBE3E4E" w:rsidR="00511C41" w:rsidRDefault="00511C41" w:rsidP="00511C41">
      <w:pPr>
        <w:rPr>
          <w:szCs w:val="22"/>
          <w:lang w:val="x-none"/>
        </w:rPr>
      </w:pPr>
      <w:r>
        <w:rPr>
          <w:szCs w:val="22"/>
          <w:lang w:val="en-CA"/>
        </w:rPr>
        <w:t xml:space="preserve">[2] </w:t>
      </w:r>
      <w:r>
        <w:rPr>
          <w:szCs w:val="22"/>
          <w:lang w:val="x-none"/>
        </w:rPr>
        <w:t xml:space="preserve">ISO/IEC TR </w:t>
      </w:r>
      <w:hyperlink r:id="rId18" w:history="1">
        <w:r w:rsidRPr="00377126">
          <w:rPr>
            <w:rStyle w:val="Hyperlink"/>
            <w:szCs w:val="22"/>
            <w:lang w:val="x-none"/>
          </w:rPr>
          <w:t>23091-4</w:t>
        </w:r>
      </w:hyperlink>
      <w:r>
        <w:rPr>
          <w:szCs w:val="22"/>
          <w:lang w:val="x-none"/>
        </w:rPr>
        <w:t xml:space="preserve"> | ITU-T </w:t>
      </w:r>
      <w:hyperlink r:id="rId19" w:history="1">
        <w:r w:rsidRPr="00511C41">
          <w:rPr>
            <w:rStyle w:val="Hyperlink"/>
            <w:szCs w:val="22"/>
            <w:lang w:val="x-none"/>
          </w:rPr>
          <w:t>H Supplement 19</w:t>
        </w:r>
      </w:hyperlink>
      <w:r>
        <w:rPr>
          <w:szCs w:val="22"/>
          <w:lang w:val="x-none"/>
        </w:rPr>
        <w:t>: "Usage of video signal type code points"</w:t>
      </w:r>
    </w:p>
    <w:p w14:paraId="3068F32E" w14:textId="0CD10608" w:rsidR="00AA47E7" w:rsidRDefault="00AA47E7" w:rsidP="00511C41">
      <w:pPr>
        <w:rPr>
          <w:szCs w:val="22"/>
          <w:lang w:val="x-none"/>
        </w:rPr>
      </w:pPr>
      <w:r>
        <w:rPr>
          <w:szCs w:val="22"/>
          <w:lang w:val="x-none"/>
        </w:rPr>
        <w:t>[3] JVET-</w:t>
      </w:r>
      <w:hyperlink r:id="rId20" w:history="1">
        <w:r w:rsidRPr="00AA47E7">
          <w:rPr>
            <w:rStyle w:val="Hyperlink"/>
            <w:szCs w:val="22"/>
            <w:lang w:val="x-none"/>
          </w:rPr>
          <w:t>Q2007</w:t>
        </w:r>
      </w:hyperlink>
      <w:r>
        <w:rPr>
          <w:szCs w:val="22"/>
          <w:lang w:val="x-none"/>
        </w:rPr>
        <w:t>: "Supplemental enhancement information messages for coded video bitstreams (Draft 3)."</w:t>
      </w:r>
    </w:p>
    <w:p w14:paraId="6D8E3CDC" w14:textId="299323CC" w:rsidR="00377126" w:rsidRDefault="00377126" w:rsidP="00511C41">
      <w:pPr>
        <w:rPr>
          <w:szCs w:val="22"/>
          <w:lang w:val="en-CA"/>
        </w:rPr>
      </w:pPr>
      <w:r>
        <w:rPr>
          <w:szCs w:val="22"/>
          <w:lang w:val="x-none"/>
        </w:rPr>
        <w:t>[</w:t>
      </w:r>
      <w:r w:rsidR="00AA47E7">
        <w:rPr>
          <w:szCs w:val="22"/>
          <w:lang w:val="x-none"/>
        </w:rPr>
        <w:t>4</w:t>
      </w:r>
      <w:r>
        <w:rPr>
          <w:szCs w:val="22"/>
          <w:lang w:val="x-none"/>
        </w:rPr>
        <w:t xml:space="preserve">] </w:t>
      </w:r>
      <w:r w:rsidR="00AA47E7">
        <w:rPr>
          <w:szCs w:val="22"/>
          <w:lang w:val="x-none"/>
        </w:rPr>
        <w:t>JCTVC-</w:t>
      </w:r>
      <w:hyperlink r:id="rId21" w:history="1">
        <w:r w:rsidR="00AA47E7" w:rsidRPr="00AA47E7">
          <w:rPr>
            <w:rStyle w:val="Hyperlink"/>
            <w:szCs w:val="22"/>
            <w:lang w:val="x-none"/>
          </w:rPr>
          <w:t>AC0039</w:t>
        </w:r>
      </w:hyperlink>
      <w:r w:rsidR="00AA47E7">
        <w:rPr>
          <w:szCs w:val="22"/>
          <w:lang w:val="x-none"/>
        </w:rPr>
        <w:t xml:space="preserve">: "Improved figures for chroma 4:2:0 location type" </w:t>
      </w:r>
    </w:p>
    <w:p w14:paraId="4A8E9E27" w14:textId="77777777" w:rsidR="00511C41" w:rsidRPr="009F176F" w:rsidRDefault="00511C41" w:rsidP="009234A5">
      <w:pPr>
        <w:rPr>
          <w:szCs w:val="22"/>
          <w:lang w:val="en-CA"/>
        </w:rPr>
      </w:pPr>
    </w:p>
    <w:p w14:paraId="4EBF97D7" w14:textId="77777777" w:rsidR="001F2594" w:rsidRPr="009F176F" w:rsidRDefault="001F2594" w:rsidP="00E11923">
      <w:pPr>
        <w:pStyle w:val="Heading1"/>
        <w:rPr>
          <w:lang w:val="en-CA"/>
        </w:rPr>
      </w:pPr>
      <w:r w:rsidRPr="009F176F">
        <w:rPr>
          <w:lang w:val="en-CA"/>
        </w:rPr>
        <w:t>Patent rights declaration</w:t>
      </w:r>
      <w:r w:rsidR="00B94B06" w:rsidRPr="009F176F">
        <w:rPr>
          <w:lang w:val="en-CA"/>
        </w:rPr>
        <w:t>(s)</w:t>
      </w:r>
    </w:p>
    <w:p w14:paraId="1A88F6E4" w14:textId="3DEA1A1A" w:rsidR="005801A2" w:rsidRPr="009F176F" w:rsidRDefault="00511C41" w:rsidP="00806DFE">
      <w:pPr>
        <w:rPr>
          <w:b/>
          <w:lang w:val="en-CA"/>
        </w:rPr>
      </w:pPr>
      <w:r>
        <w:rPr>
          <w:b/>
          <w:lang w:val="en-CA"/>
        </w:rPr>
        <w:t>MovieLabs</w:t>
      </w:r>
      <w:r w:rsidR="005801A2" w:rsidRPr="009F176F">
        <w:rPr>
          <w:b/>
          <w:lang w:val="en-CA"/>
        </w:rPr>
        <w:t xml:space="preserve"> does not have any current or pending patent rights relating to the technology described in this contribution.</w:t>
      </w:r>
    </w:p>
    <w:p w14:paraId="13744B5E" w14:textId="77777777" w:rsidR="005801A2" w:rsidRPr="009F176F" w:rsidRDefault="005801A2" w:rsidP="00806DFE">
      <w:pPr>
        <w:rPr>
          <w:lang w:val="en-CA"/>
        </w:rPr>
      </w:pPr>
      <w:r w:rsidRPr="009F176F">
        <w:rPr>
          <w:lang w:val="en-CA"/>
        </w:rPr>
        <w:t>or</w:t>
      </w:r>
    </w:p>
    <w:p w14:paraId="6F7C1403" w14:textId="7DCFCCC7" w:rsidR="00342FF4" w:rsidRPr="009F176F" w:rsidRDefault="008C56A4" w:rsidP="009234A5">
      <w:pPr>
        <w:rPr>
          <w:szCs w:val="22"/>
          <w:lang w:val="en-CA"/>
        </w:rPr>
      </w:pPr>
      <w:r>
        <w:rPr>
          <w:b/>
          <w:szCs w:val="22"/>
          <w:lang w:val="en-CA"/>
        </w:rPr>
        <w:t>Apple Inc.</w:t>
      </w:r>
      <w:r w:rsidR="001F2594" w:rsidRPr="009F176F">
        <w:rPr>
          <w:b/>
          <w:szCs w:val="22"/>
          <w:lang w:val="en-CA"/>
        </w:rPr>
        <w:t xml:space="preserve"> may have </w:t>
      </w:r>
      <w:r w:rsidR="0098551D" w:rsidRPr="009F176F">
        <w:rPr>
          <w:b/>
          <w:szCs w:val="22"/>
          <w:lang w:val="en-CA"/>
        </w:rPr>
        <w:t>current or pending</w:t>
      </w:r>
      <w:r w:rsidR="001F2594" w:rsidRPr="009F176F">
        <w:rPr>
          <w:b/>
          <w:szCs w:val="22"/>
          <w:lang w:val="en-CA"/>
        </w:rPr>
        <w:t xml:space="preserve"> </w:t>
      </w:r>
      <w:r w:rsidR="0098551D" w:rsidRPr="009F176F">
        <w:rPr>
          <w:b/>
          <w:szCs w:val="22"/>
          <w:lang w:val="en-CA"/>
        </w:rPr>
        <w:t xml:space="preserve">patent rights </w:t>
      </w:r>
      <w:r w:rsidR="001F2594" w:rsidRPr="009F176F">
        <w:rPr>
          <w:b/>
          <w:szCs w:val="22"/>
          <w:lang w:val="en-CA"/>
        </w:rPr>
        <w:t xml:space="preserve">relating to the technology described </w:t>
      </w:r>
      <w:r w:rsidR="002F164D" w:rsidRPr="009F176F">
        <w:rPr>
          <w:b/>
          <w:szCs w:val="22"/>
          <w:lang w:val="en-CA"/>
        </w:rPr>
        <w:t xml:space="preserve">in </w:t>
      </w:r>
      <w:r w:rsidR="001F2594" w:rsidRPr="009F176F">
        <w:rPr>
          <w:b/>
          <w:szCs w:val="22"/>
          <w:lang w:val="en-CA"/>
        </w:rPr>
        <w:t>this contribution and, conditioned on reciprocity, is prepared to grant licenses under reasonable and non-discriminatory terms as necessary for implementation of the resulting ITU-T Recommendation</w:t>
      </w:r>
      <w:r w:rsidR="007D2DCA">
        <w:rPr>
          <w:b/>
          <w:szCs w:val="22"/>
          <w:lang w:val="en-CA"/>
        </w:rPr>
        <w:t> </w:t>
      </w:r>
      <w:r w:rsidR="002F164D" w:rsidRPr="009F176F">
        <w:rPr>
          <w:b/>
          <w:szCs w:val="22"/>
          <w:lang w:val="en-CA"/>
        </w:rPr>
        <w:t xml:space="preserve">| ISO/IEC </w:t>
      </w:r>
      <w:r w:rsidR="00A83253" w:rsidRPr="009F176F">
        <w:rPr>
          <w:b/>
          <w:szCs w:val="22"/>
          <w:lang w:val="en-CA"/>
        </w:rPr>
        <w:t xml:space="preserve">International </w:t>
      </w:r>
      <w:r w:rsidR="002F164D" w:rsidRPr="009F176F">
        <w:rPr>
          <w:b/>
          <w:szCs w:val="22"/>
          <w:lang w:val="en-CA"/>
        </w:rPr>
        <w:t>Standard</w:t>
      </w:r>
      <w:r w:rsidR="001F2594" w:rsidRPr="009F176F">
        <w:rPr>
          <w:b/>
          <w:szCs w:val="22"/>
          <w:lang w:val="en-CA"/>
        </w:rPr>
        <w:t xml:space="preserve"> (per box 2 of the ITU-T/ITU-R/ISO/IEC patent statement and licensing declaration form).</w:t>
      </w:r>
    </w:p>
    <w:p w14:paraId="0618A025" w14:textId="77777777" w:rsidR="007F1F8B" w:rsidRPr="009F176F" w:rsidRDefault="007F1F8B" w:rsidP="009234A5">
      <w:pPr>
        <w:rPr>
          <w:szCs w:val="22"/>
          <w:lang w:val="en-CA"/>
        </w:rPr>
      </w:pPr>
    </w:p>
    <w:sectPr w:rsidR="007F1F8B" w:rsidRPr="009F176F"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AFEBA" w14:textId="77777777" w:rsidR="003D1C53" w:rsidRDefault="003D1C53">
      <w:r>
        <w:separator/>
      </w:r>
    </w:p>
  </w:endnote>
  <w:endnote w:type="continuationSeparator" w:id="0">
    <w:p w14:paraId="29CD9EC5" w14:textId="77777777" w:rsidR="003D1C53" w:rsidRDefault="003D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altName w:val="Titling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D92E" w14:textId="10F19701"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EC2610">
      <w:rPr>
        <w:rStyle w:val="PageNumber"/>
        <w:noProof/>
      </w:rPr>
      <w:t>2020-04-10</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09D0C" w14:textId="77777777" w:rsidR="003D1C53" w:rsidRDefault="003D1C53">
      <w:r>
        <w:separator/>
      </w:r>
    </w:p>
  </w:footnote>
  <w:footnote w:type="continuationSeparator" w:id="0">
    <w:p w14:paraId="638A485D" w14:textId="77777777" w:rsidR="003D1C53" w:rsidRDefault="003D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208D0"/>
    <w:multiLevelType w:val="multilevel"/>
    <w:tmpl w:val="04090023"/>
    <w:styleLink w:val="ArticleSection"/>
    <w:lvl w:ilvl="0">
      <w:start w:val="1"/>
      <w:numFmt w:val="upperRoman"/>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2"/>
  </w:num>
  <w:num w:numId="12">
    <w:abstractNumId w:val="3"/>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xis Tourapis">
    <w15:presenceInfo w15:providerId="AD" w15:userId="S::atourapis@apple.com::abb12386-b6c3-4c0c-830f-11a039e045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4D93"/>
    <w:rsid w:val="0001553A"/>
    <w:rsid w:val="00023A2A"/>
    <w:rsid w:val="000308A3"/>
    <w:rsid w:val="00042645"/>
    <w:rsid w:val="000458BC"/>
    <w:rsid w:val="00045C41"/>
    <w:rsid w:val="00046C03"/>
    <w:rsid w:val="00051457"/>
    <w:rsid w:val="00065039"/>
    <w:rsid w:val="0007614F"/>
    <w:rsid w:val="000B0C0F"/>
    <w:rsid w:val="000B1C6B"/>
    <w:rsid w:val="000B4FF9"/>
    <w:rsid w:val="000C09AC"/>
    <w:rsid w:val="000D76FA"/>
    <w:rsid w:val="000E00F3"/>
    <w:rsid w:val="000F1148"/>
    <w:rsid w:val="000F158C"/>
    <w:rsid w:val="000F2A36"/>
    <w:rsid w:val="000F6C4F"/>
    <w:rsid w:val="00102F3D"/>
    <w:rsid w:val="00122140"/>
    <w:rsid w:val="00124E38"/>
    <w:rsid w:val="0012580B"/>
    <w:rsid w:val="00131F90"/>
    <w:rsid w:val="0013526E"/>
    <w:rsid w:val="00146152"/>
    <w:rsid w:val="00165B71"/>
    <w:rsid w:val="00170DF9"/>
    <w:rsid w:val="00171371"/>
    <w:rsid w:val="00175A24"/>
    <w:rsid w:val="0018104A"/>
    <w:rsid w:val="00187E58"/>
    <w:rsid w:val="001A297E"/>
    <w:rsid w:val="001A368E"/>
    <w:rsid w:val="001A7329"/>
    <w:rsid w:val="001A792F"/>
    <w:rsid w:val="001B208E"/>
    <w:rsid w:val="001B4E28"/>
    <w:rsid w:val="001C16B9"/>
    <w:rsid w:val="001C3525"/>
    <w:rsid w:val="001C3AFB"/>
    <w:rsid w:val="001C5F9F"/>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5260B"/>
    <w:rsid w:val="00263398"/>
    <w:rsid w:val="00266F06"/>
    <w:rsid w:val="00275BCF"/>
    <w:rsid w:val="00291E36"/>
    <w:rsid w:val="00292257"/>
    <w:rsid w:val="002A54E0"/>
    <w:rsid w:val="002B1595"/>
    <w:rsid w:val="002B191D"/>
    <w:rsid w:val="002C291F"/>
    <w:rsid w:val="002D0AF6"/>
    <w:rsid w:val="002D16A2"/>
    <w:rsid w:val="002F164D"/>
    <w:rsid w:val="002F664D"/>
    <w:rsid w:val="00301CA1"/>
    <w:rsid w:val="00306206"/>
    <w:rsid w:val="00317D85"/>
    <w:rsid w:val="0032372C"/>
    <w:rsid w:val="00327C56"/>
    <w:rsid w:val="003315A1"/>
    <w:rsid w:val="003373EC"/>
    <w:rsid w:val="00342FF4"/>
    <w:rsid w:val="00346148"/>
    <w:rsid w:val="003669EA"/>
    <w:rsid w:val="003706CC"/>
    <w:rsid w:val="00375B12"/>
    <w:rsid w:val="00377126"/>
    <w:rsid w:val="00377710"/>
    <w:rsid w:val="003811E9"/>
    <w:rsid w:val="003A2D8E"/>
    <w:rsid w:val="003A7CE6"/>
    <w:rsid w:val="003B0479"/>
    <w:rsid w:val="003B228E"/>
    <w:rsid w:val="003B5C2A"/>
    <w:rsid w:val="003C20E4"/>
    <w:rsid w:val="003D1C53"/>
    <w:rsid w:val="003D6342"/>
    <w:rsid w:val="003E6F90"/>
    <w:rsid w:val="003F5D0F"/>
    <w:rsid w:val="00414101"/>
    <w:rsid w:val="004234F0"/>
    <w:rsid w:val="00433DDB"/>
    <w:rsid w:val="00437619"/>
    <w:rsid w:val="00465A1E"/>
    <w:rsid w:val="004870D3"/>
    <w:rsid w:val="00495505"/>
    <w:rsid w:val="004A2A63"/>
    <w:rsid w:val="004B210C"/>
    <w:rsid w:val="004D405F"/>
    <w:rsid w:val="004E4F4F"/>
    <w:rsid w:val="004E6789"/>
    <w:rsid w:val="004F61E3"/>
    <w:rsid w:val="00502E10"/>
    <w:rsid w:val="0051015C"/>
    <w:rsid w:val="00511C41"/>
    <w:rsid w:val="00516CF1"/>
    <w:rsid w:val="00531AE9"/>
    <w:rsid w:val="005379F2"/>
    <w:rsid w:val="00550540"/>
    <w:rsid w:val="00550A66"/>
    <w:rsid w:val="00567EC7"/>
    <w:rsid w:val="00570013"/>
    <w:rsid w:val="005801A2"/>
    <w:rsid w:val="005952A5"/>
    <w:rsid w:val="00597A95"/>
    <w:rsid w:val="005A33A1"/>
    <w:rsid w:val="005B1C33"/>
    <w:rsid w:val="005B217D"/>
    <w:rsid w:val="005C2191"/>
    <w:rsid w:val="005C385F"/>
    <w:rsid w:val="005D35ED"/>
    <w:rsid w:val="005E1AC6"/>
    <w:rsid w:val="005E4E11"/>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D2DCA"/>
    <w:rsid w:val="007E01A3"/>
    <w:rsid w:val="007F0564"/>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C56A4"/>
    <w:rsid w:val="008D59CB"/>
    <w:rsid w:val="008E480C"/>
    <w:rsid w:val="009050E9"/>
    <w:rsid w:val="00906F16"/>
    <w:rsid w:val="00907757"/>
    <w:rsid w:val="009162AE"/>
    <w:rsid w:val="009212B0"/>
    <w:rsid w:val="00921FA1"/>
    <w:rsid w:val="009234A5"/>
    <w:rsid w:val="00933453"/>
    <w:rsid w:val="009335AE"/>
    <w:rsid w:val="009336F7"/>
    <w:rsid w:val="0093636C"/>
    <w:rsid w:val="009374A7"/>
    <w:rsid w:val="009420AF"/>
    <w:rsid w:val="00955F6D"/>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47E7"/>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BF3C3B"/>
    <w:rsid w:val="00BF76B0"/>
    <w:rsid w:val="00C04F43"/>
    <w:rsid w:val="00C0609D"/>
    <w:rsid w:val="00C115AB"/>
    <w:rsid w:val="00C26CCB"/>
    <w:rsid w:val="00C30249"/>
    <w:rsid w:val="00C33ADC"/>
    <w:rsid w:val="00C3723B"/>
    <w:rsid w:val="00C42466"/>
    <w:rsid w:val="00C428A9"/>
    <w:rsid w:val="00C4614A"/>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94660"/>
    <w:rsid w:val="00DA17FC"/>
    <w:rsid w:val="00DA7887"/>
    <w:rsid w:val="00DB2C26"/>
    <w:rsid w:val="00DC3AA1"/>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C2610"/>
    <w:rsid w:val="00EE7CD8"/>
    <w:rsid w:val="00EF48CC"/>
    <w:rsid w:val="00EF75D4"/>
    <w:rsid w:val="00EF77AB"/>
    <w:rsid w:val="00F00801"/>
    <w:rsid w:val="00F02D08"/>
    <w:rsid w:val="00F21382"/>
    <w:rsid w:val="00F711F1"/>
    <w:rsid w:val="00F73032"/>
    <w:rsid w:val="00F848FC"/>
    <w:rsid w:val="00F84DC0"/>
    <w:rsid w:val="00F9282A"/>
    <w:rsid w:val="00F96BAD"/>
    <w:rsid w:val="00FA139D"/>
    <w:rsid w:val="00FB0E84"/>
    <w:rsid w:val="00FC1EC5"/>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76B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511C41"/>
    <w:rPr>
      <w:color w:val="605E5C"/>
      <w:shd w:val="clear" w:color="auto" w:fill="E1DFDD"/>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AA47E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AA47E7"/>
    <w:rPr>
      <w:rFonts w:eastAsia="Malgun Gothic"/>
      <w:b/>
      <w:bCs/>
    </w:rPr>
  </w:style>
  <w:style w:type="paragraph" w:customStyle="1" w:styleId="Tablehead">
    <w:name w:val="Table_head"/>
    <w:basedOn w:val="Tabletext"/>
    <w:next w:val="Tabletext"/>
    <w:rsid w:val="00AA47E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AA47E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rFonts w:eastAsia="SimSun"/>
      <w:sz w:val="18"/>
      <w:lang w:val="en-GB"/>
    </w:rPr>
  </w:style>
  <w:style w:type="character" w:styleId="CommentReference">
    <w:name w:val="annotation reference"/>
    <w:basedOn w:val="DefaultParagraphFont"/>
    <w:rsid w:val="00EC2610"/>
    <w:rPr>
      <w:sz w:val="16"/>
      <w:szCs w:val="16"/>
    </w:rPr>
  </w:style>
  <w:style w:type="paragraph" w:styleId="CommentText">
    <w:name w:val="annotation text"/>
    <w:basedOn w:val="Normal"/>
    <w:link w:val="CommentTextChar"/>
    <w:rsid w:val="00EC2610"/>
    <w:rPr>
      <w:sz w:val="20"/>
    </w:rPr>
  </w:style>
  <w:style w:type="character" w:customStyle="1" w:styleId="CommentTextChar">
    <w:name w:val="Comment Text Char"/>
    <w:basedOn w:val="DefaultParagraphFont"/>
    <w:link w:val="CommentText"/>
    <w:rsid w:val="00EC2610"/>
  </w:style>
  <w:style w:type="paragraph" w:styleId="CommentSubject">
    <w:name w:val="annotation subject"/>
    <w:basedOn w:val="CommentText"/>
    <w:next w:val="CommentText"/>
    <w:link w:val="CommentSubjectChar"/>
    <w:rsid w:val="00EC2610"/>
    <w:rPr>
      <w:b/>
      <w:bCs/>
    </w:rPr>
  </w:style>
  <w:style w:type="character" w:customStyle="1" w:styleId="CommentSubjectChar">
    <w:name w:val="Comment Subject Char"/>
    <w:basedOn w:val="CommentTextChar"/>
    <w:link w:val="CommentSubject"/>
    <w:rsid w:val="00EC2610"/>
    <w:rPr>
      <w:b/>
      <w:bCs/>
    </w:rPr>
  </w:style>
  <w:style w:type="paragraph" w:customStyle="1" w:styleId="Default">
    <w:name w:val="Default"/>
    <w:rsid w:val="00BF76B0"/>
    <w:pPr>
      <w:autoSpaceDE w:val="0"/>
      <w:autoSpaceDN w:val="0"/>
      <w:adjustRightInd w:val="0"/>
    </w:pPr>
    <w:rPr>
      <w:color w:val="000000"/>
      <w:sz w:val="24"/>
      <w:szCs w:val="24"/>
    </w:rPr>
  </w:style>
  <w:style w:type="paragraph" w:styleId="BodyText">
    <w:name w:val="Body Text"/>
    <w:basedOn w:val="Normal"/>
    <w:link w:val="BodyTextChar"/>
    <w:uiPriority w:val="99"/>
    <w:unhideWhenUsed/>
    <w:rsid w:val="00597A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120" w:line="240" w:lineRule="atLeast"/>
      <w:textAlignment w:val="auto"/>
    </w:pPr>
    <w:rPr>
      <w:rFonts w:ascii="Cambria" w:eastAsia="Calibri" w:hAnsi="Cambria"/>
      <w:szCs w:val="22"/>
      <w:lang w:val="en-GB"/>
    </w:rPr>
  </w:style>
  <w:style w:type="character" w:customStyle="1" w:styleId="BodyTextChar">
    <w:name w:val="Body Text Char"/>
    <w:basedOn w:val="DefaultParagraphFont"/>
    <w:link w:val="BodyText"/>
    <w:uiPriority w:val="99"/>
    <w:rsid w:val="00597A95"/>
    <w:rPr>
      <w:rFonts w:ascii="Cambria" w:eastAsia="Calibri" w:hAnsi="Cambria"/>
      <w:sz w:val="22"/>
      <w:szCs w:val="22"/>
      <w:lang w:val="en-GB"/>
    </w:rPr>
  </w:style>
  <w:style w:type="numbering" w:styleId="ArticleSection">
    <w:name w:val="Outline List 3"/>
    <w:basedOn w:val="NoList"/>
    <w:uiPriority w:val="99"/>
    <w:rsid w:val="00597A9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package" Target="embeddings/Microsoft_Visio_Drawing2.vsdx"/><Relationship Id="rId18" Type="http://schemas.openxmlformats.org/officeDocument/2006/relationships/hyperlink" Target="https://www.iso.org/standard/74418.html" TargetMode="External"/><Relationship Id="rId3" Type="http://schemas.openxmlformats.org/officeDocument/2006/relationships/settings" Target="settings.xml"/><Relationship Id="rId21" Type="http://schemas.openxmlformats.org/officeDocument/2006/relationships/hyperlink" Target="http://phenix.int-evry.fr/jct/doc_end_user/current_document.php?id=10803" TargetMode="Externa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hyperlink" Target="https://www.itu.int/rec/T-REC-H.273/e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iso.org/standard/73412.html" TargetMode="External"/><Relationship Id="rId20" Type="http://schemas.openxmlformats.org/officeDocument/2006/relationships/hyperlink" Target="http://phenix.int-evry.fr/jvet/doc_end_user/current_document.php?id=967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hyperlink" Target="https://www.itu.int/ITU-T/recommendations/rec.aspx?rec=14096"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2045</Words>
  <Characters>11090</Characters>
  <Application>Microsoft Office Word</Application>
  <DocSecurity>0</DocSecurity>
  <Lines>231</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13034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Tourapis</cp:lastModifiedBy>
  <cp:revision>2</cp:revision>
  <cp:lastPrinted>1900-01-01T08:00:00Z</cp:lastPrinted>
  <dcterms:created xsi:type="dcterms:W3CDTF">2020-04-12T19:52:00Z</dcterms:created>
  <dcterms:modified xsi:type="dcterms:W3CDTF">2020-04-12T19:52:00Z</dcterms:modified>
</cp:coreProperties>
</file>