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348CC7AD"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5D08AB08" w:rsidR="00F12B2F" w:rsidRPr="00F12B2F" w:rsidRDefault="00BE65E4"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BE65E4">
              <w:rPr>
                <w:sz w:val="22"/>
                <w:szCs w:val="20"/>
              </w:rPr>
              <w:t>39th Meeting: by teleconference, 18–24 April 2020</w:t>
            </w:r>
          </w:p>
        </w:tc>
        <w:tc>
          <w:tcPr>
            <w:tcW w:w="3168" w:type="dxa"/>
          </w:tcPr>
          <w:p w14:paraId="47D7C796" w14:textId="130FF833"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BE65E4">
              <w:rPr>
                <w:sz w:val="22"/>
                <w:szCs w:val="20"/>
                <w:lang w:val="en-CA"/>
              </w:rPr>
              <w:t>M</w:t>
            </w:r>
            <w:r w:rsidR="00235BDA" w:rsidRPr="00933863">
              <w:rPr>
                <w:sz w:val="22"/>
                <w:szCs w:val="20"/>
                <w:u w:val="single"/>
                <w:lang w:val="en-CA"/>
              </w:rPr>
              <w:t>0020-v</w:t>
            </w:r>
            <w:ins w:id="0" w:author="Gary Sullivan" w:date="2020-04-12T03:05:00Z">
              <w:r w:rsidR="003C1250">
                <w:rPr>
                  <w:sz w:val="22"/>
                  <w:szCs w:val="20"/>
                  <w:u w:val="single"/>
                  <w:lang w:val="en-CA"/>
                </w:rPr>
                <w:t>2</w:t>
              </w:r>
            </w:ins>
            <w:del w:id="1" w:author="Gary Sullivan" w:date="2020-04-12T03:05:00Z">
              <w:r w:rsidR="00BE65E4" w:rsidDel="003C1250">
                <w:rPr>
                  <w:sz w:val="22"/>
                  <w:szCs w:val="20"/>
                  <w:u w:val="single"/>
                  <w:lang w:val="en-CA"/>
                </w:rPr>
                <w:delText>1</w:delText>
              </w:r>
            </w:del>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384E5D67" w14:textId="3E313F08" w:rsidR="008D5237"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r w:rsidR="00BE65E4">
        <w:t>L</w:t>
      </w:r>
      <w:r w:rsidR="00F01C30">
        <w:t>0020-v</w:t>
      </w:r>
      <w:r w:rsidR="00371D1D">
        <w:t>2</w:t>
      </w:r>
      <w:r w:rsidR="00F01C30">
        <w:t xml:space="preserve"> of </w:t>
      </w:r>
      <w:r w:rsidR="00BE65E4">
        <w:t>January</w:t>
      </w:r>
      <w:r w:rsidR="00BA1BFB">
        <w:t xml:space="preserve"> </w:t>
      </w:r>
      <w:r w:rsidR="00F01C30">
        <w:t>20</w:t>
      </w:r>
      <w:r w:rsidR="00BE65E4">
        <w:t>20</w:t>
      </w:r>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16F7EB10"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AF705E">
        <w:t>[1]</w:t>
      </w:r>
      <w:r>
        <w:fldChar w:fldCharType="end"/>
      </w:r>
      <w:r>
        <w:fldChar w:fldCharType="begin"/>
      </w:r>
      <w:r>
        <w:instrText xml:space="preserve"> REF _Ref483129062 \r \h  \* MERGEFORMAT </w:instrText>
      </w:r>
      <w:r>
        <w:fldChar w:fldCharType="separate"/>
      </w:r>
      <w:r w:rsidR="00AF705E">
        <w:t>[2]</w:t>
      </w:r>
      <w:r>
        <w:fldChar w:fldCharType="end"/>
      </w:r>
      <w:r>
        <w:fldChar w:fldCharType="begin"/>
      </w:r>
      <w:r>
        <w:instrText xml:space="preserve"> REF _Ref483128595 \r \h  \* MERGEFORMAT </w:instrText>
      </w:r>
      <w:r>
        <w:fldChar w:fldCharType="separate"/>
      </w:r>
      <w:r w:rsidR="00AF705E">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AF705E">
        <w:t>[4]</w:t>
      </w:r>
      <w:r>
        <w:fldChar w:fldCharType="end"/>
      </w:r>
      <w:r>
        <w:fldChar w:fldCharType="begin"/>
      </w:r>
      <w:r>
        <w:instrText xml:space="preserve"> REF _Ref483128370 \r \h  \* MERGEFORMAT </w:instrText>
      </w:r>
      <w:r>
        <w:fldChar w:fldCharType="separate"/>
      </w:r>
      <w:r w:rsidR="00AF705E">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 xml:space="preserve">about </w:t>
      </w:r>
      <w:r w:rsidR="00A76F5F">
        <w:t>80</w:t>
      </w:r>
      <w:r w:rsidR="0020190E">
        <w:t>%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bookmarkStart w:id="2" w:name="_Hlk27574096"/>
      <w:r w:rsidR="00EF2D1C">
        <w:fldChar w:fldCharType="begin"/>
      </w:r>
      <w:r w:rsidR="00EF2D1C">
        <w:instrText xml:space="preserve"> REF _Ref483037491 \r \h </w:instrText>
      </w:r>
      <w:r w:rsidR="00233611">
        <w:instrText xml:space="preserve"> \* MERGEFORMAT </w:instrText>
      </w:r>
      <w:r w:rsidR="00EF2D1C">
        <w:fldChar w:fldCharType="separate"/>
      </w:r>
      <w:r w:rsidR="00AF705E">
        <w:t>[6]</w:t>
      </w:r>
      <w:r w:rsidR="00EF2D1C">
        <w:fldChar w:fldCharType="end"/>
      </w:r>
      <w:bookmarkEnd w:id="2"/>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 xml:space="preserve">The complexity requirements for implementation of HEVC decoders are relatively modest (less than twice the complexity of a comparable AVC decoder), and HEVC encoders, while being </w:t>
      </w:r>
      <w:r>
        <w:lastRenderedPageBreak/>
        <w:t>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3" w:name="_Hlk484684193"/>
      <w:r>
        <w:rPr>
          <w:b/>
          <w:bCs/>
          <w:sz w:val="32"/>
          <w:szCs w:val="32"/>
        </w:rPr>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19973941" w14:textId="12A7001D" w:rsidR="00B46386" w:rsidRDefault="00B46386" w:rsidP="00B71FA7">
      <w:pPr>
        <w:numPr>
          <w:ilvl w:val="0"/>
          <w:numId w:val="1"/>
        </w:numPr>
        <w:spacing w:before="120"/>
        <w:jc w:val="both"/>
        <w:outlineLvl w:val="1"/>
      </w:pPr>
      <w:r>
        <w:t xml:space="preserve">Most </w:t>
      </w:r>
      <w:r w:rsidR="0012248C">
        <w:t>personal</w:t>
      </w:r>
      <w:r>
        <w:t xml:space="preserve"> computers and mobile </w:t>
      </w:r>
      <w:r w:rsidR="0012248C">
        <w:t xml:space="preserve">handset </w:t>
      </w:r>
      <w:r>
        <w:t xml:space="preserve">devices and essentially </w:t>
      </w:r>
      <w:r w:rsidRPr="00A1219A">
        <w:rPr>
          <w:i/>
          <w:iCs/>
        </w:rPr>
        <w:t>all</w:t>
      </w:r>
      <w:r>
        <w:t xml:space="preserve"> 4K </w:t>
      </w:r>
      <w:r w:rsidR="004A2A0F">
        <w:t xml:space="preserve">UHD </w:t>
      </w:r>
      <w:r>
        <w:t>televisions have included HEVC support since 2015</w:t>
      </w:r>
      <w:r w:rsidR="0012248C">
        <w:t xml:space="preserve"> </w:t>
      </w:r>
      <w:r w:rsidR="0012248C">
        <w:fldChar w:fldCharType="begin"/>
      </w:r>
      <w:r w:rsidR="0012248C">
        <w:instrText xml:space="preserve"> REF _Ref12362644 \r \h </w:instrText>
      </w:r>
      <w:r w:rsidR="0012248C">
        <w:fldChar w:fldCharType="separate"/>
      </w:r>
      <w:r w:rsidR="00AF705E">
        <w:t>[7]</w:t>
      </w:r>
      <w:r w:rsidR="0012248C">
        <w:fldChar w:fldCharType="end"/>
      </w:r>
      <w:r w:rsidR="004A2A0F">
        <w:fldChar w:fldCharType="begin"/>
      </w:r>
      <w:r w:rsidR="004A2A0F">
        <w:instrText xml:space="preserve"> REF _Ref513125504 \r \h </w:instrText>
      </w:r>
      <w:r w:rsidR="004A2A0F">
        <w:fldChar w:fldCharType="separate"/>
      </w:r>
      <w:r w:rsidR="00AF705E">
        <w:t>[8]</w:t>
      </w:r>
      <w:r w:rsidR="004A2A0F">
        <w:fldChar w:fldCharType="end"/>
      </w:r>
      <w:r w:rsidR="004A2A0F">
        <w:fldChar w:fldCharType="begin"/>
      </w:r>
      <w:r w:rsidR="004A2A0F">
        <w:instrText xml:space="preserve"> REF _Ref12455034 \r \h </w:instrText>
      </w:r>
      <w:r w:rsidR="004A2A0F">
        <w:fldChar w:fldCharType="separate"/>
      </w:r>
      <w:r w:rsidR="00AF705E">
        <w:t>[9]</w:t>
      </w:r>
      <w:r w:rsidR="004A2A0F">
        <w:fldChar w:fldCharType="end"/>
      </w:r>
      <w:r>
        <w:t>.</w:t>
      </w:r>
      <w:r w:rsidR="002D05D9">
        <w:t xml:space="preserve"> </w:t>
      </w:r>
      <w:r w:rsidR="000910E2">
        <w:t>Once</w:t>
      </w:r>
      <w:r w:rsidR="002D05D9">
        <w:t xml:space="preserve"> 8K UHD </w:t>
      </w:r>
      <w:r w:rsidR="000910E2">
        <w:t xml:space="preserve">consumer </w:t>
      </w:r>
      <w:r w:rsidR="002D05D9">
        <w:t>televisions were later introduced (around 2019 or 2020), essentially all of those have included HEVC support as well</w:t>
      </w:r>
      <w:r w:rsidR="001D70D1">
        <w:t> </w:t>
      </w:r>
      <w:r w:rsidR="001D70D1">
        <w:fldChar w:fldCharType="begin"/>
      </w:r>
      <w:r w:rsidR="001D70D1">
        <w:instrText xml:space="preserve"> REF _Ref28974103 \r \h </w:instrText>
      </w:r>
      <w:r w:rsidR="001D70D1">
        <w:fldChar w:fldCharType="separate"/>
      </w:r>
      <w:r w:rsidR="00AF705E">
        <w:t>[10]</w:t>
      </w:r>
      <w:r w:rsidR="001D70D1">
        <w:fldChar w:fldCharType="end"/>
      </w:r>
      <w:r w:rsidR="001D70D1">
        <w:fldChar w:fldCharType="begin"/>
      </w:r>
      <w:r w:rsidR="001D70D1">
        <w:instrText xml:space="preserve"> REF _Ref28974105 \r \h </w:instrText>
      </w:r>
      <w:r w:rsidR="001D70D1">
        <w:fldChar w:fldCharType="separate"/>
      </w:r>
      <w:r w:rsidR="00AF705E">
        <w:t>[11]</w:t>
      </w:r>
      <w:r w:rsidR="001D70D1">
        <w:fldChar w:fldCharType="end"/>
      </w:r>
      <w:r w:rsidR="001D70D1">
        <w:fldChar w:fldCharType="begin"/>
      </w:r>
      <w:r w:rsidR="001D70D1">
        <w:instrText xml:space="preserve"> REF _Ref28974106 \r \h </w:instrText>
      </w:r>
      <w:r w:rsidR="001D70D1">
        <w:fldChar w:fldCharType="separate"/>
      </w:r>
      <w:r w:rsidR="00AF705E">
        <w:t>[12]</w:t>
      </w:r>
      <w:r w:rsidR="001D70D1">
        <w:fldChar w:fldCharType="end"/>
      </w:r>
      <w:r w:rsidR="002D05D9">
        <w:t>.</w:t>
      </w:r>
    </w:p>
    <w:p w14:paraId="2A97F579" w14:textId="69959035" w:rsidR="00176972" w:rsidRDefault="00176972" w:rsidP="00B71FA7">
      <w:pPr>
        <w:numPr>
          <w:ilvl w:val="0"/>
          <w:numId w:val="1"/>
        </w:numPr>
        <w:spacing w:before="120"/>
        <w:jc w:val="both"/>
        <w:outlineLvl w:val="1"/>
      </w:pPr>
      <w:r>
        <w:t xml:space="preserve">A report </w:t>
      </w:r>
      <w:r w:rsidR="00371D1D">
        <w:t xml:space="preserve">by </w:t>
      </w:r>
      <w:r w:rsidR="00371D1D" w:rsidRPr="00371D1D">
        <w:t xml:space="preserve">Digital Tech Consulting </w:t>
      </w:r>
      <w:r>
        <w:t xml:space="preserve">in March 2016 </w:t>
      </w:r>
      <w:r>
        <w:fldChar w:fldCharType="begin"/>
      </w:r>
      <w:r>
        <w:instrText xml:space="preserve"> REF _Ref513125504 \r \h </w:instrText>
      </w:r>
      <w:r>
        <w:fldChar w:fldCharType="separate"/>
      </w:r>
      <w:r w:rsidR="00AF705E">
        <w:t>[8]</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22FB9277" w:rsidR="00B71FA7" w:rsidRDefault="00B71FA7" w:rsidP="00B71FA7">
      <w:pPr>
        <w:numPr>
          <w:ilvl w:val="0"/>
          <w:numId w:val="1"/>
        </w:numPr>
        <w:spacing w:before="120"/>
        <w:jc w:val="both"/>
        <w:outlineLvl w:val="1"/>
      </w:pPr>
      <w:r>
        <w:t xml:space="preserve">As of September 2017, a developer survey </w:t>
      </w:r>
      <w:r w:rsidR="00371D1D">
        <w:t xml:space="preserve">by </w:t>
      </w:r>
      <w:proofErr w:type="spellStart"/>
      <w:r w:rsidR="00371D1D" w:rsidRPr="00371D1D">
        <w:t>Bitmovin</w:t>
      </w:r>
      <w:proofErr w:type="spellEnd"/>
      <w:r w:rsidR="00371D1D" w:rsidRPr="00371D1D">
        <w:t xml:space="preserve"> </w:t>
      </w:r>
      <w:r>
        <w:t xml:space="preserve">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AF705E">
        <w:t>[13]</w:t>
      </w:r>
      <w:r w:rsidR="00D5435B">
        <w:fldChar w:fldCharType="end"/>
      </w:r>
      <w:r w:rsidR="00D5435B">
        <w:t>:</w:t>
      </w:r>
    </w:p>
    <w:p w14:paraId="0C994C53" w14:textId="037B61DD" w:rsidR="00B71FA7" w:rsidRDefault="00B71FA7" w:rsidP="00B71FA7">
      <w:pPr>
        <w:numPr>
          <w:ilvl w:val="1"/>
          <w:numId w:val="1"/>
        </w:numPr>
        <w:spacing w:before="120"/>
        <w:jc w:val="both"/>
      </w:pPr>
      <w:r>
        <w:t xml:space="preserve">28% of video developers </w:t>
      </w:r>
      <w:r w:rsidR="00D3198D">
        <w:t>“</w:t>
      </w:r>
      <w:r>
        <w:t>currently using</w:t>
      </w:r>
      <w:r w:rsidR="00D3198D">
        <w:t>”</w:t>
      </w:r>
      <w:r>
        <w:t xml:space="preserve"> HEVC</w:t>
      </w:r>
    </w:p>
    <w:p w14:paraId="78A4E817" w14:textId="4299D61E" w:rsidR="00B71FA7" w:rsidRDefault="00266BC5" w:rsidP="00B71FA7">
      <w:pPr>
        <w:numPr>
          <w:ilvl w:val="1"/>
          <w:numId w:val="1"/>
        </w:numPr>
        <w:spacing w:before="120"/>
        <w:jc w:val="both"/>
      </w:pPr>
      <w:r>
        <w:t>40</w:t>
      </w:r>
      <w:r w:rsidR="00B71FA7">
        <w:t xml:space="preserve">% of video developers </w:t>
      </w:r>
      <w:r w:rsidR="00D3198D">
        <w:t>“</w:t>
      </w:r>
      <w:r w:rsidR="00B71FA7">
        <w:t xml:space="preserve">planning to use </w:t>
      </w:r>
      <w:r w:rsidR="00D3198D">
        <w:t>[</w:t>
      </w:r>
      <w:r w:rsidR="00B71FA7">
        <w:t>HEVC</w:t>
      </w:r>
      <w:r w:rsidR="00D3198D">
        <w:t>]</w:t>
      </w:r>
      <w:r w:rsidR="00B71FA7">
        <w:t xml:space="preserve"> </w:t>
      </w:r>
      <w:r w:rsidR="00D3198D">
        <w:t>in the next 12 months”</w:t>
      </w:r>
    </w:p>
    <w:p w14:paraId="4DA00DB4" w14:textId="2B60779C"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Harmonic)</w:t>
      </w:r>
      <w:r w:rsidR="00371D1D">
        <w:t xml:space="preserve">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AF705E">
        <w:t>[14]</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3812FAE9" w:rsidR="00BC321F" w:rsidRDefault="00BC321F">
      <w:pPr>
        <w:numPr>
          <w:ilvl w:val="0"/>
          <w:numId w:val="1"/>
        </w:numPr>
        <w:spacing w:before="120"/>
        <w:jc w:val="both"/>
        <w:outlineLvl w:val="1"/>
      </w:pPr>
      <w:r>
        <w:t>In April 2018, HEVC was reported</w:t>
      </w:r>
      <w:r w:rsidR="00EA5B4A">
        <w:t xml:space="preserve"> </w:t>
      </w:r>
      <w:r w:rsidR="00371D1D">
        <w:t xml:space="preserve">by Thierry </w:t>
      </w:r>
      <w:r w:rsidR="00371D1D" w:rsidRPr="00371D1D">
        <w:t>Fautier</w:t>
      </w:r>
      <w:r w:rsidR="00371D1D">
        <w:t xml:space="preserve"> of Harmonic</w:t>
      </w:r>
      <w:r w:rsidR="00371D1D" w:rsidRPr="00371D1D">
        <w:t xml:space="preserve"> </w:t>
      </w:r>
      <w:r w:rsidR="00EA5B4A">
        <w:t>to be</w:t>
      </w:r>
      <w:r>
        <w:t xml:space="preserve"> supported in more than 2 billion devices </w:t>
      </w:r>
      <w:r w:rsidR="00EA5B4A">
        <w:fldChar w:fldCharType="begin"/>
      </w:r>
      <w:r w:rsidR="00EA5B4A">
        <w:instrText xml:space="preserve"> REF _Ref512959358 \r \h </w:instrText>
      </w:r>
      <w:r w:rsidR="00EA5B4A">
        <w:fldChar w:fldCharType="separate"/>
      </w:r>
      <w:r w:rsidR="00AF705E">
        <w:t>[15]</w:t>
      </w:r>
      <w:r w:rsidR="00EA5B4A">
        <w:fldChar w:fldCharType="end"/>
      </w:r>
      <w:r>
        <w:t>.</w:t>
      </w:r>
    </w:p>
    <w:p w14:paraId="2DB9D9B3" w14:textId="0B5B0547" w:rsidR="00744982" w:rsidRDefault="00744982">
      <w:pPr>
        <w:numPr>
          <w:ilvl w:val="0"/>
          <w:numId w:val="1"/>
        </w:numPr>
        <w:spacing w:before="120"/>
        <w:jc w:val="both"/>
        <w:outlineLvl w:val="1"/>
        <w:rPr>
          <w:ins w:id="4" w:author="Gary Sullivan" w:date="2020-04-12T03:10:00Z"/>
        </w:rPr>
      </w:pPr>
      <w:r>
        <w:t xml:space="preserve">In June 2018, in a survey </w:t>
      </w:r>
      <w:r w:rsidR="00371D1D">
        <w:t xml:space="preserve">by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Beamr and Help Me Stream)</w:t>
      </w:r>
      <w:r w:rsidR="00371D1D">
        <w:t xml:space="preserve"> </w:t>
      </w:r>
      <w:r>
        <w:t>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AF705E">
        <w:t>[16]</w:t>
      </w:r>
      <w:r>
        <w:fldChar w:fldCharType="end"/>
      </w:r>
      <w:r>
        <w:fldChar w:fldCharType="begin"/>
      </w:r>
      <w:r>
        <w:instrText xml:space="preserve"> REF _Ref518796510 \r \h </w:instrText>
      </w:r>
      <w:r>
        <w:fldChar w:fldCharType="separate"/>
      </w:r>
      <w:r w:rsidR="00AF705E">
        <w:t>[17]</w:t>
      </w:r>
      <w:r>
        <w:fldChar w:fldCharType="end"/>
      </w:r>
      <w:r>
        <w:t>.</w:t>
      </w:r>
    </w:p>
    <w:p w14:paraId="03B13670" w14:textId="78642E08" w:rsidR="0055555E" w:rsidRDefault="0055555E">
      <w:pPr>
        <w:numPr>
          <w:ilvl w:val="0"/>
          <w:numId w:val="1"/>
        </w:numPr>
        <w:spacing w:before="120"/>
        <w:jc w:val="both"/>
        <w:outlineLvl w:val="1"/>
      </w:pPr>
      <w:ins w:id="5" w:author="Gary Sullivan" w:date="2020-04-12T03:10:00Z">
        <w:r>
          <w:t xml:space="preserve">As of August 2018, </w:t>
        </w:r>
      </w:ins>
      <w:proofErr w:type="spellStart"/>
      <w:ins w:id="6" w:author="Gary Sullivan" w:date="2020-04-12T03:11:00Z">
        <w:r>
          <w:t>ScientiaMobile</w:t>
        </w:r>
        <w:proofErr w:type="spellEnd"/>
        <w:r>
          <w:t xml:space="preserve"> reported statistics for video </w:t>
        </w:r>
      </w:ins>
      <w:ins w:id="7" w:author="Gary Sullivan" w:date="2020-04-12T03:26:00Z">
        <w:r w:rsidR="00C80426">
          <w:t>capabilit</w:t>
        </w:r>
      </w:ins>
      <w:ins w:id="8" w:author="Gary Sullivan" w:date="2020-04-12T03:27:00Z">
        <w:r w:rsidR="00C80426">
          <w:t>ies</w:t>
        </w:r>
      </w:ins>
      <w:ins w:id="9" w:author="Gary Sullivan" w:date="2020-04-12T03:12:00Z">
        <w:r>
          <w:t xml:space="preserve"> on mobile devices, saying that 78% of </w:t>
        </w:r>
      </w:ins>
      <w:ins w:id="10" w:author="Gary Sullivan" w:date="2020-04-12T03:32:00Z">
        <w:r w:rsidR="00A146AE">
          <w:t xml:space="preserve">usage of </w:t>
        </w:r>
      </w:ins>
      <w:ins w:id="11" w:author="Gary Sullivan" w:date="2020-04-12T03:31:00Z">
        <w:r w:rsidR="00A146AE">
          <w:t>iPhones</w:t>
        </w:r>
      </w:ins>
      <w:ins w:id="12" w:author="Gary Sullivan" w:date="2020-04-12T03:13:00Z">
        <w:r>
          <w:t xml:space="preserve"> and 57% of </w:t>
        </w:r>
      </w:ins>
      <w:ins w:id="13" w:author="Gary Sullivan" w:date="2020-04-12T03:32:00Z">
        <w:r w:rsidR="00A146AE">
          <w:t xml:space="preserve">usage of </w:t>
        </w:r>
      </w:ins>
      <w:ins w:id="14" w:author="Gary Sullivan" w:date="2020-04-12T03:13:00Z">
        <w:r>
          <w:t xml:space="preserve">Android </w:t>
        </w:r>
      </w:ins>
      <w:ins w:id="15" w:author="Gary Sullivan" w:date="2020-04-12T03:32:00Z">
        <w:r w:rsidR="00A146AE">
          <w:t>smartphones</w:t>
        </w:r>
      </w:ins>
      <w:ins w:id="16" w:author="Gary Sullivan" w:date="2020-04-12T03:10:00Z">
        <w:r>
          <w:t xml:space="preserve"> </w:t>
        </w:r>
      </w:ins>
      <w:ins w:id="17" w:author="Gary Sullivan" w:date="2020-04-12T03:13:00Z">
        <w:r>
          <w:t xml:space="preserve">involved devices with </w:t>
        </w:r>
      </w:ins>
      <w:ins w:id="18" w:author="Gary Sullivan" w:date="2020-04-12T03:14:00Z">
        <w:r>
          <w:t xml:space="preserve">hardware support for HEVC decoding </w:t>
        </w:r>
      </w:ins>
      <w:ins w:id="19" w:author="Gary Sullivan" w:date="2020-04-12T03:21:00Z">
        <w:r w:rsidR="00C80426">
          <w:fldChar w:fldCharType="begin"/>
        </w:r>
        <w:r w:rsidR="00C80426">
          <w:instrText xml:space="preserve"> REF _Ref37554081 \r \h </w:instrText>
        </w:r>
      </w:ins>
      <w:r w:rsidR="00C80426">
        <w:fldChar w:fldCharType="separate"/>
      </w:r>
      <w:r w:rsidR="00AF705E">
        <w:t>[18]</w:t>
      </w:r>
      <w:ins w:id="20" w:author="Gary Sullivan" w:date="2020-04-12T03:21:00Z">
        <w:r w:rsidR="00C80426">
          <w:fldChar w:fldCharType="end"/>
        </w:r>
      </w:ins>
      <w:ins w:id="21" w:author="Gary Sullivan" w:date="2020-04-12T03:14:00Z">
        <w:r>
          <w:t>.</w:t>
        </w:r>
      </w:ins>
    </w:p>
    <w:p w14:paraId="5D6AF6A9" w14:textId="3E253542" w:rsidR="003C2F67" w:rsidRDefault="00466E85">
      <w:pPr>
        <w:numPr>
          <w:ilvl w:val="0"/>
          <w:numId w:val="1"/>
        </w:numPr>
        <w:spacing w:before="120"/>
        <w:jc w:val="both"/>
        <w:outlineLvl w:val="1"/>
      </w:pPr>
      <w:r>
        <w:t>As of</w:t>
      </w:r>
      <w:r w:rsidR="00F21082">
        <w:t xml:space="preserve"> September 2018, a </w:t>
      </w:r>
      <w:r>
        <w:t xml:space="preserve">developer </w:t>
      </w:r>
      <w:r w:rsidR="00F21082">
        <w:t xml:space="preserve">survey </w:t>
      </w:r>
      <w:r w:rsidR="00371D1D">
        <w:t xml:space="preserve">by </w:t>
      </w:r>
      <w:proofErr w:type="spellStart"/>
      <w:r w:rsidR="00371D1D" w:rsidRPr="00371D1D">
        <w:t>Bitmovin</w:t>
      </w:r>
      <w:proofErr w:type="spellEnd"/>
      <w:r w:rsidR="00371D1D" w:rsidRPr="00371D1D">
        <w:t xml:space="preserve"> </w:t>
      </w:r>
      <w:r w:rsidR="00F21082">
        <w:t>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AF705E">
        <w:t>[19]</w:t>
      </w:r>
      <w:r w:rsidR="000B7FED">
        <w:fldChar w:fldCharType="end"/>
      </w:r>
      <w:r w:rsidR="000B7FED">
        <w:fldChar w:fldCharType="begin"/>
      </w:r>
      <w:r w:rsidR="000B7FED">
        <w:instrText xml:space="preserve"> REF _Ref524598942 \r \h </w:instrText>
      </w:r>
      <w:r w:rsidR="000B7FED">
        <w:fldChar w:fldCharType="separate"/>
      </w:r>
      <w:r w:rsidR="00AF705E">
        <w:t>[20]</w:t>
      </w:r>
      <w:r w:rsidR="000B7FED">
        <w:fldChar w:fldCharType="end"/>
      </w:r>
      <w:r w:rsidR="003C2F67">
        <w:t>:</w:t>
      </w:r>
    </w:p>
    <w:p w14:paraId="24ED7360" w14:textId="65B2CEB3" w:rsidR="003C2F67" w:rsidRDefault="003C2F67" w:rsidP="003C2F67">
      <w:pPr>
        <w:numPr>
          <w:ilvl w:val="1"/>
          <w:numId w:val="1"/>
        </w:numPr>
        <w:spacing w:before="120"/>
        <w:jc w:val="both"/>
      </w:pPr>
      <w:r>
        <w:t xml:space="preserve">42% </w:t>
      </w:r>
      <w:r w:rsidR="00F21082">
        <w:t xml:space="preserve">of video developers </w:t>
      </w:r>
      <w:r w:rsidR="00D3198D">
        <w:t>“</w:t>
      </w:r>
      <w:r w:rsidR="00F21082">
        <w:t xml:space="preserve">currently </w:t>
      </w:r>
      <w:r w:rsidR="009433A4">
        <w:t>using</w:t>
      </w:r>
      <w:r w:rsidR="00D3198D">
        <w:t>”</w:t>
      </w:r>
      <w:r w:rsidR="009433A4">
        <w:t xml:space="preserve"> HEVC</w:t>
      </w:r>
    </w:p>
    <w:p w14:paraId="74FA741D" w14:textId="22B81AC9" w:rsidR="00F21082" w:rsidRDefault="003C2F67" w:rsidP="000B7FED">
      <w:pPr>
        <w:numPr>
          <w:ilvl w:val="1"/>
          <w:numId w:val="1"/>
        </w:numPr>
        <w:spacing w:before="120"/>
        <w:jc w:val="both"/>
      </w:pPr>
      <w:r>
        <w:t xml:space="preserve">36% of video developers </w:t>
      </w:r>
      <w:r w:rsidR="00D3198D">
        <w:t>“</w:t>
      </w:r>
      <w:r>
        <w:t xml:space="preserve">planning to use </w:t>
      </w:r>
      <w:r w:rsidR="00D3198D">
        <w:t>[</w:t>
      </w:r>
      <w:r>
        <w:t>HEVC</w:t>
      </w:r>
      <w:r w:rsidR="00D3198D">
        <w:t>]</w:t>
      </w:r>
      <w:r>
        <w:t xml:space="preserve"> </w:t>
      </w:r>
      <w:r w:rsidR="000A715B">
        <w:t>in 12 months</w:t>
      </w:r>
      <w:r w:rsidR="00D3198D">
        <w:t>”</w:t>
      </w:r>
    </w:p>
    <w:p w14:paraId="437D1E28" w14:textId="2CC57D71" w:rsidR="00371D1D" w:rsidRDefault="00371D1D" w:rsidP="003C1250">
      <w:pPr>
        <w:keepNext/>
        <w:numPr>
          <w:ilvl w:val="0"/>
          <w:numId w:val="1"/>
        </w:numPr>
        <w:spacing w:before="120"/>
        <w:jc w:val="both"/>
        <w:outlineLvl w:val="1"/>
      </w:pPr>
      <w:r>
        <w:lastRenderedPageBreak/>
        <w:t xml:space="preserve">As of </w:t>
      </w:r>
      <w:r w:rsidR="000A715B">
        <w:t>September</w:t>
      </w:r>
      <w:r>
        <w:t xml:space="preserve"> 2019, a developer survey </w:t>
      </w:r>
      <w:r w:rsidR="00D3198D">
        <w:t xml:space="preserve">(conducted </w:t>
      </w:r>
      <w:r>
        <w:t>from 10 June to 5 August</w:t>
      </w:r>
      <w:r w:rsidR="000A715B">
        <w:t xml:space="preserve"> 2019</w:t>
      </w:r>
      <w:r w:rsidR="00D3198D">
        <w:t>)</w:t>
      </w:r>
      <w:r>
        <w:t xml:space="preserve"> by </w:t>
      </w:r>
      <w:proofErr w:type="spellStart"/>
      <w:r w:rsidRPr="00371D1D">
        <w:t>Bitmovin</w:t>
      </w:r>
      <w:proofErr w:type="spellEnd"/>
      <w:r w:rsidRPr="00371D1D">
        <w:t xml:space="preserve"> </w:t>
      </w:r>
      <w:r>
        <w:t xml:space="preserve">with </w:t>
      </w:r>
      <w:r w:rsidR="000A715B">
        <w:t>542</w:t>
      </w:r>
      <w:r>
        <w:t xml:space="preserve"> respondents from </w:t>
      </w:r>
      <w:r w:rsidR="000A715B">
        <w:t>108</w:t>
      </w:r>
      <w:r>
        <w:t xml:space="preserve"> countries (primarily with technical roles) reported</w:t>
      </w:r>
      <w:r w:rsidR="00D42938">
        <w:t> </w:t>
      </w:r>
      <w:r w:rsidR="00D42938">
        <w:fldChar w:fldCharType="begin"/>
      </w:r>
      <w:r w:rsidR="00D42938">
        <w:instrText xml:space="preserve"> REF _Ref20075948 \r \h </w:instrText>
      </w:r>
      <w:r w:rsidR="00D42938">
        <w:fldChar w:fldCharType="separate"/>
      </w:r>
      <w:r w:rsidR="00AF705E">
        <w:t>[21]</w:t>
      </w:r>
      <w:r w:rsidR="00D42938">
        <w:fldChar w:fldCharType="end"/>
      </w:r>
      <w:r>
        <w:t>:</w:t>
      </w:r>
    </w:p>
    <w:p w14:paraId="31FAC20B" w14:textId="2B812AFC" w:rsidR="00371D1D" w:rsidRDefault="00371D1D" w:rsidP="00371D1D">
      <w:pPr>
        <w:numPr>
          <w:ilvl w:val="1"/>
          <w:numId w:val="1"/>
        </w:numPr>
        <w:spacing w:before="120"/>
        <w:jc w:val="both"/>
      </w:pPr>
      <w:r>
        <w:t>4</w:t>
      </w:r>
      <w:r w:rsidR="000A715B">
        <w:t>3</w:t>
      </w:r>
      <w:r>
        <w:t xml:space="preserve">% of video developers </w:t>
      </w:r>
      <w:r w:rsidR="00D3198D">
        <w:t>“</w:t>
      </w:r>
      <w:r>
        <w:t>currently using</w:t>
      </w:r>
      <w:r w:rsidR="00D3198D">
        <w:t>”</w:t>
      </w:r>
      <w:r>
        <w:t xml:space="preserve"> HEVC</w:t>
      </w:r>
    </w:p>
    <w:p w14:paraId="7BF2EDD8" w14:textId="48BDF6DD" w:rsidR="00371D1D" w:rsidRDefault="00371D1D" w:rsidP="00371D1D">
      <w:pPr>
        <w:numPr>
          <w:ilvl w:val="1"/>
          <w:numId w:val="1"/>
        </w:numPr>
        <w:spacing w:before="120"/>
        <w:jc w:val="both"/>
      </w:pPr>
      <w:r>
        <w:t>3</w:t>
      </w:r>
      <w:r w:rsidR="000A715B">
        <w:t>2</w:t>
      </w:r>
      <w:r>
        <w:t xml:space="preserve">% of video developers </w:t>
      </w:r>
      <w:r w:rsidR="00D3198D">
        <w:t>“</w:t>
      </w:r>
      <w:r>
        <w:t xml:space="preserve">planning to </w:t>
      </w:r>
      <w:r w:rsidR="000A715B">
        <w:t>implement</w:t>
      </w:r>
      <w:r>
        <w:t xml:space="preserve"> </w:t>
      </w:r>
      <w:r w:rsidR="000A715B">
        <w:t>within the next 12 months</w:t>
      </w:r>
      <w:r w:rsidR="00D3198D">
        <w:t>”</w:t>
      </w:r>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3"/>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23D638DD"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AF705E">
        <w:t>[23]</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AF705E">
        <w:t>[24]</w:t>
      </w:r>
      <w:r>
        <w:fldChar w:fldCharType="end"/>
      </w:r>
      <w:r>
        <w:t>.</w:t>
      </w:r>
    </w:p>
    <w:p w14:paraId="3401520A" w14:textId="2975F215"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w:t>
      </w:r>
      <w:r w:rsidR="004A2A0F">
        <w:t xml:space="preserve">UHD </w:t>
      </w:r>
      <w:r>
        <w:t>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AF705E">
        <w:t>[25]</w:t>
      </w:r>
      <w:r w:rsidR="00980A8A">
        <w:fldChar w:fldCharType="end"/>
      </w:r>
      <w:r>
        <w:t>.</w:t>
      </w:r>
    </w:p>
    <w:p w14:paraId="6277B66B" w14:textId="7E7AD8DC" w:rsidR="008E5643" w:rsidRDefault="008E5643" w:rsidP="008E5643">
      <w:pPr>
        <w:numPr>
          <w:ilvl w:val="1"/>
          <w:numId w:val="1"/>
        </w:numPr>
        <w:spacing w:before="120"/>
        <w:jc w:val="both"/>
      </w:pPr>
      <w:r w:rsidRPr="00112FB1">
        <w:rPr>
          <w:b/>
          <w:bCs/>
        </w:rPr>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AF705E">
        <w:t>[26]</w:t>
      </w:r>
      <w:r>
        <w:fldChar w:fldCharType="end"/>
      </w:r>
      <w:r>
        <w:t>.</w:t>
      </w:r>
    </w:p>
    <w:p w14:paraId="123000A2" w14:textId="357FE6F1" w:rsidR="00BA1BFB" w:rsidRDefault="00BA1BFB" w:rsidP="00744EE2">
      <w:pPr>
        <w:numPr>
          <w:ilvl w:val="1"/>
          <w:numId w:val="1"/>
        </w:numPr>
        <w:spacing w:before="120"/>
        <w:jc w:val="both"/>
      </w:pPr>
      <w:r w:rsidRPr="00744EE2">
        <w:rPr>
          <w:b/>
          <w:bCs/>
        </w:rPr>
        <w:t>Croatia</w:t>
      </w:r>
      <w:r>
        <w:t xml:space="preserve"> </w:t>
      </w:r>
      <w:ins w:id="22" w:author="Gary Sullivan" w:date="2020-03-29T11:53:00Z">
        <w:r w:rsidR="00A67845">
          <w:t xml:space="preserve">has a full transition </w:t>
        </w:r>
      </w:ins>
      <w:ins w:id="23" w:author="Gary Sullivan" w:date="2020-03-29T11:54:00Z">
        <w:r w:rsidR="00A67845">
          <w:t xml:space="preserve">to HEVC in </w:t>
        </w:r>
        <w:r w:rsidR="00A67845" w:rsidRPr="007E18CF">
          <w:rPr>
            <w:b/>
            <w:bCs/>
            <w:rPrChange w:id="24" w:author="Gary Sullivan" w:date="2020-04-02T20:23:00Z">
              <w:rPr/>
            </w:rPrChange>
          </w:rPr>
          <w:t>DVB-T2</w:t>
        </w:r>
        <w:r w:rsidR="00A67845">
          <w:t xml:space="preserve"> under way with completion planned in 2020. The regulatory authority </w:t>
        </w:r>
      </w:ins>
      <w:ins w:id="25" w:author="Gary Sullivan" w:date="2020-03-29T10:39:00Z">
        <w:r w:rsidR="00744EE2">
          <w:t>surveyed</w:t>
        </w:r>
      </w:ins>
      <w:ins w:id="26" w:author="Gary Sullivan" w:date="2020-03-29T10:40:00Z">
        <w:r w:rsidR="00744EE2">
          <w:t xml:space="preserve"> </w:t>
        </w:r>
      </w:ins>
      <w:ins w:id="27" w:author="Gary Sullivan" w:date="2020-03-29T10:44:00Z">
        <w:r w:rsidR="00744EE2">
          <w:t xml:space="preserve">free-to-air </w:t>
        </w:r>
      </w:ins>
      <w:ins w:id="28" w:author="Gary Sullivan" w:date="2020-03-29T10:46:00Z">
        <w:r w:rsidR="00744EE2">
          <w:t xml:space="preserve">DTT </w:t>
        </w:r>
      </w:ins>
      <w:ins w:id="29" w:author="Gary Sullivan" w:date="2020-03-29T10:44:00Z">
        <w:r w:rsidR="00744EE2">
          <w:t>broadcasters, receiver manufacturers</w:t>
        </w:r>
      </w:ins>
      <w:ins w:id="30" w:author="Gary Sullivan" w:date="2020-03-29T10:47:00Z">
        <w:r w:rsidR="00744EE2">
          <w:t>,</w:t>
        </w:r>
      </w:ins>
      <w:ins w:id="31" w:author="Gary Sullivan" w:date="2020-03-29T10:44:00Z">
        <w:r w:rsidR="00744EE2">
          <w:t xml:space="preserve"> and distributors </w:t>
        </w:r>
      </w:ins>
      <w:ins w:id="32" w:author="Gary Sullivan" w:date="2020-03-29T10:40:00Z">
        <w:r w:rsidR="00744EE2">
          <w:t>in 2015</w:t>
        </w:r>
      </w:ins>
      <w:ins w:id="33" w:author="Gary Sullivan" w:date="2020-03-29T10:52:00Z">
        <w:r w:rsidR="00164891">
          <w:t>,</w:t>
        </w:r>
      </w:ins>
      <w:ins w:id="34" w:author="Gary Sullivan" w:date="2020-03-29T10:40:00Z">
        <w:r w:rsidR="00744EE2">
          <w:t xml:space="preserve"> and concluded that</w:t>
        </w:r>
      </w:ins>
      <w:ins w:id="35" w:author="Gary Sullivan" w:date="2020-03-29T10:39:00Z">
        <w:r w:rsidR="00744EE2">
          <w:t xml:space="preserve"> “the questionnaire results clearly show[ed] that H.265/HEVC is the best choice for future DV</w:t>
        </w:r>
      </w:ins>
      <w:ins w:id="36" w:author="Gary Sullivan" w:date="2020-03-29T11:15:00Z">
        <w:r w:rsidR="00EC6C81">
          <w:t>B</w:t>
        </w:r>
      </w:ins>
      <w:ins w:id="37" w:author="Gary Sullivan" w:date="2020-03-29T10:39:00Z">
        <w:r w:rsidR="00744EE2">
          <w:t>-T2 networks in Croatia”</w:t>
        </w:r>
      </w:ins>
      <w:ins w:id="38" w:author="Gary Sullivan" w:date="2020-03-29T10:52:00Z">
        <w:r w:rsidR="00164891">
          <w:t xml:space="preserve"> </w:t>
        </w:r>
      </w:ins>
      <w:ins w:id="39" w:author="Gary Sullivan" w:date="2020-03-29T10:53:00Z">
        <w:r w:rsidR="00164891">
          <w:fldChar w:fldCharType="begin"/>
        </w:r>
        <w:r w:rsidR="00164891">
          <w:instrText xml:space="preserve"> REF _Ref36371609 \r \h </w:instrText>
        </w:r>
      </w:ins>
      <w:r w:rsidR="00164891">
        <w:fldChar w:fldCharType="separate"/>
      </w:r>
      <w:r w:rsidR="00AF705E">
        <w:t>[27]</w:t>
      </w:r>
      <w:ins w:id="40" w:author="Gary Sullivan" w:date="2020-03-29T10:53:00Z">
        <w:r w:rsidR="00164891">
          <w:fldChar w:fldCharType="end"/>
        </w:r>
      </w:ins>
      <w:ins w:id="41" w:author="Gary Sullivan" w:date="2020-03-29T10:41:00Z">
        <w:r w:rsidR="00744EE2">
          <w:t xml:space="preserve">. </w:t>
        </w:r>
      </w:ins>
      <w:ins w:id="42" w:author="Gary Sullivan" w:date="2020-03-29T10:45:00Z">
        <w:r w:rsidR="00744EE2">
          <w:t>(DTT is a</w:t>
        </w:r>
      </w:ins>
      <w:ins w:id="43" w:author="Gary Sullivan" w:date="2020-03-29T10:46:00Z">
        <w:r w:rsidR="00744EE2">
          <w:t xml:space="preserve"> common </w:t>
        </w:r>
      </w:ins>
      <w:ins w:id="44" w:author="Gary Sullivan" w:date="2020-03-29T10:45:00Z">
        <w:r w:rsidR="00744EE2">
          <w:t>way of viewing television</w:t>
        </w:r>
      </w:ins>
      <w:ins w:id="45" w:author="Gary Sullivan" w:date="2020-03-29T10:46:00Z">
        <w:r w:rsidR="00744EE2">
          <w:t xml:space="preserve"> in Croatia,</w:t>
        </w:r>
      </w:ins>
      <w:ins w:id="46" w:author="Gary Sullivan" w:date="2020-03-29T10:45:00Z">
        <w:r w:rsidR="00744EE2">
          <w:t xml:space="preserve"> with about 50%</w:t>
        </w:r>
      </w:ins>
      <w:ins w:id="47" w:author="Gary Sullivan" w:date="2020-03-29T10:46:00Z">
        <w:r w:rsidR="00744EE2">
          <w:t xml:space="preserve"> </w:t>
        </w:r>
      </w:ins>
      <w:ins w:id="48" w:author="Gary Sullivan" w:date="2020-03-29T10:45:00Z">
        <w:r w:rsidR="00744EE2">
          <w:t>households watching DTT on their receivers</w:t>
        </w:r>
      </w:ins>
      <w:ins w:id="49" w:author="Gary Sullivan" w:date="2020-03-29T10:46:00Z">
        <w:r w:rsidR="00744EE2">
          <w:t>.</w:t>
        </w:r>
      </w:ins>
      <w:ins w:id="50" w:author="Gary Sullivan" w:date="2020-03-29T10:45:00Z">
        <w:r w:rsidR="00744EE2">
          <w:t xml:space="preserve">) </w:t>
        </w:r>
      </w:ins>
      <w:ins w:id="51" w:author="Gary Sullivan" w:date="2020-03-29T10:41:00Z">
        <w:r w:rsidR="00744EE2">
          <w:t xml:space="preserve">The </w:t>
        </w:r>
      </w:ins>
      <w:ins w:id="52" w:author="Gary Sullivan" w:date="2020-03-29T10:42:00Z">
        <w:r w:rsidR="00744EE2">
          <w:t xml:space="preserve">HAKOM </w:t>
        </w:r>
      </w:ins>
      <w:ins w:id="53" w:author="Gary Sullivan" w:date="2020-03-29T10:41:00Z">
        <w:r w:rsidR="00744EE2">
          <w:t xml:space="preserve">regulatory authority </w:t>
        </w:r>
      </w:ins>
      <w:ins w:id="54" w:author="Gary Sullivan" w:date="2020-03-29T10:42:00Z">
        <w:r w:rsidR="00744EE2">
          <w:t xml:space="preserve">announced the selection of </w:t>
        </w:r>
      </w:ins>
      <w:ins w:id="55" w:author="Gary Sullivan" w:date="2020-03-29T10:53:00Z">
        <w:r w:rsidR="00164891">
          <w:t xml:space="preserve">DVB-T2 with </w:t>
        </w:r>
      </w:ins>
      <w:ins w:id="56" w:author="Gary Sullivan" w:date="2020-03-29T10:42:00Z">
        <w:r w:rsidR="00744EE2">
          <w:t>HEVC in March 2016</w:t>
        </w:r>
      </w:ins>
      <w:ins w:id="57" w:author="Gary Sullivan" w:date="2020-03-29T10:53:00Z">
        <w:r w:rsidR="00164891">
          <w:t xml:space="preserve"> </w:t>
        </w:r>
        <w:r w:rsidR="00164891">
          <w:fldChar w:fldCharType="begin"/>
        </w:r>
        <w:r w:rsidR="00164891">
          <w:instrText xml:space="preserve"> REF _Ref36371611 \r \h </w:instrText>
        </w:r>
      </w:ins>
      <w:ins w:id="58" w:author="Gary Sullivan" w:date="2020-03-29T10:53:00Z">
        <w:r w:rsidR="00164891">
          <w:fldChar w:fldCharType="separate"/>
        </w:r>
      </w:ins>
      <w:r w:rsidR="00AF705E">
        <w:t>[28]</w:t>
      </w:r>
      <w:ins w:id="59" w:author="Gary Sullivan" w:date="2020-03-29T10:53:00Z">
        <w:r w:rsidR="00164891">
          <w:fldChar w:fldCharType="end"/>
        </w:r>
      </w:ins>
      <w:ins w:id="60" w:author="Gary Sullivan" w:date="2020-03-29T10:42:00Z">
        <w:r w:rsidR="00744EE2">
          <w:t xml:space="preserve">. </w:t>
        </w:r>
      </w:ins>
      <w:ins w:id="61" w:author="Gary Sullivan" w:date="2020-03-29T10:54:00Z">
        <w:r w:rsidR="00164891">
          <w:t>The country</w:t>
        </w:r>
      </w:ins>
      <w:ins w:id="62" w:author="Gary Sullivan" w:date="2020-03-29T10:39:00Z">
        <w:r w:rsidR="00744EE2">
          <w:t xml:space="preserve"> </w:t>
        </w:r>
      </w:ins>
      <w:r>
        <w:t>started HD broadcasting using HEVC in late 2019</w:t>
      </w:r>
      <w:ins w:id="63" w:author="Gary Sullivan" w:date="2020-03-29T10:54:00Z">
        <w:r w:rsidR="00164891">
          <w:t>,</w:t>
        </w:r>
      </w:ins>
      <w:r>
        <w:t xml:space="preserve"> and planned a full transition </w:t>
      </w:r>
      <w:r w:rsidR="00FD148F">
        <w:t xml:space="preserve">with simultaneous support for all television </w:t>
      </w:r>
      <w:proofErr w:type="spellStart"/>
      <w:r w:rsidR="00FD148F">
        <w:t>programmes</w:t>
      </w:r>
      <w:proofErr w:type="spellEnd"/>
      <w:r w:rsidR="00FD148F">
        <w:t xml:space="preserve"> to use the new system</w:t>
      </w:r>
      <w:r>
        <w:t xml:space="preserve"> in 20</w:t>
      </w:r>
      <w:r w:rsidR="00FD148F">
        <w:t>2</w:t>
      </w:r>
      <w:r>
        <w:t xml:space="preserve">0 </w:t>
      </w:r>
      <w:r>
        <w:fldChar w:fldCharType="begin"/>
      </w:r>
      <w:r>
        <w:instrText xml:space="preserve"> REF _Ref26890202 \r \h </w:instrText>
      </w:r>
      <w:r>
        <w:fldChar w:fldCharType="separate"/>
      </w:r>
      <w:r w:rsidR="00AF705E">
        <w:t>[29]</w:t>
      </w:r>
      <w:r>
        <w:fldChar w:fldCharType="end"/>
      </w:r>
      <w:r>
        <w:t>.</w:t>
      </w:r>
      <w:ins w:id="64" w:author="Gary Sullivan" w:date="2020-03-29T10:29:00Z">
        <w:r w:rsidR="008F2FC0">
          <w:t xml:space="preserve"> By March 2020, the DVB-T2/HEVC system c</w:t>
        </w:r>
      </w:ins>
      <w:ins w:id="65" w:author="Gary Sullivan" w:date="2020-03-29T10:30:00Z">
        <w:r w:rsidR="008F2FC0">
          <w:t>overed 97% of the Croatian population</w:t>
        </w:r>
      </w:ins>
      <w:ins w:id="66" w:author="Gary Sullivan" w:date="2020-03-29T11:16:00Z">
        <w:r w:rsidR="00EC6C81">
          <w:t xml:space="preserve"> and the completion of the full transition was scheduled for late 2020</w:t>
        </w:r>
      </w:ins>
      <w:ins w:id="67" w:author="Gary Sullivan" w:date="2020-03-29T10:30:00Z">
        <w:r w:rsidR="008F2FC0">
          <w:t xml:space="preserve"> </w:t>
        </w:r>
        <w:r w:rsidR="008F2FC0">
          <w:fldChar w:fldCharType="begin"/>
        </w:r>
        <w:r w:rsidR="008F2FC0">
          <w:instrText xml:space="preserve"> REF _Ref36370250 \r \h </w:instrText>
        </w:r>
      </w:ins>
      <w:r w:rsidR="008F2FC0">
        <w:fldChar w:fldCharType="separate"/>
      </w:r>
      <w:r w:rsidR="00AF705E">
        <w:t>[30]</w:t>
      </w:r>
      <w:ins w:id="68" w:author="Gary Sullivan" w:date="2020-03-29T10:30:00Z">
        <w:r w:rsidR="008F2FC0">
          <w:fldChar w:fldCharType="end"/>
        </w:r>
        <w:r w:rsidR="008F2FC0">
          <w:t>.</w:t>
        </w:r>
      </w:ins>
    </w:p>
    <w:p w14:paraId="511F52C4" w14:textId="3D7030E0"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AF705E">
        <w:t>[31]</w:t>
      </w:r>
      <w:r>
        <w:fldChar w:fldCharType="end"/>
      </w:r>
      <w:r>
        <w:fldChar w:fldCharType="begin"/>
      </w:r>
      <w:r>
        <w:instrText xml:space="preserve"> REF _Ref483583912 \r \h </w:instrText>
      </w:r>
      <w:r w:rsidR="00233611">
        <w:instrText xml:space="preserve"> \* MERGEFORMAT </w:instrText>
      </w:r>
      <w:r>
        <w:fldChar w:fldCharType="separate"/>
      </w:r>
      <w:r w:rsidR="00AF705E">
        <w:t>[32]</w:t>
      </w:r>
      <w:r>
        <w:fldChar w:fldCharType="end"/>
      </w:r>
      <w:r>
        <w:t>.</w:t>
      </w:r>
    </w:p>
    <w:p w14:paraId="66345498" w14:textId="0185BFD8" w:rsidR="00DD56B3" w:rsidRDefault="00DD56B3" w:rsidP="00B05258">
      <w:pPr>
        <w:numPr>
          <w:ilvl w:val="1"/>
          <w:numId w:val="1"/>
        </w:numPr>
        <w:spacing w:before="120"/>
        <w:jc w:val="both"/>
        <w:rPr>
          <w:ins w:id="69" w:author="Gary Sullivan" w:date="2020-04-12T02:39:00Z"/>
        </w:rPr>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AF705E">
        <w:t>[23]</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AF705E">
        <w:t>[33]</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AF705E">
        <w:t>[34]</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AF705E">
        <w:t>[34]</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AF705E">
        <w:t>[35]</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AF705E">
        <w:t>[36]</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AF705E">
        <w:t>[37]</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AF705E">
        <w:t>[38]</w:t>
      </w:r>
      <w:r w:rsidR="00B05258">
        <w:fldChar w:fldCharType="end"/>
      </w:r>
      <w:r w:rsidR="00B05258">
        <w:fldChar w:fldCharType="begin"/>
      </w:r>
      <w:r w:rsidR="00B05258">
        <w:instrText xml:space="preserve"> REF _Ref483906690 \r \h </w:instrText>
      </w:r>
      <w:r w:rsidR="00B05258">
        <w:fldChar w:fldCharType="separate"/>
      </w:r>
      <w:r w:rsidR="00AF705E">
        <w:t>[39]</w:t>
      </w:r>
      <w:r w:rsidR="00B05258">
        <w:fldChar w:fldCharType="end"/>
      </w:r>
      <w:r w:rsidR="00B05258">
        <w:t>.</w:t>
      </w:r>
    </w:p>
    <w:p w14:paraId="5607B184" w14:textId="2AE44079" w:rsidR="00445718" w:rsidRDefault="00445718" w:rsidP="00B05258">
      <w:pPr>
        <w:numPr>
          <w:ilvl w:val="1"/>
          <w:numId w:val="1"/>
        </w:numPr>
        <w:spacing w:before="120"/>
        <w:jc w:val="both"/>
      </w:pPr>
      <w:ins w:id="70" w:author="Gary Sullivan" w:date="2020-04-12T02:39:00Z">
        <w:r>
          <w:rPr>
            <w:b/>
            <w:bCs/>
          </w:rPr>
          <w:lastRenderedPageBreak/>
          <w:t>Hungary</w:t>
        </w:r>
      </w:ins>
      <w:ins w:id="71" w:author="Gary Sullivan" w:date="2020-04-12T02:43:00Z">
        <w:r>
          <w:t xml:space="preserve"> is launching HEVC (in </w:t>
        </w:r>
        <w:r>
          <w:rPr>
            <w:b/>
            <w:bCs/>
          </w:rPr>
          <w:t>DVB T2</w:t>
        </w:r>
        <w:r>
          <w:t xml:space="preserve">) for </w:t>
        </w:r>
      </w:ins>
      <w:ins w:id="72" w:author="Gary Sullivan" w:date="2020-04-12T02:46:00Z">
        <w:r>
          <w:t xml:space="preserve">digital terrestrial television </w:t>
        </w:r>
      </w:ins>
      <w:ins w:id="73" w:author="Gary Sullivan" w:date="2020-04-12T02:49:00Z">
        <w:r>
          <w:t xml:space="preserve">broadcasting by </w:t>
        </w:r>
        <w:r w:rsidRPr="00445718">
          <w:t xml:space="preserve">Antenna </w:t>
        </w:r>
        <w:proofErr w:type="spellStart"/>
        <w:r w:rsidRPr="00445718">
          <w:t>Hungária</w:t>
        </w:r>
        <w:proofErr w:type="spellEnd"/>
        <w:r w:rsidRPr="00445718">
          <w:t xml:space="preserve"> </w:t>
        </w:r>
        <w:proofErr w:type="spellStart"/>
        <w:r w:rsidRPr="00445718">
          <w:t>Zrt</w:t>
        </w:r>
        <w:proofErr w:type="spellEnd"/>
        <w:r>
          <w:t xml:space="preserve"> </w:t>
        </w:r>
      </w:ins>
      <w:ins w:id="74" w:author="Gary Sullivan" w:date="2020-04-12T02:46:00Z">
        <w:r>
          <w:t xml:space="preserve">in 2020 </w:t>
        </w:r>
      </w:ins>
      <w:ins w:id="75" w:author="Gary Sullivan" w:date="2020-04-12T02:49:00Z">
        <w:r>
          <w:fldChar w:fldCharType="begin"/>
        </w:r>
        <w:r>
          <w:instrText xml:space="preserve"> REF _Ref37552203 \r \h </w:instrText>
        </w:r>
      </w:ins>
      <w:r>
        <w:fldChar w:fldCharType="separate"/>
      </w:r>
      <w:r w:rsidR="00AF705E">
        <w:t>[40]</w:t>
      </w:r>
      <w:ins w:id="76" w:author="Gary Sullivan" w:date="2020-04-12T02:49:00Z">
        <w:r>
          <w:fldChar w:fldCharType="end"/>
        </w:r>
        <w:r>
          <w:fldChar w:fldCharType="begin"/>
        </w:r>
        <w:r>
          <w:instrText xml:space="preserve"> REF _Ref37552205 \r \h </w:instrText>
        </w:r>
      </w:ins>
      <w:r>
        <w:fldChar w:fldCharType="separate"/>
      </w:r>
      <w:r w:rsidR="00AF705E">
        <w:t>[41]</w:t>
      </w:r>
      <w:ins w:id="77" w:author="Gary Sullivan" w:date="2020-04-12T02:49:00Z">
        <w:r>
          <w:fldChar w:fldCharType="end"/>
        </w:r>
      </w:ins>
      <w:ins w:id="78" w:author="Gary Sullivan" w:date="2020-04-12T02:46:00Z">
        <w:r>
          <w:t>.</w:t>
        </w:r>
      </w:ins>
    </w:p>
    <w:p w14:paraId="38B96359" w14:textId="24850989"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AF705E">
        <w:t>[42]</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AF705E">
        <w:t>[43]</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AF705E">
        <w:t>[44]</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AF705E">
        <w:t>[45]</w:t>
      </w:r>
      <w:r w:rsidR="001730C4">
        <w:fldChar w:fldCharType="end"/>
      </w:r>
      <w:r>
        <w:t>.</w:t>
      </w:r>
    </w:p>
    <w:p w14:paraId="7DA274B7" w14:textId="15817077" w:rsidR="00CE5D28" w:rsidRDefault="00CE5D28" w:rsidP="008E5643">
      <w:pPr>
        <w:numPr>
          <w:ilvl w:val="1"/>
          <w:numId w:val="1"/>
        </w:numPr>
        <w:spacing w:before="120"/>
        <w:jc w:val="both"/>
      </w:pPr>
      <w:r>
        <w:rPr>
          <w:b/>
          <w:bCs/>
        </w:rPr>
        <w:t>Iran</w:t>
      </w:r>
      <w:r>
        <w:t xml:space="preserve"> has begun terrestrial broadcasting using HEVC (Main 10 profile</w:t>
      </w:r>
      <w:r w:rsidR="0056683E">
        <w:t xml:space="preserve"> with 1080p resolution</w:t>
      </w:r>
      <w:r>
        <w:t xml:space="preserve">) by the national broadcasting company </w:t>
      </w:r>
      <w:r>
        <w:rPr>
          <w:b/>
          <w:bCs/>
        </w:rPr>
        <w:t>IRIB</w:t>
      </w:r>
      <w:r>
        <w:t xml:space="preserve"> using DVB-T2 with support for </w:t>
      </w:r>
      <w:proofErr w:type="spellStart"/>
      <w:r>
        <w:t>HbbTV</w:t>
      </w:r>
      <w:proofErr w:type="spellEnd"/>
      <w:r>
        <w:t>. Trials began in October 2017 and broadcast service began in 2018</w:t>
      </w:r>
      <w:r w:rsidR="0056683E">
        <w:t> </w:t>
      </w:r>
      <w:r>
        <w:fldChar w:fldCharType="begin"/>
      </w:r>
      <w:r>
        <w:instrText xml:space="preserve"> REF _Ref9167201 \r \h </w:instrText>
      </w:r>
      <w:r>
        <w:fldChar w:fldCharType="separate"/>
      </w:r>
      <w:r w:rsidR="00AF705E">
        <w:t>[46]</w:t>
      </w:r>
      <w:r>
        <w:fldChar w:fldCharType="end"/>
      </w:r>
      <w:r>
        <w:t>.</w:t>
      </w:r>
    </w:p>
    <w:p w14:paraId="31CDB7D3" w14:textId="12E63391"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AF705E">
        <w:t>[47]</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AF705E">
        <w:t>[48]</w:t>
      </w:r>
      <w:r>
        <w:fldChar w:fldCharType="end"/>
      </w:r>
      <w:r>
        <w:t>.</w:t>
      </w:r>
    </w:p>
    <w:p w14:paraId="7AF927DE" w14:textId="4D98BD2F"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AF705E">
        <w:t>[49]</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AF705E">
        <w:t>[50]</w:t>
      </w:r>
      <w:r w:rsidR="00A875F0">
        <w:fldChar w:fldCharType="end"/>
      </w:r>
      <w:r w:rsidR="00A875F0">
        <w:fldChar w:fldCharType="begin"/>
      </w:r>
      <w:r w:rsidR="00A875F0">
        <w:instrText xml:space="preserve"> REF _Ref483908773 \r \h </w:instrText>
      </w:r>
      <w:r w:rsidR="00A875F0">
        <w:fldChar w:fldCharType="separate"/>
      </w:r>
      <w:r w:rsidR="00AF705E">
        <w:t>[51]</w:t>
      </w:r>
      <w:r w:rsidR="00A875F0">
        <w:fldChar w:fldCharType="end"/>
      </w:r>
      <w:r w:rsidR="00A875F0">
        <w:t xml:space="preserve">, </w:t>
      </w:r>
      <w:r w:rsidR="004B5F50">
        <w:t>4K</w:t>
      </w:r>
      <w:r w:rsidR="00786032">
        <w:t>/</w:t>
      </w:r>
      <w:r w:rsidR="007F1E62">
        <w:t xml:space="preserve">8K </w:t>
      </w:r>
      <w:r w:rsidR="00786032">
        <w:t xml:space="preserve">satellite broadcasting </w:t>
      </w:r>
      <w:r w:rsidR="00C21BBD">
        <w:t xml:space="preserve">service </w:t>
      </w:r>
      <w:r w:rsidR="00786032">
        <w:t>launched</w:t>
      </w:r>
      <w:r w:rsidR="004B5F50">
        <w:t xml:space="preserve"> </w:t>
      </w:r>
      <w:r w:rsidR="007F1E62">
        <w:t xml:space="preserve">by </w:t>
      </w:r>
      <w:r w:rsidR="007F1E62" w:rsidRPr="00F67972">
        <w:rPr>
          <w:b/>
          <w:bCs/>
        </w:rPr>
        <w:t>NHK</w:t>
      </w:r>
      <w:r w:rsidR="007F1E62">
        <w:t xml:space="preserve"> </w:t>
      </w:r>
      <w:r w:rsidR="00786032">
        <w:t xml:space="preserve">and commercial broadcasters </w:t>
      </w:r>
      <w:r w:rsidR="00C21BBD">
        <w:t xml:space="preserve">via </w:t>
      </w:r>
      <w:r w:rsidR="00702135">
        <w:t>B-S</w:t>
      </w:r>
      <w:r w:rsidR="004B5F50">
        <w:t>AT</w:t>
      </w:r>
      <w:r w:rsidR="00C21BBD">
        <w:t xml:space="preserve"> </w:t>
      </w:r>
      <w:r w:rsidR="00BE68A1">
        <w:t xml:space="preserve">in </w:t>
      </w:r>
      <w:r w:rsidR="00BC140D">
        <w:t xml:space="preserve">December </w:t>
      </w:r>
      <w:r w:rsidR="007F1E62">
        <w:t>2018</w:t>
      </w:r>
      <w:r w:rsidR="00F50C09">
        <w:t xml:space="preserve"> </w:t>
      </w:r>
      <w:r w:rsidR="00702135">
        <w:fldChar w:fldCharType="begin"/>
      </w:r>
      <w:r w:rsidR="00702135">
        <w:instrText xml:space="preserve"> REF _Ref3321791 \r \h </w:instrText>
      </w:r>
      <w:r w:rsidR="00702135">
        <w:fldChar w:fldCharType="separate"/>
      </w:r>
      <w:r w:rsidR="00AF705E">
        <w:t>[52]</w:t>
      </w:r>
      <w:r w:rsidR="00702135">
        <w:fldChar w:fldCharType="end"/>
      </w:r>
      <w:r w:rsidR="00702135">
        <w:fldChar w:fldCharType="begin"/>
      </w:r>
      <w:r w:rsidR="00702135">
        <w:instrText xml:space="preserve"> REF _Ref3321830 \r \h </w:instrText>
      </w:r>
      <w:r w:rsidR="00702135">
        <w:fldChar w:fldCharType="separate"/>
      </w:r>
      <w:r w:rsidR="00AF705E">
        <w:t>[53]</w:t>
      </w:r>
      <w:r w:rsidR="00702135">
        <w:fldChar w:fldCharType="end"/>
      </w:r>
      <w:r w:rsidR="00BC140D">
        <w:fldChar w:fldCharType="begin"/>
      </w:r>
      <w:r w:rsidR="00BC140D">
        <w:instrText xml:space="preserve"> REF _Ref3358945 \r \h </w:instrText>
      </w:r>
      <w:r w:rsidR="00BC140D">
        <w:fldChar w:fldCharType="separate"/>
      </w:r>
      <w:r w:rsidR="00AF705E">
        <w:t>[54]</w:t>
      </w:r>
      <w:r w:rsidR="00BC140D">
        <w:fldChar w:fldCharType="end"/>
      </w:r>
      <w:r w:rsidR="00F50C09">
        <w:fldChar w:fldCharType="begin"/>
      </w:r>
      <w:r w:rsidR="00F50C09">
        <w:instrText xml:space="preserve"> REF _Ref531686988 \r \h </w:instrText>
      </w:r>
      <w:r w:rsidR="00F50C09">
        <w:fldChar w:fldCharType="separate"/>
      </w:r>
      <w:r w:rsidR="00AF705E">
        <w:t>[55]</w:t>
      </w:r>
      <w:r w:rsidR="00F50C09">
        <w:fldChar w:fldCharType="end"/>
      </w:r>
      <w:r w:rsidR="00702135">
        <w:fldChar w:fldCharType="begin"/>
      </w:r>
      <w:r w:rsidR="00702135">
        <w:instrText xml:space="preserve"> REF _Ref3321569 \r \h </w:instrText>
      </w:r>
      <w:r w:rsidR="00702135">
        <w:fldChar w:fldCharType="separate"/>
      </w:r>
      <w:r w:rsidR="00AF705E">
        <w:t>[56]</w:t>
      </w:r>
      <w:r w:rsidR="00702135">
        <w:fldChar w:fldCharType="end"/>
      </w:r>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w:t>
      </w:r>
      <w:r w:rsidR="00F50C09">
        <w:t xml:space="preserve">trials </w:t>
      </w:r>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AF705E">
        <w:t>[57]</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E81090">
        <w:t xml:space="preserve">(demonstrated in 2014 and deployed shortly thereafter) </w:t>
      </w:r>
      <w:r w:rsidR="00760C3B">
        <w:fldChar w:fldCharType="begin"/>
      </w:r>
      <w:r w:rsidR="00760C3B">
        <w:instrText xml:space="preserve"> REF _Ref483580627 \r \h </w:instrText>
      </w:r>
      <w:r w:rsidR="00233611">
        <w:instrText xml:space="preserve"> \* MERGEFORMAT </w:instrText>
      </w:r>
      <w:r w:rsidR="00760C3B">
        <w:fldChar w:fldCharType="separate"/>
      </w:r>
      <w:r w:rsidR="00AF705E">
        <w:t>[58]</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AF705E">
        <w:t>[59]</w:t>
      </w:r>
      <w:r w:rsidR="00760C3B">
        <w:fldChar w:fldCharType="end"/>
      </w:r>
      <w:r w:rsidR="007F1E62">
        <w:t>.</w:t>
      </w:r>
    </w:p>
    <w:p w14:paraId="5BE72105" w14:textId="6FF0C2DD"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AF705E">
        <w:t>[60]</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AF705E">
        <w:t>[61]</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AF705E">
        <w:t>[62]</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AF705E">
        <w:t>[63]</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AF705E">
        <w:t>[64]</w:t>
      </w:r>
      <w:r w:rsidR="00EC65A5">
        <w:fldChar w:fldCharType="end"/>
      </w:r>
      <w:r w:rsidR="007A28A6">
        <w:t>.</w:t>
      </w:r>
    </w:p>
    <w:p w14:paraId="63078B42" w14:textId="312743A9"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AF705E">
        <w:t>[23]</w:t>
      </w:r>
      <w:r>
        <w:fldChar w:fldCharType="end"/>
      </w:r>
      <w:r>
        <w:t>.</w:t>
      </w:r>
    </w:p>
    <w:p w14:paraId="5E82C128" w14:textId="18FE48D2"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AF705E">
        <w:t>[65]</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AF705E">
        <w:t>[66]</w:t>
      </w:r>
      <w:r w:rsidR="00744982">
        <w:fldChar w:fldCharType="end"/>
      </w:r>
      <w:r>
        <w:t>.</w:t>
      </w:r>
    </w:p>
    <w:p w14:paraId="60130B5E" w14:textId="500853D3"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AF705E">
        <w:t>[67]</w:t>
      </w:r>
      <w:r>
        <w:fldChar w:fldCharType="end"/>
      </w:r>
      <w:r>
        <w:fldChar w:fldCharType="begin"/>
      </w:r>
      <w:r>
        <w:instrText xml:space="preserve"> REF _Ref518812923 \r \h </w:instrText>
      </w:r>
      <w:r>
        <w:fldChar w:fldCharType="separate"/>
      </w:r>
      <w:r w:rsidR="00AF705E">
        <w:t>[68]</w:t>
      </w:r>
      <w:r>
        <w:fldChar w:fldCharType="end"/>
      </w:r>
      <w:r>
        <w:t>.</w:t>
      </w:r>
    </w:p>
    <w:p w14:paraId="1EEEE9D4" w14:textId="11369F88"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AF705E">
        <w:t>[69]</w:t>
      </w:r>
      <w:r w:rsidR="001730C4">
        <w:fldChar w:fldCharType="end"/>
      </w:r>
      <w:r>
        <w:t>.</w:t>
      </w:r>
    </w:p>
    <w:p w14:paraId="7A904354" w14:textId="5ADD8354" w:rsidR="00FE644E" w:rsidRDefault="00FE644E" w:rsidP="008E5643">
      <w:pPr>
        <w:numPr>
          <w:ilvl w:val="1"/>
          <w:numId w:val="1"/>
        </w:numPr>
        <w:spacing w:before="120"/>
        <w:jc w:val="both"/>
      </w:pPr>
      <w:r>
        <w:rPr>
          <w:b/>
        </w:rPr>
        <w:t>South Africa</w:t>
      </w:r>
      <w:r w:rsidR="00EF0865">
        <w:t>-</w:t>
      </w:r>
      <w:r>
        <w:t xml:space="preserve">based </w:t>
      </w:r>
      <w:proofErr w:type="spellStart"/>
      <w:r>
        <w:rPr>
          <w:b/>
        </w:rPr>
        <w:t>Showmax</w:t>
      </w:r>
      <w:proofErr w:type="spellEnd"/>
      <w:r>
        <w:t xml:space="preserve"> added HEVC support in March 2019 </w:t>
      </w:r>
      <w:r>
        <w:fldChar w:fldCharType="begin"/>
      </w:r>
      <w:r>
        <w:instrText xml:space="preserve"> REF _Ref3285880 \r \h </w:instrText>
      </w:r>
      <w:r>
        <w:fldChar w:fldCharType="separate"/>
      </w:r>
      <w:r w:rsidR="00AF705E">
        <w:t>[70]</w:t>
      </w:r>
      <w:r>
        <w:fldChar w:fldCharType="end"/>
      </w:r>
      <w:r>
        <w:t>.</w:t>
      </w:r>
    </w:p>
    <w:p w14:paraId="5807AD7E" w14:textId="594689CD" w:rsidR="008F7CDC" w:rsidRDefault="008F7CDC" w:rsidP="008E5643">
      <w:pPr>
        <w:numPr>
          <w:ilvl w:val="1"/>
          <w:numId w:val="1"/>
        </w:numPr>
        <w:spacing w:before="120"/>
        <w:jc w:val="both"/>
      </w:pPr>
      <w:r>
        <w:rPr>
          <w:b/>
          <w:bCs/>
        </w:rPr>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AF705E">
        <w:t>[71]</w:t>
      </w:r>
      <w:r>
        <w:fldChar w:fldCharType="end"/>
      </w:r>
      <w:r>
        <w:fldChar w:fldCharType="begin"/>
      </w:r>
      <w:r>
        <w:instrText xml:space="preserve"> REF _Ref484551860 \r \h </w:instrText>
      </w:r>
      <w:r>
        <w:fldChar w:fldCharType="separate"/>
      </w:r>
      <w:r w:rsidR="00AF705E">
        <w:t>[72]</w:t>
      </w:r>
      <w:r>
        <w:fldChar w:fldCharType="end"/>
      </w:r>
      <w:r>
        <w:fldChar w:fldCharType="begin"/>
      </w:r>
      <w:r>
        <w:instrText xml:space="preserve"> REF _Ref484550599 \r \h </w:instrText>
      </w:r>
      <w:r>
        <w:fldChar w:fldCharType="separate"/>
      </w:r>
      <w:r w:rsidR="00AF705E">
        <w:t>[73]</w:t>
      </w:r>
      <w:r>
        <w:fldChar w:fldCharType="end"/>
      </w:r>
      <w:r>
        <w:t>.</w:t>
      </w:r>
    </w:p>
    <w:p w14:paraId="4E06C4C6" w14:textId="7F2C2585"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79"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bookmarkEnd w:id="79"/>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AF705E">
        <w:t>[73]</w:t>
      </w:r>
      <w:r w:rsidR="008F7CDC">
        <w:fldChar w:fldCharType="end"/>
      </w:r>
      <w:r w:rsidR="00045BAD">
        <w:fldChar w:fldCharType="begin"/>
      </w:r>
      <w:r w:rsidR="00045BAD">
        <w:instrText xml:space="preserve"> REF _Ref484549942 \r \h </w:instrText>
      </w:r>
      <w:r w:rsidR="00045BAD">
        <w:fldChar w:fldCharType="separate"/>
      </w:r>
      <w:r w:rsidR="00AF705E">
        <w:t>[76]</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AF705E">
        <w:t>[77]</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AF705E">
        <w:t>[78]</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AF705E">
        <w:t>[79]</w:t>
      </w:r>
      <w:r w:rsidR="00B645A5">
        <w:fldChar w:fldCharType="end"/>
      </w:r>
      <w:r w:rsidR="00751ABA">
        <w:t>.</w:t>
      </w:r>
    </w:p>
    <w:p w14:paraId="3E530EB0" w14:textId="0C444770"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CA7125">
        <w:rPr>
          <w:b/>
          <w:bCs/>
        </w:rPr>
        <w:t xml:space="preserve">Dish </w:t>
      </w:r>
      <w:r w:rsidR="00CA7125">
        <w:rPr>
          <w:b/>
          <w:bCs/>
        </w:rPr>
        <w:lastRenderedPageBreak/>
        <w:t>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AF705E">
        <w:t>[82]</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AF705E">
        <w:t>[83]</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AF705E">
        <w:t>[84]</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AF705E">
        <w:t>[85]</w:t>
      </w:r>
      <w:r w:rsidR="00760C3B">
        <w:fldChar w:fldCharType="end"/>
      </w:r>
      <w:r>
        <w:t xml:space="preserve">), </w:t>
      </w:r>
      <w:ins w:id="80" w:author="Gary Sullivan" w:date="2020-04-02T20:19:00Z">
        <w:r w:rsidR="007E18CF">
          <w:rPr>
            <w:b/>
            <w:bCs/>
          </w:rPr>
          <w:t xml:space="preserve">Edge Networks’ </w:t>
        </w:r>
        <w:proofErr w:type="spellStart"/>
        <w:r w:rsidR="007E18CF">
          <w:rPr>
            <w:b/>
            <w:bCs/>
          </w:rPr>
          <w:t>Evoca</w:t>
        </w:r>
        <w:proofErr w:type="spellEnd"/>
        <w:r w:rsidR="007E18CF" w:rsidRPr="007E18CF">
          <w:rPr>
            <w:rPrChange w:id="81" w:author="Gary Sullivan" w:date="2020-04-02T20:19:00Z">
              <w:rPr>
                <w:b/>
                <w:bCs/>
              </w:rPr>
            </w:rPrChange>
          </w:rPr>
          <w:t xml:space="preserve"> subs</w:t>
        </w:r>
      </w:ins>
      <w:ins w:id="82" w:author="Gary Sullivan" w:date="2020-04-02T20:20:00Z">
        <w:r w:rsidR="007E18CF">
          <w:t xml:space="preserve">cription service </w:t>
        </w:r>
      </w:ins>
      <w:ins w:id="83" w:author="Gary Sullivan" w:date="2020-04-02T20:22:00Z">
        <w:r w:rsidR="007E18CF">
          <w:t xml:space="preserve">using </w:t>
        </w:r>
        <w:r w:rsidR="007E18CF" w:rsidRPr="007E18CF">
          <w:rPr>
            <w:b/>
            <w:bCs/>
            <w:rPrChange w:id="84" w:author="Gary Sullivan" w:date="2020-04-02T20:22:00Z">
              <w:rPr/>
            </w:rPrChange>
          </w:rPr>
          <w:t>ATSC 3.0</w:t>
        </w:r>
        <w:r w:rsidR="007E18CF">
          <w:t xml:space="preserve"> </w:t>
        </w:r>
      </w:ins>
      <w:ins w:id="85" w:author="Gary Sullivan" w:date="2020-04-02T20:20:00Z">
        <w:r w:rsidR="007E18CF">
          <w:t>with HD and 4K UHD</w:t>
        </w:r>
      </w:ins>
      <w:ins w:id="86" w:author="Gary Sullivan" w:date="2020-04-02T20:24:00Z">
        <w:r w:rsidR="007E18CF">
          <w:t xml:space="preserve"> </w:t>
        </w:r>
        <w:r w:rsidR="007E18CF">
          <w:fldChar w:fldCharType="begin"/>
        </w:r>
        <w:r w:rsidR="007E18CF">
          <w:instrText xml:space="preserve"> REF _Ref36751493 \r \h </w:instrText>
        </w:r>
      </w:ins>
      <w:r w:rsidR="007E18CF">
        <w:fldChar w:fldCharType="separate"/>
      </w:r>
      <w:r w:rsidR="00AF705E">
        <w:t>[86]</w:t>
      </w:r>
      <w:ins w:id="87" w:author="Gary Sullivan" w:date="2020-04-02T20:24:00Z">
        <w:r w:rsidR="007E18CF">
          <w:fldChar w:fldCharType="end"/>
        </w:r>
      </w:ins>
      <w:ins w:id="88" w:author="Gary Sullivan" w:date="2020-04-02T20:19:00Z">
        <w:r w:rsidR="007E18CF" w:rsidRPr="007E18CF">
          <w:rPr>
            <w:rPrChange w:id="89" w:author="Gary Sullivan" w:date="2020-04-02T20:19:00Z">
              <w:rPr>
                <w:b/>
                <w:bCs/>
              </w:rPr>
            </w:rPrChange>
          </w:rPr>
          <w:t xml:space="preserve">, </w:t>
        </w:r>
      </w:ins>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AF705E">
        <w:t>[87]</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AF705E">
        <w:t>[80]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AF705E">
        <w:t>[88]</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AF705E">
        <w:t>[81]</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AF705E">
        <w:t>[81]</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AF705E">
        <w:t>[89]</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AF705E">
        <w:t>[90]</w:t>
      </w:r>
      <w:r w:rsidR="00053E30">
        <w:fldChar w:fldCharType="end"/>
      </w:r>
      <w:r w:rsidR="00053E30">
        <w:fldChar w:fldCharType="begin"/>
      </w:r>
      <w:r w:rsidR="00053E30">
        <w:instrText xml:space="preserve"> REF _Ref484543055 \r \h </w:instrText>
      </w:r>
      <w:r w:rsidR="00053E30">
        <w:fldChar w:fldCharType="separate"/>
      </w:r>
      <w:r w:rsidR="00AF705E">
        <w:t>[91]</w:t>
      </w:r>
      <w:r w:rsidR="00053E30">
        <w:fldChar w:fldCharType="end"/>
      </w:r>
      <w:r w:rsidR="007F1E62">
        <w:t>.</w:t>
      </w:r>
      <w:r w:rsidR="00FE644E" w:rsidRPr="004B42A8">
        <w:t xml:space="preserve"> </w:t>
      </w:r>
      <w:proofErr w:type="spellStart"/>
      <w:r w:rsidR="00FE644E" w:rsidRPr="00210485">
        <w:rPr>
          <w:b/>
        </w:rPr>
        <w:t>LiveU</w:t>
      </w:r>
      <w:proofErr w:type="spellEnd"/>
      <w:r w:rsidR="00FE644E">
        <w:t xml:space="preserve">, which produces technology for </w:t>
      </w:r>
      <w:r w:rsidR="005C501C">
        <w:t xml:space="preserve">live </w:t>
      </w:r>
      <w:r w:rsidR="00FE644E">
        <w:t xml:space="preserve">television </w:t>
      </w:r>
      <w:r w:rsidR="005968EA">
        <w:t>streaming services</w:t>
      </w:r>
      <w:r w:rsidR="00FE644E">
        <w:t xml:space="preserve">, announced in December 2018 that HEVC had reached 25% deployment penetration in its services </w:t>
      </w:r>
      <w:r w:rsidR="001E7E5C">
        <w:fldChar w:fldCharType="begin"/>
      </w:r>
      <w:r w:rsidR="001E7E5C">
        <w:instrText xml:space="preserve"> REF _Ref3287198 \r \h </w:instrText>
      </w:r>
      <w:r w:rsidR="001E7E5C">
        <w:fldChar w:fldCharType="separate"/>
      </w:r>
      <w:r w:rsidR="00AF705E">
        <w:t>[92]</w:t>
      </w:r>
      <w:r w:rsidR="001E7E5C">
        <w:fldChar w:fldCharType="end"/>
      </w:r>
      <w:r w:rsidR="00FD148F">
        <w:t xml:space="preserve"> and in December 2019 that </w:t>
      </w:r>
      <w:r w:rsidR="007E5795">
        <w:t xml:space="preserve">its HEVC usage had grown to </w:t>
      </w:r>
      <w:r w:rsidR="009C3327">
        <w:t>include n</w:t>
      </w:r>
      <w:r w:rsidR="007E5795" w:rsidRPr="007E5795">
        <w:t xml:space="preserve">early 50% of </w:t>
      </w:r>
      <w:r w:rsidR="009C3327">
        <w:t>its</w:t>
      </w:r>
      <w:r w:rsidR="007E5795" w:rsidRPr="007E5795">
        <w:t xml:space="preserve"> field units used to stream sports </w:t>
      </w:r>
      <w:r w:rsidR="007E5795">
        <w:fldChar w:fldCharType="begin"/>
      </w:r>
      <w:r w:rsidR="007E5795">
        <w:instrText xml:space="preserve"> REF _Ref27574406 \r \h </w:instrText>
      </w:r>
      <w:r w:rsidR="007E5795">
        <w:fldChar w:fldCharType="separate"/>
      </w:r>
      <w:r w:rsidR="00AF705E">
        <w:t>[93]</w:t>
      </w:r>
      <w:r w:rsidR="007E5795">
        <w:fldChar w:fldCharType="end"/>
      </w:r>
      <w:r w:rsidR="00F848FB">
        <w:fldChar w:fldCharType="begin"/>
      </w:r>
      <w:r w:rsidR="00F848FB">
        <w:instrText xml:space="preserve"> REF _Ref27575172 \r \h </w:instrText>
      </w:r>
      <w:r w:rsidR="00F848FB">
        <w:fldChar w:fldCharType="separate"/>
      </w:r>
      <w:r w:rsidR="00AF705E">
        <w:t>[94]</w:t>
      </w:r>
      <w:r w:rsidR="00F848FB">
        <w:fldChar w:fldCharType="end"/>
      </w:r>
      <w:r w:rsidR="00FE644E">
        <w:t>.</w:t>
      </w:r>
      <w:r w:rsidR="00EB2040">
        <w:t xml:space="preserve"> </w:t>
      </w:r>
      <w:r w:rsidR="00EB2040" w:rsidRPr="00F848FB">
        <w:rPr>
          <w:b/>
          <w:bCs/>
        </w:rPr>
        <w:t>Encoding.com</w:t>
      </w:r>
      <w:r w:rsidR="00EB2040">
        <w:t>, which provides encoding services for the video streaming industry, has issued reports describing its</w:t>
      </w:r>
      <w:r w:rsidR="008960B1">
        <w:t xml:space="preserve"> </w:t>
      </w:r>
      <w:r w:rsidR="00EB2040">
        <w:t xml:space="preserve">encoding work for </w:t>
      </w:r>
      <w:r w:rsidR="008960B1">
        <w:t xml:space="preserve">OTT service providers </w:t>
      </w:r>
      <w:r w:rsidR="009C3327">
        <w:t>that include some of the largest streaming service providers</w:t>
      </w:r>
      <w:r w:rsidR="00EB2040">
        <w:t xml:space="preserve">, </w:t>
      </w:r>
      <w:r w:rsidR="009C3327">
        <w:t xml:space="preserve">and </w:t>
      </w:r>
      <w:r w:rsidR="00EB2040">
        <w:t xml:space="preserve">reporting 9% usage of HEVC in 2017 </w:t>
      </w:r>
      <w:r w:rsidR="009C3327">
        <w:fldChar w:fldCharType="begin"/>
      </w:r>
      <w:r w:rsidR="009C3327">
        <w:instrText xml:space="preserve"> REF _Ref27575172 \r \h </w:instrText>
      </w:r>
      <w:r w:rsidR="009C3327">
        <w:fldChar w:fldCharType="separate"/>
      </w:r>
      <w:r w:rsidR="00AF705E">
        <w:t>[94]</w:t>
      </w:r>
      <w:r w:rsidR="009C3327">
        <w:fldChar w:fldCharType="end"/>
      </w:r>
      <w:r w:rsidR="009C3327">
        <w:fldChar w:fldCharType="begin"/>
      </w:r>
      <w:r w:rsidR="009C3327">
        <w:instrText xml:space="preserve"> REF _Ref27575425 \r \h </w:instrText>
      </w:r>
      <w:r w:rsidR="009C3327">
        <w:fldChar w:fldCharType="separate"/>
      </w:r>
      <w:r w:rsidR="00AF705E">
        <w:t>[95]</w:t>
      </w:r>
      <w:r w:rsidR="009C3327">
        <w:fldChar w:fldCharType="end"/>
      </w:r>
      <w:r w:rsidR="009C3327">
        <w:t xml:space="preserve"> </w:t>
      </w:r>
      <w:r w:rsidR="00EB2040">
        <w:t>and 12% usage of HEVC in 2018</w:t>
      </w:r>
      <w:r w:rsidR="009C3327">
        <w:t xml:space="preserve"> </w:t>
      </w:r>
      <w:r w:rsidR="009C3327">
        <w:fldChar w:fldCharType="begin"/>
      </w:r>
      <w:r w:rsidR="009C3327">
        <w:instrText xml:space="preserve"> REF _Ref27575172 \r \h </w:instrText>
      </w:r>
      <w:r w:rsidR="009C3327">
        <w:fldChar w:fldCharType="separate"/>
      </w:r>
      <w:r w:rsidR="00AF705E">
        <w:t>[94]</w:t>
      </w:r>
      <w:r w:rsidR="009C3327">
        <w:fldChar w:fldCharType="end"/>
      </w:r>
      <w:r w:rsidR="009C3327">
        <w:fldChar w:fldCharType="begin"/>
      </w:r>
      <w:r w:rsidR="009C3327">
        <w:instrText xml:space="preserve"> REF _Ref27575428 \r \h </w:instrText>
      </w:r>
      <w:r w:rsidR="009C3327">
        <w:fldChar w:fldCharType="separate"/>
      </w:r>
      <w:r w:rsidR="00AF705E">
        <w:t>[96]</w:t>
      </w:r>
      <w:r w:rsidR="009C3327">
        <w:fldChar w:fldCharType="end"/>
      </w:r>
      <w:r w:rsidR="00EB2040">
        <w:t>.</w:t>
      </w:r>
    </w:p>
    <w:p w14:paraId="1008FF18" w14:textId="55BD1CD8"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w:t>
      </w:r>
      <w:r w:rsidR="00164CCA">
        <w:t> </w:t>
      </w:r>
      <w:r>
        <w:fldChar w:fldCharType="begin"/>
      </w:r>
      <w:r>
        <w:instrText xml:space="preserve"> REF _Ref483574786 \r \h </w:instrText>
      </w:r>
      <w:r w:rsidR="00233611">
        <w:instrText xml:space="preserve"> \* MERGEFORMAT </w:instrText>
      </w:r>
      <w:r>
        <w:fldChar w:fldCharType="separate"/>
      </w:r>
      <w:r w:rsidR="00AF705E">
        <w:t>[97]</w:t>
      </w:r>
      <w:r>
        <w:fldChar w:fldCharType="end"/>
      </w:r>
      <w:r>
        <w:t>.</w:t>
      </w:r>
    </w:p>
    <w:p w14:paraId="7E4F0C96" w14:textId="230F7269"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AF705E">
        <w:t>[98]</w:t>
      </w:r>
      <w:r w:rsidR="007A28A6">
        <w:fldChar w:fldCharType="end"/>
      </w:r>
      <w:r w:rsidR="007A28A6">
        <w:t>.</w:t>
      </w:r>
    </w:p>
    <w:p w14:paraId="5B2ABF66" w14:textId="0456688D"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AF705E">
        <w:t>[99]</w:t>
      </w:r>
      <w:r>
        <w:fldChar w:fldCharType="end"/>
      </w:r>
      <w:r>
        <w:t>.</w:t>
      </w:r>
    </w:p>
    <w:p w14:paraId="7E0D8F02" w14:textId="24C65FD3"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rsidR="00164CCA">
        <w:t> </w:t>
      </w:r>
      <w:r>
        <w:fldChar w:fldCharType="begin"/>
      </w:r>
      <w:r>
        <w:instrText xml:space="preserve"> REF _Ref484536022 \r \h </w:instrText>
      </w:r>
      <w:r>
        <w:fldChar w:fldCharType="separate"/>
      </w:r>
      <w:r w:rsidR="00AF705E">
        <w:t>[100]</w:t>
      </w:r>
      <w:r>
        <w:fldChar w:fldCharType="end"/>
      </w:r>
      <w:r>
        <w:t>.</w:t>
      </w:r>
    </w:p>
    <w:p w14:paraId="3024E4D0" w14:textId="759ACD9A"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AF705E">
        <w:t>[68]</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AF705E">
        <w:t>[101]</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AF705E">
        <w:t>[42]</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AF705E">
        <w:t>[102]</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AF705E">
        <w:t>[103]</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05E">
        <w:t>[85]</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AF705E">
        <w:t>[104]</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90"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AF705E">
        <w:t>[74]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05E">
        <w:t>[75]</w:t>
      </w:r>
      <w:r w:rsidR="006651EE">
        <w:fldChar w:fldCharType="end"/>
      </w:r>
      <w:bookmarkEnd w:id="90"/>
      <w:r w:rsidR="005368CC">
        <w:t>.</w:t>
      </w:r>
    </w:p>
    <w:p w14:paraId="403E08D3" w14:textId="21199AF2"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AF705E">
        <w:t>[105]</w:t>
      </w:r>
      <w:r w:rsidR="00760C3B">
        <w:fldChar w:fldCharType="end"/>
      </w:r>
      <w:r>
        <w:t>.</w:t>
      </w:r>
    </w:p>
    <w:p w14:paraId="598BE6A6" w14:textId="763535E6"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AF705E">
        <w:t>[106]</w:t>
      </w:r>
      <w:r>
        <w:fldChar w:fldCharType="end"/>
      </w:r>
      <w:r>
        <w:t xml:space="preserve">, and the G5 and G6 support 10 bit video and 60 fps HFR </w:t>
      </w:r>
      <w:r>
        <w:fldChar w:fldCharType="begin"/>
      </w:r>
      <w:r>
        <w:instrText xml:space="preserve"> REF _Ref485305578 \r \h </w:instrText>
      </w:r>
      <w:r>
        <w:fldChar w:fldCharType="separate"/>
      </w:r>
      <w:r w:rsidR="00AF705E">
        <w:t>[107]</w:t>
      </w:r>
      <w:r>
        <w:fldChar w:fldCharType="end"/>
      </w:r>
      <w:r>
        <w:t>.</w:t>
      </w:r>
    </w:p>
    <w:p w14:paraId="447A60E2" w14:textId="54D85BEF"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AF705E">
        <w:t>[108]</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AF705E">
        <w:t>[109]</w:t>
      </w:r>
      <w:r w:rsidR="00D26033">
        <w:fldChar w:fldCharType="end"/>
      </w:r>
      <w:r w:rsidR="00751ABA">
        <w:t>.</w:t>
      </w:r>
      <w:r w:rsidR="00D26033" w:rsidRPr="00D26033">
        <w:t xml:space="preserve"> </w:t>
      </w:r>
      <w:r w:rsidR="00D26033">
        <w:t xml:space="preserve">Windows 10 includes an HEVC decoder API as a </w:t>
      </w:r>
      <w:r w:rsidR="00D26033">
        <w:rPr>
          <w:b/>
          <w:bCs/>
        </w:rPr>
        <w:t xml:space="preserve">Media Foundation </w:t>
      </w:r>
      <w:r w:rsidR="00D26033">
        <w:rPr>
          <w:b/>
          <w:bCs/>
        </w:rPr>
        <w:lastRenderedPageBreak/>
        <w:t>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AF705E">
        <w:t>[110]</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AF705E">
        <w:t>[111]</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10 bit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AF705E">
        <w:t>[112]</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AF705E">
        <w:t>[113]</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AF705E">
        <w:t>[114]</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68B9D3C0" w14:textId="06E8AFC7" w:rsidR="00FB1468" w:rsidRDefault="00FB1468" w:rsidP="0020190E">
      <w:pPr>
        <w:numPr>
          <w:ilvl w:val="1"/>
          <w:numId w:val="1"/>
        </w:numPr>
        <w:spacing w:before="120"/>
        <w:jc w:val="both"/>
      </w:pPr>
      <w:r w:rsidRPr="00A1219A">
        <w:rPr>
          <w:b/>
          <w:bCs/>
        </w:rPr>
        <w:t>Roku</w:t>
      </w:r>
      <w:r>
        <w:t xml:space="preserve"> streaming set-to box devices have supported HEVC 4K streaming at up to 60 frames per second since 2015 </w:t>
      </w:r>
      <w:r>
        <w:fldChar w:fldCharType="begin"/>
      </w:r>
      <w:r>
        <w:instrText xml:space="preserve"> REF _Ref12365281 \r \h </w:instrText>
      </w:r>
      <w:r>
        <w:fldChar w:fldCharType="separate"/>
      </w:r>
      <w:r w:rsidR="00AF705E">
        <w:t>[115]</w:t>
      </w:r>
      <w:r>
        <w:fldChar w:fldCharType="end"/>
      </w:r>
      <w:r>
        <w:fldChar w:fldCharType="begin"/>
      </w:r>
      <w:r>
        <w:instrText xml:space="preserve"> REF _Ref12365283 \r \h </w:instrText>
      </w:r>
      <w:r>
        <w:fldChar w:fldCharType="separate"/>
      </w:r>
      <w:r w:rsidR="00AF705E">
        <w:t>[116]</w:t>
      </w:r>
      <w:r>
        <w:fldChar w:fldCharType="end"/>
      </w:r>
      <w:r>
        <w:t>.</w:t>
      </w:r>
    </w:p>
    <w:p w14:paraId="2AAE8979" w14:textId="47250DC8"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AF705E">
        <w:t>[117]</w:t>
      </w:r>
      <w:r>
        <w:fldChar w:fldCharType="end"/>
      </w:r>
      <w:r w:rsidR="007518FD">
        <w:fldChar w:fldCharType="begin"/>
      </w:r>
      <w:r w:rsidR="007518FD">
        <w:instrText xml:space="preserve"> REF _Ref484428232 \r \h </w:instrText>
      </w:r>
      <w:r w:rsidR="007518FD">
        <w:fldChar w:fldCharType="separate"/>
      </w:r>
      <w:r w:rsidR="00AF705E">
        <w:t>[118]</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AF705E">
        <w:t>[117]</w:t>
      </w:r>
      <w:r>
        <w:fldChar w:fldCharType="end"/>
      </w:r>
      <w:r w:rsidR="007518FD">
        <w:fldChar w:fldCharType="begin"/>
      </w:r>
      <w:r w:rsidR="007518FD">
        <w:instrText xml:space="preserve"> REF _Ref484428232 \r \h </w:instrText>
      </w:r>
      <w:r w:rsidR="007518FD">
        <w:fldChar w:fldCharType="separate"/>
      </w:r>
      <w:r w:rsidR="00AF705E">
        <w:t>[118]</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w:t>
      </w:r>
      <w:r w:rsidR="00E172BC">
        <w:t xml:space="preserve">and </w:t>
      </w:r>
      <w:r w:rsidR="00E172BC" w:rsidRPr="000332CB">
        <w:rPr>
          <w:b/>
          <w:bCs/>
        </w:rPr>
        <w:t>iPad</w:t>
      </w:r>
      <w:r w:rsidR="00E172BC">
        <w:t xml:space="preserve"> </w:t>
      </w:r>
      <w:r w:rsidR="00DD4A9C">
        <w:t>(</w:t>
      </w:r>
      <w:r w:rsidR="00E172BC">
        <w:t>released</w:t>
      </w:r>
      <w:r w:rsidR="00DD4A9C">
        <w:t xml:space="preserve"> Fall 2017)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AF705E">
        <w:t>[119]</w:t>
      </w:r>
      <w:r w:rsidR="00DD4A9C">
        <w:fldChar w:fldCharType="end"/>
      </w:r>
      <w:r w:rsidR="00DD4A9C">
        <w:fldChar w:fldCharType="begin"/>
      </w:r>
      <w:r w:rsidR="00DD4A9C">
        <w:instrText xml:space="preserve"> REF _Ref484430766 \r \h </w:instrText>
      </w:r>
      <w:r w:rsidR="00DD4A9C">
        <w:fldChar w:fldCharType="separate"/>
      </w:r>
      <w:r w:rsidR="00AF705E">
        <w:t>[120]</w:t>
      </w:r>
      <w:r w:rsidR="00DD4A9C">
        <w:fldChar w:fldCharType="end"/>
      </w:r>
      <w:r w:rsidR="00912746">
        <w:fldChar w:fldCharType="begin"/>
      </w:r>
      <w:r w:rsidR="00912746">
        <w:instrText xml:space="preserve"> REF _Ref484433126 \r \h </w:instrText>
      </w:r>
      <w:r w:rsidR="00912746">
        <w:fldChar w:fldCharType="separate"/>
      </w:r>
      <w:r w:rsidR="00AF705E">
        <w:t>[121]</w:t>
      </w:r>
      <w:r w:rsidR="00912746">
        <w:fldChar w:fldCharType="end"/>
      </w:r>
      <w:r w:rsidR="00912746">
        <w:t>.</w:t>
      </w:r>
      <w:r w:rsidR="00E172BC">
        <w:t xml:space="preserve"> </w:t>
      </w:r>
      <w:r w:rsidR="00E172BC" w:rsidRPr="000332CB">
        <w:rPr>
          <w:b/>
          <w:bCs/>
        </w:rPr>
        <w:t>tvOS</w:t>
      </w:r>
      <w:r w:rsidR="00E172BC">
        <w:rPr>
          <w:b/>
          <w:bCs/>
        </w:rPr>
        <w:t>11</w:t>
      </w:r>
      <w:r w:rsidR="00E172BC">
        <w:t xml:space="preserve"> and </w:t>
      </w:r>
      <w:r w:rsidR="00E172BC">
        <w:rPr>
          <w:b/>
          <w:bCs/>
        </w:rPr>
        <w:t>Apple TV</w:t>
      </w:r>
      <w:r w:rsidR="00E172BC">
        <w:t xml:space="preserve"> has included 4K HEVC support with HDR since 2017 </w:t>
      </w:r>
      <w:r w:rsidR="00E172BC">
        <w:fldChar w:fldCharType="begin"/>
      </w:r>
      <w:r w:rsidR="00E172BC">
        <w:instrText xml:space="preserve"> REF _Ref12365720 \r \h </w:instrText>
      </w:r>
      <w:r w:rsidR="00E172BC">
        <w:fldChar w:fldCharType="separate"/>
      </w:r>
      <w:r w:rsidR="00AF705E">
        <w:t>[122]</w:t>
      </w:r>
      <w:r w:rsidR="00E172BC">
        <w:fldChar w:fldCharType="end"/>
      </w:r>
      <w:r w:rsidR="00E172BC">
        <w:t>.</w:t>
      </w:r>
    </w:p>
    <w:p w14:paraId="26EB0B64" w14:textId="44B5DB67" w:rsidR="00613E78"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3251A98D" w14:textId="235CA4A6" w:rsidR="00B37DBF" w:rsidRDefault="00613E78" w:rsidP="008E5643">
      <w:pPr>
        <w:numPr>
          <w:ilvl w:val="1"/>
          <w:numId w:val="1"/>
        </w:numPr>
        <w:spacing w:before="120"/>
        <w:jc w:val="both"/>
      </w:pPr>
      <w:r w:rsidRPr="000332CB">
        <w:rPr>
          <w:b/>
          <w:bCs/>
        </w:rPr>
        <w:t>Raspberry Pi 3</w:t>
      </w:r>
      <w:r w:rsidR="00164CCA">
        <w:t xml:space="preserve">, a </w:t>
      </w:r>
      <w:r>
        <w:t xml:space="preserve">low-cost computer device of the Raspberry Pi Foundation (released in 2016) had some capability for HEVC decoding, and the </w:t>
      </w:r>
      <w:r w:rsidRPr="000332CB">
        <w:rPr>
          <w:b/>
          <w:bCs/>
        </w:rPr>
        <w:t>Raspberry Pi 4</w:t>
      </w:r>
      <w:r>
        <w:t xml:space="preserve"> </w:t>
      </w:r>
      <w:r w:rsidR="00164CCA">
        <w:t>(</w:t>
      </w:r>
      <w:r>
        <w:t>released in June 2019</w:t>
      </w:r>
      <w:r w:rsidR="00164CCA">
        <w:t>)</w:t>
      </w:r>
      <w:r>
        <w:t xml:space="preserve"> includes </w:t>
      </w:r>
      <w:r w:rsidRPr="00E44C1A">
        <w:t>4Kp60 hardware decod</w:t>
      </w:r>
      <w:r>
        <w:t>ing</w:t>
      </w:r>
      <w:r w:rsidRPr="00E44C1A">
        <w:t xml:space="preserve"> </w:t>
      </w:r>
      <w:r>
        <w:t xml:space="preserve">capability </w:t>
      </w:r>
      <w:r>
        <w:fldChar w:fldCharType="begin"/>
      </w:r>
      <w:r>
        <w:instrText xml:space="preserve"> REF _Ref12361725 \r \h </w:instrText>
      </w:r>
      <w:r>
        <w:fldChar w:fldCharType="separate"/>
      </w:r>
      <w:r w:rsidR="00AF705E">
        <w:t>[123]</w:t>
      </w:r>
      <w:r>
        <w:fldChar w:fldCharType="end"/>
      </w:r>
      <w:r>
        <w:fldChar w:fldCharType="begin"/>
      </w:r>
      <w:r>
        <w:instrText xml:space="preserve"> REF _Ref12360902 \r \h </w:instrText>
      </w:r>
      <w:r>
        <w:fldChar w:fldCharType="separate"/>
      </w:r>
      <w:r w:rsidR="00AF705E">
        <w:t>[124]</w:t>
      </w:r>
      <w:r>
        <w:fldChar w:fldCharType="end"/>
      </w:r>
      <w:r>
        <w:t>.</w:t>
      </w:r>
    </w:p>
    <w:p w14:paraId="7FF2DC46" w14:textId="54EE4197"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AF705E">
        <w:t>[125]</w:t>
      </w:r>
      <w:r w:rsidR="00F93AB1">
        <w:fldChar w:fldCharType="end"/>
      </w:r>
      <w:r w:rsidR="002C1F7A">
        <w:fldChar w:fldCharType="begin"/>
      </w:r>
      <w:r w:rsidR="002C1F7A">
        <w:instrText xml:space="preserve"> REF _Ref526372768 \r \h </w:instrText>
      </w:r>
      <w:r w:rsidR="002C1F7A">
        <w:fldChar w:fldCharType="separate"/>
      </w:r>
      <w:r w:rsidR="00AF705E">
        <w:t>[126]</w:t>
      </w:r>
      <w:r w:rsidR="002C1F7A">
        <w:fldChar w:fldCharType="end"/>
      </w:r>
      <w:r w:rsidR="002C1F7A">
        <w:fldChar w:fldCharType="begin"/>
      </w:r>
      <w:r w:rsidR="002C1F7A">
        <w:instrText xml:space="preserve"> REF _Ref526372772 \r \h </w:instrText>
      </w:r>
      <w:r w:rsidR="002C1F7A">
        <w:fldChar w:fldCharType="separate"/>
      </w:r>
      <w:r w:rsidR="00AF705E">
        <w:t>[127]</w:t>
      </w:r>
      <w:r w:rsidR="002C1F7A">
        <w:fldChar w:fldCharType="end"/>
      </w:r>
      <w:r>
        <w:t>.</w:t>
      </w:r>
    </w:p>
    <w:p w14:paraId="52B86C5B" w14:textId="2449643F"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AF705E">
        <w:t>[128]</w:t>
      </w:r>
      <w:r w:rsidR="00AF7739">
        <w:fldChar w:fldCharType="end"/>
      </w:r>
      <w:r w:rsidR="00AF7739">
        <w:fldChar w:fldCharType="begin"/>
      </w:r>
      <w:r w:rsidR="00AF7739">
        <w:instrText xml:space="preserve"> REF _Ref526372788 \r \h </w:instrText>
      </w:r>
      <w:r w:rsidR="00AF7739">
        <w:fldChar w:fldCharType="separate"/>
      </w:r>
      <w:r w:rsidR="00AF705E">
        <w:t>[129]</w:t>
      </w:r>
      <w:r w:rsidR="00AF7739">
        <w:fldChar w:fldCharType="end"/>
      </w:r>
      <w:r w:rsidR="00AF7739">
        <w:fldChar w:fldCharType="begin"/>
      </w:r>
      <w:r w:rsidR="00AF7739">
        <w:instrText xml:space="preserve"> REF _Ref526373066 \r \h </w:instrText>
      </w:r>
      <w:r w:rsidR="00AF7739">
        <w:fldChar w:fldCharType="separate"/>
      </w:r>
      <w:r w:rsidR="00AF705E">
        <w:t>[130]</w:t>
      </w:r>
      <w:r w:rsidR="00AF7739">
        <w:fldChar w:fldCharType="end"/>
      </w:r>
      <w:r w:rsidR="00AF7739">
        <w:fldChar w:fldCharType="begin"/>
      </w:r>
      <w:r w:rsidR="00AF7739">
        <w:instrText xml:space="preserve"> REF _Ref526372789 \r \h </w:instrText>
      </w:r>
      <w:r w:rsidR="00AF7739">
        <w:fldChar w:fldCharType="separate"/>
      </w:r>
      <w:r w:rsidR="00AF705E">
        <w:t>[131]</w:t>
      </w:r>
      <w:r w:rsidR="00AF7739">
        <w:fldChar w:fldCharType="end"/>
      </w:r>
      <w:r>
        <w:t>.</w:t>
      </w:r>
    </w:p>
    <w:p w14:paraId="74195ADF" w14:textId="2FBE595C" w:rsidR="000B4F41" w:rsidRDefault="009F1916" w:rsidP="002C1F7A">
      <w:pPr>
        <w:numPr>
          <w:ilvl w:val="1"/>
          <w:numId w:val="1"/>
        </w:numPr>
        <w:spacing w:before="120"/>
        <w:jc w:val="both"/>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AF705E">
        <w:t>[132]</w:t>
      </w:r>
      <w:r w:rsidR="00AF7739">
        <w:fldChar w:fldCharType="end"/>
      </w:r>
      <w:r w:rsidR="00AF7739">
        <w:fldChar w:fldCharType="begin"/>
      </w:r>
      <w:r w:rsidR="00AF7739">
        <w:instrText xml:space="preserve"> REF _Ref526371751 \r \h </w:instrText>
      </w:r>
      <w:r w:rsidR="00AF7739">
        <w:fldChar w:fldCharType="separate"/>
      </w:r>
      <w:r w:rsidR="00AF705E">
        <w:t>[133]</w:t>
      </w:r>
      <w:r w:rsidR="00AF7739">
        <w:fldChar w:fldCharType="end"/>
      </w:r>
      <w:r w:rsidR="00AF7739">
        <w:fldChar w:fldCharType="begin"/>
      </w:r>
      <w:r w:rsidR="00AF7739">
        <w:instrText xml:space="preserve"> REF _Ref526371754 \r \h </w:instrText>
      </w:r>
      <w:r w:rsidR="00AF7739">
        <w:fldChar w:fldCharType="separate"/>
      </w:r>
      <w:r w:rsidR="00AF705E">
        <w:t>[134]</w:t>
      </w:r>
      <w:r w:rsidR="00AF7739">
        <w:fldChar w:fldCharType="end"/>
      </w:r>
      <w:r w:rsidR="000B4F41">
        <w:t>.</w:t>
      </w:r>
    </w:p>
    <w:p w14:paraId="5E6C54AE" w14:textId="38707C89" w:rsidR="00EF0865" w:rsidDel="00973D93" w:rsidRDefault="00EF0865">
      <w:pPr>
        <w:numPr>
          <w:ilvl w:val="1"/>
          <w:numId w:val="1"/>
        </w:numPr>
        <w:spacing w:before="120"/>
        <w:jc w:val="both"/>
        <w:rPr>
          <w:del w:id="91" w:author="Gary Sullivan" w:date="2020-03-29T11:22:00Z"/>
        </w:rPr>
      </w:pPr>
      <w:r w:rsidRPr="00973D93">
        <w:rPr>
          <w:b/>
        </w:rPr>
        <w:t>Panasonic AG-CX350</w:t>
      </w:r>
      <w:r>
        <w:t xml:space="preserve"> (January 2019), a hand-held fixed-lens camcorder, supports HEVC recording up to 4</w:t>
      </w:r>
      <w:r w:rsidR="00D42938">
        <w:t>K</w:t>
      </w:r>
      <w:r>
        <w:t xml:space="preserve"> 10 bit UHD at 50 and 60 fps with HLG HDR </w:t>
      </w:r>
      <w:r>
        <w:fldChar w:fldCharType="begin"/>
      </w:r>
      <w:r>
        <w:instrText xml:space="preserve"> REF _Ref3291960 \r \h </w:instrText>
      </w:r>
      <w:r>
        <w:fldChar w:fldCharType="separate"/>
      </w:r>
      <w:r w:rsidR="00AF705E">
        <w:t>[135]</w:t>
      </w:r>
      <w:r>
        <w:fldChar w:fldCharType="end"/>
      </w:r>
      <w:r>
        <w:fldChar w:fldCharType="begin"/>
      </w:r>
      <w:r>
        <w:instrText xml:space="preserve"> REF _Ref3292079 \r \h </w:instrText>
      </w:r>
      <w:r>
        <w:fldChar w:fldCharType="separate"/>
      </w:r>
      <w:r w:rsidR="00AF705E">
        <w:t>[136]</w:t>
      </w:r>
      <w:r>
        <w:fldChar w:fldCharType="end"/>
      </w:r>
      <w:r>
        <w:t>.</w:t>
      </w:r>
      <w:ins w:id="92" w:author="Gary Sullivan" w:date="2020-03-29T11:22:00Z">
        <w:r w:rsidR="00973D93">
          <w:t xml:space="preserve"> </w:t>
        </w:r>
      </w:ins>
    </w:p>
    <w:p w14:paraId="09B40044" w14:textId="100761BC" w:rsidR="00613E78" w:rsidRPr="00973D93" w:rsidDel="00973D93" w:rsidRDefault="00613E78">
      <w:pPr>
        <w:numPr>
          <w:ilvl w:val="1"/>
          <w:numId w:val="1"/>
        </w:numPr>
        <w:spacing w:before="120"/>
        <w:jc w:val="both"/>
        <w:rPr>
          <w:del w:id="93" w:author="Gary Sullivan" w:date="2020-03-29T11:22:00Z"/>
          <w:b/>
          <w:bCs/>
        </w:rPr>
      </w:pPr>
      <w:r w:rsidRPr="00973D93">
        <w:rPr>
          <w:b/>
          <w:bCs/>
        </w:rPr>
        <w:t xml:space="preserve">Panasonic </w:t>
      </w:r>
      <w:r w:rsidR="00914A29" w:rsidRPr="000E6256">
        <w:rPr>
          <w:b/>
          <w:bCs/>
        </w:rPr>
        <w:t xml:space="preserve">Lumix </w:t>
      </w:r>
      <w:r w:rsidRPr="00973D93">
        <w:rPr>
          <w:b/>
          <w:bCs/>
        </w:rPr>
        <w:t>DC-S1</w:t>
      </w:r>
      <w:r w:rsidR="008E7243" w:rsidRPr="00973D93">
        <w:rPr>
          <w:b/>
          <w:bCs/>
        </w:rPr>
        <w:t>R</w:t>
      </w:r>
      <w:r>
        <w:t xml:space="preserve"> and </w:t>
      </w:r>
      <w:r w:rsidRPr="00973D93">
        <w:rPr>
          <w:b/>
          <w:bCs/>
        </w:rPr>
        <w:t>DC-S1</w:t>
      </w:r>
      <w:r>
        <w:t xml:space="preserve"> (June 2019), high-resolution cameras with full-frame sensors</w:t>
      </w:r>
      <w:r w:rsidR="008E7243">
        <w:t xml:space="preserve"> support 10-bit 4K HEVC video encoding </w:t>
      </w:r>
      <w:r w:rsidR="008E7243">
        <w:fldChar w:fldCharType="begin"/>
      </w:r>
      <w:r w:rsidR="008E7243">
        <w:instrText xml:space="preserve"> REF _Ref12376894 \r \h </w:instrText>
      </w:r>
      <w:r w:rsidR="008E7243">
        <w:fldChar w:fldCharType="separate"/>
      </w:r>
      <w:r w:rsidR="00AF705E">
        <w:t>[137]</w:t>
      </w:r>
      <w:r w:rsidR="008E7243">
        <w:fldChar w:fldCharType="end"/>
      </w:r>
      <w:r w:rsidR="008E7243">
        <w:fldChar w:fldCharType="begin"/>
      </w:r>
      <w:r w:rsidR="008E7243">
        <w:instrText xml:space="preserve"> REF _Ref12376896 \r \h </w:instrText>
      </w:r>
      <w:r w:rsidR="008E7243">
        <w:fldChar w:fldCharType="separate"/>
      </w:r>
      <w:r w:rsidR="00AF705E">
        <w:t>[138]</w:t>
      </w:r>
      <w:r w:rsidR="008E7243">
        <w:fldChar w:fldCharType="end"/>
      </w:r>
      <w:r w:rsidR="008E7243">
        <w:t>.</w:t>
      </w:r>
      <w:ins w:id="94" w:author="Gary Sullivan" w:date="2020-03-29T11:22:00Z">
        <w:r w:rsidR="00973D93">
          <w:t xml:space="preserve"> </w:t>
        </w:r>
      </w:ins>
    </w:p>
    <w:p w14:paraId="3D9BBB33" w14:textId="2B2D3443" w:rsidR="00D42938" w:rsidRPr="00973D93" w:rsidRDefault="00D42938">
      <w:pPr>
        <w:numPr>
          <w:ilvl w:val="1"/>
          <w:numId w:val="1"/>
        </w:numPr>
        <w:spacing w:before="120"/>
        <w:jc w:val="both"/>
        <w:rPr>
          <w:b/>
          <w:bCs/>
        </w:rPr>
      </w:pPr>
      <w:r w:rsidRPr="00973D93">
        <w:rPr>
          <w:b/>
          <w:bCs/>
        </w:rPr>
        <w:t>Panasonic AJ-CX4000</w:t>
      </w:r>
      <w:r>
        <w:t xml:space="preserve">, an interchangeable-lens shoulder mount broadcast camera, supports HEVC recording up to 4K resolution with 10 bit and </w:t>
      </w:r>
      <w:r w:rsidR="005462A4">
        <w:t xml:space="preserve">HLG </w:t>
      </w:r>
      <w:r>
        <w:t xml:space="preserve">HDR capability </w:t>
      </w:r>
      <w:r>
        <w:fldChar w:fldCharType="begin"/>
      </w:r>
      <w:r>
        <w:instrText xml:space="preserve"> REF _Ref20076029 \r \h </w:instrText>
      </w:r>
      <w:r>
        <w:fldChar w:fldCharType="separate"/>
      </w:r>
      <w:r w:rsidR="00AF705E">
        <w:t>[139]</w:t>
      </w:r>
      <w:r>
        <w:fldChar w:fldCharType="end"/>
      </w:r>
      <w:r w:rsidR="00B5608D">
        <w:fldChar w:fldCharType="begin"/>
      </w:r>
      <w:r w:rsidR="00B5608D">
        <w:instrText xml:space="preserve"> REF _Ref26887313 \r \h </w:instrText>
      </w:r>
      <w:r w:rsidR="00B5608D">
        <w:fldChar w:fldCharType="separate"/>
      </w:r>
      <w:r w:rsidR="00AF705E">
        <w:t>[140]</w:t>
      </w:r>
      <w:r w:rsidR="00B5608D">
        <w:fldChar w:fldCharType="end"/>
      </w:r>
      <w:r w:rsidR="00B5608D">
        <w:fldChar w:fldCharType="begin"/>
      </w:r>
      <w:r w:rsidR="00B5608D">
        <w:instrText xml:space="preserve"> REF _Ref26887316 \r \h </w:instrText>
      </w:r>
      <w:r w:rsidR="00B5608D">
        <w:fldChar w:fldCharType="separate"/>
      </w:r>
      <w:r w:rsidR="00AF705E">
        <w:t>[141]</w:t>
      </w:r>
      <w:r w:rsidR="00B5608D">
        <w:fldChar w:fldCharType="end"/>
      </w:r>
      <w:r>
        <w:t>.</w:t>
      </w:r>
    </w:p>
    <w:p w14:paraId="2ADEAD5A" w14:textId="69819447" w:rsidR="00253001" w:rsidRDefault="00253001" w:rsidP="002C1F7A">
      <w:pPr>
        <w:numPr>
          <w:ilvl w:val="1"/>
          <w:numId w:val="1"/>
        </w:numPr>
        <w:spacing w:before="120"/>
        <w:jc w:val="both"/>
      </w:pPr>
      <w:r>
        <w:rPr>
          <w:b/>
        </w:rPr>
        <w:lastRenderedPageBreak/>
        <w:t xml:space="preserve">Sharp 8K </w:t>
      </w:r>
      <w:r w:rsidR="00B12EAB">
        <w:rPr>
          <w:b/>
        </w:rPr>
        <w:t xml:space="preserve">UHD </w:t>
      </w:r>
      <w:r w:rsidR="009A71D9">
        <w:rPr>
          <w:b/>
        </w:rPr>
        <w:t xml:space="preserve">30 fps </w:t>
      </w:r>
      <w:r>
        <w:rPr>
          <w:b/>
        </w:rPr>
        <w:t xml:space="preserve">micro </w:t>
      </w:r>
      <w:r w:rsidR="00B12EAB">
        <w:rPr>
          <w:b/>
        </w:rPr>
        <w:t>four-thirds</w:t>
      </w:r>
      <w:r>
        <w:rPr>
          <w:b/>
        </w:rPr>
        <w:t xml:space="preserve"> prosumer camera</w:t>
      </w:r>
      <w:r>
        <w:t xml:space="preserve"> (announced January 2019, </w:t>
      </w:r>
      <w:r w:rsidR="00EF0865">
        <w:t xml:space="preserve">further </w:t>
      </w:r>
      <w:r>
        <w:t>detail expected April 2019)</w:t>
      </w:r>
      <w:r w:rsidR="009A71D9">
        <w:t xml:space="preserve"> </w:t>
      </w:r>
      <w:r w:rsidR="009A71D9">
        <w:fldChar w:fldCharType="begin"/>
      </w:r>
      <w:r w:rsidR="009A71D9">
        <w:instrText xml:space="preserve"> REF _Ref3284454 \r \h </w:instrText>
      </w:r>
      <w:r w:rsidR="009A71D9">
        <w:fldChar w:fldCharType="separate"/>
      </w:r>
      <w:r w:rsidR="00AF705E">
        <w:t>[142]</w:t>
      </w:r>
      <w:r w:rsidR="009A71D9">
        <w:fldChar w:fldCharType="end"/>
      </w:r>
      <w:r>
        <w:t>.</w:t>
      </w:r>
    </w:p>
    <w:p w14:paraId="35167F62" w14:textId="5D4E7474" w:rsidR="00A27DF4" w:rsidRPr="00A67845" w:rsidRDefault="00A27DF4" w:rsidP="002C1F7A">
      <w:pPr>
        <w:numPr>
          <w:ilvl w:val="1"/>
          <w:numId w:val="1"/>
        </w:numPr>
        <w:spacing w:before="120"/>
        <w:jc w:val="both"/>
        <w:rPr>
          <w:ins w:id="95" w:author="Gary Sullivan" w:date="2020-03-29T11:49:00Z"/>
        </w:rPr>
      </w:pPr>
      <w:r w:rsidRPr="00A27DF4">
        <w:rPr>
          <w:b/>
        </w:rPr>
        <w:t>JVC</w:t>
      </w:r>
      <w:r w:rsidRPr="003517A4">
        <w:rPr>
          <w:b/>
        </w:rPr>
        <w:t xml:space="preserve"> KA-EN200 streaming adapter</w:t>
      </w:r>
      <w:r>
        <w:rPr>
          <w:bCs/>
        </w:rPr>
        <w:t xml:space="preserve"> (September 2019) was introduced to enable HEVC in its </w:t>
      </w:r>
      <w:r w:rsidRPr="00A27DF4">
        <w:rPr>
          <w:bCs/>
        </w:rPr>
        <w:t>GY-HC550 and GY-HC500 4K cameras</w:t>
      </w:r>
      <w:r>
        <w:rPr>
          <w:bCs/>
        </w:rPr>
        <w:t xml:space="preserve"> </w:t>
      </w:r>
      <w:r w:rsidR="00873D4D">
        <w:rPr>
          <w:bCs/>
        </w:rPr>
        <w:fldChar w:fldCharType="begin"/>
      </w:r>
      <w:r w:rsidR="00873D4D">
        <w:rPr>
          <w:bCs/>
        </w:rPr>
        <w:instrText xml:space="preserve"> REF _Ref20075242 \r \h </w:instrText>
      </w:r>
      <w:r w:rsidR="00873D4D">
        <w:rPr>
          <w:bCs/>
        </w:rPr>
      </w:r>
      <w:r w:rsidR="00873D4D">
        <w:rPr>
          <w:bCs/>
        </w:rPr>
        <w:fldChar w:fldCharType="separate"/>
      </w:r>
      <w:r w:rsidR="00AF705E">
        <w:rPr>
          <w:bCs/>
        </w:rPr>
        <w:t>[143]</w:t>
      </w:r>
      <w:r w:rsidR="00873D4D">
        <w:rPr>
          <w:bCs/>
        </w:rPr>
        <w:fldChar w:fldCharType="end"/>
      </w:r>
      <w:ins w:id="96" w:author="Gary Sullivan" w:date="2020-03-29T11:02:00Z">
        <w:r w:rsidR="00BE65E4">
          <w:rPr>
            <w:bCs/>
          </w:rPr>
          <w:t xml:space="preserve">; and </w:t>
        </w:r>
        <w:r w:rsidR="00BE65E4" w:rsidRPr="00973D93">
          <w:rPr>
            <w:b/>
            <w:rPrChange w:id="97" w:author="Gary Sullivan" w:date="2020-03-29T11:21:00Z">
              <w:rPr>
                <w:bCs/>
              </w:rPr>
            </w:rPrChange>
          </w:rPr>
          <w:t>KA-EN200</w:t>
        </w:r>
      </w:ins>
      <w:ins w:id="98" w:author="Gary Sullivan" w:date="2020-03-29T11:03:00Z">
        <w:r w:rsidR="00BE65E4" w:rsidRPr="00973D93">
          <w:rPr>
            <w:b/>
            <w:rPrChange w:id="99" w:author="Gary Sullivan" w:date="2020-03-29T11:21:00Z">
              <w:rPr>
                <w:bCs/>
              </w:rPr>
            </w:rPrChange>
          </w:rPr>
          <w:t xml:space="preserve">G </w:t>
        </w:r>
      </w:ins>
      <w:ins w:id="100" w:author="Gary Sullivan" w:date="2020-03-29T11:21:00Z">
        <w:r w:rsidR="00973D93" w:rsidRPr="00973D93">
          <w:rPr>
            <w:b/>
            <w:rPrChange w:id="101" w:author="Gary Sullivan" w:date="2020-03-29T11:21:00Z">
              <w:rPr>
                <w:bCs/>
              </w:rPr>
            </w:rPrChange>
          </w:rPr>
          <w:t>streaming adapter</w:t>
        </w:r>
        <w:r w:rsidR="00973D93">
          <w:rPr>
            <w:bCs/>
          </w:rPr>
          <w:t xml:space="preserve"> </w:t>
        </w:r>
      </w:ins>
      <w:ins w:id="102" w:author="Gary Sullivan" w:date="2020-03-29T11:03:00Z">
        <w:r w:rsidR="00BE65E4">
          <w:rPr>
            <w:bCs/>
          </w:rPr>
          <w:t xml:space="preserve">(March 2020) </w:t>
        </w:r>
      </w:ins>
      <w:ins w:id="103" w:author="Gary Sullivan" w:date="2020-03-29T11:04:00Z">
        <w:r w:rsidR="00BE65E4">
          <w:rPr>
            <w:bCs/>
          </w:rPr>
          <w:t xml:space="preserve">with 10 bit 4:2:2 support </w:t>
        </w:r>
      </w:ins>
      <w:ins w:id="104" w:author="Gary Sullivan" w:date="2020-03-29T11:03:00Z">
        <w:r w:rsidR="00BE65E4">
          <w:rPr>
            <w:bCs/>
          </w:rPr>
          <w:t xml:space="preserve">in the JVC </w:t>
        </w:r>
      </w:ins>
      <w:ins w:id="105" w:author="Gary Sullivan" w:date="2020-03-29T11:04:00Z">
        <w:r w:rsidR="00BE65E4" w:rsidRPr="00BE65E4">
          <w:rPr>
            <w:bCs/>
          </w:rPr>
          <w:t>GY-HC900, GY-HC500 and GY-HC550</w:t>
        </w:r>
        <w:r w:rsidR="00BE65E4">
          <w:rPr>
            <w:bCs/>
          </w:rPr>
          <w:t xml:space="preserve"> </w:t>
        </w:r>
      </w:ins>
      <w:ins w:id="106" w:author="Gary Sullivan" w:date="2020-03-29T11:03:00Z">
        <w:r w:rsidR="00BE65E4">
          <w:rPr>
            <w:bCs/>
          </w:rPr>
          <w:t>Connected Cam series</w:t>
        </w:r>
      </w:ins>
      <w:ins w:id="107" w:author="Gary Sullivan" w:date="2020-03-29T11:04:00Z">
        <w:r w:rsidR="00BE65E4">
          <w:rPr>
            <w:bCs/>
          </w:rPr>
          <w:t xml:space="preserve"> camcorders</w:t>
        </w:r>
      </w:ins>
      <w:ins w:id="108" w:author="Gary Sullivan" w:date="2020-03-29T11:06:00Z">
        <w:r w:rsidR="00BE65E4">
          <w:rPr>
            <w:bCs/>
          </w:rPr>
          <w:t xml:space="preserve"> </w:t>
        </w:r>
        <w:r w:rsidR="00BE65E4">
          <w:rPr>
            <w:bCs/>
          </w:rPr>
          <w:fldChar w:fldCharType="begin"/>
        </w:r>
        <w:r w:rsidR="00BE65E4">
          <w:rPr>
            <w:bCs/>
          </w:rPr>
          <w:instrText xml:space="preserve"> REF _Ref36372392 \r \h </w:instrText>
        </w:r>
      </w:ins>
      <w:r w:rsidR="00BE65E4">
        <w:rPr>
          <w:bCs/>
        </w:rPr>
      </w:r>
      <w:r w:rsidR="00BE65E4">
        <w:rPr>
          <w:bCs/>
        </w:rPr>
        <w:fldChar w:fldCharType="separate"/>
      </w:r>
      <w:r w:rsidR="00AF705E">
        <w:rPr>
          <w:bCs/>
        </w:rPr>
        <w:t>[144]</w:t>
      </w:r>
      <w:ins w:id="109" w:author="Gary Sullivan" w:date="2020-03-29T11:06:00Z">
        <w:r w:rsidR="00BE65E4">
          <w:rPr>
            <w:bCs/>
          </w:rPr>
          <w:fldChar w:fldCharType="end"/>
        </w:r>
      </w:ins>
      <w:r w:rsidR="00873D4D">
        <w:rPr>
          <w:bCs/>
        </w:rPr>
        <w:t>.</w:t>
      </w:r>
    </w:p>
    <w:p w14:paraId="75066CF8" w14:textId="1A2D9063" w:rsidR="00A67845" w:rsidRDefault="00A67845" w:rsidP="002C1F7A">
      <w:pPr>
        <w:numPr>
          <w:ilvl w:val="1"/>
          <w:numId w:val="1"/>
        </w:numPr>
        <w:spacing w:before="120"/>
        <w:jc w:val="both"/>
        <w:rPr>
          <w:ins w:id="110" w:author="Gary Sullivan" w:date="2020-04-12T02:52:00Z"/>
        </w:rPr>
      </w:pPr>
      <w:ins w:id="111" w:author="Gary Sullivan" w:date="2020-03-29T11:49:00Z">
        <w:r w:rsidRPr="00A67845">
          <w:rPr>
            <w:b/>
            <w:bCs/>
          </w:rPr>
          <w:t xml:space="preserve">Delta Digital 7840R </w:t>
        </w:r>
        <w:r>
          <w:rPr>
            <w:b/>
            <w:bCs/>
          </w:rPr>
          <w:t>military-grade rugged encoder</w:t>
        </w:r>
        <w:r>
          <w:t xml:space="preserve"> for </w:t>
        </w:r>
        <w:r w:rsidRPr="00A67845">
          <w:t>airborne, ground-mobile, and shipboard environments</w:t>
        </w:r>
      </w:ins>
      <w:ins w:id="112" w:author="Gary Sullivan" w:date="2020-03-29T12:04:00Z">
        <w:r w:rsidR="00D83C6F">
          <w:t>, supporting HD and SD resolution</w:t>
        </w:r>
      </w:ins>
      <w:ins w:id="113" w:author="Gary Sullivan" w:date="2020-03-29T11:49:00Z">
        <w:r>
          <w:t xml:space="preserve"> (March 2020)</w:t>
        </w:r>
      </w:ins>
      <w:ins w:id="114" w:author="Gary Sullivan" w:date="2020-03-29T11:50:00Z">
        <w:r>
          <w:t xml:space="preserve"> </w:t>
        </w:r>
      </w:ins>
      <w:ins w:id="115" w:author="Gary Sullivan" w:date="2020-03-29T11:52:00Z">
        <w:r>
          <w:fldChar w:fldCharType="begin"/>
        </w:r>
        <w:r>
          <w:instrText xml:space="preserve"> REF _Ref36375171 \r \h </w:instrText>
        </w:r>
      </w:ins>
      <w:r>
        <w:fldChar w:fldCharType="separate"/>
      </w:r>
      <w:r w:rsidR="00AF705E">
        <w:t>[145]</w:t>
      </w:r>
      <w:ins w:id="116" w:author="Gary Sullivan" w:date="2020-03-29T11:52:00Z">
        <w:r>
          <w:fldChar w:fldCharType="end"/>
        </w:r>
      </w:ins>
      <w:ins w:id="117" w:author="Gary Sullivan" w:date="2020-03-29T11:49:00Z">
        <w:r>
          <w:t>.</w:t>
        </w:r>
      </w:ins>
    </w:p>
    <w:p w14:paraId="74163ECE" w14:textId="295018C0" w:rsidR="00445718" w:rsidRDefault="00445718" w:rsidP="002C1F7A">
      <w:pPr>
        <w:numPr>
          <w:ilvl w:val="1"/>
          <w:numId w:val="1"/>
        </w:numPr>
        <w:spacing w:before="120"/>
        <w:jc w:val="both"/>
      </w:pPr>
      <w:ins w:id="118" w:author="Gary Sullivan" w:date="2020-04-12T02:52:00Z">
        <w:r>
          <w:rPr>
            <w:b/>
            <w:bCs/>
          </w:rPr>
          <w:t>Marshall Electronics</w:t>
        </w:r>
        <w:r>
          <w:t xml:space="preserve"> IP cameras </w:t>
        </w:r>
      </w:ins>
      <w:ins w:id="119" w:author="Gary Sullivan" w:date="2020-04-12T02:53:00Z">
        <w:r w:rsidRPr="00445718">
          <w:t>CV730-BK, CV630-IP, CV420-30X-IP, and CV355-30X-IP</w:t>
        </w:r>
        <w:r>
          <w:t xml:space="preserve"> for </w:t>
        </w:r>
      </w:ins>
      <w:ins w:id="120" w:author="Gary Sullivan" w:date="2020-04-12T03:00:00Z">
        <w:r w:rsidR="001312BA">
          <w:t xml:space="preserve">IP-based </w:t>
        </w:r>
      </w:ins>
      <w:ins w:id="121" w:author="Gary Sullivan" w:date="2020-04-12T02:53:00Z">
        <w:r>
          <w:t xml:space="preserve">broadcast production workflows </w:t>
        </w:r>
      </w:ins>
      <w:ins w:id="122" w:author="Gary Sullivan" w:date="2020-04-12T02:56:00Z">
        <w:r>
          <w:t xml:space="preserve">with </w:t>
        </w:r>
      </w:ins>
      <w:ins w:id="123" w:author="Gary Sullivan" w:date="2020-04-12T02:59:00Z">
        <w:r w:rsidR="001312BA">
          <w:t xml:space="preserve">HD and UHD video capabilities up to 60 fps, 8.5 MP sensors, </w:t>
        </w:r>
      </w:ins>
      <w:ins w:id="124" w:author="Gary Sullivan" w:date="2020-04-12T02:56:00Z">
        <w:r>
          <w:t xml:space="preserve">30× optical </w:t>
        </w:r>
        <w:proofErr w:type="spellStart"/>
        <w:r>
          <w:t>zom</w:t>
        </w:r>
        <w:proofErr w:type="spellEnd"/>
        <w:r>
          <w:t xml:space="preserve"> range</w:t>
        </w:r>
      </w:ins>
      <w:ins w:id="125" w:author="Gary Sullivan" w:date="2020-04-12T02:57:00Z">
        <w:r>
          <w:t xml:space="preserve">, </w:t>
        </w:r>
      </w:ins>
      <w:ins w:id="126" w:author="Gary Sullivan" w:date="2020-04-12T02:59:00Z">
        <w:r w:rsidR="001312BA">
          <w:t xml:space="preserve">and </w:t>
        </w:r>
      </w:ins>
      <w:ins w:id="127" w:author="Gary Sullivan" w:date="2020-04-12T02:57:00Z">
        <w:r>
          <w:t xml:space="preserve">triple video stream support </w:t>
        </w:r>
      </w:ins>
      <w:ins w:id="128" w:author="Gary Sullivan" w:date="2020-04-12T02:53:00Z">
        <w:r>
          <w:t>(April 2020)</w:t>
        </w:r>
      </w:ins>
      <w:ins w:id="129" w:author="Gary Sullivan" w:date="2020-04-12T02:57:00Z">
        <w:r w:rsidR="00EA3C37">
          <w:t> </w:t>
        </w:r>
      </w:ins>
      <w:ins w:id="130" w:author="Gary Sullivan" w:date="2020-04-12T02:55:00Z">
        <w:r>
          <w:fldChar w:fldCharType="begin"/>
        </w:r>
        <w:r>
          <w:instrText xml:space="preserve"> REF _Ref37552548 \r \h </w:instrText>
        </w:r>
      </w:ins>
      <w:r>
        <w:fldChar w:fldCharType="separate"/>
      </w:r>
      <w:r w:rsidR="00AF705E">
        <w:t>[146]</w:t>
      </w:r>
      <w:ins w:id="131" w:author="Gary Sullivan" w:date="2020-04-12T02:55:00Z">
        <w:r>
          <w:fldChar w:fldCharType="end"/>
        </w:r>
      </w:ins>
      <w:ins w:id="132" w:author="Gary Sullivan" w:date="2020-04-12T02:53:00Z">
        <w:r>
          <w:t>.</w:t>
        </w:r>
      </w:ins>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4AF7CB9B"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1F4AD28D" w14:textId="032E696E" w:rsidR="00A5175F" w:rsidRDefault="00A5175F" w:rsidP="008E5643">
      <w:pPr>
        <w:numPr>
          <w:ilvl w:val="1"/>
          <w:numId w:val="1"/>
        </w:numPr>
        <w:spacing w:before="120"/>
        <w:jc w:val="both"/>
      </w:pPr>
      <w:r w:rsidRPr="00EF0865">
        <w:rPr>
          <w:b/>
        </w:rPr>
        <w:t>Hardware chip support for security</w:t>
      </w:r>
      <w:r w:rsidR="004C716B">
        <w:rPr>
          <w:b/>
        </w:rPr>
        <w:t>,</w:t>
      </w:r>
      <w:r w:rsidRPr="00EF0865">
        <w:rPr>
          <w:b/>
        </w:rPr>
        <w:t xml:space="preserve"> surveillance</w:t>
      </w:r>
      <w:r w:rsidR="004C716B">
        <w:rPr>
          <w:b/>
        </w:rPr>
        <w:t>, and Smart Home connectivity</w:t>
      </w:r>
      <w:r>
        <w:t xml:space="preserve">: by Ambarella with 4Kp30 encoding and multi-stream support (January 2019) </w:t>
      </w:r>
      <w:r>
        <w:fldChar w:fldCharType="begin"/>
      </w:r>
      <w:r>
        <w:instrText xml:space="preserve"> REF _Ref3283930 \r \h </w:instrText>
      </w:r>
      <w:r>
        <w:fldChar w:fldCharType="separate"/>
      </w:r>
      <w:r w:rsidR="00AF705E">
        <w:t>[147]</w:t>
      </w:r>
      <w:r>
        <w:fldChar w:fldCharType="end"/>
      </w:r>
      <w:r w:rsidR="004C716B">
        <w:t xml:space="preserve">, by </w:t>
      </w:r>
      <w:proofErr w:type="spellStart"/>
      <w:r w:rsidR="004C716B">
        <w:t>HiSilicon</w:t>
      </w:r>
      <w:proofErr w:type="spellEnd"/>
      <w:r w:rsidR="004C716B">
        <w:t xml:space="preserve"> with 8Kp120 </w:t>
      </w:r>
      <w:r w:rsidR="00873D4D">
        <w:t xml:space="preserve">playback </w:t>
      </w:r>
      <w:r w:rsidR="00D42938">
        <w:t xml:space="preserve">capability </w:t>
      </w:r>
      <w:r w:rsidR="00873D4D">
        <w:t xml:space="preserve">and </w:t>
      </w:r>
      <w:r w:rsidR="00D42938">
        <w:t xml:space="preserve">some </w:t>
      </w:r>
      <w:r w:rsidR="00873D4D">
        <w:t>encoding capability</w:t>
      </w:r>
      <w:r w:rsidR="004C716B">
        <w:t xml:space="preserve"> (September 2019)</w:t>
      </w:r>
      <w:r w:rsidR="00873D4D">
        <w:t xml:space="preserve"> </w:t>
      </w:r>
      <w:r w:rsidR="00873D4D">
        <w:fldChar w:fldCharType="begin"/>
      </w:r>
      <w:r w:rsidR="00873D4D">
        <w:instrText xml:space="preserve"> REF _Ref20075314 \r \h </w:instrText>
      </w:r>
      <w:r w:rsidR="00873D4D">
        <w:fldChar w:fldCharType="separate"/>
      </w:r>
      <w:r w:rsidR="00AF705E">
        <w:t>[148]</w:t>
      </w:r>
      <w:r w:rsidR="00873D4D">
        <w:fldChar w:fldCharType="end"/>
      </w:r>
      <w:r w:rsidR="00E65063">
        <w:t xml:space="preserve">, and by </w:t>
      </w:r>
      <w:proofErr w:type="spellStart"/>
      <w:r w:rsidR="00E65063">
        <w:t>OmniVision</w:t>
      </w:r>
      <w:proofErr w:type="spellEnd"/>
      <w:r w:rsidR="00E65063">
        <w:t xml:space="preserve"> with 4K and HDR encoding capability (January 2019) </w:t>
      </w:r>
      <w:r w:rsidR="00E65063">
        <w:fldChar w:fldCharType="begin"/>
      </w:r>
      <w:r w:rsidR="00E65063">
        <w:instrText xml:space="preserve"> REF _Ref28973144 \r \h </w:instrText>
      </w:r>
      <w:r w:rsidR="00E65063">
        <w:fldChar w:fldCharType="separate"/>
      </w:r>
      <w:r w:rsidR="00AF705E">
        <w:t>[149]</w:t>
      </w:r>
      <w:r w:rsidR="00E65063">
        <w:fldChar w:fldCharType="end"/>
      </w:r>
      <w:r>
        <w:t>.</w:t>
      </w:r>
    </w:p>
    <w:p w14:paraId="5D7E986E" w14:textId="1FDF4471" w:rsidR="00A67845" w:rsidRPr="00B07360" w:rsidRDefault="007F1E62" w:rsidP="00A67845">
      <w:pPr>
        <w:numPr>
          <w:ilvl w:val="1"/>
          <w:numId w:val="1"/>
        </w:numPr>
        <w:spacing w:before="120"/>
        <w:jc w:val="both"/>
      </w:pPr>
      <w:r w:rsidRPr="00A67845">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r w:rsidR="00A06507">
        <w:t xml:space="preserve">Beamr,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proofErr w:type="spellStart"/>
      <w:r w:rsidR="009E6F90">
        <w:t>LiveU</w:t>
      </w:r>
      <w:proofErr w:type="spellEnd"/>
      <w:r w:rsidR="009E6F9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r w:rsidR="00172826" w:rsidRPr="00172826">
        <w:t xml:space="preserve">, </w:t>
      </w:r>
      <w:r w:rsidR="00A06507">
        <w:t xml:space="preserve">and </w:t>
      </w:r>
      <w:r w:rsidR="00172826" w:rsidRPr="00172826">
        <w:t>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79F090B3"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AF705E">
        <w:rPr>
          <w:rFonts w:asciiTheme="minorHAnsi" w:eastAsiaTheme="minorHAnsi" w:hAnsiTheme="minorHAnsi" w:cstheme="minorBidi"/>
        </w:rPr>
        <w:t>[150]</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498917D6"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AF705E">
        <w:rPr>
          <w:rFonts w:asciiTheme="minorHAnsi" w:eastAsiaTheme="minorHAnsi" w:hAnsiTheme="minorHAnsi" w:cstheme="minorBidi"/>
        </w:rPr>
        <w:t>[151]</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408758B7"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12248C">
        <w:t xml:space="preserve"> </w:t>
      </w:r>
      <w:r w:rsidR="0012248C">
        <w:fldChar w:fldCharType="begin"/>
      </w:r>
      <w:r w:rsidR="0012248C">
        <w:instrText xml:space="preserve"> REF _Ref513125504 \r \h </w:instrText>
      </w:r>
      <w:r w:rsidR="0012248C">
        <w:fldChar w:fldCharType="separate"/>
      </w:r>
      <w:r w:rsidR="00AF705E">
        <w:t>[8]</w:t>
      </w:r>
      <w:r w:rsidR="0012248C">
        <w:fldChar w:fldCharType="end"/>
      </w:r>
      <w:r w:rsidR="00751ABA">
        <w:t>.</w:t>
      </w:r>
    </w:p>
    <w:p w14:paraId="436CB658" w14:textId="3C1ECA80" w:rsidR="006E194F" w:rsidRDefault="006E194F" w:rsidP="00A76F5F">
      <w:pPr>
        <w:numPr>
          <w:ilvl w:val="1"/>
          <w:numId w:val="1"/>
        </w:numPr>
        <w:spacing w:before="120"/>
        <w:jc w:val="both"/>
      </w:pPr>
      <w:r>
        <w:t xml:space="preserve">Market penetration of 4K televisions </w:t>
      </w:r>
      <w:r w:rsidR="00E373A8">
        <w:t xml:space="preserve">reached approximately 10% in </w:t>
      </w:r>
      <w:r w:rsidR="005B2B3E">
        <w:t xml:space="preserve">China by 2015 </w:t>
      </w:r>
      <w:r w:rsidR="005B2B3E">
        <w:fldChar w:fldCharType="begin"/>
      </w:r>
      <w:r w:rsidR="005B2B3E">
        <w:instrText xml:space="preserve"> REF _Ref483735651 \r \h </w:instrText>
      </w:r>
      <w:r w:rsidR="005B2B3E">
        <w:fldChar w:fldCharType="separate"/>
      </w:r>
      <w:r w:rsidR="00AF705E">
        <w:t>[26]</w:t>
      </w:r>
      <w:r w:rsidR="005B2B3E">
        <w:fldChar w:fldCharType="end"/>
      </w:r>
      <w:r w:rsidR="005B2B3E">
        <w:t xml:space="preserve"> and in </w:t>
      </w:r>
      <w:r w:rsidR="00E373A8">
        <w:t xml:space="preserve">France, Germany, Italy, Poland, Sweden, UK, </w:t>
      </w:r>
      <w:r w:rsidR="005B2B3E">
        <w:t xml:space="preserve">and the </w:t>
      </w:r>
      <w:r w:rsidR="00E373A8">
        <w:t xml:space="preserve">U.S. </w:t>
      </w:r>
      <w:r w:rsidR="005B2B3E">
        <w:t xml:space="preserve">by 2017 </w:t>
      </w:r>
      <w:r w:rsidR="00DF247B">
        <w:t>(</w:t>
      </w:r>
      <w:r w:rsidR="00B23C11">
        <w:t>per</w:t>
      </w:r>
      <w:r w:rsidR="00E373A8">
        <w:t xml:space="preserve"> Huawei presentation </w:t>
      </w:r>
      <w:r w:rsidR="00DF247B">
        <w:t xml:space="preserve">at </w:t>
      </w:r>
      <w:r w:rsidR="00E373A8">
        <w:t>NAB 2017</w:t>
      </w:r>
      <w:r w:rsidR="00DF247B">
        <w:t>)</w:t>
      </w:r>
      <w:r w:rsidR="005B2B3E">
        <w:t>.</w:t>
      </w:r>
      <w:r w:rsidR="00A76F5F">
        <w:t xml:space="preserve"> Cisco systems reported in 2019 that “by 2022, nearly two-thirds (62 percent) of the installed flat-panel TV sets will be UHD, up from 23 percent in 2017” and that “UHD (or 4K) video will account for 22 percent of global IP Video traffic by 2022.” and “UHD as a percentage of IP </w:t>
      </w:r>
      <w:proofErr w:type="spellStart"/>
      <w:r w:rsidR="00A76F5F">
        <w:t>VoD</w:t>
      </w:r>
      <w:proofErr w:type="spellEnd"/>
      <w:r w:rsidR="00A76F5F">
        <w:t xml:space="preserve"> traffic will be higher at 35 percent by 2022” </w:t>
      </w:r>
      <w:r w:rsidR="00A76F5F">
        <w:fldChar w:fldCharType="begin"/>
      </w:r>
      <w:r w:rsidR="00A76F5F">
        <w:instrText xml:space="preserve"> REF _Ref483037491 \r \h </w:instrText>
      </w:r>
      <w:r w:rsidR="00A76F5F">
        <w:fldChar w:fldCharType="separate"/>
      </w:r>
      <w:r w:rsidR="00AF705E">
        <w:t>[6]</w:t>
      </w:r>
      <w:r w:rsidR="00A76F5F">
        <w:fldChar w:fldCharType="end"/>
      </w:r>
      <w:r w:rsidR="00A76F5F">
        <w:t>.</w:t>
      </w:r>
    </w:p>
    <w:p w14:paraId="126F8A0C" w14:textId="578347F9" w:rsidR="00DD56B3" w:rsidRDefault="00DD56B3" w:rsidP="008E5643">
      <w:pPr>
        <w:numPr>
          <w:ilvl w:val="1"/>
          <w:numId w:val="1"/>
        </w:numPr>
        <w:spacing w:before="120"/>
        <w:jc w:val="both"/>
      </w:pPr>
      <w:r w:rsidRPr="00F67972">
        <w:rPr>
          <w:b/>
          <w:bCs/>
        </w:rPr>
        <w:lastRenderedPageBreak/>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133" w:name="_Hlk482979312"/>
      <w:r>
        <w:t>“UHD Phase A</w:t>
      </w:r>
      <w:r w:rsidR="003E5D28">
        <w:t xml:space="preserve"> Content Parameters</w:t>
      </w:r>
      <w:r>
        <w:t xml:space="preserve">” </w:t>
      </w:r>
      <w:r w:rsidR="003E5D28">
        <w:t>(initial release 1.1 released to the public July 2016, latest release 1.3 April 2017)</w:t>
      </w:r>
      <w:bookmarkEnd w:id="133"/>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2AC6A452" w14:textId="3F591A44" w:rsidR="00C21BBD" w:rsidRDefault="00C21BBD" w:rsidP="00C21BBD">
      <w:pPr>
        <w:keepNext/>
        <w:numPr>
          <w:ilvl w:val="0"/>
          <w:numId w:val="1"/>
        </w:numPr>
        <w:spacing w:before="120"/>
        <w:jc w:val="both"/>
        <w:outlineLvl w:val="1"/>
      </w:pPr>
      <w:r>
        <w:rPr>
          <w:b/>
          <w:bCs/>
        </w:rPr>
        <w:t>8K UHD</w:t>
      </w:r>
      <w:r w:rsidRPr="00530B2F">
        <w:t xml:space="preserve">: </w:t>
      </w:r>
      <w:r>
        <w:t xml:space="preserve">HEVC </w:t>
      </w:r>
      <w:r w:rsidR="005B2B3E">
        <w:t>has been used in</w:t>
      </w:r>
      <w:r>
        <w:t xml:space="preserve"> deployment</w:t>
      </w:r>
      <w:r w:rsidR="00E81090">
        <w:t>s</w:t>
      </w:r>
      <w:r>
        <w:t xml:space="preserve"> of 8K UHD television:</w:t>
      </w:r>
    </w:p>
    <w:p w14:paraId="0FF16773" w14:textId="3A83E95D" w:rsidR="00786032" w:rsidRDefault="00786032" w:rsidP="00C21BBD">
      <w:pPr>
        <w:numPr>
          <w:ilvl w:val="1"/>
          <w:numId w:val="1"/>
        </w:numPr>
        <w:spacing w:before="120"/>
        <w:jc w:val="both"/>
      </w:pPr>
      <w:r>
        <w:t>The first broadcast channel</w:t>
      </w:r>
      <w:r w:rsidRPr="00786032">
        <w:t xml:space="preserve"> via satellite for 8K UHD television, by NHK in Japan via B-SAT, uses HEVC</w:t>
      </w:r>
      <w:r>
        <w:t xml:space="preserve"> </w:t>
      </w:r>
      <w:r>
        <w:fldChar w:fldCharType="begin"/>
      </w:r>
      <w:r>
        <w:instrText xml:space="preserve"> REF _Ref4126147 \r \h </w:instrText>
      </w:r>
      <w:r>
        <w:fldChar w:fldCharType="separate"/>
      </w:r>
      <w:r w:rsidR="00AF705E">
        <w:t>[54]</w:t>
      </w:r>
      <w:r>
        <w:fldChar w:fldCharType="end"/>
      </w:r>
      <w:r>
        <w:fldChar w:fldCharType="begin"/>
      </w:r>
      <w:r>
        <w:instrText xml:space="preserve"> REF _Ref3321569 \r \h </w:instrText>
      </w:r>
      <w:r>
        <w:fldChar w:fldCharType="separate"/>
      </w:r>
      <w:r w:rsidR="00AF705E">
        <w:t>[56]</w:t>
      </w:r>
      <w:r>
        <w:fldChar w:fldCharType="end"/>
      </w:r>
      <w:r w:rsidRPr="00786032">
        <w:t>.</w:t>
      </w:r>
    </w:p>
    <w:p w14:paraId="7B7A3071" w14:textId="1A8333D5" w:rsidR="00C21BBD" w:rsidRDefault="00C21BBD" w:rsidP="00C21BBD">
      <w:pPr>
        <w:numPr>
          <w:ilvl w:val="1"/>
          <w:numId w:val="1"/>
        </w:numPr>
        <w:spacing w:before="120"/>
        <w:jc w:val="both"/>
      </w:pPr>
      <w:r>
        <w:t xml:space="preserve">The </w:t>
      </w:r>
      <w:r w:rsidR="00786032" w:rsidRPr="00786032">
        <w:t xml:space="preserve">live transmission of 8K from Rome to Tokyo </w:t>
      </w:r>
      <w:r>
        <w:t xml:space="preserve">for 8K UHD television, by NHK </w:t>
      </w:r>
      <w:r w:rsidR="00E81090">
        <w:t xml:space="preserve">in Japan </w:t>
      </w:r>
      <w:r>
        <w:t>in partnership with Eutelsat, uses HEVC</w:t>
      </w:r>
      <w:r w:rsidR="005B2B3E">
        <w:t xml:space="preserve"> </w:t>
      </w:r>
      <w:r w:rsidR="005B2B3E">
        <w:fldChar w:fldCharType="begin"/>
      </w:r>
      <w:r w:rsidR="005B2B3E">
        <w:instrText xml:space="preserve"> REF _Ref531686988 \r \h </w:instrText>
      </w:r>
      <w:r w:rsidR="005B2B3E">
        <w:fldChar w:fldCharType="separate"/>
      </w:r>
      <w:r w:rsidR="00AF705E">
        <w:t>[55]</w:t>
      </w:r>
      <w:r w:rsidR="005B2B3E">
        <w:fldChar w:fldCharType="end"/>
      </w:r>
      <w:r>
        <w:t>.</w:t>
      </w:r>
    </w:p>
    <w:p w14:paraId="04D14EC1" w14:textId="56BFFA5D" w:rsidR="00E81090" w:rsidRDefault="00E81090" w:rsidP="008A776E">
      <w:pPr>
        <w:numPr>
          <w:ilvl w:val="1"/>
          <w:numId w:val="1"/>
        </w:numPr>
        <w:spacing w:before="120"/>
        <w:jc w:val="both"/>
      </w:pPr>
      <w:r>
        <w:t>8K over broadband IP</w:t>
      </w:r>
      <w:r w:rsidR="005B2B3E">
        <w:t xml:space="preserve">, via the </w:t>
      </w:r>
      <w:r w:rsidR="005B2B3E">
        <w:rPr>
          <w:b/>
        </w:rPr>
        <w:t>t-broad</w:t>
      </w:r>
      <w:r w:rsidR="005B2B3E">
        <w:t xml:space="preserve"> service in Korea </w:t>
      </w:r>
      <w:r w:rsidR="005B2B3E">
        <w:fldChar w:fldCharType="begin"/>
      </w:r>
      <w:r w:rsidR="005B2B3E">
        <w:instrText xml:space="preserve"> REF _Ref483574326 \r \h </w:instrText>
      </w:r>
      <w:r w:rsidR="005B2B3E">
        <w:fldChar w:fldCharType="separate"/>
      </w:r>
      <w:r w:rsidR="00AF705E">
        <w:t>[64]</w:t>
      </w:r>
      <w:r w:rsidR="005B2B3E">
        <w:fldChar w:fldCharType="end"/>
      </w:r>
      <w:r w:rsidR="005B2B3E">
        <w:t>.</w:t>
      </w:r>
    </w:p>
    <w:p w14:paraId="6C7E7973" w14:textId="18E8F5FE" w:rsidR="001D70D1" w:rsidRDefault="001D70D1" w:rsidP="008A776E">
      <w:pPr>
        <w:numPr>
          <w:ilvl w:val="1"/>
          <w:numId w:val="1"/>
        </w:numPr>
        <w:spacing w:before="120"/>
        <w:jc w:val="both"/>
      </w:pPr>
      <w:r>
        <w:t>Major display manufacturers, including Samsung</w:t>
      </w:r>
      <w:r w:rsidR="000910E2">
        <w:t>,</w:t>
      </w:r>
      <w:r>
        <w:t xml:space="preserve"> other members of the 8K Association </w:t>
      </w:r>
      <w:r>
        <w:fldChar w:fldCharType="begin"/>
      </w:r>
      <w:r>
        <w:instrText xml:space="preserve"> REF _Ref28974103 \r \h </w:instrText>
      </w:r>
      <w:r>
        <w:fldChar w:fldCharType="separate"/>
      </w:r>
      <w:r w:rsidR="00AF705E">
        <w:t>[10]</w:t>
      </w:r>
      <w:r>
        <w:fldChar w:fldCharType="end"/>
      </w:r>
      <w:r>
        <w:fldChar w:fldCharType="begin"/>
      </w:r>
      <w:r>
        <w:instrText xml:space="preserve"> REF _Ref28974105 \r \h </w:instrText>
      </w:r>
      <w:r>
        <w:fldChar w:fldCharType="separate"/>
      </w:r>
      <w:r w:rsidR="00AF705E">
        <w:t>[11]</w:t>
      </w:r>
      <w:r>
        <w:fldChar w:fldCharType="end"/>
      </w:r>
      <w:r>
        <w:t xml:space="preserve">, and LG Electronics </w:t>
      </w:r>
      <w:r>
        <w:fldChar w:fldCharType="begin"/>
      </w:r>
      <w:r>
        <w:instrText xml:space="preserve"> REF _Ref28974106 \r \h </w:instrText>
      </w:r>
      <w:r>
        <w:fldChar w:fldCharType="separate"/>
      </w:r>
      <w:r w:rsidR="00AF705E">
        <w:t>[12]</w:t>
      </w:r>
      <w:r>
        <w:fldChar w:fldCharType="end"/>
      </w:r>
      <w:r>
        <w:t>, have included HEVC support in their 8K televisions, starting around early 2020.</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 xml:space="preserve">The </w:t>
      </w:r>
      <w:proofErr w:type="gramStart"/>
      <w:r w:rsidRPr="007F1E62">
        <w:t>most commonly implemented</w:t>
      </w:r>
      <w:proofErr w:type="gramEnd"/>
      <w:r w:rsidRPr="007F1E62">
        <w:t xml:space="preserve">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lastRenderedPageBreak/>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5BCB0F81"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181EA0E1" w14:textId="066577D5" w:rsidR="00786032" w:rsidRDefault="00786032" w:rsidP="008E5643">
      <w:pPr>
        <w:numPr>
          <w:ilvl w:val="1"/>
          <w:numId w:val="1"/>
        </w:numPr>
        <w:spacing w:before="120"/>
        <w:jc w:val="both"/>
      </w:pPr>
      <w:r>
        <w:rPr>
          <w:b/>
          <w:bCs/>
        </w:rPr>
        <w:t>ARIB specifications for ISDB-S3</w:t>
      </w:r>
      <w:r>
        <w:rPr>
          <w:bCs/>
        </w:rPr>
        <w:t xml:space="preserve"> (STD-B32 and STD-B62) </w:t>
      </w:r>
      <w:r w:rsidRPr="00786032">
        <w:rPr>
          <w:bCs/>
        </w:rPr>
        <w:t>support up to 120 fps with HEVC with temporal sub-layer coding.</w:t>
      </w:r>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306F3BE4"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AF705E">
        <w:t>[152]</w:t>
      </w:r>
      <w:r w:rsidR="005A1A84">
        <w:fldChar w:fldCharType="end"/>
      </w:r>
      <w:r>
        <w:t>.</w:t>
      </w:r>
    </w:p>
    <w:p w14:paraId="39C8428B" w14:textId="7AF960A3" w:rsidR="00B41CF6" w:rsidRPr="00B41CF6" w:rsidRDefault="00B41CF6" w:rsidP="006C6932">
      <w:pPr>
        <w:keepNext/>
        <w:numPr>
          <w:ilvl w:val="0"/>
          <w:numId w:val="1"/>
        </w:numPr>
        <w:spacing w:before="120"/>
        <w:jc w:val="both"/>
        <w:outlineLvl w:val="1"/>
      </w:pPr>
      <w:r>
        <w:rPr>
          <w:b/>
        </w:rPr>
        <w:t>Most video editing software packages</w:t>
      </w:r>
      <w:r>
        <w:t xml:space="preserve">: HEVC is generally supported as an import and export format in </w:t>
      </w:r>
      <w:r w:rsidR="00E51D25">
        <w:t xml:space="preserve">most </w:t>
      </w:r>
      <w:r>
        <w:t xml:space="preserve">video editing software packages as of December 2018 </w:t>
      </w:r>
      <w:r>
        <w:fldChar w:fldCharType="begin"/>
      </w:r>
      <w:r>
        <w:instrText xml:space="preserve"> REF _Ref3293224 \r \h </w:instrText>
      </w:r>
      <w:r>
        <w:fldChar w:fldCharType="separate"/>
      </w:r>
      <w:r w:rsidR="00AF705E">
        <w:t>[153]</w:t>
      </w:r>
      <w:r>
        <w:fldChar w:fldCharType="end"/>
      </w:r>
      <w:r>
        <w:t>.</w:t>
      </w:r>
    </w:p>
    <w:p w14:paraId="71FED194" w14:textId="5CE78AE4" w:rsidR="006C6932" w:rsidRDefault="006C6932" w:rsidP="006C6932">
      <w:pPr>
        <w:keepNext/>
        <w:numPr>
          <w:ilvl w:val="0"/>
          <w:numId w:val="1"/>
        </w:numPr>
        <w:spacing w:before="120"/>
        <w:jc w:val="both"/>
        <w:outlineLvl w:val="1"/>
      </w:pPr>
      <w:r w:rsidRPr="005337BA">
        <w:rPr>
          <w:bCs/>
        </w:rPr>
        <w:t xml:space="preserve">Publicly available </w:t>
      </w:r>
      <w:r>
        <w:rPr>
          <w:bCs/>
        </w:rPr>
        <w:t xml:space="preserve">software source code implementations of HEVC </w:t>
      </w:r>
      <w:r w:rsidR="005D336D">
        <w:rPr>
          <w:bCs/>
        </w:rPr>
        <w:t xml:space="preserve">that seem potentially compatible with </w:t>
      </w:r>
      <w:r w:rsidR="005B1F15">
        <w:rPr>
          <w:bCs/>
        </w:rPr>
        <w:t>integration into</w:t>
      </w:r>
      <w:r w:rsidR="005D336D">
        <w:rPr>
          <w:bCs/>
        </w:rPr>
        <w:t xml:space="preserve"> commercial products </w:t>
      </w:r>
      <w:r>
        <w:rPr>
          <w:bCs/>
        </w:rPr>
        <w:t>include the following</w:t>
      </w:r>
      <w:r w:rsidRPr="006C6932">
        <w:t>:</w:t>
      </w:r>
    </w:p>
    <w:p w14:paraId="15E93840" w14:textId="026A1D24" w:rsidR="006C6932" w:rsidRDefault="006C6932" w:rsidP="006C6932">
      <w:pPr>
        <w:numPr>
          <w:ilvl w:val="1"/>
          <w:numId w:val="1"/>
        </w:numPr>
        <w:spacing w:before="120"/>
        <w:jc w:val="both"/>
      </w:pPr>
      <w:r>
        <w:rPr>
          <w:b/>
        </w:rPr>
        <w:t>HEVC model (HM)</w:t>
      </w:r>
      <w:r>
        <w:t xml:space="preserve"> reference software </w:t>
      </w:r>
      <w:r w:rsidR="005C34F9">
        <w:t>and related packages known as the Scalable HEVC Model (</w:t>
      </w:r>
      <w:r w:rsidR="005C34F9" w:rsidRPr="008A776E">
        <w:rPr>
          <w:b/>
        </w:rPr>
        <w:t>SHM</w:t>
      </w:r>
      <w:r w:rsidR="005C34F9">
        <w:t>), HEVC-based Multiview and 3D Test Model (</w:t>
      </w:r>
      <w:r w:rsidR="005C34F9" w:rsidRPr="008A776E">
        <w:rPr>
          <w:b/>
        </w:rPr>
        <w:t>HTM</w:t>
      </w:r>
      <w:r w:rsidR="005C34F9">
        <w:t>), and Screen Content Model (</w:t>
      </w:r>
      <w:r w:rsidR="005C34F9" w:rsidRPr="008A776E">
        <w:rPr>
          <w:b/>
        </w:rPr>
        <w:t>SCM</w:t>
      </w:r>
      <w:r w:rsidR="005C34F9">
        <w:t xml:space="preserve">) have been </w:t>
      </w:r>
      <w:r>
        <w:t xml:space="preserve">developed </w:t>
      </w:r>
      <w:r w:rsidR="005C34F9">
        <w:t xml:space="preserve">and made available continuously </w:t>
      </w:r>
      <w:r>
        <w:t>by the JCT-VC</w:t>
      </w:r>
      <w:r w:rsidR="00A50E83">
        <w:t xml:space="preserve"> and </w:t>
      </w:r>
      <w:r w:rsidR="00E22902">
        <w:t>JCT-3V</w:t>
      </w:r>
      <w:r w:rsidR="00A50E83">
        <w:t xml:space="preserve"> during the development of HEVC and </w:t>
      </w:r>
      <w:r w:rsidR="00E22902">
        <w:t xml:space="preserve">are </w:t>
      </w:r>
      <w:r w:rsidR="00A50E83">
        <w:t>available with a BSD-style license</w:t>
      </w:r>
      <w:r w:rsidR="00E22902">
        <w:t>. These packages are especially useful for demonstrating the functionality and capability of HEVC and its extensions, and are often used for testing purposes and as the starting basis of implementations</w:t>
      </w:r>
      <w:r w:rsidR="00A50E83">
        <w:t xml:space="preserve"> </w:t>
      </w:r>
      <w:r w:rsidR="00E22902">
        <w:fldChar w:fldCharType="begin"/>
      </w:r>
      <w:r w:rsidR="00E22902">
        <w:instrText xml:space="preserve"> REF _Ref530487698 \r \h </w:instrText>
      </w:r>
      <w:r w:rsidR="00E22902">
        <w:fldChar w:fldCharType="separate"/>
      </w:r>
      <w:r w:rsidR="00AF705E">
        <w:t>[154]</w:t>
      </w:r>
      <w:r w:rsidR="00E22902">
        <w:fldChar w:fldCharType="end"/>
      </w:r>
      <w:r w:rsidR="00E22902">
        <w:t>.</w:t>
      </w:r>
    </w:p>
    <w:p w14:paraId="7630224D" w14:textId="503BAA80" w:rsidR="006C6932" w:rsidRDefault="006C6932" w:rsidP="006C6932">
      <w:pPr>
        <w:numPr>
          <w:ilvl w:val="1"/>
          <w:numId w:val="1"/>
        </w:numPr>
        <w:spacing w:before="120"/>
        <w:jc w:val="both"/>
      </w:pPr>
      <w:r w:rsidRPr="008A776E">
        <w:rPr>
          <w:b/>
        </w:rPr>
        <w:t>x265</w:t>
      </w:r>
      <w:r>
        <w:t>, an encoder software package</w:t>
      </w:r>
      <w:r w:rsidR="00D82E1E">
        <w:t xml:space="preserve"> </w:t>
      </w:r>
      <w:r w:rsidR="00E22902">
        <w:t xml:space="preserve">first </w:t>
      </w:r>
      <w:r w:rsidR="00D82E1E">
        <w:t xml:space="preserve">released </w:t>
      </w:r>
      <w:r w:rsidR="0070035D">
        <w:t xml:space="preserve">by </w:t>
      </w:r>
      <w:proofErr w:type="spellStart"/>
      <w:r w:rsidR="0070035D">
        <w:t>MultiCoreWare</w:t>
      </w:r>
      <w:proofErr w:type="spellEnd"/>
      <w:r w:rsidR="0070035D">
        <w:t xml:space="preserve"> </w:t>
      </w:r>
      <w:r w:rsidR="00D82E1E">
        <w:t xml:space="preserve">in </w:t>
      </w:r>
      <w:r w:rsidR="00E22902">
        <w:t>July</w:t>
      </w:r>
      <w:r w:rsidR="00D82E1E">
        <w:t xml:space="preserve"> 2013 and available under two alternative licensing programs (either GPLv2 or a commercial license)</w:t>
      </w:r>
      <w:r w:rsidR="00E22902">
        <w:t xml:space="preserve">. This software is </w:t>
      </w:r>
      <w:r w:rsidR="00CD62A0">
        <w:t>widely used</w:t>
      </w:r>
      <w:r w:rsidR="00E22902">
        <w:t xml:space="preserve"> for speed-optimized encoding, and is used in </w:t>
      </w:r>
      <w:r w:rsidR="006F5BD4">
        <w:t>a substantial number of other products and open-source packages</w:t>
      </w:r>
      <w:r w:rsidR="00D82E1E">
        <w:t xml:space="preserve"> </w:t>
      </w:r>
      <w:r w:rsidR="00CD62A0">
        <w:fldChar w:fldCharType="begin"/>
      </w:r>
      <w:r w:rsidR="00CD62A0">
        <w:instrText xml:space="preserve"> REF _Ref530488796 \r \h </w:instrText>
      </w:r>
      <w:r w:rsidR="00CD62A0">
        <w:fldChar w:fldCharType="separate"/>
      </w:r>
      <w:r w:rsidR="00AF705E">
        <w:t>[155]</w:t>
      </w:r>
      <w:r w:rsidR="00CD62A0">
        <w:fldChar w:fldCharType="end"/>
      </w:r>
      <w:r w:rsidR="00CD62A0">
        <w:t>.</w:t>
      </w:r>
    </w:p>
    <w:p w14:paraId="7AD2A3B4" w14:textId="1ED082E1" w:rsidR="00BD575C" w:rsidRDefault="00DE755D" w:rsidP="006C6932">
      <w:pPr>
        <w:numPr>
          <w:ilvl w:val="1"/>
          <w:numId w:val="1"/>
        </w:numPr>
        <w:spacing w:before="120"/>
        <w:jc w:val="both"/>
      </w:pPr>
      <w:r>
        <w:rPr>
          <w:b/>
        </w:rPr>
        <w:t>Turing codec</w:t>
      </w:r>
      <w:r>
        <w:t xml:space="preserve">, a software package released as a BBC open source project in September 2016, </w:t>
      </w:r>
      <w:r w:rsidR="005904A9">
        <w:t xml:space="preserve">which </w:t>
      </w:r>
      <w:r>
        <w:t xml:space="preserve">was claimed to provide better coding efficiency than x265 </w:t>
      </w:r>
      <w:r>
        <w:fldChar w:fldCharType="begin"/>
      </w:r>
      <w:r>
        <w:instrText xml:space="preserve"> REF _Ref530492995 \r \h </w:instrText>
      </w:r>
      <w:r>
        <w:fldChar w:fldCharType="separate"/>
      </w:r>
      <w:r w:rsidR="00AF705E">
        <w:t>[156]</w:t>
      </w:r>
      <w:r>
        <w:fldChar w:fldCharType="end"/>
      </w:r>
      <w:r>
        <w:fldChar w:fldCharType="begin"/>
      </w:r>
      <w:r>
        <w:instrText xml:space="preserve"> REF _Ref530492998 \r \h </w:instrText>
      </w:r>
      <w:r>
        <w:fldChar w:fldCharType="separate"/>
      </w:r>
      <w:r w:rsidR="00AF705E">
        <w:t>[157]</w:t>
      </w:r>
      <w:r>
        <w:fldChar w:fldCharType="end"/>
      </w:r>
      <w:r>
        <w:t>. Like x265, it is available either with a GPLv2 license or a commercial license.</w:t>
      </w:r>
    </w:p>
    <w:p w14:paraId="5A5EDFE6" w14:textId="4871FDBF" w:rsidR="006C6932" w:rsidRDefault="006C6932" w:rsidP="006C6932">
      <w:pPr>
        <w:numPr>
          <w:ilvl w:val="1"/>
          <w:numId w:val="1"/>
        </w:numPr>
        <w:spacing w:before="120"/>
        <w:jc w:val="both"/>
      </w:pPr>
      <w:r>
        <w:rPr>
          <w:b/>
        </w:rPr>
        <w:t>SVT-HEVC</w:t>
      </w:r>
      <w:r>
        <w:t xml:space="preserve">, an encoder software package released </w:t>
      </w:r>
      <w:r w:rsidR="00DE755D">
        <w:t xml:space="preserve">by Intel </w:t>
      </w:r>
      <w:r>
        <w:t>in October 2018</w:t>
      </w:r>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r w:rsidR="00D82E1E">
        <w:t xml:space="preserve"> </w:t>
      </w:r>
      <w:r w:rsidR="00D82E1E">
        <w:fldChar w:fldCharType="begin"/>
      </w:r>
      <w:r w:rsidR="00D82E1E">
        <w:instrText xml:space="preserve"> REF _Ref529625717 \r \h </w:instrText>
      </w:r>
      <w:r w:rsidR="00D82E1E">
        <w:fldChar w:fldCharType="separate"/>
      </w:r>
      <w:r w:rsidR="00AF705E">
        <w:t>[158]</w:t>
      </w:r>
      <w:r w:rsidR="00D82E1E">
        <w:fldChar w:fldCharType="end"/>
      </w:r>
      <w:r w:rsidR="00CB2858">
        <w:fldChar w:fldCharType="begin"/>
      </w:r>
      <w:r w:rsidR="00CB2858">
        <w:instrText xml:space="preserve"> REF _Ref4127428 \r \h </w:instrText>
      </w:r>
      <w:r w:rsidR="00CB2858">
        <w:fldChar w:fldCharType="separate"/>
      </w:r>
      <w:r w:rsidR="00AF705E">
        <w:t>[159]</w:t>
      </w:r>
      <w:r w:rsidR="00CB2858">
        <w:fldChar w:fldCharType="end"/>
      </w:r>
      <w:r w:rsidR="00D82E1E">
        <w:t xml:space="preserve">. It features </w:t>
      </w:r>
      <w:r w:rsidR="00CD62A0">
        <w:lastRenderedPageBreak/>
        <w:t xml:space="preserve">optimized support </w:t>
      </w:r>
      <w:r w:rsidR="00D82E1E" w:rsidRPr="00D82E1E">
        <w:t>for Intel Xeon processors</w:t>
      </w:r>
      <w:r w:rsidR="00D82E1E">
        <w:t xml:space="preserve">, with modes for subjective and objective </w:t>
      </w:r>
      <w:r w:rsidR="00CD62A0">
        <w:t xml:space="preserve">quality </w:t>
      </w:r>
      <w:r w:rsidR="00D82E1E">
        <w:t>optimization and very-high-speed real-time encoding capability.</w:t>
      </w:r>
    </w:p>
    <w:p w14:paraId="6D532AD7" w14:textId="2D25CDA1" w:rsidR="00AD584D" w:rsidRDefault="005C501C" w:rsidP="00AD584D">
      <w:pPr>
        <w:keepNext/>
        <w:numPr>
          <w:ilvl w:val="0"/>
          <w:numId w:val="1"/>
        </w:numPr>
        <w:spacing w:before="120"/>
        <w:jc w:val="both"/>
        <w:outlineLvl w:val="1"/>
      </w:pPr>
      <w:r>
        <w:rPr>
          <w:bCs/>
        </w:rPr>
        <w:t>P</w:t>
      </w:r>
      <w:r w:rsidR="00AD584D" w:rsidRPr="005337BA">
        <w:rPr>
          <w:bCs/>
        </w:rPr>
        <w:t xml:space="preserve">ublicly available </w:t>
      </w:r>
      <w:r w:rsidR="00AD584D">
        <w:rPr>
          <w:bCs/>
        </w:rPr>
        <w:t xml:space="preserve">software source code implementation of HEVC </w:t>
      </w:r>
      <w:r>
        <w:rPr>
          <w:bCs/>
        </w:rPr>
        <w:t>as an academic project</w:t>
      </w:r>
      <w:r w:rsidR="00AD584D" w:rsidRPr="006C6932">
        <w:t>:</w:t>
      </w:r>
    </w:p>
    <w:p w14:paraId="3DB1E962" w14:textId="3F522F44" w:rsidR="00AD584D" w:rsidRPr="006C6932" w:rsidRDefault="00AD584D" w:rsidP="006C6932">
      <w:pPr>
        <w:numPr>
          <w:ilvl w:val="1"/>
          <w:numId w:val="1"/>
        </w:numPr>
        <w:spacing w:before="120"/>
        <w:jc w:val="both"/>
      </w:pPr>
      <w:proofErr w:type="spellStart"/>
      <w:r>
        <w:rPr>
          <w:b/>
        </w:rPr>
        <w:t>Kvazaar</w:t>
      </w:r>
      <w:proofErr w:type="spellEnd"/>
      <w:r>
        <w:t>, an encoder software package developed by the Tampere University of Technology, in C with assembly optimization, available under a LGPLv2.1 license</w:t>
      </w:r>
      <w:r w:rsidR="005C501C">
        <w:t> </w:t>
      </w:r>
      <w:r w:rsidR="005C501C">
        <w:fldChar w:fldCharType="begin"/>
      </w:r>
      <w:r w:rsidR="005C501C">
        <w:instrText xml:space="preserve"> REF _Ref3290480 \r \h </w:instrText>
      </w:r>
      <w:r w:rsidR="005C501C">
        <w:fldChar w:fldCharType="separate"/>
      </w:r>
      <w:r w:rsidR="00AF705E">
        <w:t>[160]</w:t>
      </w:r>
      <w:r w:rsidR="005C501C">
        <w:fldChar w:fldCharType="end"/>
      </w:r>
      <w:r>
        <w:t>.</w:t>
      </w:r>
      <w:r w:rsidR="00E51D25">
        <w:t xml:space="preserve"> This project won an ACM Multimedia Open Source Software Competition Award in 2016</w:t>
      </w:r>
      <w:r w:rsidR="0021324E">
        <w:t xml:space="preserve"> </w:t>
      </w:r>
      <w:r w:rsidR="0021324E">
        <w:fldChar w:fldCharType="begin"/>
      </w:r>
      <w:r w:rsidR="0021324E">
        <w:instrText xml:space="preserve"> REF _Ref3295313 \r \h </w:instrText>
      </w:r>
      <w:r w:rsidR="0021324E">
        <w:fldChar w:fldCharType="separate"/>
      </w:r>
      <w:r w:rsidR="00AF705E">
        <w:t>[161]</w:t>
      </w:r>
      <w:r w:rsidR="0021324E">
        <w:fldChar w:fldCharType="end"/>
      </w:r>
      <w:r w:rsidR="00E51D25">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4EEC23FC" w:rsidR="00FD2C9A" w:rsidRDefault="00A6004D"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53606E">
        <w:t xml:space="preserve"> </w:t>
      </w:r>
      <w:r w:rsidR="00FD2C9A">
        <w:t>(all versions since version 12.3.0 published in March 2014, section 7.4) supports HEVC Main Profile Main Tier Level 3.1.</w:t>
      </w:r>
    </w:p>
    <w:p w14:paraId="2E243113" w14:textId="542D640C" w:rsidR="00FD2C9A" w:rsidRDefault="00A6004D"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53606E">
        <w:t xml:space="preserve"> </w:t>
      </w:r>
      <w:r w:rsidR="00FD2C9A">
        <w:t>(all versions since version 12.2.0 published in March 2014, section 7.3.6) supports HEVC Main Profile Main Tier Level 3.1.</w:t>
      </w:r>
    </w:p>
    <w:p w14:paraId="3D7B8091" w14:textId="6C63F09B" w:rsidR="00FD2C9A" w:rsidRDefault="00A6004D"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53606E">
        <w:t xml:space="preserve"> </w:t>
      </w:r>
      <w:r w:rsidR="00FD2C9A">
        <w:t>(all versions since version 12.1.0 published in March 2014, section 10.5) supports HEVC Main Profile Main Tier Level 3.1.</w:t>
      </w:r>
    </w:p>
    <w:p w14:paraId="46000C46" w14:textId="511258C1" w:rsidR="00FD2C9A" w:rsidRDefault="00A6004D"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Media handling and interaction</w:t>
      </w:r>
      <w:r w:rsidR="00FD2C9A" w:rsidRPr="0053606E">
        <w:t xml:space="preserve"> </w:t>
      </w:r>
      <w:r w:rsidR="00FD2C9A">
        <w:t>(all versions since version 12.5.0 published in March 2014, section 5.2.2) supports HEVC Main Profile Main Tier Level 3.1.</w:t>
      </w:r>
    </w:p>
    <w:p w14:paraId="0AE3ABDB" w14:textId="47E3B410" w:rsidR="00FD2C9A" w:rsidRDefault="00A6004D"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53606E">
        <w:t xml:space="preserve"> </w:t>
      </w:r>
      <w:r w:rsidR="00FD2C9A">
        <w:t>(all versions since version 13.0.0 published in December 2015, section 5.2) supports HEVC Main Profile Main Tier Level 4.1.</w:t>
      </w:r>
    </w:p>
    <w:p w14:paraId="5B449C8A" w14:textId="057F9C63" w:rsidR="00FD2C9A" w:rsidRDefault="00A6004D"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53606E">
        <w:t xml:space="preserve"> </w:t>
      </w:r>
      <w:r w:rsidR="00FD2C9A">
        <w:t>(all versions since version 12.0.0 published in March 2014, section 4.8) supports HEVC Main Profile Main Tier Level 3.1.</w:t>
      </w:r>
    </w:p>
    <w:p w14:paraId="72364BDF" w14:textId="0B9F3BE3" w:rsidR="00FD2C9A" w:rsidRDefault="00A6004D"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0EB7C81" w14:textId="76C93699" w:rsidR="009C7C84" w:rsidRDefault="00A6004D" w:rsidP="009C7C84">
      <w:pPr>
        <w:numPr>
          <w:ilvl w:val="1"/>
          <w:numId w:val="1"/>
        </w:numPr>
        <w:spacing w:before="120"/>
        <w:jc w:val="both"/>
        <w:outlineLvl w:val="2"/>
      </w:pPr>
      <w:hyperlink r:id="rId17" w:history="1">
        <w:r w:rsidR="009C7C84" w:rsidRPr="00B87C80">
          <w:rPr>
            <w:rStyle w:val="Hyperlink"/>
            <w:b/>
            <w:bCs/>
          </w:rPr>
          <w:t>3GPP TS 26.116</w:t>
        </w:r>
      </w:hyperlink>
      <w:r w:rsidR="009C7C84" w:rsidRPr="009C7C84">
        <w:rPr>
          <w:b/>
          <w:bCs/>
        </w:rPr>
        <w:t xml:space="preserve">: </w:t>
      </w:r>
      <w:r w:rsidR="009C7C84" w:rsidRPr="00B87C80">
        <w:rPr>
          <w:b/>
          <w:bCs/>
        </w:rPr>
        <w:t>Universal Mobile Tele</w:t>
      </w:r>
      <w:r w:rsidR="009C7C84" w:rsidRPr="009C7C84">
        <w:rPr>
          <w:b/>
          <w:bCs/>
        </w:rPr>
        <w:t>communications System (UMTS); LTE; Television (TV) over 3GPP services; Video profiles</w:t>
      </w:r>
      <w:r w:rsidR="009C7C84" w:rsidRPr="003517A4">
        <w:t xml:space="preserve"> (version 13.0.0 </w:t>
      </w:r>
      <w:r w:rsidR="009C7C84">
        <w:t xml:space="preserve">published </w:t>
      </w:r>
      <w:r w:rsidR="00B87C80">
        <w:t xml:space="preserve">in </w:t>
      </w:r>
      <w:r w:rsidR="009C7C84">
        <w:t>May 2016, section 4.5) supports several HEVC operating points for 720p, 1080p, and UHD and usage with DASH delivery.</w:t>
      </w:r>
    </w:p>
    <w:p w14:paraId="66F9CD98" w14:textId="4F6E4E76" w:rsidR="003946D5" w:rsidRDefault="003946D5" w:rsidP="00A70CC5">
      <w:pPr>
        <w:keepNext/>
        <w:numPr>
          <w:ilvl w:val="0"/>
          <w:numId w:val="1"/>
        </w:numPr>
        <w:spacing w:before="120"/>
        <w:jc w:val="both"/>
        <w:outlineLvl w:val="1"/>
        <w:rPr>
          <w:b/>
        </w:rPr>
      </w:pPr>
      <w:r>
        <w:rPr>
          <w:b/>
        </w:rPr>
        <w:lastRenderedPageBreak/>
        <w:t>8K Association</w:t>
      </w:r>
      <w:r w:rsidRPr="008F2FC0">
        <w:rPr>
          <w:bCs/>
        </w:rPr>
        <w:t xml:space="preserve"> performance specifications for consumer TVs</w:t>
      </w:r>
      <w:r>
        <w:rPr>
          <w:bCs/>
        </w:rPr>
        <w:t>, announced in August 2019, require support of HEVC up to 60 frames per second with HDR support</w:t>
      </w:r>
      <w:r w:rsidR="001D70D1">
        <w:rPr>
          <w:bCs/>
        </w:rPr>
        <w:t xml:space="preserve"> </w:t>
      </w:r>
      <w:r w:rsidR="001D70D1">
        <w:rPr>
          <w:bCs/>
        </w:rPr>
        <w:fldChar w:fldCharType="begin"/>
      </w:r>
      <w:r w:rsidR="001D70D1">
        <w:rPr>
          <w:bCs/>
        </w:rPr>
        <w:instrText xml:space="preserve"> REF _Ref28974103 \r \h </w:instrText>
      </w:r>
      <w:r w:rsidR="001D70D1">
        <w:rPr>
          <w:bCs/>
        </w:rPr>
      </w:r>
      <w:r w:rsidR="001D70D1">
        <w:rPr>
          <w:bCs/>
        </w:rPr>
        <w:fldChar w:fldCharType="separate"/>
      </w:r>
      <w:r w:rsidR="00AF705E">
        <w:rPr>
          <w:bCs/>
        </w:rPr>
        <w:t>[10]</w:t>
      </w:r>
      <w:r w:rsidR="001D70D1">
        <w:rPr>
          <w:bCs/>
        </w:rPr>
        <w:fldChar w:fldCharType="end"/>
      </w:r>
      <w:r w:rsidR="001D70D1">
        <w:rPr>
          <w:bCs/>
        </w:rPr>
        <w:fldChar w:fldCharType="begin"/>
      </w:r>
      <w:r w:rsidR="001D70D1">
        <w:rPr>
          <w:bCs/>
        </w:rPr>
        <w:instrText xml:space="preserve"> REF _Ref28974105 \r \h </w:instrText>
      </w:r>
      <w:r w:rsidR="001D70D1">
        <w:rPr>
          <w:bCs/>
        </w:rPr>
      </w:r>
      <w:r w:rsidR="001D70D1">
        <w:rPr>
          <w:bCs/>
        </w:rPr>
        <w:fldChar w:fldCharType="separate"/>
      </w:r>
      <w:r w:rsidR="00AF705E">
        <w:rPr>
          <w:bCs/>
        </w:rPr>
        <w:t>[11]</w:t>
      </w:r>
      <w:r w:rsidR="001D70D1">
        <w:rPr>
          <w:bCs/>
        </w:rPr>
        <w:fldChar w:fldCharType="end"/>
      </w:r>
      <w:r>
        <w:rPr>
          <w:bCs/>
        </w:rPr>
        <w:t>.</w:t>
      </w:r>
    </w:p>
    <w:p w14:paraId="4580E191" w14:textId="2677C410" w:rsidR="00DD7F65" w:rsidRPr="004075EB" w:rsidRDefault="00DD7F65" w:rsidP="00A70CC5">
      <w:pPr>
        <w:keepNext/>
        <w:numPr>
          <w:ilvl w:val="0"/>
          <w:numId w:val="1"/>
        </w:numPr>
        <w:spacing w:before="120"/>
        <w:jc w:val="both"/>
        <w:outlineLvl w:val="1"/>
        <w:rPr>
          <w:b/>
        </w:rPr>
      </w:pPr>
      <w:r>
        <w:rPr>
          <w:b/>
        </w:rPr>
        <w:t>ANSI/</w:t>
      </w:r>
      <w:r w:rsidRPr="004075EB">
        <w:rPr>
          <w:b/>
        </w:rPr>
        <w:t>SCTE specifications:</w:t>
      </w:r>
    </w:p>
    <w:p w14:paraId="7C5A4945" w14:textId="532E7228"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xml:space="preserve">, includes support of Main and Main 10 profiles and provisions for operation up to UHD </w:t>
      </w:r>
      <w:r w:rsidR="004B42A8">
        <w:rPr>
          <w:bCs/>
        </w:rPr>
        <w:t xml:space="preserve">(with HDR support) </w:t>
      </w:r>
      <w:r>
        <w:rPr>
          <w:bCs/>
        </w:rPr>
        <w:t>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04C942A2" w14:textId="3AE44B22" w:rsidR="00702135" w:rsidRPr="008D5237" w:rsidRDefault="00702135" w:rsidP="00530B2F">
      <w:pPr>
        <w:numPr>
          <w:ilvl w:val="0"/>
          <w:numId w:val="1"/>
        </w:numPr>
        <w:spacing w:before="120"/>
        <w:jc w:val="both"/>
        <w:outlineLvl w:val="1"/>
      </w:pPr>
      <w:r>
        <w:rPr>
          <w:b/>
        </w:rPr>
        <w:t>ARIB specifications:</w:t>
      </w:r>
    </w:p>
    <w:p w14:paraId="581776FD" w14:textId="1271A627" w:rsidR="00702135" w:rsidRPr="008D5237" w:rsidRDefault="00702135" w:rsidP="008D5237">
      <w:pPr>
        <w:numPr>
          <w:ilvl w:val="1"/>
          <w:numId w:val="1"/>
        </w:numPr>
        <w:spacing w:before="120"/>
        <w:jc w:val="both"/>
        <w:outlineLvl w:val="2"/>
      </w:pPr>
      <w:r>
        <w:rPr>
          <w:b/>
        </w:rPr>
        <w:t>ARIB STD-B32</w:t>
      </w:r>
      <w:r>
        <w:t xml:space="preserve"> “</w:t>
      </w:r>
      <w:hyperlink r:id="rId18" w:history="1">
        <w:r w:rsidRPr="00702135">
          <w:rPr>
            <w:rStyle w:val="Hyperlink"/>
          </w:rPr>
          <w:t>Video Coding, Audio Coding, and Multiplexing Specifications for Digital Broadcasting</w:t>
        </w:r>
      </w:hyperlink>
      <w:r>
        <w:t>” (Fascicle 1; latest release 3.11 July 26, 2018) includes support for HEVC up to 4K and 8K up to 120 fps with scalability for 60 fps</w:t>
      </w:r>
      <w:r w:rsidR="00BC7516">
        <w:t xml:space="preserve"> (demonstrated with a real-time encoder developed by NHK in 2018) </w:t>
      </w:r>
      <w:r w:rsidR="00BC7516">
        <w:fldChar w:fldCharType="begin"/>
      </w:r>
      <w:r w:rsidR="00BC7516">
        <w:instrText xml:space="preserve"> REF _Ref3322710 \r \h </w:instrText>
      </w:r>
      <w:r w:rsidR="00BC7516">
        <w:fldChar w:fldCharType="separate"/>
      </w:r>
      <w:r w:rsidR="00AF705E">
        <w:t>[162]</w:t>
      </w:r>
      <w:r w:rsidR="00BC7516">
        <w:fldChar w:fldCharType="end"/>
      </w:r>
      <w:r w:rsidR="00BC7516">
        <w:t>.</w:t>
      </w:r>
    </w:p>
    <w:p w14:paraId="7F438942" w14:textId="2CFFDB85" w:rsidR="00EE3940" w:rsidRDefault="00EE3940" w:rsidP="008D5237">
      <w:pPr>
        <w:numPr>
          <w:ilvl w:val="1"/>
          <w:numId w:val="1"/>
        </w:numPr>
        <w:spacing w:before="120"/>
        <w:jc w:val="both"/>
        <w:outlineLvl w:val="2"/>
      </w:pPr>
      <w:r w:rsidRPr="00F67972">
        <w:rPr>
          <w:b/>
          <w:bCs/>
        </w:rPr>
        <w:t xml:space="preserve">ARIB </w:t>
      </w:r>
      <w:r w:rsidR="00702135">
        <w:rPr>
          <w:b/>
          <w:bCs/>
        </w:rPr>
        <w:t>STD-</w:t>
      </w:r>
      <w:r w:rsidRPr="00F67972">
        <w:rPr>
          <w:b/>
          <w:bCs/>
        </w:rPr>
        <w:t>B6</w:t>
      </w:r>
      <w:r>
        <w:rPr>
          <w:b/>
          <w:bCs/>
        </w:rPr>
        <w:t>2</w:t>
      </w:r>
      <w:r>
        <w:t xml:space="preserve"> “</w:t>
      </w:r>
      <w:hyperlink r:id="rId19"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6E953D61" w:rsidR="00E80DBA" w:rsidRDefault="00A6004D" w:rsidP="003946D5">
      <w:pPr>
        <w:numPr>
          <w:ilvl w:val="1"/>
          <w:numId w:val="1"/>
        </w:numPr>
        <w:spacing w:before="120"/>
        <w:jc w:val="both"/>
        <w:outlineLvl w:val="2"/>
      </w:pPr>
      <w:hyperlink r:id="rId20"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6E6097B0" w:rsidR="006E194F" w:rsidRDefault="00A6004D" w:rsidP="003946D5">
      <w:pPr>
        <w:numPr>
          <w:ilvl w:val="1"/>
          <w:numId w:val="1"/>
        </w:numPr>
        <w:spacing w:before="120"/>
        <w:jc w:val="both"/>
        <w:outlineLvl w:val="2"/>
      </w:pPr>
      <w:hyperlink r:id="rId21"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0AA8390C"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2"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6B4EEFC5" w14:textId="74C3353A" w:rsidR="00010E80" w:rsidRPr="003517A4" w:rsidRDefault="00010E80" w:rsidP="00010E80">
      <w:pPr>
        <w:numPr>
          <w:ilvl w:val="0"/>
          <w:numId w:val="1"/>
        </w:numPr>
        <w:spacing w:before="120"/>
        <w:jc w:val="both"/>
        <w:outlineLvl w:val="1"/>
      </w:pPr>
      <w:r>
        <w:rPr>
          <w:b/>
          <w:bCs/>
        </w:rPr>
        <w:t>CTA/CEA</w:t>
      </w:r>
      <w:r>
        <w:t xml:space="preserve"> c</w:t>
      </w:r>
      <w:r w:rsidRPr="00010E80">
        <w:t>ore characteristics</w:t>
      </w:r>
      <w:r>
        <w:t xml:space="preserve"> for “connected” </w:t>
      </w:r>
      <w:r w:rsidRPr="00010E80">
        <w:t xml:space="preserve">Ultra </w:t>
      </w:r>
      <w:r>
        <w:t xml:space="preserve">4K </w:t>
      </w:r>
      <w:r w:rsidRPr="00010E80">
        <w:t>HDTVs</w:t>
      </w:r>
      <w:r>
        <w:t>, released June 24, 2014, require that the TV “</w:t>
      </w:r>
      <w:r w:rsidRPr="00010E80">
        <w:t>Decodes IP-delivered video of 3840x2160 resolution that has been compressed using HEVC</w:t>
      </w:r>
      <w:r>
        <w:t xml:space="preserve">,” </w:t>
      </w:r>
      <w:r w:rsidR="001063ED">
        <w:t>with a</w:t>
      </w:r>
      <w:r>
        <w:t xml:space="preserve"> minimum capability of “</w:t>
      </w:r>
      <w:r w:rsidRPr="00010E80">
        <w:t>Main Profile, Level 5, Main tier</w:t>
      </w:r>
      <w:r>
        <w:t>”</w:t>
      </w:r>
      <w:r w:rsidR="001063ED">
        <w:t> </w:t>
      </w:r>
      <w:r>
        <w:fldChar w:fldCharType="begin"/>
      </w:r>
      <w:r>
        <w:instrText xml:space="preserve"> REF _Ref20323766 \r \h </w:instrText>
      </w:r>
      <w:r>
        <w:fldChar w:fldCharType="separate"/>
      </w:r>
      <w:r w:rsidR="00AF705E">
        <w:t>[163]</w:t>
      </w:r>
      <w:r>
        <w:fldChar w:fldCharType="end"/>
      </w:r>
      <w:r>
        <w:t>.</w:t>
      </w:r>
    </w:p>
    <w:p w14:paraId="57012F00" w14:textId="7FDDED06" w:rsidR="00EE3940" w:rsidRDefault="00EE3940" w:rsidP="00530B2F">
      <w:pPr>
        <w:numPr>
          <w:ilvl w:val="0"/>
          <w:numId w:val="1"/>
        </w:numPr>
        <w:spacing w:before="120"/>
        <w:jc w:val="both"/>
        <w:outlineLvl w:val="1"/>
      </w:pPr>
      <w:r w:rsidRPr="00F67972">
        <w:rPr>
          <w:b/>
          <w:bCs/>
        </w:rPr>
        <w:t>Digital UK</w:t>
      </w:r>
      <w:r>
        <w:t xml:space="preserve">, </w:t>
      </w:r>
      <w:hyperlink r:id="rId23"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lastRenderedPageBreak/>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3C1250">
      <w:pPr>
        <w:numPr>
          <w:ilvl w:val="1"/>
          <w:numId w:val="1"/>
        </w:numPr>
        <w:spacing w:before="120"/>
        <w:jc w:val="both"/>
      </w:pPr>
      <w:r>
        <w:t>v2.2.1 of June 2016 include</w:t>
      </w:r>
      <w:r w:rsidR="00D2041C">
        <w:t>s</w:t>
      </w:r>
      <w:r>
        <w:t xml:space="preserve"> HEVC for HD </w:t>
      </w:r>
      <w:r w:rsidR="00A56AA2">
        <w:t xml:space="preserve">(up to 60 fps, with 8 or 10 bit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3C1250">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8 </w:t>
      </w:r>
      <w:r w:rsidR="001603AB">
        <w:t>or</w:t>
      </w:r>
      <w:r w:rsidR="00A56AA2">
        <w:t xml:space="preserve"> 10 bit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68582702"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AF705E">
        <w:t>[164]</w:t>
      </w:r>
      <w:r>
        <w:fldChar w:fldCharType="end"/>
      </w:r>
      <w:r>
        <w:fldChar w:fldCharType="begin"/>
      </w:r>
      <w:r>
        <w:instrText xml:space="preserve"> REF _Ref498071449 \r \h </w:instrText>
      </w:r>
      <w:r>
        <w:fldChar w:fldCharType="separate"/>
      </w:r>
      <w:r w:rsidR="00AF705E">
        <w:t>[165]</w:t>
      </w:r>
      <w:r>
        <w:fldChar w:fldCharType="end"/>
      </w:r>
    </w:p>
    <w:p w14:paraId="67FE4661" w14:textId="18DD57A3" w:rsidR="00FF5545" w:rsidRDefault="00FF5545" w:rsidP="00530B2F">
      <w:pPr>
        <w:numPr>
          <w:ilvl w:val="0"/>
          <w:numId w:val="1"/>
        </w:numPr>
        <w:spacing w:before="120"/>
        <w:jc w:val="both"/>
        <w:outlineLvl w:val="1"/>
      </w:pPr>
      <w:r w:rsidRPr="00F67972">
        <w:rPr>
          <w:b/>
          <w:bCs/>
        </w:rPr>
        <w:t>Ultra HD Forum</w:t>
      </w:r>
      <w:r>
        <w:t xml:space="preserve"> “</w:t>
      </w:r>
      <w:hyperlink r:id="rId24"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4E599FDE" w:rsidR="00694ACB" w:rsidRDefault="00694ACB" w:rsidP="00933863">
      <w:pPr>
        <w:keepLines/>
        <w:spacing w:before="240"/>
        <w:jc w:val="both"/>
      </w:pPr>
      <w:r>
        <w:t xml:space="preserve">This document was prepared with the assistance of several people, including </w:t>
      </w:r>
      <w:proofErr w:type="spellStart"/>
      <w:r>
        <w:t>Sim</w:t>
      </w:r>
      <w:r w:rsidR="0080235B" w:rsidRPr="0080235B">
        <w:t>ã</w:t>
      </w:r>
      <w:r>
        <w:t>o</w:t>
      </w:r>
      <w:proofErr w:type="spellEnd"/>
      <w:r>
        <w:t xml:space="preserve"> Campos (ITU), </w:t>
      </w:r>
      <w:r w:rsidRPr="00694ACB">
        <w:t xml:space="preserve">Thierry Fautier </w:t>
      </w:r>
      <w:r>
        <w:t>(Harmonic), Chad Fogg (</w:t>
      </w:r>
      <w:proofErr w:type="spellStart"/>
      <w:r>
        <w:t>MovieLabs</w:t>
      </w:r>
      <w:proofErr w:type="spellEnd"/>
      <w:r>
        <w:t xml:space="preserve">), </w:t>
      </w:r>
      <w:r w:rsidR="00010E80">
        <w:t xml:space="preserve">Dror Gill (Beamr), </w:t>
      </w:r>
      <w:r>
        <w:t xml:space="preserve">Walt </w:t>
      </w:r>
      <w:proofErr w:type="spellStart"/>
      <w:r>
        <w:t>Husak</w:t>
      </w:r>
      <w:proofErr w:type="spellEnd"/>
      <w:r>
        <w:t xml:space="preserve"> (Dolby), </w:t>
      </w:r>
      <w:r w:rsidR="00702135">
        <w:t xml:space="preserve">Atsuro Ichigaya (NHK), </w:t>
      </w:r>
      <w:r w:rsidR="00744982">
        <w:t xml:space="preserve">Myra Moore (DTC Reports), </w:t>
      </w:r>
      <w:r>
        <w:t xml:space="preserve">Marta Mrak (BBC), </w:t>
      </w:r>
      <w:r w:rsidR="00702135">
        <w:t xml:space="preserve">Didier Nicholson (Vitec), </w:t>
      </w:r>
      <w:r>
        <w:t xml:space="preserve">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Qualcomm</w:t>
      </w:r>
      <w:r w:rsidR="00786032">
        <w:t>, and more recently Huawei</w:t>
      </w:r>
      <w:ins w:id="134" w:author="Gary Sullivan" w:date="2020-03-29T11:23:00Z">
        <w:r w:rsidR="00973D93">
          <w:t xml:space="preserve"> and </w:t>
        </w:r>
        <w:proofErr w:type="spellStart"/>
        <w:r w:rsidR="00973D93">
          <w:t>Bytedance</w:t>
        </w:r>
      </w:ins>
      <w:proofErr w:type="spellEnd"/>
      <w:r w:rsidR="00FD2C9A" w:rsidRPr="00FD2C9A">
        <w:t xml:space="preserve">),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0AF6B3AF" w:rsidR="00761BFB" w:rsidRDefault="00761BFB" w:rsidP="008E5643">
      <w:pPr>
        <w:numPr>
          <w:ilvl w:val="0"/>
          <w:numId w:val="3"/>
        </w:numPr>
        <w:spacing w:before="120"/>
        <w:jc w:val="both"/>
      </w:pPr>
      <w:bookmarkStart w:id="135" w:name="_Ref483035726"/>
      <w:r>
        <w:t xml:space="preserve">ITU-T and ISO/IEC, </w:t>
      </w:r>
      <w:hyperlink r:id="rId25"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135"/>
    </w:p>
    <w:p w14:paraId="1405ABB9" w14:textId="4D93D238" w:rsidR="009221B0" w:rsidRDefault="009221B0" w:rsidP="008E5643">
      <w:pPr>
        <w:numPr>
          <w:ilvl w:val="0"/>
          <w:numId w:val="3"/>
        </w:numPr>
        <w:spacing w:before="120"/>
        <w:jc w:val="both"/>
      </w:pPr>
      <w:bookmarkStart w:id="136" w:name="_Ref483129062"/>
      <w:r w:rsidRPr="009221B0">
        <w:t xml:space="preserve">Sullivan, </w:t>
      </w:r>
      <w:r w:rsidR="00973D93">
        <w:t xml:space="preserve">Gary J.; </w:t>
      </w:r>
      <w:r w:rsidRPr="009221B0">
        <w:t xml:space="preserve">Ohm, </w:t>
      </w:r>
      <w:r w:rsidR="00973D93">
        <w:t xml:space="preserve">Jens-Rainer; </w:t>
      </w:r>
      <w:r w:rsidRPr="009221B0">
        <w:t xml:space="preserve">Han, </w:t>
      </w:r>
      <w:r w:rsidR="00973D93">
        <w:t xml:space="preserve">Woo-Jin; </w:t>
      </w:r>
      <w:r w:rsidRPr="009221B0">
        <w:t xml:space="preserve">and Wiegand, </w:t>
      </w:r>
      <w:r w:rsidR="00973D93">
        <w:t xml:space="preserve">Thomas, </w:t>
      </w:r>
      <w:r w:rsidRPr="009221B0">
        <w:t>“</w:t>
      </w:r>
      <w:hyperlink r:id="rId26"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136"/>
    </w:p>
    <w:p w14:paraId="59CADDEF" w14:textId="1585FE0D" w:rsidR="009221B0" w:rsidRDefault="009221B0" w:rsidP="008E5643">
      <w:pPr>
        <w:numPr>
          <w:ilvl w:val="0"/>
          <w:numId w:val="3"/>
        </w:numPr>
        <w:spacing w:before="120"/>
        <w:jc w:val="both"/>
      </w:pPr>
      <w:bookmarkStart w:id="137" w:name="_Ref483128595"/>
      <w:r w:rsidRPr="009221B0">
        <w:t xml:space="preserve">Sze, </w:t>
      </w:r>
      <w:r w:rsidR="00973D93">
        <w:t xml:space="preserve">Vivienne; </w:t>
      </w:r>
      <w:r w:rsidRPr="009221B0">
        <w:t xml:space="preserve">Budagavi, </w:t>
      </w:r>
      <w:r w:rsidR="00973D93">
        <w:t xml:space="preserve">Madhukar; </w:t>
      </w:r>
      <w:r w:rsidRPr="009221B0">
        <w:t>and Sullivan,</w:t>
      </w:r>
      <w:r w:rsidR="000E6256">
        <w:t xml:space="preserve"> Gary J.;</w:t>
      </w:r>
      <w:r w:rsidRPr="009221B0">
        <w:t xml:space="preserve"> </w:t>
      </w:r>
      <w:r w:rsidRPr="00915988">
        <w:rPr>
          <w:i/>
          <w:iCs/>
        </w:rPr>
        <w:t>High Efficiency Video Coding (HEVC): Algorithms and Architectures</w:t>
      </w:r>
      <w:r w:rsidRPr="009221B0">
        <w:t>, ISBN-13: 978-3319068947, ISBN-10: 3319068946, Springer, 375 pages, Aug. 2014.</w:t>
      </w:r>
      <w:bookmarkEnd w:id="137"/>
    </w:p>
    <w:p w14:paraId="4A3BD7F7" w14:textId="6876BED2" w:rsidR="009221B0" w:rsidRDefault="009221B0" w:rsidP="008E5643">
      <w:pPr>
        <w:numPr>
          <w:ilvl w:val="0"/>
          <w:numId w:val="3"/>
        </w:numPr>
        <w:spacing w:before="120"/>
        <w:jc w:val="both"/>
      </w:pPr>
      <w:bookmarkStart w:id="138" w:name="_Ref483129038"/>
      <w:r w:rsidRPr="009221B0">
        <w:t xml:space="preserve">Ohm, </w:t>
      </w:r>
      <w:r w:rsidR="000E6256">
        <w:t xml:space="preserve">Jens-Rainer; </w:t>
      </w:r>
      <w:r w:rsidRPr="009221B0">
        <w:t xml:space="preserve">Sullivan, </w:t>
      </w:r>
      <w:r w:rsidR="000E6256">
        <w:t>Gary J.;</w:t>
      </w:r>
      <w:r w:rsidR="000E6256" w:rsidRPr="009221B0">
        <w:t xml:space="preserve"> </w:t>
      </w:r>
      <w:r w:rsidRPr="009221B0">
        <w:t xml:space="preserve">Schwarz, </w:t>
      </w:r>
      <w:r w:rsidR="000E6256">
        <w:t xml:space="preserve">Heiko; </w:t>
      </w:r>
      <w:r w:rsidRPr="009221B0">
        <w:t xml:space="preserve">Tan, </w:t>
      </w:r>
      <w:proofErr w:type="spellStart"/>
      <w:r w:rsidR="000E6256" w:rsidRPr="009221B0">
        <w:t>T</w:t>
      </w:r>
      <w:r w:rsidR="001D17AD">
        <w:t>hiow</w:t>
      </w:r>
      <w:proofErr w:type="spellEnd"/>
      <w:r w:rsidR="000E6256" w:rsidRPr="009221B0">
        <w:t xml:space="preserve"> </w:t>
      </w:r>
      <w:proofErr w:type="spellStart"/>
      <w:r w:rsidR="000E6256" w:rsidRPr="009221B0">
        <w:t>K</w:t>
      </w:r>
      <w:r w:rsidR="001D17AD">
        <w:t>eng</w:t>
      </w:r>
      <w:proofErr w:type="spellEnd"/>
      <w:r w:rsidR="000E6256">
        <w:t>;</w:t>
      </w:r>
      <w:r w:rsidR="000E6256" w:rsidRPr="009221B0">
        <w:t xml:space="preserve"> </w:t>
      </w:r>
      <w:r w:rsidRPr="009221B0">
        <w:t xml:space="preserve">and Wiegand, </w:t>
      </w:r>
      <w:r w:rsidR="000E6256">
        <w:t xml:space="preserve">Thomas, </w:t>
      </w:r>
      <w:r w:rsidRPr="009221B0">
        <w:t xml:space="preserve">“Comparison of the Coding Efficiency of Video Coding Standards – Including </w:t>
      </w:r>
      <w:r w:rsidRPr="009221B0">
        <w:lastRenderedPageBreak/>
        <w:t xml:space="preserve">High Efficiency Video Coding (HEVC)”, </w:t>
      </w:r>
      <w:r w:rsidRPr="00915988">
        <w:rPr>
          <w:i/>
          <w:iCs/>
        </w:rPr>
        <w:t>IEEE Trans. Circuits and Systems for Video Technology</w:t>
      </w:r>
      <w:r w:rsidRPr="009221B0">
        <w:t>, Vol. 22, No. 12, pp. 1669‒1684, Dec. 2012.</w:t>
      </w:r>
      <w:bookmarkEnd w:id="138"/>
    </w:p>
    <w:p w14:paraId="1C8FF28B" w14:textId="739B3493" w:rsidR="009221B0" w:rsidRDefault="009221B0" w:rsidP="008E5643">
      <w:pPr>
        <w:numPr>
          <w:ilvl w:val="0"/>
          <w:numId w:val="3"/>
        </w:numPr>
        <w:spacing w:before="120"/>
        <w:jc w:val="both"/>
      </w:pPr>
      <w:bookmarkStart w:id="139" w:name="_Ref483128370"/>
      <w:r w:rsidRPr="009221B0">
        <w:t>Tan</w:t>
      </w:r>
      <w:r w:rsidR="000E6256">
        <w:t xml:space="preserve">, </w:t>
      </w:r>
      <w:proofErr w:type="spellStart"/>
      <w:r w:rsidR="000E6256" w:rsidRPr="009221B0">
        <w:t>T</w:t>
      </w:r>
      <w:r w:rsidR="001D17AD">
        <w:t>hiow</w:t>
      </w:r>
      <w:proofErr w:type="spellEnd"/>
      <w:r w:rsidR="000E6256" w:rsidRPr="009221B0">
        <w:t xml:space="preserve"> </w:t>
      </w:r>
      <w:proofErr w:type="spellStart"/>
      <w:r w:rsidR="000E6256" w:rsidRPr="009221B0">
        <w:t>K</w:t>
      </w:r>
      <w:r w:rsidR="001D17AD">
        <w:t>eng</w:t>
      </w:r>
      <w:proofErr w:type="spellEnd"/>
      <w:r w:rsidR="000E6256">
        <w:t>;</w:t>
      </w:r>
      <w:r w:rsidRPr="009221B0">
        <w:t xml:space="preserve"> Weerakkody, </w:t>
      </w:r>
      <w:r w:rsidR="000E6256" w:rsidRPr="009221B0">
        <w:t>R</w:t>
      </w:r>
      <w:r w:rsidR="00516156">
        <w:t>ajitha</w:t>
      </w:r>
      <w:r w:rsidR="000E6256">
        <w:t>;</w:t>
      </w:r>
      <w:r w:rsidR="000E6256" w:rsidRPr="009221B0">
        <w:t xml:space="preserve"> </w:t>
      </w:r>
      <w:r w:rsidRPr="009221B0">
        <w:t xml:space="preserve">Mrak, </w:t>
      </w:r>
      <w:r w:rsidR="000E6256" w:rsidRPr="009221B0">
        <w:t>M</w:t>
      </w:r>
      <w:r w:rsidR="000E6256">
        <w:t>arta;</w:t>
      </w:r>
      <w:r w:rsidR="000E6256" w:rsidRPr="009221B0">
        <w:t xml:space="preserve"> </w:t>
      </w:r>
      <w:r w:rsidRPr="009221B0">
        <w:t xml:space="preserve">Ramzan, </w:t>
      </w:r>
      <w:r w:rsidR="000E6256">
        <w:t xml:space="preserve">Naeem; </w:t>
      </w:r>
      <w:r w:rsidRPr="009221B0">
        <w:t xml:space="preserve">Baroncini, </w:t>
      </w:r>
      <w:r w:rsidR="000E6256">
        <w:t xml:space="preserve">Vittorio; </w:t>
      </w:r>
      <w:r w:rsidRPr="009221B0">
        <w:t xml:space="preserve">Ohm, </w:t>
      </w:r>
      <w:r w:rsidR="000E6256">
        <w:t>Jens-Rainer;</w:t>
      </w:r>
      <w:r w:rsidR="000E6256" w:rsidRPr="009221B0">
        <w:t xml:space="preserve"> </w:t>
      </w:r>
      <w:r w:rsidRPr="009221B0">
        <w:t xml:space="preserve">and Sullivan, </w:t>
      </w:r>
      <w:r w:rsidR="000E6256">
        <w:t>Gary J.,</w:t>
      </w:r>
      <w:r w:rsidR="000E6256" w:rsidRPr="009221B0">
        <w:t xml:space="preserve"> </w:t>
      </w:r>
      <w:r w:rsidRPr="009221B0">
        <w:t>“</w:t>
      </w:r>
      <w:hyperlink r:id="rId27"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139"/>
    </w:p>
    <w:p w14:paraId="6E58F6A5" w14:textId="6916C608" w:rsidR="00EF2D1C" w:rsidRDefault="001412E5" w:rsidP="008E5643">
      <w:pPr>
        <w:numPr>
          <w:ilvl w:val="0"/>
          <w:numId w:val="3"/>
        </w:numPr>
        <w:spacing w:before="120"/>
        <w:jc w:val="both"/>
      </w:pPr>
      <w:bookmarkStart w:id="140" w:name="_Ref483037491"/>
      <w:r>
        <w:t xml:space="preserve">Cisco Systems, </w:t>
      </w:r>
      <w:r w:rsidR="00EF2D1C">
        <w:t>“</w:t>
      </w:r>
      <w:hyperlink r:id="rId28"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w:t>
        </w:r>
        <w:r w:rsidR="00843A86">
          <w:rPr>
            <w:rStyle w:val="Hyperlink"/>
          </w:rPr>
          <w:t>Trends,</w:t>
        </w:r>
        <w:r w:rsidR="00EF2D1C" w:rsidRPr="00EF2D1C">
          <w:rPr>
            <w:rStyle w:val="Hyperlink"/>
          </w:rPr>
          <w:t xml:space="preserve"> 201</w:t>
        </w:r>
        <w:r w:rsidR="00A76F5F">
          <w:rPr>
            <w:rStyle w:val="Hyperlink"/>
          </w:rPr>
          <w:t>7</w:t>
        </w:r>
        <w:r w:rsidR="00EF2D1C" w:rsidRPr="00EF2D1C">
          <w:rPr>
            <w:rStyle w:val="Hyperlink"/>
          </w:rPr>
          <w:t>–202</w:t>
        </w:r>
        <w:r w:rsidR="00A76F5F">
          <w:rPr>
            <w:rStyle w:val="Hyperlink"/>
          </w:rPr>
          <w:t>2</w:t>
        </w:r>
      </w:hyperlink>
      <w:r w:rsidR="00EF2D1C">
        <w:t xml:space="preserve">”, Cisco Systems White Paper, </w:t>
      </w:r>
      <w:r w:rsidR="00A76F5F">
        <w:t>2019</w:t>
      </w:r>
      <w:r w:rsidR="00EF2D1C">
        <w:t>.</w:t>
      </w:r>
      <w:bookmarkEnd w:id="140"/>
    </w:p>
    <w:p w14:paraId="56A70743" w14:textId="3D3815D6" w:rsidR="00B46386" w:rsidRDefault="00B46386" w:rsidP="008E5643">
      <w:pPr>
        <w:numPr>
          <w:ilvl w:val="0"/>
          <w:numId w:val="3"/>
        </w:numPr>
        <w:spacing w:before="120"/>
        <w:jc w:val="both"/>
      </w:pPr>
      <w:bookmarkStart w:id="141" w:name="_Ref12362644"/>
      <w:proofErr w:type="spellStart"/>
      <w:r>
        <w:t>Schiesser</w:t>
      </w:r>
      <w:proofErr w:type="spellEnd"/>
      <w:r>
        <w:t>, Tim, “</w:t>
      </w:r>
      <w:hyperlink r:id="rId29" w:history="1">
        <w:r w:rsidRPr="00B46386">
          <w:rPr>
            <w:rStyle w:val="Hyperlink"/>
          </w:rPr>
          <w:t>Guide to HEVC/H.265 Encoding and Playback</w:t>
        </w:r>
      </w:hyperlink>
      <w:r>
        <w:t xml:space="preserve">”, </w:t>
      </w:r>
      <w:proofErr w:type="spellStart"/>
      <w:r>
        <w:rPr>
          <w:i/>
          <w:iCs/>
        </w:rPr>
        <w:t>TechSpot</w:t>
      </w:r>
      <w:proofErr w:type="spellEnd"/>
      <w:r>
        <w:t>, February 16, 2016.</w:t>
      </w:r>
      <w:bookmarkEnd w:id="141"/>
    </w:p>
    <w:p w14:paraId="215ACAA8" w14:textId="6B2FFED1" w:rsidR="00176972" w:rsidRDefault="00176972" w:rsidP="00176972">
      <w:pPr>
        <w:numPr>
          <w:ilvl w:val="0"/>
          <w:numId w:val="3"/>
        </w:numPr>
        <w:spacing w:before="120"/>
        <w:jc w:val="both"/>
      </w:pPr>
      <w:bookmarkStart w:id="142" w:name="_Ref513125504"/>
      <w:r>
        <w:t>Sui, Jin</w:t>
      </w:r>
      <w:r w:rsidR="0012248C">
        <w:t>g</w:t>
      </w:r>
      <w:r>
        <w:t>, “</w:t>
      </w:r>
      <w:hyperlink r:id="rId30" w:history="1">
        <w:r w:rsidRPr="00176972">
          <w:rPr>
            <w:rStyle w:val="Hyperlink"/>
          </w:rPr>
          <w:t>HEVC Products Forecast Overview</w:t>
        </w:r>
      </w:hyperlink>
      <w:r>
        <w:t xml:space="preserve">”, Digital Tech Consulting, Inc., March </w:t>
      </w:r>
      <w:r w:rsidR="00DD7F65">
        <w:t xml:space="preserve">20, </w:t>
      </w:r>
      <w:r>
        <w:t>2016.</w:t>
      </w:r>
      <w:bookmarkEnd w:id="142"/>
    </w:p>
    <w:p w14:paraId="736EB6E6" w14:textId="4D7BCF54" w:rsidR="004A2A0F" w:rsidRDefault="004A2A0F" w:rsidP="00176972">
      <w:pPr>
        <w:numPr>
          <w:ilvl w:val="0"/>
          <w:numId w:val="3"/>
        </w:numPr>
        <w:spacing w:before="120"/>
        <w:jc w:val="both"/>
      </w:pPr>
      <w:bookmarkStart w:id="143" w:name="_Ref12455034"/>
      <w:r>
        <w:t>Donnigan, Mark, “</w:t>
      </w:r>
      <w:hyperlink r:id="rId31" w:history="1">
        <w:r w:rsidRPr="004A2A0F">
          <w:rPr>
            <w:rStyle w:val="Hyperlink"/>
          </w:rPr>
          <w:t>Why Video Providers Should Adopt HEVC Now</w:t>
        </w:r>
      </w:hyperlink>
      <w:r>
        <w:t xml:space="preserve">”, </w:t>
      </w:r>
      <w:r>
        <w:rPr>
          <w:i/>
          <w:iCs/>
        </w:rPr>
        <w:t>Light Reading</w:t>
      </w:r>
      <w:r>
        <w:t>, February 22, 2018.</w:t>
      </w:r>
      <w:bookmarkEnd w:id="143"/>
    </w:p>
    <w:p w14:paraId="7E130A63" w14:textId="6537F09B" w:rsidR="001D70D1" w:rsidRDefault="001D70D1" w:rsidP="001D70D1">
      <w:pPr>
        <w:numPr>
          <w:ilvl w:val="0"/>
          <w:numId w:val="3"/>
        </w:numPr>
        <w:spacing w:before="120"/>
        <w:jc w:val="both"/>
      </w:pPr>
      <w:bookmarkStart w:id="144" w:name="_Ref28974103"/>
      <w:r>
        <w:t>8K Association “</w:t>
      </w:r>
      <w:hyperlink r:id="rId32" w:history="1">
        <w:r w:rsidRPr="003946D5">
          <w:rPr>
            <w:rStyle w:val="Hyperlink"/>
          </w:rPr>
          <w:t>8K Association Announces Performance Specifications for Consumer TVs</w:t>
        </w:r>
      </w:hyperlink>
      <w:r>
        <w:t>”, August 29, 2019.</w:t>
      </w:r>
      <w:bookmarkEnd w:id="144"/>
    </w:p>
    <w:p w14:paraId="73EE8C28" w14:textId="3ED0FAD8" w:rsidR="002D05D9" w:rsidRDefault="002D05D9" w:rsidP="00176972">
      <w:pPr>
        <w:numPr>
          <w:ilvl w:val="0"/>
          <w:numId w:val="3"/>
        </w:numPr>
        <w:spacing w:before="120"/>
        <w:jc w:val="both"/>
      </w:pPr>
      <w:bookmarkStart w:id="145" w:name="_Ref28974105"/>
      <w:r>
        <w:t>Dent, Steve, “</w:t>
      </w:r>
      <w:hyperlink r:id="rId33" w:history="1">
        <w:r w:rsidRPr="002D05D9">
          <w:rPr>
            <w:rStyle w:val="Hyperlink"/>
          </w:rPr>
          <w:t>Samsung's QLED 8K TV will be one of the first certified by the 8K Association</w:t>
        </w:r>
      </w:hyperlink>
      <w:r>
        <w:t xml:space="preserve">”, </w:t>
      </w:r>
      <w:proofErr w:type="spellStart"/>
      <w:r w:rsidRPr="002D05D9">
        <w:rPr>
          <w:i/>
          <w:iCs/>
        </w:rPr>
        <w:t>Engadget</w:t>
      </w:r>
      <w:proofErr w:type="spellEnd"/>
      <w:r>
        <w:t xml:space="preserve">, </w:t>
      </w:r>
      <w:r w:rsidRPr="002D05D9">
        <w:t>January</w:t>
      </w:r>
      <w:r>
        <w:t xml:space="preserve"> 1, 2020.</w:t>
      </w:r>
      <w:bookmarkEnd w:id="145"/>
    </w:p>
    <w:p w14:paraId="20591F2A" w14:textId="0FD92912" w:rsidR="001D70D1" w:rsidRDefault="001D70D1" w:rsidP="00176972">
      <w:pPr>
        <w:numPr>
          <w:ilvl w:val="0"/>
          <w:numId w:val="3"/>
        </w:numPr>
        <w:spacing w:before="120"/>
        <w:jc w:val="both"/>
      </w:pPr>
      <w:bookmarkStart w:id="146" w:name="_Ref28974106"/>
      <w:r>
        <w:t>Archer, John, “</w:t>
      </w:r>
      <w:hyperlink r:id="rId34" w:anchor="1cc4151855c2" w:history="1">
        <w:r w:rsidRPr="001D70D1">
          <w:rPr>
            <w:rStyle w:val="Hyperlink"/>
          </w:rPr>
          <w:t>LG Unveils New 8K OLED And LCD TV Ranges</w:t>
        </w:r>
      </w:hyperlink>
      <w:r>
        <w:t xml:space="preserve">”, </w:t>
      </w:r>
      <w:r>
        <w:rPr>
          <w:i/>
          <w:iCs/>
        </w:rPr>
        <w:t>Forbes</w:t>
      </w:r>
      <w:r>
        <w:t>, January 2, 2020.</w:t>
      </w:r>
      <w:bookmarkEnd w:id="146"/>
    </w:p>
    <w:p w14:paraId="7961DDFA" w14:textId="3E6ED187" w:rsidR="00D5435B" w:rsidRDefault="00B71FA7" w:rsidP="00266BC5">
      <w:pPr>
        <w:numPr>
          <w:ilvl w:val="0"/>
          <w:numId w:val="3"/>
        </w:numPr>
        <w:spacing w:before="120"/>
        <w:jc w:val="both"/>
      </w:pPr>
      <w:bookmarkStart w:id="147" w:name="_Ref512954688"/>
      <w:proofErr w:type="spellStart"/>
      <w:r>
        <w:t>Bitmovin</w:t>
      </w:r>
      <w:proofErr w:type="spellEnd"/>
      <w:r>
        <w:t>, “</w:t>
      </w:r>
      <w:hyperlink r:id="rId35" w:history="1">
        <w:r w:rsidRPr="00B71FA7">
          <w:rPr>
            <w:rStyle w:val="Hyperlink"/>
          </w:rPr>
          <w:t>2017 Video Developer Report</w:t>
        </w:r>
      </w:hyperlink>
      <w:r>
        <w:t xml:space="preserve">”, </w:t>
      </w:r>
      <w:r w:rsidR="00D5435B">
        <w:t>September</w:t>
      </w:r>
      <w:r>
        <w:t xml:space="preserve"> 2017.</w:t>
      </w:r>
      <w:bookmarkEnd w:id="147"/>
    </w:p>
    <w:p w14:paraId="100BBF20" w14:textId="2791D378" w:rsidR="00FD2973" w:rsidRDefault="00FD2973" w:rsidP="00FD2973">
      <w:pPr>
        <w:numPr>
          <w:ilvl w:val="0"/>
          <w:numId w:val="3"/>
        </w:numPr>
        <w:spacing w:before="120"/>
        <w:jc w:val="both"/>
      </w:pPr>
      <w:bookmarkStart w:id="148" w:name="_Ref512957042"/>
      <w:r>
        <w:t>Ozer, Jan, “</w:t>
      </w:r>
      <w:hyperlink r:id="rId36" w:history="1">
        <w:r w:rsidRPr="00FD2973">
          <w:rPr>
            <w:rStyle w:val="Hyperlink"/>
          </w:rPr>
          <w:t>The Impact of Apple's HEVC Adoption: A Survey-Based Report</w:t>
        </w:r>
      </w:hyperlink>
      <w:r>
        <w:t xml:space="preserve">”, </w:t>
      </w:r>
      <w:bookmarkStart w:id="149" w:name="_Hlk20033875"/>
      <w:proofErr w:type="spellStart"/>
      <w:r>
        <w:t>Unisphere</w:t>
      </w:r>
      <w:proofErr w:type="spellEnd"/>
      <w:r>
        <w:t xml:space="preserve"> Research and </w:t>
      </w:r>
      <w:r>
        <w:rPr>
          <w:i/>
        </w:rPr>
        <w:t>Streaming Media</w:t>
      </w:r>
      <w:r w:rsidR="000D1D6E">
        <w:t xml:space="preserve"> (sponsored by Harmonic)</w:t>
      </w:r>
      <w:bookmarkEnd w:id="149"/>
      <w:r w:rsidR="000D1D6E">
        <w:t>,</w:t>
      </w:r>
      <w:r>
        <w:t xml:space="preserve"> January 2018.</w:t>
      </w:r>
      <w:bookmarkEnd w:id="148"/>
    </w:p>
    <w:p w14:paraId="4FE4D2E3" w14:textId="7FCEBB53" w:rsidR="00BC321F" w:rsidRDefault="00BC321F" w:rsidP="00FD2973">
      <w:pPr>
        <w:numPr>
          <w:ilvl w:val="0"/>
          <w:numId w:val="3"/>
        </w:numPr>
        <w:spacing w:before="120"/>
        <w:jc w:val="both"/>
      </w:pPr>
      <w:bookmarkStart w:id="150" w:name="_Ref512959358"/>
      <w:r>
        <w:t>Fautier, Thierry, “</w:t>
      </w:r>
      <w:hyperlink r:id="rId37" w:history="1">
        <w:r w:rsidRPr="00BC321F">
          <w:rPr>
            <w:rStyle w:val="Hyperlink"/>
          </w:rPr>
          <w:t>Commentary: HEVC and AV1 – A Behind-the-Scenes Look at the Video Codec Race</w:t>
        </w:r>
      </w:hyperlink>
      <w:r>
        <w:t xml:space="preserve">”, </w:t>
      </w:r>
      <w:r>
        <w:rPr>
          <w:i/>
        </w:rPr>
        <w:t>Streaming Media</w:t>
      </w:r>
      <w:r>
        <w:t>, April 5, 2018.</w:t>
      </w:r>
      <w:bookmarkEnd w:id="150"/>
    </w:p>
    <w:p w14:paraId="45E44CFE" w14:textId="34764A72" w:rsidR="00744982" w:rsidRDefault="00744982" w:rsidP="00FD2973">
      <w:pPr>
        <w:numPr>
          <w:ilvl w:val="0"/>
          <w:numId w:val="3"/>
        </w:numPr>
        <w:spacing w:before="120"/>
        <w:jc w:val="both"/>
      </w:pPr>
      <w:bookmarkStart w:id="151" w:name="_Ref518798311"/>
      <w:r>
        <w:t>“</w:t>
      </w:r>
      <w:hyperlink r:id="rId38" w:history="1">
        <w:r w:rsidRPr="00744982">
          <w:rPr>
            <w:rStyle w:val="Hyperlink"/>
          </w:rPr>
          <w:t>HEVC is Streaming into AVC Workflows: Survey Report</w:t>
        </w:r>
      </w:hyperlink>
      <w:r>
        <w:t xml:space="preserve">”, </w:t>
      </w:r>
      <w:r>
        <w:rPr>
          <w:i/>
        </w:rPr>
        <w:t>Streaming Media</w:t>
      </w:r>
      <w:r>
        <w:t>, June 28, 2018.</w:t>
      </w:r>
      <w:bookmarkEnd w:id="151"/>
    </w:p>
    <w:p w14:paraId="1FAA1B41" w14:textId="4A6800B2" w:rsidR="00744982" w:rsidRDefault="00744982" w:rsidP="00FD2973">
      <w:pPr>
        <w:numPr>
          <w:ilvl w:val="0"/>
          <w:numId w:val="3"/>
        </w:numPr>
        <w:spacing w:before="120"/>
        <w:jc w:val="both"/>
        <w:rPr>
          <w:ins w:id="152" w:author="Gary Sullivan" w:date="2020-04-12T03:15:00Z"/>
        </w:rPr>
      </w:pPr>
      <w:bookmarkStart w:id="153" w:name="_Ref518796510"/>
      <w:proofErr w:type="spellStart"/>
      <w:r>
        <w:t>Siglin</w:t>
      </w:r>
      <w:proofErr w:type="spellEnd"/>
      <w:r>
        <w:t>, Timothy, “</w:t>
      </w:r>
      <w:hyperlink r:id="rId39" w:history="1">
        <w:r w:rsidRPr="00744982">
          <w:rPr>
            <w:rStyle w:val="Hyperlink"/>
          </w:rPr>
          <w:t>Real-World HEVC Insights: Adoption, Implications, and Workflows</w:t>
        </w:r>
      </w:hyperlink>
      <w:r>
        <w:t xml:space="preserve">”, </w:t>
      </w:r>
      <w:bookmarkStart w:id="154" w:name="_Hlk20034001"/>
      <w:proofErr w:type="spellStart"/>
      <w:r>
        <w:t>Unisphere</w:t>
      </w:r>
      <w:proofErr w:type="spellEnd"/>
      <w:r>
        <w:t xml:space="preserve"> Research and </w:t>
      </w:r>
      <w:r>
        <w:rPr>
          <w:i/>
        </w:rPr>
        <w:t>Streaming Media</w:t>
      </w:r>
      <w:r>
        <w:t xml:space="preserve"> (sponsored by Beamr and Help Me Stream)</w:t>
      </w:r>
      <w:bookmarkEnd w:id="154"/>
      <w:r>
        <w:t>, June 2018.</w:t>
      </w:r>
      <w:bookmarkEnd w:id="153"/>
    </w:p>
    <w:p w14:paraId="4A9DED9E" w14:textId="0F9E5425" w:rsidR="0055555E" w:rsidRDefault="0055555E" w:rsidP="00FD2973">
      <w:pPr>
        <w:numPr>
          <w:ilvl w:val="0"/>
          <w:numId w:val="3"/>
        </w:numPr>
        <w:spacing w:before="120"/>
        <w:jc w:val="both"/>
      </w:pPr>
      <w:bookmarkStart w:id="155" w:name="_Ref37554081"/>
      <w:ins w:id="156" w:author="Gary Sullivan" w:date="2020-04-12T03:15:00Z">
        <w:r>
          <w:t>“</w:t>
        </w:r>
        <w:r>
          <w:fldChar w:fldCharType="begin"/>
        </w:r>
        <w:r>
          <w:instrText xml:space="preserve"> HYPERLINK "https://www.scientiamobile.com/growing-support-of-hevc-or-h-265-video-on-mobile-devices/" </w:instrText>
        </w:r>
      </w:ins>
      <w:ins w:id="157" w:author="Gary Sullivan" w:date="2020-04-12T03:15:00Z">
        <w:r>
          <w:fldChar w:fldCharType="separate"/>
        </w:r>
        <w:r w:rsidRPr="0055555E">
          <w:rPr>
            <w:rStyle w:val="Hyperlink"/>
          </w:rPr>
          <w:t>Growing Support of HEVC or H.265 Video on Mobile Devices</w:t>
        </w:r>
        <w:r>
          <w:fldChar w:fldCharType="end"/>
        </w:r>
        <w:r>
          <w:t xml:space="preserve">”, </w:t>
        </w:r>
        <w:proofErr w:type="spellStart"/>
        <w:r w:rsidRPr="009C409F">
          <w:rPr>
            <w:i/>
            <w:iCs/>
          </w:rPr>
          <w:t>ScientiaMobile</w:t>
        </w:r>
        <w:proofErr w:type="spellEnd"/>
        <w:r w:rsidRPr="009C409F">
          <w:rPr>
            <w:i/>
            <w:iCs/>
          </w:rPr>
          <w:t xml:space="preserve"> </w:t>
        </w:r>
      </w:ins>
      <w:ins w:id="158" w:author="Gary Sullivan" w:date="2020-04-12T03:18:00Z">
        <w:r w:rsidRPr="009C409F">
          <w:rPr>
            <w:i/>
            <w:iCs/>
          </w:rPr>
          <w:t>Mobile Overview Reports (MOVR)</w:t>
        </w:r>
        <w:r>
          <w:t>, August 23, 2018.</w:t>
        </w:r>
      </w:ins>
      <w:bookmarkEnd w:id="155"/>
    </w:p>
    <w:p w14:paraId="73342A67" w14:textId="18112A63" w:rsidR="003C2F67" w:rsidRDefault="003C2F67" w:rsidP="00FD2973">
      <w:pPr>
        <w:numPr>
          <w:ilvl w:val="0"/>
          <w:numId w:val="3"/>
        </w:numPr>
        <w:spacing w:before="120"/>
        <w:jc w:val="both"/>
      </w:pPr>
      <w:bookmarkStart w:id="159" w:name="_Ref524598939"/>
      <w:r>
        <w:t>Frankel, Daniel, “</w:t>
      </w:r>
      <w:hyperlink r:id="rId40"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159"/>
    </w:p>
    <w:p w14:paraId="0C6CED2F" w14:textId="5AE9A13F" w:rsidR="000B7FED" w:rsidRDefault="000B7FED" w:rsidP="00FD2973">
      <w:pPr>
        <w:numPr>
          <w:ilvl w:val="0"/>
          <w:numId w:val="3"/>
        </w:numPr>
        <w:spacing w:before="120"/>
        <w:jc w:val="both"/>
      </w:pPr>
      <w:bookmarkStart w:id="160" w:name="_Ref524598942"/>
      <w:proofErr w:type="spellStart"/>
      <w:r>
        <w:t>Bitmovin</w:t>
      </w:r>
      <w:proofErr w:type="spellEnd"/>
      <w:r>
        <w:t>, “</w:t>
      </w:r>
      <w:hyperlink r:id="rId41" w:history="1">
        <w:r w:rsidRPr="000B7FED">
          <w:rPr>
            <w:rStyle w:val="Hyperlink"/>
          </w:rPr>
          <w:t>2018 Video Developer Report</w:t>
        </w:r>
      </w:hyperlink>
      <w:r>
        <w:t>”, September 2018.</w:t>
      </w:r>
      <w:bookmarkEnd w:id="160"/>
    </w:p>
    <w:p w14:paraId="282DB5ED" w14:textId="606FFD07" w:rsidR="00A27DF4" w:rsidRDefault="00A27DF4" w:rsidP="00FD2973">
      <w:pPr>
        <w:numPr>
          <w:ilvl w:val="0"/>
          <w:numId w:val="3"/>
        </w:numPr>
        <w:spacing w:before="120"/>
        <w:jc w:val="both"/>
      </w:pPr>
      <w:bookmarkStart w:id="161" w:name="_Ref20075948"/>
      <w:proofErr w:type="spellStart"/>
      <w:r>
        <w:t>Bitmovin</w:t>
      </w:r>
      <w:proofErr w:type="spellEnd"/>
      <w:r>
        <w:t xml:space="preserve">, </w:t>
      </w:r>
      <w:r w:rsidRPr="00A27DF4">
        <w:t>“</w:t>
      </w:r>
      <w:hyperlink r:id="rId42" w:history="1">
        <w:r w:rsidRPr="00A27DF4">
          <w:rPr>
            <w:rStyle w:val="Hyperlink"/>
          </w:rPr>
          <w:t>2019 Video Developer Report</w:t>
        </w:r>
      </w:hyperlink>
      <w:r w:rsidRPr="00A27DF4">
        <w:t>”, September 201</w:t>
      </w:r>
      <w:r>
        <w:t>9</w:t>
      </w:r>
      <w:r w:rsidRPr="00A27DF4">
        <w:t>.</w:t>
      </w:r>
      <w:bookmarkEnd w:id="161"/>
    </w:p>
    <w:p w14:paraId="481724DD" w14:textId="7E77CEDE" w:rsidR="00600CBA" w:rsidRDefault="00600CBA" w:rsidP="00FD2973">
      <w:pPr>
        <w:numPr>
          <w:ilvl w:val="0"/>
          <w:numId w:val="3"/>
        </w:numPr>
        <w:spacing w:before="120"/>
        <w:jc w:val="both"/>
      </w:pPr>
      <w:proofErr w:type="spellStart"/>
      <w:r>
        <w:t>Vermitsky</w:t>
      </w:r>
      <w:proofErr w:type="spellEnd"/>
      <w:r>
        <w:t xml:space="preserve">, Tanya, </w:t>
      </w:r>
      <w:r w:rsidR="00F81A6F">
        <w:t>“</w:t>
      </w:r>
      <w:proofErr w:type="spellStart"/>
      <w:r w:rsidR="0055555E">
        <w:fldChar w:fldCharType="begin"/>
      </w:r>
      <w:r w:rsidR="0055555E">
        <w:instrText xml:space="preserve"> HYPERLINK "https://bitmovin.com/bitmovin-2018-video-developer-survey-reveals-shifting-technology-landscape/" </w:instrText>
      </w:r>
      <w:r w:rsidR="0055555E">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55555E">
        <w:rPr>
          <w:rStyle w:val="Hyperlink"/>
        </w:rPr>
        <w:fldChar w:fldCharType="end"/>
      </w:r>
      <w:r w:rsidR="00F81A6F">
        <w:t>”, September 12, 2018.</w:t>
      </w:r>
    </w:p>
    <w:p w14:paraId="4EC658EB" w14:textId="6975F6D3" w:rsidR="00475F2D" w:rsidRDefault="00475F2D" w:rsidP="00FD2973">
      <w:pPr>
        <w:numPr>
          <w:ilvl w:val="0"/>
          <w:numId w:val="3"/>
        </w:numPr>
        <w:spacing w:before="120"/>
        <w:jc w:val="both"/>
      </w:pPr>
      <w:bookmarkStart w:id="162" w:name="_Ref518800344"/>
      <w:r>
        <w:lastRenderedPageBreak/>
        <w:t>“</w:t>
      </w:r>
      <w:hyperlink r:id="rId43" w:history="1">
        <w:r w:rsidRPr="00475F2D">
          <w:rPr>
            <w:rStyle w:val="Hyperlink"/>
          </w:rPr>
          <w:t>Dutch Next to Upgrade Digital Terrestrial TV</w:t>
        </w:r>
      </w:hyperlink>
      <w:r>
        <w:t xml:space="preserve">”, </w:t>
      </w:r>
      <w:r>
        <w:rPr>
          <w:i/>
        </w:rPr>
        <w:t>A516digital</w:t>
      </w:r>
      <w:r>
        <w:t>, June 25, 2018.</w:t>
      </w:r>
      <w:bookmarkEnd w:id="162"/>
    </w:p>
    <w:p w14:paraId="4B003B8C" w14:textId="2826DAF3" w:rsidR="00475F2D" w:rsidRDefault="00475F2D" w:rsidP="00475F2D">
      <w:pPr>
        <w:numPr>
          <w:ilvl w:val="0"/>
          <w:numId w:val="3"/>
        </w:numPr>
        <w:spacing w:before="120"/>
        <w:jc w:val="both"/>
      </w:pPr>
      <w:bookmarkStart w:id="163" w:name="_Ref518800556"/>
      <w:proofErr w:type="spellStart"/>
      <w:r>
        <w:t>Dziadul</w:t>
      </w:r>
      <w:proofErr w:type="spellEnd"/>
      <w:r>
        <w:t>, Chris, “</w:t>
      </w:r>
      <w:hyperlink r:id="rId44" w:history="1">
        <w:r w:rsidRPr="00475F2D">
          <w:rPr>
            <w:rStyle w:val="Hyperlink"/>
          </w:rPr>
          <w:t>HEVC First for Telekom Austria</w:t>
        </w:r>
      </w:hyperlink>
      <w:r>
        <w:t xml:space="preserve">”, </w:t>
      </w:r>
      <w:r w:rsidRPr="00475F2D">
        <w:rPr>
          <w:i/>
        </w:rPr>
        <w:t>Broadband TV News</w:t>
      </w:r>
      <w:r>
        <w:t>, September 19, 2017.</w:t>
      </w:r>
      <w:bookmarkEnd w:id="163"/>
    </w:p>
    <w:p w14:paraId="06F1C1A7" w14:textId="554825DD" w:rsidR="00980A8A" w:rsidRDefault="00980A8A" w:rsidP="008E5643">
      <w:pPr>
        <w:numPr>
          <w:ilvl w:val="0"/>
          <w:numId w:val="3"/>
        </w:numPr>
        <w:spacing w:before="120"/>
        <w:jc w:val="both"/>
      </w:pPr>
      <w:r>
        <w:t>AWS Elemental, “</w:t>
      </w:r>
      <w:hyperlink r:id="rId45" w:history="1">
        <w:r w:rsidRPr="00DF247B">
          <w:rPr>
            <w:rStyle w:val="Hyperlink"/>
          </w:rPr>
          <w:t>Elemental Powers 4K Video-on-Demand Service in Brazil</w:t>
        </w:r>
      </w:hyperlink>
      <w:r>
        <w:t>”, February 20, 2017.</w:t>
      </w:r>
      <w:bookmarkStart w:id="164" w:name="_Ref483314723"/>
    </w:p>
    <w:p w14:paraId="1DF37D45" w14:textId="06B61DE7" w:rsidR="008E5643" w:rsidRDefault="008E5643" w:rsidP="008E5643">
      <w:pPr>
        <w:numPr>
          <w:ilvl w:val="0"/>
          <w:numId w:val="3"/>
        </w:numPr>
        <w:spacing w:before="120"/>
        <w:jc w:val="both"/>
        <w:rPr>
          <w:ins w:id="165" w:author="Gary Sullivan" w:date="2020-03-29T10:47:00Z"/>
        </w:rPr>
      </w:pPr>
      <w:bookmarkStart w:id="166" w:name="_Ref483735651"/>
      <w:proofErr w:type="spellStart"/>
      <w:r>
        <w:t>Jukic</w:t>
      </w:r>
      <w:proofErr w:type="spellEnd"/>
      <w:r>
        <w:t>, Stephan, “</w:t>
      </w:r>
      <w:hyperlink r:id="rId46"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166"/>
    </w:p>
    <w:p w14:paraId="7E17A6E1" w14:textId="13A5EB8E" w:rsidR="00744EE2" w:rsidRDefault="00744EE2" w:rsidP="008E5643">
      <w:pPr>
        <w:numPr>
          <w:ilvl w:val="0"/>
          <w:numId w:val="3"/>
        </w:numPr>
        <w:spacing w:before="120"/>
        <w:jc w:val="both"/>
        <w:rPr>
          <w:ins w:id="167" w:author="Gary Sullivan" w:date="2020-03-29T10:51:00Z"/>
        </w:rPr>
      </w:pPr>
      <w:bookmarkStart w:id="168" w:name="_Ref36371609"/>
      <w:proofErr w:type="spellStart"/>
      <w:ins w:id="169" w:author="Gary Sullivan" w:date="2020-03-29T10:49:00Z">
        <w:r w:rsidRPr="00744EE2">
          <w:t>Šakić</w:t>
        </w:r>
        <w:proofErr w:type="spellEnd"/>
        <w:r>
          <w:t>,</w:t>
        </w:r>
        <w:r w:rsidRPr="00744EE2">
          <w:t xml:space="preserve"> </w:t>
        </w:r>
        <w:proofErr w:type="spellStart"/>
        <w:r w:rsidRPr="00744EE2">
          <w:t>Krešimir</w:t>
        </w:r>
        <w:proofErr w:type="spellEnd"/>
        <w:r w:rsidRPr="00744EE2">
          <w:t xml:space="preserve">; </w:t>
        </w:r>
        <w:proofErr w:type="spellStart"/>
        <w:r w:rsidRPr="00744EE2">
          <w:t>Bubalo</w:t>
        </w:r>
        <w:proofErr w:type="spellEnd"/>
        <w:r>
          <w:t>,</w:t>
        </w:r>
        <w:r w:rsidRPr="00744EE2">
          <w:t xml:space="preserve"> </w:t>
        </w:r>
        <w:proofErr w:type="spellStart"/>
        <w:r w:rsidRPr="00744EE2">
          <w:t>Vedran</w:t>
        </w:r>
        <w:proofErr w:type="spellEnd"/>
        <w:r w:rsidRPr="00744EE2">
          <w:t xml:space="preserve">; </w:t>
        </w:r>
        <w:r>
          <w:t xml:space="preserve">and </w:t>
        </w:r>
        <w:proofErr w:type="spellStart"/>
        <w:r w:rsidRPr="00744EE2">
          <w:t>Grgić</w:t>
        </w:r>
        <w:proofErr w:type="spellEnd"/>
        <w:r>
          <w:t>,</w:t>
        </w:r>
        <w:r w:rsidRPr="00744EE2">
          <w:t xml:space="preserve"> Sonja</w:t>
        </w:r>
        <w:r>
          <w:t xml:space="preserve">, </w:t>
        </w:r>
      </w:ins>
      <w:ins w:id="170" w:author="Gary Sullivan" w:date="2020-03-29T10:50:00Z">
        <w:r>
          <w:t>“</w:t>
        </w:r>
      </w:ins>
      <w:ins w:id="171" w:author="Gary Sullivan" w:date="2020-03-29T10:51:00Z">
        <w:r>
          <w:fldChar w:fldCharType="begin"/>
        </w:r>
        <w:r>
          <w:instrText xml:space="preserve"> HYPERLINK "https://ieeexplore.ieee.org/document/7731750" </w:instrText>
        </w:r>
      </w:ins>
      <w:ins w:id="172" w:author="Gary Sullivan" w:date="2020-03-29T10:51:00Z">
        <w:r>
          <w:fldChar w:fldCharType="separate"/>
        </w:r>
        <w:r w:rsidRPr="00744EE2">
          <w:rPr>
            <w:rStyle w:val="Hyperlink"/>
          </w:rPr>
          <w:t>Choice of video coding standard for future DVB-T2 networks in Croatia</w:t>
        </w:r>
        <w:r>
          <w:fldChar w:fldCharType="end"/>
        </w:r>
      </w:ins>
      <w:ins w:id="173" w:author="Gary Sullivan" w:date="2020-03-29T10:50:00Z">
        <w:r>
          <w:t xml:space="preserve">”, in Proc. </w:t>
        </w:r>
        <w:r w:rsidRPr="00744EE2">
          <w:t>2016 International Symposium ELMAR</w:t>
        </w:r>
        <w:r>
          <w:t>, 12–14 September, 201</w:t>
        </w:r>
      </w:ins>
      <w:ins w:id="174" w:author="Gary Sullivan" w:date="2020-03-29T10:51:00Z">
        <w:r>
          <w:t>6.</w:t>
        </w:r>
        <w:bookmarkEnd w:id="168"/>
      </w:ins>
    </w:p>
    <w:p w14:paraId="1DD56C1D" w14:textId="5F4A68BF" w:rsidR="00164891" w:rsidRDefault="00164891" w:rsidP="008E5643">
      <w:pPr>
        <w:numPr>
          <w:ilvl w:val="0"/>
          <w:numId w:val="3"/>
        </w:numPr>
        <w:spacing w:before="120"/>
        <w:jc w:val="both"/>
      </w:pPr>
      <w:bookmarkStart w:id="175" w:name="_Ref36371611"/>
      <w:ins w:id="176" w:author="Gary Sullivan" w:date="2020-03-29T10:51:00Z">
        <w:r>
          <w:t>HAKOM Croatian Regulatory Authority for Network Industries, “</w:t>
        </w:r>
      </w:ins>
      <w:ins w:id="177" w:author="Gary Sullivan" w:date="2020-03-29T10:52:00Z">
        <w:r>
          <w:fldChar w:fldCharType="begin"/>
        </w:r>
        <w:r>
          <w:instrText xml:space="preserve"> HYPERLINK "https://www.hakom.hr/default.aspx?id=7755" </w:instrText>
        </w:r>
      </w:ins>
      <w:ins w:id="178" w:author="Gary Sullivan" w:date="2020-03-29T10:52:00Z">
        <w:r>
          <w:fldChar w:fldCharType="separate"/>
        </w:r>
        <w:r w:rsidRPr="00164891">
          <w:rPr>
            <w:rStyle w:val="Hyperlink"/>
          </w:rPr>
          <w:t>DVB-T2 standard to be used in Croatia for digital television, and HEVC standard expected to be used for coding</w:t>
        </w:r>
        <w:r>
          <w:fldChar w:fldCharType="end"/>
        </w:r>
      </w:ins>
      <w:ins w:id="179" w:author="Gary Sullivan" w:date="2020-03-29T10:51:00Z">
        <w:r>
          <w:t>”</w:t>
        </w:r>
      </w:ins>
      <w:ins w:id="180" w:author="Gary Sullivan" w:date="2020-03-29T10:52:00Z">
        <w:r>
          <w:t>, March 23, 2016.</w:t>
        </w:r>
      </w:ins>
      <w:bookmarkEnd w:id="175"/>
    </w:p>
    <w:p w14:paraId="0890BA72" w14:textId="44A15023" w:rsidR="00BA1BFB" w:rsidRDefault="00BA1BFB" w:rsidP="008E5643">
      <w:pPr>
        <w:numPr>
          <w:ilvl w:val="0"/>
          <w:numId w:val="3"/>
        </w:numPr>
        <w:spacing w:before="120"/>
        <w:jc w:val="both"/>
        <w:rPr>
          <w:ins w:id="181" w:author="Gary Sullivan" w:date="2020-03-29T10:28:00Z"/>
        </w:rPr>
      </w:pPr>
      <w:bookmarkStart w:id="182" w:name="_Ref26890202"/>
      <w:proofErr w:type="spellStart"/>
      <w:r>
        <w:t>Pavolva</w:t>
      </w:r>
      <w:proofErr w:type="spellEnd"/>
      <w:r>
        <w:t xml:space="preserve">, </w:t>
      </w:r>
      <w:proofErr w:type="spellStart"/>
      <w:r>
        <w:t>Iskra</w:t>
      </w:r>
      <w:proofErr w:type="spellEnd"/>
      <w:r>
        <w:t>, “</w:t>
      </w:r>
      <w:hyperlink r:id="rId47" w:history="1">
        <w:r w:rsidRPr="00BA1BFB">
          <w:rPr>
            <w:rStyle w:val="Hyperlink"/>
          </w:rPr>
          <w:t xml:space="preserve">Croatia’s </w:t>
        </w:r>
        <w:proofErr w:type="spellStart"/>
        <w:r w:rsidRPr="00BA1BFB">
          <w:rPr>
            <w:rStyle w:val="Hyperlink"/>
          </w:rPr>
          <w:t>OiV</w:t>
        </w:r>
        <w:proofErr w:type="spellEnd"/>
        <w:r w:rsidRPr="00BA1BFB">
          <w:rPr>
            <w:rStyle w:val="Hyperlink"/>
          </w:rPr>
          <w:t xml:space="preserve"> starts DVB-T2 HEVC Broadcasting all over country</w:t>
        </w:r>
      </w:hyperlink>
      <w:r>
        <w:t xml:space="preserve">”, </w:t>
      </w:r>
      <w:proofErr w:type="spellStart"/>
      <w:r>
        <w:rPr>
          <w:i/>
          <w:iCs/>
        </w:rPr>
        <w:t>SeeNews</w:t>
      </w:r>
      <w:proofErr w:type="spellEnd"/>
      <w:r>
        <w:t>, November 14, 2019.</w:t>
      </w:r>
      <w:bookmarkEnd w:id="182"/>
    </w:p>
    <w:p w14:paraId="6B1F4B3F" w14:textId="7B8C2601" w:rsidR="008F2FC0" w:rsidRDefault="008F2FC0" w:rsidP="008E5643">
      <w:pPr>
        <w:numPr>
          <w:ilvl w:val="0"/>
          <w:numId w:val="3"/>
        </w:numPr>
        <w:spacing w:before="120"/>
        <w:jc w:val="both"/>
      </w:pPr>
      <w:bookmarkStart w:id="183" w:name="_Ref36370250"/>
      <w:proofErr w:type="spellStart"/>
      <w:ins w:id="184" w:author="Gary Sullivan" w:date="2020-03-29T10:28:00Z">
        <w:r>
          <w:t>Pekic</w:t>
        </w:r>
        <w:proofErr w:type="spellEnd"/>
        <w:r>
          <w:t>, Branislav, “</w:t>
        </w:r>
      </w:ins>
      <w:ins w:id="185" w:author="Gary Sullivan" w:date="2020-03-29T10:29:00Z">
        <w:r>
          <w:fldChar w:fldCharType="begin"/>
        </w:r>
        <w:r>
          <w:instrText xml:space="preserve"> HYPERLINK "https://advanced-television.com/2020/03/26/croatia-postpones-dvb-t2-hevc-switchover/" </w:instrText>
        </w:r>
      </w:ins>
      <w:ins w:id="186" w:author="Gary Sullivan" w:date="2020-03-29T10:29:00Z">
        <w:r>
          <w:fldChar w:fldCharType="separate"/>
        </w:r>
        <w:r w:rsidRPr="008F2FC0">
          <w:rPr>
            <w:rStyle w:val="Hyperlink"/>
          </w:rPr>
          <w:t>Croatia postpones DVB-T2/HEVC switchover</w:t>
        </w:r>
        <w:r>
          <w:fldChar w:fldCharType="end"/>
        </w:r>
      </w:ins>
      <w:ins w:id="187" w:author="Gary Sullivan" w:date="2020-03-29T10:28:00Z">
        <w:r>
          <w:t xml:space="preserve">”, </w:t>
        </w:r>
        <w:r>
          <w:rPr>
            <w:i/>
            <w:iCs/>
          </w:rPr>
          <w:t>Advanced Television</w:t>
        </w:r>
        <w:r>
          <w:t>, March 26, 2020.</w:t>
        </w:r>
      </w:ins>
      <w:bookmarkEnd w:id="183"/>
    </w:p>
    <w:p w14:paraId="7E756B2A" w14:textId="4A9AE5A8" w:rsidR="001C54FA" w:rsidRDefault="001C54FA" w:rsidP="008E5643">
      <w:pPr>
        <w:numPr>
          <w:ilvl w:val="0"/>
          <w:numId w:val="3"/>
        </w:numPr>
        <w:spacing w:before="120"/>
        <w:jc w:val="both"/>
      </w:pPr>
      <w:bookmarkStart w:id="188" w:name="_Ref483583910"/>
      <w:r>
        <w:t>Baumgartner, Jeff, “</w:t>
      </w:r>
      <w:hyperlink r:id="rId48" w:history="1">
        <w:r w:rsidRPr="001C54FA">
          <w:rPr>
            <w:rStyle w:val="Hyperlink"/>
          </w:rPr>
          <w:t>Broadcom Chips In For Android TV-Based 4K Box</w:t>
        </w:r>
      </w:hyperlink>
      <w:r>
        <w:t xml:space="preserve">”, </w:t>
      </w:r>
      <w:r>
        <w:rPr>
          <w:i/>
          <w:iCs/>
        </w:rPr>
        <w:t>Multichannel News</w:t>
      </w:r>
      <w:r>
        <w:t>, March 11, 2015.</w:t>
      </w:r>
      <w:bookmarkEnd w:id="188"/>
    </w:p>
    <w:p w14:paraId="736E5F3C" w14:textId="33692A16" w:rsidR="001837B3" w:rsidRDefault="001C54FA" w:rsidP="00B82AFA">
      <w:pPr>
        <w:numPr>
          <w:ilvl w:val="0"/>
          <w:numId w:val="3"/>
        </w:numPr>
        <w:spacing w:before="120"/>
        <w:jc w:val="both"/>
      </w:pPr>
      <w:bookmarkStart w:id="189" w:name="_Ref483583912"/>
      <w:r>
        <w:t>Paoli-</w:t>
      </w:r>
      <w:proofErr w:type="spellStart"/>
      <w:r>
        <w:t>Lebailly</w:t>
      </w:r>
      <w:proofErr w:type="spellEnd"/>
      <w:r>
        <w:t>, Pascale, “</w:t>
      </w:r>
      <w:hyperlink r:id="rId49" w:history="1">
        <w:r w:rsidRPr="001C54FA">
          <w:rPr>
            <w:rStyle w:val="Hyperlink"/>
          </w:rPr>
          <w:t>Free launches 4K mini box</w:t>
        </w:r>
      </w:hyperlink>
      <w:r>
        <w:t xml:space="preserve">”, </w:t>
      </w:r>
      <w:r>
        <w:rPr>
          <w:i/>
          <w:iCs/>
        </w:rPr>
        <w:t>Advanced Television</w:t>
      </w:r>
      <w:r>
        <w:t>, March 10, 2015.</w:t>
      </w:r>
      <w:bookmarkEnd w:id="189"/>
    </w:p>
    <w:p w14:paraId="63E76436" w14:textId="38C34AB0" w:rsidR="004F6144" w:rsidRDefault="001412E5" w:rsidP="008E5643">
      <w:pPr>
        <w:numPr>
          <w:ilvl w:val="0"/>
          <w:numId w:val="3"/>
        </w:numPr>
        <w:spacing w:before="120"/>
        <w:jc w:val="both"/>
      </w:pPr>
      <w:bookmarkStart w:id="190" w:name="_Ref483124336"/>
      <w:bookmarkEnd w:id="164"/>
      <w:r>
        <w:t>Krieger, J</w:t>
      </w:r>
      <w:r w:rsidRPr="001412E5">
        <w:t>ö</w:t>
      </w:r>
      <w:r>
        <w:t xml:space="preserve">rn, </w:t>
      </w:r>
      <w:r w:rsidR="004F6144">
        <w:t>“</w:t>
      </w:r>
      <w:hyperlink r:id="rId50"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190"/>
    </w:p>
    <w:p w14:paraId="5808AAC2" w14:textId="74C558BA" w:rsidR="008878BC" w:rsidRDefault="008878BC" w:rsidP="008878BC">
      <w:pPr>
        <w:numPr>
          <w:ilvl w:val="0"/>
          <w:numId w:val="3"/>
        </w:numPr>
        <w:spacing w:before="120"/>
        <w:jc w:val="both"/>
      </w:pPr>
      <w:bookmarkStart w:id="191" w:name="_Ref518814104"/>
      <w:r>
        <w:t>Krieger, J</w:t>
      </w:r>
      <w:r w:rsidRPr="001412E5">
        <w:t>ö</w:t>
      </w:r>
      <w:r>
        <w:t>rn, “</w:t>
      </w:r>
      <w:hyperlink r:id="rId51" w:history="1">
        <w:r w:rsidRPr="008878BC">
          <w:rPr>
            <w:rStyle w:val="Hyperlink"/>
          </w:rPr>
          <w:t>Germany starts DVB-T2 introduction</w:t>
        </w:r>
      </w:hyperlink>
      <w:r>
        <w:t xml:space="preserve">”, </w:t>
      </w:r>
      <w:r>
        <w:rPr>
          <w:i/>
          <w:iCs/>
        </w:rPr>
        <w:t>Broadband TV News</w:t>
      </w:r>
      <w:r>
        <w:t>, March 29, 2017.</w:t>
      </w:r>
      <w:bookmarkEnd w:id="191"/>
    </w:p>
    <w:p w14:paraId="3B5E66EE" w14:textId="41C86A1A" w:rsidR="00A70CC5" w:rsidRDefault="00A70CC5" w:rsidP="008878BC">
      <w:pPr>
        <w:numPr>
          <w:ilvl w:val="0"/>
          <w:numId w:val="3"/>
        </w:numPr>
        <w:spacing w:before="120"/>
        <w:jc w:val="both"/>
      </w:pPr>
      <w:bookmarkStart w:id="192" w:name="_Ref518814804"/>
      <w:r>
        <w:t>Krieger, J</w:t>
      </w:r>
      <w:r w:rsidRPr="001412E5">
        <w:t>ö</w:t>
      </w:r>
      <w:r>
        <w:t>rn, “</w:t>
      </w:r>
      <w:hyperlink r:id="rId52" w:history="1">
        <w:r w:rsidRPr="00A70CC5">
          <w:rPr>
            <w:rStyle w:val="Hyperlink"/>
          </w:rPr>
          <w:t>German HD platform Freenet TV launches on Astra</w:t>
        </w:r>
      </w:hyperlink>
      <w:r>
        <w:t xml:space="preserve">”, </w:t>
      </w:r>
      <w:r>
        <w:rPr>
          <w:i/>
          <w:iCs/>
        </w:rPr>
        <w:t>Broadband TV News</w:t>
      </w:r>
      <w:r>
        <w:t>, March 28, 2018.</w:t>
      </w:r>
      <w:bookmarkEnd w:id="192"/>
    </w:p>
    <w:p w14:paraId="79F7DEF1" w14:textId="6FB6F9F8" w:rsidR="00D03DAB" w:rsidRDefault="00D03DAB" w:rsidP="008E5643">
      <w:pPr>
        <w:numPr>
          <w:ilvl w:val="0"/>
          <w:numId w:val="3"/>
        </w:numPr>
        <w:spacing w:before="120"/>
        <w:jc w:val="both"/>
      </w:pPr>
      <w:bookmarkStart w:id="193" w:name="_Ref483329226"/>
      <w:r>
        <w:t>“</w:t>
      </w:r>
      <w:hyperlink r:id="rId53" w:history="1">
        <w:r w:rsidRPr="00D03DAB">
          <w:rPr>
            <w:rStyle w:val="Hyperlink"/>
          </w:rPr>
          <w:t>Sky Deutschland Goes UHD with Rohde &amp; Schwarz</w:t>
        </w:r>
      </w:hyperlink>
      <w:r>
        <w:t xml:space="preserve">”, </w:t>
      </w:r>
      <w:r>
        <w:rPr>
          <w:i/>
          <w:iCs/>
        </w:rPr>
        <w:t>The Broadcast Bridge</w:t>
      </w:r>
      <w:r>
        <w:t>, November 10, 2016.</w:t>
      </w:r>
      <w:bookmarkEnd w:id="193"/>
    </w:p>
    <w:p w14:paraId="38761A22" w14:textId="642886D7" w:rsidR="003C2EDD" w:rsidRDefault="003C2EDD" w:rsidP="003C2EDD">
      <w:pPr>
        <w:numPr>
          <w:ilvl w:val="0"/>
          <w:numId w:val="3"/>
        </w:numPr>
        <w:spacing w:before="120"/>
        <w:jc w:val="both"/>
      </w:pPr>
      <w:bookmarkStart w:id="194" w:name="_Ref483740484"/>
      <w:r>
        <w:t>Krieger, J</w:t>
      </w:r>
      <w:r w:rsidRPr="001412E5">
        <w:t>ö</w:t>
      </w:r>
      <w:r>
        <w:t>rn, “</w:t>
      </w:r>
      <w:hyperlink r:id="rId54" w:history="1">
        <w:r w:rsidRPr="003C2EDD">
          <w:rPr>
            <w:rStyle w:val="Hyperlink"/>
          </w:rPr>
          <w:t>SES and HD+ launch Ultra HD channel on Astra</w:t>
        </w:r>
      </w:hyperlink>
      <w:r>
        <w:t xml:space="preserve">”, </w:t>
      </w:r>
      <w:r>
        <w:rPr>
          <w:i/>
          <w:iCs/>
        </w:rPr>
        <w:t>Broadband TV News</w:t>
      </w:r>
      <w:r>
        <w:t>, August 31, 2015.</w:t>
      </w:r>
      <w:bookmarkEnd w:id="194"/>
    </w:p>
    <w:p w14:paraId="6A121B98" w14:textId="51C8C3ED" w:rsidR="00B05258" w:rsidRDefault="00B05258" w:rsidP="00B05258">
      <w:pPr>
        <w:numPr>
          <w:ilvl w:val="0"/>
          <w:numId w:val="3"/>
        </w:numPr>
        <w:spacing w:before="120"/>
        <w:jc w:val="both"/>
      </w:pPr>
      <w:bookmarkStart w:id="195" w:name="_Ref483906688"/>
      <w:r>
        <w:t>“</w:t>
      </w:r>
      <w:hyperlink r:id="rId55"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195"/>
    </w:p>
    <w:p w14:paraId="1D5FD007" w14:textId="7F0BAFD1" w:rsidR="00B05258" w:rsidRDefault="00B05258" w:rsidP="00B05258">
      <w:pPr>
        <w:numPr>
          <w:ilvl w:val="0"/>
          <w:numId w:val="3"/>
        </w:numPr>
        <w:spacing w:before="120"/>
        <w:jc w:val="both"/>
        <w:rPr>
          <w:ins w:id="196" w:author="Gary Sullivan" w:date="2020-04-12T02:47:00Z"/>
        </w:rPr>
      </w:pPr>
      <w:bookmarkStart w:id="197" w:name="_Ref483906690"/>
      <w:r>
        <w:t>“</w:t>
      </w:r>
      <w:proofErr w:type="spellStart"/>
      <w:r w:rsidR="0055555E">
        <w:fldChar w:fldCharType="begin"/>
      </w:r>
      <w:r w:rsidR="0055555E">
        <w:instrText xml:space="preserve"> HYPERLINK "https://fernsehempfang.tv/gigatv-von-vodafone-39.html" </w:instrText>
      </w:r>
      <w:r w:rsidR="0055555E">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55555E">
        <w:rPr>
          <w:rStyle w:val="Hyperlink"/>
        </w:rPr>
        <w:fldChar w:fldCharType="end"/>
      </w:r>
      <w:r>
        <w:t xml:space="preserve">”, </w:t>
      </w:r>
      <w:r>
        <w:rPr>
          <w:i/>
          <w:iCs/>
        </w:rPr>
        <w:t>Fernsehempfang.TV</w:t>
      </w:r>
      <w:r>
        <w:t>, March 24, 2017.</w:t>
      </w:r>
      <w:bookmarkEnd w:id="197"/>
    </w:p>
    <w:p w14:paraId="66064C49" w14:textId="2FDDF669" w:rsidR="00445718" w:rsidRDefault="00445718" w:rsidP="00B05258">
      <w:pPr>
        <w:numPr>
          <w:ilvl w:val="0"/>
          <w:numId w:val="3"/>
        </w:numPr>
        <w:spacing w:before="120"/>
        <w:jc w:val="both"/>
        <w:rPr>
          <w:ins w:id="198" w:author="Gary Sullivan" w:date="2020-04-12T02:44:00Z"/>
        </w:rPr>
      </w:pPr>
      <w:bookmarkStart w:id="199" w:name="_Ref37552203"/>
      <w:ins w:id="200" w:author="Gary Sullivan" w:date="2020-04-12T02:47:00Z">
        <w:r>
          <w:t>“</w:t>
        </w:r>
      </w:ins>
      <w:ins w:id="201" w:author="Gary Sullivan" w:date="2020-04-12T02:48:00Z">
        <w:r>
          <w:fldChar w:fldCharType="begin"/>
        </w:r>
        <w:r>
          <w:instrText xml:space="preserve"> HYPERLINK "https://www.hwsw.hu/hirek/60548/nmhh-antenna-hungaria-dvb-t2-palyazat.html" </w:instrText>
        </w:r>
      </w:ins>
      <w:ins w:id="202" w:author="Gary Sullivan" w:date="2020-04-12T02:48:00Z">
        <w:r>
          <w:fldChar w:fldCharType="separate"/>
        </w:r>
        <w:r w:rsidRPr="00445718">
          <w:rPr>
            <w:rStyle w:val="Hyperlink"/>
          </w:rPr>
          <w:t xml:space="preserve">Az Antenna </w:t>
        </w:r>
        <w:proofErr w:type="spellStart"/>
        <w:r w:rsidRPr="00445718">
          <w:rPr>
            <w:rStyle w:val="Hyperlink"/>
          </w:rPr>
          <w:t>Hungária</w:t>
        </w:r>
        <w:proofErr w:type="spellEnd"/>
        <w:r w:rsidRPr="00445718">
          <w:rPr>
            <w:rStyle w:val="Hyperlink"/>
          </w:rPr>
          <w:t xml:space="preserve"> a DVB-T2 </w:t>
        </w:r>
        <w:proofErr w:type="spellStart"/>
        <w:r w:rsidRPr="00445718">
          <w:rPr>
            <w:rStyle w:val="Hyperlink"/>
          </w:rPr>
          <w:t>pályázat</w:t>
        </w:r>
        <w:proofErr w:type="spellEnd"/>
        <w:r w:rsidRPr="00445718">
          <w:rPr>
            <w:rStyle w:val="Hyperlink"/>
          </w:rPr>
          <w:t xml:space="preserve"> </w:t>
        </w:r>
        <w:proofErr w:type="spellStart"/>
        <w:r w:rsidRPr="00445718">
          <w:rPr>
            <w:rStyle w:val="Hyperlink"/>
          </w:rPr>
          <w:t>nyertese</w:t>
        </w:r>
        <w:proofErr w:type="spellEnd"/>
        <w:r>
          <w:fldChar w:fldCharType="end"/>
        </w:r>
      </w:ins>
      <w:ins w:id="203" w:author="Gary Sullivan" w:date="2020-04-12T02:47:00Z">
        <w:r>
          <w:t xml:space="preserve">”, </w:t>
        </w:r>
      </w:ins>
      <w:ins w:id="204" w:author="Gary Sullivan" w:date="2020-04-12T02:48:00Z">
        <w:r>
          <w:rPr>
            <w:i/>
            <w:iCs/>
          </w:rPr>
          <w:t>HWSW</w:t>
        </w:r>
        <w:r w:rsidRPr="00445718">
          <w:t xml:space="preserve">, </w:t>
        </w:r>
      </w:ins>
      <w:ins w:id="205" w:author="Gary Sullivan" w:date="2020-04-12T02:47:00Z">
        <w:r>
          <w:t>July 9, 2019.</w:t>
        </w:r>
      </w:ins>
      <w:bookmarkEnd w:id="199"/>
    </w:p>
    <w:p w14:paraId="791063FC" w14:textId="616A3180" w:rsidR="00445718" w:rsidRDefault="00445718" w:rsidP="00B05258">
      <w:pPr>
        <w:numPr>
          <w:ilvl w:val="0"/>
          <w:numId w:val="3"/>
        </w:numPr>
        <w:spacing w:before="120"/>
        <w:jc w:val="both"/>
      </w:pPr>
      <w:bookmarkStart w:id="206" w:name="_Ref37552205"/>
      <w:ins w:id="207" w:author="Gary Sullivan" w:date="2020-04-12T02:44:00Z">
        <w:r>
          <w:t>“</w:t>
        </w:r>
      </w:ins>
      <w:proofErr w:type="spellStart"/>
      <w:ins w:id="208" w:author="Gary Sullivan" w:date="2020-04-12T02:45:00Z">
        <w:r>
          <w:fldChar w:fldCharType="begin"/>
        </w:r>
        <w:r>
          <w:instrText xml:space="preserve"> HYPERLINK "https://www.digiportal.hu/jovore-megujul-az-antenna-hungaria-digitalis-foldfelszini-televizios-kinalata/" </w:instrText>
        </w:r>
      </w:ins>
      <w:ins w:id="209" w:author="Gary Sullivan" w:date="2020-04-12T02:45:00Z">
        <w:r>
          <w:fldChar w:fldCharType="separate"/>
        </w:r>
        <w:r w:rsidRPr="00445718">
          <w:rPr>
            <w:rStyle w:val="Hyperlink"/>
          </w:rPr>
          <w:t>Jövőre</w:t>
        </w:r>
        <w:proofErr w:type="spellEnd"/>
        <w:r w:rsidRPr="00445718">
          <w:rPr>
            <w:rStyle w:val="Hyperlink"/>
          </w:rPr>
          <w:t xml:space="preserve"> </w:t>
        </w:r>
        <w:proofErr w:type="spellStart"/>
        <w:r w:rsidRPr="00445718">
          <w:rPr>
            <w:rStyle w:val="Hyperlink"/>
          </w:rPr>
          <w:t>megújul</w:t>
        </w:r>
        <w:proofErr w:type="spellEnd"/>
        <w:r w:rsidRPr="00445718">
          <w:rPr>
            <w:rStyle w:val="Hyperlink"/>
          </w:rPr>
          <w:t xml:space="preserve"> </w:t>
        </w:r>
        <w:proofErr w:type="spellStart"/>
        <w:r w:rsidRPr="00445718">
          <w:rPr>
            <w:rStyle w:val="Hyperlink"/>
          </w:rPr>
          <w:t>az</w:t>
        </w:r>
        <w:proofErr w:type="spellEnd"/>
        <w:r w:rsidRPr="00445718">
          <w:rPr>
            <w:rStyle w:val="Hyperlink"/>
          </w:rPr>
          <w:t xml:space="preserve"> Antenna </w:t>
        </w:r>
        <w:proofErr w:type="spellStart"/>
        <w:r w:rsidRPr="00445718">
          <w:rPr>
            <w:rStyle w:val="Hyperlink"/>
          </w:rPr>
          <w:t>Hungária</w:t>
        </w:r>
        <w:proofErr w:type="spellEnd"/>
        <w:r w:rsidRPr="00445718">
          <w:rPr>
            <w:rStyle w:val="Hyperlink"/>
          </w:rPr>
          <w:t xml:space="preserve"> </w:t>
        </w:r>
        <w:proofErr w:type="spellStart"/>
        <w:r w:rsidRPr="00445718">
          <w:rPr>
            <w:rStyle w:val="Hyperlink"/>
          </w:rPr>
          <w:t>digitális</w:t>
        </w:r>
        <w:proofErr w:type="spellEnd"/>
        <w:r w:rsidRPr="00445718">
          <w:rPr>
            <w:rStyle w:val="Hyperlink"/>
          </w:rPr>
          <w:t xml:space="preserve"> </w:t>
        </w:r>
        <w:proofErr w:type="spellStart"/>
        <w:r w:rsidRPr="00445718">
          <w:rPr>
            <w:rStyle w:val="Hyperlink"/>
          </w:rPr>
          <w:t>földfelszíni</w:t>
        </w:r>
        <w:proofErr w:type="spellEnd"/>
        <w:r w:rsidRPr="00445718">
          <w:rPr>
            <w:rStyle w:val="Hyperlink"/>
          </w:rPr>
          <w:t xml:space="preserve"> </w:t>
        </w:r>
        <w:proofErr w:type="spellStart"/>
        <w:r w:rsidRPr="00445718">
          <w:rPr>
            <w:rStyle w:val="Hyperlink"/>
          </w:rPr>
          <w:t>televíziós</w:t>
        </w:r>
        <w:proofErr w:type="spellEnd"/>
        <w:r w:rsidRPr="00445718">
          <w:rPr>
            <w:rStyle w:val="Hyperlink"/>
          </w:rPr>
          <w:t xml:space="preserve"> </w:t>
        </w:r>
        <w:proofErr w:type="spellStart"/>
        <w:r w:rsidRPr="00445718">
          <w:rPr>
            <w:rStyle w:val="Hyperlink"/>
          </w:rPr>
          <w:t>kínálata</w:t>
        </w:r>
        <w:proofErr w:type="spellEnd"/>
        <w:r>
          <w:fldChar w:fldCharType="end"/>
        </w:r>
      </w:ins>
      <w:ins w:id="210" w:author="Gary Sullivan" w:date="2020-04-12T02:44:00Z">
        <w:r>
          <w:t xml:space="preserve">”, </w:t>
        </w:r>
      </w:ins>
      <w:proofErr w:type="spellStart"/>
      <w:ins w:id="211" w:author="Gary Sullivan" w:date="2020-04-12T02:45:00Z">
        <w:r>
          <w:rPr>
            <w:i/>
            <w:iCs/>
          </w:rPr>
          <w:t>Digiportal</w:t>
        </w:r>
        <w:proofErr w:type="spellEnd"/>
        <w:r>
          <w:t>, November 22, 2019.</w:t>
        </w:r>
      </w:ins>
      <w:bookmarkEnd w:id="206"/>
    </w:p>
    <w:p w14:paraId="7424F058" w14:textId="45551606" w:rsidR="001C3C91" w:rsidRDefault="001C3C91" w:rsidP="008E5643">
      <w:pPr>
        <w:numPr>
          <w:ilvl w:val="0"/>
          <w:numId w:val="3"/>
        </w:numPr>
        <w:spacing w:before="120"/>
        <w:jc w:val="both"/>
      </w:pPr>
      <w:bookmarkStart w:id="212" w:name="_Ref483302601"/>
      <w:r>
        <w:lastRenderedPageBreak/>
        <w:t>“</w:t>
      </w:r>
      <w:hyperlink r:id="rId56"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212"/>
    </w:p>
    <w:p w14:paraId="313308C0" w14:textId="7068401B" w:rsidR="00475F2D" w:rsidRDefault="00475F2D" w:rsidP="008E5643">
      <w:pPr>
        <w:numPr>
          <w:ilvl w:val="0"/>
          <w:numId w:val="3"/>
        </w:numPr>
        <w:spacing w:before="120"/>
        <w:jc w:val="both"/>
      </w:pPr>
      <w:bookmarkStart w:id="213" w:name="_Ref518801467"/>
      <w:r>
        <w:t>“</w:t>
      </w:r>
      <w:hyperlink r:id="rId57"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213"/>
    </w:p>
    <w:p w14:paraId="793F3A87" w14:textId="74A29287" w:rsidR="00CA7125" w:rsidRDefault="00CA7125" w:rsidP="008E5643">
      <w:pPr>
        <w:numPr>
          <w:ilvl w:val="0"/>
          <w:numId w:val="3"/>
        </w:numPr>
        <w:spacing w:before="120"/>
        <w:jc w:val="both"/>
      </w:pPr>
      <w:bookmarkStart w:id="214" w:name="_Ref483574486"/>
      <w:r>
        <w:t>“</w:t>
      </w:r>
      <w:hyperlink r:id="rId58"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214"/>
    </w:p>
    <w:p w14:paraId="5237F1AD" w14:textId="3500F578" w:rsidR="001730C4" w:rsidRDefault="001730C4" w:rsidP="008E5643">
      <w:pPr>
        <w:numPr>
          <w:ilvl w:val="0"/>
          <w:numId w:val="3"/>
        </w:numPr>
        <w:spacing w:before="120"/>
        <w:jc w:val="both"/>
      </w:pPr>
      <w:bookmarkStart w:id="215" w:name="_Ref483575565"/>
      <w:r>
        <w:t>Airtel, “</w:t>
      </w:r>
      <w:hyperlink r:id="rId59" w:history="1">
        <w:r w:rsidRPr="001730C4">
          <w:rPr>
            <w:rStyle w:val="Hyperlink"/>
          </w:rPr>
          <w:t>Internet TV: Technical Specifications</w:t>
        </w:r>
      </w:hyperlink>
      <w:r>
        <w:t>”, accessed May 26, 2017.</w:t>
      </w:r>
      <w:bookmarkEnd w:id="215"/>
    </w:p>
    <w:p w14:paraId="43CDDB11" w14:textId="2395A49B" w:rsidR="00CE5D28" w:rsidRDefault="00CE5D28" w:rsidP="008E5643">
      <w:pPr>
        <w:numPr>
          <w:ilvl w:val="0"/>
          <w:numId w:val="3"/>
        </w:numPr>
        <w:spacing w:before="120"/>
        <w:jc w:val="both"/>
      </w:pPr>
      <w:bookmarkStart w:id="216" w:name="_Ref9167201"/>
      <w:r>
        <w:t>IRIB, “</w:t>
      </w:r>
      <w:hyperlink r:id="rId60" w:history="1">
        <w:r w:rsidRPr="00CE5D28">
          <w:rPr>
            <w:rStyle w:val="Hyperlink"/>
          </w:rPr>
          <w:t>IRIB Started HEVC (H.265)-Encoding Migration for Some HD Services</w:t>
        </w:r>
      </w:hyperlink>
      <w:r>
        <w:t>”,</w:t>
      </w:r>
      <w:bookmarkEnd w:id="216"/>
      <w:r>
        <w:t xml:space="preserve"> accessed May 19, 2019.</w:t>
      </w:r>
    </w:p>
    <w:p w14:paraId="75766BD3" w14:textId="388A4DD2" w:rsidR="00B05258" w:rsidRDefault="00B05258" w:rsidP="00B05258">
      <w:pPr>
        <w:numPr>
          <w:ilvl w:val="0"/>
          <w:numId w:val="3"/>
        </w:numPr>
        <w:spacing w:before="120"/>
        <w:jc w:val="both"/>
      </w:pPr>
      <w:bookmarkStart w:id="217" w:name="_Ref483906018"/>
      <w:proofErr w:type="spellStart"/>
      <w:r>
        <w:t>Pekic</w:t>
      </w:r>
      <w:proofErr w:type="spellEnd"/>
      <w:r>
        <w:t xml:space="preserve">, </w:t>
      </w:r>
      <w:proofErr w:type="spellStart"/>
      <w:r>
        <w:t>Vanislav</w:t>
      </w:r>
      <w:proofErr w:type="spellEnd"/>
      <w:r>
        <w:t>, “</w:t>
      </w:r>
      <w:hyperlink r:id="rId61" w:history="1">
        <w:r w:rsidRPr="00B05258">
          <w:rPr>
            <w:rStyle w:val="Hyperlink"/>
          </w:rPr>
          <w:t>Only DVB-T2/HEVC TV sets on sale in Italy</w:t>
        </w:r>
      </w:hyperlink>
      <w:r>
        <w:t xml:space="preserve">”, </w:t>
      </w:r>
      <w:r>
        <w:rPr>
          <w:i/>
          <w:iCs/>
        </w:rPr>
        <w:t>Advanced Television</w:t>
      </w:r>
      <w:r>
        <w:t>, January 5, 2017.</w:t>
      </w:r>
      <w:bookmarkEnd w:id="217"/>
    </w:p>
    <w:p w14:paraId="29DC7A97" w14:textId="456F1F9E" w:rsidR="00CA7125" w:rsidRDefault="00CA7125" w:rsidP="008E5643">
      <w:pPr>
        <w:numPr>
          <w:ilvl w:val="0"/>
          <w:numId w:val="3"/>
        </w:numPr>
        <w:spacing w:before="120"/>
        <w:jc w:val="both"/>
      </w:pPr>
      <w:bookmarkStart w:id="218" w:name="_Ref483572030"/>
      <w:r>
        <w:t>“</w:t>
      </w:r>
      <w:hyperlink r:id="rId62"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218"/>
    </w:p>
    <w:p w14:paraId="5A291E5F" w14:textId="5679AFEA" w:rsidR="00BE68A1" w:rsidRDefault="003A4866" w:rsidP="008E5643">
      <w:pPr>
        <w:numPr>
          <w:ilvl w:val="0"/>
          <w:numId w:val="3"/>
        </w:numPr>
        <w:spacing w:before="120"/>
        <w:jc w:val="both"/>
      </w:pPr>
      <w:bookmarkStart w:id="219" w:name="_Ref483568501"/>
      <w:proofErr w:type="spellStart"/>
      <w:r>
        <w:t>ViXS</w:t>
      </w:r>
      <w:proofErr w:type="spellEnd"/>
      <w:r>
        <w:t xml:space="preserve"> Systems, </w:t>
      </w:r>
      <w:r w:rsidR="00BE68A1">
        <w:t>“</w:t>
      </w:r>
      <w:hyperlink r:id="rId63"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219"/>
    </w:p>
    <w:p w14:paraId="7FB75658" w14:textId="410A77F6" w:rsidR="00A875F0" w:rsidRDefault="00A875F0" w:rsidP="00A875F0">
      <w:pPr>
        <w:numPr>
          <w:ilvl w:val="0"/>
          <w:numId w:val="3"/>
        </w:numPr>
        <w:spacing w:before="120"/>
        <w:jc w:val="both"/>
      </w:pPr>
      <w:bookmarkStart w:id="220" w:name="_Ref483908771"/>
      <w:r>
        <w:t>“</w:t>
      </w:r>
      <w:hyperlink r:id="rId64" w:history="1">
        <w:r w:rsidRPr="00A875F0">
          <w:rPr>
            <w:rStyle w:val="Hyperlink"/>
          </w:rPr>
          <w:t>4K cable channel to launch in Japan</w:t>
        </w:r>
      </w:hyperlink>
      <w:r>
        <w:t xml:space="preserve">”, </w:t>
      </w:r>
      <w:proofErr w:type="spellStart"/>
      <w:r>
        <w:rPr>
          <w:i/>
          <w:iCs/>
        </w:rPr>
        <w:t>TVBEurope</w:t>
      </w:r>
      <w:proofErr w:type="spellEnd"/>
      <w:r>
        <w:t>, September 25, 2015.</w:t>
      </w:r>
      <w:bookmarkEnd w:id="220"/>
    </w:p>
    <w:p w14:paraId="4D9284DB" w14:textId="021EB66A" w:rsidR="00A875F0" w:rsidRDefault="00A875F0" w:rsidP="00A875F0">
      <w:pPr>
        <w:numPr>
          <w:ilvl w:val="0"/>
          <w:numId w:val="3"/>
        </w:numPr>
        <w:spacing w:before="120"/>
        <w:jc w:val="both"/>
      </w:pPr>
      <w:bookmarkStart w:id="221" w:name="_Ref483908773"/>
      <w:r>
        <w:t>Shibata, Tatsuo, “</w:t>
      </w:r>
      <w:hyperlink r:id="rId65"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221"/>
    </w:p>
    <w:p w14:paraId="515BE629" w14:textId="04C11237" w:rsidR="00702135" w:rsidRDefault="00702135" w:rsidP="00A875F0">
      <w:pPr>
        <w:numPr>
          <w:ilvl w:val="0"/>
          <w:numId w:val="3"/>
        </w:numPr>
        <w:spacing w:before="120"/>
        <w:jc w:val="both"/>
      </w:pPr>
      <w:bookmarkStart w:id="222" w:name="_Ref3321791"/>
      <w:r>
        <w:t>Henry, Caleb, “</w:t>
      </w:r>
      <w:hyperlink r:id="rId66" w:history="1">
        <w:r w:rsidRPr="00702135">
          <w:rPr>
            <w:rStyle w:val="Hyperlink"/>
          </w:rPr>
          <w:t>B-SAT’s New Satellite to Make 4K and 8K Service by 2018 a Reality</w:t>
        </w:r>
      </w:hyperlink>
      <w:r>
        <w:t xml:space="preserve">”, </w:t>
      </w:r>
      <w:r>
        <w:rPr>
          <w:i/>
        </w:rPr>
        <w:t>Via Satellite</w:t>
      </w:r>
      <w:r>
        <w:t>, August 10, 2015.</w:t>
      </w:r>
      <w:bookmarkEnd w:id="222"/>
    </w:p>
    <w:p w14:paraId="78A0D479" w14:textId="6D348D4C" w:rsidR="00702135" w:rsidRDefault="00702135" w:rsidP="00A875F0">
      <w:pPr>
        <w:numPr>
          <w:ilvl w:val="0"/>
          <w:numId w:val="3"/>
        </w:numPr>
        <w:spacing w:before="120"/>
        <w:jc w:val="both"/>
      </w:pPr>
      <w:bookmarkStart w:id="223" w:name="_Ref3321830"/>
      <w:r>
        <w:t>Forrester, Chris, “</w:t>
      </w:r>
      <w:hyperlink r:id="rId67" w:history="1">
        <w:r w:rsidRPr="00702135">
          <w:rPr>
            <w:rStyle w:val="Hyperlink"/>
          </w:rPr>
          <w:t>Japan’s B-SAT orders SS/L satellite for 8K</w:t>
        </w:r>
      </w:hyperlink>
      <w:r>
        <w:t xml:space="preserve">”, </w:t>
      </w:r>
      <w:r>
        <w:rPr>
          <w:i/>
        </w:rPr>
        <w:t>Advanced Television</w:t>
      </w:r>
      <w:r>
        <w:t>, March 27, 2018.</w:t>
      </w:r>
      <w:bookmarkEnd w:id="223"/>
    </w:p>
    <w:p w14:paraId="01275083" w14:textId="7C6FBA96" w:rsidR="00BC140D" w:rsidRDefault="00BC140D" w:rsidP="00A875F0">
      <w:pPr>
        <w:numPr>
          <w:ilvl w:val="0"/>
          <w:numId w:val="3"/>
        </w:numPr>
        <w:spacing w:before="120"/>
        <w:jc w:val="both"/>
      </w:pPr>
      <w:bookmarkStart w:id="224" w:name="_Ref3358945"/>
      <w:bookmarkStart w:id="225" w:name="_Ref4126147"/>
      <w:proofErr w:type="spellStart"/>
      <w:r>
        <w:t>Tarr</w:t>
      </w:r>
      <w:proofErr w:type="spellEnd"/>
      <w:r>
        <w:t>, Greg, “</w:t>
      </w:r>
      <w:hyperlink r:id="rId68" w:history="1">
        <w:r w:rsidRPr="00BC140D">
          <w:rPr>
            <w:rStyle w:val="Hyperlink"/>
          </w:rPr>
          <w:t>NHK To Begin 1st 8K Satellite Broadcast Channel, Dec. 1</w:t>
        </w:r>
      </w:hyperlink>
      <w:r>
        <w:t>”,</w:t>
      </w:r>
      <w:bookmarkEnd w:id="224"/>
      <w:r>
        <w:t xml:space="preserve"> </w:t>
      </w:r>
      <w:r w:rsidR="004B5F50">
        <w:rPr>
          <w:i/>
        </w:rPr>
        <w:t xml:space="preserve">HD Guru, </w:t>
      </w:r>
      <w:r w:rsidR="004B5F50">
        <w:t>November 29, 2018.</w:t>
      </w:r>
      <w:bookmarkEnd w:id="225"/>
    </w:p>
    <w:p w14:paraId="04E94925" w14:textId="173F4A78" w:rsidR="00F50C09" w:rsidRDefault="00F50C09" w:rsidP="00A875F0">
      <w:pPr>
        <w:numPr>
          <w:ilvl w:val="0"/>
          <w:numId w:val="3"/>
        </w:numPr>
        <w:spacing w:before="120"/>
        <w:jc w:val="both"/>
      </w:pPr>
      <w:bookmarkStart w:id="226" w:name="_Ref531686988"/>
      <w:r>
        <w:t>Forrester, Chris, “</w:t>
      </w:r>
      <w:hyperlink r:id="rId69" w:history="1">
        <w:r w:rsidRPr="00F50C09">
          <w:rPr>
            <w:rStyle w:val="Hyperlink"/>
          </w:rPr>
          <w:t>Eutelsat helps world’s first 8K channel</w:t>
        </w:r>
      </w:hyperlink>
      <w:r>
        <w:t xml:space="preserve">”, </w:t>
      </w:r>
      <w:r>
        <w:rPr>
          <w:i/>
        </w:rPr>
        <w:t>Advanced Television</w:t>
      </w:r>
      <w:r>
        <w:t>, December 3, 2018.</w:t>
      </w:r>
      <w:bookmarkEnd w:id="226"/>
    </w:p>
    <w:p w14:paraId="1547DE5E" w14:textId="0653DBE6" w:rsidR="00702135" w:rsidRDefault="00702135" w:rsidP="00A875F0">
      <w:pPr>
        <w:numPr>
          <w:ilvl w:val="0"/>
          <w:numId w:val="3"/>
        </w:numPr>
        <w:spacing w:before="120"/>
        <w:jc w:val="both"/>
      </w:pPr>
      <w:bookmarkStart w:id="227" w:name="_Ref3321569"/>
      <w:r>
        <w:t>Ridden, Paul, “</w:t>
      </w:r>
      <w:hyperlink r:id="rId70" w:history="1">
        <w:r w:rsidRPr="00702135">
          <w:rPr>
            <w:rStyle w:val="Hyperlink"/>
          </w:rPr>
          <w:t>NHK launches first 8K TV channel</w:t>
        </w:r>
      </w:hyperlink>
      <w:r>
        <w:t xml:space="preserve">”, </w:t>
      </w:r>
      <w:r>
        <w:rPr>
          <w:i/>
        </w:rPr>
        <w:t xml:space="preserve">New Atlas, </w:t>
      </w:r>
      <w:r>
        <w:t>December 3, 2018.</w:t>
      </w:r>
      <w:bookmarkEnd w:id="227"/>
    </w:p>
    <w:p w14:paraId="256858F5" w14:textId="7D783F4B" w:rsidR="00760C3B" w:rsidRDefault="00760C3B" w:rsidP="008E5643">
      <w:pPr>
        <w:numPr>
          <w:ilvl w:val="0"/>
          <w:numId w:val="3"/>
        </w:numPr>
        <w:spacing w:before="120"/>
        <w:jc w:val="both"/>
      </w:pPr>
      <w:bookmarkStart w:id="228" w:name="_Ref483579908"/>
      <w:r>
        <w:t>Simmons, Daniel, “</w:t>
      </w:r>
      <w:hyperlink r:id="rId71"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228"/>
    </w:p>
    <w:p w14:paraId="54C542E7" w14:textId="43416597" w:rsidR="00760C3B" w:rsidRDefault="00760C3B" w:rsidP="008E5643">
      <w:pPr>
        <w:numPr>
          <w:ilvl w:val="0"/>
          <w:numId w:val="3"/>
        </w:numPr>
        <w:spacing w:before="120"/>
        <w:jc w:val="both"/>
      </w:pPr>
      <w:bookmarkStart w:id="229" w:name="_Ref483580627"/>
      <w:r>
        <w:t>Docomo, “</w:t>
      </w:r>
      <w:hyperlink r:id="rId72"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229"/>
    </w:p>
    <w:p w14:paraId="76DEF7EB" w14:textId="011EA127" w:rsidR="00760C3B" w:rsidRDefault="00760C3B" w:rsidP="008E5643">
      <w:pPr>
        <w:numPr>
          <w:ilvl w:val="0"/>
          <w:numId w:val="3"/>
        </w:numPr>
        <w:spacing w:before="120"/>
        <w:jc w:val="both"/>
      </w:pPr>
      <w:bookmarkStart w:id="230" w:name="_Ref483580608"/>
      <w:r>
        <w:t xml:space="preserve">Docomo, </w:t>
      </w:r>
      <w:hyperlink r:id="rId73" w:history="1">
        <w:r w:rsidRPr="00B645A5">
          <w:rPr>
            <w:rStyle w:val="Hyperlink"/>
          </w:rPr>
          <w:t>Docomo Anime Store</w:t>
        </w:r>
      </w:hyperlink>
      <w:r>
        <w:t>, accessed May 26, 2017.</w:t>
      </w:r>
      <w:bookmarkEnd w:id="230"/>
    </w:p>
    <w:p w14:paraId="1C55DB90" w14:textId="7F00223B" w:rsidR="00751ABA" w:rsidRDefault="001412E5" w:rsidP="008E5643">
      <w:pPr>
        <w:numPr>
          <w:ilvl w:val="0"/>
          <w:numId w:val="3"/>
        </w:numPr>
        <w:spacing w:before="120"/>
        <w:jc w:val="both"/>
      </w:pPr>
      <w:bookmarkStart w:id="231" w:name="_Ref483126370"/>
      <w:r>
        <w:t xml:space="preserve">McAdams, Deborah D., </w:t>
      </w:r>
      <w:r w:rsidR="00751ABA">
        <w:t>“</w:t>
      </w:r>
      <w:hyperlink r:id="rId74"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231"/>
    </w:p>
    <w:p w14:paraId="738EFC79" w14:textId="176BC404" w:rsidR="00751ABA" w:rsidRDefault="001412E5" w:rsidP="008E5643">
      <w:pPr>
        <w:numPr>
          <w:ilvl w:val="0"/>
          <w:numId w:val="3"/>
        </w:numPr>
        <w:spacing w:before="120"/>
        <w:jc w:val="both"/>
      </w:pPr>
      <w:bookmarkStart w:id="232" w:name="_Ref483126372"/>
      <w:r>
        <w:t xml:space="preserve">Butts, Tom, </w:t>
      </w:r>
      <w:r w:rsidR="00751ABA">
        <w:t>“</w:t>
      </w:r>
      <w:hyperlink r:id="rId75"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232"/>
    </w:p>
    <w:p w14:paraId="4F5B1766" w14:textId="365C4C1D" w:rsidR="001412E5" w:rsidRDefault="001412E5" w:rsidP="008E5643">
      <w:pPr>
        <w:numPr>
          <w:ilvl w:val="0"/>
          <w:numId w:val="3"/>
        </w:numPr>
        <w:spacing w:before="120"/>
        <w:jc w:val="both"/>
      </w:pPr>
      <w:bookmarkStart w:id="233" w:name="_Ref483127243"/>
      <w:proofErr w:type="spellStart"/>
      <w:r>
        <w:t>Tribbey</w:t>
      </w:r>
      <w:proofErr w:type="spellEnd"/>
      <w:r>
        <w:t>, Chris “</w:t>
      </w:r>
      <w:hyperlink r:id="rId76" w:history="1">
        <w:r w:rsidRPr="001412E5">
          <w:rPr>
            <w:rStyle w:val="Hyperlink"/>
          </w:rPr>
          <w:t>CES 2017: LG Debuts ATSC 3.0-Enabled 4K TVs</w:t>
        </w:r>
      </w:hyperlink>
      <w:r>
        <w:t xml:space="preserve">”, </w:t>
      </w:r>
      <w:r>
        <w:rPr>
          <w:i/>
          <w:iCs/>
        </w:rPr>
        <w:t>Broadcasting and Cable</w:t>
      </w:r>
      <w:r>
        <w:t>, January 8, 2017.</w:t>
      </w:r>
      <w:bookmarkEnd w:id="233"/>
    </w:p>
    <w:p w14:paraId="579FB0D5" w14:textId="6B5BF451" w:rsidR="007A28A6" w:rsidRDefault="007A28A6" w:rsidP="008E5643">
      <w:pPr>
        <w:numPr>
          <w:ilvl w:val="0"/>
          <w:numId w:val="3"/>
        </w:numPr>
        <w:spacing w:before="120"/>
        <w:jc w:val="both"/>
      </w:pPr>
      <w:bookmarkStart w:id="234" w:name="_Ref483571399"/>
      <w:r>
        <w:lastRenderedPageBreak/>
        <w:t>“</w:t>
      </w:r>
      <w:hyperlink r:id="rId77" w:history="1">
        <w:r w:rsidRPr="00760C3B">
          <w:rPr>
            <w:rStyle w:val="Hyperlink"/>
          </w:rPr>
          <w:t>KT and SK Broadband launch UHD with Elemental</w:t>
        </w:r>
      </w:hyperlink>
      <w:r>
        <w:t xml:space="preserve">”, </w:t>
      </w:r>
      <w:r>
        <w:rPr>
          <w:i/>
          <w:iCs/>
        </w:rPr>
        <w:t>Digital TV News</w:t>
      </w:r>
      <w:r>
        <w:t>, May 25, 2016.</w:t>
      </w:r>
      <w:bookmarkEnd w:id="234"/>
    </w:p>
    <w:p w14:paraId="125D964E" w14:textId="642F3C50" w:rsidR="00EC65A5" w:rsidRDefault="00EC65A5" w:rsidP="008E5643">
      <w:pPr>
        <w:numPr>
          <w:ilvl w:val="0"/>
          <w:numId w:val="3"/>
        </w:numPr>
        <w:spacing w:before="120"/>
        <w:jc w:val="both"/>
      </w:pPr>
      <w:bookmarkStart w:id="235" w:name="_Ref483574326"/>
      <w:r>
        <w:t>T-broad, “</w:t>
      </w:r>
      <w:hyperlink r:id="rId78" w:history="1">
        <w:r w:rsidRPr="00EC65A5">
          <w:rPr>
            <w:rStyle w:val="Hyperlink"/>
          </w:rPr>
          <w:t>UHD: Unrivaled premium broadcasting services</w:t>
        </w:r>
      </w:hyperlink>
      <w:r>
        <w:t>”, accessed May 26, 2017.</w:t>
      </w:r>
      <w:bookmarkEnd w:id="235"/>
    </w:p>
    <w:p w14:paraId="14874CDB" w14:textId="252BBB98" w:rsidR="001B3885" w:rsidRDefault="00112FB1" w:rsidP="001B3885">
      <w:pPr>
        <w:numPr>
          <w:ilvl w:val="0"/>
          <w:numId w:val="3"/>
        </w:numPr>
        <w:spacing w:before="120"/>
        <w:jc w:val="both"/>
      </w:pPr>
      <w:bookmarkStart w:id="236" w:name="_Ref483736571"/>
      <w:proofErr w:type="spellStart"/>
      <w:r>
        <w:t>Arris</w:t>
      </w:r>
      <w:proofErr w:type="spellEnd"/>
      <w:r w:rsidR="001B3885">
        <w:t>, “</w:t>
      </w:r>
      <w:proofErr w:type="spellStart"/>
      <w:r w:rsidR="0055555E">
        <w:fldChar w:fldCharType="begin"/>
      </w:r>
      <w:r w:rsidR="0055555E">
        <w:instrText xml:space="preserve"> HYPERLINK "http://www.prnewswire.com/news-releases/arris-set-tops-power-portugal-telecoms-new-meo-4k-service-300325402.html" </w:instrText>
      </w:r>
      <w:r w:rsidR="0055555E">
        <w:fldChar w:fldCharType="separate"/>
      </w:r>
      <w:r w:rsidR="001B3885" w:rsidRPr="00112FB1">
        <w:rPr>
          <w:rStyle w:val="Hyperlink"/>
        </w:rPr>
        <w:t>Arris</w:t>
      </w:r>
      <w:proofErr w:type="spellEnd"/>
      <w:r w:rsidR="001B3885" w:rsidRPr="00112FB1">
        <w:rPr>
          <w:rStyle w:val="Hyperlink"/>
        </w:rPr>
        <w:t xml:space="preserve"> set-tops for Portugal Telecom’s MEO 4K Service</w:t>
      </w:r>
      <w:r w:rsidR="0055555E">
        <w:rPr>
          <w:rStyle w:val="Hyperlink"/>
        </w:rPr>
        <w:fldChar w:fldCharType="end"/>
      </w:r>
      <w:r w:rsidR="001B3885">
        <w:t>”, September 9, 2016.</w:t>
      </w:r>
      <w:bookmarkEnd w:id="236"/>
    </w:p>
    <w:p w14:paraId="44A5A8BC" w14:textId="46BC10F2" w:rsidR="00744982" w:rsidRDefault="00744982" w:rsidP="001B3885">
      <w:pPr>
        <w:numPr>
          <w:ilvl w:val="0"/>
          <w:numId w:val="3"/>
        </w:numPr>
        <w:spacing w:before="120"/>
        <w:jc w:val="both"/>
      </w:pPr>
      <w:bookmarkStart w:id="237" w:name="_Ref518798104"/>
      <w:proofErr w:type="spellStart"/>
      <w:r>
        <w:t>Pekic</w:t>
      </w:r>
      <w:proofErr w:type="spellEnd"/>
      <w:r>
        <w:t>, Branislav, “</w:t>
      </w:r>
      <w:hyperlink r:id="rId79" w:history="1">
        <w:r w:rsidRPr="00744982">
          <w:rPr>
            <w:rStyle w:val="Hyperlink"/>
          </w:rPr>
          <w:t>Portugal’s NOS Debuts Next-Gen TV Service</w:t>
        </w:r>
      </w:hyperlink>
      <w:r>
        <w:t xml:space="preserve">”, </w:t>
      </w:r>
      <w:r>
        <w:rPr>
          <w:i/>
        </w:rPr>
        <w:t xml:space="preserve">Advanced Television, </w:t>
      </w:r>
      <w:r>
        <w:t>June 8, 2016.</w:t>
      </w:r>
      <w:bookmarkEnd w:id="237"/>
    </w:p>
    <w:p w14:paraId="2A82C19D" w14:textId="217E7AEF" w:rsidR="003B55A4" w:rsidRDefault="003B55A4" w:rsidP="001B3885">
      <w:pPr>
        <w:numPr>
          <w:ilvl w:val="0"/>
          <w:numId w:val="3"/>
        </w:numPr>
        <w:spacing w:before="120"/>
        <w:jc w:val="both"/>
      </w:pPr>
      <w:bookmarkStart w:id="238" w:name="_Ref518812920"/>
      <w:proofErr w:type="spellStart"/>
      <w:r>
        <w:t>Dziadul</w:t>
      </w:r>
      <w:proofErr w:type="spellEnd"/>
      <w:r>
        <w:t>, Chris, “</w:t>
      </w:r>
      <w:hyperlink r:id="rId80" w:history="1">
        <w:r w:rsidRPr="003B55A4">
          <w:rPr>
            <w:rStyle w:val="Hyperlink"/>
          </w:rPr>
          <w:t>NTV-Plus delivers 4K</w:t>
        </w:r>
      </w:hyperlink>
      <w:r>
        <w:t xml:space="preserve">”, </w:t>
      </w:r>
      <w:r>
        <w:rPr>
          <w:i/>
        </w:rPr>
        <w:t>Broadband TV News</w:t>
      </w:r>
      <w:r>
        <w:t>, February 17, 2014.</w:t>
      </w:r>
      <w:bookmarkEnd w:id="238"/>
    </w:p>
    <w:p w14:paraId="4A710312" w14:textId="51B87A73" w:rsidR="003B55A4" w:rsidRDefault="003B55A4" w:rsidP="001B3885">
      <w:pPr>
        <w:numPr>
          <w:ilvl w:val="0"/>
          <w:numId w:val="3"/>
        </w:numPr>
        <w:spacing w:before="120"/>
        <w:jc w:val="both"/>
      </w:pPr>
      <w:bookmarkStart w:id="239" w:name="_Ref518812923"/>
      <w:r>
        <w:t>“</w:t>
      </w:r>
      <w:hyperlink r:id="rId81" w:history="1">
        <w:r w:rsidRPr="003B55A4">
          <w:rPr>
            <w:rStyle w:val="Hyperlink"/>
          </w:rPr>
          <w:t>NTV-Plus Launches TV Package in Ultra HD</w:t>
        </w:r>
      </w:hyperlink>
      <w:r>
        <w:t xml:space="preserve">”, </w:t>
      </w:r>
      <w:proofErr w:type="spellStart"/>
      <w:r>
        <w:rPr>
          <w:i/>
        </w:rPr>
        <w:t>MediaSat</w:t>
      </w:r>
      <w:proofErr w:type="spellEnd"/>
      <w:r>
        <w:t>, February 8, 2017.</w:t>
      </w:r>
      <w:bookmarkEnd w:id="239"/>
    </w:p>
    <w:p w14:paraId="1D0E66A3" w14:textId="4BE17C01" w:rsidR="001730C4" w:rsidRDefault="001730C4" w:rsidP="008E5643">
      <w:pPr>
        <w:numPr>
          <w:ilvl w:val="0"/>
          <w:numId w:val="3"/>
        </w:numPr>
        <w:spacing w:before="120"/>
        <w:jc w:val="both"/>
      </w:pPr>
      <w:proofErr w:type="spellStart"/>
      <w:r>
        <w:t>HbbTV</w:t>
      </w:r>
      <w:proofErr w:type="spellEnd"/>
      <w:r>
        <w:t xml:space="preserve"> Association, “</w:t>
      </w:r>
      <w:hyperlink r:id="rId82"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240" w:name="_Ref483575783"/>
    </w:p>
    <w:p w14:paraId="3F0CD260" w14:textId="32F991BC" w:rsidR="00FE644E" w:rsidRDefault="00FE644E" w:rsidP="008E5643">
      <w:pPr>
        <w:numPr>
          <w:ilvl w:val="0"/>
          <w:numId w:val="3"/>
        </w:numPr>
        <w:spacing w:before="120"/>
        <w:jc w:val="both"/>
      </w:pPr>
      <w:bookmarkStart w:id="241" w:name="_Ref3285880"/>
      <w:proofErr w:type="spellStart"/>
      <w:r>
        <w:t>McKane</w:t>
      </w:r>
      <w:proofErr w:type="spellEnd"/>
      <w:r>
        <w:t>, Jamie, “</w:t>
      </w:r>
      <w:hyperlink r:id="rId83" w:history="1">
        <w:r w:rsidRPr="0021324E">
          <w:rPr>
            <w:rStyle w:val="Hyperlink"/>
          </w:rPr>
          <w:t xml:space="preserve">Netflix vs </w:t>
        </w:r>
        <w:proofErr w:type="spellStart"/>
        <w:r w:rsidRPr="0021324E">
          <w:rPr>
            <w:rStyle w:val="Hyperlink"/>
          </w:rPr>
          <w:t>Showmax</w:t>
        </w:r>
        <w:proofErr w:type="spellEnd"/>
        <w:r w:rsidRPr="0021324E">
          <w:rPr>
            <w:rStyle w:val="Hyperlink"/>
          </w:rPr>
          <w:t xml:space="preserve"> – New data-saving codec tested</w:t>
        </w:r>
      </w:hyperlink>
      <w:r>
        <w:t xml:space="preserve">”, </w:t>
      </w:r>
      <w:r>
        <w:rPr>
          <w:i/>
        </w:rPr>
        <w:t xml:space="preserve">My Broadband, </w:t>
      </w:r>
      <w:r>
        <w:t>March 6, 2019.</w:t>
      </w:r>
      <w:bookmarkEnd w:id="241"/>
    </w:p>
    <w:p w14:paraId="433EA300" w14:textId="2B58B948" w:rsidR="008F7CDC" w:rsidRDefault="008F7CDC" w:rsidP="008E5643">
      <w:pPr>
        <w:numPr>
          <w:ilvl w:val="0"/>
          <w:numId w:val="3"/>
        </w:numPr>
        <w:spacing w:before="120"/>
        <w:jc w:val="both"/>
      </w:pPr>
      <w:bookmarkStart w:id="242" w:name="_Ref484551779"/>
      <w:r>
        <w:t>“</w:t>
      </w:r>
      <w:hyperlink r:id="rId84" w:history="1">
        <w:r w:rsidRPr="008F7CDC">
          <w:rPr>
            <w:rStyle w:val="Hyperlink"/>
          </w:rPr>
          <w:t>Swisscom launching UHD TV service</w:t>
        </w:r>
      </w:hyperlink>
      <w:r>
        <w:t xml:space="preserve">”, </w:t>
      </w:r>
      <w:r>
        <w:rPr>
          <w:i/>
          <w:iCs/>
        </w:rPr>
        <w:t>Advanced Television</w:t>
      </w:r>
      <w:r>
        <w:t>, September 15, 2015.</w:t>
      </w:r>
      <w:bookmarkEnd w:id="242"/>
    </w:p>
    <w:p w14:paraId="3D76D3CE" w14:textId="05C8CCC9" w:rsidR="008F7CDC" w:rsidRDefault="008F7CDC" w:rsidP="008F7CDC">
      <w:pPr>
        <w:numPr>
          <w:ilvl w:val="0"/>
          <w:numId w:val="3"/>
        </w:numPr>
        <w:spacing w:before="120"/>
        <w:jc w:val="both"/>
      </w:pPr>
      <w:bookmarkStart w:id="243" w:name="_Ref484551860"/>
      <w:r>
        <w:t>Swisscom, “</w:t>
      </w:r>
      <w:hyperlink r:id="rId85" w:history="1">
        <w:r w:rsidRPr="008F7CDC">
          <w:rPr>
            <w:rStyle w:val="Hyperlink"/>
          </w:rPr>
          <w:t>UHD and voice search</w:t>
        </w:r>
      </w:hyperlink>
      <w:r>
        <w:t>”, June 2017.</w:t>
      </w:r>
      <w:bookmarkEnd w:id="243"/>
    </w:p>
    <w:p w14:paraId="7D3D05E7" w14:textId="0364F565" w:rsidR="008F7CDC" w:rsidRDefault="008F7CDC" w:rsidP="008F7CDC">
      <w:pPr>
        <w:numPr>
          <w:ilvl w:val="0"/>
          <w:numId w:val="3"/>
        </w:numPr>
        <w:spacing w:before="120"/>
        <w:jc w:val="both"/>
      </w:pPr>
      <w:bookmarkStart w:id="244" w:name="_Ref484550599"/>
      <w:r>
        <w:t>Ultra HD Forum, “</w:t>
      </w:r>
      <w:hyperlink r:id="rId86" w:history="1">
        <w:r w:rsidRPr="00045BAD">
          <w:rPr>
            <w:rStyle w:val="Hyperlink"/>
          </w:rPr>
          <w:t>List of commercially available UHD or 4K services</w:t>
        </w:r>
      </w:hyperlink>
      <w:r>
        <w:t>”, April 2017.</w:t>
      </w:r>
      <w:bookmarkEnd w:id="244"/>
    </w:p>
    <w:p w14:paraId="6C70C2F1" w14:textId="022170CB" w:rsidR="006651EE" w:rsidRDefault="006651EE" w:rsidP="008E5643">
      <w:pPr>
        <w:numPr>
          <w:ilvl w:val="0"/>
          <w:numId w:val="3"/>
        </w:numPr>
        <w:spacing w:before="120"/>
        <w:jc w:val="both"/>
      </w:pPr>
      <w:bookmarkStart w:id="245" w:name="_Ref483331242"/>
      <w:bookmarkEnd w:id="240"/>
      <w:proofErr w:type="spellStart"/>
      <w:r>
        <w:t>Moulding</w:t>
      </w:r>
      <w:proofErr w:type="spellEnd"/>
      <w:r>
        <w:t>, John, “</w:t>
      </w:r>
      <w:hyperlink r:id="rId87"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245"/>
    </w:p>
    <w:p w14:paraId="52A4FE67" w14:textId="34D9A35E" w:rsidR="006651EE" w:rsidRDefault="006651EE" w:rsidP="008E5643">
      <w:pPr>
        <w:numPr>
          <w:ilvl w:val="0"/>
          <w:numId w:val="3"/>
        </w:numPr>
        <w:spacing w:before="120"/>
        <w:jc w:val="both"/>
      </w:pPr>
      <w:bookmarkStart w:id="246" w:name="_Ref483331244"/>
      <w:r>
        <w:t>Groves, James, “</w:t>
      </w:r>
      <w:hyperlink r:id="rId88" w:history="1">
        <w:r w:rsidRPr="006651EE">
          <w:rPr>
            <w:rStyle w:val="Hyperlink"/>
          </w:rPr>
          <w:t>Sky chooses NTT for HEVC UHD delivery</w:t>
        </w:r>
      </w:hyperlink>
      <w:r>
        <w:t>”,</w:t>
      </w:r>
      <w:bookmarkEnd w:id="246"/>
      <w:r>
        <w:t xml:space="preserve"> </w:t>
      </w:r>
      <w:proofErr w:type="spellStart"/>
      <w:r w:rsidR="00D8317C">
        <w:rPr>
          <w:i/>
          <w:iCs/>
        </w:rPr>
        <w:t>TVBEurope</w:t>
      </w:r>
      <w:proofErr w:type="spellEnd"/>
      <w:r w:rsidR="00D8317C">
        <w:t>, April 10, 2017.</w:t>
      </w:r>
    </w:p>
    <w:p w14:paraId="1093459D" w14:textId="0FDCD3C9" w:rsidR="00045BAD" w:rsidRDefault="008F7CDC" w:rsidP="008F7CDC">
      <w:pPr>
        <w:numPr>
          <w:ilvl w:val="0"/>
          <w:numId w:val="3"/>
        </w:numPr>
        <w:spacing w:before="120"/>
        <w:jc w:val="both"/>
      </w:pPr>
      <w:bookmarkStart w:id="247" w:name="_Ref484549942"/>
      <w:r>
        <w:t xml:space="preserve">British Telecom, </w:t>
      </w:r>
      <w:r w:rsidR="00045BAD">
        <w:t>“</w:t>
      </w:r>
      <w:hyperlink r:id="rId89" w:history="1">
        <w:r w:rsidR="00045BAD" w:rsidRPr="00045BAD">
          <w:rPr>
            <w:rStyle w:val="Hyperlink"/>
          </w:rPr>
          <w:t>What is BT 4K UHD</w:t>
        </w:r>
      </w:hyperlink>
      <w:r w:rsidR="00045BAD">
        <w:t>?”, April 2017.</w:t>
      </w:r>
      <w:bookmarkEnd w:id="247"/>
    </w:p>
    <w:p w14:paraId="16B2E852" w14:textId="2EA95027" w:rsidR="007F1E62" w:rsidRDefault="007F1E62" w:rsidP="008E5643">
      <w:pPr>
        <w:numPr>
          <w:ilvl w:val="0"/>
          <w:numId w:val="3"/>
        </w:numPr>
        <w:spacing w:before="120"/>
        <w:jc w:val="both"/>
      </w:pPr>
      <w:bookmarkStart w:id="248" w:name="_Ref483239401"/>
      <w:r>
        <w:t>Clover, Julian, “</w:t>
      </w:r>
      <w:proofErr w:type="spellStart"/>
      <w:r w:rsidR="0055555E">
        <w:fldChar w:fldCharType="begin"/>
      </w:r>
      <w:r w:rsidR="0055555E">
        <w:instrText xml:space="preserve"> HYPERLINK "http://www.broadbandtvnews.com/2016/09/23/freeview-updates-hevc-ultra-hd/" </w:instrText>
      </w:r>
      <w:r w:rsidR="0055555E">
        <w:fldChar w:fldCharType="separate"/>
      </w:r>
      <w:r w:rsidRPr="007F1E62">
        <w:rPr>
          <w:rStyle w:val="Hyperlink"/>
        </w:rPr>
        <w:t>Freeview</w:t>
      </w:r>
      <w:proofErr w:type="spellEnd"/>
      <w:r w:rsidRPr="007F1E62">
        <w:rPr>
          <w:rStyle w:val="Hyperlink"/>
        </w:rPr>
        <w:t xml:space="preserve"> Updates for HEVC and Ultra HD</w:t>
      </w:r>
      <w:r w:rsidR="0055555E">
        <w:rPr>
          <w:rStyle w:val="Hyperlink"/>
        </w:rPr>
        <w:fldChar w:fldCharType="end"/>
      </w:r>
      <w:r>
        <w:t xml:space="preserve">”, </w:t>
      </w:r>
      <w:r>
        <w:rPr>
          <w:i/>
          <w:iCs/>
        </w:rPr>
        <w:t>Broadband TV News</w:t>
      </w:r>
      <w:r>
        <w:t>, September 23, 2016.</w:t>
      </w:r>
      <w:bookmarkEnd w:id="248"/>
    </w:p>
    <w:p w14:paraId="37145AC5" w14:textId="28EC5026" w:rsidR="007F1E62" w:rsidRDefault="007F1E62" w:rsidP="008E5643">
      <w:pPr>
        <w:numPr>
          <w:ilvl w:val="0"/>
          <w:numId w:val="3"/>
        </w:numPr>
        <w:spacing w:before="120"/>
        <w:jc w:val="both"/>
      </w:pPr>
      <w:bookmarkStart w:id="249" w:name="_Ref483239662"/>
      <w:r>
        <w:t xml:space="preserve">Digital UK, </w:t>
      </w:r>
      <w:hyperlink r:id="rId90"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249"/>
    </w:p>
    <w:p w14:paraId="386EE8D4" w14:textId="4F003C61" w:rsidR="00952E73" w:rsidRDefault="00B645A5" w:rsidP="00613E78">
      <w:pPr>
        <w:numPr>
          <w:ilvl w:val="0"/>
          <w:numId w:val="3"/>
        </w:numPr>
        <w:spacing w:before="120"/>
        <w:jc w:val="both"/>
      </w:pPr>
      <w:bookmarkStart w:id="250" w:name="_Ref483581981"/>
      <w:proofErr w:type="spellStart"/>
      <w:r>
        <w:t>Jukic</w:t>
      </w:r>
      <w:proofErr w:type="spellEnd"/>
      <w:r>
        <w:t>, Stephan, “</w:t>
      </w:r>
      <w:hyperlink r:id="rId91" w:history="1">
        <w:r w:rsidRPr="00B645A5">
          <w:rPr>
            <w:rStyle w:val="Hyperlink"/>
          </w:rPr>
          <w:t>Now Virgin Media is launching its own powerful 4K UHD set-top box for 2016</w:t>
        </w:r>
      </w:hyperlink>
      <w:r>
        <w:t xml:space="preserve">”, </w:t>
      </w:r>
      <w:r w:rsidRPr="00613E78">
        <w:rPr>
          <w:i/>
          <w:iCs/>
        </w:rPr>
        <w:t>4K.com</w:t>
      </w:r>
      <w:r>
        <w:t>, May 10, 2016.</w:t>
      </w:r>
      <w:bookmarkEnd w:id="250"/>
    </w:p>
    <w:p w14:paraId="689C1AB2" w14:textId="0D23D6A9" w:rsidR="00DC4EA2" w:rsidRDefault="00DC4EA2" w:rsidP="008E5643">
      <w:pPr>
        <w:numPr>
          <w:ilvl w:val="0"/>
          <w:numId w:val="3"/>
        </w:numPr>
        <w:spacing w:before="120"/>
        <w:jc w:val="both"/>
      </w:pPr>
      <w:bookmarkStart w:id="251" w:name="_Ref483280010"/>
      <w:proofErr w:type="spellStart"/>
      <w:r>
        <w:t>Kindig</w:t>
      </w:r>
      <w:proofErr w:type="spellEnd"/>
      <w:r>
        <w:t>, Steve, “</w:t>
      </w:r>
      <w:hyperlink r:id="rId92"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251"/>
    </w:p>
    <w:p w14:paraId="3201CFF9" w14:textId="5036D4A8" w:rsidR="00154938" w:rsidRDefault="005368CC" w:rsidP="00154938">
      <w:pPr>
        <w:numPr>
          <w:ilvl w:val="0"/>
          <w:numId w:val="3"/>
        </w:numPr>
        <w:spacing w:before="120"/>
        <w:jc w:val="both"/>
      </w:pPr>
      <w:bookmarkStart w:id="252" w:name="_Ref483281900"/>
      <w:r>
        <w:t>Willcox, James K., “</w:t>
      </w:r>
      <w:hyperlink r:id="rId93" w:history="1">
        <w:r w:rsidRPr="005368CC">
          <w:rPr>
            <w:rStyle w:val="Hyperlink"/>
          </w:rPr>
          <w:t>Here’s Where to Stream 4K Movies and TV Shows</w:t>
        </w:r>
      </w:hyperlink>
      <w:r>
        <w:t xml:space="preserve">”, </w:t>
      </w:r>
      <w:r>
        <w:rPr>
          <w:i/>
          <w:iCs/>
        </w:rPr>
        <w:t>Consumer Reports</w:t>
      </w:r>
      <w:r>
        <w:t>, December 16, 2016.</w:t>
      </w:r>
      <w:bookmarkEnd w:id="252"/>
    </w:p>
    <w:p w14:paraId="64088127" w14:textId="539D9831" w:rsidR="000F463A" w:rsidRDefault="000F463A" w:rsidP="008E5643">
      <w:pPr>
        <w:numPr>
          <w:ilvl w:val="0"/>
          <w:numId w:val="3"/>
        </w:numPr>
        <w:spacing w:before="120"/>
        <w:jc w:val="both"/>
      </w:pPr>
      <w:bookmarkStart w:id="253" w:name="_Ref483575016"/>
      <w:proofErr w:type="spellStart"/>
      <w:r>
        <w:t>Waniata</w:t>
      </w:r>
      <w:proofErr w:type="spellEnd"/>
      <w:r>
        <w:t>, Ryan, “</w:t>
      </w:r>
      <w:hyperlink r:id="rId94" w:history="1">
        <w:r w:rsidRPr="000F463A">
          <w:rPr>
            <w:rStyle w:val="Hyperlink"/>
          </w:rPr>
          <w:t>Dish revamps its Hopper interface and remote, adds new 4K set-top box</w:t>
        </w:r>
      </w:hyperlink>
      <w:r>
        <w:t xml:space="preserve">”, </w:t>
      </w:r>
      <w:r>
        <w:rPr>
          <w:i/>
          <w:iCs/>
        </w:rPr>
        <w:t>Digital Trends</w:t>
      </w:r>
      <w:r>
        <w:t>, January 5, 2015.</w:t>
      </w:r>
      <w:bookmarkEnd w:id="253"/>
    </w:p>
    <w:p w14:paraId="4DF95E36" w14:textId="06D23223" w:rsidR="00CA7125" w:rsidRDefault="00CA7125" w:rsidP="008E5643">
      <w:pPr>
        <w:numPr>
          <w:ilvl w:val="0"/>
          <w:numId w:val="3"/>
        </w:numPr>
        <w:spacing w:before="120"/>
        <w:jc w:val="both"/>
      </w:pPr>
      <w:bookmarkStart w:id="254" w:name="_Ref483572884"/>
      <w:r>
        <w:t>Dish Network, “</w:t>
      </w:r>
      <w:hyperlink r:id="rId95" w:history="1">
        <w:r w:rsidRPr="00CA7125">
          <w:rPr>
            <w:rStyle w:val="Hyperlink"/>
          </w:rPr>
          <w:t>4K Joey: The Lean Machine</w:t>
        </w:r>
      </w:hyperlink>
      <w:r>
        <w:t xml:space="preserve">”, </w:t>
      </w:r>
      <w:r w:rsidR="00760C3B">
        <w:t>a</w:t>
      </w:r>
      <w:r>
        <w:t>ccessed May 26, 2017.</w:t>
      </w:r>
      <w:bookmarkEnd w:id="254"/>
    </w:p>
    <w:p w14:paraId="5858C783" w14:textId="3B88A50D" w:rsidR="00021E87" w:rsidRDefault="00021E87" w:rsidP="008E5643">
      <w:pPr>
        <w:numPr>
          <w:ilvl w:val="0"/>
          <w:numId w:val="3"/>
        </w:numPr>
        <w:spacing w:before="120"/>
        <w:jc w:val="both"/>
      </w:pPr>
      <w:bookmarkStart w:id="255" w:name="_Ref483300935"/>
      <w:proofErr w:type="spellStart"/>
      <w:r>
        <w:t>Jukic</w:t>
      </w:r>
      <w:proofErr w:type="spellEnd"/>
      <w:r>
        <w:t>, Steph</w:t>
      </w:r>
      <w:r w:rsidR="00B645A5">
        <w:t>a</w:t>
      </w:r>
      <w:r>
        <w:t>n, “</w:t>
      </w:r>
      <w:hyperlink r:id="rId96"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255"/>
      <w:r w:rsidRPr="00021E87">
        <w:t xml:space="preserve"> </w:t>
      </w:r>
    </w:p>
    <w:p w14:paraId="5B61816C" w14:textId="2F909FFF" w:rsidR="00021E87" w:rsidRDefault="00021E87" w:rsidP="008E5643">
      <w:pPr>
        <w:numPr>
          <w:ilvl w:val="0"/>
          <w:numId w:val="3"/>
        </w:numPr>
        <w:spacing w:before="120"/>
        <w:jc w:val="both"/>
        <w:rPr>
          <w:ins w:id="256" w:author="Gary Sullivan" w:date="2020-04-02T20:20:00Z"/>
        </w:rPr>
      </w:pPr>
      <w:bookmarkStart w:id="257" w:name="_Ref483302011"/>
      <w:proofErr w:type="spellStart"/>
      <w:r>
        <w:t>Jukic</w:t>
      </w:r>
      <w:proofErr w:type="spellEnd"/>
      <w:r>
        <w:t>, Steph</w:t>
      </w:r>
      <w:r w:rsidR="00B645A5">
        <w:t>a</w:t>
      </w:r>
      <w:r>
        <w:t>n, “</w:t>
      </w:r>
      <w:hyperlink r:id="rId97" w:history="1">
        <w:r w:rsidRPr="00760C3B">
          <w:rPr>
            <w:rStyle w:val="Hyperlink"/>
          </w:rPr>
          <w:t>Fox and DirecTV To Broadcast First-Ever 4K NASCAR Race Followed by NBA &amp; MLB Games</w:t>
        </w:r>
      </w:hyperlink>
      <w:r>
        <w:t xml:space="preserve">”, </w:t>
      </w:r>
      <w:r>
        <w:rPr>
          <w:i/>
          <w:iCs/>
        </w:rPr>
        <w:t>4K.com</w:t>
      </w:r>
      <w:r>
        <w:t>, March 24, 2017.</w:t>
      </w:r>
      <w:bookmarkEnd w:id="257"/>
    </w:p>
    <w:p w14:paraId="3C62D359" w14:textId="5383451E" w:rsidR="007E18CF" w:rsidRDefault="007E18CF" w:rsidP="008E5643">
      <w:pPr>
        <w:numPr>
          <w:ilvl w:val="0"/>
          <w:numId w:val="3"/>
        </w:numPr>
        <w:spacing w:before="120"/>
        <w:jc w:val="both"/>
      </w:pPr>
      <w:bookmarkStart w:id="258" w:name="_Ref36751493"/>
      <w:proofErr w:type="spellStart"/>
      <w:ins w:id="259" w:author="Gary Sullivan" w:date="2020-04-02T20:20:00Z">
        <w:r>
          <w:t>Kurz</w:t>
        </w:r>
        <w:proofErr w:type="spellEnd"/>
        <w:r>
          <w:t>, Phil, “</w:t>
        </w:r>
      </w:ins>
      <w:ins w:id="260" w:author="Gary Sullivan" w:date="2020-04-02T20:21:00Z">
        <w:r>
          <w:fldChar w:fldCharType="begin"/>
        </w:r>
        <w:r>
          <w:instrText xml:space="preserve"> HYPERLINK "https://www.tvtechnology.com/news/edge-networks-atsc-30-subscription-tv-service-eyes-summer-launch" </w:instrText>
        </w:r>
      </w:ins>
      <w:ins w:id="261" w:author="Gary Sullivan" w:date="2020-04-02T20:21:00Z">
        <w:r>
          <w:fldChar w:fldCharType="separate"/>
        </w:r>
        <w:r w:rsidRPr="007E18CF">
          <w:rPr>
            <w:rStyle w:val="Hyperlink"/>
          </w:rPr>
          <w:t>Edge Networks’ ATSC 3.0 Subscription TV Service Eyes Summer Launch</w:t>
        </w:r>
        <w:r>
          <w:fldChar w:fldCharType="end"/>
        </w:r>
      </w:ins>
      <w:ins w:id="262" w:author="Gary Sullivan" w:date="2020-04-02T20:20:00Z">
        <w:r>
          <w:t>”</w:t>
        </w:r>
      </w:ins>
      <w:ins w:id="263" w:author="Gary Sullivan" w:date="2020-04-02T20:21:00Z">
        <w:r>
          <w:t xml:space="preserve">, </w:t>
        </w:r>
        <w:r>
          <w:rPr>
            <w:i/>
            <w:iCs/>
          </w:rPr>
          <w:t>TV Technology</w:t>
        </w:r>
        <w:r>
          <w:t>, April 2, 2020.</w:t>
        </w:r>
      </w:ins>
      <w:bookmarkEnd w:id="258"/>
    </w:p>
    <w:p w14:paraId="5A0FB1BA" w14:textId="49B5D12D" w:rsidR="00154938" w:rsidRDefault="00021E87" w:rsidP="00154938">
      <w:pPr>
        <w:numPr>
          <w:ilvl w:val="0"/>
          <w:numId w:val="3"/>
        </w:numPr>
        <w:spacing w:before="120"/>
        <w:jc w:val="both"/>
      </w:pPr>
      <w:bookmarkStart w:id="264" w:name="_Ref483300944"/>
      <w:r>
        <w:t>Lee, Tyler, “</w:t>
      </w:r>
      <w:hyperlink r:id="rId98"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264"/>
    </w:p>
    <w:p w14:paraId="429A3470" w14:textId="3CD4E44E" w:rsidR="00021E87" w:rsidRDefault="00154938" w:rsidP="00154938">
      <w:pPr>
        <w:numPr>
          <w:ilvl w:val="0"/>
          <w:numId w:val="3"/>
        </w:numPr>
        <w:spacing w:before="120"/>
        <w:jc w:val="both"/>
      </w:pPr>
      <w:bookmarkStart w:id="265" w:name="_Ref483939646"/>
      <w:r>
        <w:lastRenderedPageBreak/>
        <w:t>Hempel, Jesse, “</w:t>
      </w:r>
      <w:hyperlink r:id="rId99" w:history="1">
        <w:r w:rsidRPr="00154938">
          <w:rPr>
            <w:rStyle w:val="Hyperlink"/>
          </w:rPr>
          <w:t>Layer3 TV’s Crazy Plan to Take On Comcast and Reinvent Cable</w:t>
        </w:r>
      </w:hyperlink>
      <w:r>
        <w:t>”, April 10, 2016.</w:t>
      </w:r>
      <w:bookmarkEnd w:id="265"/>
    </w:p>
    <w:p w14:paraId="2E8F47D6" w14:textId="7CFAE8E3" w:rsidR="00DC4EA2" w:rsidRDefault="007F1E62" w:rsidP="008E5643">
      <w:pPr>
        <w:numPr>
          <w:ilvl w:val="0"/>
          <w:numId w:val="3"/>
        </w:numPr>
        <w:spacing w:before="120"/>
        <w:jc w:val="both"/>
      </w:pPr>
      <w:bookmarkStart w:id="266" w:name="_Ref483238417"/>
      <w:r>
        <w:t>Sony Pictures, “</w:t>
      </w:r>
      <w:hyperlink r:id="rId100" w:history="1">
        <w:r w:rsidRPr="007F1E62">
          <w:rPr>
            <w:rStyle w:val="Hyperlink"/>
          </w:rPr>
          <w:t>Sony Pictures Launching ‘Ultra’ 4K Streaming Service on April 4th</w:t>
        </w:r>
      </w:hyperlink>
      <w:r>
        <w:t>”, March 29, 2016.</w:t>
      </w:r>
      <w:bookmarkEnd w:id="266"/>
    </w:p>
    <w:p w14:paraId="4D4C50F8" w14:textId="708D323A" w:rsidR="00053E30" w:rsidRDefault="00A56AA2" w:rsidP="00053E30">
      <w:pPr>
        <w:numPr>
          <w:ilvl w:val="0"/>
          <w:numId w:val="3"/>
        </w:numPr>
        <w:spacing w:before="120"/>
        <w:jc w:val="both"/>
      </w:pPr>
      <w:bookmarkStart w:id="267" w:name="_Ref484543054"/>
      <w:proofErr w:type="spellStart"/>
      <w:r>
        <w:t>Vivicast</w:t>
      </w:r>
      <w:proofErr w:type="spellEnd"/>
      <w:r>
        <w:t xml:space="preserve"> Media</w:t>
      </w:r>
      <w:r w:rsidR="00053E30">
        <w:t>, “</w:t>
      </w:r>
      <w:hyperlink r:id="rId101"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267"/>
    </w:p>
    <w:p w14:paraId="121946A5" w14:textId="23C49BBE" w:rsidR="00053E30" w:rsidRDefault="00053E30" w:rsidP="00053E30">
      <w:pPr>
        <w:numPr>
          <w:ilvl w:val="0"/>
          <w:numId w:val="3"/>
        </w:numPr>
        <w:spacing w:before="120"/>
        <w:jc w:val="both"/>
      </w:pPr>
      <w:bookmarkStart w:id="268" w:name="_Ref484543055"/>
      <w:r>
        <w:t>Baumgartner, Jeff, “</w:t>
      </w:r>
      <w:hyperlink r:id="rId102" w:history="1">
        <w:r w:rsidRPr="00053E30">
          <w:rPr>
            <w:rStyle w:val="Hyperlink"/>
          </w:rPr>
          <w:t>SES Adds Cable Operators to 4K Trial Mix</w:t>
        </w:r>
      </w:hyperlink>
      <w:r>
        <w:t xml:space="preserve">”, </w:t>
      </w:r>
      <w:r>
        <w:rPr>
          <w:i/>
          <w:iCs/>
        </w:rPr>
        <w:t>Multichannel News</w:t>
      </w:r>
      <w:r>
        <w:t>, February 28, 2017.</w:t>
      </w:r>
      <w:bookmarkEnd w:id="268"/>
    </w:p>
    <w:p w14:paraId="4D233D7E" w14:textId="79227383" w:rsidR="00FE644E" w:rsidRDefault="00FE644E" w:rsidP="00053E30">
      <w:pPr>
        <w:numPr>
          <w:ilvl w:val="0"/>
          <w:numId w:val="3"/>
        </w:numPr>
        <w:spacing w:before="120"/>
        <w:jc w:val="both"/>
      </w:pPr>
      <w:bookmarkStart w:id="269" w:name="_Ref3287198"/>
      <w:proofErr w:type="spellStart"/>
      <w:r>
        <w:t>LiveU</w:t>
      </w:r>
      <w:proofErr w:type="spellEnd"/>
      <w:r>
        <w:t>, “</w:t>
      </w:r>
      <w:proofErr w:type="spellStart"/>
      <w:r w:rsidR="0055555E">
        <w:fldChar w:fldCharType="begin"/>
      </w:r>
      <w:r w:rsidR="0055555E">
        <w:instrText xml:space="preserve"> HYPERLINK "https://www.prnewswire.com/news-releases/liveu-2018-state-of-live-report-hevc-now-represents-25-of-worldwide-traffic-300763953.html" </w:instrText>
      </w:r>
      <w:r w:rsidR="0055555E">
        <w:fldChar w:fldCharType="separate"/>
      </w:r>
      <w:r w:rsidRPr="0021324E">
        <w:rPr>
          <w:rStyle w:val="Hyperlink"/>
        </w:rPr>
        <w:t>LiveU</w:t>
      </w:r>
      <w:proofErr w:type="spellEnd"/>
      <w:r w:rsidRPr="0021324E">
        <w:rPr>
          <w:rStyle w:val="Hyperlink"/>
        </w:rPr>
        <w:t xml:space="preserve"> 2018 'State of Live' Report: HEVC Now Represents 25% of Worldwide Traffic</w:t>
      </w:r>
      <w:r w:rsidR="0055555E">
        <w:rPr>
          <w:rStyle w:val="Hyperlink"/>
        </w:rPr>
        <w:fldChar w:fldCharType="end"/>
      </w:r>
      <w:r>
        <w:t xml:space="preserve">”, </w:t>
      </w:r>
      <w:r>
        <w:rPr>
          <w:i/>
        </w:rPr>
        <w:t>PR Newswire</w:t>
      </w:r>
      <w:r>
        <w:t>, December 12, 2018.</w:t>
      </w:r>
      <w:bookmarkEnd w:id="269"/>
    </w:p>
    <w:p w14:paraId="459FC356" w14:textId="42132444" w:rsidR="007E5795" w:rsidRDefault="007E5795" w:rsidP="00053E30">
      <w:pPr>
        <w:numPr>
          <w:ilvl w:val="0"/>
          <w:numId w:val="3"/>
        </w:numPr>
        <w:spacing w:before="120"/>
        <w:jc w:val="both"/>
      </w:pPr>
      <w:bookmarkStart w:id="270" w:name="_Ref27574406"/>
      <w:proofErr w:type="spellStart"/>
      <w:r>
        <w:t>LiveU</w:t>
      </w:r>
      <w:proofErr w:type="spellEnd"/>
      <w:r>
        <w:t>, “</w:t>
      </w:r>
      <w:proofErr w:type="spellStart"/>
      <w:r w:rsidR="0055555E">
        <w:fldChar w:fldCharType="begin"/>
      </w:r>
      <w:r w:rsidR="0055555E">
        <w:instrText xml:space="preserve"> HYPERLINK "https://www.liveu.tv/liveu-news/press-releases/277-2019/liveu-2019-‘state-of-live’-report-confirms-continuous-strong-growth-in-live-ip-broadcasting" </w:instrText>
      </w:r>
      <w:r w:rsidR="0055555E">
        <w:fldChar w:fldCharType="separate"/>
      </w:r>
      <w:r w:rsidRPr="007E5795">
        <w:rPr>
          <w:rStyle w:val="Hyperlink"/>
        </w:rPr>
        <w:t>LiveU</w:t>
      </w:r>
      <w:proofErr w:type="spellEnd"/>
      <w:r w:rsidRPr="007E5795">
        <w:rPr>
          <w:rStyle w:val="Hyperlink"/>
        </w:rPr>
        <w:t xml:space="preserve"> ‘State of Live’ Report Confirms Continuous Strong Growth in Live IP Broadcasting</w:t>
      </w:r>
      <w:r w:rsidR="0055555E">
        <w:rPr>
          <w:rStyle w:val="Hyperlink"/>
        </w:rPr>
        <w:fldChar w:fldCharType="end"/>
      </w:r>
      <w:r>
        <w:t>”, December 12, 2019.</w:t>
      </w:r>
      <w:bookmarkEnd w:id="270"/>
    </w:p>
    <w:p w14:paraId="13D4E5F6" w14:textId="4C81355E" w:rsidR="00F848FB" w:rsidRDefault="00F848FB" w:rsidP="00053E30">
      <w:pPr>
        <w:numPr>
          <w:ilvl w:val="0"/>
          <w:numId w:val="3"/>
        </w:numPr>
        <w:spacing w:before="120"/>
        <w:jc w:val="both"/>
      </w:pPr>
      <w:bookmarkStart w:id="271" w:name="_Ref27575172"/>
      <w:r>
        <w:t>Ozer, Jan, “</w:t>
      </w:r>
      <w:hyperlink r:id="rId103" w:history="1">
        <w:r w:rsidRPr="00F848FB">
          <w:rPr>
            <w:rStyle w:val="Hyperlink"/>
          </w:rPr>
          <w:t>Reports Show HEVC Usage on the Rise</w:t>
        </w:r>
      </w:hyperlink>
      <w:r>
        <w:t xml:space="preserve">”, </w:t>
      </w:r>
      <w:r>
        <w:rPr>
          <w:i/>
          <w:iCs/>
        </w:rPr>
        <w:t>Streaming Media</w:t>
      </w:r>
      <w:r>
        <w:t>, December 16, 2019.</w:t>
      </w:r>
      <w:bookmarkEnd w:id="271"/>
    </w:p>
    <w:p w14:paraId="7078213E" w14:textId="54CA512F" w:rsidR="00F848FB" w:rsidRDefault="00F848FB" w:rsidP="00053E30">
      <w:pPr>
        <w:numPr>
          <w:ilvl w:val="0"/>
          <w:numId w:val="3"/>
        </w:numPr>
        <w:spacing w:before="120"/>
        <w:jc w:val="both"/>
      </w:pPr>
      <w:bookmarkStart w:id="272" w:name="_Ref27575425"/>
      <w:r>
        <w:t>Encoding.com, “</w:t>
      </w:r>
      <w:hyperlink r:id="rId104" w:anchor="global-formats-report" w:history="1">
        <w:r w:rsidRPr="009C3327">
          <w:rPr>
            <w:rStyle w:val="Hyperlink"/>
          </w:rPr>
          <w:t>Global Media Format Report</w:t>
        </w:r>
        <w:r w:rsidR="009C3327" w:rsidRPr="009C3327">
          <w:rPr>
            <w:rStyle w:val="Hyperlink"/>
          </w:rPr>
          <w:t xml:space="preserve"> 2018</w:t>
        </w:r>
      </w:hyperlink>
      <w:r>
        <w:t>”</w:t>
      </w:r>
      <w:r w:rsidR="009C3327">
        <w:t xml:space="preserve"> (covering practices in 2017)</w:t>
      </w:r>
      <w:r>
        <w:t>.</w:t>
      </w:r>
      <w:bookmarkEnd w:id="272"/>
    </w:p>
    <w:p w14:paraId="7B136E88" w14:textId="50C294FF" w:rsidR="00F848FB" w:rsidRDefault="00F848FB" w:rsidP="00053E30">
      <w:pPr>
        <w:numPr>
          <w:ilvl w:val="0"/>
          <w:numId w:val="3"/>
        </w:numPr>
        <w:spacing w:before="120"/>
        <w:jc w:val="both"/>
      </w:pPr>
      <w:bookmarkStart w:id="273" w:name="_Ref27575428"/>
      <w:r>
        <w:t>Encoding.com</w:t>
      </w:r>
      <w:r w:rsidR="009C3327">
        <w:t>, “</w:t>
      </w:r>
      <w:hyperlink r:id="rId105" w:anchor="global-formats-report" w:history="1">
        <w:r w:rsidR="009C3327" w:rsidRPr="009C3327">
          <w:rPr>
            <w:rStyle w:val="Hyperlink"/>
          </w:rPr>
          <w:t>Global Media Format Report 2019</w:t>
        </w:r>
      </w:hyperlink>
      <w:r w:rsidR="009C3327">
        <w:t>” (covering practices in 2018).</w:t>
      </w:r>
      <w:bookmarkEnd w:id="273"/>
    </w:p>
    <w:p w14:paraId="2A40EEDF" w14:textId="672958C0" w:rsidR="000F463A" w:rsidRDefault="000F463A" w:rsidP="008E5643">
      <w:pPr>
        <w:numPr>
          <w:ilvl w:val="0"/>
          <w:numId w:val="3"/>
        </w:numPr>
        <w:spacing w:before="120"/>
        <w:jc w:val="both"/>
      </w:pPr>
      <w:bookmarkStart w:id="274" w:name="_Ref483574786"/>
      <w:r>
        <w:t>Harmonic, “</w:t>
      </w:r>
      <w:hyperlink r:id="rId106" w:history="1">
        <w:r w:rsidRPr="00760C3B">
          <w:rPr>
            <w:rStyle w:val="Hyperlink"/>
          </w:rPr>
          <w:t>Dish HD Asia Launches First All-HEVC DTH Service With Thomson Video Networks</w:t>
        </w:r>
      </w:hyperlink>
      <w:r>
        <w:t>”, January 25, 2016.</w:t>
      </w:r>
      <w:bookmarkEnd w:id="274"/>
    </w:p>
    <w:p w14:paraId="2EC999DE" w14:textId="5AB53A2D" w:rsidR="00BE68A1" w:rsidRDefault="00BE68A1" w:rsidP="008E5643">
      <w:pPr>
        <w:numPr>
          <w:ilvl w:val="0"/>
          <w:numId w:val="3"/>
        </w:numPr>
        <w:spacing w:before="120"/>
        <w:jc w:val="both"/>
      </w:pPr>
      <w:bookmarkStart w:id="275" w:name="_Ref483570024"/>
      <w:r>
        <w:t>Eutelsat, “</w:t>
      </w:r>
      <w:hyperlink r:id="rId107"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275"/>
    </w:p>
    <w:p w14:paraId="3B4D0C6A" w14:textId="2385E3A0" w:rsidR="000E7A2E" w:rsidRDefault="000E7A2E" w:rsidP="000E7A2E">
      <w:pPr>
        <w:numPr>
          <w:ilvl w:val="0"/>
          <w:numId w:val="3"/>
        </w:numPr>
        <w:spacing w:before="120"/>
        <w:jc w:val="both"/>
      </w:pPr>
      <w:bookmarkStart w:id="276" w:name="_Ref484535636"/>
      <w:proofErr w:type="spellStart"/>
      <w:r>
        <w:t>Balterston</w:t>
      </w:r>
      <w:proofErr w:type="spellEnd"/>
      <w:r>
        <w:t>, Michael, “</w:t>
      </w:r>
      <w:hyperlink r:id="rId108" w:history="1">
        <w:r w:rsidRPr="000E7A2E">
          <w:rPr>
            <w:rStyle w:val="Hyperlink"/>
          </w:rPr>
          <w:t>Harmonic Launches HEVC System in Africa</w:t>
        </w:r>
      </w:hyperlink>
      <w:r>
        <w:t xml:space="preserve">”, </w:t>
      </w:r>
      <w:r>
        <w:rPr>
          <w:i/>
          <w:iCs/>
        </w:rPr>
        <w:t>TV Technology</w:t>
      </w:r>
      <w:r>
        <w:t>, May 3, 2016.</w:t>
      </w:r>
      <w:bookmarkEnd w:id="276"/>
    </w:p>
    <w:p w14:paraId="3B800777" w14:textId="42640EAC" w:rsidR="000E7A2E" w:rsidRDefault="000E7A2E" w:rsidP="000E7A2E">
      <w:pPr>
        <w:numPr>
          <w:ilvl w:val="0"/>
          <w:numId w:val="3"/>
        </w:numPr>
        <w:spacing w:before="120"/>
        <w:jc w:val="both"/>
      </w:pPr>
      <w:bookmarkStart w:id="277" w:name="_Ref484536022"/>
      <w:r>
        <w:t>“</w:t>
      </w:r>
      <w:proofErr w:type="spellStart"/>
      <w:r w:rsidR="0055555E">
        <w:fldChar w:fldCharType="begin"/>
      </w:r>
      <w:r w:rsidR="0055555E">
        <w:instrText xml:space="preserve"> HYPERLINK "http://www.digitaltveurope.net/381402/kartina-tv-taps-harmonic-for-ott-delivery/" </w:instrText>
      </w:r>
      <w:r w:rsidR="0055555E">
        <w:fldChar w:fldCharType="separate"/>
      </w:r>
      <w:r w:rsidRPr="000E7A2E">
        <w:rPr>
          <w:rStyle w:val="Hyperlink"/>
        </w:rPr>
        <w:t>Kartina</w:t>
      </w:r>
      <w:proofErr w:type="spellEnd"/>
      <w:r w:rsidRPr="000E7A2E">
        <w:rPr>
          <w:rStyle w:val="Hyperlink"/>
        </w:rPr>
        <w:t xml:space="preserve"> TV taps Harmonic for OTT delivery</w:t>
      </w:r>
      <w:r w:rsidR="0055555E">
        <w:rPr>
          <w:rStyle w:val="Hyperlink"/>
        </w:rPr>
        <w:fldChar w:fldCharType="end"/>
      </w:r>
      <w:r>
        <w:t xml:space="preserve">”, </w:t>
      </w:r>
      <w:r>
        <w:rPr>
          <w:i/>
          <w:iCs/>
        </w:rPr>
        <w:t>Digital TV Europe</w:t>
      </w:r>
      <w:r>
        <w:t>, June 11, 2015.</w:t>
      </w:r>
      <w:bookmarkEnd w:id="277"/>
    </w:p>
    <w:p w14:paraId="758D6075" w14:textId="792C507B" w:rsidR="00F85336" w:rsidRDefault="005368CC" w:rsidP="00F85336">
      <w:pPr>
        <w:numPr>
          <w:ilvl w:val="0"/>
          <w:numId w:val="3"/>
        </w:numPr>
        <w:spacing w:before="120"/>
        <w:jc w:val="both"/>
      </w:pPr>
      <w:bookmarkStart w:id="278" w:name="_Ref483282669"/>
      <w:proofErr w:type="spellStart"/>
      <w:r>
        <w:t>Giardina</w:t>
      </w:r>
      <w:proofErr w:type="spellEnd"/>
      <w:r>
        <w:t>, Carolyn, “</w:t>
      </w:r>
      <w:hyperlink r:id="rId109"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278"/>
    </w:p>
    <w:p w14:paraId="56712F09" w14:textId="6468646C" w:rsidR="005368CC" w:rsidRDefault="00F85336" w:rsidP="00F85336">
      <w:pPr>
        <w:numPr>
          <w:ilvl w:val="0"/>
          <w:numId w:val="3"/>
        </w:numPr>
        <w:spacing w:before="120"/>
        <w:jc w:val="both"/>
      </w:pPr>
      <w:bookmarkStart w:id="279" w:name="_Ref484542000"/>
      <w:r>
        <w:t>Cisco, “</w:t>
      </w:r>
      <w:hyperlink r:id="rId110"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279"/>
    </w:p>
    <w:p w14:paraId="0E9F7230" w14:textId="71D005E3" w:rsidR="00F85336" w:rsidRDefault="005368CC" w:rsidP="00F85336">
      <w:pPr>
        <w:numPr>
          <w:ilvl w:val="0"/>
          <w:numId w:val="3"/>
        </w:numPr>
        <w:spacing w:before="120"/>
        <w:jc w:val="both"/>
      </w:pPr>
      <w:bookmarkStart w:id="280" w:name="_Ref483282680"/>
      <w:proofErr w:type="spellStart"/>
      <w:r>
        <w:t>Shumacher</w:t>
      </w:r>
      <w:proofErr w:type="spellEnd"/>
      <w:r>
        <w:t>-Rasmussen, “</w:t>
      </w:r>
      <w:hyperlink r:id="rId111" w:history="1">
        <w:r w:rsidRPr="005368CC">
          <w:rPr>
            <w:rStyle w:val="Hyperlink"/>
          </w:rPr>
          <w:t>Globosat, NET, and Elemental Team to Stream Olympics in Brazil</w:t>
        </w:r>
      </w:hyperlink>
      <w:r>
        <w:t xml:space="preserve">”, </w:t>
      </w:r>
      <w:r>
        <w:rPr>
          <w:i/>
          <w:iCs/>
        </w:rPr>
        <w:t>Streaming Media</w:t>
      </w:r>
      <w:r>
        <w:t>, August 8, 2016.</w:t>
      </w:r>
      <w:bookmarkEnd w:id="280"/>
    </w:p>
    <w:p w14:paraId="33A01008" w14:textId="282C6086" w:rsidR="00F85336" w:rsidRDefault="001C3C91" w:rsidP="00F85336">
      <w:pPr>
        <w:numPr>
          <w:ilvl w:val="0"/>
          <w:numId w:val="3"/>
        </w:numPr>
        <w:spacing w:before="120"/>
        <w:jc w:val="both"/>
      </w:pPr>
      <w:bookmarkStart w:id="281" w:name="_Ref483302275"/>
      <w:proofErr w:type="spellStart"/>
      <w:r>
        <w:t>Dachman</w:t>
      </w:r>
      <w:proofErr w:type="spellEnd"/>
      <w:r>
        <w:t>, Jason, “</w:t>
      </w:r>
      <w:hyperlink r:id="rId112" w:history="1">
        <w:r w:rsidRPr="001C3C91">
          <w:rPr>
            <w:rStyle w:val="Hyperlink"/>
          </w:rPr>
          <w:t>NBC Sports, AT&amp;T Team Up To Deliver Premier League in 4K/UHD on DirecTV</w:t>
        </w:r>
      </w:hyperlink>
      <w:r>
        <w:t xml:space="preserve">”, </w:t>
      </w:r>
      <w:r>
        <w:rPr>
          <w:i/>
          <w:iCs/>
        </w:rPr>
        <w:t>SVG News</w:t>
      </w:r>
      <w:r>
        <w:t>, January 19, 2017.</w:t>
      </w:r>
      <w:bookmarkEnd w:id="281"/>
    </w:p>
    <w:p w14:paraId="790C22C0" w14:textId="64D402B7" w:rsidR="00760C3B" w:rsidRDefault="00760C3B" w:rsidP="008E5643">
      <w:pPr>
        <w:numPr>
          <w:ilvl w:val="0"/>
          <w:numId w:val="3"/>
        </w:numPr>
        <w:spacing w:before="120"/>
        <w:jc w:val="both"/>
      </w:pPr>
      <w:bookmarkStart w:id="282" w:name="_Ref483578652"/>
      <w:bookmarkStart w:id="283" w:name="_Ref483129933"/>
      <w:r>
        <w:t>Simpson, Campbell, “</w:t>
      </w:r>
      <w:hyperlink r:id="rId113" w:history="1">
        <w:r w:rsidRPr="00882BF3">
          <w:rPr>
            <w:rStyle w:val="Hyperlink"/>
          </w:rPr>
          <w:t>Samsung's Galaxy S4 has a next-gen video codec</w:t>
        </w:r>
      </w:hyperlink>
      <w:r>
        <w:t xml:space="preserve">”, </w:t>
      </w:r>
      <w:r w:rsidRPr="00760C3B">
        <w:rPr>
          <w:i/>
          <w:iCs/>
        </w:rPr>
        <w:t>PC World</w:t>
      </w:r>
      <w:r>
        <w:t>, March 15, 2013.</w:t>
      </w:r>
      <w:bookmarkEnd w:id="282"/>
    </w:p>
    <w:p w14:paraId="6E7E2960" w14:textId="6E59FED1" w:rsidR="00694ACB" w:rsidRDefault="00694ACB" w:rsidP="008E5643">
      <w:pPr>
        <w:numPr>
          <w:ilvl w:val="0"/>
          <w:numId w:val="3"/>
        </w:numPr>
        <w:spacing w:before="120"/>
        <w:jc w:val="both"/>
      </w:pPr>
      <w:bookmarkStart w:id="284" w:name="_Ref485304651"/>
      <w:r>
        <w:t>“</w:t>
      </w:r>
      <w:hyperlink r:id="rId114" w:history="1">
        <w:r w:rsidRPr="00694ACB">
          <w:rPr>
            <w:rStyle w:val="Hyperlink"/>
          </w:rPr>
          <w:t>LG G4 vs. Samsung Galaxy S6</w:t>
        </w:r>
      </w:hyperlink>
      <w:r>
        <w:t xml:space="preserve">”, </w:t>
      </w:r>
      <w:proofErr w:type="spellStart"/>
      <w:r>
        <w:rPr>
          <w:i/>
          <w:iCs/>
        </w:rPr>
        <w:t>GSMArena</w:t>
      </w:r>
      <w:proofErr w:type="spellEnd"/>
      <w:r>
        <w:t>, June 19, 2015.</w:t>
      </w:r>
      <w:bookmarkEnd w:id="284"/>
    </w:p>
    <w:p w14:paraId="6CE9E3AE" w14:textId="78F2848B" w:rsidR="00694ACB" w:rsidRDefault="00694ACB" w:rsidP="008E5643">
      <w:pPr>
        <w:numPr>
          <w:ilvl w:val="0"/>
          <w:numId w:val="3"/>
        </w:numPr>
        <w:spacing w:before="120"/>
        <w:jc w:val="both"/>
      </w:pPr>
      <w:bookmarkStart w:id="285" w:name="_Ref485305578"/>
      <w:r>
        <w:t>“</w:t>
      </w:r>
      <w:hyperlink r:id="rId115" w:anchor="sku=sku7870371" w:history="1">
        <w:r w:rsidRPr="00694ACB">
          <w:rPr>
            <w:rStyle w:val="Hyperlink"/>
          </w:rPr>
          <w:t>LG G5</w:t>
        </w:r>
      </w:hyperlink>
      <w:r>
        <w:t>”, AT&amp;T, accessed June 2017.</w:t>
      </w:r>
      <w:bookmarkEnd w:id="285"/>
    </w:p>
    <w:p w14:paraId="4F779A38" w14:textId="72619F0E" w:rsidR="001B0C75" w:rsidRDefault="001B0C75" w:rsidP="001B0C75">
      <w:pPr>
        <w:numPr>
          <w:ilvl w:val="0"/>
          <w:numId w:val="3"/>
        </w:numPr>
        <w:spacing w:before="120"/>
        <w:jc w:val="both"/>
      </w:pPr>
      <w:bookmarkStart w:id="286" w:name="_Ref484596379"/>
      <w:r>
        <w:t>Sullivan, Gary J.</w:t>
      </w:r>
      <w:r w:rsidR="00516156">
        <w:t>;</w:t>
      </w:r>
      <w:r>
        <w:t xml:space="preserve"> and Wu, Yongjun, “</w:t>
      </w:r>
      <w:hyperlink r:id="rId116" w:history="1">
        <w:r w:rsidRPr="001B0C75">
          <w:rPr>
            <w:rStyle w:val="Hyperlink"/>
          </w:rPr>
          <w:t>DirectX Video Acceleration Specification for High Efficiency Video Coding (HEVC)</w:t>
        </w:r>
      </w:hyperlink>
      <w:r>
        <w:t>”, August 9, 2013.</w:t>
      </w:r>
      <w:bookmarkEnd w:id="286"/>
    </w:p>
    <w:p w14:paraId="0F7B14D5" w14:textId="5F16D1B6" w:rsidR="00D26033" w:rsidRDefault="00D26033" w:rsidP="00D26033">
      <w:pPr>
        <w:numPr>
          <w:ilvl w:val="0"/>
          <w:numId w:val="3"/>
        </w:numPr>
        <w:spacing w:before="120"/>
        <w:jc w:val="both"/>
      </w:pPr>
      <w:bookmarkStart w:id="287" w:name="_Ref484722642"/>
      <w:proofErr w:type="spellStart"/>
      <w:r>
        <w:lastRenderedPageBreak/>
        <w:t>Callaham</w:t>
      </w:r>
      <w:proofErr w:type="spellEnd"/>
      <w:r>
        <w:t>, John, “</w:t>
      </w:r>
      <w:hyperlink r:id="rId117" w:history="1">
        <w:r w:rsidRPr="00D26033">
          <w:rPr>
            <w:rStyle w:val="Hyperlink"/>
          </w:rPr>
          <w:t>Microsoft: Windows 10 will support the HEVC video compression standard</w:t>
        </w:r>
      </w:hyperlink>
      <w:r>
        <w:t xml:space="preserve">”, </w:t>
      </w:r>
      <w:r>
        <w:rPr>
          <w:i/>
          <w:iCs/>
        </w:rPr>
        <w:t>Windows Central</w:t>
      </w:r>
      <w:r>
        <w:t>, November 1, 2014.</w:t>
      </w:r>
      <w:bookmarkEnd w:id="287"/>
    </w:p>
    <w:p w14:paraId="46DCFE7B" w14:textId="70191594" w:rsidR="00D045C9" w:rsidRDefault="00D045C9" w:rsidP="00D045C9">
      <w:pPr>
        <w:numPr>
          <w:ilvl w:val="0"/>
          <w:numId w:val="3"/>
        </w:numPr>
        <w:spacing w:before="120"/>
        <w:jc w:val="both"/>
      </w:pPr>
      <w:bookmarkStart w:id="288" w:name="_Ref485375201"/>
      <w:bookmarkStart w:id="289" w:name="_Ref485374874"/>
      <w:r>
        <w:t>Microsoft, “</w:t>
      </w:r>
      <w:hyperlink r:id="rId118" w:history="1">
        <w:r w:rsidRPr="00D26033">
          <w:rPr>
            <w:rStyle w:val="Hyperlink"/>
          </w:rPr>
          <w:t>H.265 / HEVC Video Decoder</w:t>
        </w:r>
      </w:hyperlink>
      <w:r>
        <w:t>”, accessed June 8, 2017.</w:t>
      </w:r>
      <w:bookmarkEnd w:id="288"/>
    </w:p>
    <w:p w14:paraId="14073343" w14:textId="00F53101" w:rsidR="00D045C9" w:rsidRDefault="00D045C9" w:rsidP="00D26033">
      <w:pPr>
        <w:numPr>
          <w:ilvl w:val="0"/>
          <w:numId w:val="3"/>
        </w:numPr>
        <w:spacing w:before="120"/>
        <w:jc w:val="both"/>
      </w:pPr>
      <w:bookmarkStart w:id="290" w:name="_Ref485375224"/>
      <w:r>
        <w:t>Microsoft, “</w:t>
      </w:r>
      <w:hyperlink r:id="rId119" w:history="1">
        <w:r w:rsidRPr="00D045C9">
          <w:rPr>
            <w:rStyle w:val="Hyperlink"/>
          </w:rPr>
          <w:t>Supported Codecs</w:t>
        </w:r>
      </w:hyperlink>
      <w:r>
        <w:t>”, Windows Development Center, February 8, 2017.</w:t>
      </w:r>
      <w:bookmarkEnd w:id="289"/>
      <w:bookmarkEnd w:id="290"/>
    </w:p>
    <w:p w14:paraId="74EAA0DB" w14:textId="7915BF7E" w:rsidR="00D26033" w:rsidRDefault="00D26033" w:rsidP="00D26033">
      <w:pPr>
        <w:numPr>
          <w:ilvl w:val="0"/>
          <w:numId w:val="3"/>
        </w:numPr>
        <w:spacing w:before="120"/>
        <w:jc w:val="both"/>
      </w:pPr>
      <w:bookmarkStart w:id="291" w:name="_Ref484723566"/>
      <w:r>
        <w:t>Paras, Archie, “</w:t>
      </w:r>
      <w:hyperlink r:id="rId120"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291"/>
    </w:p>
    <w:p w14:paraId="7D2089F2" w14:textId="22452268" w:rsidR="00DB1A22" w:rsidRDefault="00DB1A22" w:rsidP="00DB1A22">
      <w:pPr>
        <w:numPr>
          <w:ilvl w:val="0"/>
          <w:numId w:val="3"/>
        </w:numPr>
        <w:spacing w:before="120"/>
        <w:jc w:val="both"/>
      </w:pPr>
      <w:bookmarkStart w:id="292" w:name="_Ref485302056"/>
      <w:r>
        <w:t>Hruska, Joel, “</w:t>
      </w:r>
      <w:hyperlink r:id="rId121"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292"/>
    </w:p>
    <w:p w14:paraId="278EC03C" w14:textId="4C25118C" w:rsidR="00B91144" w:rsidRDefault="00B91144" w:rsidP="00B91144">
      <w:pPr>
        <w:numPr>
          <w:ilvl w:val="0"/>
          <w:numId w:val="3"/>
        </w:numPr>
        <w:spacing w:before="120"/>
        <w:jc w:val="both"/>
      </w:pPr>
      <w:bookmarkStart w:id="293" w:name="_Ref485461647"/>
      <w:proofErr w:type="spellStart"/>
      <w:r>
        <w:t>Cozza</w:t>
      </w:r>
      <w:proofErr w:type="spellEnd"/>
      <w:r>
        <w:t xml:space="preserve">, </w:t>
      </w:r>
      <w:proofErr w:type="spellStart"/>
      <w:r>
        <w:t>Jef</w:t>
      </w:r>
      <w:proofErr w:type="spellEnd"/>
      <w:r>
        <w:t>, “</w:t>
      </w:r>
      <w:hyperlink r:id="rId122"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293"/>
    </w:p>
    <w:p w14:paraId="427C16E2" w14:textId="2CBAC061" w:rsidR="00FB1468" w:rsidRDefault="00FB1468" w:rsidP="00B91144">
      <w:pPr>
        <w:numPr>
          <w:ilvl w:val="0"/>
          <w:numId w:val="3"/>
        </w:numPr>
        <w:spacing w:before="120"/>
        <w:jc w:val="both"/>
      </w:pPr>
      <w:bookmarkStart w:id="294" w:name="_Ref12365281"/>
      <w:r>
        <w:t xml:space="preserve">Denison, Caleb, “Watch us unbox the new Roku 4”, </w:t>
      </w:r>
      <w:r>
        <w:rPr>
          <w:i/>
          <w:iCs/>
        </w:rPr>
        <w:t>Digital Trends</w:t>
      </w:r>
      <w:r>
        <w:t>, October 21, 2015.</w:t>
      </w:r>
      <w:bookmarkEnd w:id="294"/>
    </w:p>
    <w:p w14:paraId="2DE50C1F" w14:textId="6FA95E94" w:rsidR="00FB1468" w:rsidRDefault="00FB1468" w:rsidP="00B91144">
      <w:pPr>
        <w:numPr>
          <w:ilvl w:val="0"/>
          <w:numId w:val="3"/>
        </w:numPr>
        <w:spacing w:before="120"/>
        <w:jc w:val="both"/>
      </w:pPr>
      <w:bookmarkStart w:id="295" w:name="_Ref12365283"/>
      <w:r>
        <w:t xml:space="preserve">Maxwell, </w:t>
      </w:r>
      <w:proofErr w:type="spellStart"/>
      <w:r>
        <w:t>Adrenne</w:t>
      </w:r>
      <w:proofErr w:type="spellEnd"/>
      <w:r>
        <w:t>, “</w:t>
      </w:r>
      <w:hyperlink r:id="rId123" w:history="1">
        <w:r w:rsidRPr="00FB1468">
          <w:rPr>
            <w:rStyle w:val="Hyperlink"/>
          </w:rPr>
          <w:t>Roku 4 Ultra HD Streaming Media Player Reviewed</w:t>
        </w:r>
      </w:hyperlink>
      <w:r>
        <w:t xml:space="preserve">”, </w:t>
      </w:r>
      <w:r>
        <w:rPr>
          <w:i/>
          <w:iCs/>
        </w:rPr>
        <w:t>Home Theater Review</w:t>
      </w:r>
      <w:r>
        <w:t>, December 2, 2015.</w:t>
      </w:r>
      <w:bookmarkEnd w:id="295"/>
    </w:p>
    <w:p w14:paraId="34D55282" w14:textId="27AC1566" w:rsidR="00FF266E" w:rsidRDefault="00FF266E" w:rsidP="00FF266E">
      <w:pPr>
        <w:numPr>
          <w:ilvl w:val="0"/>
          <w:numId w:val="3"/>
        </w:numPr>
        <w:spacing w:before="120"/>
        <w:jc w:val="both"/>
      </w:pPr>
      <w:bookmarkStart w:id="296" w:name="_Ref484427052"/>
      <w:proofErr w:type="spellStart"/>
      <w:r>
        <w:t>Lardinois</w:t>
      </w:r>
      <w:proofErr w:type="spellEnd"/>
      <w:r>
        <w:t>, Frederic, “</w:t>
      </w:r>
      <w:hyperlink r:id="rId124" w:history="1">
        <w:r w:rsidRPr="00FF266E">
          <w:rPr>
            <w:rStyle w:val="Hyperlink"/>
          </w:rPr>
          <w:t>Apple announces macOS High Sierra</w:t>
        </w:r>
      </w:hyperlink>
      <w:r>
        <w:t xml:space="preserve">”, </w:t>
      </w:r>
      <w:r>
        <w:rPr>
          <w:i/>
          <w:iCs/>
        </w:rPr>
        <w:t>TechCrunch</w:t>
      </w:r>
      <w:r>
        <w:t>, June 5, 2017.</w:t>
      </w:r>
      <w:bookmarkEnd w:id="296"/>
    </w:p>
    <w:p w14:paraId="381B3266" w14:textId="21D88653" w:rsidR="007518FD" w:rsidRDefault="007518FD" w:rsidP="007518FD">
      <w:pPr>
        <w:numPr>
          <w:ilvl w:val="0"/>
          <w:numId w:val="3"/>
        </w:numPr>
        <w:spacing w:before="120"/>
        <w:jc w:val="both"/>
      </w:pPr>
      <w:bookmarkStart w:id="297" w:name="_Ref484428232"/>
      <w:proofErr w:type="spellStart"/>
      <w:r>
        <w:t>Wuerthele</w:t>
      </w:r>
      <w:proofErr w:type="spellEnd"/>
      <w:r>
        <w:t>, Mike, “</w:t>
      </w:r>
      <w:hyperlink r:id="rId125" w:history="1">
        <w:r w:rsidRPr="007518FD">
          <w:rPr>
            <w:rStyle w:val="Hyperlink"/>
          </w:rPr>
          <w:t>Apple refining macOS 10.12 Sierra in new High Sierra 10.13 revision</w:t>
        </w:r>
      </w:hyperlink>
      <w:r>
        <w:t xml:space="preserve">”, </w:t>
      </w:r>
      <w:r w:rsidRPr="00506DFA">
        <w:rPr>
          <w:i/>
          <w:iCs/>
        </w:rPr>
        <w:t>Apple Insider</w:t>
      </w:r>
      <w:r>
        <w:t>, June 5, 2017.</w:t>
      </w:r>
      <w:bookmarkEnd w:id="297"/>
    </w:p>
    <w:p w14:paraId="7855D246" w14:textId="1CC56D63" w:rsidR="00DD4A9C" w:rsidRDefault="00DD4A9C" w:rsidP="00DD4A9C">
      <w:pPr>
        <w:numPr>
          <w:ilvl w:val="0"/>
          <w:numId w:val="3"/>
        </w:numPr>
        <w:spacing w:before="120"/>
        <w:jc w:val="both"/>
      </w:pPr>
      <w:bookmarkStart w:id="298" w:name="_Ref484430763"/>
      <w:r>
        <w:t>Cooper, Daniel, “</w:t>
      </w:r>
      <w:hyperlink r:id="rId126"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298"/>
    </w:p>
    <w:p w14:paraId="04E605A3" w14:textId="586A3A05" w:rsidR="00DD4A9C" w:rsidRDefault="00DD4A9C" w:rsidP="00DD4A9C">
      <w:pPr>
        <w:numPr>
          <w:ilvl w:val="0"/>
          <w:numId w:val="3"/>
        </w:numPr>
        <w:spacing w:before="120"/>
        <w:jc w:val="both"/>
      </w:pPr>
      <w:bookmarkStart w:id="299" w:name="_Ref484430766"/>
      <w:proofErr w:type="spellStart"/>
      <w:r>
        <w:t>Fingas</w:t>
      </w:r>
      <w:proofErr w:type="spellEnd"/>
      <w:r>
        <w:t>, Jon, “</w:t>
      </w:r>
      <w:hyperlink r:id="rId127"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299"/>
    </w:p>
    <w:p w14:paraId="4930F21E" w14:textId="1D9A29D7" w:rsidR="00912746" w:rsidRDefault="00912746" w:rsidP="00912746">
      <w:pPr>
        <w:numPr>
          <w:ilvl w:val="0"/>
          <w:numId w:val="3"/>
        </w:numPr>
        <w:spacing w:before="120"/>
        <w:jc w:val="both"/>
      </w:pPr>
      <w:bookmarkStart w:id="300" w:name="_Ref484433126"/>
      <w:r>
        <w:t>Hollister, Sean, “</w:t>
      </w:r>
      <w:hyperlink r:id="rId128"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300"/>
    </w:p>
    <w:p w14:paraId="1E9EDA22" w14:textId="6F9D7B91" w:rsidR="00E172BC" w:rsidRDefault="00E172BC" w:rsidP="00912746">
      <w:pPr>
        <w:numPr>
          <w:ilvl w:val="0"/>
          <w:numId w:val="3"/>
        </w:numPr>
        <w:spacing w:before="120"/>
        <w:jc w:val="both"/>
      </w:pPr>
      <w:bookmarkStart w:id="301" w:name="_Ref12365720"/>
      <w:proofErr w:type="spellStart"/>
      <w:r>
        <w:t>Wuerthele</w:t>
      </w:r>
      <w:proofErr w:type="spellEnd"/>
      <w:r>
        <w:t>, Mike, “</w:t>
      </w:r>
      <w:hyperlink r:id="rId129" w:history="1">
        <w:r w:rsidRPr="00E172BC">
          <w:rPr>
            <w:rStyle w:val="Hyperlink"/>
          </w:rPr>
          <w:t>Apple 2017 year in review: Apple embraces 4K with Apple TV and HEVC, slow and steady approach to creating original video content</w:t>
        </w:r>
      </w:hyperlink>
      <w:r>
        <w:t xml:space="preserve">”, </w:t>
      </w:r>
      <w:r>
        <w:rPr>
          <w:i/>
          <w:iCs/>
        </w:rPr>
        <w:t>Apple Insider</w:t>
      </w:r>
      <w:r>
        <w:t>, January 1, 2018.</w:t>
      </w:r>
      <w:bookmarkEnd w:id="301"/>
    </w:p>
    <w:p w14:paraId="3FD8D09D" w14:textId="738E91DD" w:rsidR="00613E78" w:rsidRDefault="00613E78" w:rsidP="00613E78">
      <w:pPr>
        <w:numPr>
          <w:ilvl w:val="0"/>
          <w:numId w:val="3"/>
        </w:numPr>
        <w:spacing w:before="120"/>
        <w:jc w:val="both"/>
      </w:pPr>
      <w:bookmarkStart w:id="302" w:name="_Ref12361725"/>
      <w:r>
        <w:t>Larsen, Rasmus, “</w:t>
      </w:r>
      <w:hyperlink r:id="rId130" w:history="1">
        <w:r w:rsidRPr="00FC138D">
          <w:rPr>
            <w:rStyle w:val="Hyperlink"/>
          </w:rPr>
          <w:t>New Raspberry Pi 4 features 4K60 decoding, dual 4K monitor output</w:t>
        </w:r>
      </w:hyperlink>
      <w:r>
        <w:t xml:space="preserve">”, </w:t>
      </w:r>
      <w:proofErr w:type="spellStart"/>
      <w:r>
        <w:rPr>
          <w:i/>
          <w:iCs/>
        </w:rPr>
        <w:t>FlatpanelsHD</w:t>
      </w:r>
      <w:proofErr w:type="spellEnd"/>
      <w:r>
        <w:t>, June 24, 2019.</w:t>
      </w:r>
      <w:bookmarkEnd w:id="302"/>
    </w:p>
    <w:p w14:paraId="4A8BC6F3" w14:textId="7AF7AE2F" w:rsidR="00613E78" w:rsidRDefault="00613E78" w:rsidP="00613E78">
      <w:pPr>
        <w:numPr>
          <w:ilvl w:val="0"/>
          <w:numId w:val="3"/>
        </w:numPr>
        <w:spacing w:before="120"/>
        <w:jc w:val="both"/>
      </w:pPr>
      <w:bookmarkStart w:id="303" w:name="_Ref12360902"/>
      <w:proofErr w:type="spellStart"/>
      <w:r>
        <w:t>Srivatsan</w:t>
      </w:r>
      <w:proofErr w:type="spellEnd"/>
      <w:r>
        <w:t>, Sridhar, “</w:t>
      </w:r>
      <w:hyperlink r:id="rId131" w:history="1">
        <w:r w:rsidRPr="00E44C1A">
          <w:rPr>
            <w:rStyle w:val="Hyperlink"/>
          </w:rPr>
          <w:t>Raspberry Pi 4 with Quad-core Cortex-A72 SoC, dual-band Wi-Fi 802.11ac and Bluetooth 5 announced starting at $35</w:t>
        </w:r>
      </w:hyperlink>
      <w:r>
        <w:t xml:space="preserve">”, </w:t>
      </w:r>
      <w:proofErr w:type="spellStart"/>
      <w:r>
        <w:rPr>
          <w:i/>
          <w:iCs/>
        </w:rPr>
        <w:t>FoneArena</w:t>
      </w:r>
      <w:proofErr w:type="spellEnd"/>
      <w:r>
        <w:t>, June 23, 2019.</w:t>
      </w:r>
      <w:bookmarkEnd w:id="303"/>
    </w:p>
    <w:p w14:paraId="76BED322" w14:textId="34252FCC" w:rsidR="00F93AB1" w:rsidRDefault="00F93AB1" w:rsidP="00F93AB1">
      <w:pPr>
        <w:numPr>
          <w:ilvl w:val="0"/>
          <w:numId w:val="3"/>
        </w:numPr>
        <w:spacing w:before="120"/>
        <w:jc w:val="both"/>
      </w:pPr>
      <w:bookmarkStart w:id="304" w:name="_Ref513133374"/>
      <w:r>
        <w:t>Bunton, Cam</w:t>
      </w:r>
      <w:r w:rsidR="00516156">
        <w:t>;</w:t>
      </w:r>
      <w:r>
        <w:t xml:space="preserve"> and Betters, Elyse, “</w:t>
      </w:r>
      <w:hyperlink r:id="rId132" w:history="1">
        <w:r w:rsidRPr="00F93AB1">
          <w:rPr>
            <w:rStyle w:val="Hyperlink"/>
          </w:rPr>
          <w:t>The best GoPro 2018: Which GoPro should you buy today?</w:t>
        </w:r>
      </w:hyperlink>
      <w:r>
        <w:t xml:space="preserve">”, </w:t>
      </w:r>
      <w:r>
        <w:rPr>
          <w:i/>
        </w:rPr>
        <w:t>Pocket Lint</w:t>
      </w:r>
      <w:r>
        <w:t>, April 20, 2018.</w:t>
      </w:r>
      <w:bookmarkEnd w:id="304"/>
    </w:p>
    <w:p w14:paraId="26BE2BED" w14:textId="6CB8C833" w:rsidR="000B4F41" w:rsidRDefault="000B4F41" w:rsidP="00F93AB1">
      <w:pPr>
        <w:numPr>
          <w:ilvl w:val="0"/>
          <w:numId w:val="3"/>
        </w:numPr>
        <w:spacing w:before="120"/>
        <w:jc w:val="both"/>
      </w:pPr>
      <w:bookmarkStart w:id="305" w:name="_Ref526372768"/>
      <w:r>
        <w:t>Goldman, Joshua, “</w:t>
      </w:r>
      <w:hyperlink r:id="rId133"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305"/>
    </w:p>
    <w:p w14:paraId="6D78EF68" w14:textId="70607B0B" w:rsidR="002C1F7A" w:rsidRDefault="002C1F7A" w:rsidP="00F93AB1">
      <w:pPr>
        <w:numPr>
          <w:ilvl w:val="0"/>
          <w:numId w:val="3"/>
        </w:numPr>
        <w:spacing w:before="120"/>
        <w:jc w:val="both"/>
      </w:pPr>
      <w:bookmarkStart w:id="306" w:name="_Ref526372772"/>
      <w:r>
        <w:t>“</w:t>
      </w:r>
      <w:hyperlink r:id="rId134" w:history="1">
        <w:r w:rsidRPr="002C1F7A">
          <w:rPr>
            <w:rStyle w:val="Hyperlink"/>
          </w:rPr>
          <w:t>HEVC Explained</w:t>
        </w:r>
      </w:hyperlink>
      <w:r>
        <w:t>”, GoPro, September 2018.</w:t>
      </w:r>
      <w:bookmarkEnd w:id="306"/>
    </w:p>
    <w:p w14:paraId="28FE32B4" w14:textId="535732E5" w:rsidR="00AF7739" w:rsidRDefault="00AF7739" w:rsidP="00AF7739">
      <w:pPr>
        <w:numPr>
          <w:ilvl w:val="0"/>
          <w:numId w:val="3"/>
        </w:numPr>
        <w:spacing w:before="120"/>
        <w:jc w:val="both"/>
      </w:pPr>
      <w:bookmarkStart w:id="307" w:name="_Ref526373061"/>
      <w:bookmarkStart w:id="308" w:name="_Ref526372783"/>
      <w:r>
        <w:t>Reid, Andrew, “</w:t>
      </w:r>
      <w:hyperlink r:id="rId135"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309" w:name="_Ref526372785"/>
      <w:r>
        <w:t>September 6, 2018.</w:t>
      </w:r>
      <w:bookmarkEnd w:id="307"/>
      <w:bookmarkEnd w:id="309"/>
    </w:p>
    <w:p w14:paraId="3AEBF045" w14:textId="0E4F7BAF" w:rsidR="00AF7739" w:rsidRDefault="00AF7739" w:rsidP="00AF7739">
      <w:pPr>
        <w:numPr>
          <w:ilvl w:val="0"/>
          <w:numId w:val="3"/>
        </w:numPr>
        <w:spacing w:before="120"/>
        <w:jc w:val="both"/>
      </w:pPr>
      <w:bookmarkStart w:id="310" w:name="_Ref526372788"/>
      <w:r>
        <w:t>“</w:t>
      </w:r>
      <w:hyperlink r:id="rId136" w:history="1">
        <w:r w:rsidRPr="002C1F7A">
          <w:rPr>
            <w:rStyle w:val="Hyperlink"/>
          </w:rPr>
          <w:t>Fujifilm launches new mirrorless digital camera ‘Fujifilm X-T3’</w:t>
        </w:r>
      </w:hyperlink>
      <w:r>
        <w:t>”, Fujifilm press release, September 6, 2018.</w:t>
      </w:r>
      <w:bookmarkEnd w:id="310"/>
    </w:p>
    <w:p w14:paraId="3C851F03" w14:textId="407B70B2" w:rsidR="002C1F7A" w:rsidRDefault="002C1F7A" w:rsidP="002C1F7A">
      <w:pPr>
        <w:numPr>
          <w:ilvl w:val="0"/>
          <w:numId w:val="3"/>
        </w:numPr>
        <w:spacing w:before="120"/>
        <w:jc w:val="both"/>
      </w:pPr>
      <w:bookmarkStart w:id="311" w:name="_Ref526373066"/>
      <w:r>
        <w:lastRenderedPageBreak/>
        <w:t>Khullar, Kunal, “</w:t>
      </w:r>
      <w:hyperlink r:id="rId137" w:history="1">
        <w:r w:rsidRPr="002C1F7A">
          <w:rPr>
            <w:rStyle w:val="Hyperlink"/>
          </w:rPr>
          <w:t>Fujifilm X-T3 with 4K 60fps video recording launched in India for Rs 1,17,999</w:t>
        </w:r>
      </w:hyperlink>
      <w:r>
        <w:t xml:space="preserve">”, </w:t>
      </w:r>
      <w:r>
        <w:rPr>
          <w:i/>
        </w:rPr>
        <w:t>PC Magazine</w:t>
      </w:r>
      <w:r>
        <w:t>, September 19, 2018.</w:t>
      </w:r>
      <w:bookmarkEnd w:id="308"/>
      <w:bookmarkEnd w:id="311"/>
    </w:p>
    <w:p w14:paraId="0D4AC61C" w14:textId="5A87872A" w:rsidR="002C1F7A" w:rsidRDefault="002C1F7A" w:rsidP="002C1F7A">
      <w:pPr>
        <w:numPr>
          <w:ilvl w:val="0"/>
          <w:numId w:val="3"/>
        </w:numPr>
        <w:spacing w:before="120"/>
        <w:jc w:val="both"/>
      </w:pPr>
      <w:bookmarkStart w:id="312" w:name="_Ref526372789"/>
      <w:r>
        <w:t xml:space="preserve">Kapoor, </w:t>
      </w:r>
      <w:proofErr w:type="spellStart"/>
      <w:r>
        <w:t>Shrey</w:t>
      </w:r>
      <w:proofErr w:type="spellEnd"/>
      <w:r>
        <w:t>, “</w:t>
      </w:r>
      <w:hyperlink r:id="rId138" w:history="1">
        <w:r w:rsidRPr="002C1F7A">
          <w:rPr>
            <w:rStyle w:val="Hyperlink"/>
          </w:rPr>
          <w:t>Fujifilm India launches the X-T3 - World’s First APS-C mirrorless camera capable of 4K/60P 10 bit recording</w:t>
        </w:r>
      </w:hyperlink>
      <w:r>
        <w:t xml:space="preserve">”, </w:t>
      </w:r>
      <w:proofErr w:type="spellStart"/>
      <w:r>
        <w:rPr>
          <w:i/>
        </w:rPr>
        <w:t>Techflie</w:t>
      </w:r>
      <w:proofErr w:type="spellEnd"/>
      <w:r>
        <w:t>, September 2018.</w:t>
      </w:r>
      <w:bookmarkEnd w:id="312"/>
    </w:p>
    <w:p w14:paraId="30853077" w14:textId="2E979A75" w:rsidR="00AF7739" w:rsidRDefault="00AF7739" w:rsidP="002C1F7A">
      <w:pPr>
        <w:numPr>
          <w:ilvl w:val="0"/>
          <w:numId w:val="3"/>
        </w:numPr>
        <w:spacing w:before="120"/>
        <w:jc w:val="both"/>
      </w:pPr>
      <w:bookmarkStart w:id="313" w:name="_Ref526373320"/>
      <w:r>
        <w:t>“</w:t>
      </w:r>
      <w:hyperlink r:id="rId139"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313"/>
    </w:p>
    <w:p w14:paraId="60872EF4" w14:textId="0274C9AE" w:rsidR="000B4F41" w:rsidRDefault="000B4F41" w:rsidP="00F93AB1">
      <w:pPr>
        <w:numPr>
          <w:ilvl w:val="0"/>
          <w:numId w:val="3"/>
        </w:numPr>
        <w:spacing w:before="120"/>
        <w:jc w:val="both"/>
      </w:pPr>
      <w:bookmarkStart w:id="314" w:name="_Ref526371751"/>
      <w:r>
        <w:t>Smith, Eliot, “</w:t>
      </w:r>
      <w:hyperlink r:id="rId140" w:history="1">
        <w:r w:rsidRPr="000B4F41">
          <w:rPr>
            <w:rStyle w:val="Hyperlink"/>
          </w:rPr>
          <w:t>Canon XF705 camcorder – IBC 2018</w:t>
        </w:r>
      </w:hyperlink>
      <w:r>
        <w:t xml:space="preserve">”, </w:t>
      </w:r>
      <w:r>
        <w:rPr>
          <w:i/>
        </w:rPr>
        <w:t>News Shooter</w:t>
      </w:r>
      <w:r>
        <w:t>, September 15, 2018.</w:t>
      </w:r>
      <w:bookmarkEnd w:id="314"/>
    </w:p>
    <w:p w14:paraId="40F53AA2" w14:textId="309BF69C" w:rsidR="002C1F7A" w:rsidRDefault="000B4F41" w:rsidP="002C1F7A">
      <w:pPr>
        <w:numPr>
          <w:ilvl w:val="0"/>
          <w:numId w:val="3"/>
        </w:numPr>
        <w:spacing w:before="120"/>
        <w:jc w:val="both"/>
      </w:pPr>
      <w:bookmarkStart w:id="315" w:name="_Ref526371754"/>
      <w:r>
        <w:t>“</w:t>
      </w:r>
      <w:hyperlink r:id="rId141" w:history="1">
        <w:r w:rsidRPr="000B4F41">
          <w:rPr>
            <w:rStyle w:val="Hyperlink"/>
          </w:rPr>
          <w:t>Canon launches new flagship XF-HEVC capable XF705 camcorder</w:t>
        </w:r>
      </w:hyperlink>
      <w:r>
        <w:t>”, Canon press release, September 20, 2018.</w:t>
      </w:r>
      <w:bookmarkEnd w:id="315"/>
    </w:p>
    <w:p w14:paraId="4A37D428" w14:textId="3476ECA6" w:rsidR="00EF0865" w:rsidRDefault="00EF0865" w:rsidP="002C1F7A">
      <w:pPr>
        <w:numPr>
          <w:ilvl w:val="0"/>
          <w:numId w:val="3"/>
        </w:numPr>
        <w:spacing w:before="120"/>
        <w:jc w:val="both"/>
      </w:pPr>
      <w:bookmarkStart w:id="316" w:name="_Ref3291960"/>
      <w:r>
        <w:t>“</w:t>
      </w:r>
      <w:hyperlink r:id="rId142" w:history="1">
        <w:r w:rsidRPr="00EF0865">
          <w:rPr>
            <w:rStyle w:val="Hyperlink"/>
          </w:rPr>
          <w:t>Panasonic: Introduces AG-CX350 4K Camcorder with 4K 10-bit 60p Capture and Enhanced Network Capabilities</w:t>
        </w:r>
      </w:hyperlink>
      <w:r>
        <w:t xml:space="preserve">” (press release), </w:t>
      </w:r>
      <w:r>
        <w:rPr>
          <w:i/>
        </w:rPr>
        <w:t>Market Screener</w:t>
      </w:r>
      <w:r>
        <w:t>, January 23, 2019.</w:t>
      </w:r>
      <w:bookmarkEnd w:id="316"/>
    </w:p>
    <w:p w14:paraId="123E2AEE" w14:textId="1278DD7C" w:rsidR="00EF0865" w:rsidRDefault="00EF0865" w:rsidP="002C1F7A">
      <w:pPr>
        <w:numPr>
          <w:ilvl w:val="0"/>
          <w:numId w:val="3"/>
        </w:numPr>
        <w:spacing w:before="120"/>
        <w:jc w:val="both"/>
      </w:pPr>
      <w:bookmarkStart w:id="317" w:name="_Ref3292079"/>
      <w:r>
        <w:t>“</w:t>
      </w:r>
      <w:hyperlink r:id="rId143" w:history="1">
        <w:r w:rsidRPr="00EF0865">
          <w:rPr>
            <w:rStyle w:val="Hyperlink"/>
          </w:rPr>
          <w:t>Panasonic AG-CX350 4K Handheld Camcorder: Lightweight &amp; Compact, 4K 10-bit 60p Capture, HDR Recording and Enhanced Network Capabilities</w:t>
        </w:r>
      </w:hyperlink>
      <w:r>
        <w:t xml:space="preserve">”, </w:t>
      </w:r>
      <w:proofErr w:type="spellStart"/>
      <w:r>
        <w:rPr>
          <w:i/>
        </w:rPr>
        <w:t>Photoxels</w:t>
      </w:r>
      <w:proofErr w:type="spellEnd"/>
      <w:r w:rsidRPr="00EF0865">
        <w:t xml:space="preserve">, </w:t>
      </w:r>
      <w:r>
        <w:t>February 1, 2019.</w:t>
      </w:r>
      <w:bookmarkEnd w:id="317"/>
    </w:p>
    <w:p w14:paraId="0C72DE01" w14:textId="4E665ED9" w:rsidR="008E7243" w:rsidRDefault="008E7243" w:rsidP="002C1F7A">
      <w:pPr>
        <w:numPr>
          <w:ilvl w:val="0"/>
          <w:numId w:val="3"/>
        </w:numPr>
        <w:spacing w:before="120"/>
        <w:jc w:val="both"/>
      </w:pPr>
      <w:bookmarkStart w:id="318" w:name="_Ref12376894"/>
      <w:r>
        <w:t>Fisher, Jim, “</w:t>
      </w:r>
      <w:hyperlink r:id="rId144" w:history="1">
        <w:r w:rsidRPr="008E7243">
          <w:rPr>
            <w:rStyle w:val="Hyperlink"/>
          </w:rPr>
          <w:t>Panasonic Lumix DC-S1R</w:t>
        </w:r>
      </w:hyperlink>
      <w:r>
        <w:t xml:space="preserve">”, </w:t>
      </w:r>
      <w:r>
        <w:rPr>
          <w:i/>
          <w:iCs/>
        </w:rPr>
        <w:t>PC Magazine</w:t>
      </w:r>
      <w:r>
        <w:t>, June 13, 2019.</w:t>
      </w:r>
      <w:bookmarkEnd w:id="318"/>
    </w:p>
    <w:p w14:paraId="3DD6DE59" w14:textId="01A987B5" w:rsidR="008E7243" w:rsidRDefault="008E7243" w:rsidP="002C1F7A">
      <w:pPr>
        <w:numPr>
          <w:ilvl w:val="0"/>
          <w:numId w:val="3"/>
        </w:numPr>
        <w:spacing w:before="120"/>
        <w:jc w:val="both"/>
      </w:pPr>
      <w:bookmarkStart w:id="319" w:name="_Ref12376896"/>
      <w:r>
        <w:t>Fisher, Jim, “</w:t>
      </w:r>
      <w:hyperlink r:id="rId145" w:history="1">
        <w:r w:rsidRPr="008E7243">
          <w:rPr>
            <w:rStyle w:val="Hyperlink"/>
          </w:rPr>
          <w:t>Panasonic Lumix DC-S1</w:t>
        </w:r>
      </w:hyperlink>
      <w:r>
        <w:t xml:space="preserve">”, </w:t>
      </w:r>
      <w:r>
        <w:rPr>
          <w:i/>
          <w:iCs/>
        </w:rPr>
        <w:t>PC Magazine</w:t>
      </w:r>
      <w:r>
        <w:t>, June 15, 2019.</w:t>
      </w:r>
      <w:bookmarkEnd w:id="319"/>
    </w:p>
    <w:p w14:paraId="3E11B999" w14:textId="063D1369" w:rsidR="00D42938" w:rsidRDefault="00D42938" w:rsidP="002C1F7A">
      <w:pPr>
        <w:numPr>
          <w:ilvl w:val="0"/>
          <w:numId w:val="3"/>
        </w:numPr>
        <w:spacing w:before="120"/>
        <w:jc w:val="both"/>
      </w:pPr>
      <w:bookmarkStart w:id="320" w:name="_Ref20076029"/>
      <w:r w:rsidRPr="00D42938">
        <w:t>“</w:t>
      </w:r>
      <w:hyperlink r:id="rId146" w:history="1">
        <w:r w:rsidRPr="00D42938">
          <w:rPr>
            <w:rStyle w:val="Hyperlink"/>
          </w:rPr>
          <w:t>Panasonic Showcases New 4K/HDR Broadcast Shoulder Mount Camera At IBC</w:t>
        </w:r>
      </w:hyperlink>
      <w:r w:rsidRPr="00D42938">
        <w:t>”</w:t>
      </w:r>
      <w:r w:rsidR="005462A4">
        <w:t>,</w:t>
      </w:r>
      <w:r>
        <w:t xml:space="preserve"> </w:t>
      </w:r>
      <w:proofErr w:type="spellStart"/>
      <w:r>
        <w:rPr>
          <w:i/>
          <w:iCs/>
        </w:rPr>
        <w:t>TVNewscheck</w:t>
      </w:r>
      <w:proofErr w:type="spellEnd"/>
      <w:r>
        <w:t>, September 11, 2019.</w:t>
      </w:r>
      <w:bookmarkEnd w:id="320"/>
    </w:p>
    <w:p w14:paraId="478DCDD3" w14:textId="618C5AE9" w:rsidR="005462A4" w:rsidRDefault="005462A4" w:rsidP="002C1F7A">
      <w:pPr>
        <w:numPr>
          <w:ilvl w:val="0"/>
          <w:numId w:val="3"/>
        </w:numPr>
        <w:spacing w:before="120"/>
        <w:jc w:val="both"/>
      </w:pPr>
      <w:bookmarkStart w:id="321" w:name="_Ref26887313"/>
      <w:proofErr w:type="spellStart"/>
      <w:r>
        <w:t>Kurz</w:t>
      </w:r>
      <w:proofErr w:type="spellEnd"/>
      <w:r>
        <w:t xml:space="preserve">, Phil, “Panasonic to Ship AJ-CX4000 4K/HDR Camera by Month’s End”, </w:t>
      </w:r>
      <w:r>
        <w:rPr>
          <w:i/>
          <w:iCs/>
        </w:rPr>
        <w:t>TV Technology</w:t>
      </w:r>
      <w:r>
        <w:t>, December 3, 2019.</w:t>
      </w:r>
      <w:bookmarkEnd w:id="321"/>
    </w:p>
    <w:p w14:paraId="608898CD" w14:textId="7FB65500" w:rsidR="005462A4" w:rsidRDefault="005462A4" w:rsidP="002C1F7A">
      <w:pPr>
        <w:numPr>
          <w:ilvl w:val="0"/>
          <w:numId w:val="3"/>
        </w:numPr>
        <w:spacing w:before="120"/>
        <w:jc w:val="both"/>
      </w:pPr>
      <w:bookmarkStart w:id="322" w:name="_Ref26887316"/>
      <w:r>
        <w:t>Panasonic, “</w:t>
      </w:r>
      <w:hyperlink r:id="rId147" w:history="1">
        <w:r w:rsidR="00B5608D" w:rsidRPr="00B5608D">
          <w:rPr>
            <w:rStyle w:val="Hyperlink"/>
          </w:rPr>
          <w:t>AJ-CX4000 4K HDR ENG Shoulder-Mount Camera</w:t>
        </w:r>
      </w:hyperlink>
      <w:r>
        <w:t>”</w:t>
      </w:r>
      <w:r w:rsidR="00B5608D">
        <w:t>, December 2019.</w:t>
      </w:r>
      <w:bookmarkEnd w:id="322"/>
    </w:p>
    <w:p w14:paraId="47CFC6EB" w14:textId="003AB839" w:rsidR="00253001" w:rsidRDefault="00253001" w:rsidP="002C1F7A">
      <w:pPr>
        <w:numPr>
          <w:ilvl w:val="0"/>
          <w:numId w:val="3"/>
        </w:numPr>
        <w:spacing w:before="120"/>
        <w:jc w:val="both"/>
      </w:pPr>
      <w:bookmarkStart w:id="323" w:name="_Ref3284454"/>
      <w:proofErr w:type="spellStart"/>
      <w:r>
        <w:t>Hillen</w:t>
      </w:r>
      <w:proofErr w:type="spellEnd"/>
      <w:r>
        <w:t>, Brittany, “</w:t>
      </w:r>
      <w:hyperlink r:id="rId148" w:history="1">
        <w:r w:rsidRPr="00253001">
          <w:rPr>
            <w:rStyle w:val="Hyperlink"/>
          </w:rPr>
          <w:t>Sharp reveals 8K Micro Four Thirds camera prototype at CES 2019</w:t>
        </w:r>
      </w:hyperlink>
      <w:r>
        <w:t xml:space="preserve">”, </w:t>
      </w:r>
      <w:r>
        <w:rPr>
          <w:i/>
        </w:rPr>
        <w:t>Digital Photography Review</w:t>
      </w:r>
      <w:r>
        <w:t>, January 9, 2019.</w:t>
      </w:r>
      <w:bookmarkEnd w:id="323"/>
    </w:p>
    <w:p w14:paraId="6807D4E0" w14:textId="2B2267B2" w:rsidR="00A27DF4" w:rsidRDefault="00A27DF4" w:rsidP="002C1F7A">
      <w:pPr>
        <w:numPr>
          <w:ilvl w:val="0"/>
          <w:numId w:val="3"/>
        </w:numPr>
        <w:spacing w:before="120"/>
        <w:jc w:val="both"/>
        <w:rPr>
          <w:ins w:id="324" w:author="Gary Sullivan" w:date="2020-03-29T11:04:00Z"/>
        </w:rPr>
      </w:pPr>
      <w:bookmarkStart w:id="325" w:name="_Ref20075242"/>
      <w:r>
        <w:t xml:space="preserve">Frazer, Bryant, </w:t>
      </w:r>
      <w:r w:rsidRPr="00A27DF4">
        <w:t>“</w:t>
      </w:r>
      <w:hyperlink r:id="rId149" w:history="1">
        <w:r w:rsidRPr="00A27DF4">
          <w:rPr>
            <w:rStyle w:val="Hyperlink"/>
          </w:rPr>
          <w:t>JVC Ups Its Streaming and IP Video Game at IBC</w:t>
        </w:r>
      </w:hyperlink>
      <w:r w:rsidRPr="00A27DF4">
        <w:t xml:space="preserve">”, </w:t>
      </w:r>
      <w:r>
        <w:rPr>
          <w:i/>
          <w:iCs/>
        </w:rPr>
        <w:t>Studio Daily</w:t>
      </w:r>
      <w:r w:rsidRPr="00A27DF4">
        <w:t xml:space="preserve">, </w:t>
      </w:r>
      <w:r>
        <w:t>September 16</w:t>
      </w:r>
      <w:r w:rsidRPr="00A27DF4">
        <w:t>, 2019.</w:t>
      </w:r>
      <w:bookmarkEnd w:id="325"/>
    </w:p>
    <w:p w14:paraId="0CD0B324" w14:textId="2D143AC5" w:rsidR="00BE65E4" w:rsidRDefault="00BE65E4" w:rsidP="002C1F7A">
      <w:pPr>
        <w:numPr>
          <w:ilvl w:val="0"/>
          <w:numId w:val="3"/>
        </w:numPr>
        <w:spacing w:before="120"/>
        <w:jc w:val="both"/>
        <w:rPr>
          <w:ins w:id="326" w:author="Gary Sullivan" w:date="2020-03-29T11:50:00Z"/>
        </w:rPr>
      </w:pPr>
      <w:bookmarkStart w:id="327" w:name="_Ref36372392"/>
      <w:ins w:id="328" w:author="Gary Sullivan" w:date="2020-03-29T11:04:00Z">
        <w:r>
          <w:t>Antunes, J</w:t>
        </w:r>
      </w:ins>
      <w:ins w:id="329" w:author="Gary Sullivan" w:date="2020-03-29T11:05:00Z">
        <w:r>
          <w:t>ose, “</w:t>
        </w:r>
        <w:r>
          <w:fldChar w:fldCharType="begin"/>
        </w:r>
        <w:r>
          <w:instrText xml:space="preserve"> HYPERLINK "https://www.provideocoalition.com/jvc-ka-en200g-a-new-hevc-streaming-encoder-debuts-at-nab-2020/" </w:instrText>
        </w:r>
      </w:ins>
      <w:ins w:id="330" w:author="Gary Sullivan" w:date="2020-03-29T11:05:00Z">
        <w:r>
          <w:fldChar w:fldCharType="separate"/>
        </w:r>
        <w:r w:rsidRPr="00BE65E4">
          <w:rPr>
            <w:rStyle w:val="Hyperlink"/>
          </w:rPr>
          <w:t>JVC KA-EN200G: a new HEVC streaming encoder debuts at NAB 2020</w:t>
        </w:r>
        <w:r>
          <w:fldChar w:fldCharType="end"/>
        </w:r>
        <w:r>
          <w:t xml:space="preserve">”, </w:t>
        </w:r>
        <w:proofErr w:type="spellStart"/>
        <w:r>
          <w:rPr>
            <w:i/>
            <w:iCs/>
          </w:rPr>
          <w:t>Provideo</w:t>
        </w:r>
        <w:proofErr w:type="spellEnd"/>
        <w:r>
          <w:rPr>
            <w:i/>
            <w:iCs/>
          </w:rPr>
          <w:t xml:space="preserve"> Coalition</w:t>
        </w:r>
        <w:r>
          <w:t>, March 9, 2020.</w:t>
        </w:r>
      </w:ins>
      <w:bookmarkEnd w:id="327"/>
    </w:p>
    <w:p w14:paraId="4C1CBA5B" w14:textId="25D65FAF" w:rsidR="00A67845" w:rsidRDefault="00A67845" w:rsidP="002C1F7A">
      <w:pPr>
        <w:numPr>
          <w:ilvl w:val="0"/>
          <w:numId w:val="3"/>
        </w:numPr>
        <w:spacing w:before="120"/>
        <w:jc w:val="both"/>
        <w:rPr>
          <w:ins w:id="331" w:author="Gary Sullivan" w:date="2020-04-12T02:53:00Z"/>
        </w:rPr>
      </w:pPr>
      <w:bookmarkStart w:id="332" w:name="_Ref36375171"/>
      <w:ins w:id="333" w:author="Gary Sullivan" w:date="2020-03-29T11:51:00Z">
        <w:r>
          <w:t xml:space="preserve">Delta Digital Video, </w:t>
        </w:r>
      </w:ins>
      <w:ins w:id="334" w:author="Gary Sullivan" w:date="2020-03-29T11:50:00Z">
        <w:r>
          <w:t>“</w:t>
        </w:r>
      </w:ins>
      <w:ins w:id="335" w:author="Gary Sullivan" w:date="2020-03-29T11:51:00Z">
        <w:r>
          <w:fldChar w:fldCharType="begin"/>
        </w:r>
        <w:r>
          <w:instrText xml:space="preserve"> HYPERLINK "http://mil-embedded.com/press-releases/delta-digital-video-launches-model-7840r-h-265-rugged-video-encoder/" </w:instrText>
        </w:r>
      </w:ins>
      <w:ins w:id="336" w:author="Gary Sullivan" w:date="2020-03-29T11:51:00Z">
        <w:r>
          <w:fldChar w:fldCharType="separate"/>
        </w:r>
        <w:r w:rsidRPr="00A67845">
          <w:rPr>
            <w:rStyle w:val="Hyperlink"/>
          </w:rPr>
          <w:t>Delta Digital Video Launches Model 7840R H.265 Rugged Video Encoder</w:t>
        </w:r>
        <w:r>
          <w:fldChar w:fldCharType="end"/>
        </w:r>
      </w:ins>
      <w:ins w:id="337" w:author="Gary Sullivan" w:date="2020-03-29T11:50:00Z">
        <w:r>
          <w:t xml:space="preserve">”, </w:t>
        </w:r>
        <w:r w:rsidRPr="00A67845">
          <w:rPr>
            <w:i/>
            <w:iCs/>
          </w:rPr>
          <w:t xml:space="preserve">Military </w:t>
        </w:r>
      </w:ins>
      <w:ins w:id="338" w:author="Gary Sullivan" w:date="2020-03-29T11:51:00Z">
        <w:r w:rsidRPr="00A67845">
          <w:rPr>
            <w:i/>
            <w:iCs/>
          </w:rPr>
          <w:t>Embedded Systems</w:t>
        </w:r>
        <w:r>
          <w:t>, March 29, 2020.</w:t>
        </w:r>
      </w:ins>
      <w:bookmarkEnd w:id="332"/>
    </w:p>
    <w:p w14:paraId="70010910" w14:textId="6108F2B1" w:rsidR="00445718" w:rsidRDefault="00445718" w:rsidP="002C1F7A">
      <w:pPr>
        <w:numPr>
          <w:ilvl w:val="0"/>
          <w:numId w:val="3"/>
        </w:numPr>
        <w:spacing w:before="120"/>
        <w:jc w:val="both"/>
      </w:pPr>
      <w:bookmarkStart w:id="339" w:name="_Ref37552548"/>
      <w:ins w:id="340" w:author="Gary Sullivan" w:date="2020-04-12T02:54:00Z">
        <w:r>
          <w:t>D. Pagan Communications, “</w:t>
        </w:r>
      </w:ins>
      <w:ins w:id="341" w:author="Gary Sullivan" w:date="2020-04-12T02:55:00Z">
        <w:r>
          <w:fldChar w:fldCharType="begin"/>
        </w:r>
        <w:r>
          <w:instrText xml:space="preserve"> HYPERLINK "https://www.broadcastingcable.com/post-type-the-wire/marshall-electronics-addresses-the-latest-broadcast-production-workflows-with-four-new-ip-cameras" </w:instrText>
        </w:r>
      </w:ins>
      <w:ins w:id="342" w:author="Gary Sullivan" w:date="2020-04-12T02:55:00Z">
        <w:r>
          <w:fldChar w:fldCharType="separate"/>
        </w:r>
        <w:r w:rsidRPr="00445718">
          <w:rPr>
            <w:rStyle w:val="Hyperlink"/>
          </w:rPr>
          <w:t>Marshall Electronics Addresses the Latest Broadcast Production Workflows With Four New IP Cameras</w:t>
        </w:r>
        <w:r>
          <w:fldChar w:fldCharType="end"/>
        </w:r>
      </w:ins>
      <w:ins w:id="343" w:author="Gary Sullivan" w:date="2020-04-12T02:54:00Z">
        <w:r>
          <w:t xml:space="preserve">”, </w:t>
        </w:r>
        <w:r>
          <w:rPr>
            <w:i/>
            <w:iCs/>
          </w:rPr>
          <w:t>Broadcasting &amp; Cable</w:t>
        </w:r>
        <w:r>
          <w:t>, April 7, 2020.</w:t>
        </w:r>
      </w:ins>
      <w:bookmarkEnd w:id="339"/>
    </w:p>
    <w:p w14:paraId="773A2545" w14:textId="00D25725" w:rsidR="00A5175F" w:rsidRDefault="00A5175F" w:rsidP="002C1F7A">
      <w:pPr>
        <w:numPr>
          <w:ilvl w:val="0"/>
          <w:numId w:val="3"/>
        </w:numPr>
        <w:spacing w:before="120"/>
        <w:jc w:val="both"/>
      </w:pPr>
      <w:bookmarkStart w:id="344" w:name="_Ref3283930"/>
      <w:r>
        <w:t>“</w:t>
      </w:r>
      <w:hyperlink r:id="rId150" w:history="1">
        <w:r w:rsidRPr="00A5175F">
          <w:rPr>
            <w:rStyle w:val="Hyperlink"/>
          </w:rPr>
          <w:t>Ambarella’s CV25 Camera System-on-Chip</w:t>
        </w:r>
      </w:hyperlink>
      <w:r>
        <w:t xml:space="preserve">”, </w:t>
      </w:r>
      <w:r>
        <w:rPr>
          <w:i/>
        </w:rPr>
        <w:t xml:space="preserve">Security Info Watch, </w:t>
      </w:r>
      <w:r>
        <w:t>January 9, 2019.</w:t>
      </w:r>
      <w:bookmarkEnd w:id="344"/>
    </w:p>
    <w:p w14:paraId="69A4AE37" w14:textId="606213D5" w:rsidR="004C716B" w:rsidRDefault="004C716B" w:rsidP="002C1F7A">
      <w:pPr>
        <w:numPr>
          <w:ilvl w:val="0"/>
          <w:numId w:val="3"/>
        </w:numPr>
        <w:spacing w:before="120"/>
        <w:jc w:val="both"/>
      </w:pPr>
      <w:bookmarkStart w:id="345" w:name="_Ref20075314"/>
      <w:proofErr w:type="spellStart"/>
      <w:r>
        <w:t>HiSilicon</w:t>
      </w:r>
      <w:proofErr w:type="spellEnd"/>
      <w:r>
        <w:t>, “</w:t>
      </w:r>
      <w:hyperlink r:id="rId151" w:history="1">
        <w:r w:rsidRPr="004C716B">
          <w:rPr>
            <w:rStyle w:val="Hyperlink"/>
          </w:rPr>
          <w:t xml:space="preserve">Defining a New Chapter of Smart Home with 8K + AI + </w:t>
        </w:r>
        <w:proofErr w:type="spellStart"/>
        <w:r w:rsidRPr="004C716B">
          <w:rPr>
            <w:rStyle w:val="Hyperlink"/>
          </w:rPr>
          <w:t>HomeBus</w:t>
        </w:r>
        <w:proofErr w:type="spellEnd"/>
      </w:hyperlink>
      <w:r>
        <w:t>”, September 13, 2019.</w:t>
      </w:r>
      <w:bookmarkEnd w:id="345"/>
    </w:p>
    <w:p w14:paraId="5D2C9C92" w14:textId="0BE41123" w:rsidR="00E65063" w:rsidRDefault="00E65063" w:rsidP="002C1F7A">
      <w:pPr>
        <w:numPr>
          <w:ilvl w:val="0"/>
          <w:numId w:val="3"/>
        </w:numPr>
        <w:spacing w:before="120"/>
        <w:jc w:val="both"/>
      </w:pPr>
      <w:bookmarkStart w:id="346" w:name="_Ref28973144"/>
      <w:r>
        <w:t>Manners, David, “</w:t>
      </w:r>
      <w:hyperlink r:id="rId152" w:history="1">
        <w:r w:rsidRPr="00E65063">
          <w:rPr>
            <w:rStyle w:val="Hyperlink"/>
          </w:rPr>
          <w:t>Video processor supports HEVC with low power</w:t>
        </w:r>
      </w:hyperlink>
      <w:r>
        <w:t xml:space="preserve">”, </w:t>
      </w:r>
      <w:r>
        <w:rPr>
          <w:i/>
          <w:iCs/>
        </w:rPr>
        <w:t>Electronics Weekly</w:t>
      </w:r>
      <w:r>
        <w:t>, January 3, 2020.</w:t>
      </w:r>
      <w:bookmarkEnd w:id="346"/>
    </w:p>
    <w:p w14:paraId="45C3C37F" w14:textId="268F4FB8" w:rsidR="00751ABA" w:rsidRDefault="00B95363" w:rsidP="008E5643">
      <w:pPr>
        <w:numPr>
          <w:ilvl w:val="0"/>
          <w:numId w:val="3"/>
        </w:numPr>
        <w:spacing w:before="120"/>
        <w:jc w:val="both"/>
      </w:pPr>
      <w:bookmarkStart w:id="347" w:name="_Ref483129894"/>
      <w:bookmarkEnd w:id="283"/>
      <w:r>
        <w:t>“</w:t>
      </w:r>
      <w:hyperlink r:id="rId153" w:history="1">
        <w:r w:rsidRPr="00B063FE">
          <w:rPr>
            <w:rStyle w:val="Hyperlink"/>
          </w:rPr>
          <w:t>DVB Approves UHDTV HEVC Delivery Profile</w:t>
        </w:r>
      </w:hyperlink>
      <w:r>
        <w:t xml:space="preserve">”, </w:t>
      </w:r>
      <w:r w:rsidRPr="00B95363">
        <w:rPr>
          <w:i/>
          <w:iCs/>
        </w:rPr>
        <w:t>Advanced Television</w:t>
      </w:r>
      <w:r>
        <w:t>, July 4, 2014.</w:t>
      </w:r>
      <w:bookmarkStart w:id="348" w:name="_Ref483126622"/>
      <w:bookmarkEnd w:id="347"/>
    </w:p>
    <w:p w14:paraId="67751ACD" w14:textId="1CEC1D50" w:rsidR="00760C3B" w:rsidRDefault="00760C3B" w:rsidP="008E5643">
      <w:pPr>
        <w:numPr>
          <w:ilvl w:val="0"/>
          <w:numId w:val="3"/>
        </w:numPr>
        <w:spacing w:before="120"/>
        <w:jc w:val="both"/>
      </w:pPr>
      <w:bookmarkStart w:id="349" w:name="_Ref483578501"/>
      <w:r>
        <w:lastRenderedPageBreak/>
        <w:t>Costa, Brandon, “</w:t>
      </w:r>
      <w:proofErr w:type="spellStart"/>
      <w:r w:rsidR="0055555E">
        <w:fldChar w:fldCharType="begin"/>
      </w:r>
      <w:r w:rsidR="0055555E">
        <w:instrText xml:space="preserve"> HYPERLINK "http://www.sportsvideo.org/2016/11/22/transport-4kuhd-distribution-needs-boost-from-a-more-mature-hevc-standard/" </w:instrText>
      </w:r>
      <w:r w:rsidR="0055555E">
        <w:fldChar w:fldCharType="separate"/>
      </w:r>
      <w:r w:rsidRPr="00760C3B">
        <w:rPr>
          <w:rStyle w:val="Hyperlink"/>
        </w:rPr>
        <w:t>TranSPORT</w:t>
      </w:r>
      <w:proofErr w:type="spellEnd"/>
      <w:r w:rsidRPr="00760C3B">
        <w:rPr>
          <w:rStyle w:val="Hyperlink"/>
        </w:rPr>
        <w:t>: 4K/UHD Distribution Needs Boost From a More Mature HEVC Standard</w:t>
      </w:r>
      <w:r w:rsidR="0055555E">
        <w:rPr>
          <w:rStyle w:val="Hyperlink"/>
        </w:rPr>
        <w:fldChar w:fldCharType="end"/>
      </w:r>
      <w:r>
        <w:t xml:space="preserve">”, </w:t>
      </w:r>
      <w:r w:rsidRPr="00760C3B">
        <w:rPr>
          <w:i/>
          <w:iCs/>
        </w:rPr>
        <w:t>SVG News</w:t>
      </w:r>
      <w:r>
        <w:t>, November 22, 2017.</w:t>
      </w:r>
      <w:bookmarkEnd w:id="349"/>
    </w:p>
    <w:p w14:paraId="2298B234" w14:textId="3C31E2B9" w:rsidR="0095747A" w:rsidRDefault="00A56AA2" w:rsidP="008E5643">
      <w:pPr>
        <w:numPr>
          <w:ilvl w:val="0"/>
          <w:numId w:val="3"/>
        </w:numPr>
        <w:spacing w:before="120"/>
        <w:jc w:val="both"/>
      </w:pPr>
      <w:bookmarkStart w:id="350" w:name="_Ref483036283"/>
      <w:bookmarkEnd w:id="348"/>
      <w:r>
        <w:t>Drugeon, Virginie, “</w:t>
      </w:r>
      <w:hyperlink r:id="rId154" w:history="1">
        <w:r w:rsidRPr="00A56AA2">
          <w:rPr>
            <w:rStyle w:val="Hyperlink"/>
          </w:rPr>
          <w:t>DVB-UHD in TS 101 154</w:t>
        </w:r>
      </w:hyperlink>
      <w:r>
        <w:t>”, DVB</w:t>
      </w:r>
      <w:r w:rsidR="0095747A">
        <w:t xml:space="preserve">, </w:t>
      </w:r>
      <w:r>
        <w:t>January 18</w:t>
      </w:r>
      <w:r w:rsidR="0095747A">
        <w:t>, 2017.</w:t>
      </w:r>
      <w:bookmarkEnd w:id="350"/>
    </w:p>
    <w:p w14:paraId="7592F102" w14:textId="10A517F7" w:rsidR="00B41CF6" w:rsidRDefault="00B41CF6" w:rsidP="008E5643">
      <w:pPr>
        <w:numPr>
          <w:ilvl w:val="0"/>
          <w:numId w:val="3"/>
        </w:numPr>
        <w:spacing w:before="120"/>
        <w:jc w:val="both"/>
      </w:pPr>
      <w:bookmarkStart w:id="351" w:name="_Ref3293224"/>
      <w:r>
        <w:t>Muchmore, Michael, “</w:t>
      </w:r>
      <w:hyperlink r:id="rId155" w:history="1">
        <w:r w:rsidRPr="00B41CF6">
          <w:rPr>
            <w:rStyle w:val="Hyperlink"/>
          </w:rPr>
          <w:t>The Best Video Editing Software for 2019</w:t>
        </w:r>
      </w:hyperlink>
      <w:r>
        <w:t xml:space="preserve">”, </w:t>
      </w:r>
      <w:r>
        <w:rPr>
          <w:i/>
        </w:rPr>
        <w:t>PC Magazine</w:t>
      </w:r>
      <w:r>
        <w:t>, December 27, 2018.</w:t>
      </w:r>
      <w:bookmarkEnd w:id="351"/>
    </w:p>
    <w:bookmarkStart w:id="352" w:name="_Ref530487698"/>
    <w:p w14:paraId="537367B0" w14:textId="2335DF97" w:rsidR="00E22902" w:rsidRDefault="00E22902" w:rsidP="008E5643">
      <w:pPr>
        <w:numPr>
          <w:ilvl w:val="0"/>
          <w:numId w:val="3"/>
        </w:numPr>
        <w:spacing w:before="120"/>
        <w:jc w:val="both"/>
      </w:pPr>
      <w:r>
        <w:fldChar w:fldCharType="begin"/>
      </w:r>
      <w:r>
        <w:instrText xml:space="preserve"> HYPERLINK "https://hevc.hhi.fraunhofer.de/" </w:instrText>
      </w:r>
      <w:r>
        <w:fldChar w:fldCharType="separate"/>
      </w:r>
      <w:r w:rsidRPr="00E22902">
        <w:rPr>
          <w:rStyle w:val="Hyperlink"/>
        </w:rPr>
        <w:t>High Efficiency Video Coding</w:t>
      </w:r>
      <w:r>
        <w:fldChar w:fldCharType="end"/>
      </w:r>
      <w:r>
        <w:t>, software coordination page on Fraunhofer HHI website.</w:t>
      </w:r>
      <w:bookmarkEnd w:id="352"/>
    </w:p>
    <w:bookmarkStart w:id="353" w:name="_Ref530488796"/>
    <w:p w14:paraId="08C1BE67" w14:textId="10932737" w:rsidR="006F5BD4" w:rsidRDefault="006F5BD4" w:rsidP="008E5643">
      <w:pPr>
        <w:numPr>
          <w:ilvl w:val="0"/>
          <w:numId w:val="3"/>
        </w:numPr>
        <w:spacing w:before="120"/>
        <w:jc w:val="both"/>
      </w:pPr>
      <w:r>
        <w:fldChar w:fldCharType="begin"/>
      </w:r>
      <w:r>
        <w:instrText xml:space="preserve"> HYPERLINK "http://x265.org/" </w:instrText>
      </w:r>
      <w:r>
        <w:fldChar w:fldCharType="separate"/>
      </w:r>
      <w:r w:rsidRPr="006F5BD4">
        <w:rPr>
          <w:rStyle w:val="Hyperlink"/>
        </w:rPr>
        <w:t>x265 HEVC Encoder</w:t>
      </w:r>
      <w:r>
        <w:fldChar w:fldCharType="end"/>
      </w:r>
      <w:r>
        <w:t xml:space="preserve">, </w:t>
      </w:r>
      <w:r w:rsidR="00CD62A0">
        <w:t xml:space="preserve">software website, </w:t>
      </w:r>
      <w:proofErr w:type="spellStart"/>
      <w:r>
        <w:t>MulticoreWare</w:t>
      </w:r>
      <w:proofErr w:type="spellEnd"/>
      <w:r>
        <w:t>, Inc.</w:t>
      </w:r>
      <w:bookmarkEnd w:id="353"/>
    </w:p>
    <w:bookmarkStart w:id="354" w:name="_Ref530492995"/>
    <w:p w14:paraId="7F97E9E4" w14:textId="5276F878" w:rsidR="00DE755D" w:rsidRDefault="00DE755D" w:rsidP="008E5643">
      <w:pPr>
        <w:numPr>
          <w:ilvl w:val="0"/>
          <w:numId w:val="3"/>
        </w:numPr>
        <w:spacing w:before="120"/>
        <w:jc w:val="both"/>
      </w:pPr>
      <w:r>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354"/>
    </w:p>
    <w:bookmarkStart w:id="355" w:name="_Ref530492998"/>
    <w:p w14:paraId="76FFF933" w14:textId="4C4138DE" w:rsidR="00DE755D" w:rsidRDefault="00DE755D" w:rsidP="008E5643">
      <w:pPr>
        <w:numPr>
          <w:ilvl w:val="0"/>
          <w:numId w:val="3"/>
        </w:numPr>
        <w:spacing w:before="120"/>
        <w:jc w:val="both"/>
      </w:pPr>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bookmarkEnd w:id="355"/>
    </w:p>
    <w:p w14:paraId="7A669D2D" w14:textId="39AAF589" w:rsidR="006C6932" w:rsidRDefault="006C6932" w:rsidP="008E5643">
      <w:pPr>
        <w:numPr>
          <w:ilvl w:val="0"/>
          <w:numId w:val="3"/>
        </w:numPr>
        <w:spacing w:before="120"/>
        <w:jc w:val="both"/>
      </w:pPr>
      <w:bookmarkStart w:id="356" w:name="_Ref529625717"/>
      <w:r>
        <w:t>Kossentini, Faouzi</w:t>
      </w:r>
      <w:r w:rsidR="00516156">
        <w:t>;</w:t>
      </w:r>
      <w:r>
        <w:t xml:space="preserve"> and Boyce, Jill, “</w:t>
      </w:r>
      <w:hyperlink r:id="rId156" w:history="1">
        <w:r w:rsidRPr="006C6932">
          <w:rPr>
            <w:rStyle w:val="Hyperlink"/>
          </w:rPr>
          <w:t>SVT-HEVC open source HEVC encoder</w:t>
        </w:r>
      </w:hyperlink>
      <w:r>
        <w:t>”, Joint Collaborative Team on Video Coding document JCTVC-AG0027, October 2018.</w:t>
      </w:r>
      <w:bookmarkEnd w:id="356"/>
    </w:p>
    <w:p w14:paraId="70627D03" w14:textId="633A5918" w:rsidR="00CB2858" w:rsidRDefault="00CB2858" w:rsidP="008E5643">
      <w:pPr>
        <w:numPr>
          <w:ilvl w:val="0"/>
          <w:numId w:val="3"/>
        </w:numPr>
        <w:spacing w:before="120"/>
        <w:jc w:val="both"/>
      </w:pPr>
      <w:bookmarkStart w:id="357" w:name="_Ref4127428"/>
      <w:r w:rsidRPr="00CB2858">
        <w:t xml:space="preserve">Ben Amara, </w:t>
      </w:r>
      <w:proofErr w:type="spellStart"/>
      <w:r w:rsidRPr="00CB2858">
        <w:t>Foued</w:t>
      </w:r>
      <w:proofErr w:type="spellEnd"/>
      <w:r w:rsidR="00516156">
        <w:t>;</w:t>
      </w:r>
      <w:r w:rsidRPr="00CB2858">
        <w:t xml:space="preserve"> Kossentini, Faouzi</w:t>
      </w:r>
      <w:r w:rsidR="00516156">
        <w:t>;</w:t>
      </w:r>
      <w:r w:rsidRPr="00CB2858">
        <w:t xml:space="preserve"> </w:t>
      </w:r>
      <w:proofErr w:type="spellStart"/>
      <w:r w:rsidRPr="00CB2858">
        <w:t>Khlif</w:t>
      </w:r>
      <w:proofErr w:type="spellEnd"/>
      <w:r w:rsidRPr="00CB2858">
        <w:t>, Omar</w:t>
      </w:r>
      <w:r w:rsidR="00516156">
        <w:t>;</w:t>
      </w:r>
      <w:r w:rsidRPr="00CB2858">
        <w:t xml:space="preserve"> Kao, Arthur</w:t>
      </w:r>
      <w:r w:rsidR="00516156">
        <w:t>;</w:t>
      </w:r>
      <w:r w:rsidRPr="00CB2858">
        <w:t xml:space="preserve"> and Boyce, Jill, “</w:t>
      </w:r>
      <w:hyperlink r:id="rId157" w:history="1">
        <w:r w:rsidRPr="00CB2858">
          <w:rPr>
            <w:rStyle w:val="Hyperlink"/>
          </w:rPr>
          <w:t>SVT-HEVC encoder performance</w:t>
        </w:r>
      </w:hyperlink>
      <w:r w:rsidRPr="00CB2858">
        <w:t>”, Joint Collaborative Team on Video Coding document JCTVC-A</w:t>
      </w:r>
      <w:r>
        <w:t>H</w:t>
      </w:r>
      <w:r w:rsidRPr="00CB2858">
        <w:t>002</w:t>
      </w:r>
      <w:r>
        <w:t>8</w:t>
      </w:r>
      <w:r w:rsidRPr="00CB2858">
        <w:t>, January 2019.</w:t>
      </w:r>
      <w:bookmarkEnd w:id="357"/>
    </w:p>
    <w:bookmarkStart w:id="358" w:name="_Ref3290480"/>
    <w:p w14:paraId="62F7D11C" w14:textId="49285637" w:rsidR="00AD584D" w:rsidRDefault="00AD584D" w:rsidP="008E5643">
      <w:pPr>
        <w:numPr>
          <w:ilvl w:val="0"/>
          <w:numId w:val="3"/>
        </w:numPr>
        <w:spacing w:before="120"/>
        <w:jc w:val="both"/>
      </w:pPr>
      <w:r>
        <w:fldChar w:fldCharType="begin"/>
      </w:r>
      <w:r>
        <w:instrText xml:space="preserve"> HYPERLINK "http://ultravideo.cs.tut.fi/" \l "encoder" </w:instrText>
      </w:r>
      <w:r>
        <w:fldChar w:fldCharType="separate"/>
      </w:r>
      <w:proofErr w:type="spellStart"/>
      <w:r w:rsidRPr="00AD584D">
        <w:rPr>
          <w:rStyle w:val="Hyperlink"/>
        </w:rPr>
        <w:t>Kvazaar</w:t>
      </w:r>
      <w:proofErr w:type="spellEnd"/>
      <w:r w:rsidRPr="00AD584D">
        <w:rPr>
          <w:rStyle w:val="Hyperlink"/>
        </w:rPr>
        <w:t xml:space="preserve"> HEVC Encoder</w:t>
      </w:r>
      <w:r>
        <w:fldChar w:fldCharType="end"/>
      </w:r>
      <w:r>
        <w:t>, software website, Tampere University of Technology.</w:t>
      </w:r>
      <w:bookmarkEnd w:id="358"/>
    </w:p>
    <w:bookmarkStart w:id="359" w:name="_Ref3295313"/>
    <w:p w14:paraId="617DDFA4" w14:textId="5DF61D92" w:rsidR="003946D5" w:rsidRDefault="00E51D25" w:rsidP="001D70D1">
      <w:pPr>
        <w:numPr>
          <w:ilvl w:val="0"/>
          <w:numId w:val="3"/>
        </w:numPr>
        <w:spacing w:before="120"/>
        <w:jc w:val="both"/>
      </w:pPr>
      <w:r>
        <w:fldChar w:fldCharType="begin"/>
      </w:r>
      <w:r>
        <w:instrText xml:space="preserve"> HYPERLINK "http://sigmm.org/Resources/software/ossc" </w:instrText>
      </w:r>
      <w:r>
        <w:fldChar w:fldCharType="separate"/>
      </w:r>
      <w:r w:rsidRPr="00E51D25">
        <w:rPr>
          <w:rStyle w:val="Hyperlink"/>
        </w:rPr>
        <w:t>ACM MM Open Source Software Competition</w:t>
      </w:r>
      <w:r>
        <w:fldChar w:fldCharType="end"/>
      </w:r>
      <w:r>
        <w:t>, web page on ACM website.</w:t>
      </w:r>
      <w:bookmarkEnd w:id="359"/>
    </w:p>
    <w:p w14:paraId="2A7EE738" w14:textId="777F0049" w:rsidR="00BC7516" w:rsidRDefault="00BC7516" w:rsidP="008E5643">
      <w:pPr>
        <w:numPr>
          <w:ilvl w:val="0"/>
          <w:numId w:val="3"/>
        </w:numPr>
        <w:spacing w:before="120"/>
        <w:jc w:val="both"/>
      </w:pPr>
      <w:bookmarkStart w:id="360" w:name="_Ref3322710"/>
      <w:r>
        <w:t>“</w:t>
      </w:r>
      <w:hyperlink r:id="rId158" w:history="1">
        <w:r w:rsidRPr="00BC7516">
          <w:rPr>
            <w:rStyle w:val="Hyperlink"/>
          </w:rPr>
          <w:t>8K/120 Hz Video Codec</w:t>
        </w:r>
      </w:hyperlink>
      <w:r>
        <w:t>”, NHK, 2018.</w:t>
      </w:r>
      <w:bookmarkEnd w:id="360"/>
    </w:p>
    <w:p w14:paraId="0EE3364D" w14:textId="114D6F46" w:rsidR="00010E80" w:rsidRDefault="00010E80" w:rsidP="008E5643">
      <w:pPr>
        <w:numPr>
          <w:ilvl w:val="0"/>
          <w:numId w:val="3"/>
        </w:numPr>
        <w:spacing w:before="120"/>
        <w:jc w:val="both"/>
      </w:pPr>
      <w:bookmarkStart w:id="361" w:name="_Ref20323766"/>
      <w:r>
        <w:t>Consumer Electronics Association, “</w:t>
      </w:r>
      <w:hyperlink r:id="rId159" w:history="1">
        <w:r w:rsidRPr="00010E80">
          <w:rPr>
            <w:rStyle w:val="Hyperlink"/>
          </w:rPr>
          <w:t>CEA Updates Characteristics for Ultra High-Definition Displays</w:t>
        </w:r>
      </w:hyperlink>
      <w:r>
        <w:t>”, June 24, 2014.</w:t>
      </w:r>
      <w:bookmarkEnd w:id="361"/>
    </w:p>
    <w:p w14:paraId="46E5A9A6" w14:textId="27A7FB56" w:rsidR="00813AD4" w:rsidRDefault="00813AD4" w:rsidP="008E5643">
      <w:pPr>
        <w:numPr>
          <w:ilvl w:val="0"/>
          <w:numId w:val="3"/>
        </w:numPr>
        <w:spacing w:before="120"/>
        <w:jc w:val="both"/>
      </w:pPr>
      <w:bookmarkStart w:id="362" w:name="_Ref498071446"/>
      <w:r>
        <w:t xml:space="preserve">STANAG 4586, MISB ST 1101, </w:t>
      </w:r>
      <w:r>
        <w:rPr>
          <w:i/>
        </w:rPr>
        <w:t>Control of UAS Motion Imagery Payloads</w:t>
      </w:r>
      <w:r>
        <w:t>, 23 October 2014.</w:t>
      </w:r>
      <w:bookmarkEnd w:id="362"/>
    </w:p>
    <w:p w14:paraId="5B2CE485" w14:textId="23859B12" w:rsidR="006E194F" w:rsidRDefault="00F249A3" w:rsidP="005968EA">
      <w:pPr>
        <w:numPr>
          <w:ilvl w:val="0"/>
          <w:numId w:val="3"/>
        </w:numPr>
        <w:spacing w:before="120"/>
        <w:jc w:val="both"/>
      </w:pPr>
      <w:bookmarkStart w:id="363" w:name="_Ref498071449"/>
      <w:r>
        <w:t>“</w:t>
      </w:r>
      <w:hyperlink r:id="rId160" w:history="1">
        <w:r w:rsidRPr="00F249A3">
          <w:rPr>
            <w:rStyle w:val="Hyperlink"/>
          </w:rPr>
          <w:t>Frequently Asked Questions (FAQ)</w:t>
        </w:r>
      </w:hyperlink>
      <w:r>
        <w:t>” (v5.1), Motion Imagery Standards Board, accessed Nov. 2017.</w:t>
      </w:r>
      <w:bookmarkEnd w:id="363"/>
    </w:p>
    <w:sectPr w:rsidR="006E194F" w:rsidSect="00F12B2F">
      <w:footerReference w:type="default" r:id="rId161"/>
      <w:footerReference w:type="first" r:id="rId162"/>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2391E" w14:textId="77777777" w:rsidR="00A6004D" w:rsidRDefault="00A6004D" w:rsidP="00B95363">
      <w:r>
        <w:separator/>
      </w:r>
    </w:p>
  </w:endnote>
  <w:endnote w:type="continuationSeparator" w:id="0">
    <w:p w14:paraId="703A08D7" w14:textId="77777777" w:rsidR="00A6004D" w:rsidRDefault="00A6004D"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022872"/>
      <w:docPartObj>
        <w:docPartGallery w:val="Page Numbers (Bottom of Page)"/>
        <w:docPartUnique/>
      </w:docPartObj>
    </w:sdtPr>
    <w:sdtEndPr>
      <w:rPr>
        <w:noProof/>
      </w:rPr>
    </w:sdtEndPr>
    <w:sdtContent>
      <w:p w14:paraId="163C5A4E" w14:textId="2B355C43" w:rsidR="0055555E" w:rsidRDefault="0055555E">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55555E" w:rsidRDefault="00555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6101522"/>
      <w:docPartObj>
        <w:docPartGallery w:val="Page Numbers (Bottom of Page)"/>
        <w:docPartUnique/>
      </w:docPartObj>
    </w:sdtPr>
    <w:sdtEndPr>
      <w:rPr>
        <w:noProof/>
      </w:rPr>
    </w:sdtEndPr>
    <w:sdtContent>
      <w:p w14:paraId="7DE7F889" w14:textId="12C6064A" w:rsidR="0055555E" w:rsidRDefault="0055555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55555E" w:rsidRDefault="00555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2A578" w14:textId="77777777" w:rsidR="00A6004D" w:rsidRDefault="00A6004D" w:rsidP="00B95363">
      <w:r>
        <w:separator/>
      </w:r>
    </w:p>
  </w:footnote>
  <w:footnote w:type="continuationSeparator" w:id="0">
    <w:p w14:paraId="4F3609C9" w14:textId="77777777" w:rsidR="00A6004D" w:rsidRDefault="00A6004D" w:rsidP="00B95363">
      <w:r>
        <w:continuationSeparator/>
      </w:r>
    </w:p>
  </w:footnote>
  <w:footnote w:id="1">
    <w:p w14:paraId="5F5BE473" w14:textId="68FE9DC0" w:rsidR="0055555E" w:rsidRDefault="0055555E" w:rsidP="00D87E80">
      <w:pPr>
        <w:pStyle w:val="FootnoteText"/>
      </w:pPr>
      <w:r>
        <w:rPr>
          <w:rStyle w:val="FootnoteReference"/>
        </w:rPr>
        <w:footnoteRef/>
      </w:r>
      <w:r>
        <w:t xml:space="preserve"> “Globally, IP video traffic will be 82 percent of all IP traffic (both business and consumer) by 2022, up from 75 percent in 2017.” … “</w:t>
      </w:r>
      <w:r w:rsidRPr="00A76F5F">
        <w:t>The implications of video growth are difficult to overstate.</w:t>
      </w:r>
      <w:r>
        <w:t xml:space="preserve">” … “Because of video consumption patterns, the Internet now has a much busier busy hour. Because video has a higher peak-to-average ratio than data or file sharing, and because video is gaining traffic share, peak Internet traffic will grow faster than average traffic.” – Cisco Systems, 2019 </w:t>
      </w:r>
      <w:r w:rsidRPr="007E5795">
        <w:fldChar w:fldCharType="begin"/>
      </w:r>
      <w:r w:rsidRPr="007E5795">
        <w:instrText xml:space="preserve"> REF _Ref483037491 \r \h  \* MERGEFORMAT </w:instrText>
      </w:r>
      <w:r w:rsidRPr="007E5795">
        <w:fldChar w:fldCharType="separate"/>
      </w:r>
      <w:r w:rsidR="00AF705E">
        <w:t>[6]</w:t>
      </w:r>
      <w:r w:rsidRPr="007E5795">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10E80"/>
    <w:rsid w:val="00021E87"/>
    <w:rsid w:val="000332CB"/>
    <w:rsid w:val="0003775F"/>
    <w:rsid w:val="00045BAD"/>
    <w:rsid w:val="0005337F"/>
    <w:rsid w:val="00053E30"/>
    <w:rsid w:val="00060E4B"/>
    <w:rsid w:val="000661FC"/>
    <w:rsid w:val="00067A90"/>
    <w:rsid w:val="000910E2"/>
    <w:rsid w:val="00094F91"/>
    <w:rsid w:val="000A715B"/>
    <w:rsid w:val="000A7178"/>
    <w:rsid w:val="000B4F41"/>
    <w:rsid w:val="000B78A7"/>
    <w:rsid w:val="000B7FED"/>
    <w:rsid w:val="000C6D31"/>
    <w:rsid w:val="000D1D6E"/>
    <w:rsid w:val="000D2A85"/>
    <w:rsid w:val="000E6256"/>
    <w:rsid w:val="000E7434"/>
    <w:rsid w:val="000E7A2E"/>
    <w:rsid w:val="000F1E3D"/>
    <w:rsid w:val="000F4261"/>
    <w:rsid w:val="000F463A"/>
    <w:rsid w:val="001063ED"/>
    <w:rsid w:val="00110516"/>
    <w:rsid w:val="00112FB1"/>
    <w:rsid w:val="0012248C"/>
    <w:rsid w:val="001312BA"/>
    <w:rsid w:val="00140392"/>
    <w:rsid w:val="001412E5"/>
    <w:rsid w:val="00154938"/>
    <w:rsid w:val="00156E65"/>
    <w:rsid w:val="001603AB"/>
    <w:rsid w:val="00164891"/>
    <w:rsid w:val="00164CCA"/>
    <w:rsid w:val="00172826"/>
    <w:rsid w:val="001730C4"/>
    <w:rsid w:val="00176972"/>
    <w:rsid w:val="001837B3"/>
    <w:rsid w:val="001A5AD6"/>
    <w:rsid w:val="001B0C75"/>
    <w:rsid w:val="001B3885"/>
    <w:rsid w:val="001B7419"/>
    <w:rsid w:val="001C3C91"/>
    <w:rsid w:val="001C54FA"/>
    <w:rsid w:val="001C5FCC"/>
    <w:rsid w:val="001D0964"/>
    <w:rsid w:val="001D17AD"/>
    <w:rsid w:val="001D70D1"/>
    <w:rsid w:val="001E3148"/>
    <w:rsid w:val="001E7E5C"/>
    <w:rsid w:val="0020190E"/>
    <w:rsid w:val="00204581"/>
    <w:rsid w:val="002052A4"/>
    <w:rsid w:val="0021324E"/>
    <w:rsid w:val="002206E8"/>
    <w:rsid w:val="00233611"/>
    <w:rsid w:val="00235BDA"/>
    <w:rsid w:val="00243132"/>
    <w:rsid w:val="00253001"/>
    <w:rsid w:val="00256872"/>
    <w:rsid w:val="00266BC5"/>
    <w:rsid w:val="00290834"/>
    <w:rsid w:val="00295F8D"/>
    <w:rsid w:val="002C1F7A"/>
    <w:rsid w:val="002D05D9"/>
    <w:rsid w:val="002F6929"/>
    <w:rsid w:val="003134F5"/>
    <w:rsid w:val="00321630"/>
    <w:rsid w:val="0032475C"/>
    <w:rsid w:val="00333649"/>
    <w:rsid w:val="003432CB"/>
    <w:rsid w:val="003457AF"/>
    <w:rsid w:val="003517A4"/>
    <w:rsid w:val="00356DCD"/>
    <w:rsid w:val="003631DC"/>
    <w:rsid w:val="00364528"/>
    <w:rsid w:val="00366579"/>
    <w:rsid w:val="00367F6B"/>
    <w:rsid w:val="00371D1D"/>
    <w:rsid w:val="00391CBD"/>
    <w:rsid w:val="00393A53"/>
    <w:rsid w:val="003946D5"/>
    <w:rsid w:val="003A4866"/>
    <w:rsid w:val="003B55A4"/>
    <w:rsid w:val="003C1250"/>
    <w:rsid w:val="003C2EDD"/>
    <w:rsid w:val="003C2F67"/>
    <w:rsid w:val="003D6146"/>
    <w:rsid w:val="003E5D28"/>
    <w:rsid w:val="003F229E"/>
    <w:rsid w:val="00403E53"/>
    <w:rsid w:val="004075EB"/>
    <w:rsid w:val="0041497D"/>
    <w:rsid w:val="004206E8"/>
    <w:rsid w:val="00423640"/>
    <w:rsid w:val="00433E15"/>
    <w:rsid w:val="00434C7E"/>
    <w:rsid w:val="00445718"/>
    <w:rsid w:val="00457E25"/>
    <w:rsid w:val="00466E85"/>
    <w:rsid w:val="00475F2D"/>
    <w:rsid w:val="00476005"/>
    <w:rsid w:val="00487B42"/>
    <w:rsid w:val="004A2A0F"/>
    <w:rsid w:val="004A3D07"/>
    <w:rsid w:val="004B1347"/>
    <w:rsid w:val="004B3996"/>
    <w:rsid w:val="004B42A8"/>
    <w:rsid w:val="004B5F50"/>
    <w:rsid w:val="004C716B"/>
    <w:rsid w:val="004E1680"/>
    <w:rsid w:val="004E20C0"/>
    <w:rsid w:val="004F6144"/>
    <w:rsid w:val="00505571"/>
    <w:rsid w:val="00506DFA"/>
    <w:rsid w:val="00516156"/>
    <w:rsid w:val="00530B2F"/>
    <w:rsid w:val="0053606E"/>
    <w:rsid w:val="005368CC"/>
    <w:rsid w:val="005462A4"/>
    <w:rsid w:val="005472CD"/>
    <w:rsid w:val="00550C62"/>
    <w:rsid w:val="0055555E"/>
    <w:rsid w:val="0056683E"/>
    <w:rsid w:val="005904A9"/>
    <w:rsid w:val="00595C6F"/>
    <w:rsid w:val="005968EA"/>
    <w:rsid w:val="005A1A84"/>
    <w:rsid w:val="005B1F15"/>
    <w:rsid w:val="005B2B3E"/>
    <w:rsid w:val="005C34F9"/>
    <w:rsid w:val="005C501C"/>
    <w:rsid w:val="005D336D"/>
    <w:rsid w:val="005E1F05"/>
    <w:rsid w:val="00600CBA"/>
    <w:rsid w:val="00601B9E"/>
    <w:rsid w:val="00613E78"/>
    <w:rsid w:val="0066175D"/>
    <w:rsid w:val="006651EE"/>
    <w:rsid w:val="00666A01"/>
    <w:rsid w:val="00670C8B"/>
    <w:rsid w:val="0068130B"/>
    <w:rsid w:val="00694ACB"/>
    <w:rsid w:val="006A1285"/>
    <w:rsid w:val="006C6932"/>
    <w:rsid w:val="006D4493"/>
    <w:rsid w:val="006E194F"/>
    <w:rsid w:val="006F5BD4"/>
    <w:rsid w:val="0070035D"/>
    <w:rsid w:val="00702135"/>
    <w:rsid w:val="00722885"/>
    <w:rsid w:val="00723B0F"/>
    <w:rsid w:val="00724EDD"/>
    <w:rsid w:val="00744982"/>
    <w:rsid w:val="00744EE2"/>
    <w:rsid w:val="007518FD"/>
    <w:rsid w:val="00751ABA"/>
    <w:rsid w:val="00760C3B"/>
    <w:rsid w:val="00761BFB"/>
    <w:rsid w:val="00764B98"/>
    <w:rsid w:val="00786032"/>
    <w:rsid w:val="007A28A6"/>
    <w:rsid w:val="007D54A1"/>
    <w:rsid w:val="007D71FF"/>
    <w:rsid w:val="007E18CF"/>
    <w:rsid w:val="007E5795"/>
    <w:rsid w:val="007F1E62"/>
    <w:rsid w:val="0080235B"/>
    <w:rsid w:val="008047CB"/>
    <w:rsid w:val="00805049"/>
    <w:rsid w:val="00813AD4"/>
    <w:rsid w:val="00813F89"/>
    <w:rsid w:val="0084398E"/>
    <w:rsid w:val="00843A86"/>
    <w:rsid w:val="00871274"/>
    <w:rsid w:val="00873A73"/>
    <w:rsid w:val="00873D4D"/>
    <w:rsid w:val="00882BF3"/>
    <w:rsid w:val="008878BC"/>
    <w:rsid w:val="008908C9"/>
    <w:rsid w:val="008960B1"/>
    <w:rsid w:val="008A2970"/>
    <w:rsid w:val="008A301F"/>
    <w:rsid w:val="008A776E"/>
    <w:rsid w:val="008D5237"/>
    <w:rsid w:val="008D7745"/>
    <w:rsid w:val="008E5643"/>
    <w:rsid w:val="008E7243"/>
    <w:rsid w:val="008F2FC0"/>
    <w:rsid w:val="008F514B"/>
    <w:rsid w:val="008F7CDC"/>
    <w:rsid w:val="00912746"/>
    <w:rsid w:val="00914A29"/>
    <w:rsid w:val="00915988"/>
    <w:rsid w:val="009221B0"/>
    <w:rsid w:val="00933863"/>
    <w:rsid w:val="0093634F"/>
    <w:rsid w:val="009433A4"/>
    <w:rsid w:val="00952E73"/>
    <w:rsid w:val="00953D3B"/>
    <w:rsid w:val="0095747A"/>
    <w:rsid w:val="00966E4F"/>
    <w:rsid w:val="00973D93"/>
    <w:rsid w:val="00980A8A"/>
    <w:rsid w:val="00981A77"/>
    <w:rsid w:val="009A71D9"/>
    <w:rsid w:val="009C3327"/>
    <w:rsid w:val="009C409F"/>
    <w:rsid w:val="009C7C84"/>
    <w:rsid w:val="009D2A22"/>
    <w:rsid w:val="009D6891"/>
    <w:rsid w:val="009E6F90"/>
    <w:rsid w:val="009F0350"/>
    <w:rsid w:val="009F1916"/>
    <w:rsid w:val="00A06507"/>
    <w:rsid w:val="00A12381"/>
    <w:rsid w:val="00A146AE"/>
    <w:rsid w:val="00A27DF4"/>
    <w:rsid w:val="00A50E83"/>
    <w:rsid w:val="00A5175F"/>
    <w:rsid w:val="00A56AA2"/>
    <w:rsid w:val="00A6004D"/>
    <w:rsid w:val="00A67845"/>
    <w:rsid w:val="00A70CC5"/>
    <w:rsid w:val="00A76F5F"/>
    <w:rsid w:val="00A77F2E"/>
    <w:rsid w:val="00A875F0"/>
    <w:rsid w:val="00A91C8E"/>
    <w:rsid w:val="00AA178F"/>
    <w:rsid w:val="00AC675A"/>
    <w:rsid w:val="00AC67BC"/>
    <w:rsid w:val="00AD584D"/>
    <w:rsid w:val="00AE1A68"/>
    <w:rsid w:val="00AF705E"/>
    <w:rsid w:val="00AF7739"/>
    <w:rsid w:val="00B05258"/>
    <w:rsid w:val="00B063FE"/>
    <w:rsid w:val="00B07360"/>
    <w:rsid w:val="00B12EAB"/>
    <w:rsid w:val="00B22769"/>
    <w:rsid w:val="00B23C11"/>
    <w:rsid w:val="00B348EE"/>
    <w:rsid w:val="00B377A4"/>
    <w:rsid w:val="00B37DBF"/>
    <w:rsid w:val="00B401B9"/>
    <w:rsid w:val="00B405F3"/>
    <w:rsid w:val="00B41CF6"/>
    <w:rsid w:val="00B44FE6"/>
    <w:rsid w:val="00B46386"/>
    <w:rsid w:val="00B5608D"/>
    <w:rsid w:val="00B645A5"/>
    <w:rsid w:val="00B71FA7"/>
    <w:rsid w:val="00B80687"/>
    <w:rsid w:val="00B82AFA"/>
    <w:rsid w:val="00B87C80"/>
    <w:rsid w:val="00B91144"/>
    <w:rsid w:val="00B95363"/>
    <w:rsid w:val="00B95866"/>
    <w:rsid w:val="00BA1BFB"/>
    <w:rsid w:val="00BC140D"/>
    <w:rsid w:val="00BC321F"/>
    <w:rsid w:val="00BC7516"/>
    <w:rsid w:val="00BD1EDD"/>
    <w:rsid w:val="00BD575C"/>
    <w:rsid w:val="00BE65E4"/>
    <w:rsid w:val="00BE68A1"/>
    <w:rsid w:val="00BF2A5D"/>
    <w:rsid w:val="00BF5FB3"/>
    <w:rsid w:val="00C03F86"/>
    <w:rsid w:val="00C21BBD"/>
    <w:rsid w:val="00C32231"/>
    <w:rsid w:val="00C3292D"/>
    <w:rsid w:val="00C62B1F"/>
    <w:rsid w:val="00C707E3"/>
    <w:rsid w:val="00C72188"/>
    <w:rsid w:val="00C72C6D"/>
    <w:rsid w:val="00C77E0B"/>
    <w:rsid w:val="00C80426"/>
    <w:rsid w:val="00CA7125"/>
    <w:rsid w:val="00CB2858"/>
    <w:rsid w:val="00CC21E2"/>
    <w:rsid w:val="00CD62A0"/>
    <w:rsid w:val="00CE5D28"/>
    <w:rsid w:val="00CF0CA1"/>
    <w:rsid w:val="00CF0E00"/>
    <w:rsid w:val="00D015A2"/>
    <w:rsid w:val="00D03DAB"/>
    <w:rsid w:val="00D045C9"/>
    <w:rsid w:val="00D2041C"/>
    <w:rsid w:val="00D26033"/>
    <w:rsid w:val="00D3198D"/>
    <w:rsid w:val="00D42938"/>
    <w:rsid w:val="00D42B59"/>
    <w:rsid w:val="00D5435B"/>
    <w:rsid w:val="00D567EF"/>
    <w:rsid w:val="00D57343"/>
    <w:rsid w:val="00D5771E"/>
    <w:rsid w:val="00D61DAC"/>
    <w:rsid w:val="00D82E1E"/>
    <w:rsid w:val="00D8317C"/>
    <w:rsid w:val="00D83C6F"/>
    <w:rsid w:val="00D87E80"/>
    <w:rsid w:val="00D93070"/>
    <w:rsid w:val="00D93786"/>
    <w:rsid w:val="00D95842"/>
    <w:rsid w:val="00DB1A22"/>
    <w:rsid w:val="00DC01B1"/>
    <w:rsid w:val="00DC217D"/>
    <w:rsid w:val="00DC4EA2"/>
    <w:rsid w:val="00DD4A9C"/>
    <w:rsid w:val="00DD56B3"/>
    <w:rsid w:val="00DD7F65"/>
    <w:rsid w:val="00DE41F9"/>
    <w:rsid w:val="00DE755D"/>
    <w:rsid w:val="00DF247B"/>
    <w:rsid w:val="00E172BC"/>
    <w:rsid w:val="00E22902"/>
    <w:rsid w:val="00E373A8"/>
    <w:rsid w:val="00E44C1A"/>
    <w:rsid w:val="00E51D25"/>
    <w:rsid w:val="00E52B0B"/>
    <w:rsid w:val="00E65063"/>
    <w:rsid w:val="00E80DBA"/>
    <w:rsid w:val="00E81090"/>
    <w:rsid w:val="00EA218F"/>
    <w:rsid w:val="00EA3C37"/>
    <w:rsid w:val="00EA5B4A"/>
    <w:rsid w:val="00EA649A"/>
    <w:rsid w:val="00EB1562"/>
    <w:rsid w:val="00EB2040"/>
    <w:rsid w:val="00EC582E"/>
    <w:rsid w:val="00EC65A5"/>
    <w:rsid w:val="00EC6C81"/>
    <w:rsid w:val="00ED60E6"/>
    <w:rsid w:val="00EE3940"/>
    <w:rsid w:val="00EF0865"/>
    <w:rsid w:val="00EF2D1C"/>
    <w:rsid w:val="00F01C30"/>
    <w:rsid w:val="00F12B2F"/>
    <w:rsid w:val="00F164B4"/>
    <w:rsid w:val="00F21082"/>
    <w:rsid w:val="00F249A3"/>
    <w:rsid w:val="00F375F2"/>
    <w:rsid w:val="00F50C09"/>
    <w:rsid w:val="00F64B65"/>
    <w:rsid w:val="00F67972"/>
    <w:rsid w:val="00F81A6F"/>
    <w:rsid w:val="00F848FB"/>
    <w:rsid w:val="00F85336"/>
    <w:rsid w:val="00F8556D"/>
    <w:rsid w:val="00F93AB1"/>
    <w:rsid w:val="00FA3294"/>
    <w:rsid w:val="00FA4E71"/>
    <w:rsid w:val="00FA7E07"/>
    <w:rsid w:val="00FB1468"/>
    <w:rsid w:val="00FB15F4"/>
    <w:rsid w:val="00FB7FF4"/>
    <w:rsid w:val="00FC138D"/>
    <w:rsid w:val="00FD148F"/>
    <w:rsid w:val="00FD2973"/>
    <w:rsid w:val="00FD2C9A"/>
    <w:rsid w:val="00FE10A3"/>
    <w:rsid w:val="00FE644E"/>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 w:type="paragraph" w:styleId="Revision">
    <w:name w:val="Revision"/>
    <w:hidden/>
    <w:uiPriority w:val="99"/>
    <w:semiHidden/>
    <w:rsid w:val="00613E78"/>
    <w:pPr>
      <w:spacing w:befor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21747">
      <w:bodyDiv w:val="1"/>
      <w:marLeft w:val="0"/>
      <w:marRight w:val="0"/>
      <w:marTop w:val="0"/>
      <w:marBottom w:val="0"/>
      <w:divBdr>
        <w:top w:val="none" w:sz="0" w:space="0" w:color="auto"/>
        <w:left w:val="none" w:sz="0" w:space="0" w:color="auto"/>
        <w:bottom w:val="none" w:sz="0" w:space="0" w:color="auto"/>
        <w:right w:val="none" w:sz="0" w:space="0" w:color="auto"/>
      </w:divBdr>
    </w:div>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342053052">
      <w:bodyDiv w:val="1"/>
      <w:marLeft w:val="0"/>
      <w:marRight w:val="0"/>
      <w:marTop w:val="0"/>
      <w:marBottom w:val="0"/>
      <w:divBdr>
        <w:top w:val="none" w:sz="0" w:space="0" w:color="auto"/>
        <w:left w:val="none" w:sz="0" w:space="0" w:color="auto"/>
        <w:bottom w:val="none" w:sz="0" w:space="0" w:color="auto"/>
        <w:right w:val="none" w:sz="0" w:space="0" w:color="auto"/>
      </w:divBdr>
    </w:div>
    <w:div w:id="890846790">
      <w:bodyDiv w:val="1"/>
      <w:marLeft w:val="0"/>
      <w:marRight w:val="0"/>
      <w:marTop w:val="0"/>
      <w:marBottom w:val="0"/>
      <w:divBdr>
        <w:top w:val="none" w:sz="0" w:space="0" w:color="auto"/>
        <w:left w:val="none" w:sz="0" w:space="0" w:color="auto"/>
        <w:bottom w:val="none" w:sz="0" w:space="0" w:color="auto"/>
        <w:right w:val="none" w:sz="0" w:space="0" w:color="auto"/>
      </w:divBdr>
    </w:div>
    <w:div w:id="986857133">
      <w:bodyDiv w:val="1"/>
      <w:marLeft w:val="0"/>
      <w:marRight w:val="0"/>
      <w:marTop w:val="0"/>
      <w:marBottom w:val="0"/>
      <w:divBdr>
        <w:top w:val="none" w:sz="0" w:space="0" w:color="auto"/>
        <w:left w:val="none" w:sz="0" w:space="0" w:color="auto"/>
        <w:bottom w:val="none" w:sz="0" w:space="0" w:color="auto"/>
        <w:right w:val="none" w:sz="0" w:space="0" w:color="auto"/>
      </w:divBdr>
    </w:div>
    <w:div w:id="1008212105">
      <w:bodyDiv w:val="1"/>
      <w:marLeft w:val="0"/>
      <w:marRight w:val="0"/>
      <w:marTop w:val="0"/>
      <w:marBottom w:val="0"/>
      <w:divBdr>
        <w:top w:val="none" w:sz="0" w:space="0" w:color="auto"/>
        <w:left w:val="none" w:sz="0" w:space="0" w:color="auto"/>
        <w:bottom w:val="none" w:sz="0" w:space="0" w:color="auto"/>
        <w:right w:val="none" w:sz="0" w:space="0" w:color="auto"/>
      </w:divBdr>
    </w:div>
    <w:div w:id="1610359296">
      <w:bodyDiv w:val="1"/>
      <w:marLeft w:val="0"/>
      <w:marRight w:val="0"/>
      <w:marTop w:val="0"/>
      <w:marBottom w:val="0"/>
      <w:divBdr>
        <w:top w:val="none" w:sz="0" w:space="0" w:color="auto"/>
        <w:left w:val="none" w:sz="0" w:space="0" w:color="auto"/>
        <w:bottom w:val="none" w:sz="0" w:space="0" w:color="auto"/>
        <w:right w:val="none" w:sz="0" w:space="0" w:color="auto"/>
      </w:divBdr>
    </w:div>
    <w:div w:id="1668167640">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06350225">
      <w:bodyDiv w:val="1"/>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indowscentral.com/microsoft-windows-10-will-support-hevc-video-standard" TargetMode="External"/><Relationship Id="rId21" Type="http://schemas.openxmlformats.org/officeDocument/2006/relationships/hyperlink" Target="http://atsc.org/wp-content/uploads/2017/05/A341-2017-Video-HEVC.pdf" TargetMode="External"/><Relationship Id="rId42" Type="http://schemas.openxmlformats.org/officeDocument/2006/relationships/hyperlink" Target="https://go.bitmovin.com/video-developer-report-2019" TargetMode="External"/><Relationship Id="rId63" Type="http://schemas.openxmlformats.org/officeDocument/2006/relationships/hyperlink" Target="https://finance.yahoo.com/news/toshiba-tvs-powered-vixs-support-143229686.html" TargetMode="External"/><Relationship Id="rId84" Type="http://schemas.openxmlformats.org/officeDocument/2006/relationships/hyperlink" Target="http://advanced-television.com/2015/09/15/swisscom-launching-uhd-tv-service/" TargetMode="External"/><Relationship Id="rId138" Type="http://schemas.openxmlformats.org/officeDocument/2006/relationships/hyperlink" Target="http://www.techphlie.com/2018/09/fujifilm-india-launches-x-t3-mirrorless.html" TargetMode="External"/><Relationship Id="rId159" Type="http://schemas.openxmlformats.org/officeDocument/2006/relationships/hyperlink" Target="https://www.cta.tech/News/Press-Releases/2014/June/CEA-Updates-Characteristics-for-Ultra-High-Definit.aspx" TargetMode="External"/><Relationship Id="rId107" Type="http://schemas.openxmlformats.org/officeDocument/2006/relationships/hyperlink" Target="http://news.eutelsat.com/pressreleases/eutelsat-scales-up-ultra-hd-content-with-two-new-channels-at-the-popular-hotbird-neighbourhood-1721477" TargetMode="External"/><Relationship Id="rId11" Type="http://schemas.openxmlformats.org/officeDocument/2006/relationships/hyperlink" Target="http://www.3gpp.org/DynaReport/26247.htm" TargetMode="External"/><Relationship Id="rId32" Type="http://schemas.openxmlformats.org/officeDocument/2006/relationships/hyperlink" Target="https://8kassociation.com/8k-association-announces-performance-specification-for-consumer-tvs/" TargetMode="External"/><Relationship Id="rId53" Type="http://schemas.openxmlformats.org/officeDocument/2006/relationships/hyperlink" Target="https://www.thebroadcastbridge.com/content/entry/7262/sky-deutschland-goes-uhd-with-rohde-schwarz" TargetMode="External"/><Relationship Id="rId74" Type="http://schemas.openxmlformats.org/officeDocument/2006/relationships/hyperlink" Target="http://www.tvtechnology.com/atsc3/0031/report-south-korea-adopts-atsc-30/279108" TargetMode="External"/><Relationship Id="rId128" Type="http://schemas.openxmlformats.org/officeDocument/2006/relationships/hyperlink" Target="https://www.cnet.com/news/apple-wwdc-developers-google-facebook-microsoft-amazon-ar-ai-siri/" TargetMode="External"/><Relationship Id="rId149" Type="http://schemas.openxmlformats.org/officeDocument/2006/relationships/hyperlink" Target="https://www.studiodaily.com/2019/09/jvc-ups-streaming-ip-video-game-ibc/" TargetMode="External"/><Relationship Id="rId5" Type="http://schemas.openxmlformats.org/officeDocument/2006/relationships/webSettings" Target="webSettings.xml"/><Relationship Id="rId95" Type="http://schemas.openxmlformats.org/officeDocument/2006/relationships/hyperlink" Target="https://www.dish.com/4k-joey/" TargetMode="External"/><Relationship Id="rId160" Type="http://schemas.openxmlformats.org/officeDocument/2006/relationships/hyperlink" Target="http://www.gwg.nga.mil/misb/docs/faq/MISB_FAQ_v5.1.pdf" TargetMode="External"/><Relationship Id="rId22" Type="http://schemas.openxmlformats.org/officeDocument/2006/relationships/hyperlink" Target="http://www.blu-raydisc.com/assets/Downloadablefile/BD-ROM_Part3_V3.0_WhitePaper_150724.pdf" TargetMode="External"/><Relationship Id="rId43" Type="http://schemas.openxmlformats.org/officeDocument/2006/relationships/hyperlink" Target="https://www.a516digital.com/2018/06/dutch-next-to-upgrade-digital.html" TargetMode="External"/><Relationship Id="rId64" Type="http://schemas.openxmlformats.org/officeDocument/2006/relationships/hyperlink" Target="http://www.tvbeurope.com/4k-cable-channel-launch-japan/" TargetMode="External"/><Relationship Id="rId118" Type="http://schemas.openxmlformats.org/officeDocument/2006/relationships/hyperlink" Target="https://msdn.microsoft.com/en-us/library/windows/desktop/mt218785(v=vs.85).aspx" TargetMode="External"/><Relationship Id="rId139" Type="http://schemas.openxmlformats.org/officeDocument/2006/relationships/hyperlink" Target="https://www.canonrumors.com/canon-launches-new-flagship-xf705-professional-camcorder-featuring-4k-video-recording-at-60p-422-10-bit/" TargetMode="External"/><Relationship Id="rId85" Type="http://schemas.openxmlformats.org/officeDocument/2006/relationships/hyperlink" Target="https://www.swisscom.ch/en/residential/internet-television-fixednetwork/swisscom-tv/functions-tv/uhd-voicesearch.html" TargetMode="External"/><Relationship Id="rId150" Type="http://schemas.openxmlformats.org/officeDocument/2006/relationships/hyperlink" Target="https://www.securityinfowatch.com/video-surveillance/camera-accessories/product/21040535/ambarella-ambarellas-cv25-camera-systemonchip" TargetMode="External"/><Relationship Id="rId12" Type="http://schemas.openxmlformats.org/officeDocument/2006/relationships/hyperlink" Target="http://www.3gpp.org/DynaReport/26346.htm" TargetMode="External"/><Relationship Id="rId17" Type="http://schemas.openxmlformats.org/officeDocument/2006/relationships/hyperlink" Target="https://www.etsi.org/deliver/etsi_ts/126100_126199/126116/13.00.00_60/ts_126116v130000p.pdf" TargetMode="External"/><Relationship Id="rId33" Type="http://schemas.openxmlformats.org/officeDocument/2006/relationships/hyperlink" Target="https://www.engadget.com/2020/01/01/samsungs-qled-8k-tv-will-be-one-of-the-first-certified-by-the-8/" TargetMode="External"/><Relationship Id="rId38" Type="http://schemas.openxmlformats.org/officeDocument/2006/relationships/hyperlink" Target="http://www.streamingmedia.com/Articles/ReadArticle.aspx?ArticleID=125993" TargetMode="External"/><Relationship Id="rId59" Type="http://schemas.openxmlformats.org/officeDocument/2006/relationships/hyperlink" Target="https://www.airtel.in/internet-tv/technical-specification.html" TargetMode="External"/><Relationship Id="rId103" Type="http://schemas.openxmlformats.org/officeDocument/2006/relationships/hyperlink" Target="https://www.streamingmedia.com/Articles/ReadArticle.aspx?ArticleID=135776" TargetMode="External"/><Relationship Id="rId108" Type="http://schemas.openxmlformats.org/officeDocument/2006/relationships/hyperlink" Target="http://www.tvtechnology.com/news/0002/harmonic-launches-hevc-system-in-africa/278588" TargetMode="External"/><Relationship Id="rId124" Type="http://schemas.openxmlformats.org/officeDocument/2006/relationships/hyperlink" Target="https://techcrunch.com/2017/06/05/apple-announces-macos-high-sierra/" TargetMode="External"/><Relationship Id="rId129" Type="http://schemas.openxmlformats.org/officeDocument/2006/relationships/hyperlink" Target="https://appleinsider.com/articles/18/01/01/apple-2017-year-in-review-apple-embraces-4k-with-apple-tv-and-hevc-slow-and-steady-approach-to-creating-original-video-content" TargetMode="External"/><Relationship Id="rId54" Type="http://schemas.openxmlformats.org/officeDocument/2006/relationships/hyperlink" Target="http://www.broadbandtvnews.com/2015/08/31/ses-and-hd-launch-ultra-hd-channel-on-astra/" TargetMode="External"/><Relationship Id="rId70" Type="http://schemas.openxmlformats.org/officeDocument/2006/relationships/hyperlink" Target="https://newatlas.com/nhk-bs8k-satellite-tv-channel/57496/" TargetMode="External"/><Relationship Id="rId75" Type="http://schemas.openxmlformats.org/officeDocument/2006/relationships/hyperlink" Target="http://www.tvtechnology.com/atsc3/0031/korea-to-launch-atsc-30-broadcasts-in-2017/278022" TargetMode="External"/><Relationship Id="rId91" Type="http://schemas.openxmlformats.org/officeDocument/2006/relationships/hyperlink" Target="http://4k.com/news/now-virgin-media-is-launching-its-own-4k-uhd-set-top-box-later-in-2016-14558/" TargetMode="External"/><Relationship Id="rId96" Type="http://schemas.openxmlformats.org/officeDocument/2006/relationships/hyperlink" Target="http://4k.com/news/directv-to-expand-its-4k-uhd-channel-service-to-a-wider-range-of-subscribers-17997/" TargetMode="External"/><Relationship Id="rId140" Type="http://schemas.openxmlformats.org/officeDocument/2006/relationships/hyperlink" Target="https://www.newsshooter.com/2018/09/15/canon-xf705-camcorder-ibc-2018/" TargetMode="External"/><Relationship Id="rId145" Type="http://schemas.openxmlformats.org/officeDocument/2006/relationships/hyperlink" Target="https://in.pcmag.com/camera/130957/panasonic-lumix-dc-s1"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digitaluk.co.uk/fvp-spec" TargetMode="External"/><Relationship Id="rId28" Type="http://schemas.openxmlformats.org/officeDocument/2006/relationships/hyperlink" Target="https://www.cisco.com/c/en/us/solutions/collateral/service-provider/visual-networking-index-vni/white-paper-c11-741490.pdf" TargetMode="External"/><Relationship Id="rId49" Type="http://schemas.openxmlformats.org/officeDocument/2006/relationships/hyperlink" Target="http://advanced-television.com/2015/03/10/free-launches-4k-mini-box/" TargetMode="External"/><Relationship Id="rId114" Type="http://schemas.openxmlformats.org/officeDocument/2006/relationships/hyperlink" Target="http://www.gsmarena.com/lg_g4_vs_galaxy_s6-review-1266p6.php" TargetMode="External"/><Relationship Id="rId119" Type="http://schemas.openxmlformats.org/officeDocument/2006/relationships/hyperlink" Target="https://docs.microsoft.com/en-us/windows/uwp/audio-video-camera/supported-codecs" TargetMode="External"/><Relationship Id="rId44" Type="http://schemas.openxmlformats.org/officeDocument/2006/relationships/hyperlink" Target="https://www.broadbandtvnews.com/2017/09/19/hevc-first-for-telekom-austria/" TargetMode="External"/><Relationship Id="rId60" Type="http://schemas.openxmlformats.org/officeDocument/2006/relationships/hyperlink" Target="https://rd.irib.ir/-/irib-started-hevc-h-265-encoding-migration-for-some-hd-services" TargetMode="External"/><Relationship Id="rId65" Type="http://schemas.openxmlformats.org/officeDocument/2006/relationships/hyperlink" Target="http://www.itu.int/en/ITU-T/Workshops-and-Seminars/201705/Documents/3.2_Tatsuo-Shibata.pdf" TargetMode="External"/><Relationship Id="rId81" Type="http://schemas.openxmlformats.org/officeDocument/2006/relationships/hyperlink" Target="http://en.mediasat.info/2017/02/08/ntv-plus-launches-tv-package-in-ultra-hd/" TargetMode="External"/><Relationship Id="rId86" Type="http://schemas.openxmlformats.org/officeDocument/2006/relationships/hyperlink" Target="https://ultrahdforum.org/resources/list-of-commercial-uhd-or-4k-services-that-are-live/" TargetMode="External"/><Relationship Id="rId130" Type="http://schemas.openxmlformats.org/officeDocument/2006/relationships/hyperlink" Target="https://www.flatpanelshd.com/news.php?subaction=showfull&amp;id=1561360190" TargetMode="External"/><Relationship Id="rId135" Type="http://schemas.openxmlformats.org/officeDocument/2006/relationships/hyperlink" Target="https://www.eoshd.com/2018/09/fuji-x-t3-announced-with-incredible-codec-10bit-4k-60p-400mbit-all-i-h-265/" TargetMode="External"/><Relationship Id="rId151" Type="http://schemas.openxmlformats.org/officeDocument/2006/relationships/hyperlink" Target="http://www.hisilicon.com/en/Media-Center/News/IBC2019news" TargetMode="External"/><Relationship Id="rId156" Type="http://schemas.openxmlformats.org/officeDocument/2006/relationships/hyperlink" Target="http://phenix.int-evry.fr/jct/doc_end_user/current_document.php?id=10889" TargetMode="External"/><Relationship Id="rId13" Type="http://schemas.openxmlformats.org/officeDocument/2006/relationships/hyperlink" Target="http://www.3gpp.org/DynaReport/26114.htm" TargetMode="External"/><Relationship Id="rId18" Type="http://schemas.openxmlformats.org/officeDocument/2006/relationships/hyperlink" Target="http://www.arib.or.jp/english/html/overview/doc/6-STD-B32v3_11-1p3-E1.pdf" TargetMode="External"/><Relationship Id="rId39" Type="http://schemas.openxmlformats.org/officeDocument/2006/relationships/hyperlink" Target="http://go.beamr.com/HEVC-industry-Insights" TargetMode="External"/><Relationship Id="rId109" Type="http://schemas.openxmlformats.org/officeDocument/2006/relationships/hyperlink" Target="http://www.hollywoodreporter.com/behind-screen/live-ultra-hd-coverage-fifa-709614" TargetMode="External"/><Relationship Id="rId34" Type="http://schemas.openxmlformats.org/officeDocument/2006/relationships/hyperlink" Target="https://www.forbes.com/sites/johnarcher/2020/01/02/lg-unveils-new-8k-oled-and-lcd-tv-ranges/" TargetMode="External"/><Relationship Id="rId50" Type="http://schemas.openxmlformats.org/officeDocument/2006/relationships/hyperlink" Target="http://www.broadbandtvnews.com/2016/06/06/dvb-t2-to-launch-in-germany-with-40-channels/" TargetMode="External"/><Relationship Id="rId55" Type="http://schemas.openxmlformats.org/officeDocument/2006/relationships/hyperlink" Target="http://www.iptv-anbieter.info/iptv-news/vodafone-tv-alle-details-zur-4k-set-top-box/" TargetMode="External"/><Relationship Id="rId76" Type="http://schemas.openxmlformats.org/officeDocument/2006/relationships/hyperlink" Target="http://www.broadcastingcable.com/news/news-articles/ces-2017-lg-debuts-atsc-30-enabled-4k-tvs/162270" TargetMode="External"/><Relationship Id="rId97" Type="http://schemas.openxmlformats.org/officeDocument/2006/relationships/hyperlink" Target="http://4k.com/news/fox-and-directv-to-broadcast-first-ever-4k-nascar-race-followed-by-nba-mlb-games-18973/" TargetMode="External"/><Relationship Id="rId104" Type="http://schemas.openxmlformats.org/officeDocument/2006/relationships/hyperlink" Target="https://www.encoding.com/resources/" TargetMode="External"/><Relationship Id="rId120" Type="http://schemas.openxmlformats.org/officeDocument/2006/relationships/hyperlink" Target="http://wccftech.com/xbox-update-fixes-multiplayer-issues-adds-hevc-10bit-codec-patch-notes-detailed/" TargetMode="External"/><Relationship Id="rId125" Type="http://schemas.openxmlformats.org/officeDocument/2006/relationships/hyperlink" Target="http://appleinsider.com/articles/17/06/05/apple-refining-macos-1012-sierra-in-new-high-sierra-1013-revision" TargetMode="External"/><Relationship Id="rId141" Type="http://schemas.openxmlformats.org/officeDocument/2006/relationships/hyperlink" Target="http://www.screenafrica.com/2018/09/20/top-story/canon-launches-new-flagship-xf-hevc-capable-xf705-camcorder/" TargetMode="External"/><Relationship Id="rId146" Type="http://schemas.openxmlformats.org/officeDocument/2006/relationships/hyperlink" Target="https://tvnewscheck.com/article/238919/panasonic-showcases-new-4k-hdr-broadcast-shoulder-mount-camera-at-ibc/" TargetMode="External"/><Relationship Id="rId7" Type="http://schemas.openxmlformats.org/officeDocument/2006/relationships/endnotes" Target="endnotes.xml"/><Relationship Id="rId71" Type="http://schemas.openxmlformats.org/officeDocument/2006/relationships/hyperlink" Target="https://technology.ihs.com/499364/pay-tv-uhd-services-draw-nearer-with-ntt-trial-in-japan" TargetMode="External"/><Relationship Id="rId92" Type="http://schemas.openxmlformats.org/officeDocument/2006/relationships/hyperlink" Target="https://www.crutchfield.com/S-VxIrcyAZXFG/learn/4k-tv-content-whats-out-there-and-how-to-get-it.html" TargetMode="External"/><Relationship Id="rId16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https://www.techspot.com/article/1131-hevc-h256-enconding-playback/" TargetMode="External"/><Relationship Id="rId24" Type="http://schemas.openxmlformats.org/officeDocument/2006/relationships/hyperlink" Target="https://ultrahdforum.org/resources/phasea-guidelines-description/" TargetMode="External"/><Relationship Id="rId40" Type="http://schemas.openxmlformats.org/officeDocument/2006/relationships/hyperlink" Target="https://www.multichannel.com/news/h-265-hevc-codec-usage-surging" TargetMode="External"/><Relationship Id="rId45" Type="http://schemas.openxmlformats.org/officeDocument/2006/relationships/hyperlink" Target="http://www.elemental.com/newsroom/blog/elemental-powers-4k-video-demand-service-brazil" TargetMode="External"/><Relationship Id="rId66" Type="http://schemas.openxmlformats.org/officeDocument/2006/relationships/hyperlink" Target="https://www.satellitetoday.com/broadcasting/2015/08/10/b-sats-new-satellite-to-make-4k-and-8k-service-by-2018-a-reality/undefined" TargetMode="External"/><Relationship Id="rId87" Type="http://schemas.openxmlformats.org/officeDocument/2006/relationships/hyperlink" Target="https://v-net.tv/2017/04/12/sky-introduces-hevc-encoding-and-decoding-for-its-football-and-f1-contribution-boosting-efficiency-when-compared-to-h-264/" TargetMode="External"/><Relationship Id="rId110" Type="http://schemas.openxmlformats.org/officeDocument/2006/relationships/hyperlink" Target="https://newsroom.cisco.com/press-release-content?type=webcontent&amp;articleId=1654141" TargetMode="External"/><Relationship Id="rId115" Type="http://schemas.openxmlformats.org/officeDocument/2006/relationships/hyperlink" Target="https://www.att.com/cellphones/lg/g5.html" TargetMode="External"/><Relationship Id="rId131" Type="http://schemas.openxmlformats.org/officeDocument/2006/relationships/hyperlink" Target="https://www.fonearena.com/blog/285474/raspberry-pi-4-price-specifications.html" TargetMode="External"/><Relationship Id="rId136" Type="http://schemas.openxmlformats.org/officeDocument/2006/relationships/hyperlink" Target="http://www.fujifilm.com/news/n180906.html" TargetMode="External"/><Relationship Id="rId157" Type="http://schemas.openxmlformats.org/officeDocument/2006/relationships/hyperlink" Target="http://phenix.int-evry.fr/jct/doc_end_user/current_document.php?id=10915" TargetMode="External"/><Relationship Id="rId61" Type="http://schemas.openxmlformats.org/officeDocument/2006/relationships/hyperlink" Target="http://advanced-television.com/2017/01/05/only-dvb-t2hevc-tv-sets-on-sale-in-italy/" TargetMode="External"/><Relationship Id="rId82" Type="http://schemas.openxmlformats.org/officeDocument/2006/relationships/hyperlink" Target="https://www.hbbtv.org/news-events/spanish-digital-tv-tech-forum-adopts-hbbtv-2/" TargetMode="External"/><Relationship Id="rId152" Type="http://schemas.openxmlformats.org/officeDocument/2006/relationships/hyperlink" Target="https://www.electronicsweekly.com/news/business/video-processor-supports-hevc-low-power-2020-01/" TargetMode="External"/><Relationship Id="rId19" Type="http://schemas.openxmlformats.org/officeDocument/2006/relationships/hyperlink" Target="http://www.arib.or.jp/english/html/overview/sb_ej.html" TargetMode="External"/><Relationship Id="rId14" Type="http://schemas.openxmlformats.org/officeDocument/2006/relationships/hyperlink" Target="http://www.3gpp.org/DynaReport/26223.htm" TargetMode="External"/><Relationship Id="rId30" Type="http://schemas.openxmlformats.org/officeDocument/2006/relationships/hyperlink" Target="http://www.dtcreports.com/weeklyriff/2016/03/20/hevc-products-forecast-overview/" TargetMode="External"/><Relationship Id="rId35" Type="http://schemas.openxmlformats.org/officeDocument/2006/relationships/hyperlink" Target="https://bitmovin.com/video-dev-report/" TargetMode="External"/><Relationship Id="rId56" Type="http://schemas.openxmlformats.org/officeDocument/2006/relationships/hyperlink" Target="http://www.sportsvideo.org/2015/03/24/tata-sky-taps-elemental-for-4k-video-service-including-cricket-world-cup-coverage/" TargetMode="External"/><Relationship Id="rId77" Type="http://schemas.openxmlformats.org/officeDocument/2006/relationships/hyperlink" Target="http://www.digitaltvnews.net/?p=27511" TargetMode="External"/><Relationship Id="rId100" Type="http://schemas.openxmlformats.org/officeDocument/2006/relationships/hyperlink" Target="https://blog.sony.com/press/sony-pictures-launching-ultra-4k-streaming-service-on-april-4th-2/" TargetMode="External"/><Relationship Id="rId105" Type="http://schemas.openxmlformats.org/officeDocument/2006/relationships/hyperlink" Target="https://www.encoding.com/resources/" TargetMode="External"/><Relationship Id="rId126" Type="http://schemas.openxmlformats.org/officeDocument/2006/relationships/hyperlink" Target="https://www.engadget.com/2017/06/05/apple-unveils-ios-11-with-translation-and-a-better-camera/" TargetMode="External"/><Relationship Id="rId147" Type="http://schemas.openxmlformats.org/officeDocument/2006/relationships/hyperlink" Target="https://na.panasonic.com/us/audio-video-solutions/broadcast-cinema-pro-video/camcorders/aj-cx4000-4k-hdr-eng-shoulder-mount" TargetMode="External"/><Relationship Id="rId8" Type="http://schemas.openxmlformats.org/officeDocument/2006/relationships/image" Target="media/image1.png"/><Relationship Id="rId51" Type="http://schemas.openxmlformats.org/officeDocument/2006/relationships/hyperlink" Target="https://www.broadbandtvnews.com/2017/03/29/germany-starts-dvb-t2-introduction/" TargetMode="External"/><Relationship Id="rId72" Type="http://schemas.openxmlformats.org/officeDocument/2006/relationships/hyperlink" Target="https://www.nttdocomo.co.jp/english/binary/pdf/corporate/technology/rd/technical_journal/bn/vol16_3/vol16_3_007en.pdf" TargetMode="External"/><Relationship Id="rId93" Type="http://schemas.openxmlformats.org/officeDocument/2006/relationships/hyperlink" Target="http://www.consumerreports.org/streaming-video-services/where-to-stream-4k-movies-and-tv-shows/" TargetMode="External"/><Relationship Id="rId98" Type="http://schemas.openxmlformats.org/officeDocument/2006/relationships/hyperlink" Target="http://www.ubergizmo.com/2016/12/hulu-stream-in-4k/" TargetMode="External"/><Relationship Id="rId121" Type="http://schemas.openxmlformats.org/officeDocument/2006/relationships/hyperlink" Target="https://www.extremetech.com/gaming/232831-microsofts-xbox-one-s-4k-blu-ray-hdr-and-a-modest-performance-boost" TargetMode="External"/><Relationship Id="rId142" Type="http://schemas.openxmlformats.org/officeDocument/2006/relationships/hyperlink" Target="https://www.marketscreener.com/PANASONIC-CORPORATION-6492473/news/Panasonic-Introduces-AG-CX350-4K-Camcorder-with-4K-10-bit-60p-Capture-and-Enhanced-Network-Capabil-27904775/"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www.itu.int/rec/T-REC-H.265" TargetMode="External"/><Relationship Id="rId46" Type="http://schemas.openxmlformats.org/officeDocument/2006/relationships/hyperlink" Target="http://4k.com/news/china-telecom-huawei-team-up-for-4k-broadcasting-4923/" TargetMode="External"/><Relationship Id="rId67" Type="http://schemas.openxmlformats.org/officeDocument/2006/relationships/hyperlink" Target="https://advanced-television.com/2018/03/27/japans-b-sat-orders-ss-l-satellite-for-8k/" TargetMode="External"/><Relationship Id="rId116" Type="http://schemas.openxmlformats.org/officeDocument/2006/relationships/hyperlink" Target="http://www.microsoft.com/en-pk/download/details.aspx?id=39947" TargetMode="External"/><Relationship Id="rId137" Type="http://schemas.openxmlformats.org/officeDocument/2006/relationships/hyperlink" Target="https://in.pcmag.com/fujifilm/125643/news/fujifilm-x-t3-with-4k-60fps-video-recording-launched-in-indi" TargetMode="External"/><Relationship Id="rId158" Type="http://schemas.openxmlformats.org/officeDocument/2006/relationships/hyperlink" Target="https://www.nhk.or.jp/strl/open2018/tenji/14_e.html" TargetMode="External"/><Relationship Id="rId20" Type="http://schemas.openxmlformats.org/officeDocument/2006/relationships/hyperlink" Target="https://www.atsc.org/wp-content/uploads/2017/10/A300-2017-ATSC-3-System-Standard-4.pdf" TargetMode="External"/><Relationship Id="rId41" Type="http://schemas.openxmlformats.org/officeDocument/2006/relationships/hyperlink" Target="https://go.bitmovin.com/hubfs/Bitmovin-Video-Developer-Report-2018.pdf" TargetMode="External"/><Relationship Id="rId62" Type="http://schemas.openxmlformats.org/officeDocument/2006/relationships/hyperlink" Target="http://www.digitaltveurope.net/373151/italys-chili-launches-uhd-service-with-thomson-technology/" TargetMode="External"/><Relationship Id="rId83" Type="http://schemas.openxmlformats.org/officeDocument/2006/relationships/hyperlink" Target="file:///C:\GarySull2\OneDrive%20-%20Microsoft\2019-07-Gothenburg\Netflix%20vs%20Showmax%20&#8211;%20New%20data-saving%20codec%20tested" TargetMode="External"/><Relationship Id="rId88" Type="http://schemas.openxmlformats.org/officeDocument/2006/relationships/hyperlink" Target="http://www.tvbeurope.com/sky-chooses-ntt-hevc-uhd-delivery/" TargetMode="External"/><Relationship Id="rId111" Type="http://schemas.openxmlformats.org/officeDocument/2006/relationships/hyperlink" Target="http://www.streamingmedia.com/Articles/News/Online-Video-News/Globosat-NET-and-Elemental-Team-to-Stream-Olympics-in-Brazil-113032.aspx" TargetMode="External"/><Relationship Id="rId132" Type="http://schemas.openxmlformats.org/officeDocument/2006/relationships/hyperlink" Target="http://www.pocket-lint.com/cameras/buyers-guides/134096-best-gopro-action-camera-gopro-models-compared" TargetMode="External"/><Relationship Id="rId153" Type="http://schemas.openxmlformats.org/officeDocument/2006/relationships/hyperlink" Target="http://advanced-television.com/2014/07/04/dvb-approves-uhdtv-hevc-delivery-profile/" TargetMode="External"/><Relationship Id="rId15" Type="http://schemas.openxmlformats.org/officeDocument/2006/relationships/hyperlink" Target="http://www.3gpp.org/DynaReport/26140.htm" TargetMode="External"/><Relationship Id="rId36" Type="http://schemas.openxmlformats.org/officeDocument/2006/relationships/hyperlink" Target="http://www.streamingmedia.com/Research/7694-The-Impact-of-Apple's-HEVC-Adoption-A-Survey-Based-Report.htm" TargetMode="External"/><Relationship Id="rId57" Type="http://schemas.openxmlformats.org/officeDocument/2006/relationships/hyperlink" Target="http://www.indiantelevision.com/dth/dth-services/videocon-d2h-selects-mstar-hevc-soc-solution-for-hd-zapper-stb-150112" TargetMode="External"/><Relationship Id="rId106" Type="http://schemas.openxmlformats.org/officeDocument/2006/relationships/hyperlink" Target="https://www.harmonicinc.com/news-events/press-releases/read/dish-hd-asia-launches-first-hevc-dth-service-thomson-video-networks/" TargetMode="External"/><Relationship Id="rId127" Type="http://schemas.openxmlformats.org/officeDocument/2006/relationships/hyperlink" Target="https://www.engadget.com/2017/06/05/ios-11-camera-and-photos/" TargetMode="External"/><Relationship Id="rId10" Type="http://schemas.openxmlformats.org/officeDocument/2006/relationships/hyperlink" Target="http://www.3gpp.org/DynaReport/26234.htm" TargetMode="External"/><Relationship Id="rId31" Type="http://schemas.openxmlformats.org/officeDocument/2006/relationships/hyperlink" Target="https://www.lightreading.com/video/4k-8k-video/why-video-providers-should-adopt-hevc-now-/a/d-id/740724" TargetMode="External"/><Relationship Id="rId52" Type="http://schemas.openxmlformats.org/officeDocument/2006/relationships/hyperlink" Target="https://www.broadbandtvnews.com/2018/03/28/german-hd-platform-freenet-tv-launches-on-astra/" TargetMode="External"/><Relationship Id="rId73" Type="http://schemas.openxmlformats.org/officeDocument/2006/relationships/hyperlink" Target="http://docomo-animestore.co.jp/" TargetMode="External"/><Relationship Id="rId78" Type="http://schemas.openxmlformats.org/officeDocument/2006/relationships/hyperlink" Target="https://www.tbroad.com/en/product/uhd.jsp" TargetMode="External"/><Relationship Id="rId94" Type="http://schemas.openxmlformats.org/officeDocument/2006/relationships/hyperlink" Target="https://www.digitaltrends.com/home-theater/dish-sling-tv-hopper-update-new-remote-4k-set-top-box/" TargetMode="External"/><Relationship Id="rId99" Type="http://schemas.openxmlformats.org/officeDocument/2006/relationships/hyperlink" Target="https://www.wired.com/2016/04/layer3-tv/" TargetMode="External"/><Relationship Id="rId101" Type="http://schemas.openxmlformats.org/officeDocument/2006/relationships/hyperlink" Target="http://www.vivicast.com/news/ses-vivicast-uhd-bouquet-for-us-cable" TargetMode="External"/><Relationship Id="rId122" Type="http://schemas.openxmlformats.org/officeDocument/2006/relationships/hyperlink" Target="http://www.newsfactor.com/news/Microsoft-Releases-New-Surface-Pro/story.xhtml?story_id=101007W4WU7K" TargetMode="External"/><Relationship Id="rId143" Type="http://schemas.openxmlformats.org/officeDocument/2006/relationships/hyperlink" Target="https://www.photoxels.com/panasonic-ag-cx350-4k-handheld-camcorder-lightweight-compact-4k-10-bit-60p-capture-hdr-recording-and-enhanced-network-capabilities/" TargetMode="External"/><Relationship Id="rId148" Type="http://schemas.openxmlformats.org/officeDocument/2006/relationships/hyperlink" Target="https://www.dpreview.com/news/3990762878/sharp-reveals-8k-micro-four-thirds-camera-prototype-at-ces-2019" TargetMode="External"/><Relationship Id="rId16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hyperlink" Target="http://ieeexplore.ieee.org/stamp/stamp.jsp?arnumber=6316136" TargetMode="External"/><Relationship Id="rId47" Type="http://schemas.openxmlformats.org/officeDocument/2006/relationships/hyperlink" Target="https://seenews.com/news/croatias-oiv-starts-dvb-t2-hevc-broadcasting-all-over-country-676294" TargetMode="External"/><Relationship Id="rId68" Type="http://schemas.openxmlformats.org/officeDocument/2006/relationships/hyperlink" Target="https://hdguru.com/nhk-to-begin-1st-8k-satellite-broadcast-channel-dec-1/" TargetMode="External"/><Relationship Id="rId89" Type="http://schemas.openxmlformats.org/officeDocument/2006/relationships/hyperlink" Target="https://www.productsandservices.bt.com/products/ultra-hd/" TargetMode="External"/><Relationship Id="rId112" Type="http://schemas.openxmlformats.org/officeDocument/2006/relationships/hyperlink" Target="http://www.sportsvideo.org/2017/01/19/nbc-sports-att-team-up-to-deliver-premier-league-in-4k-uhd-on-directv/" TargetMode="External"/><Relationship Id="rId133" Type="http://schemas.openxmlformats.org/officeDocument/2006/relationships/hyperlink" Target="https://www.cnet.com/reviews/gopro-hero7-black-preview/" TargetMode="External"/><Relationship Id="rId154" Type="http://schemas.openxmlformats.org/officeDocument/2006/relationships/hyperlink" Target="https://www.dvb.org/resources/public/events/dvb_uhd_hdr_webinar.pdf" TargetMode="External"/><Relationship Id="rId16" Type="http://schemas.openxmlformats.org/officeDocument/2006/relationships/hyperlink" Target="http://www.3gpp.org/DynaReport/26141.htm" TargetMode="External"/><Relationship Id="rId37" Type="http://schemas.openxmlformats.org/officeDocument/2006/relationships/hyperlink" Target="http://www.streamingmedia.com/Articles/ReadArticle.aspx?ArticleID=124245" TargetMode="External"/><Relationship Id="rId58" Type="http://schemas.openxmlformats.org/officeDocument/2006/relationships/hyperlink" Target="https://www.dthpay.com/dth-operator/sun-direct-the-first-dth-in-india-with-hevc/" TargetMode="External"/><Relationship Id="rId79" Type="http://schemas.openxmlformats.org/officeDocument/2006/relationships/hyperlink" Target="https://advanced-television.com/2016/06/08/portugals-nos-debuts-next-gen-tv-service/" TargetMode="External"/><Relationship Id="rId102" Type="http://schemas.openxmlformats.org/officeDocument/2006/relationships/hyperlink" Target="http://www.multichannel.com/news/content/ses-adds-cable-operators-4k-trial-mix/411179" TargetMode="External"/><Relationship Id="rId123" Type="http://schemas.openxmlformats.org/officeDocument/2006/relationships/hyperlink" Target="https://hometheaterreview.com/roku-4-ultra-hd-streaming-media-player-reviewed/?page=2" TargetMode="External"/><Relationship Id="rId144" Type="http://schemas.openxmlformats.org/officeDocument/2006/relationships/hyperlink" Target="https://au.pcmag.com/digital-cameras/62462/panasonic-lumix-dc-s1r" TargetMode="External"/><Relationship Id="rId90" Type="http://schemas.openxmlformats.org/officeDocument/2006/relationships/hyperlink" Target="http://www.digitaluk.co.uk/fvp-spec" TargetMode="External"/><Relationship Id="rId165" Type="http://schemas.openxmlformats.org/officeDocument/2006/relationships/theme" Target="theme/theme1.xml"/><Relationship Id="rId27" Type="http://schemas.openxmlformats.org/officeDocument/2006/relationships/hyperlink" Target="http://ieeexplore.ieee.org/stamp/stamp.jsp?arnumber=7254155" TargetMode="External"/><Relationship Id="rId48" Type="http://schemas.openxmlformats.org/officeDocument/2006/relationships/hyperlink" Target="http://www.multichannel.com/news/video/broadcom-chips-android-tv-based-4k-box/388755" TargetMode="External"/><Relationship Id="rId69" Type="http://schemas.openxmlformats.org/officeDocument/2006/relationships/hyperlink" Target="https://advanced-television.com/2018/12/03/eutelsat-helps-worlds-first-8k-channel/" TargetMode="External"/><Relationship Id="rId113" Type="http://schemas.openxmlformats.org/officeDocument/2006/relationships/hyperlink" Target="https://www.pcworld.idg.com.au/article/456443/samsung_galaxy_s4_has_next-gen_video_codec/" TargetMode="External"/><Relationship Id="rId134" Type="http://schemas.openxmlformats.org/officeDocument/2006/relationships/hyperlink" Target="https://gopro.com/help/articles/block/hevc" TargetMode="External"/><Relationship Id="rId80" Type="http://schemas.openxmlformats.org/officeDocument/2006/relationships/hyperlink" Target="https://www.broadbandtvnews.com/2014/02/17/ntv-plus-delivers-4k/" TargetMode="External"/><Relationship Id="rId155" Type="http://schemas.openxmlformats.org/officeDocument/2006/relationships/hyperlink" Target="https://uk.pcmag.com/video-editing/16182/the-best-video-editing-soft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8B10E-C41B-4362-B143-6BFF3A109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1</Pages>
  <Words>10905</Words>
  <Characters>62160</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52</cp:revision>
  <dcterms:created xsi:type="dcterms:W3CDTF">2019-06-26T00:46:00Z</dcterms:created>
  <dcterms:modified xsi:type="dcterms:W3CDTF">2020-04-20T01:34:00Z</dcterms:modified>
</cp:coreProperties>
</file>