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120"/>
        <w:gridCol w:w="3240"/>
      </w:tblGrid>
      <w:tr w:rsidR="00E61DAC" w:rsidRPr="009C03B9" w14:paraId="682016BC" w14:textId="77777777" w:rsidTr="00E410C8">
        <w:tc>
          <w:tcPr>
            <w:tcW w:w="6120" w:type="dxa"/>
          </w:tcPr>
          <w:p w14:paraId="09A510B1" w14:textId="3D170D46" w:rsidR="006C5D39" w:rsidRPr="009C03B9" w:rsidRDefault="005379F2" w:rsidP="00C97D78">
            <w:pPr>
              <w:tabs>
                <w:tab w:val="left" w:pos="7200"/>
              </w:tabs>
              <w:spacing w:before="0"/>
              <w:rPr>
                <w:b/>
                <w:szCs w:val="22"/>
                <w:lang w:val="en-CA"/>
              </w:rPr>
            </w:pPr>
            <w:r w:rsidRPr="009C03B9">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C03B9">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C03B9">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C03B9">
              <w:rPr>
                <w:b/>
                <w:szCs w:val="22"/>
                <w:lang w:val="en-CA"/>
              </w:rPr>
              <w:t xml:space="preserve">Joint </w:t>
            </w:r>
            <w:r w:rsidR="006C5D39" w:rsidRPr="009C03B9">
              <w:rPr>
                <w:b/>
                <w:szCs w:val="22"/>
                <w:lang w:val="en-CA"/>
              </w:rPr>
              <w:t>Collaborative</w:t>
            </w:r>
            <w:r w:rsidR="00E61DAC" w:rsidRPr="009C03B9">
              <w:rPr>
                <w:b/>
                <w:szCs w:val="22"/>
                <w:lang w:val="en-CA"/>
              </w:rPr>
              <w:t xml:space="preserve"> Team </w:t>
            </w:r>
            <w:r w:rsidR="006C5D39" w:rsidRPr="009C03B9">
              <w:rPr>
                <w:b/>
                <w:szCs w:val="22"/>
                <w:lang w:val="en-CA"/>
              </w:rPr>
              <w:t>on Video Coding (JCT-VC)</w:t>
            </w:r>
          </w:p>
          <w:p w14:paraId="1C7E1086" w14:textId="77777777" w:rsidR="00E61DAC" w:rsidRPr="009C03B9" w:rsidRDefault="00E54511" w:rsidP="00C97D78">
            <w:pPr>
              <w:tabs>
                <w:tab w:val="left" w:pos="7200"/>
              </w:tabs>
              <w:spacing w:before="0"/>
              <w:rPr>
                <w:b/>
                <w:szCs w:val="22"/>
                <w:lang w:val="en-CA"/>
              </w:rPr>
            </w:pPr>
            <w:r w:rsidRPr="009C03B9">
              <w:rPr>
                <w:b/>
                <w:szCs w:val="22"/>
                <w:lang w:val="en-CA"/>
              </w:rPr>
              <w:t xml:space="preserve">of </w:t>
            </w:r>
            <w:r w:rsidR="007F1F8B" w:rsidRPr="009C03B9">
              <w:rPr>
                <w:b/>
                <w:szCs w:val="22"/>
                <w:lang w:val="en-CA"/>
              </w:rPr>
              <w:t>ITU-T SG</w:t>
            </w:r>
            <w:r w:rsidR="005E1AC6" w:rsidRPr="009C03B9">
              <w:rPr>
                <w:b/>
                <w:szCs w:val="22"/>
                <w:lang w:val="en-CA"/>
              </w:rPr>
              <w:t> </w:t>
            </w:r>
            <w:r w:rsidR="007F1F8B" w:rsidRPr="009C03B9">
              <w:rPr>
                <w:b/>
                <w:szCs w:val="22"/>
                <w:lang w:val="en-CA"/>
              </w:rPr>
              <w:t>16 WP</w:t>
            </w:r>
            <w:r w:rsidR="005E1AC6" w:rsidRPr="009C03B9">
              <w:rPr>
                <w:b/>
                <w:szCs w:val="22"/>
                <w:lang w:val="en-CA"/>
              </w:rPr>
              <w:t> </w:t>
            </w:r>
            <w:r w:rsidR="007F1F8B" w:rsidRPr="009C03B9">
              <w:rPr>
                <w:b/>
                <w:szCs w:val="22"/>
                <w:lang w:val="en-CA"/>
              </w:rPr>
              <w:t>3 and ISO/IEC JTC</w:t>
            </w:r>
            <w:r w:rsidR="005E1AC6" w:rsidRPr="009C03B9">
              <w:rPr>
                <w:b/>
                <w:szCs w:val="22"/>
                <w:lang w:val="en-CA"/>
              </w:rPr>
              <w:t> </w:t>
            </w:r>
            <w:r w:rsidR="007F1F8B" w:rsidRPr="009C03B9">
              <w:rPr>
                <w:b/>
                <w:szCs w:val="22"/>
                <w:lang w:val="en-CA"/>
              </w:rPr>
              <w:t>1/SC</w:t>
            </w:r>
            <w:r w:rsidR="005E1AC6" w:rsidRPr="009C03B9">
              <w:rPr>
                <w:b/>
                <w:szCs w:val="22"/>
                <w:lang w:val="en-CA"/>
              </w:rPr>
              <w:t> </w:t>
            </w:r>
            <w:r w:rsidR="007F1F8B" w:rsidRPr="009C03B9">
              <w:rPr>
                <w:b/>
                <w:szCs w:val="22"/>
                <w:lang w:val="en-CA"/>
              </w:rPr>
              <w:t>29/WG</w:t>
            </w:r>
            <w:r w:rsidR="005E1AC6" w:rsidRPr="009C03B9">
              <w:rPr>
                <w:b/>
                <w:szCs w:val="22"/>
                <w:lang w:val="en-CA"/>
              </w:rPr>
              <w:t> </w:t>
            </w:r>
            <w:r w:rsidR="007F1F8B" w:rsidRPr="009C03B9">
              <w:rPr>
                <w:b/>
                <w:szCs w:val="22"/>
                <w:lang w:val="en-CA"/>
              </w:rPr>
              <w:t>11</w:t>
            </w:r>
          </w:p>
          <w:p w14:paraId="2B4C9D54" w14:textId="5DBD6B04" w:rsidR="00E61DAC" w:rsidRPr="009C03B9" w:rsidRDefault="00B51186" w:rsidP="005D35ED">
            <w:pPr>
              <w:tabs>
                <w:tab w:val="left" w:pos="7200"/>
              </w:tabs>
              <w:spacing w:before="0"/>
              <w:rPr>
                <w:b/>
                <w:szCs w:val="22"/>
                <w:lang w:val="en-CA"/>
              </w:rPr>
            </w:pPr>
            <w:r w:rsidRPr="009C03B9">
              <w:rPr>
                <w:lang w:val="en-CA"/>
              </w:rPr>
              <w:t>3</w:t>
            </w:r>
            <w:r w:rsidR="006E47E7">
              <w:rPr>
                <w:lang w:val="en-CA"/>
              </w:rPr>
              <w:t>8</w:t>
            </w:r>
            <w:r w:rsidRPr="009C03B9">
              <w:rPr>
                <w:lang w:val="en-CA"/>
              </w:rPr>
              <w:t xml:space="preserve">th Meeting: </w:t>
            </w:r>
            <w:r w:rsidR="006E47E7">
              <w:rPr>
                <w:lang w:val="en-CA"/>
              </w:rPr>
              <w:t>Brussels</w:t>
            </w:r>
            <w:r w:rsidRPr="009C03B9">
              <w:rPr>
                <w:lang w:val="en-CA"/>
              </w:rPr>
              <w:t xml:space="preserve">, </w:t>
            </w:r>
            <w:r w:rsidR="006E47E7">
              <w:rPr>
                <w:lang w:val="en-CA"/>
              </w:rPr>
              <w:t>BE</w:t>
            </w:r>
            <w:r w:rsidRPr="009C03B9">
              <w:rPr>
                <w:lang w:val="en-CA"/>
              </w:rPr>
              <w:t xml:space="preserve">, </w:t>
            </w:r>
            <w:r w:rsidR="00BC1D74">
              <w:rPr>
                <w:lang w:val="en-CA"/>
              </w:rPr>
              <w:t>10</w:t>
            </w:r>
            <w:r w:rsidRPr="009C03B9">
              <w:rPr>
                <w:lang w:val="en-CA"/>
              </w:rPr>
              <w:t>–</w:t>
            </w:r>
            <w:r w:rsidR="00BC1D74" w:rsidRPr="009C03B9">
              <w:rPr>
                <w:lang w:val="en-CA"/>
              </w:rPr>
              <w:t>1</w:t>
            </w:r>
            <w:r w:rsidR="00BC1D74">
              <w:rPr>
                <w:lang w:val="en-CA"/>
              </w:rPr>
              <w:t>7</w:t>
            </w:r>
            <w:r w:rsidR="00BC1D74" w:rsidRPr="009C03B9">
              <w:rPr>
                <w:lang w:val="en-CA"/>
              </w:rPr>
              <w:t xml:space="preserve"> </w:t>
            </w:r>
            <w:r w:rsidR="00BC1D74">
              <w:rPr>
                <w:lang w:val="en-CA"/>
              </w:rPr>
              <w:t>January</w:t>
            </w:r>
            <w:r w:rsidRPr="009C03B9">
              <w:rPr>
                <w:lang w:val="en-CA"/>
              </w:rPr>
              <w:t xml:space="preserve"> 20</w:t>
            </w:r>
            <w:r w:rsidR="00BC1D74">
              <w:rPr>
                <w:lang w:val="en-CA"/>
              </w:rPr>
              <w:t>20</w:t>
            </w:r>
          </w:p>
        </w:tc>
        <w:tc>
          <w:tcPr>
            <w:tcW w:w="3240" w:type="dxa"/>
          </w:tcPr>
          <w:p w14:paraId="353C5F48" w14:textId="5EBFCD59" w:rsidR="008A4B4C" w:rsidRPr="009C03B9" w:rsidRDefault="00E61DAC" w:rsidP="005D35ED">
            <w:pPr>
              <w:tabs>
                <w:tab w:val="left" w:pos="7200"/>
              </w:tabs>
              <w:rPr>
                <w:u w:val="single"/>
                <w:lang w:val="en-CA"/>
              </w:rPr>
            </w:pPr>
            <w:r w:rsidRPr="009C03B9">
              <w:rPr>
                <w:lang w:val="en-CA"/>
              </w:rPr>
              <w:t>Document</w:t>
            </w:r>
            <w:r w:rsidR="006C5D39" w:rsidRPr="009C03B9">
              <w:rPr>
                <w:lang w:val="en-CA"/>
              </w:rPr>
              <w:t>: JC</w:t>
            </w:r>
            <w:r w:rsidRPr="009C03B9">
              <w:rPr>
                <w:lang w:val="en-CA"/>
              </w:rPr>
              <w:t>T</w:t>
            </w:r>
            <w:r w:rsidR="006C5D39" w:rsidRPr="009C03B9">
              <w:rPr>
                <w:lang w:val="en-CA"/>
              </w:rPr>
              <w:t>VC</w:t>
            </w:r>
            <w:r w:rsidRPr="009C03B9">
              <w:rPr>
                <w:lang w:val="en-CA"/>
              </w:rPr>
              <w:t>-</w:t>
            </w:r>
            <w:r w:rsidR="006E47E7" w:rsidRPr="009C03B9">
              <w:rPr>
                <w:lang w:val="en-CA"/>
              </w:rPr>
              <w:t>A</w:t>
            </w:r>
            <w:r w:rsidR="006E47E7">
              <w:rPr>
                <w:lang w:val="en-CA"/>
              </w:rPr>
              <w:t>L</w:t>
            </w:r>
            <w:r w:rsidR="006E47E7" w:rsidRPr="009C03B9">
              <w:rPr>
                <w:lang w:val="en-CA"/>
              </w:rPr>
              <w:t>1</w:t>
            </w:r>
            <w:bookmarkStart w:id="0" w:name="_GoBack"/>
            <w:bookmarkEnd w:id="0"/>
            <w:r w:rsidR="006E47E7" w:rsidRPr="009C03B9">
              <w:rPr>
                <w:lang w:val="en-CA"/>
              </w:rPr>
              <w:t>005</w:t>
            </w:r>
            <w:r w:rsidR="00B77CA2" w:rsidRPr="009C03B9">
              <w:rPr>
                <w:lang w:val="en-CA"/>
              </w:rPr>
              <w:t>-v1</w:t>
            </w:r>
          </w:p>
        </w:tc>
      </w:tr>
    </w:tbl>
    <w:p w14:paraId="32151260" w14:textId="77777777" w:rsidR="00E61DAC" w:rsidRPr="009C03B9"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C03B9" w14:paraId="3B4E2EE3" w14:textId="77777777" w:rsidTr="00E410C8">
        <w:tc>
          <w:tcPr>
            <w:tcW w:w="1458" w:type="dxa"/>
          </w:tcPr>
          <w:p w14:paraId="6D6EABD0" w14:textId="77777777" w:rsidR="00E61DAC" w:rsidRPr="009C03B9" w:rsidRDefault="00E61DAC">
            <w:pPr>
              <w:spacing w:before="60" w:after="60"/>
              <w:rPr>
                <w:i/>
                <w:szCs w:val="22"/>
                <w:lang w:val="en-CA"/>
              </w:rPr>
            </w:pPr>
            <w:r w:rsidRPr="009C03B9">
              <w:rPr>
                <w:i/>
                <w:szCs w:val="22"/>
                <w:lang w:val="en-CA"/>
              </w:rPr>
              <w:t>Title:</w:t>
            </w:r>
          </w:p>
        </w:tc>
        <w:tc>
          <w:tcPr>
            <w:tcW w:w="7902" w:type="dxa"/>
            <w:gridSpan w:val="3"/>
          </w:tcPr>
          <w:p w14:paraId="49C23A94" w14:textId="7F35B59B" w:rsidR="00E61DAC" w:rsidRPr="009C03B9" w:rsidRDefault="00B77CA2">
            <w:pPr>
              <w:spacing w:before="60" w:after="60"/>
              <w:rPr>
                <w:b/>
                <w:szCs w:val="22"/>
                <w:lang w:val="en-CA"/>
              </w:rPr>
            </w:pPr>
            <w:r w:rsidRPr="00B5478D">
              <w:rPr>
                <w:b/>
                <w:szCs w:val="22"/>
                <w:lang w:val="en-CA"/>
              </w:rPr>
              <w:t xml:space="preserve">Shutter interval </w:t>
            </w:r>
            <w:r w:rsidR="00611053">
              <w:rPr>
                <w:b/>
                <w:szCs w:val="22"/>
                <w:lang w:val="en-CA"/>
              </w:rPr>
              <w:t xml:space="preserve">information </w:t>
            </w:r>
            <w:r w:rsidRPr="00B5478D">
              <w:rPr>
                <w:b/>
                <w:szCs w:val="22"/>
                <w:lang w:val="en-CA"/>
              </w:rPr>
              <w:t xml:space="preserve">SEI message for HEVC (Draft </w:t>
            </w:r>
            <w:r w:rsidR="006E47E7">
              <w:rPr>
                <w:b/>
                <w:szCs w:val="22"/>
                <w:lang w:val="en-CA"/>
              </w:rPr>
              <w:t>2</w:t>
            </w:r>
            <w:r w:rsidRPr="00B5478D">
              <w:rPr>
                <w:b/>
                <w:szCs w:val="22"/>
                <w:lang w:val="en-CA"/>
              </w:rPr>
              <w:t>)</w:t>
            </w:r>
          </w:p>
        </w:tc>
      </w:tr>
      <w:tr w:rsidR="00E61DAC" w:rsidRPr="009C03B9" w14:paraId="0A1ECD37" w14:textId="77777777" w:rsidTr="00E410C8">
        <w:tc>
          <w:tcPr>
            <w:tcW w:w="1458" w:type="dxa"/>
          </w:tcPr>
          <w:p w14:paraId="41697C41" w14:textId="77777777" w:rsidR="00E61DAC" w:rsidRPr="009C03B9" w:rsidRDefault="00E61DAC">
            <w:pPr>
              <w:spacing w:before="60" w:after="60"/>
              <w:rPr>
                <w:i/>
                <w:szCs w:val="22"/>
                <w:lang w:val="en-CA"/>
              </w:rPr>
            </w:pPr>
            <w:r w:rsidRPr="009C03B9">
              <w:rPr>
                <w:i/>
                <w:szCs w:val="22"/>
                <w:lang w:val="en-CA"/>
              </w:rPr>
              <w:t>Status:</w:t>
            </w:r>
          </w:p>
        </w:tc>
        <w:tc>
          <w:tcPr>
            <w:tcW w:w="7902" w:type="dxa"/>
            <w:gridSpan w:val="3"/>
          </w:tcPr>
          <w:p w14:paraId="06D08F86" w14:textId="0E1AC100" w:rsidR="00E61DAC" w:rsidRPr="009C03B9" w:rsidRDefault="00646B4E">
            <w:pPr>
              <w:spacing w:before="60" w:after="60"/>
              <w:rPr>
                <w:szCs w:val="22"/>
                <w:lang w:val="en-CA"/>
              </w:rPr>
            </w:pPr>
            <w:r w:rsidRPr="009C03B9">
              <w:rPr>
                <w:szCs w:val="22"/>
                <w:lang w:val="en-CA"/>
              </w:rPr>
              <w:t>Output document a</w:t>
            </w:r>
            <w:r w:rsidR="00E61DAC" w:rsidRPr="009C03B9">
              <w:rPr>
                <w:szCs w:val="22"/>
                <w:lang w:val="en-CA"/>
              </w:rPr>
              <w:t xml:space="preserve">pproved by </w:t>
            </w:r>
            <w:r w:rsidR="00AE341B" w:rsidRPr="009C03B9">
              <w:rPr>
                <w:szCs w:val="22"/>
                <w:lang w:val="en-CA"/>
              </w:rPr>
              <w:t>JCT-VC</w:t>
            </w:r>
          </w:p>
        </w:tc>
      </w:tr>
      <w:tr w:rsidR="00E61DAC" w:rsidRPr="009C03B9" w14:paraId="47CDA43F" w14:textId="77777777" w:rsidTr="00E410C8">
        <w:tc>
          <w:tcPr>
            <w:tcW w:w="1458" w:type="dxa"/>
          </w:tcPr>
          <w:p w14:paraId="5AB38009" w14:textId="77777777" w:rsidR="00E61DAC" w:rsidRPr="009C03B9" w:rsidRDefault="00E61DAC">
            <w:pPr>
              <w:spacing w:before="60" w:after="60"/>
              <w:rPr>
                <w:i/>
                <w:szCs w:val="22"/>
                <w:lang w:val="en-CA"/>
              </w:rPr>
            </w:pPr>
            <w:r w:rsidRPr="009C03B9">
              <w:rPr>
                <w:i/>
                <w:szCs w:val="22"/>
                <w:lang w:val="en-CA"/>
              </w:rPr>
              <w:t>Purpose:</w:t>
            </w:r>
          </w:p>
        </w:tc>
        <w:tc>
          <w:tcPr>
            <w:tcW w:w="7902" w:type="dxa"/>
            <w:gridSpan w:val="3"/>
          </w:tcPr>
          <w:p w14:paraId="3343B6EE" w14:textId="25C0D37E" w:rsidR="00E61DAC" w:rsidRPr="009C03B9" w:rsidRDefault="005E1AC6" w:rsidP="005E1AC6">
            <w:pPr>
              <w:spacing w:before="60" w:after="60"/>
              <w:rPr>
                <w:szCs w:val="22"/>
                <w:lang w:val="en-CA"/>
              </w:rPr>
            </w:pPr>
            <w:r w:rsidRPr="009C03B9">
              <w:rPr>
                <w:szCs w:val="22"/>
                <w:lang w:val="en-CA"/>
              </w:rPr>
              <w:t>Draft</w:t>
            </w:r>
            <w:r w:rsidR="003B0479" w:rsidRPr="009C03B9">
              <w:rPr>
                <w:szCs w:val="22"/>
                <w:lang w:val="en-CA"/>
              </w:rPr>
              <w:t xml:space="preserve"> text</w:t>
            </w:r>
          </w:p>
        </w:tc>
      </w:tr>
      <w:tr w:rsidR="00E61DAC" w:rsidRPr="009C03B9" w14:paraId="11A48DDC" w14:textId="77777777" w:rsidTr="00E410C8">
        <w:tc>
          <w:tcPr>
            <w:tcW w:w="1458" w:type="dxa"/>
          </w:tcPr>
          <w:p w14:paraId="3722F248" w14:textId="77777777" w:rsidR="00E61DAC" w:rsidRPr="009C03B9" w:rsidRDefault="00E61DAC">
            <w:pPr>
              <w:spacing w:before="60" w:after="60"/>
              <w:rPr>
                <w:i/>
                <w:szCs w:val="22"/>
                <w:lang w:val="en-CA"/>
              </w:rPr>
            </w:pPr>
            <w:r w:rsidRPr="009C03B9">
              <w:rPr>
                <w:i/>
                <w:szCs w:val="22"/>
                <w:lang w:val="en-CA"/>
              </w:rPr>
              <w:t>Author(s) or</w:t>
            </w:r>
            <w:r w:rsidRPr="009C03B9">
              <w:rPr>
                <w:i/>
                <w:szCs w:val="22"/>
                <w:lang w:val="en-CA"/>
              </w:rPr>
              <w:br/>
              <w:t>Contact(s):</w:t>
            </w:r>
          </w:p>
        </w:tc>
        <w:tc>
          <w:tcPr>
            <w:tcW w:w="3762" w:type="dxa"/>
          </w:tcPr>
          <w:p w14:paraId="52B5957D" w14:textId="01E09A5F" w:rsidR="00E61DAC" w:rsidRPr="009C03B9" w:rsidRDefault="00B77CA2">
            <w:pPr>
              <w:spacing w:before="60" w:after="60"/>
              <w:rPr>
                <w:szCs w:val="22"/>
                <w:lang w:val="en-CA"/>
              </w:rPr>
            </w:pPr>
            <w:r w:rsidRPr="009C03B9">
              <w:rPr>
                <w:szCs w:val="22"/>
                <w:lang w:val="en-CA"/>
              </w:rPr>
              <w:t>Sean T. McCarthy</w:t>
            </w:r>
            <w:r w:rsidRPr="009C03B9">
              <w:rPr>
                <w:szCs w:val="22"/>
                <w:lang w:val="en-CA"/>
              </w:rPr>
              <w:br/>
              <w:t>Gary J. Sullivan</w:t>
            </w:r>
            <w:r w:rsidRPr="009C03B9">
              <w:rPr>
                <w:szCs w:val="22"/>
                <w:lang w:val="en-CA"/>
              </w:rPr>
              <w:br/>
              <w:t>Ye-Kui Wang</w:t>
            </w:r>
          </w:p>
        </w:tc>
        <w:tc>
          <w:tcPr>
            <w:tcW w:w="900" w:type="dxa"/>
          </w:tcPr>
          <w:p w14:paraId="1B34B461" w14:textId="60D6242B" w:rsidR="00E61DAC" w:rsidRPr="009C03B9" w:rsidRDefault="00E61DAC">
            <w:pPr>
              <w:spacing w:before="60" w:after="60"/>
              <w:rPr>
                <w:szCs w:val="22"/>
                <w:lang w:val="en-CA"/>
              </w:rPr>
            </w:pPr>
            <w:r w:rsidRPr="009C03B9">
              <w:rPr>
                <w:szCs w:val="22"/>
                <w:lang w:val="en-CA"/>
              </w:rPr>
              <w:t>Email:</w:t>
            </w:r>
          </w:p>
        </w:tc>
        <w:tc>
          <w:tcPr>
            <w:tcW w:w="3240" w:type="dxa"/>
          </w:tcPr>
          <w:p w14:paraId="4FF8AA28" w14:textId="12366814" w:rsidR="00E61DAC" w:rsidRPr="009C03B9" w:rsidRDefault="009708AA" w:rsidP="005952A5">
            <w:pPr>
              <w:spacing w:before="60" w:after="60"/>
              <w:rPr>
                <w:szCs w:val="22"/>
                <w:lang w:val="en-CA"/>
              </w:rPr>
            </w:pPr>
            <w:hyperlink r:id="rId9" w:history="1">
              <w:r w:rsidR="00131B40" w:rsidRPr="009C03B9">
                <w:rPr>
                  <w:rStyle w:val="Hyperlink"/>
                  <w:szCs w:val="22"/>
                  <w:lang w:val="en-CA"/>
                </w:rPr>
                <w:t>sean.mccarthy@dolby.com</w:t>
              </w:r>
            </w:hyperlink>
            <w:r w:rsidR="00B77CA2" w:rsidRPr="009C03B9">
              <w:rPr>
                <w:szCs w:val="22"/>
                <w:lang w:val="en-CA"/>
              </w:rPr>
              <w:br/>
            </w:r>
            <w:hyperlink r:id="rId10" w:history="1">
              <w:r w:rsidR="00B77CA2" w:rsidRPr="009C03B9">
                <w:rPr>
                  <w:rStyle w:val="Hyperlink"/>
                  <w:szCs w:val="22"/>
                  <w:lang w:val="en-CA"/>
                </w:rPr>
                <w:t>garysull@microsoft.com</w:t>
              </w:r>
            </w:hyperlink>
            <w:r w:rsidR="00B77CA2" w:rsidRPr="009C03B9">
              <w:rPr>
                <w:szCs w:val="22"/>
                <w:lang w:val="en-CA"/>
              </w:rPr>
              <w:br/>
            </w:r>
            <w:hyperlink r:id="rId11" w:history="1">
              <w:r w:rsidR="00131B40" w:rsidRPr="00B5478D">
                <w:rPr>
                  <w:rStyle w:val="Hyperlink"/>
                  <w:szCs w:val="22"/>
                  <w:lang w:val="en-CA"/>
                </w:rPr>
                <w:t>yekui.wang@bytedance.com</w:t>
              </w:r>
            </w:hyperlink>
          </w:p>
        </w:tc>
      </w:tr>
      <w:tr w:rsidR="00E61DAC" w:rsidRPr="009C03B9" w14:paraId="508325BE" w14:textId="77777777" w:rsidTr="00E410C8">
        <w:tc>
          <w:tcPr>
            <w:tcW w:w="1458" w:type="dxa"/>
          </w:tcPr>
          <w:p w14:paraId="70E2F5C7" w14:textId="77777777" w:rsidR="00E61DAC" w:rsidRPr="009C03B9" w:rsidRDefault="00E61DAC">
            <w:pPr>
              <w:spacing w:before="60" w:after="60"/>
              <w:rPr>
                <w:i/>
                <w:szCs w:val="22"/>
                <w:lang w:val="en-CA"/>
              </w:rPr>
            </w:pPr>
            <w:r w:rsidRPr="009C03B9">
              <w:rPr>
                <w:i/>
                <w:szCs w:val="22"/>
                <w:lang w:val="en-CA"/>
              </w:rPr>
              <w:t>Source:</w:t>
            </w:r>
          </w:p>
        </w:tc>
        <w:tc>
          <w:tcPr>
            <w:tcW w:w="7902" w:type="dxa"/>
            <w:gridSpan w:val="3"/>
          </w:tcPr>
          <w:p w14:paraId="4DFBD0B9" w14:textId="29805532" w:rsidR="00E61DAC" w:rsidRPr="009C03B9" w:rsidRDefault="00B77CA2">
            <w:pPr>
              <w:spacing w:before="60" w:after="60"/>
              <w:rPr>
                <w:szCs w:val="22"/>
                <w:lang w:val="en-CA"/>
              </w:rPr>
            </w:pPr>
            <w:r w:rsidRPr="009C03B9">
              <w:rPr>
                <w:szCs w:val="22"/>
                <w:lang w:val="en-CA"/>
              </w:rPr>
              <w:t>Editors</w:t>
            </w:r>
          </w:p>
        </w:tc>
      </w:tr>
    </w:tbl>
    <w:p w14:paraId="524BD060" w14:textId="77777777" w:rsidR="00E61DAC" w:rsidRPr="009C03B9" w:rsidRDefault="00E61DAC">
      <w:pPr>
        <w:tabs>
          <w:tab w:val="right" w:pos="9360"/>
        </w:tabs>
        <w:spacing w:before="120" w:after="240"/>
        <w:jc w:val="center"/>
        <w:rPr>
          <w:szCs w:val="22"/>
          <w:lang w:val="en-CA"/>
        </w:rPr>
      </w:pPr>
      <w:r w:rsidRPr="009C03B9">
        <w:rPr>
          <w:szCs w:val="22"/>
          <w:u w:val="single"/>
          <w:lang w:val="en-CA"/>
        </w:rPr>
        <w:t>_____________________________</w:t>
      </w:r>
    </w:p>
    <w:p w14:paraId="4185D15C" w14:textId="77777777" w:rsidR="00275BCF" w:rsidRPr="009C03B9" w:rsidRDefault="00275BCF" w:rsidP="009234A5">
      <w:pPr>
        <w:pStyle w:val="Heading1"/>
        <w:numPr>
          <w:ilvl w:val="0"/>
          <w:numId w:val="0"/>
        </w:numPr>
        <w:ind w:left="432" w:hanging="432"/>
        <w:rPr>
          <w:lang w:val="en-CA"/>
        </w:rPr>
      </w:pPr>
      <w:r w:rsidRPr="009C03B9">
        <w:rPr>
          <w:lang w:val="en-CA"/>
        </w:rPr>
        <w:t>Abstract</w:t>
      </w:r>
    </w:p>
    <w:p w14:paraId="5C6252B9" w14:textId="69D18472" w:rsidR="00263398" w:rsidRPr="009C03B9" w:rsidRDefault="00131B40" w:rsidP="009234A5">
      <w:pPr>
        <w:rPr>
          <w:szCs w:val="22"/>
          <w:lang w:val="en-CA"/>
        </w:rPr>
      </w:pPr>
      <w:r w:rsidRPr="009C03B9">
        <w:rPr>
          <w:szCs w:val="22"/>
          <w:lang w:val="en-CA"/>
        </w:rPr>
        <w:t>This document contains the draft text for changes to the High Efficiency Video Coding (HEVC) standard (Rec. ITU-T H.265 | ISO/IEC 23008-2) to specify the shutter interval information SEI message.</w:t>
      </w:r>
    </w:p>
    <w:p w14:paraId="387554E0" w14:textId="77777777"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CDFD229" w14:textId="6F85B8CC" w:rsidR="00160F80" w:rsidRPr="000A3A93" w:rsidRDefault="00160F80" w:rsidP="00160F8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1" w:author="McCarthy, Sean" w:date="2020-01-28T16:02:00Z"/>
          <w:rFonts w:eastAsia="SimSun"/>
          <w:i/>
          <w:noProof/>
          <w:sz w:val="24"/>
          <w:highlight w:val="green"/>
          <w:lang w:val="en-CA"/>
          <w:rPrChange w:id="2" w:author="McCarthy, Sean" w:date="2020-01-28T16:09:00Z">
            <w:rPr>
              <w:ins w:id="3" w:author="McCarthy, Sean" w:date="2020-01-28T16:02:00Z"/>
              <w:rFonts w:eastAsia="SimSun"/>
              <w:i/>
              <w:noProof/>
              <w:sz w:val="24"/>
              <w:lang w:val="en-CA"/>
            </w:rPr>
          </w:rPrChange>
        </w:rPr>
      </w:pPr>
      <w:ins w:id="4" w:author="McCarthy, Sean" w:date="2020-01-28T16:01:00Z">
        <w:r w:rsidRPr="000A3A93">
          <w:rPr>
            <w:rFonts w:eastAsia="SimSun"/>
            <w:i/>
            <w:noProof/>
            <w:sz w:val="24"/>
            <w:highlight w:val="green"/>
            <w:lang w:val="en-CA"/>
            <w:rPrChange w:id="5" w:author="McCarthy, Sean" w:date="2020-01-28T16:09:00Z">
              <w:rPr>
                <w:rFonts w:eastAsia="SimSun"/>
                <w:i/>
                <w:noProof/>
                <w:sz w:val="24"/>
                <w:lang w:val="en-CA"/>
              </w:rPr>
            </w:rPrChange>
          </w:rPr>
          <w:t>Add</w:t>
        </w:r>
      </w:ins>
      <w:ins w:id="6" w:author="McCarthy, Sean" w:date="2020-01-28T16:02:00Z">
        <w:r w:rsidRPr="000A3A93">
          <w:rPr>
            <w:rFonts w:eastAsia="SimSun"/>
            <w:i/>
            <w:noProof/>
            <w:sz w:val="24"/>
            <w:highlight w:val="green"/>
            <w:lang w:val="en-CA"/>
            <w:rPrChange w:id="7" w:author="McCarthy, Sean" w:date="2020-01-28T16:09:00Z">
              <w:rPr>
                <w:rFonts w:eastAsia="SimSun"/>
                <w:i/>
                <w:noProof/>
                <w:sz w:val="24"/>
                <w:lang w:val="en-CA"/>
              </w:rPr>
            </w:rPrChange>
          </w:rPr>
          <w:t xml:space="preserve"> abbreviation to clause 4, as </w:t>
        </w:r>
      </w:ins>
      <w:ins w:id="8" w:author="McCarthy, Sean" w:date="2020-01-28T16:01:00Z">
        <w:r w:rsidRPr="000A3A93">
          <w:rPr>
            <w:rFonts w:eastAsia="SimSun"/>
            <w:i/>
            <w:noProof/>
            <w:sz w:val="24"/>
            <w:highlight w:val="green"/>
            <w:lang w:val="en-CA"/>
            <w:rPrChange w:id="9" w:author="McCarthy, Sean" w:date="2020-01-28T16:09:00Z">
              <w:rPr>
                <w:rFonts w:eastAsia="SimSun"/>
                <w:i/>
                <w:noProof/>
                <w:sz w:val="24"/>
                <w:lang w:val="en-CA"/>
              </w:rPr>
            </w:rPrChange>
          </w:rPr>
          <w:t>follow</w:t>
        </w:r>
      </w:ins>
      <w:ins w:id="10" w:author="McCarthy, Sean" w:date="2020-01-28T16:02:00Z">
        <w:r w:rsidRPr="000A3A93">
          <w:rPr>
            <w:rFonts w:eastAsia="SimSun"/>
            <w:i/>
            <w:noProof/>
            <w:sz w:val="24"/>
            <w:highlight w:val="green"/>
            <w:lang w:val="en-CA"/>
            <w:rPrChange w:id="11" w:author="McCarthy, Sean" w:date="2020-01-28T16:09:00Z">
              <w:rPr>
                <w:rFonts w:eastAsia="SimSun"/>
                <w:i/>
                <w:noProof/>
                <w:sz w:val="24"/>
                <w:lang w:val="en-CA"/>
              </w:rPr>
            </w:rPrChange>
          </w:rPr>
          <w:t>s</w:t>
        </w:r>
      </w:ins>
      <w:ins w:id="12" w:author="McCarthy, Sean" w:date="2020-01-28T16:01:00Z">
        <w:r w:rsidRPr="000A3A93">
          <w:rPr>
            <w:rFonts w:eastAsia="SimSun"/>
            <w:i/>
            <w:noProof/>
            <w:sz w:val="24"/>
            <w:highlight w:val="green"/>
            <w:lang w:val="en-CA"/>
            <w:rPrChange w:id="13" w:author="McCarthy, Sean" w:date="2020-01-28T16:09:00Z">
              <w:rPr>
                <w:rFonts w:eastAsia="SimSun"/>
                <w:i/>
                <w:noProof/>
                <w:sz w:val="24"/>
                <w:lang w:val="en-CA"/>
              </w:rPr>
            </w:rPrChange>
          </w:rPr>
          <w:t>:</w:t>
        </w:r>
      </w:ins>
    </w:p>
    <w:p w14:paraId="18DA2FE7" w14:textId="048FD707" w:rsidR="00160F80" w:rsidRPr="003F3F11" w:rsidRDefault="00160F80">
      <w:pPr>
        <w:tabs>
          <w:tab w:val="clear" w:pos="360"/>
          <w:tab w:val="clear" w:pos="720"/>
          <w:tab w:val="left" w:pos="1000"/>
        </w:tabs>
        <w:rPr>
          <w:ins w:id="14" w:author="McCarthy, Sean" w:date="2020-01-28T16:02:00Z"/>
          <w:noProof/>
        </w:rPr>
        <w:pPrChange w:id="15" w:author="McCarthy, Sean" w:date="2020-01-28T16:08:00Z">
          <w:pPr>
            <w:tabs>
              <w:tab w:val="left" w:pos="1000"/>
            </w:tabs>
          </w:pPr>
        </w:pPrChange>
      </w:pPr>
      <w:ins w:id="16" w:author="McCarthy, Sean" w:date="2020-01-28T16:02:00Z">
        <w:r w:rsidRPr="000A3A93">
          <w:rPr>
            <w:noProof/>
            <w:highlight w:val="green"/>
            <w:rPrChange w:id="17" w:author="McCarthy, Sean" w:date="2020-01-28T16:09:00Z">
              <w:rPr>
                <w:noProof/>
              </w:rPr>
            </w:rPrChange>
          </w:rPr>
          <w:t>ATSC</w:t>
        </w:r>
        <w:r w:rsidRPr="000A3A93">
          <w:rPr>
            <w:noProof/>
            <w:highlight w:val="green"/>
            <w:rPrChange w:id="18" w:author="McCarthy, Sean" w:date="2020-01-28T16:09:00Z">
              <w:rPr>
                <w:noProof/>
              </w:rPr>
            </w:rPrChange>
          </w:rPr>
          <w:tab/>
        </w:r>
      </w:ins>
      <w:ins w:id="19" w:author="McCarthy, Sean" w:date="2020-01-28T16:03:00Z">
        <w:r w:rsidRPr="000A3A93">
          <w:rPr>
            <w:noProof/>
            <w:highlight w:val="green"/>
            <w:rPrChange w:id="20" w:author="McCarthy, Sean" w:date="2020-01-28T16:09:00Z">
              <w:rPr>
                <w:noProof/>
              </w:rPr>
            </w:rPrChange>
          </w:rPr>
          <w:t xml:space="preserve">Advanced Television Systems </w:t>
        </w:r>
      </w:ins>
      <w:ins w:id="21" w:author="McCarthy, Sean" w:date="2020-01-28T16:04:00Z">
        <w:r w:rsidRPr="000A3A93">
          <w:rPr>
            <w:noProof/>
            <w:highlight w:val="green"/>
            <w:rPrChange w:id="22" w:author="McCarthy, Sean" w:date="2020-01-28T16:09:00Z">
              <w:rPr>
                <w:noProof/>
              </w:rPr>
            </w:rPrChange>
          </w:rPr>
          <w:t>Committ</w:t>
        </w:r>
      </w:ins>
      <w:ins w:id="23" w:author="McCarthy, Sean" w:date="2020-01-28T16:06:00Z">
        <w:r w:rsidRPr="000A3A93">
          <w:rPr>
            <w:noProof/>
            <w:highlight w:val="green"/>
            <w:rPrChange w:id="24" w:author="McCarthy, Sean" w:date="2020-01-28T16:09:00Z">
              <w:rPr>
                <w:noProof/>
              </w:rPr>
            </w:rPrChange>
          </w:rPr>
          <w:t>e</w:t>
        </w:r>
      </w:ins>
      <w:ins w:id="25" w:author="McCarthy, Sean" w:date="2020-01-28T16:04:00Z">
        <w:r w:rsidRPr="000A3A93">
          <w:rPr>
            <w:noProof/>
            <w:highlight w:val="green"/>
            <w:rPrChange w:id="26" w:author="McCarthy, Sean" w:date="2020-01-28T16:09:00Z">
              <w:rPr>
                <w:noProof/>
              </w:rPr>
            </w:rPrChange>
          </w:rPr>
          <w:t>e</w:t>
        </w:r>
      </w:ins>
    </w:p>
    <w:p w14:paraId="0845DBA9" w14:textId="24DE6E9F"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Replace D.2.1 with the following:</w:t>
      </w:r>
    </w:p>
    <w:p w14:paraId="6C6F2C60" w14:textId="77777777" w:rsidR="00CF255A" w:rsidRPr="009C03B9" w:rsidRDefault="00CF255A" w:rsidP="00CF255A">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27" w:name="_Ref399007788"/>
      <w:bookmarkStart w:id="28" w:name="_Toc452007389"/>
      <w:r w:rsidRPr="009C03B9">
        <w:rPr>
          <w:rFonts w:eastAsia="Malgun Gothic"/>
          <w:b/>
          <w:bCs/>
          <w:sz w:val="20"/>
          <w:lang w:val="en-CA"/>
        </w:rPr>
        <w:t>D.2.1</w:t>
      </w:r>
      <w:r w:rsidRPr="009C03B9">
        <w:rPr>
          <w:rFonts w:eastAsia="Malgun Gothic"/>
          <w:b/>
          <w:bCs/>
          <w:sz w:val="20"/>
          <w:lang w:val="en-CA"/>
        </w:rPr>
        <w:tab/>
        <w:t>General SEI message syntax</w:t>
      </w:r>
      <w:bookmarkEnd w:id="27"/>
      <w:bookmarkEnd w:id="28"/>
    </w:p>
    <w:p w14:paraId="77C7818C" w14:textId="221EA2A8" w:rsidR="00CF255A" w:rsidRPr="009C03B9" w:rsidRDefault="00CF255A" w:rsidP="009234A5">
      <w:pPr>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F255A" w:rsidRPr="009C03B9" w14:paraId="7BF95B8C" w14:textId="77777777" w:rsidTr="001306D5">
        <w:trPr>
          <w:cantSplit/>
          <w:jc w:val="center"/>
        </w:trPr>
        <w:tc>
          <w:tcPr>
            <w:tcW w:w="7920" w:type="dxa"/>
          </w:tcPr>
          <w:p w14:paraId="27D393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sei_payload( payloadType, payloadSize ) {</w:t>
            </w:r>
          </w:p>
        </w:tc>
        <w:tc>
          <w:tcPr>
            <w:tcW w:w="1157" w:type="dxa"/>
          </w:tcPr>
          <w:p w14:paraId="7ADC997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r w:rsidRPr="00B5478D">
              <w:rPr>
                <w:rFonts w:eastAsia="Malgun Gothic"/>
                <w:b/>
                <w:bCs/>
                <w:noProof/>
                <w:sz w:val="20"/>
                <w:lang w:val="en-CA"/>
              </w:rPr>
              <w:t>Descriptor</w:t>
            </w:r>
          </w:p>
        </w:tc>
      </w:tr>
      <w:tr w:rsidR="00CF255A" w:rsidRPr="009C03B9" w14:paraId="263C7E09" w14:textId="77777777" w:rsidTr="001306D5">
        <w:trPr>
          <w:cantSplit/>
          <w:jc w:val="center"/>
        </w:trPr>
        <w:tc>
          <w:tcPr>
            <w:tcW w:w="7920" w:type="dxa"/>
          </w:tcPr>
          <w:p w14:paraId="283A15E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nal_unit_type  = =  PREFIX_SEI_NUT )</w:t>
            </w:r>
          </w:p>
        </w:tc>
        <w:tc>
          <w:tcPr>
            <w:tcW w:w="1157" w:type="dxa"/>
          </w:tcPr>
          <w:p w14:paraId="5767052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
                <w:bCs/>
                <w:noProof/>
                <w:sz w:val="20"/>
                <w:lang w:val="en-CA"/>
              </w:rPr>
            </w:pPr>
          </w:p>
        </w:tc>
      </w:tr>
      <w:tr w:rsidR="00CF255A" w:rsidRPr="009C03B9" w14:paraId="5719288D" w14:textId="77777777" w:rsidTr="001306D5">
        <w:trPr>
          <w:cantSplit/>
          <w:jc w:val="center"/>
        </w:trPr>
        <w:tc>
          <w:tcPr>
            <w:tcW w:w="7920" w:type="dxa"/>
          </w:tcPr>
          <w:p w14:paraId="79BBD7D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0 )</w:t>
            </w:r>
          </w:p>
        </w:tc>
        <w:tc>
          <w:tcPr>
            <w:tcW w:w="1157" w:type="dxa"/>
          </w:tcPr>
          <w:p w14:paraId="3654324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D96B9F2" w14:textId="77777777" w:rsidTr="001306D5">
        <w:trPr>
          <w:cantSplit/>
          <w:jc w:val="center"/>
        </w:trPr>
        <w:tc>
          <w:tcPr>
            <w:tcW w:w="7920" w:type="dxa"/>
          </w:tcPr>
          <w:p w14:paraId="7B359ED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buffering_period( payloadSize )</w:t>
            </w:r>
          </w:p>
        </w:tc>
        <w:tc>
          <w:tcPr>
            <w:tcW w:w="1157" w:type="dxa"/>
          </w:tcPr>
          <w:p w14:paraId="531C3E8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85514F" w14:textId="77777777" w:rsidTr="001306D5">
        <w:trPr>
          <w:cantSplit/>
          <w:jc w:val="center"/>
        </w:trPr>
        <w:tc>
          <w:tcPr>
            <w:tcW w:w="7920" w:type="dxa"/>
          </w:tcPr>
          <w:p w14:paraId="1A68660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1 )</w:t>
            </w:r>
          </w:p>
        </w:tc>
        <w:tc>
          <w:tcPr>
            <w:tcW w:w="1157" w:type="dxa"/>
          </w:tcPr>
          <w:p w14:paraId="321E468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8D78A2" w14:textId="77777777" w:rsidTr="001306D5">
        <w:trPr>
          <w:cantSplit/>
          <w:jc w:val="center"/>
        </w:trPr>
        <w:tc>
          <w:tcPr>
            <w:tcW w:w="7920" w:type="dxa"/>
          </w:tcPr>
          <w:p w14:paraId="6B8D257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pic_timing( payloadSize )</w:t>
            </w:r>
          </w:p>
        </w:tc>
        <w:tc>
          <w:tcPr>
            <w:tcW w:w="1157" w:type="dxa"/>
          </w:tcPr>
          <w:p w14:paraId="20E3BB1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8D559D9" w14:textId="77777777" w:rsidTr="001306D5">
        <w:trPr>
          <w:cantSplit/>
          <w:jc w:val="center"/>
        </w:trPr>
        <w:tc>
          <w:tcPr>
            <w:tcW w:w="7920" w:type="dxa"/>
          </w:tcPr>
          <w:p w14:paraId="5D59D4C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2 )</w:t>
            </w:r>
          </w:p>
        </w:tc>
        <w:tc>
          <w:tcPr>
            <w:tcW w:w="1157" w:type="dxa"/>
          </w:tcPr>
          <w:p w14:paraId="5A451F7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27EEC9" w14:textId="77777777" w:rsidTr="001306D5">
        <w:trPr>
          <w:cantSplit/>
          <w:jc w:val="center"/>
        </w:trPr>
        <w:tc>
          <w:tcPr>
            <w:tcW w:w="7920" w:type="dxa"/>
          </w:tcPr>
          <w:p w14:paraId="1BE49B1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pan_scan_rect( payloadSize )</w:t>
            </w:r>
          </w:p>
        </w:tc>
        <w:tc>
          <w:tcPr>
            <w:tcW w:w="1157" w:type="dxa"/>
          </w:tcPr>
          <w:p w14:paraId="2C1EC99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BEAE201" w14:textId="77777777" w:rsidTr="001306D5">
        <w:trPr>
          <w:cantSplit/>
          <w:jc w:val="center"/>
        </w:trPr>
        <w:tc>
          <w:tcPr>
            <w:tcW w:w="7920" w:type="dxa"/>
          </w:tcPr>
          <w:p w14:paraId="7B005B7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3 )</w:t>
            </w:r>
          </w:p>
        </w:tc>
        <w:tc>
          <w:tcPr>
            <w:tcW w:w="1157" w:type="dxa"/>
          </w:tcPr>
          <w:p w14:paraId="57C1411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78AC631" w14:textId="77777777" w:rsidTr="001306D5">
        <w:trPr>
          <w:cantSplit/>
          <w:jc w:val="center"/>
        </w:trPr>
        <w:tc>
          <w:tcPr>
            <w:tcW w:w="7920" w:type="dxa"/>
          </w:tcPr>
          <w:p w14:paraId="6CED014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5B55D9A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DBAAF94" w14:textId="77777777" w:rsidTr="001306D5">
        <w:trPr>
          <w:cantSplit/>
          <w:jc w:val="center"/>
        </w:trPr>
        <w:tc>
          <w:tcPr>
            <w:tcW w:w="7920" w:type="dxa"/>
          </w:tcPr>
          <w:p w14:paraId="71E1EA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02FFE32C"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54BD1B" w14:textId="77777777" w:rsidTr="001306D5">
        <w:trPr>
          <w:cantSplit/>
          <w:jc w:val="center"/>
        </w:trPr>
        <w:tc>
          <w:tcPr>
            <w:tcW w:w="7920" w:type="dxa"/>
          </w:tcPr>
          <w:p w14:paraId="6DEE9B2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75C2341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9196F2B" w14:textId="77777777" w:rsidTr="001306D5">
        <w:trPr>
          <w:cantSplit/>
          <w:jc w:val="center"/>
        </w:trPr>
        <w:tc>
          <w:tcPr>
            <w:tcW w:w="7920" w:type="dxa"/>
          </w:tcPr>
          <w:p w14:paraId="6BE7868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2C21D5F2"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5C55331" w14:textId="77777777" w:rsidTr="001306D5">
        <w:trPr>
          <w:cantSplit/>
          <w:jc w:val="center"/>
        </w:trPr>
        <w:tc>
          <w:tcPr>
            <w:tcW w:w="7920" w:type="dxa"/>
          </w:tcPr>
          <w:p w14:paraId="4FCA9EA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2B36862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BB618F8" w14:textId="77777777" w:rsidTr="001306D5">
        <w:trPr>
          <w:cantSplit/>
          <w:jc w:val="center"/>
        </w:trPr>
        <w:tc>
          <w:tcPr>
            <w:tcW w:w="7920" w:type="dxa"/>
          </w:tcPr>
          <w:p w14:paraId="5E15748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6 )</w:t>
            </w:r>
          </w:p>
        </w:tc>
        <w:tc>
          <w:tcPr>
            <w:tcW w:w="1157" w:type="dxa"/>
          </w:tcPr>
          <w:p w14:paraId="7823AD2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A8F17EC" w14:textId="77777777" w:rsidTr="001306D5">
        <w:trPr>
          <w:cantSplit/>
          <w:jc w:val="center"/>
        </w:trPr>
        <w:tc>
          <w:tcPr>
            <w:tcW w:w="7920" w:type="dxa"/>
          </w:tcPr>
          <w:p w14:paraId="63E8A24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recovery_point( payloadSize )</w:t>
            </w:r>
          </w:p>
        </w:tc>
        <w:tc>
          <w:tcPr>
            <w:tcW w:w="1157" w:type="dxa"/>
          </w:tcPr>
          <w:p w14:paraId="6EA77DB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6F07D27" w14:textId="77777777" w:rsidTr="001306D5">
        <w:trPr>
          <w:cantSplit/>
          <w:jc w:val="center"/>
        </w:trPr>
        <w:tc>
          <w:tcPr>
            <w:tcW w:w="7920" w:type="dxa"/>
          </w:tcPr>
          <w:p w14:paraId="4E9579F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9 )</w:t>
            </w:r>
          </w:p>
        </w:tc>
        <w:tc>
          <w:tcPr>
            <w:tcW w:w="1157" w:type="dxa"/>
          </w:tcPr>
          <w:p w14:paraId="57760D7E"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55CE1C9" w14:textId="77777777" w:rsidTr="001306D5">
        <w:trPr>
          <w:cantSplit/>
          <w:jc w:val="center"/>
        </w:trPr>
        <w:tc>
          <w:tcPr>
            <w:tcW w:w="7920" w:type="dxa"/>
          </w:tcPr>
          <w:p w14:paraId="32FE2DF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scene_info( payloadSize )</w:t>
            </w:r>
          </w:p>
        </w:tc>
        <w:tc>
          <w:tcPr>
            <w:tcW w:w="1157" w:type="dxa"/>
          </w:tcPr>
          <w:p w14:paraId="5C362CA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8DC8D30" w14:textId="77777777" w:rsidTr="001306D5">
        <w:trPr>
          <w:cantSplit/>
          <w:jc w:val="center"/>
        </w:trPr>
        <w:tc>
          <w:tcPr>
            <w:tcW w:w="7920" w:type="dxa"/>
          </w:tcPr>
          <w:p w14:paraId="774E95F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15 )</w:t>
            </w:r>
          </w:p>
        </w:tc>
        <w:tc>
          <w:tcPr>
            <w:tcW w:w="1157" w:type="dxa"/>
          </w:tcPr>
          <w:p w14:paraId="1CDB01B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C248B89" w14:textId="77777777" w:rsidTr="001306D5">
        <w:trPr>
          <w:cantSplit/>
          <w:jc w:val="center"/>
        </w:trPr>
        <w:tc>
          <w:tcPr>
            <w:tcW w:w="7920" w:type="dxa"/>
          </w:tcPr>
          <w:p w14:paraId="6021328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picture_snapshot( payloadSize )</w:t>
            </w:r>
          </w:p>
        </w:tc>
        <w:tc>
          <w:tcPr>
            <w:tcW w:w="1157" w:type="dxa"/>
          </w:tcPr>
          <w:p w14:paraId="749BE81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2E25DE9" w14:textId="77777777" w:rsidTr="001306D5">
        <w:trPr>
          <w:cantSplit/>
          <w:jc w:val="center"/>
        </w:trPr>
        <w:tc>
          <w:tcPr>
            <w:tcW w:w="7920" w:type="dxa"/>
          </w:tcPr>
          <w:p w14:paraId="4109C8E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16 )</w:t>
            </w:r>
          </w:p>
        </w:tc>
        <w:tc>
          <w:tcPr>
            <w:tcW w:w="1157" w:type="dxa"/>
          </w:tcPr>
          <w:p w14:paraId="2F6E3B36"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C40DEFE" w14:textId="77777777" w:rsidTr="001306D5">
        <w:trPr>
          <w:cantSplit/>
          <w:jc w:val="center"/>
        </w:trPr>
        <w:tc>
          <w:tcPr>
            <w:tcW w:w="7920" w:type="dxa"/>
          </w:tcPr>
          <w:p w14:paraId="31397E9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progressive_refinement_segment_start( payloadSize )</w:t>
            </w:r>
          </w:p>
        </w:tc>
        <w:tc>
          <w:tcPr>
            <w:tcW w:w="1157" w:type="dxa"/>
          </w:tcPr>
          <w:p w14:paraId="05B99975"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254FE6C" w14:textId="77777777" w:rsidTr="001306D5">
        <w:trPr>
          <w:cantSplit/>
          <w:jc w:val="center"/>
        </w:trPr>
        <w:tc>
          <w:tcPr>
            <w:tcW w:w="7920" w:type="dxa"/>
          </w:tcPr>
          <w:p w14:paraId="1FB786A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lastRenderedPageBreak/>
              <w:tab/>
            </w:r>
            <w:r w:rsidRPr="00B5478D">
              <w:rPr>
                <w:rFonts w:eastAsia="Malgun Gothic"/>
                <w:noProof/>
                <w:sz w:val="20"/>
                <w:lang w:val="en-CA"/>
              </w:rPr>
              <w:tab/>
              <w:t>else if( payloadType  = =  17 )</w:t>
            </w:r>
          </w:p>
        </w:tc>
        <w:tc>
          <w:tcPr>
            <w:tcW w:w="1157" w:type="dxa"/>
          </w:tcPr>
          <w:p w14:paraId="5EB64A8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82BDA4" w14:textId="77777777" w:rsidTr="001306D5">
        <w:trPr>
          <w:cantSplit/>
          <w:jc w:val="center"/>
        </w:trPr>
        <w:tc>
          <w:tcPr>
            <w:tcW w:w="7920" w:type="dxa"/>
          </w:tcPr>
          <w:p w14:paraId="61B13A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6722A0E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170C422" w14:textId="77777777" w:rsidTr="001306D5">
        <w:trPr>
          <w:cantSplit/>
          <w:jc w:val="center"/>
        </w:trPr>
        <w:tc>
          <w:tcPr>
            <w:tcW w:w="7920" w:type="dxa"/>
          </w:tcPr>
          <w:p w14:paraId="50B217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19 )</w:t>
            </w:r>
          </w:p>
        </w:tc>
        <w:tc>
          <w:tcPr>
            <w:tcW w:w="1157" w:type="dxa"/>
          </w:tcPr>
          <w:p w14:paraId="5B40D67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8CF7891" w14:textId="77777777" w:rsidTr="001306D5">
        <w:trPr>
          <w:cantSplit/>
          <w:jc w:val="center"/>
        </w:trPr>
        <w:tc>
          <w:tcPr>
            <w:tcW w:w="7920" w:type="dxa"/>
          </w:tcPr>
          <w:p w14:paraId="3E2146E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film_grain_characteristics( payloadSize )</w:t>
            </w:r>
          </w:p>
        </w:tc>
        <w:tc>
          <w:tcPr>
            <w:tcW w:w="1157" w:type="dxa"/>
          </w:tcPr>
          <w:p w14:paraId="1DAB1EF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F6827C" w14:textId="77777777" w:rsidTr="001306D5">
        <w:trPr>
          <w:cantSplit/>
          <w:jc w:val="center"/>
        </w:trPr>
        <w:tc>
          <w:tcPr>
            <w:tcW w:w="7920" w:type="dxa"/>
          </w:tcPr>
          <w:p w14:paraId="5A512B2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22 )</w:t>
            </w:r>
          </w:p>
        </w:tc>
        <w:tc>
          <w:tcPr>
            <w:tcW w:w="1157" w:type="dxa"/>
          </w:tcPr>
          <w:p w14:paraId="76F1D7F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00D0C9" w14:textId="77777777" w:rsidTr="001306D5">
        <w:trPr>
          <w:cantSplit/>
          <w:jc w:val="center"/>
        </w:trPr>
        <w:tc>
          <w:tcPr>
            <w:tcW w:w="7920" w:type="dxa"/>
          </w:tcPr>
          <w:p w14:paraId="29F8969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40B67DB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0693DFC" w14:textId="77777777" w:rsidTr="001306D5">
        <w:trPr>
          <w:cantSplit/>
          <w:jc w:val="center"/>
        </w:trPr>
        <w:tc>
          <w:tcPr>
            <w:tcW w:w="7920" w:type="dxa"/>
          </w:tcPr>
          <w:p w14:paraId="1E566E9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23 )</w:t>
            </w:r>
          </w:p>
        </w:tc>
        <w:tc>
          <w:tcPr>
            <w:tcW w:w="1157" w:type="dxa"/>
          </w:tcPr>
          <w:p w14:paraId="74DC3E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9D9504B" w14:textId="77777777" w:rsidTr="001306D5">
        <w:trPr>
          <w:cantSplit/>
          <w:jc w:val="center"/>
        </w:trPr>
        <w:tc>
          <w:tcPr>
            <w:tcW w:w="7920" w:type="dxa"/>
          </w:tcPr>
          <w:p w14:paraId="207BD0E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tone_mapping_info( payloadSize )</w:t>
            </w:r>
          </w:p>
        </w:tc>
        <w:tc>
          <w:tcPr>
            <w:tcW w:w="1157" w:type="dxa"/>
          </w:tcPr>
          <w:p w14:paraId="4909038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7D9E98E" w14:textId="77777777" w:rsidTr="001306D5">
        <w:trPr>
          <w:cantSplit/>
          <w:jc w:val="center"/>
        </w:trPr>
        <w:tc>
          <w:tcPr>
            <w:tcW w:w="7920" w:type="dxa"/>
          </w:tcPr>
          <w:p w14:paraId="20EA4FE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45 )</w:t>
            </w:r>
          </w:p>
        </w:tc>
        <w:tc>
          <w:tcPr>
            <w:tcW w:w="1157" w:type="dxa"/>
          </w:tcPr>
          <w:p w14:paraId="5808E22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37EBC63" w14:textId="77777777" w:rsidTr="001306D5">
        <w:trPr>
          <w:cantSplit/>
          <w:jc w:val="center"/>
        </w:trPr>
        <w:tc>
          <w:tcPr>
            <w:tcW w:w="7920" w:type="dxa"/>
          </w:tcPr>
          <w:p w14:paraId="2DE1ED8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frame_packing_arrangement( payloadSize )</w:t>
            </w:r>
          </w:p>
        </w:tc>
        <w:tc>
          <w:tcPr>
            <w:tcW w:w="1157" w:type="dxa"/>
          </w:tcPr>
          <w:p w14:paraId="4F6291C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0B32114" w14:textId="77777777" w:rsidTr="001306D5">
        <w:trPr>
          <w:cantSplit/>
          <w:jc w:val="center"/>
        </w:trPr>
        <w:tc>
          <w:tcPr>
            <w:tcW w:w="7920" w:type="dxa"/>
          </w:tcPr>
          <w:p w14:paraId="000DCD9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47 )</w:t>
            </w:r>
          </w:p>
        </w:tc>
        <w:tc>
          <w:tcPr>
            <w:tcW w:w="1157" w:type="dxa"/>
          </w:tcPr>
          <w:p w14:paraId="2C944F4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AD5618C" w14:textId="77777777" w:rsidTr="001306D5">
        <w:trPr>
          <w:cantSplit/>
          <w:jc w:val="center"/>
        </w:trPr>
        <w:tc>
          <w:tcPr>
            <w:tcW w:w="7920" w:type="dxa"/>
          </w:tcPr>
          <w:p w14:paraId="0308D72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display_orientation( payloadSize )</w:t>
            </w:r>
          </w:p>
        </w:tc>
        <w:tc>
          <w:tcPr>
            <w:tcW w:w="1157" w:type="dxa"/>
          </w:tcPr>
          <w:p w14:paraId="0532D9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5FD7E6" w14:textId="77777777" w:rsidTr="001306D5">
        <w:trPr>
          <w:cantSplit/>
          <w:jc w:val="center"/>
        </w:trPr>
        <w:tc>
          <w:tcPr>
            <w:tcW w:w="7920" w:type="dxa"/>
          </w:tcPr>
          <w:p w14:paraId="370BFB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56 )</w:t>
            </w:r>
          </w:p>
        </w:tc>
        <w:tc>
          <w:tcPr>
            <w:tcW w:w="1157" w:type="dxa"/>
          </w:tcPr>
          <w:p w14:paraId="61CDDB3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B6C283" w14:textId="77777777" w:rsidTr="001306D5">
        <w:trPr>
          <w:cantSplit/>
          <w:jc w:val="center"/>
        </w:trPr>
        <w:tc>
          <w:tcPr>
            <w:tcW w:w="7920" w:type="dxa"/>
          </w:tcPr>
          <w:p w14:paraId="44EA634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green_</w:t>
            </w:r>
            <w:proofErr w:type="gramStart"/>
            <w:r w:rsidRPr="00B5478D">
              <w:rPr>
                <w:rFonts w:eastAsia="Malgun Gothic"/>
                <w:sz w:val="20"/>
                <w:lang w:val="en-CA"/>
              </w:rPr>
              <w:t>metadata</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ISO/IEC 23001-11 */</w:t>
            </w:r>
          </w:p>
        </w:tc>
        <w:tc>
          <w:tcPr>
            <w:tcW w:w="1157" w:type="dxa"/>
          </w:tcPr>
          <w:p w14:paraId="6EEE802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12D01D1" w14:textId="77777777" w:rsidTr="001306D5">
        <w:trPr>
          <w:cantSplit/>
          <w:jc w:val="center"/>
        </w:trPr>
        <w:tc>
          <w:tcPr>
            <w:tcW w:w="7920" w:type="dxa"/>
          </w:tcPr>
          <w:p w14:paraId="545108E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128 )</w:t>
            </w:r>
          </w:p>
        </w:tc>
        <w:tc>
          <w:tcPr>
            <w:tcW w:w="1157" w:type="dxa"/>
          </w:tcPr>
          <w:p w14:paraId="43CFAD0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72BE784" w14:textId="77777777" w:rsidTr="001306D5">
        <w:trPr>
          <w:cantSplit/>
          <w:jc w:val="center"/>
        </w:trPr>
        <w:tc>
          <w:tcPr>
            <w:tcW w:w="7920" w:type="dxa"/>
          </w:tcPr>
          <w:p w14:paraId="06AB6B7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structure_of_pictures_info( payloadSize )</w:t>
            </w:r>
          </w:p>
        </w:tc>
        <w:tc>
          <w:tcPr>
            <w:tcW w:w="1157" w:type="dxa"/>
          </w:tcPr>
          <w:p w14:paraId="7946AB7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42E25D3" w14:textId="77777777" w:rsidTr="001306D5">
        <w:trPr>
          <w:cantSplit/>
          <w:jc w:val="center"/>
        </w:trPr>
        <w:tc>
          <w:tcPr>
            <w:tcW w:w="7920" w:type="dxa"/>
          </w:tcPr>
          <w:p w14:paraId="5A5D884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129 )</w:t>
            </w:r>
          </w:p>
        </w:tc>
        <w:tc>
          <w:tcPr>
            <w:tcW w:w="1157" w:type="dxa"/>
          </w:tcPr>
          <w:p w14:paraId="5142A1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E5EB2A0" w14:textId="77777777" w:rsidTr="001306D5">
        <w:trPr>
          <w:jc w:val="center"/>
        </w:trPr>
        <w:tc>
          <w:tcPr>
            <w:tcW w:w="7920" w:type="dxa"/>
          </w:tcPr>
          <w:p w14:paraId="796DC76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active_parameter_sets( payloadSize )</w:t>
            </w:r>
          </w:p>
        </w:tc>
        <w:tc>
          <w:tcPr>
            <w:tcW w:w="1157" w:type="dxa"/>
          </w:tcPr>
          <w:p w14:paraId="0387734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6CACC2C" w14:textId="77777777" w:rsidTr="001306D5">
        <w:trPr>
          <w:jc w:val="center"/>
        </w:trPr>
        <w:tc>
          <w:tcPr>
            <w:tcW w:w="7920" w:type="dxa"/>
          </w:tcPr>
          <w:p w14:paraId="11F78EA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130 )</w:t>
            </w:r>
          </w:p>
        </w:tc>
        <w:tc>
          <w:tcPr>
            <w:tcW w:w="1157" w:type="dxa"/>
          </w:tcPr>
          <w:p w14:paraId="612941B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334ED8C" w14:textId="77777777" w:rsidTr="001306D5">
        <w:trPr>
          <w:jc w:val="center"/>
        </w:trPr>
        <w:tc>
          <w:tcPr>
            <w:tcW w:w="7920" w:type="dxa"/>
          </w:tcPr>
          <w:p w14:paraId="2D075A6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decoding_unit_info( payloadSize )</w:t>
            </w:r>
          </w:p>
        </w:tc>
        <w:tc>
          <w:tcPr>
            <w:tcW w:w="1157" w:type="dxa"/>
          </w:tcPr>
          <w:p w14:paraId="0E24C20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FE3EB88" w14:textId="77777777" w:rsidTr="001306D5">
        <w:trPr>
          <w:jc w:val="center"/>
        </w:trPr>
        <w:tc>
          <w:tcPr>
            <w:tcW w:w="7920" w:type="dxa"/>
          </w:tcPr>
          <w:p w14:paraId="1089ED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131 )</w:t>
            </w:r>
          </w:p>
        </w:tc>
        <w:tc>
          <w:tcPr>
            <w:tcW w:w="1157" w:type="dxa"/>
          </w:tcPr>
          <w:p w14:paraId="166DDDD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E034D0" w14:textId="77777777" w:rsidTr="001306D5">
        <w:trPr>
          <w:jc w:val="center"/>
        </w:trPr>
        <w:tc>
          <w:tcPr>
            <w:tcW w:w="7920" w:type="dxa"/>
          </w:tcPr>
          <w:p w14:paraId="35CF67E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temporal_sub_layer_zero_idx( payloadSize )</w:t>
            </w:r>
          </w:p>
        </w:tc>
        <w:tc>
          <w:tcPr>
            <w:tcW w:w="1157" w:type="dxa"/>
          </w:tcPr>
          <w:p w14:paraId="70D18B7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7CCE17" w14:textId="77777777" w:rsidTr="001306D5">
        <w:trPr>
          <w:jc w:val="center"/>
        </w:trPr>
        <w:tc>
          <w:tcPr>
            <w:tcW w:w="7920" w:type="dxa"/>
          </w:tcPr>
          <w:p w14:paraId="0156EE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133 )</w:t>
            </w:r>
          </w:p>
        </w:tc>
        <w:tc>
          <w:tcPr>
            <w:tcW w:w="1157" w:type="dxa"/>
          </w:tcPr>
          <w:p w14:paraId="7F0E1D0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9D415DD" w14:textId="77777777" w:rsidTr="001306D5">
        <w:trPr>
          <w:jc w:val="center"/>
        </w:trPr>
        <w:tc>
          <w:tcPr>
            <w:tcW w:w="7920" w:type="dxa"/>
          </w:tcPr>
          <w:p w14:paraId="5DFB3C6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scalable_nesting( payloadSize )</w:t>
            </w:r>
          </w:p>
        </w:tc>
        <w:tc>
          <w:tcPr>
            <w:tcW w:w="1157" w:type="dxa"/>
          </w:tcPr>
          <w:p w14:paraId="0A49BC9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7C2CE8C" w14:textId="77777777" w:rsidTr="001306D5">
        <w:trPr>
          <w:jc w:val="center"/>
        </w:trPr>
        <w:tc>
          <w:tcPr>
            <w:tcW w:w="7920" w:type="dxa"/>
          </w:tcPr>
          <w:p w14:paraId="68579D8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134 )</w:t>
            </w:r>
          </w:p>
        </w:tc>
        <w:tc>
          <w:tcPr>
            <w:tcW w:w="1157" w:type="dxa"/>
          </w:tcPr>
          <w:p w14:paraId="0443CA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E39A31C" w14:textId="77777777" w:rsidTr="001306D5">
        <w:trPr>
          <w:jc w:val="center"/>
        </w:trPr>
        <w:tc>
          <w:tcPr>
            <w:tcW w:w="7920" w:type="dxa"/>
          </w:tcPr>
          <w:p w14:paraId="477AB53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region_refresh_info( payloadSize )</w:t>
            </w:r>
          </w:p>
        </w:tc>
        <w:tc>
          <w:tcPr>
            <w:tcW w:w="1157" w:type="dxa"/>
          </w:tcPr>
          <w:p w14:paraId="4985D49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FDE07B3" w14:textId="77777777" w:rsidTr="001306D5">
        <w:trPr>
          <w:cantSplit/>
          <w:jc w:val="center"/>
        </w:trPr>
        <w:tc>
          <w:tcPr>
            <w:tcW w:w="7920" w:type="dxa"/>
          </w:tcPr>
          <w:p w14:paraId="7433457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135 )</w:t>
            </w:r>
          </w:p>
        </w:tc>
        <w:tc>
          <w:tcPr>
            <w:tcW w:w="1157" w:type="dxa"/>
          </w:tcPr>
          <w:p w14:paraId="6DFD777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BD28CF0" w14:textId="77777777" w:rsidTr="001306D5">
        <w:trPr>
          <w:cantSplit/>
          <w:jc w:val="center"/>
        </w:trPr>
        <w:tc>
          <w:tcPr>
            <w:tcW w:w="7920" w:type="dxa"/>
          </w:tcPr>
          <w:p w14:paraId="73DA194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no_</w:t>
            </w:r>
            <w:proofErr w:type="gramStart"/>
            <w:r w:rsidRPr="00B5478D">
              <w:rPr>
                <w:rFonts w:eastAsia="Malgun Gothic"/>
                <w:sz w:val="20"/>
                <w:lang w:val="en-CA"/>
              </w:rPr>
              <w:t>display</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1109461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EAB41B" w14:textId="77777777" w:rsidTr="001306D5">
        <w:trPr>
          <w:cantSplit/>
          <w:jc w:val="center"/>
        </w:trPr>
        <w:tc>
          <w:tcPr>
            <w:tcW w:w="7920" w:type="dxa"/>
          </w:tcPr>
          <w:p w14:paraId="4775AF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136 )</w:t>
            </w:r>
          </w:p>
        </w:tc>
        <w:tc>
          <w:tcPr>
            <w:tcW w:w="1157" w:type="dxa"/>
          </w:tcPr>
          <w:p w14:paraId="08EBD2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B479D6" w14:textId="77777777" w:rsidTr="001306D5">
        <w:trPr>
          <w:cantSplit/>
          <w:jc w:val="center"/>
        </w:trPr>
        <w:tc>
          <w:tcPr>
            <w:tcW w:w="7920" w:type="dxa"/>
          </w:tcPr>
          <w:p w14:paraId="1C0C4CA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time_</w:t>
            </w:r>
            <w:proofErr w:type="gramStart"/>
            <w:r w:rsidRPr="00B5478D">
              <w:rPr>
                <w:rFonts w:eastAsia="Malgun Gothic"/>
                <w:sz w:val="20"/>
                <w:lang w:val="en-CA"/>
              </w:rPr>
              <w:t>code</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1EE531C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FA08004" w14:textId="77777777" w:rsidTr="001306D5">
        <w:trPr>
          <w:cantSplit/>
          <w:jc w:val="center"/>
        </w:trPr>
        <w:tc>
          <w:tcPr>
            <w:tcW w:w="7920" w:type="dxa"/>
          </w:tcPr>
          <w:p w14:paraId="7BB2E3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137 )</w:t>
            </w:r>
          </w:p>
        </w:tc>
        <w:tc>
          <w:tcPr>
            <w:tcW w:w="1157" w:type="dxa"/>
          </w:tcPr>
          <w:p w14:paraId="18DFDF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66F5DF0" w14:textId="77777777" w:rsidTr="001306D5">
        <w:trPr>
          <w:cantSplit/>
          <w:jc w:val="center"/>
        </w:trPr>
        <w:tc>
          <w:tcPr>
            <w:tcW w:w="7920" w:type="dxa"/>
          </w:tcPr>
          <w:p w14:paraId="2B5BFF8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mastering_display_colour_</w:t>
            </w:r>
            <w:proofErr w:type="gramStart"/>
            <w:r w:rsidRPr="00B5478D">
              <w:rPr>
                <w:rFonts w:eastAsia="Malgun Gothic"/>
                <w:sz w:val="20"/>
                <w:lang w:val="en-CA"/>
              </w:rPr>
              <w:t>volume</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0365E0D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940BF10" w14:textId="77777777" w:rsidTr="001306D5">
        <w:trPr>
          <w:cantSplit/>
          <w:jc w:val="center"/>
        </w:trPr>
        <w:tc>
          <w:tcPr>
            <w:tcW w:w="7920" w:type="dxa"/>
          </w:tcPr>
          <w:p w14:paraId="2973A51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138 )</w:t>
            </w:r>
          </w:p>
        </w:tc>
        <w:tc>
          <w:tcPr>
            <w:tcW w:w="1157" w:type="dxa"/>
          </w:tcPr>
          <w:p w14:paraId="54923D2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C003701" w14:textId="77777777" w:rsidTr="001306D5">
        <w:trPr>
          <w:cantSplit/>
          <w:jc w:val="center"/>
        </w:trPr>
        <w:tc>
          <w:tcPr>
            <w:tcW w:w="7920" w:type="dxa"/>
          </w:tcPr>
          <w:p w14:paraId="13EE7DA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segmented_rect_frame_packing_</w:t>
            </w:r>
            <w:proofErr w:type="gramStart"/>
            <w:r w:rsidRPr="00B5478D">
              <w:rPr>
                <w:rFonts w:eastAsia="Malgun Gothic"/>
                <w:sz w:val="20"/>
                <w:lang w:val="en-CA"/>
              </w:rPr>
              <w:t>arrangement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3F56B23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FEDD192" w14:textId="77777777" w:rsidTr="001306D5">
        <w:trPr>
          <w:cantSplit/>
          <w:jc w:val="center"/>
        </w:trPr>
        <w:tc>
          <w:tcPr>
            <w:tcW w:w="7920" w:type="dxa"/>
          </w:tcPr>
          <w:p w14:paraId="2F4B1CB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139 )</w:t>
            </w:r>
          </w:p>
        </w:tc>
        <w:tc>
          <w:tcPr>
            <w:tcW w:w="1157" w:type="dxa"/>
          </w:tcPr>
          <w:p w14:paraId="6F98B1E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BF609FD" w14:textId="77777777" w:rsidTr="001306D5">
        <w:trPr>
          <w:cantSplit/>
          <w:jc w:val="center"/>
        </w:trPr>
        <w:tc>
          <w:tcPr>
            <w:tcW w:w="7920" w:type="dxa"/>
          </w:tcPr>
          <w:p w14:paraId="718DA22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temporal_motion_constrained_tile_</w:t>
            </w:r>
            <w:proofErr w:type="gramStart"/>
            <w:r w:rsidRPr="00B5478D">
              <w:rPr>
                <w:rFonts w:eastAsia="Malgun Gothic"/>
                <w:sz w:val="20"/>
                <w:lang w:val="en-CA"/>
              </w:rPr>
              <w:t>sets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6193BE3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8FA1F90" w14:textId="77777777" w:rsidTr="001306D5">
        <w:trPr>
          <w:cantSplit/>
          <w:jc w:val="center"/>
        </w:trPr>
        <w:tc>
          <w:tcPr>
            <w:tcW w:w="7920" w:type="dxa"/>
          </w:tcPr>
          <w:p w14:paraId="28EA3B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140 )</w:t>
            </w:r>
          </w:p>
        </w:tc>
        <w:tc>
          <w:tcPr>
            <w:tcW w:w="1157" w:type="dxa"/>
          </w:tcPr>
          <w:p w14:paraId="3CF2C84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1D72757" w14:textId="77777777" w:rsidTr="001306D5">
        <w:trPr>
          <w:cantSplit/>
          <w:jc w:val="center"/>
        </w:trPr>
        <w:tc>
          <w:tcPr>
            <w:tcW w:w="7920" w:type="dxa"/>
          </w:tcPr>
          <w:p w14:paraId="3E99B40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chroma_resampling_filter_</w:t>
            </w:r>
            <w:proofErr w:type="gramStart"/>
            <w:r w:rsidRPr="00B5478D">
              <w:rPr>
                <w:rFonts w:eastAsia="Malgun Gothic"/>
                <w:sz w:val="20"/>
                <w:lang w:val="en-CA"/>
              </w:rPr>
              <w:t>hint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299B31E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3E6D88A1" w14:textId="77777777" w:rsidTr="001306D5">
        <w:trPr>
          <w:cantSplit/>
          <w:jc w:val="center"/>
        </w:trPr>
        <w:tc>
          <w:tcPr>
            <w:tcW w:w="7920" w:type="dxa"/>
          </w:tcPr>
          <w:p w14:paraId="760D111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141 )</w:t>
            </w:r>
          </w:p>
        </w:tc>
        <w:tc>
          <w:tcPr>
            <w:tcW w:w="1157" w:type="dxa"/>
          </w:tcPr>
          <w:p w14:paraId="6E54988F"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17EC5D" w14:textId="77777777" w:rsidTr="001306D5">
        <w:trPr>
          <w:cantSplit/>
          <w:jc w:val="center"/>
        </w:trPr>
        <w:tc>
          <w:tcPr>
            <w:tcW w:w="7920" w:type="dxa"/>
          </w:tcPr>
          <w:p w14:paraId="0B1F6A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knee_function_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4F53B37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41781B" w14:textId="77777777" w:rsidTr="001306D5">
        <w:trPr>
          <w:cantSplit/>
          <w:jc w:val="center"/>
        </w:trPr>
        <w:tc>
          <w:tcPr>
            <w:tcW w:w="7920" w:type="dxa"/>
          </w:tcPr>
          <w:p w14:paraId="05D37E5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142 )</w:t>
            </w:r>
          </w:p>
        </w:tc>
        <w:tc>
          <w:tcPr>
            <w:tcW w:w="1157" w:type="dxa"/>
          </w:tcPr>
          <w:p w14:paraId="1DA3495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50D035" w14:textId="77777777" w:rsidTr="001306D5">
        <w:trPr>
          <w:cantSplit/>
          <w:jc w:val="center"/>
        </w:trPr>
        <w:tc>
          <w:tcPr>
            <w:tcW w:w="7920" w:type="dxa"/>
          </w:tcPr>
          <w:p w14:paraId="16A9740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colour_remapping_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7DD62B8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884258E" w14:textId="77777777" w:rsidTr="001306D5">
        <w:trPr>
          <w:cantSplit/>
          <w:jc w:val="center"/>
        </w:trPr>
        <w:tc>
          <w:tcPr>
            <w:tcW w:w="7920" w:type="dxa"/>
          </w:tcPr>
          <w:p w14:paraId="635045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143 )</w:t>
            </w:r>
          </w:p>
        </w:tc>
        <w:tc>
          <w:tcPr>
            <w:tcW w:w="1157" w:type="dxa"/>
          </w:tcPr>
          <w:p w14:paraId="1998DDD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350369C" w14:textId="77777777" w:rsidTr="001306D5">
        <w:trPr>
          <w:cantSplit/>
          <w:jc w:val="center"/>
        </w:trPr>
        <w:tc>
          <w:tcPr>
            <w:tcW w:w="7920" w:type="dxa"/>
          </w:tcPr>
          <w:p w14:paraId="20A169E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deinterlaced_field_</w:t>
            </w:r>
            <w:proofErr w:type="gramStart"/>
            <w:r w:rsidRPr="00B5478D">
              <w:rPr>
                <w:rFonts w:eastAsia="Malgun Gothic"/>
                <w:sz w:val="20"/>
                <w:lang w:val="en-CA"/>
              </w:rPr>
              <w:t>identification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6B68173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D732B87" w14:textId="77777777" w:rsidTr="001306D5">
        <w:trPr>
          <w:cantSplit/>
          <w:jc w:val="center"/>
        </w:trPr>
        <w:tc>
          <w:tcPr>
            <w:tcW w:w="7920" w:type="dxa"/>
          </w:tcPr>
          <w:p w14:paraId="074BC20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144 )</w:t>
            </w:r>
          </w:p>
        </w:tc>
        <w:tc>
          <w:tcPr>
            <w:tcW w:w="1157" w:type="dxa"/>
          </w:tcPr>
          <w:p w14:paraId="005F921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7EF1998" w14:textId="77777777" w:rsidTr="001306D5">
        <w:trPr>
          <w:cantSplit/>
          <w:jc w:val="center"/>
        </w:trPr>
        <w:tc>
          <w:tcPr>
            <w:tcW w:w="7920" w:type="dxa"/>
          </w:tcPr>
          <w:p w14:paraId="7659D1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content_light_level_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6EC0725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34E6C68" w14:textId="77777777" w:rsidTr="001306D5">
        <w:trPr>
          <w:cantSplit/>
          <w:jc w:val="center"/>
        </w:trPr>
        <w:tc>
          <w:tcPr>
            <w:tcW w:w="7920" w:type="dxa"/>
          </w:tcPr>
          <w:p w14:paraId="5AB5B9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145 )</w:t>
            </w:r>
          </w:p>
        </w:tc>
        <w:tc>
          <w:tcPr>
            <w:tcW w:w="1157" w:type="dxa"/>
          </w:tcPr>
          <w:p w14:paraId="08A028E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9A72767" w14:textId="77777777" w:rsidTr="001306D5">
        <w:trPr>
          <w:cantSplit/>
          <w:jc w:val="center"/>
        </w:trPr>
        <w:tc>
          <w:tcPr>
            <w:tcW w:w="7920" w:type="dxa"/>
          </w:tcPr>
          <w:p w14:paraId="72A18B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dependent_rap_</w:t>
            </w:r>
            <w:proofErr w:type="gramStart"/>
            <w:r w:rsidRPr="00B5478D">
              <w:rPr>
                <w:rFonts w:eastAsia="Malgun Gothic"/>
                <w:sz w:val="20"/>
                <w:lang w:val="en-CA"/>
              </w:rPr>
              <w:t>indication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3A765BA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E153067" w14:textId="77777777" w:rsidTr="001306D5">
        <w:trPr>
          <w:cantSplit/>
          <w:jc w:val="center"/>
        </w:trPr>
        <w:tc>
          <w:tcPr>
            <w:tcW w:w="7920" w:type="dxa"/>
          </w:tcPr>
          <w:p w14:paraId="4C9F7F6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146 )</w:t>
            </w:r>
          </w:p>
        </w:tc>
        <w:tc>
          <w:tcPr>
            <w:tcW w:w="1157" w:type="dxa"/>
          </w:tcPr>
          <w:p w14:paraId="1DE8266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0BEDF09" w14:textId="77777777" w:rsidTr="001306D5">
        <w:trPr>
          <w:cantSplit/>
          <w:jc w:val="center"/>
        </w:trPr>
        <w:tc>
          <w:tcPr>
            <w:tcW w:w="7920" w:type="dxa"/>
          </w:tcPr>
          <w:p w14:paraId="3DEEBF1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coded_region_</w:t>
            </w:r>
            <w:proofErr w:type="gramStart"/>
            <w:r w:rsidRPr="00B5478D">
              <w:rPr>
                <w:rFonts w:eastAsia="Malgun Gothic"/>
                <w:sz w:val="20"/>
                <w:lang w:val="en-CA"/>
              </w:rPr>
              <w:t>completion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0B2620A4"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60F292D" w14:textId="77777777" w:rsidTr="001306D5">
        <w:trPr>
          <w:cantSplit/>
          <w:jc w:val="center"/>
        </w:trPr>
        <w:tc>
          <w:tcPr>
            <w:tcW w:w="7920" w:type="dxa"/>
          </w:tcPr>
          <w:p w14:paraId="457F439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147 )</w:t>
            </w:r>
          </w:p>
        </w:tc>
        <w:tc>
          <w:tcPr>
            <w:tcW w:w="1157" w:type="dxa"/>
          </w:tcPr>
          <w:p w14:paraId="3E510A9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ACCA815" w14:textId="77777777" w:rsidTr="001306D5">
        <w:trPr>
          <w:cantSplit/>
          <w:jc w:val="center"/>
        </w:trPr>
        <w:tc>
          <w:tcPr>
            <w:tcW w:w="7920" w:type="dxa"/>
          </w:tcPr>
          <w:p w14:paraId="4EAB8EA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alternative_transfer_</w:t>
            </w:r>
            <w:proofErr w:type="gramStart"/>
            <w:r w:rsidRPr="00B5478D">
              <w:rPr>
                <w:rFonts w:eastAsia="Malgun Gothic"/>
                <w:sz w:val="20"/>
                <w:lang w:val="en-CA"/>
              </w:rPr>
              <w:t>characteristics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268C2DF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DC3DF83" w14:textId="77777777" w:rsidTr="001306D5">
        <w:trPr>
          <w:cantSplit/>
          <w:jc w:val="center"/>
        </w:trPr>
        <w:tc>
          <w:tcPr>
            <w:tcW w:w="7920" w:type="dxa"/>
          </w:tcPr>
          <w:p w14:paraId="48592CC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lastRenderedPageBreak/>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148 )</w:t>
            </w:r>
          </w:p>
        </w:tc>
        <w:tc>
          <w:tcPr>
            <w:tcW w:w="1157" w:type="dxa"/>
          </w:tcPr>
          <w:p w14:paraId="2017D7F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262FE07" w14:textId="77777777" w:rsidTr="001306D5">
        <w:trPr>
          <w:cantSplit/>
          <w:jc w:val="center"/>
        </w:trPr>
        <w:tc>
          <w:tcPr>
            <w:tcW w:w="7920" w:type="dxa"/>
          </w:tcPr>
          <w:p w14:paraId="6E628FC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ambient_viewing_</w:t>
            </w:r>
            <w:proofErr w:type="gramStart"/>
            <w:r w:rsidRPr="00B5478D">
              <w:rPr>
                <w:rFonts w:eastAsia="Malgun Gothic"/>
                <w:sz w:val="20"/>
                <w:lang w:val="en-CA"/>
              </w:rPr>
              <w:t>environment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5633F5A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36D0B8A" w14:textId="77777777" w:rsidTr="001306D5">
        <w:trPr>
          <w:cantSplit/>
          <w:jc w:val="center"/>
        </w:trPr>
        <w:tc>
          <w:tcPr>
            <w:tcW w:w="7920" w:type="dxa"/>
          </w:tcPr>
          <w:p w14:paraId="4AB81288"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149 )</w:t>
            </w:r>
          </w:p>
        </w:tc>
        <w:tc>
          <w:tcPr>
            <w:tcW w:w="1157" w:type="dxa"/>
          </w:tcPr>
          <w:p w14:paraId="12ABC9E5"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540D902" w14:textId="77777777" w:rsidTr="001306D5">
        <w:trPr>
          <w:cantSplit/>
          <w:jc w:val="center"/>
        </w:trPr>
        <w:tc>
          <w:tcPr>
            <w:tcW w:w="7920" w:type="dxa"/>
          </w:tcPr>
          <w:p w14:paraId="6960938F"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content_colour_</w:t>
            </w:r>
            <w:proofErr w:type="gramStart"/>
            <w:r w:rsidRPr="00B5478D">
              <w:rPr>
                <w:rFonts w:eastAsia="Malgun Gothic"/>
                <w:sz w:val="20"/>
                <w:lang w:val="en-CA"/>
              </w:rPr>
              <w:t>volume</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909BA67"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831ADCE" w14:textId="77777777" w:rsidTr="001306D5">
        <w:trPr>
          <w:cantSplit/>
          <w:jc w:val="center"/>
        </w:trPr>
        <w:tc>
          <w:tcPr>
            <w:tcW w:w="7920" w:type="dxa"/>
          </w:tcPr>
          <w:p w14:paraId="63D20887"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150 )</w:t>
            </w:r>
          </w:p>
        </w:tc>
        <w:tc>
          <w:tcPr>
            <w:tcW w:w="1157" w:type="dxa"/>
          </w:tcPr>
          <w:p w14:paraId="0B9E04FA"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36298D0F" w14:textId="77777777" w:rsidTr="001306D5">
        <w:trPr>
          <w:cantSplit/>
          <w:jc w:val="center"/>
        </w:trPr>
        <w:tc>
          <w:tcPr>
            <w:tcW w:w="7920" w:type="dxa"/>
          </w:tcPr>
          <w:p w14:paraId="34E5A083"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equirectangular_</w:t>
            </w:r>
            <w:proofErr w:type="gramStart"/>
            <w:r w:rsidRPr="00B5478D">
              <w:rPr>
                <w:rFonts w:eastAsia="Malgun Gothic"/>
                <w:sz w:val="20"/>
                <w:lang w:val="en-CA"/>
              </w:rPr>
              <w:t>projection</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684B91E9"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C8C9DB7" w14:textId="77777777" w:rsidTr="001306D5">
        <w:trPr>
          <w:cantSplit/>
          <w:jc w:val="center"/>
        </w:trPr>
        <w:tc>
          <w:tcPr>
            <w:tcW w:w="7920" w:type="dxa"/>
          </w:tcPr>
          <w:p w14:paraId="73154420"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151 )</w:t>
            </w:r>
          </w:p>
        </w:tc>
        <w:tc>
          <w:tcPr>
            <w:tcW w:w="1157" w:type="dxa"/>
          </w:tcPr>
          <w:p w14:paraId="11E36B00"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8A06666" w14:textId="77777777" w:rsidTr="001306D5">
        <w:trPr>
          <w:cantSplit/>
          <w:jc w:val="center"/>
        </w:trPr>
        <w:tc>
          <w:tcPr>
            <w:tcW w:w="7920" w:type="dxa"/>
          </w:tcPr>
          <w:p w14:paraId="198B5099"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cubemap_</w:t>
            </w:r>
            <w:proofErr w:type="gramStart"/>
            <w:r w:rsidRPr="00B5478D">
              <w:rPr>
                <w:rFonts w:eastAsia="Malgun Gothic"/>
                <w:sz w:val="20"/>
                <w:lang w:val="en-CA"/>
              </w:rPr>
              <w:t>projection</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109FAC44"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415B44" w14:textId="77777777" w:rsidTr="001306D5">
        <w:trPr>
          <w:cantSplit/>
          <w:jc w:val="center"/>
        </w:trPr>
        <w:tc>
          <w:tcPr>
            <w:tcW w:w="7920" w:type="dxa"/>
          </w:tcPr>
          <w:p w14:paraId="4A9137A6" w14:textId="4F0A3C98"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w:t>
            </w:r>
            <w:r>
              <w:rPr>
                <w:rFonts w:eastAsia="Malgun Gothic"/>
                <w:sz w:val="20"/>
                <w:lang w:val="en-CA"/>
              </w:rPr>
              <w:t>2</w:t>
            </w:r>
            <w:r w:rsidRPr="00B5478D">
              <w:rPr>
                <w:rFonts w:eastAsia="Malgun Gothic"/>
                <w:sz w:val="20"/>
                <w:lang w:val="en-CA"/>
              </w:rPr>
              <w:t> )</w:t>
            </w:r>
          </w:p>
        </w:tc>
        <w:tc>
          <w:tcPr>
            <w:tcW w:w="1157" w:type="dxa"/>
          </w:tcPr>
          <w:p w14:paraId="4010B6C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D6CFF53" w14:textId="77777777" w:rsidTr="001306D5">
        <w:trPr>
          <w:cantSplit/>
          <w:jc w:val="center"/>
        </w:trPr>
        <w:tc>
          <w:tcPr>
            <w:tcW w:w="7920" w:type="dxa"/>
          </w:tcPr>
          <w:p w14:paraId="4E91A978" w14:textId="309B5AF4"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87357B">
              <w:rPr>
                <w:rFonts w:eastAsia="Malgun Gothic"/>
                <w:sz w:val="20"/>
                <w:lang w:val="en-CA"/>
              </w:rPr>
              <w:t>fisheye_video_</w:t>
            </w:r>
            <w:proofErr w:type="gramStart"/>
            <w:r w:rsidRPr="0087357B">
              <w:rPr>
                <w:rFonts w:eastAsia="Malgun Gothic"/>
                <w:sz w:val="20"/>
                <w:lang w:val="en-CA"/>
              </w:rPr>
              <w:t>info</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451F50D6"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1B0D54" w14:textId="77777777" w:rsidTr="001306D5">
        <w:trPr>
          <w:cantSplit/>
          <w:jc w:val="center"/>
        </w:trPr>
        <w:tc>
          <w:tcPr>
            <w:tcW w:w="7920" w:type="dxa"/>
          </w:tcPr>
          <w:p w14:paraId="1C852BA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154 )</w:t>
            </w:r>
          </w:p>
        </w:tc>
        <w:tc>
          <w:tcPr>
            <w:tcW w:w="1157" w:type="dxa"/>
          </w:tcPr>
          <w:p w14:paraId="3BE85BE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942198F" w14:textId="77777777" w:rsidTr="001306D5">
        <w:trPr>
          <w:cantSplit/>
          <w:jc w:val="center"/>
        </w:trPr>
        <w:tc>
          <w:tcPr>
            <w:tcW w:w="7920" w:type="dxa"/>
          </w:tcPr>
          <w:p w14:paraId="14DB29E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sphere_</w:t>
            </w:r>
            <w:proofErr w:type="gramStart"/>
            <w:r w:rsidRPr="00B5478D">
              <w:rPr>
                <w:rFonts w:eastAsia="Malgun Gothic"/>
                <w:sz w:val="20"/>
                <w:lang w:val="en-CA"/>
              </w:rPr>
              <w:t>rotation</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6E278D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045E698" w14:textId="77777777" w:rsidTr="001306D5">
        <w:trPr>
          <w:cantSplit/>
          <w:jc w:val="center"/>
        </w:trPr>
        <w:tc>
          <w:tcPr>
            <w:tcW w:w="7920" w:type="dxa"/>
          </w:tcPr>
          <w:p w14:paraId="67DB53C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155 )</w:t>
            </w:r>
          </w:p>
        </w:tc>
        <w:tc>
          <w:tcPr>
            <w:tcW w:w="1157" w:type="dxa"/>
          </w:tcPr>
          <w:p w14:paraId="642A929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06F1D73E" w14:textId="77777777" w:rsidTr="001306D5">
        <w:trPr>
          <w:cantSplit/>
          <w:jc w:val="center"/>
        </w:trPr>
        <w:tc>
          <w:tcPr>
            <w:tcW w:w="7920" w:type="dxa"/>
          </w:tcPr>
          <w:p w14:paraId="24AC433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regionwise_</w:t>
            </w:r>
            <w:proofErr w:type="gramStart"/>
            <w:r w:rsidRPr="00B5478D">
              <w:rPr>
                <w:rFonts w:eastAsia="Malgun Gothic"/>
                <w:sz w:val="20"/>
                <w:lang w:val="en-CA"/>
              </w:rPr>
              <w:t>packing</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7F9B6154"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7E85AB80" w14:textId="77777777" w:rsidTr="001306D5">
        <w:trPr>
          <w:cantSplit/>
          <w:jc w:val="center"/>
        </w:trPr>
        <w:tc>
          <w:tcPr>
            <w:tcW w:w="7920" w:type="dxa"/>
          </w:tcPr>
          <w:p w14:paraId="06DB259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156 )</w:t>
            </w:r>
          </w:p>
        </w:tc>
        <w:tc>
          <w:tcPr>
            <w:tcW w:w="1157" w:type="dxa"/>
          </w:tcPr>
          <w:p w14:paraId="203DD0F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1DAA024A" w14:textId="77777777" w:rsidTr="001306D5">
        <w:trPr>
          <w:cantSplit/>
          <w:jc w:val="center"/>
        </w:trPr>
        <w:tc>
          <w:tcPr>
            <w:tcW w:w="7920" w:type="dxa"/>
          </w:tcPr>
          <w:p w14:paraId="69115AAA"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omni_</w:t>
            </w:r>
            <w:proofErr w:type="gramStart"/>
            <w:r w:rsidRPr="00B5478D">
              <w:rPr>
                <w:rFonts w:eastAsia="Malgun Gothic"/>
                <w:sz w:val="20"/>
                <w:lang w:val="en-CA"/>
              </w:rPr>
              <w:t>viewport</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59D00DB0"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8E44B76" w14:textId="77777777" w:rsidTr="001306D5">
        <w:trPr>
          <w:cantSplit/>
          <w:jc w:val="center"/>
        </w:trPr>
        <w:tc>
          <w:tcPr>
            <w:tcW w:w="7920" w:type="dxa"/>
          </w:tcPr>
          <w:p w14:paraId="1E26933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157 )</w:t>
            </w:r>
          </w:p>
        </w:tc>
        <w:tc>
          <w:tcPr>
            <w:tcW w:w="1157" w:type="dxa"/>
          </w:tcPr>
          <w:p w14:paraId="48E9B57D"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1D7CDBA" w14:textId="77777777" w:rsidTr="001306D5">
        <w:trPr>
          <w:cantSplit/>
          <w:jc w:val="center"/>
        </w:trPr>
        <w:tc>
          <w:tcPr>
            <w:tcW w:w="7920" w:type="dxa"/>
          </w:tcPr>
          <w:p w14:paraId="792FB98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regional_</w:t>
            </w:r>
            <w:proofErr w:type="gramStart"/>
            <w:r w:rsidRPr="00B5478D">
              <w:rPr>
                <w:rFonts w:eastAsia="Malgun Gothic"/>
                <w:sz w:val="20"/>
                <w:lang w:val="en-CA"/>
              </w:rPr>
              <w:t>nesting</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6EDF4D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713AE74" w14:textId="77777777" w:rsidTr="001306D5">
        <w:trPr>
          <w:cantSplit/>
          <w:jc w:val="center"/>
        </w:trPr>
        <w:tc>
          <w:tcPr>
            <w:tcW w:w="7920" w:type="dxa"/>
          </w:tcPr>
          <w:p w14:paraId="2EFC33AF"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158 )</w:t>
            </w:r>
          </w:p>
        </w:tc>
        <w:tc>
          <w:tcPr>
            <w:tcW w:w="1157" w:type="dxa"/>
          </w:tcPr>
          <w:p w14:paraId="1C57959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D042D9F" w14:textId="77777777" w:rsidTr="001306D5">
        <w:trPr>
          <w:cantSplit/>
          <w:jc w:val="center"/>
        </w:trPr>
        <w:tc>
          <w:tcPr>
            <w:tcW w:w="7920" w:type="dxa"/>
          </w:tcPr>
          <w:p w14:paraId="7918931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mcts_extraction_info_</w:t>
            </w:r>
            <w:proofErr w:type="gramStart"/>
            <w:r w:rsidRPr="00B5478D">
              <w:rPr>
                <w:rFonts w:eastAsia="Malgun Gothic"/>
                <w:sz w:val="20"/>
                <w:lang w:val="en-CA"/>
              </w:rPr>
              <w:t>sets</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ED002B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0DB5306" w14:textId="77777777" w:rsidTr="001306D5">
        <w:trPr>
          <w:cantSplit/>
          <w:jc w:val="center"/>
        </w:trPr>
        <w:tc>
          <w:tcPr>
            <w:tcW w:w="7920" w:type="dxa"/>
          </w:tcPr>
          <w:p w14:paraId="34570720"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159 )</w:t>
            </w:r>
          </w:p>
        </w:tc>
        <w:tc>
          <w:tcPr>
            <w:tcW w:w="1157" w:type="dxa"/>
          </w:tcPr>
          <w:p w14:paraId="09B932B7"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C3DFDEB" w14:textId="77777777" w:rsidTr="001306D5">
        <w:trPr>
          <w:cantSplit/>
          <w:jc w:val="center"/>
        </w:trPr>
        <w:tc>
          <w:tcPr>
            <w:tcW w:w="7920" w:type="dxa"/>
          </w:tcPr>
          <w:p w14:paraId="190CDE0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mcts_extraction_info_</w:t>
            </w:r>
            <w:proofErr w:type="gramStart"/>
            <w:r w:rsidRPr="00B5478D">
              <w:rPr>
                <w:rFonts w:eastAsia="Malgun Gothic"/>
                <w:sz w:val="20"/>
                <w:lang w:val="en-CA"/>
              </w:rPr>
              <w:t>nesting</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1DAE8C0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26C23DC" w14:textId="77777777" w:rsidTr="001306D5">
        <w:trPr>
          <w:cantSplit/>
          <w:jc w:val="center"/>
        </w:trPr>
        <w:tc>
          <w:tcPr>
            <w:tcW w:w="7920" w:type="dxa"/>
          </w:tcPr>
          <w:p w14:paraId="01430E5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160 )</w:t>
            </w:r>
          </w:p>
        </w:tc>
        <w:tc>
          <w:tcPr>
            <w:tcW w:w="1157" w:type="dxa"/>
          </w:tcPr>
          <w:p w14:paraId="048AF88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A9A8C64" w14:textId="77777777" w:rsidTr="001306D5">
        <w:trPr>
          <w:cantSplit/>
          <w:jc w:val="center"/>
        </w:trPr>
        <w:tc>
          <w:tcPr>
            <w:tcW w:w="7920" w:type="dxa"/>
          </w:tcPr>
          <w:p w14:paraId="69A8A0B2" w14:textId="4C4394A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layers_not_</w:t>
            </w:r>
            <w:proofErr w:type="gramStart"/>
            <w:r w:rsidRPr="00B5478D">
              <w:rPr>
                <w:rFonts w:eastAsia="Malgun Gothic"/>
                <w:sz w:val="20"/>
                <w:lang w:val="en-CA"/>
              </w:rPr>
              <w:t>present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0529AB3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3882542" w14:textId="77777777" w:rsidTr="001306D5">
        <w:trPr>
          <w:cantSplit/>
          <w:jc w:val="center"/>
        </w:trPr>
        <w:tc>
          <w:tcPr>
            <w:tcW w:w="7920" w:type="dxa"/>
          </w:tcPr>
          <w:p w14:paraId="0608944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161 )</w:t>
            </w:r>
          </w:p>
        </w:tc>
        <w:tc>
          <w:tcPr>
            <w:tcW w:w="1157" w:type="dxa"/>
          </w:tcPr>
          <w:p w14:paraId="122D00E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3183326" w14:textId="77777777" w:rsidTr="001306D5">
        <w:trPr>
          <w:cantSplit/>
          <w:jc w:val="center"/>
        </w:trPr>
        <w:tc>
          <w:tcPr>
            <w:tcW w:w="7920" w:type="dxa"/>
          </w:tcPr>
          <w:p w14:paraId="790A4D88" w14:textId="57AB2FF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inter_layer_constrained_tile_</w:t>
            </w:r>
            <w:proofErr w:type="gramStart"/>
            <w:r w:rsidRPr="00B5478D">
              <w:rPr>
                <w:rFonts w:eastAsia="Malgun Gothic"/>
                <w:sz w:val="20"/>
                <w:lang w:val="en-CA"/>
              </w:rPr>
              <w:t>sets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1B4D6494"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D000723" w14:textId="77777777" w:rsidTr="001306D5">
        <w:trPr>
          <w:cantSplit/>
          <w:jc w:val="center"/>
        </w:trPr>
        <w:tc>
          <w:tcPr>
            <w:tcW w:w="7920" w:type="dxa"/>
          </w:tcPr>
          <w:p w14:paraId="526EE0D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162 )</w:t>
            </w:r>
          </w:p>
        </w:tc>
        <w:tc>
          <w:tcPr>
            <w:tcW w:w="1157" w:type="dxa"/>
          </w:tcPr>
          <w:p w14:paraId="02B38B9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5A3D86" w14:textId="77777777" w:rsidTr="001306D5">
        <w:trPr>
          <w:cantSplit/>
          <w:jc w:val="center"/>
        </w:trPr>
        <w:tc>
          <w:tcPr>
            <w:tcW w:w="7920" w:type="dxa"/>
          </w:tcPr>
          <w:p w14:paraId="451EA248" w14:textId="5D5B503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bsp_</w:t>
            </w:r>
            <w:proofErr w:type="gramStart"/>
            <w:r w:rsidRPr="00B5478D">
              <w:rPr>
                <w:rFonts w:eastAsia="Malgun Gothic"/>
                <w:sz w:val="20"/>
                <w:lang w:val="en-CA"/>
              </w:rPr>
              <w:t>nesting</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434489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717C57" w14:textId="77777777" w:rsidTr="001306D5">
        <w:trPr>
          <w:cantSplit/>
          <w:jc w:val="center"/>
        </w:trPr>
        <w:tc>
          <w:tcPr>
            <w:tcW w:w="7920" w:type="dxa"/>
          </w:tcPr>
          <w:p w14:paraId="1BF7065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163 )</w:t>
            </w:r>
          </w:p>
        </w:tc>
        <w:tc>
          <w:tcPr>
            <w:tcW w:w="1157" w:type="dxa"/>
          </w:tcPr>
          <w:p w14:paraId="6EBBD89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44E8D8F" w14:textId="77777777" w:rsidTr="001306D5">
        <w:trPr>
          <w:cantSplit/>
          <w:jc w:val="center"/>
        </w:trPr>
        <w:tc>
          <w:tcPr>
            <w:tcW w:w="7920" w:type="dxa"/>
          </w:tcPr>
          <w:p w14:paraId="17BBDAC4" w14:textId="1321777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bsp_initial_arrival_</w:t>
            </w:r>
            <w:proofErr w:type="gramStart"/>
            <w:r w:rsidRPr="00B5478D">
              <w:rPr>
                <w:rFonts w:eastAsia="Malgun Gothic"/>
                <w:sz w:val="20"/>
                <w:lang w:val="en-CA"/>
              </w:rPr>
              <w:t>time</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1CC45DC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D6C375D" w14:textId="77777777" w:rsidTr="001306D5">
        <w:trPr>
          <w:cantSplit/>
          <w:jc w:val="center"/>
        </w:trPr>
        <w:tc>
          <w:tcPr>
            <w:tcW w:w="7920" w:type="dxa"/>
          </w:tcPr>
          <w:p w14:paraId="449980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164 )</w:t>
            </w:r>
          </w:p>
        </w:tc>
        <w:tc>
          <w:tcPr>
            <w:tcW w:w="1157" w:type="dxa"/>
          </w:tcPr>
          <w:p w14:paraId="4FF176E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5C1AACA" w14:textId="77777777" w:rsidTr="001306D5">
        <w:trPr>
          <w:cantSplit/>
          <w:jc w:val="center"/>
        </w:trPr>
        <w:tc>
          <w:tcPr>
            <w:tcW w:w="7920" w:type="dxa"/>
          </w:tcPr>
          <w:p w14:paraId="3B94DFC0" w14:textId="05F10B7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sub_bitstream_</w:t>
            </w:r>
            <w:proofErr w:type="gramStart"/>
            <w:r w:rsidRPr="00B5478D">
              <w:rPr>
                <w:rFonts w:eastAsia="Malgun Gothic"/>
                <w:sz w:val="20"/>
                <w:lang w:val="en-CA"/>
              </w:rPr>
              <w:t>property</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5958910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276F0A1" w14:textId="77777777" w:rsidTr="001306D5">
        <w:trPr>
          <w:cantSplit/>
          <w:jc w:val="center"/>
        </w:trPr>
        <w:tc>
          <w:tcPr>
            <w:tcW w:w="7920" w:type="dxa"/>
          </w:tcPr>
          <w:p w14:paraId="61C1E60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165 )</w:t>
            </w:r>
          </w:p>
        </w:tc>
        <w:tc>
          <w:tcPr>
            <w:tcW w:w="1157" w:type="dxa"/>
          </w:tcPr>
          <w:p w14:paraId="66A2111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8E0CC9" w14:textId="77777777" w:rsidTr="001306D5">
        <w:trPr>
          <w:cantSplit/>
          <w:jc w:val="center"/>
        </w:trPr>
        <w:tc>
          <w:tcPr>
            <w:tcW w:w="7920" w:type="dxa"/>
          </w:tcPr>
          <w:p w14:paraId="57FA36B0" w14:textId="0B528C8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alpha_channel_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3510F4D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A0BF455" w14:textId="77777777" w:rsidTr="001306D5">
        <w:trPr>
          <w:cantSplit/>
          <w:jc w:val="center"/>
        </w:trPr>
        <w:tc>
          <w:tcPr>
            <w:tcW w:w="7920" w:type="dxa"/>
          </w:tcPr>
          <w:p w14:paraId="728D60B2"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166 )</w:t>
            </w:r>
          </w:p>
        </w:tc>
        <w:tc>
          <w:tcPr>
            <w:tcW w:w="1157" w:type="dxa"/>
          </w:tcPr>
          <w:p w14:paraId="34C3792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D2A5FE4" w14:textId="77777777" w:rsidTr="001306D5">
        <w:trPr>
          <w:cantSplit/>
          <w:jc w:val="center"/>
        </w:trPr>
        <w:tc>
          <w:tcPr>
            <w:tcW w:w="7920" w:type="dxa"/>
          </w:tcPr>
          <w:p w14:paraId="47A943EF" w14:textId="78E61A3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overlay_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43A0069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5B76B6" w14:textId="77777777" w:rsidTr="001306D5">
        <w:trPr>
          <w:cantSplit/>
          <w:jc w:val="center"/>
        </w:trPr>
        <w:tc>
          <w:tcPr>
            <w:tcW w:w="7920" w:type="dxa"/>
          </w:tcPr>
          <w:p w14:paraId="0DADAA2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167 )</w:t>
            </w:r>
          </w:p>
        </w:tc>
        <w:tc>
          <w:tcPr>
            <w:tcW w:w="1157" w:type="dxa"/>
          </w:tcPr>
          <w:p w14:paraId="5A64C16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63F32A5" w14:textId="77777777" w:rsidTr="001306D5">
        <w:trPr>
          <w:cantSplit/>
          <w:jc w:val="center"/>
        </w:trPr>
        <w:tc>
          <w:tcPr>
            <w:tcW w:w="7920" w:type="dxa"/>
          </w:tcPr>
          <w:p w14:paraId="5DE6011A" w14:textId="2E89986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temporal_mv_prediction_</w:t>
            </w:r>
            <w:proofErr w:type="gramStart"/>
            <w:r w:rsidRPr="00B5478D">
              <w:rPr>
                <w:rFonts w:eastAsia="Malgun Gothic"/>
                <w:sz w:val="20"/>
                <w:lang w:val="en-CA"/>
              </w:rPr>
              <w:t>constraints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5BC52C3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414F6E4" w14:textId="77777777" w:rsidTr="001306D5">
        <w:trPr>
          <w:cantSplit/>
          <w:jc w:val="center"/>
        </w:trPr>
        <w:tc>
          <w:tcPr>
            <w:tcW w:w="7920" w:type="dxa"/>
          </w:tcPr>
          <w:p w14:paraId="3186C1E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168 )</w:t>
            </w:r>
          </w:p>
        </w:tc>
        <w:tc>
          <w:tcPr>
            <w:tcW w:w="1157" w:type="dxa"/>
          </w:tcPr>
          <w:p w14:paraId="19C98C3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E60E703" w14:textId="77777777" w:rsidTr="001306D5">
        <w:trPr>
          <w:cantSplit/>
          <w:jc w:val="center"/>
        </w:trPr>
        <w:tc>
          <w:tcPr>
            <w:tcW w:w="7920" w:type="dxa"/>
          </w:tcPr>
          <w:p w14:paraId="13506BA9" w14:textId="6FA7DC1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frame_field_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0F3EFC4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2663E16" w14:textId="77777777" w:rsidTr="001306D5">
        <w:trPr>
          <w:cantSplit/>
          <w:jc w:val="center"/>
        </w:trPr>
        <w:tc>
          <w:tcPr>
            <w:tcW w:w="7920" w:type="dxa"/>
          </w:tcPr>
          <w:p w14:paraId="668B59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176 )</w:t>
            </w:r>
          </w:p>
        </w:tc>
        <w:tc>
          <w:tcPr>
            <w:tcW w:w="1157" w:type="dxa"/>
          </w:tcPr>
          <w:p w14:paraId="0AEC9D9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4D7D1B5" w14:textId="77777777" w:rsidTr="001306D5">
        <w:trPr>
          <w:cantSplit/>
          <w:jc w:val="center"/>
        </w:trPr>
        <w:tc>
          <w:tcPr>
            <w:tcW w:w="7920" w:type="dxa"/>
          </w:tcPr>
          <w:p w14:paraId="1768AD7C" w14:textId="15B42FAF"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three_dimensional_reference_displays_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25D4193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0033538" w14:textId="77777777" w:rsidTr="001306D5">
        <w:trPr>
          <w:cantSplit/>
          <w:jc w:val="center"/>
        </w:trPr>
        <w:tc>
          <w:tcPr>
            <w:tcW w:w="7920" w:type="dxa"/>
          </w:tcPr>
          <w:p w14:paraId="7694E33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177 )</w:t>
            </w:r>
          </w:p>
        </w:tc>
        <w:tc>
          <w:tcPr>
            <w:tcW w:w="1157" w:type="dxa"/>
          </w:tcPr>
          <w:p w14:paraId="48DDCCB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B2FAAF7" w14:textId="77777777" w:rsidTr="001306D5">
        <w:trPr>
          <w:cantSplit/>
          <w:jc w:val="center"/>
        </w:trPr>
        <w:tc>
          <w:tcPr>
            <w:tcW w:w="7920" w:type="dxa"/>
          </w:tcPr>
          <w:p w14:paraId="161D4351" w14:textId="3C961CD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depth_representation_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7BAC471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FC1D185" w14:textId="77777777" w:rsidTr="001306D5">
        <w:trPr>
          <w:cantSplit/>
          <w:jc w:val="center"/>
        </w:trPr>
        <w:tc>
          <w:tcPr>
            <w:tcW w:w="7920" w:type="dxa"/>
          </w:tcPr>
          <w:p w14:paraId="0EBE75C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178 )</w:t>
            </w:r>
          </w:p>
        </w:tc>
        <w:tc>
          <w:tcPr>
            <w:tcW w:w="1157" w:type="dxa"/>
          </w:tcPr>
          <w:p w14:paraId="3BB87DE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95B1160" w14:textId="77777777" w:rsidTr="001306D5">
        <w:trPr>
          <w:cantSplit/>
          <w:jc w:val="center"/>
        </w:trPr>
        <w:tc>
          <w:tcPr>
            <w:tcW w:w="7920" w:type="dxa"/>
          </w:tcPr>
          <w:p w14:paraId="398F984F" w14:textId="65DC92B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multiview_scene_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54D2E2F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7D56C35" w14:textId="77777777" w:rsidTr="001306D5">
        <w:trPr>
          <w:cantSplit/>
          <w:jc w:val="center"/>
        </w:trPr>
        <w:tc>
          <w:tcPr>
            <w:tcW w:w="7920" w:type="dxa"/>
          </w:tcPr>
          <w:p w14:paraId="75B6675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179 )</w:t>
            </w:r>
          </w:p>
        </w:tc>
        <w:tc>
          <w:tcPr>
            <w:tcW w:w="1157" w:type="dxa"/>
          </w:tcPr>
          <w:p w14:paraId="71A6674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656E4DE" w14:textId="77777777" w:rsidTr="001306D5">
        <w:trPr>
          <w:cantSplit/>
          <w:jc w:val="center"/>
        </w:trPr>
        <w:tc>
          <w:tcPr>
            <w:tcW w:w="7920" w:type="dxa"/>
          </w:tcPr>
          <w:p w14:paraId="71A4FD80" w14:textId="59F60618"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multiview_acquisition_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619E05F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220529C" w14:textId="77777777" w:rsidTr="001306D5">
        <w:trPr>
          <w:cantSplit/>
          <w:jc w:val="center"/>
        </w:trPr>
        <w:tc>
          <w:tcPr>
            <w:tcW w:w="7920" w:type="dxa"/>
          </w:tcPr>
          <w:p w14:paraId="4E96C4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180 )</w:t>
            </w:r>
          </w:p>
        </w:tc>
        <w:tc>
          <w:tcPr>
            <w:tcW w:w="1157" w:type="dxa"/>
          </w:tcPr>
          <w:p w14:paraId="090AE5D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BDF2BB5" w14:textId="77777777" w:rsidTr="001306D5">
        <w:trPr>
          <w:cantSplit/>
          <w:jc w:val="center"/>
        </w:trPr>
        <w:tc>
          <w:tcPr>
            <w:tcW w:w="7920" w:type="dxa"/>
          </w:tcPr>
          <w:p w14:paraId="2D0DD48F" w14:textId="4E54B1B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multiview_view_</w:t>
            </w:r>
            <w:proofErr w:type="gramStart"/>
            <w:r w:rsidRPr="00B5478D">
              <w:rPr>
                <w:rFonts w:eastAsia="Malgun Gothic"/>
                <w:sz w:val="20"/>
                <w:lang w:val="en-CA"/>
              </w:rPr>
              <w:t>position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06A03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78D4069" w14:textId="77777777" w:rsidTr="001306D5">
        <w:trPr>
          <w:cantSplit/>
          <w:jc w:val="center"/>
        </w:trPr>
        <w:tc>
          <w:tcPr>
            <w:tcW w:w="7920" w:type="dxa"/>
          </w:tcPr>
          <w:p w14:paraId="4B9CA0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lastRenderedPageBreak/>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181 )</w:t>
            </w:r>
          </w:p>
        </w:tc>
        <w:tc>
          <w:tcPr>
            <w:tcW w:w="1157" w:type="dxa"/>
          </w:tcPr>
          <w:p w14:paraId="52CD42E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D913B2" w14:textId="77777777" w:rsidTr="001306D5">
        <w:trPr>
          <w:cantSplit/>
          <w:jc w:val="center"/>
        </w:trPr>
        <w:tc>
          <w:tcPr>
            <w:tcW w:w="7920" w:type="dxa"/>
          </w:tcPr>
          <w:p w14:paraId="70ECCC77" w14:textId="2232A202"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alternative_depth_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I</w:t>
            </w:r>
            <w:r w:rsidRPr="00B5478D">
              <w:rPr>
                <w:rFonts w:eastAsia="Malgun Gothic"/>
                <w:sz w:val="20"/>
                <w:lang w:val="en-CA"/>
              </w:rPr>
              <w:t xml:space="preserve"> */</w:t>
            </w:r>
          </w:p>
        </w:tc>
        <w:tc>
          <w:tcPr>
            <w:tcW w:w="1157" w:type="dxa"/>
          </w:tcPr>
          <w:p w14:paraId="476CE6A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B9C3E63" w14:textId="77777777" w:rsidTr="001306D5">
        <w:trPr>
          <w:cantSplit/>
          <w:jc w:val="center"/>
        </w:trPr>
        <w:tc>
          <w:tcPr>
            <w:tcW w:w="7920" w:type="dxa"/>
          </w:tcPr>
          <w:p w14:paraId="1DD55FA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t xml:space="preserve">else </w:t>
            </w:r>
            <w:proofErr w:type="gramStart"/>
            <w:r w:rsidRPr="00B5478D">
              <w:rPr>
                <w:rFonts w:eastAsia="Malgun Gothic"/>
                <w:sz w:val="20"/>
                <w:lang w:val="en-CA" w:eastAsia="zh-CN"/>
              </w:rPr>
              <w:t xml:space="preserve">if( </w:t>
            </w:r>
            <w:proofErr w:type="spellStart"/>
            <w:r w:rsidRPr="00B5478D">
              <w:rPr>
                <w:rFonts w:eastAsia="Malgun Gothic"/>
                <w:sz w:val="20"/>
                <w:lang w:val="en-CA" w:eastAsia="zh-CN"/>
              </w:rPr>
              <w:t>payloadType</w:t>
            </w:r>
            <w:proofErr w:type="spellEnd"/>
            <w:proofErr w:type="gramEnd"/>
            <w:r w:rsidRPr="00B5478D">
              <w:rPr>
                <w:rFonts w:eastAsia="Malgun Gothic"/>
                <w:sz w:val="20"/>
                <w:lang w:val="en-CA" w:eastAsia="zh-CN"/>
              </w:rPr>
              <w:t xml:space="preserve">  = =  200 )</w:t>
            </w:r>
          </w:p>
        </w:tc>
        <w:tc>
          <w:tcPr>
            <w:tcW w:w="1157" w:type="dxa"/>
          </w:tcPr>
          <w:p w14:paraId="1DC2F7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524B7BE" w14:textId="77777777" w:rsidTr="001306D5">
        <w:trPr>
          <w:cantSplit/>
          <w:jc w:val="center"/>
        </w:trPr>
        <w:tc>
          <w:tcPr>
            <w:tcW w:w="7920" w:type="dxa"/>
          </w:tcPr>
          <w:p w14:paraId="1412319C"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r>
            <w:r w:rsidRPr="00B5478D">
              <w:rPr>
                <w:rFonts w:eastAsia="Malgun Gothic"/>
                <w:sz w:val="20"/>
                <w:lang w:val="en-CA" w:eastAsia="zh-CN"/>
              </w:rPr>
              <w:tab/>
            </w:r>
            <w:proofErr w:type="spellStart"/>
            <w:r w:rsidRPr="00B5478D">
              <w:rPr>
                <w:rFonts w:ascii="Times" w:eastAsia="Malgun Gothic" w:hAnsi="Times"/>
                <w:sz w:val="20"/>
                <w:lang w:val="en-CA" w:eastAsia="zh-CN"/>
              </w:rPr>
              <w:t>sei_</w:t>
            </w:r>
            <w:proofErr w:type="gramStart"/>
            <w:r w:rsidRPr="00B5478D">
              <w:rPr>
                <w:rFonts w:ascii="Times" w:eastAsia="Malgun Gothic" w:hAnsi="Times"/>
                <w:sz w:val="20"/>
                <w:lang w:val="en-CA" w:eastAsia="zh-CN"/>
              </w:rPr>
              <w:t>manifest</w:t>
            </w:r>
            <w:proofErr w:type="spellEnd"/>
            <w:r w:rsidRPr="00B5478D">
              <w:rPr>
                <w:rFonts w:eastAsia="Malgun Gothic"/>
                <w:sz w:val="20"/>
                <w:lang w:val="en-CA" w:eastAsia="zh-CN"/>
              </w:rPr>
              <w:t xml:space="preserve">( </w:t>
            </w:r>
            <w:proofErr w:type="spellStart"/>
            <w:r w:rsidRPr="00B5478D">
              <w:rPr>
                <w:rFonts w:eastAsia="Malgun Gothic"/>
                <w:sz w:val="20"/>
                <w:lang w:val="en-CA" w:eastAsia="zh-CN"/>
              </w:rPr>
              <w:t>payloadSize</w:t>
            </w:r>
            <w:proofErr w:type="spellEnd"/>
            <w:proofErr w:type="gramEnd"/>
            <w:r w:rsidRPr="00B5478D">
              <w:rPr>
                <w:rFonts w:eastAsia="Malgun Gothic"/>
                <w:sz w:val="20"/>
                <w:lang w:val="en-CA" w:eastAsia="zh-CN"/>
              </w:rPr>
              <w:t xml:space="preserve"> )</w:t>
            </w:r>
          </w:p>
        </w:tc>
        <w:tc>
          <w:tcPr>
            <w:tcW w:w="1157" w:type="dxa"/>
          </w:tcPr>
          <w:p w14:paraId="1905F8C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B6069F4" w14:textId="77777777" w:rsidTr="001306D5">
        <w:trPr>
          <w:cantSplit/>
          <w:jc w:val="center"/>
        </w:trPr>
        <w:tc>
          <w:tcPr>
            <w:tcW w:w="7920" w:type="dxa"/>
          </w:tcPr>
          <w:p w14:paraId="3CA9AD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tab/>
            </w:r>
            <w:r w:rsidRPr="00B5478D">
              <w:rPr>
                <w:rFonts w:ascii="Times" w:eastAsia="Malgun Gothic" w:hAnsi="Times"/>
                <w:sz w:val="20"/>
                <w:lang w:val="en-CA" w:eastAsia="zh-CN"/>
              </w:rPr>
              <w:tab/>
              <w:t xml:space="preserve">else </w:t>
            </w:r>
            <w:proofErr w:type="gramStart"/>
            <w:r w:rsidRPr="00B5478D">
              <w:rPr>
                <w:rFonts w:ascii="Times" w:eastAsia="Malgun Gothic" w:hAnsi="Times"/>
                <w:sz w:val="20"/>
                <w:lang w:val="en-CA" w:eastAsia="zh-CN"/>
              </w:rPr>
              <w:t xml:space="preserve">if( </w:t>
            </w:r>
            <w:proofErr w:type="spellStart"/>
            <w:r w:rsidRPr="00B5478D">
              <w:rPr>
                <w:rFonts w:ascii="Times" w:eastAsia="Malgun Gothic" w:hAnsi="Times"/>
                <w:sz w:val="20"/>
                <w:lang w:val="en-CA" w:eastAsia="zh-CN"/>
              </w:rPr>
              <w:t>payloadType</w:t>
            </w:r>
            <w:proofErr w:type="spellEnd"/>
            <w:proofErr w:type="gramEnd"/>
            <w:r w:rsidRPr="00B5478D">
              <w:rPr>
                <w:rFonts w:ascii="Times" w:eastAsia="Malgun Gothic" w:hAnsi="Times"/>
                <w:sz w:val="20"/>
                <w:lang w:val="en-CA" w:eastAsia="zh-CN"/>
              </w:rPr>
              <w:t xml:space="preserve">  = =  201 )</w:t>
            </w:r>
          </w:p>
        </w:tc>
        <w:tc>
          <w:tcPr>
            <w:tcW w:w="1157" w:type="dxa"/>
          </w:tcPr>
          <w:p w14:paraId="5469013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30264D" w14:textId="77777777" w:rsidTr="001306D5">
        <w:trPr>
          <w:cantSplit/>
          <w:jc w:val="center"/>
        </w:trPr>
        <w:tc>
          <w:tcPr>
            <w:tcW w:w="7920" w:type="dxa"/>
          </w:tcPr>
          <w:p w14:paraId="1CCDA0B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tab/>
            </w:r>
            <w:r w:rsidRPr="00B5478D">
              <w:rPr>
                <w:rFonts w:ascii="Times" w:eastAsia="Malgun Gothic" w:hAnsi="Times"/>
                <w:sz w:val="20"/>
                <w:lang w:val="en-CA" w:eastAsia="zh-CN"/>
              </w:rPr>
              <w:tab/>
            </w:r>
            <w:r w:rsidRPr="00B5478D">
              <w:rPr>
                <w:rFonts w:ascii="Times" w:eastAsia="Malgun Gothic" w:hAnsi="Times"/>
                <w:sz w:val="20"/>
                <w:lang w:val="en-CA" w:eastAsia="zh-CN"/>
              </w:rPr>
              <w:tab/>
            </w:r>
            <w:proofErr w:type="spellStart"/>
            <w:r w:rsidRPr="00B5478D">
              <w:rPr>
                <w:rFonts w:ascii="Times" w:eastAsia="Malgun Gothic" w:hAnsi="Times"/>
                <w:sz w:val="20"/>
                <w:lang w:val="en-CA" w:eastAsia="zh-CN"/>
              </w:rPr>
              <w:t>sei_prefix_</w:t>
            </w:r>
            <w:proofErr w:type="gramStart"/>
            <w:r w:rsidRPr="00B5478D">
              <w:rPr>
                <w:rFonts w:ascii="Times" w:eastAsia="Malgun Gothic" w:hAnsi="Times"/>
                <w:sz w:val="20"/>
                <w:lang w:val="en-CA" w:eastAsia="zh-CN"/>
              </w:rPr>
              <w:t>indication</w:t>
            </w:r>
            <w:proofErr w:type="spellEnd"/>
            <w:r w:rsidRPr="00B5478D">
              <w:rPr>
                <w:rFonts w:ascii="Times" w:eastAsia="Malgun Gothic" w:hAnsi="Times"/>
                <w:sz w:val="20"/>
                <w:lang w:val="en-CA" w:eastAsia="zh-CN"/>
              </w:rPr>
              <w:t xml:space="preserve">( </w:t>
            </w:r>
            <w:proofErr w:type="spellStart"/>
            <w:r w:rsidRPr="00B5478D">
              <w:rPr>
                <w:rFonts w:ascii="Times" w:eastAsia="Malgun Gothic" w:hAnsi="Times"/>
                <w:sz w:val="20"/>
                <w:lang w:val="en-CA" w:eastAsia="zh-CN"/>
              </w:rPr>
              <w:t>payloadSize</w:t>
            </w:r>
            <w:proofErr w:type="spellEnd"/>
            <w:proofErr w:type="gramEnd"/>
            <w:r w:rsidRPr="00B5478D">
              <w:rPr>
                <w:rFonts w:ascii="Times" w:eastAsia="Malgun Gothic" w:hAnsi="Times"/>
                <w:sz w:val="20"/>
                <w:lang w:val="en-CA" w:eastAsia="zh-CN"/>
              </w:rPr>
              <w:t xml:space="preserve"> )</w:t>
            </w:r>
          </w:p>
        </w:tc>
        <w:tc>
          <w:tcPr>
            <w:tcW w:w="1157" w:type="dxa"/>
          </w:tcPr>
          <w:p w14:paraId="179B559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937CC74" w14:textId="77777777" w:rsidTr="0087357B">
        <w:trPr>
          <w:cantSplit/>
          <w:jc w:val="center"/>
        </w:trPr>
        <w:tc>
          <w:tcPr>
            <w:tcW w:w="7920" w:type="dxa"/>
          </w:tcPr>
          <w:p w14:paraId="17E1BBFF"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t xml:space="preserve">else </w:t>
            </w:r>
            <w:proofErr w:type="gramStart"/>
            <w:r w:rsidRPr="00B5478D">
              <w:rPr>
                <w:rFonts w:ascii="Times" w:eastAsia="Malgun Gothic" w:hAnsi="Times"/>
                <w:sz w:val="20"/>
                <w:lang w:val="en-CA"/>
              </w:rPr>
              <w:t>if( </w:t>
            </w:r>
            <w:proofErr w:type="spellStart"/>
            <w:r w:rsidRPr="00B5478D">
              <w:rPr>
                <w:rFonts w:ascii="Times" w:eastAsia="Malgun Gothic" w:hAnsi="Times"/>
                <w:sz w:val="20"/>
                <w:lang w:val="en-CA"/>
              </w:rPr>
              <w:t>payloadType</w:t>
            </w:r>
            <w:proofErr w:type="spellEnd"/>
            <w:proofErr w:type="gramEnd"/>
            <w:r w:rsidRPr="00B5478D">
              <w:rPr>
                <w:rFonts w:ascii="Times" w:eastAsia="Malgun Gothic" w:hAnsi="Times"/>
                <w:sz w:val="20"/>
                <w:lang w:val="en-CA"/>
              </w:rPr>
              <w:t>  = =  202 )</w:t>
            </w:r>
          </w:p>
        </w:tc>
        <w:tc>
          <w:tcPr>
            <w:tcW w:w="1157" w:type="dxa"/>
          </w:tcPr>
          <w:p w14:paraId="49F5E3FA"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17A4F6B2" w14:textId="77777777" w:rsidTr="0087357B">
        <w:trPr>
          <w:cantSplit/>
          <w:jc w:val="center"/>
        </w:trPr>
        <w:tc>
          <w:tcPr>
            <w:tcW w:w="7920" w:type="dxa"/>
          </w:tcPr>
          <w:p w14:paraId="6CAB67CA"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r>
            <w:r w:rsidRPr="00B5478D">
              <w:rPr>
                <w:rFonts w:ascii="Times" w:eastAsia="Malgun Gothic" w:hAnsi="Times"/>
                <w:sz w:val="20"/>
                <w:lang w:val="en-CA"/>
              </w:rPr>
              <w:tab/>
            </w:r>
            <w:proofErr w:type="spellStart"/>
            <w:r w:rsidRPr="00B5478D">
              <w:rPr>
                <w:rFonts w:ascii="Times" w:eastAsia="Malgun Gothic" w:hAnsi="Times"/>
                <w:sz w:val="20"/>
                <w:lang w:val="en-CA"/>
              </w:rPr>
              <w:t>annotated_</w:t>
            </w:r>
            <w:proofErr w:type="gramStart"/>
            <w:r w:rsidRPr="00B5478D">
              <w:rPr>
                <w:rFonts w:ascii="Times" w:eastAsia="Malgun Gothic" w:hAnsi="Times"/>
                <w:sz w:val="20"/>
                <w:lang w:val="en-CA"/>
              </w:rPr>
              <w:t>regions</w:t>
            </w:r>
            <w:proofErr w:type="spellEnd"/>
            <w:r w:rsidRPr="00B5478D">
              <w:rPr>
                <w:rFonts w:ascii="Times" w:eastAsia="Malgun Gothic" w:hAnsi="Times"/>
                <w:sz w:val="20"/>
                <w:lang w:val="en-CA"/>
              </w:rPr>
              <w:t>( </w:t>
            </w:r>
            <w:proofErr w:type="spellStart"/>
            <w:r w:rsidRPr="00B5478D">
              <w:rPr>
                <w:rFonts w:ascii="Times" w:eastAsia="Malgun Gothic" w:hAnsi="Times"/>
                <w:sz w:val="20"/>
                <w:lang w:val="en-CA"/>
              </w:rPr>
              <w:t>payloadSize</w:t>
            </w:r>
            <w:proofErr w:type="spellEnd"/>
            <w:proofErr w:type="gramEnd"/>
            <w:r w:rsidRPr="00B5478D">
              <w:rPr>
                <w:rFonts w:ascii="Times" w:eastAsia="Malgun Gothic" w:hAnsi="Times"/>
                <w:sz w:val="20"/>
                <w:lang w:val="en-CA"/>
              </w:rPr>
              <w:t> )</w:t>
            </w:r>
          </w:p>
        </w:tc>
        <w:tc>
          <w:tcPr>
            <w:tcW w:w="1157" w:type="dxa"/>
          </w:tcPr>
          <w:p w14:paraId="06B98EB9"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003374F9" w14:textId="77777777" w:rsidTr="001306D5">
        <w:trPr>
          <w:cantSplit/>
          <w:jc w:val="center"/>
        </w:trPr>
        <w:tc>
          <w:tcPr>
            <w:tcW w:w="7920" w:type="dxa"/>
          </w:tcPr>
          <w:p w14:paraId="4C335238" w14:textId="49FE1BCC"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 xml:space="preserve">else </w:t>
            </w:r>
            <w:proofErr w:type="gramStart"/>
            <w:r w:rsidRPr="00B5478D">
              <w:rPr>
                <w:rFonts w:ascii="Times" w:eastAsia="Malgun Gothic" w:hAnsi="Times"/>
                <w:sz w:val="20"/>
                <w:highlight w:val="yellow"/>
                <w:lang w:val="en-CA" w:eastAsia="zh-CN"/>
              </w:rPr>
              <w:t xml:space="preserve">if( </w:t>
            </w:r>
            <w:proofErr w:type="spellStart"/>
            <w:r w:rsidRPr="00B5478D">
              <w:rPr>
                <w:rFonts w:ascii="Times" w:eastAsia="Malgun Gothic" w:hAnsi="Times"/>
                <w:sz w:val="20"/>
                <w:highlight w:val="yellow"/>
                <w:lang w:val="en-CA" w:eastAsia="zh-CN"/>
              </w:rPr>
              <w:t>payloadType</w:t>
            </w:r>
            <w:proofErr w:type="spellEnd"/>
            <w:proofErr w:type="gramEnd"/>
            <w:r w:rsidRPr="00B5478D">
              <w:rPr>
                <w:rFonts w:ascii="Times" w:eastAsia="Malgun Gothic" w:hAnsi="Times"/>
                <w:sz w:val="20"/>
                <w:highlight w:val="yellow"/>
                <w:lang w:val="en-CA" w:eastAsia="zh-CN"/>
              </w:rPr>
              <w:t xml:space="preserve">  = =  203 )</w:t>
            </w:r>
          </w:p>
        </w:tc>
        <w:tc>
          <w:tcPr>
            <w:tcW w:w="1157" w:type="dxa"/>
          </w:tcPr>
          <w:p w14:paraId="67E6115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729779" w14:textId="77777777" w:rsidTr="001306D5">
        <w:trPr>
          <w:cantSplit/>
          <w:jc w:val="center"/>
        </w:trPr>
        <w:tc>
          <w:tcPr>
            <w:tcW w:w="7920" w:type="dxa"/>
          </w:tcPr>
          <w:p w14:paraId="511B2370" w14:textId="0B7DE91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proofErr w:type="spellStart"/>
            <w:r w:rsidRPr="00B5478D">
              <w:rPr>
                <w:rFonts w:ascii="Times" w:eastAsia="Malgun Gothic" w:hAnsi="Times"/>
                <w:sz w:val="20"/>
                <w:highlight w:val="yellow"/>
                <w:lang w:val="en-CA" w:eastAsia="zh-CN"/>
              </w:rPr>
              <w:t>shutter_interval_</w:t>
            </w:r>
            <w:proofErr w:type="gramStart"/>
            <w:r w:rsidRPr="00B5478D">
              <w:rPr>
                <w:rFonts w:ascii="Times" w:eastAsia="Malgun Gothic" w:hAnsi="Times"/>
                <w:sz w:val="20"/>
                <w:highlight w:val="yellow"/>
                <w:lang w:val="en-CA" w:eastAsia="zh-CN"/>
              </w:rPr>
              <w:t>info</w:t>
            </w:r>
            <w:proofErr w:type="spellEnd"/>
            <w:r w:rsidRPr="00B5478D">
              <w:rPr>
                <w:rFonts w:ascii="Times" w:eastAsia="Malgun Gothic" w:hAnsi="Times"/>
                <w:sz w:val="20"/>
                <w:highlight w:val="yellow"/>
                <w:lang w:val="en-CA" w:eastAsia="zh-CN"/>
              </w:rPr>
              <w:t xml:space="preserve">( </w:t>
            </w:r>
            <w:proofErr w:type="spellStart"/>
            <w:r w:rsidRPr="00B5478D">
              <w:rPr>
                <w:rFonts w:ascii="Times" w:eastAsia="Malgun Gothic" w:hAnsi="Times"/>
                <w:sz w:val="20"/>
                <w:highlight w:val="yellow"/>
                <w:lang w:val="en-CA" w:eastAsia="zh-CN"/>
              </w:rPr>
              <w:t>payloadSize</w:t>
            </w:r>
            <w:proofErr w:type="spellEnd"/>
            <w:proofErr w:type="gramEnd"/>
            <w:r w:rsidRPr="00B5478D">
              <w:rPr>
                <w:rFonts w:ascii="Times" w:eastAsia="Malgun Gothic" w:hAnsi="Times"/>
                <w:sz w:val="20"/>
                <w:highlight w:val="yellow"/>
                <w:lang w:val="en-CA" w:eastAsia="zh-CN"/>
              </w:rPr>
              <w:t xml:space="preserve"> )</w:t>
            </w:r>
          </w:p>
        </w:tc>
        <w:tc>
          <w:tcPr>
            <w:tcW w:w="1157" w:type="dxa"/>
          </w:tcPr>
          <w:p w14:paraId="192B554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9823A6F" w14:textId="77777777" w:rsidTr="001306D5">
        <w:trPr>
          <w:cantSplit/>
          <w:jc w:val="center"/>
        </w:trPr>
        <w:tc>
          <w:tcPr>
            <w:tcW w:w="7920" w:type="dxa"/>
          </w:tcPr>
          <w:p w14:paraId="7B3A2FA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02426DF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D5A06C8" w14:textId="77777777" w:rsidTr="001306D5">
        <w:trPr>
          <w:cantSplit/>
          <w:jc w:val="center"/>
        </w:trPr>
        <w:tc>
          <w:tcPr>
            <w:tcW w:w="7920" w:type="dxa"/>
          </w:tcPr>
          <w:p w14:paraId="24087E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74EFC4B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2B3006E" w14:textId="77777777" w:rsidTr="001306D5">
        <w:trPr>
          <w:cantSplit/>
          <w:jc w:val="center"/>
        </w:trPr>
        <w:tc>
          <w:tcPr>
            <w:tcW w:w="7920" w:type="dxa"/>
          </w:tcPr>
          <w:p w14:paraId="71C2F4F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else /* nal_unit_type  = =  SUFFIX_SEI_NUT */</w:t>
            </w:r>
          </w:p>
        </w:tc>
        <w:tc>
          <w:tcPr>
            <w:tcW w:w="1157" w:type="dxa"/>
          </w:tcPr>
          <w:p w14:paraId="5F3C2DB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B0E6EFC" w14:textId="77777777" w:rsidTr="001306D5">
        <w:trPr>
          <w:cantSplit/>
          <w:jc w:val="center"/>
        </w:trPr>
        <w:tc>
          <w:tcPr>
            <w:tcW w:w="7920" w:type="dxa"/>
          </w:tcPr>
          <w:p w14:paraId="482436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3 )</w:t>
            </w:r>
          </w:p>
        </w:tc>
        <w:tc>
          <w:tcPr>
            <w:tcW w:w="1157" w:type="dxa"/>
          </w:tcPr>
          <w:p w14:paraId="305940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760DF4C" w14:textId="77777777" w:rsidTr="001306D5">
        <w:trPr>
          <w:cantSplit/>
          <w:jc w:val="center"/>
        </w:trPr>
        <w:tc>
          <w:tcPr>
            <w:tcW w:w="7920" w:type="dxa"/>
          </w:tcPr>
          <w:p w14:paraId="23C4AC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4B2862B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550CF37" w14:textId="77777777" w:rsidTr="001306D5">
        <w:trPr>
          <w:cantSplit/>
          <w:jc w:val="center"/>
        </w:trPr>
        <w:tc>
          <w:tcPr>
            <w:tcW w:w="7920" w:type="dxa"/>
          </w:tcPr>
          <w:p w14:paraId="0A63635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21E7D12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9E2DDDF" w14:textId="77777777" w:rsidTr="001306D5">
        <w:trPr>
          <w:cantSplit/>
          <w:jc w:val="center"/>
        </w:trPr>
        <w:tc>
          <w:tcPr>
            <w:tcW w:w="7920" w:type="dxa"/>
          </w:tcPr>
          <w:p w14:paraId="182A54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2AF23B8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2ECA2AF" w14:textId="77777777" w:rsidTr="001306D5">
        <w:trPr>
          <w:cantSplit/>
          <w:jc w:val="center"/>
        </w:trPr>
        <w:tc>
          <w:tcPr>
            <w:tcW w:w="7920" w:type="dxa"/>
          </w:tcPr>
          <w:p w14:paraId="7F668B7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1C00BA0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D75A339" w14:textId="77777777" w:rsidTr="001306D5">
        <w:trPr>
          <w:cantSplit/>
          <w:jc w:val="center"/>
        </w:trPr>
        <w:tc>
          <w:tcPr>
            <w:tcW w:w="7920" w:type="dxa"/>
          </w:tcPr>
          <w:p w14:paraId="2B2A0A1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06D2BBA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690B14E" w14:textId="77777777" w:rsidTr="001306D5">
        <w:trPr>
          <w:cantSplit/>
          <w:jc w:val="center"/>
        </w:trPr>
        <w:tc>
          <w:tcPr>
            <w:tcW w:w="7920" w:type="dxa"/>
          </w:tcPr>
          <w:p w14:paraId="0503AC5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78F6FE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4D6BA8C" w14:textId="77777777" w:rsidTr="001306D5">
        <w:trPr>
          <w:cantSplit/>
          <w:jc w:val="center"/>
        </w:trPr>
        <w:tc>
          <w:tcPr>
            <w:tcW w:w="7920" w:type="dxa"/>
          </w:tcPr>
          <w:p w14:paraId="67EED2D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501AF28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1E90D17" w14:textId="77777777" w:rsidTr="001306D5">
        <w:trPr>
          <w:cantSplit/>
          <w:jc w:val="center"/>
        </w:trPr>
        <w:tc>
          <w:tcPr>
            <w:tcW w:w="7920" w:type="dxa"/>
          </w:tcPr>
          <w:p w14:paraId="2CBF6BB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22 )</w:t>
            </w:r>
          </w:p>
        </w:tc>
        <w:tc>
          <w:tcPr>
            <w:tcW w:w="1157" w:type="dxa"/>
          </w:tcPr>
          <w:p w14:paraId="46944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0D66FF74" w14:textId="77777777" w:rsidTr="001306D5">
        <w:trPr>
          <w:cantSplit/>
          <w:jc w:val="center"/>
        </w:trPr>
        <w:tc>
          <w:tcPr>
            <w:tcW w:w="7920" w:type="dxa"/>
          </w:tcPr>
          <w:p w14:paraId="24A812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5EE1898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29C8774" w14:textId="77777777" w:rsidTr="001306D5">
        <w:trPr>
          <w:cantSplit/>
          <w:jc w:val="center"/>
        </w:trPr>
        <w:tc>
          <w:tcPr>
            <w:tcW w:w="7920" w:type="dxa"/>
          </w:tcPr>
          <w:p w14:paraId="4362CA1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132 )</w:t>
            </w:r>
          </w:p>
        </w:tc>
        <w:tc>
          <w:tcPr>
            <w:tcW w:w="1157" w:type="dxa"/>
          </w:tcPr>
          <w:p w14:paraId="3FEF18F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CBCC7B" w14:textId="77777777" w:rsidTr="001306D5">
        <w:trPr>
          <w:cantSplit/>
          <w:jc w:val="center"/>
        </w:trPr>
        <w:tc>
          <w:tcPr>
            <w:tcW w:w="7920" w:type="dxa"/>
          </w:tcPr>
          <w:p w14:paraId="5A0545E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decoded_picture_hash( payloadSize )</w:t>
            </w:r>
          </w:p>
        </w:tc>
        <w:tc>
          <w:tcPr>
            <w:tcW w:w="1157" w:type="dxa"/>
          </w:tcPr>
          <w:p w14:paraId="17589EA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86156B0" w14:textId="77777777" w:rsidTr="001306D5">
        <w:trPr>
          <w:cantSplit/>
          <w:jc w:val="center"/>
        </w:trPr>
        <w:tc>
          <w:tcPr>
            <w:tcW w:w="7920" w:type="dxa"/>
          </w:tcPr>
          <w:p w14:paraId="4E7053A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146 )</w:t>
            </w:r>
          </w:p>
        </w:tc>
        <w:tc>
          <w:tcPr>
            <w:tcW w:w="1157" w:type="dxa"/>
          </w:tcPr>
          <w:p w14:paraId="4646777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C6E9F1C" w14:textId="77777777" w:rsidTr="001306D5">
        <w:trPr>
          <w:cantSplit/>
          <w:jc w:val="center"/>
        </w:trPr>
        <w:tc>
          <w:tcPr>
            <w:tcW w:w="7920" w:type="dxa"/>
          </w:tcPr>
          <w:p w14:paraId="6947649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coded_region_</w:t>
            </w:r>
            <w:proofErr w:type="gramStart"/>
            <w:r w:rsidRPr="00B5478D">
              <w:rPr>
                <w:rFonts w:eastAsia="Malgun Gothic"/>
                <w:sz w:val="20"/>
                <w:lang w:val="en-CA"/>
              </w:rPr>
              <w:t>completion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72EB001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8C17E14" w14:textId="77777777" w:rsidTr="001306D5">
        <w:trPr>
          <w:cantSplit/>
          <w:jc w:val="center"/>
        </w:trPr>
        <w:tc>
          <w:tcPr>
            <w:tcW w:w="7920" w:type="dxa"/>
          </w:tcPr>
          <w:p w14:paraId="7ADAD6A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3869AA9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9BC773E" w14:textId="77777777" w:rsidTr="001306D5">
        <w:trPr>
          <w:cantSplit/>
          <w:jc w:val="center"/>
        </w:trPr>
        <w:tc>
          <w:tcPr>
            <w:tcW w:w="7920" w:type="dxa"/>
          </w:tcPr>
          <w:p w14:paraId="420E93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443754C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A600CD7" w14:textId="77777777" w:rsidTr="001306D5">
        <w:trPr>
          <w:cantSplit/>
          <w:jc w:val="center"/>
        </w:trPr>
        <w:tc>
          <w:tcPr>
            <w:tcW w:w="7920" w:type="dxa"/>
          </w:tcPr>
          <w:p w14:paraId="6E373F4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more_data_in_payload( ) ) {</w:t>
            </w:r>
          </w:p>
        </w:tc>
        <w:tc>
          <w:tcPr>
            <w:tcW w:w="1157" w:type="dxa"/>
          </w:tcPr>
          <w:p w14:paraId="5883FBC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A7E4E8C" w14:textId="77777777" w:rsidTr="001306D5">
        <w:trPr>
          <w:cantSplit/>
          <w:jc w:val="center"/>
        </w:trPr>
        <w:tc>
          <w:tcPr>
            <w:tcW w:w="7920" w:type="dxa"/>
          </w:tcPr>
          <w:p w14:paraId="31D9696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payload_extension_present( ) )</w:t>
            </w:r>
          </w:p>
        </w:tc>
        <w:tc>
          <w:tcPr>
            <w:tcW w:w="1157" w:type="dxa"/>
          </w:tcPr>
          <w:p w14:paraId="7CAC567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C8564A0" w14:textId="77777777" w:rsidTr="001306D5">
        <w:trPr>
          <w:cantSplit/>
          <w:jc w:val="center"/>
        </w:trPr>
        <w:tc>
          <w:tcPr>
            <w:tcW w:w="7920" w:type="dxa"/>
          </w:tcPr>
          <w:p w14:paraId="5A9854F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b/>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reserved_payload_extension_data</w:t>
            </w:r>
          </w:p>
        </w:tc>
        <w:tc>
          <w:tcPr>
            <w:tcW w:w="1157" w:type="dxa"/>
          </w:tcPr>
          <w:p w14:paraId="21001DD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u(v)</w:t>
            </w:r>
          </w:p>
        </w:tc>
      </w:tr>
      <w:tr w:rsidR="0087357B" w:rsidRPr="009C03B9" w14:paraId="7C2D2F51" w14:textId="77777777" w:rsidTr="001306D5">
        <w:trPr>
          <w:cantSplit/>
          <w:jc w:val="center"/>
        </w:trPr>
        <w:tc>
          <w:tcPr>
            <w:tcW w:w="7920" w:type="dxa"/>
          </w:tcPr>
          <w:p w14:paraId="44720559"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payload_bit_equal_to_one</w:t>
            </w:r>
            <w:r w:rsidRPr="00B5478D">
              <w:rPr>
                <w:rFonts w:eastAsia="Malgun Gothic"/>
                <w:noProof/>
                <w:sz w:val="20"/>
                <w:lang w:val="en-CA"/>
              </w:rPr>
              <w:t xml:space="preserve"> /* equal to 1 */</w:t>
            </w:r>
          </w:p>
        </w:tc>
        <w:tc>
          <w:tcPr>
            <w:tcW w:w="1157" w:type="dxa"/>
          </w:tcPr>
          <w:p w14:paraId="6543FC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48BF59B7" w14:textId="77777777" w:rsidTr="001306D5">
        <w:trPr>
          <w:cantSplit/>
          <w:jc w:val="center"/>
        </w:trPr>
        <w:tc>
          <w:tcPr>
            <w:tcW w:w="7920" w:type="dxa"/>
          </w:tcPr>
          <w:p w14:paraId="6C7D3DB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while( !byte_aligned( ) )</w:t>
            </w:r>
          </w:p>
        </w:tc>
        <w:tc>
          <w:tcPr>
            <w:tcW w:w="1157" w:type="dxa"/>
          </w:tcPr>
          <w:p w14:paraId="1BB6A40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254972F" w14:textId="77777777" w:rsidTr="001306D5">
        <w:trPr>
          <w:cantSplit/>
          <w:jc w:val="center"/>
        </w:trPr>
        <w:tc>
          <w:tcPr>
            <w:tcW w:w="7920" w:type="dxa"/>
          </w:tcPr>
          <w:p w14:paraId="6FE18B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payload_bit_equal_to_zero</w:t>
            </w:r>
            <w:r w:rsidRPr="00B5478D">
              <w:rPr>
                <w:rFonts w:eastAsia="Malgun Gothic"/>
                <w:noProof/>
                <w:sz w:val="20"/>
                <w:lang w:val="en-CA"/>
              </w:rPr>
              <w:t xml:space="preserve"> /* equal to 0 */</w:t>
            </w:r>
          </w:p>
        </w:tc>
        <w:tc>
          <w:tcPr>
            <w:tcW w:w="1157" w:type="dxa"/>
          </w:tcPr>
          <w:p w14:paraId="3AB7A57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6AD4A8BF" w14:textId="77777777" w:rsidTr="001306D5">
        <w:trPr>
          <w:cantSplit/>
          <w:jc w:val="center"/>
        </w:trPr>
        <w:tc>
          <w:tcPr>
            <w:tcW w:w="7920" w:type="dxa"/>
          </w:tcPr>
          <w:p w14:paraId="7238B9B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w:t>
            </w:r>
          </w:p>
        </w:tc>
        <w:tc>
          <w:tcPr>
            <w:tcW w:w="1157" w:type="dxa"/>
          </w:tcPr>
          <w:p w14:paraId="0538B06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0BD76C" w14:textId="77777777" w:rsidTr="001306D5">
        <w:trPr>
          <w:cantSplit/>
          <w:jc w:val="center"/>
        </w:trPr>
        <w:tc>
          <w:tcPr>
            <w:tcW w:w="7920" w:type="dxa"/>
          </w:tcPr>
          <w:p w14:paraId="7B5AAA3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w:t>
            </w:r>
          </w:p>
        </w:tc>
        <w:tc>
          <w:tcPr>
            <w:tcW w:w="1157" w:type="dxa"/>
          </w:tcPr>
          <w:p w14:paraId="6040B9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bl>
    <w:p w14:paraId="57E2F6F4" w14:textId="325AD73A"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Renumber clause D.2.48 (Reserved SEI message syntax) as D.2.49.</w:t>
      </w:r>
    </w:p>
    <w:p w14:paraId="3928CDCD" w14:textId="235F5D6D"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D.2.48, as follows:</w:t>
      </w:r>
    </w:p>
    <w:p w14:paraId="59EFF5B8" w14:textId="13CDC40E" w:rsidR="00635E2F" w:rsidRPr="009C03B9" w:rsidRDefault="00635E2F" w:rsidP="00635E2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D.2.48</w:t>
      </w:r>
      <w:r w:rsidRPr="009C03B9">
        <w:rPr>
          <w:rFonts w:eastAsia="SimSun"/>
          <w:b/>
          <w:szCs w:val="22"/>
          <w:lang w:val="en-CA"/>
        </w:rPr>
        <w:tab/>
        <w:t>Shutter interval information SEI message syntax</w:t>
      </w:r>
    </w:p>
    <w:p w14:paraId="10F9528F" w14:textId="47E0FC22" w:rsidR="00635E2F" w:rsidRPr="00B5478D" w:rsidRDefault="00635E2F" w:rsidP="00B5478D">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64FD3" w:rsidRPr="009C03B9" w:rsidDel="00BC1D74" w14:paraId="503A4200" w14:textId="09BAA659" w:rsidTr="001306D5">
        <w:trPr>
          <w:cantSplit/>
          <w:jc w:val="center"/>
          <w:del w:id="29" w:author="McCarthy, Sean" w:date="2020-01-28T15:01:00Z"/>
        </w:trPr>
        <w:tc>
          <w:tcPr>
            <w:tcW w:w="7920" w:type="dxa"/>
          </w:tcPr>
          <w:p w14:paraId="28BC9DCD" w14:textId="33F54ABB" w:rsidR="00864FD3" w:rsidRPr="00B5478D" w:rsidDel="00BC1D74" w:rsidRDefault="00864FD3" w:rsidP="001306D5">
            <w:pPr>
              <w:tabs>
                <w:tab w:val="left" w:pos="216"/>
                <w:tab w:val="left" w:pos="432"/>
                <w:tab w:val="left" w:pos="648"/>
                <w:tab w:val="left" w:pos="864"/>
                <w:tab w:val="left" w:pos="1296"/>
                <w:tab w:val="left" w:pos="1512"/>
                <w:tab w:val="left" w:pos="1728"/>
                <w:tab w:val="left" w:pos="1944"/>
              </w:tabs>
              <w:spacing w:before="20" w:after="40"/>
              <w:rPr>
                <w:del w:id="30" w:author="McCarthy, Sean" w:date="2020-01-28T15:01:00Z"/>
                <w:rFonts w:eastAsia="Malgun Gothic"/>
                <w:sz w:val="20"/>
                <w:lang w:val="en-CA"/>
              </w:rPr>
            </w:pPr>
            <w:del w:id="31" w:author="McCarthy, Sean" w:date="2020-01-28T15:01:00Z">
              <w:r w:rsidRPr="009C03B9" w:rsidDel="00BC1D74">
                <w:rPr>
                  <w:rFonts w:eastAsia="Malgun Gothic"/>
                  <w:sz w:val="20"/>
                  <w:lang w:val="en-CA"/>
                </w:rPr>
                <w:delText>shutter_interval_info</w:delText>
              </w:r>
              <w:r w:rsidRPr="009C03B9" w:rsidDel="00BC1D74">
                <w:rPr>
                  <w:rFonts w:eastAsia="Malgun Gothic"/>
                  <w:noProof/>
                  <w:sz w:val="20"/>
                  <w:lang w:val="en-CA"/>
                </w:rPr>
                <w:delText xml:space="preserve">( payloadSize ) </w:delText>
              </w:r>
              <w:r w:rsidRPr="00B5478D" w:rsidDel="00BC1D74">
                <w:rPr>
                  <w:rFonts w:eastAsia="Malgun Gothic"/>
                  <w:noProof/>
                  <w:sz w:val="20"/>
                  <w:lang w:val="en-CA"/>
                </w:rPr>
                <w:delText>{</w:delText>
              </w:r>
            </w:del>
          </w:p>
        </w:tc>
        <w:tc>
          <w:tcPr>
            <w:tcW w:w="1157" w:type="dxa"/>
          </w:tcPr>
          <w:p w14:paraId="66FE98D6" w14:textId="220089FE" w:rsidR="00864FD3" w:rsidRPr="00B5478D" w:rsidDel="00BC1D74" w:rsidRDefault="00864FD3" w:rsidP="001306D5">
            <w:pPr>
              <w:spacing w:before="20" w:after="40"/>
              <w:rPr>
                <w:del w:id="32" w:author="McCarthy, Sean" w:date="2020-01-28T15:01:00Z"/>
                <w:rFonts w:eastAsia="Malgun Gothic"/>
                <w:sz w:val="20"/>
                <w:lang w:val="en-CA"/>
              </w:rPr>
            </w:pPr>
            <w:del w:id="33" w:author="McCarthy, Sean" w:date="2020-01-28T15:01:00Z">
              <w:r w:rsidRPr="00B5478D" w:rsidDel="00BC1D74">
                <w:rPr>
                  <w:rFonts w:eastAsia="Malgun Gothic"/>
                  <w:b/>
                  <w:bCs/>
                  <w:noProof/>
                  <w:sz w:val="20"/>
                  <w:lang w:val="en-CA"/>
                </w:rPr>
                <w:delText>Descriptor</w:delText>
              </w:r>
            </w:del>
          </w:p>
        </w:tc>
      </w:tr>
      <w:tr w:rsidR="00864FD3" w:rsidRPr="009C03B9" w:rsidDel="00BC1D74" w14:paraId="5DF287D5" w14:textId="43C2CACC" w:rsidTr="001306D5">
        <w:trPr>
          <w:cantSplit/>
          <w:jc w:val="center"/>
          <w:del w:id="34" w:author="McCarthy, Sean" w:date="2020-01-28T15:01:00Z"/>
        </w:trPr>
        <w:tc>
          <w:tcPr>
            <w:tcW w:w="7920" w:type="dxa"/>
          </w:tcPr>
          <w:p w14:paraId="6602E84B" w14:textId="1E250E70"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35" w:author="McCarthy, Sean" w:date="2020-01-28T15:01:00Z"/>
                <w:rFonts w:eastAsia="Malgun Gothic"/>
                <w:b/>
                <w:bCs/>
                <w:noProof/>
                <w:sz w:val="20"/>
                <w:lang w:val="en-CA"/>
              </w:rPr>
            </w:pPr>
            <w:del w:id="36" w:author="McCarthy, Sean" w:date="2020-01-28T15:01:00Z">
              <w:r w:rsidRPr="009C03B9" w:rsidDel="00BC1D74">
                <w:rPr>
                  <w:rFonts w:eastAsia="Malgun Gothic"/>
                  <w:b/>
                  <w:bCs/>
                  <w:noProof/>
                  <w:sz w:val="20"/>
                  <w:lang w:val="en-CA"/>
                </w:rPr>
                <w:tab/>
                <w:delText>sii_num_units_in_shutter_interval</w:delText>
              </w:r>
            </w:del>
          </w:p>
        </w:tc>
        <w:tc>
          <w:tcPr>
            <w:tcW w:w="1157" w:type="dxa"/>
          </w:tcPr>
          <w:p w14:paraId="18966D79" w14:textId="50CF8233" w:rsidR="00864FD3" w:rsidRPr="009C03B9" w:rsidDel="00BC1D74"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37" w:author="McCarthy, Sean" w:date="2020-01-28T15:01:00Z"/>
                <w:rFonts w:eastAsia="Malgun Gothic"/>
                <w:bCs/>
                <w:noProof/>
                <w:sz w:val="20"/>
                <w:lang w:val="en-CA"/>
              </w:rPr>
            </w:pPr>
            <w:del w:id="38" w:author="McCarthy, Sean" w:date="2020-01-28T15:01:00Z">
              <w:r w:rsidRPr="009C03B9" w:rsidDel="00BC1D74">
                <w:rPr>
                  <w:rFonts w:eastAsia="Malgun Gothic"/>
                  <w:bCs/>
                  <w:noProof/>
                  <w:sz w:val="20"/>
                  <w:lang w:val="en-CA"/>
                </w:rPr>
                <w:delText>u(32)</w:delText>
              </w:r>
            </w:del>
          </w:p>
        </w:tc>
      </w:tr>
      <w:tr w:rsidR="00864FD3" w:rsidRPr="009C03B9" w:rsidDel="00BC1D74" w14:paraId="29BB5082" w14:textId="582DF703" w:rsidTr="001306D5">
        <w:trPr>
          <w:cantSplit/>
          <w:jc w:val="center"/>
          <w:del w:id="39" w:author="McCarthy, Sean" w:date="2020-01-28T15:01:00Z"/>
        </w:trPr>
        <w:tc>
          <w:tcPr>
            <w:tcW w:w="7920" w:type="dxa"/>
          </w:tcPr>
          <w:p w14:paraId="3C51DE28" w14:textId="27A075C9"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40" w:author="McCarthy, Sean" w:date="2020-01-28T15:01:00Z"/>
                <w:rFonts w:eastAsia="Malgun Gothic"/>
                <w:b/>
                <w:bCs/>
                <w:noProof/>
                <w:sz w:val="20"/>
                <w:lang w:val="en-CA"/>
              </w:rPr>
            </w:pPr>
            <w:del w:id="41" w:author="McCarthy, Sean" w:date="2020-01-28T15:01:00Z">
              <w:r w:rsidRPr="009C03B9" w:rsidDel="00BC1D74">
                <w:rPr>
                  <w:rFonts w:eastAsia="Malgun Gothic"/>
                  <w:b/>
                  <w:bCs/>
                  <w:noProof/>
                  <w:sz w:val="20"/>
                  <w:lang w:val="en-CA"/>
                </w:rPr>
                <w:tab/>
                <w:delText>sii_time_scale</w:delText>
              </w:r>
            </w:del>
          </w:p>
        </w:tc>
        <w:tc>
          <w:tcPr>
            <w:tcW w:w="1157" w:type="dxa"/>
          </w:tcPr>
          <w:p w14:paraId="2BC46DF6" w14:textId="33C99A37" w:rsidR="00864FD3" w:rsidRPr="009C03B9" w:rsidDel="00BC1D74"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42" w:author="McCarthy, Sean" w:date="2020-01-28T15:01:00Z"/>
                <w:rFonts w:eastAsia="Malgun Gothic"/>
                <w:bCs/>
                <w:noProof/>
                <w:sz w:val="20"/>
                <w:lang w:val="en-CA"/>
              </w:rPr>
            </w:pPr>
            <w:del w:id="43" w:author="McCarthy, Sean" w:date="2020-01-28T15:01:00Z">
              <w:r w:rsidRPr="009C03B9" w:rsidDel="00BC1D74">
                <w:rPr>
                  <w:rFonts w:eastAsia="Malgun Gothic"/>
                  <w:bCs/>
                  <w:noProof/>
                  <w:sz w:val="20"/>
                  <w:lang w:val="en-CA"/>
                </w:rPr>
                <w:delText>u(32)</w:delText>
              </w:r>
            </w:del>
          </w:p>
        </w:tc>
      </w:tr>
      <w:tr w:rsidR="00864FD3" w:rsidRPr="009C03B9" w:rsidDel="00BC1D74" w14:paraId="225F7573" w14:textId="7BA6D776" w:rsidTr="001306D5">
        <w:trPr>
          <w:cantSplit/>
          <w:jc w:val="center"/>
          <w:del w:id="44" w:author="McCarthy, Sean" w:date="2020-01-28T15:01:00Z"/>
        </w:trPr>
        <w:tc>
          <w:tcPr>
            <w:tcW w:w="7920" w:type="dxa"/>
          </w:tcPr>
          <w:p w14:paraId="120C5269" w14:textId="3B02D9F5"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45" w:author="McCarthy, Sean" w:date="2020-01-28T15:01:00Z"/>
                <w:rFonts w:eastAsia="Malgun Gothic"/>
                <w:b/>
                <w:bCs/>
                <w:noProof/>
                <w:sz w:val="20"/>
                <w:lang w:val="en-CA"/>
              </w:rPr>
            </w:pPr>
            <w:del w:id="46" w:author="McCarthy, Sean" w:date="2020-01-28T15:01:00Z">
              <w:r w:rsidRPr="009C03B9" w:rsidDel="00BC1D74">
                <w:rPr>
                  <w:rFonts w:eastAsia="Malgun Gothic"/>
                  <w:b/>
                  <w:bCs/>
                  <w:noProof/>
                  <w:sz w:val="20"/>
                  <w:lang w:val="en-CA"/>
                </w:rPr>
                <w:tab/>
                <w:delText>sii_max_sub_layers_minus1</w:delText>
              </w:r>
            </w:del>
          </w:p>
        </w:tc>
        <w:tc>
          <w:tcPr>
            <w:tcW w:w="1157" w:type="dxa"/>
          </w:tcPr>
          <w:p w14:paraId="7DC24F0C" w14:textId="2E367EAF" w:rsidR="00864FD3" w:rsidRPr="00B5478D" w:rsidDel="00BC1D74"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47" w:author="McCarthy, Sean" w:date="2020-01-28T15:01:00Z"/>
                <w:rFonts w:eastAsia="Malgun Gothic"/>
                <w:bCs/>
                <w:sz w:val="20"/>
                <w:lang w:val="en-CA"/>
              </w:rPr>
            </w:pPr>
            <w:del w:id="48" w:author="McCarthy, Sean" w:date="2020-01-28T15:01:00Z">
              <w:r w:rsidRPr="00B5478D" w:rsidDel="00BC1D74">
                <w:rPr>
                  <w:rFonts w:eastAsia="Malgun Gothic"/>
                  <w:bCs/>
                  <w:sz w:val="20"/>
                  <w:lang w:val="en-CA"/>
                </w:rPr>
                <w:delText>u(3)</w:delText>
              </w:r>
            </w:del>
          </w:p>
        </w:tc>
      </w:tr>
      <w:tr w:rsidR="00864FD3" w:rsidRPr="009C03B9" w:rsidDel="00BC1D74" w14:paraId="4424EE0A" w14:textId="796692FD" w:rsidTr="001306D5">
        <w:trPr>
          <w:cantSplit/>
          <w:jc w:val="center"/>
          <w:del w:id="49" w:author="McCarthy, Sean" w:date="2020-01-28T15:01:00Z"/>
        </w:trPr>
        <w:tc>
          <w:tcPr>
            <w:tcW w:w="7920" w:type="dxa"/>
          </w:tcPr>
          <w:p w14:paraId="43297A72" w14:textId="5AEF94A4"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50" w:author="McCarthy, Sean" w:date="2020-01-28T15:01:00Z"/>
                <w:rFonts w:eastAsia="Malgun Gothic"/>
                <w:b/>
                <w:bCs/>
                <w:noProof/>
                <w:sz w:val="20"/>
                <w:lang w:val="en-CA"/>
              </w:rPr>
            </w:pPr>
            <w:del w:id="51" w:author="McCarthy, Sean" w:date="2020-01-28T15:01:00Z">
              <w:r w:rsidRPr="009C03B9" w:rsidDel="00BC1D74">
                <w:rPr>
                  <w:rFonts w:eastAsia="Malgun Gothic"/>
                  <w:b/>
                  <w:bCs/>
                  <w:noProof/>
                  <w:sz w:val="20"/>
                  <w:lang w:val="en-CA"/>
                </w:rPr>
                <w:tab/>
                <w:delText>fixed_shutter_interval_within_c</w:delText>
              </w:r>
              <w:r w:rsidR="00DB5735" w:rsidDel="00BC1D74">
                <w:rPr>
                  <w:rFonts w:eastAsia="Malgun Gothic"/>
                  <w:b/>
                  <w:bCs/>
                  <w:noProof/>
                  <w:sz w:val="20"/>
                  <w:lang w:val="en-CA"/>
                </w:rPr>
                <w:delText>l</w:delText>
              </w:r>
              <w:r w:rsidRPr="009C03B9" w:rsidDel="00BC1D74">
                <w:rPr>
                  <w:rFonts w:eastAsia="Malgun Gothic"/>
                  <w:b/>
                  <w:bCs/>
                  <w:noProof/>
                  <w:sz w:val="20"/>
                  <w:lang w:val="en-CA"/>
                </w:rPr>
                <w:delText>vs_flag</w:delText>
              </w:r>
            </w:del>
          </w:p>
        </w:tc>
        <w:tc>
          <w:tcPr>
            <w:tcW w:w="1157" w:type="dxa"/>
          </w:tcPr>
          <w:p w14:paraId="294B2DB3" w14:textId="3BBDBF74" w:rsidR="00864FD3" w:rsidRPr="00B5478D" w:rsidDel="00BC1D74"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52" w:author="McCarthy, Sean" w:date="2020-01-28T15:01:00Z"/>
                <w:rFonts w:eastAsia="Malgun Gothic"/>
                <w:bCs/>
                <w:sz w:val="20"/>
                <w:lang w:val="en-CA"/>
              </w:rPr>
            </w:pPr>
            <w:del w:id="53" w:author="McCarthy, Sean" w:date="2020-01-28T15:01:00Z">
              <w:r w:rsidRPr="00B5478D" w:rsidDel="00BC1D74">
                <w:rPr>
                  <w:rFonts w:eastAsia="Malgun Gothic"/>
                  <w:bCs/>
                  <w:sz w:val="20"/>
                  <w:lang w:val="en-CA"/>
                </w:rPr>
                <w:delText>u(1)</w:delText>
              </w:r>
            </w:del>
          </w:p>
        </w:tc>
      </w:tr>
      <w:tr w:rsidR="00864FD3" w:rsidRPr="009C03B9" w:rsidDel="00BC1D74" w14:paraId="3CAA2875" w14:textId="2B73DD49" w:rsidTr="001306D5">
        <w:trPr>
          <w:cantSplit/>
          <w:jc w:val="center"/>
          <w:del w:id="54" w:author="McCarthy, Sean" w:date="2020-01-28T15:01:00Z"/>
        </w:trPr>
        <w:tc>
          <w:tcPr>
            <w:tcW w:w="7920" w:type="dxa"/>
          </w:tcPr>
          <w:p w14:paraId="57CCD072" w14:textId="23FC2F3C"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55" w:author="McCarthy, Sean" w:date="2020-01-28T15:01:00Z"/>
                <w:rFonts w:eastAsia="Malgun Gothic"/>
                <w:bCs/>
                <w:noProof/>
                <w:sz w:val="20"/>
                <w:lang w:val="en-CA"/>
              </w:rPr>
            </w:pPr>
            <w:del w:id="56" w:author="McCarthy, Sean" w:date="2020-01-28T15:01:00Z">
              <w:r w:rsidRPr="009C03B9" w:rsidDel="00BC1D74">
                <w:rPr>
                  <w:rFonts w:eastAsia="Malgun Gothic"/>
                  <w:bCs/>
                  <w:noProof/>
                  <w:sz w:val="20"/>
                  <w:lang w:val="en-CA"/>
                </w:rPr>
                <w:tab/>
                <w:delText>if( !fixed_shutter_interval_within_c</w:delText>
              </w:r>
              <w:r w:rsidR="00DB5735" w:rsidDel="00BC1D74">
                <w:rPr>
                  <w:rFonts w:eastAsia="Malgun Gothic"/>
                  <w:bCs/>
                  <w:noProof/>
                  <w:sz w:val="20"/>
                  <w:lang w:val="en-CA"/>
                </w:rPr>
                <w:delText>l</w:delText>
              </w:r>
              <w:r w:rsidRPr="009C03B9" w:rsidDel="00BC1D74">
                <w:rPr>
                  <w:rFonts w:eastAsia="Malgun Gothic"/>
                  <w:bCs/>
                  <w:noProof/>
                  <w:sz w:val="20"/>
                  <w:lang w:val="en-CA"/>
                </w:rPr>
                <w:delText>vs_flag )</w:delText>
              </w:r>
            </w:del>
          </w:p>
        </w:tc>
        <w:tc>
          <w:tcPr>
            <w:tcW w:w="1157" w:type="dxa"/>
          </w:tcPr>
          <w:p w14:paraId="676584F2" w14:textId="1CACC7A6" w:rsidR="00864FD3" w:rsidRPr="00B5478D" w:rsidDel="00BC1D74"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57" w:author="McCarthy, Sean" w:date="2020-01-28T15:01:00Z"/>
                <w:rFonts w:eastAsia="Malgun Gothic"/>
                <w:bCs/>
                <w:sz w:val="20"/>
                <w:lang w:val="en-CA"/>
              </w:rPr>
            </w:pPr>
          </w:p>
        </w:tc>
      </w:tr>
      <w:tr w:rsidR="00864FD3" w:rsidRPr="009C03B9" w:rsidDel="00BC1D74" w14:paraId="78C449CE" w14:textId="7F99C666" w:rsidTr="001306D5">
        <w:trPr>
          <w:cantSplit/>
          <w:jc w:val="center"/>
          <w:del w:id="58" w:author="McCarthy, Sean" w:date="2020-01-28T15:01:00Z"/>
        </w:trPr>
        <w:tc>
          <w:tcPr>
            <w:tcW w:w="7920" w:type="dxa"/>
          </w:tcPr>
          <w:p w14:paraId="66DEE399" w14:textId="3B2EE5A6"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59" w:author="McCarthy, Sean" w:date="2020-01-28T15:01:00Z"/>
                <w:rFonts w:eastAsia="Malgun Gothic"/>
                <w:bCs/>
                <w:noProof/>
                <w:sz w:val="20"/>
                <w:lang w:val="en-CA"/>
              </w:rPr>
            </w:pPr>
            <w:del w:id="60" w:author="McCarthy, Sean" w:date="2020-01-28T15:01:00Z">
              <w:r w:rsidRPr="009C03B9" w:rsidDel="00BC1D74">
                <w:rPr>
                  <w:rFonts w:eastAsia="Malgun Gothic"/>
                  <w:bCs/>
                  <w:noProof/>
                  <w:sz w:val="20"/>
                  <w:lang w:val="en-CA"/>
                </w:rPr>
                <w:tab/>
              </w:r>
              <w:r w:rsidRPr="009C03B9" w:rsidDel="00BC1D74">
                <w:rPr>
                  <w:rFonts w:eastAsia="Malgun Gothic"/>
                  <w:bCs/>
                  <w:noProof/>
                  <w:sz w:val="20"/>
                  <w:lang w:val="en-CA"/>
                </w:rPr>
                <w:tab/>
                <w:delText xml:space="preserve">for( i = 0; i  &lt;= </w:delText>
              </w:r>
              <w:r w:rsidR="00225C30" w:rsidRPr="009C03B9" w:rsidDel="00BC1D74">
                <w:rPr>
                  <w:rFonts w:eastAsia="Malgun Gothic"/>
                  <w:bCs/>
                  <w:noProof/>
                  <w:sz w:val="20"/>
                  <w:lang w:val="en-CA"/>
                </w:rPr>
                <w:delText xml:space="preserve"> </w:delText>
              </w:r>
              <w:r w:rsidR="001D0E1E" w:rsidRPr="009C03B9" w:rsidDel="00BC1D74">
                <w:rPr>
                  <w:rFonts w:eastAsia="Malgun Gothic"/>
                  <w:bCs/>
                  <w:noProof/>
                  <w:sz w:val="20"/>
                  <w:lang w:val="en-CA"/>
                </w:rPr>
                <w:delText>sii_max_sub_layers_minus1</w:delText>
              </w:r>
              <w:r w:rsidRPr="009C03B9" w:rsidDel="00BC1D74">
                <w:rPr>
                  <w:rFonts w:eastAsia="Malgun Gothic"/>
                  <w:bCs/>
                  <w:noProof/>
                  <w:sz w:val="20"/>
                  <w:lang w:val="en-CA"/>
                </w:rPr>
                <w:delText>; i++ )</w:delText>
              </w:r>
            </w:del>
          </w:p>
        </w:tc>
        <w:tc>
          <w:tcPr>
            <w:tcW w:w="1157" w:type="dxa"/>
          </w:tcPr>
          <w:p w14:paraId="0FCE4F48" w14:textId="112CD2A5" w:rsidR="00864FD3" w:rsidRPr="00B5478D" w:rsidDel="00BC1D74"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61" w:author="McCarthy, Sean" w:date="2020-01-28T15:01:00Z"/>
                <w:rFonts w:eastAsia="Malgun Gothic"/>
                <w:bCs/>
                <w:sz w:val="20"/>
                <w:lang w:val="en-CA"/>
              </w:rPr>
            </w:pPr>
          </w:p>
        </w:tc>
      </w:tr>
      <w:tr w:rsidR="00864FD3" w:rsidRPr="009C03B9" w:rsidDel="00BC1D74" w14:paraId="79B5C2A2" w14:textId="4EB1DC9E" w:rsidTr="001306D5">
        <w:trPr>
          <w:cantSplit/>
          <w:jc w:val="center"/>
          <w:del w:id="62" w:author="McCarthy, Sean" w:date="2020-01-28T15:01:00Z"/>
        </w:trPr>
        <w:tc>
          <w:tcPr>
            <w:tcW w:w="7920" w:type="dxa"/>
          </w:tcPr>
          <w:p w14:paraId="1D505D13" w14:textId="5AB42FA2"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63" w:author="McCarthy, Sean" w:date="2020-01-28T15:01:00Z"/>
                <w:rFonts w:eastAsia="Malgun Gothic"/>
                <w:b/>
                <w:bCs/>
                <w:noProof/>
                <w:sz w:val="20"/>
                <w:lang w:val="en-CA"/>
              </w:rPr>
            </w:pPr>
            <w:del w:id="64" w:author="McCarthy, Sean" w:date="2020-01-28T15:01:00Z">
              <w:r w:rsidRPr="009C03B9" w:rsidDel="00BC1D74">
                <w:rPr>
                  <w:rFonts w:eastAsia="Malgun Gothic"/>
                  <w:b/>
                  <w:bCs/>
                  <w:noProof/>
                  <w:sz w:val="20"/>
                  <w:lang w:val="en-CA"/>
                </w:rPr>
                <w:tab/>
              </w:r>
              <w:r w:rsidRPr="009C03B9" w:rsidDel="00BC1D74">
                <w:rPr>
                  <w:rFonts w:eastAsia="Malgun Gothic"/>
                  <w:b/>
                  <w:bCs/>
                  <w:noProof/>
                  <w:sz w:val="20"/>
                  <w:lang w:val="en-CA"/>
                </w:rPr>
                <w:tab/>
              </w:r>
              <w:r w:rsidRPr="009C03B9" w:rsidDel="00BC1D74">
                <w:rPr>
                  <w:rFonts w:eastAsia="Malgun Gothic"/>
                  <w:b/>
                  <w:bCs/>
                  <w:noProof/>
                  <w:sz w:val="20"/>
                  <w:lang w:val="en-CA"/>
                </w:rPr>
                <w:tab/>
                <w:delText>sub_layer_num_units_in_shutter_interval</w:delText>
              </w:r>
              <w:r w:rsidRPr="009C03B9" w:rsidDel="00BC1D74">
                <w:rPr>
                  <w:rFonts w:eastAsia="Malgun Gothic"/>
                  <w:bCs/>
                  <w:noProof/>
                  <w:sz w:val="20"/>
                  <w:lang w:val="en-CA"/>
                </w:rPr>
                <w:delText>[ i ]</w:delText>
              </w:r>
            </w:del>
          </w:p>
        </w:tc>
        <w:tc>
          <w:tcPr>
            <w:tcW w:w="1157" w:type="dxa"/>
          </w:tcPr>
          <w:p w14:paraId="2F0F517C" w14:textId="4AEBAF53" w:rsidR="00864FD3" w:rsidRPr="00B5478D" w:rsidDel="00BC1D74"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65" w:author="McCarthy, Sean" w:date="2020-01-28T15:01:00Z"/>
                <w:rFonts w:eastAsia="Malgun Gothic"/>
                <w:bCs/>
                <w:sz w:val="20"/>
                <w:lang w:val="en-CA"/>
              </w:rPr>
            </w:pPr>
            <w:del w:id="66" w:author="McCarthy, Sean" w:date="2020-01-28T15:01:00Z">
              <w:r w:rsidRPr="00B5478D" w:rsidDel="00BC1D74">
                <w:rPr>
                  <w:rFonts w:eastAsia="Malgun Gothic"/>
                  <w:bCs/>
                  <w:sz w:val="20"/>
                  <w:lang w:val="en-CA"/>
                </w:rPr>
                <w:delText>u(32)</w:delText>
              </w:r>
            </w:del>
          </w:p>
        </w:tc>
      </w:tr>
      <w:tr w:rsidR="00864FD3" w:rsidRPr="009C03B9" w:rsidDel="00BC1D74" w14:paraId="727CD4BA" w14:textId="3D0FB738" w:rsidTr="001306D5">
        <w:trPr>
          <w:cantSplit/>
          <w:jc w:val="center"/>
          <w:del w:id="67" w:author="McCarthy, Sean" w:date="2020-01-28T15:01:00Z"/>
        </w:trPr>
        <w:tc>
          <w:tcPr>
            <w:tcW w:w="7920" w:type="dxa"/>
          </w:tcPr>
          <w:p w14:paraId="13B00E90" w14:textId="1FC484DA" w:rsidR="00864FD3" w:rsidRPr="009C03B9" w:rsidDel="00BC1D7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68" w:author="McCarthy, Sean" w:date="2020-01-28T15:01:00Z"/>
                <w:rFonts w:eastAsia="Malgun Gothic"/>
                <w:bCs/>
                <w:noProof/>
                <w:sz w:val="20"/>
                <w:lang w:val="en-CA"/>
              </w:rPr>
            </w:pPr>
            <w:del w:id="69" w:author="McCarthy, Sean" w:date="2020-01-28T15:01:00Z">
              <w:r w:rsidRPr="009C03B9" w:rsidDel="00BC1D74">
                <w:rPr>
                  <w:rFonts w:eastAsia="Malgun Gothic"/>
                  <w:bCs/>
                  <w:noProof/>
                  <w:sz w:val="20"/>
                  <w:lang w:val="en-CA"/>
                </w:rPr>
                <w:delText>}</w:delText>
              </w:r>
            </w:del>
          </w:p>
        </w:tc>
        <w:tc>
          <w:tcPr>
            <w:tcW w:w="1157" w:type="dxa"/>
          </w:tcPr>
          <w:p w14:paraId="642B76E3" w14:textId="51296B8C" w:rsidR="00864FD3" w:rsidRPr="00B5478D" w:rsidDel="00BC1D74" w:rsidRDefault="00864FD3" w:rsidP="001306D5">
            <w:pPr>
              <w:keepNext/>
              <w:keepLines/>
              <w:spacing w:before="20" w:after="40"/>
              <w:jc w:val="center"/>
              <w:rPr>
                <w:del w:id="70" w:author="McCarthy, Sean" w:date="2020-01-28T15:01:00Z"/>
                <w:bCs/>
                <w:lang w:val="en-CA"/>
              </w:rPr>
            </w:pPr>
          </w:p>
        </w:tc>
      </w:tr>
      <w:tr w:rsidR="00BC1D74" w:rsidRPr="009C03B9" w14:paraId="4DB765D9" w14:textId="77777777" w:rsidTr="005B69BB">
        <w:trPr>
          <w:cantSplit/>
          <w:jc w:val="center"/>
          <w:ins w:id="71" w:author="McCarthy, Sean" w:date="2020-01-28T15:02:00Z"/>
        </w:trPr>
        <w:tc>
          <w:tcPr>
            <w:tcW w:w="7920" w:type="dxa"/>
          </w:tcPr>
          <w:p w14:paraId="53B17999" w14:textId="77777777" w:rsidR="00BC1D74" w:rsidRPr="00B5478D" w:rsidRDefault="00BC1D74" w:rsidP="005B69BB">
            <w:pPr>
              <w:tabs>
                <w:tab w:val="left" w:pos="216"/>
                <w:tab w:val="left" w:pos="432"/>
                <w:tab w:val="left" w:pos="648"/>
                <w:tab w:val="left" w:pos="864"/>
                <w:tab w:val="left" w:pos="1296"/>
                <w:tab w:val="left" w:pos="1512"/>
                <w:tab w:val="left" w:pos="1728"/>
                <w:tab w:val="left" w:pos="1944"/>
              </w:tabs>
              <w:spacing w:before="20" w:after="40"/>
              <w:rPr>
                <w:ins w:id="72" w:author="McCarthy, Sean" w:date="2020-01-28T15:02:00Z"/>
                <w:rFonts w:eastAsia="Malgun Gothic"/>
                <w:sz w:val="20"/>
                <w:lang w:val="en-CA"/>
              </w:rPr>
            </w:pPr>
            <w:bookmarkStart w:id="73" w:name="_Hlk29464725"/>
            <w:proofErr w:type="spellStart"/>
            <w:ins w:id="74" w:author="McCarthy, Sean" w:date="2020-01-28T15:02:00Z">
              <w:r w:rsidRPr="009C03B9">
                <w:rPr>
                  <w:rFonts w:eastAsia="Malgun Gothic"/>
                  <w:sz w:val="20"/>
                  <w:lang w:val="en-CA"/>
                </w:rPr>
                <w:t>shutter_interval_</w:t>
              </w:r>
              <w:proofErr w:type="gramStart"/>
              <w:r w:rsidRPr="009C03B9">
                <w:rPr>
                  <w:rFonts w:eastAsia="Malgun Gothic"/>
                  <w:sz w:val="20"/>
                  <w:lang w:val="en-CA"/>
                </w:rPr>
                <w:t>info</w:t>
              </w:r>
              <w:proofErr w:type="spellEnd"/>
              <w:r w:rsidRPr="009C03B9">
                <w:rPr>
                  <w:rFonts w:eastAsia="Malgun Gothic"/>
                  <w:noProof/>
                  <w:sz w:val="20"/>
                  <w:lang w:val="en-CA"/>
                </w:rPr>
                <w:t>( payloadSize</w:t>
              </w:r>
              <w:proofErr w:type="gramEnd"/>
              <w:r w:rsidRPr="009C03B9">
                <w:rPr>
                  <w:rFonts w:eastAsia="Malgun Gothic"/>
                  <w:noProof/>
                  <w:sz w:val="20"/>
                  <w:lang w:val="en-CA"/>
                </w:rPr>
                <w:t xml:space="preserve"> ) </w:t>
              </w:r>
              <w:r w:rsidRPr="00B5478D">
                <w:rPr>
                  <w:rFonts w:eastAsia="Malgun Gothic"/>
                  <w:noProof/>
                  <w:sz w:val="20"/>
                  <w:lang w:val="en-CA"/>
                </w:rPr>
                <w:t>{</w:t>
              </w:r>
            </w:ins>
          </w:p>
        </w:tc>
        <w:tc>
          <w:tcPr>
            <w:tcW w:w="1157" w:type="dxa"/>
          </w:tcPr>
          <w:p w14:paraId="5A92D30C" w14:textId="77777777" w:rsidR="00BC1D74" w:rsidRPr="00B5478D" w:rsidRDefault="00BC1D74" w:rsidP="005B69BB">
            <w:pPr>
              <w:spacing w:before="20" w:after="40"/>
              <w:rPr>
                <w:ins w:id="75" w:author="McCarthy, Sean" w:date="2020-01-28T15:02:00Z"/>
                <w:rFonts w:eastAsia="Malgun Gothic"/>
                <w:sz w:val="20"/>
                <w:lang w:val="en-CA"/>
              </w:rPr>
            </w:pPr>
            <w:ins w:id="76" w:author="McCarthy, Sean" w:date="2020-01-28T15:02:00Z">
              <w:r w:rsidRPr="00B5478D">
                <w:rPr>
                  <w:rFonts w:eastAsia="Malgun Gothic"/>
                  <w:b/>
                  <w:bCs/>
                  <w:noProof/>
                  <w:sz w:val="20"/>
                  <w:lang w:val="en-CA"/>
                </w:rPr>
                <w:t>Descriptor</w:t>
              </w:r>
            </w:ins>
          </w:p>
        </w:tc>
      </w:tr>
      <w:tr w:rsidR="00BC1D74" w:rsidRPr="009C03B9" w14:paraId="512DA84E" w14:textId="77777777" w:rsidTr="005B69BB">
        <w:trPr>
          <w:cantSplit/>
          <w:jc w:val="center"/>
          <w:ins w:id="77" w:author="McCarthy, Sean" w:date="2020-01-28T15:02:00Z"/>
        </w:trPr>
        <w:tc>
          <w:tcPr>
            <w:tcW w:w="7920" w:type="dxa"/>
          </w:tcPr>
          <w:p w14:paraId="0FCB24A7"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78" w:author="McCarthy, Sean" w:date="2020-01-28T15:02:00Z"/>
                <w:rFonts w:eastAsia="Malgun Gothic"/>
                <w:b/>
                <w:bCs/>
                <w:noProof/>
                <w:sz w:val="20"/>
                <w:lang w:val="en-CA"/>
              </w:rPr>
            </w:pPr>
            <w:ins w:id="79" w:author="McCarthy, Sean" w:date="2020-01-28T15:02:00Z">
              <w:r w:rsidRPr="009C03B9">
                <w:rPr>
                  <w:rFonts w:eastAsia="Malgun Gothic"/>
                  <w:b/>
                  <w:bCs/>
                  <w:noProof/>
                  <w:sz w:val="20"/>
                  <w:lang w:val="en-CA"/>
                </w:rPr>
                <w:tab/>
                <w:t>sii_time_scale</w:t>
              </w:r>
            </w:ins>
          </w:p>
        </w:tc>
        <w:tc>
          <w:tcPr>
            <w:tcW w:w="1157" w:type="dxa"/>
          </w:tcPr>
          <w:p w14:paraId="7F49E6F1" w14:textId="77777777" w:rsidR="00BC1D74" w:rsidRPr="009C03B9" w:rsidRDefault="00BC1D74" w:rsidP="005B69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80" w:author="McCarthy, Sean" w:date="2020-01-28T15:02:00Z"/>
                <w:rFonts w:eastAsia="Malgun Gothic"/>
                <w:bCs/>
                <w:noProof/>
                <w:sz w:val="20"/>
                <w:lang w:val="en-CA"/>
              </w:rPr>
            </w:pPr>
            <w:ins w:id="81" w:author="McCarthy, Sean" w:date="2020-01-28T15:02:00Z">
              <w:r w:rsidRPr="009C03B9">
                <w:rPr>
                  <w:rFonts w:eastAsia="Malgun Gothic"/>
                  <w:bCs/>
                  <w:noProof/>
                  <w:sz w:val="20"/>
                  <w:lang w:val="en-CA"/>
                </w:rPr>
                <w:t>u(32)</w:t>
              </w:r>
            </w:ins>
          </w:p>
        </w:tc>
      </w:tr>
      <w:tr w:rsidR="00BC1D74" w:rsidRPr="009C03B9" w14:paraId="0CE35EF0" w14:textId="77777777" w:rsidTr="005B69BB">
        <w:trPr>
          <w:cantSplit/>
          <w:jc w:val="center"/>
          <w:ins w:id="82" w:author="McCarthy, Sean" w:date="2020-01-28T15:02:00Z"/>
        </w:trPr>
        <w:tc>
          <w:tcPr>
            <w:tcW w:w="7920" w:type="dxa"/>
          </w:tcPr>
          <w:p w14:paraId="5F9EA2CF"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83" w:author="McCarthy, Sean" w:date="2020-01-28T15:02:00Z"/>
                <w:rFonts w:eastAsia="Malgun Gothic"/>
                <w:b/>
                <w:bCs/>
                <w:noProof/>
                <w:sz w:val="20"/>
                <w:lang w:val="en-CA"/>
              </w:rPr>
            </w:pPr>
            <w:ins w:id="84" w:author="McCarthy, Sean" w:date="2020-01-28T15:02:00Z">
              <w:r w:rsidRPr="009C03B9">
                <w:rPr>
                  <w:rFonts w:eastAsia="Malgun Gothic"/>
                  <w:b/>
                  <w:bCs/>
                  <w:noProof/>
                  <w:sz w:val="20"/>
                  <w:lang w:val="en-CA"/>
                </w:rPr>
                <w:tab/>
                <w:t>fixed_shutter_interval_within_c</w:t>
              </w:r>
              <w:r>
                <w:rPr>
                  <w:rFonts w:eastAsia="Malgun Gothic"/>
                  <w:b/>
                  <w:bCs/>
                  <w:noProof/>
                  <w:sz w:val="20"/>
                  <w:lang w:val="en-CA"/>
                </w:rPr>
                <w:t>l</w:t>
              </w:r>
              <w:r w:rsidRPr="009C03B9">
                <w:rPr>
                  <w:rFonts w:eastAsia="Malgun Gothic"/>
                  <w:b/>
                  <w:bCs/>
                  <w:noProof/>
                  <w:sz w:val="20"/>
                  <w:lang w:val="en-CA"/>
                </w:rPr>
                <w:t>vs_flag</w:t>
              </w:r>
            </w:ins>
          </w:p>
        </w:tc>
        <w:tc>
          <w:tcPr>
            <w:tcW w:w="1157" w:type="dxa"/>
          </w:tcPr>
          <w:p w14:paraId="63D8BD4F" w14:textId="77777777" w:rsidR="00BC1D74" w:rsidRPr="00B5478D"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85" w:author="McCarthy, Sean" w:date="2020-01-28T15:02:00Z"/>
                <w:rFonts w:eastAsia="Malgun Gothic"/>
                <w:bCs/>
                <w:sz w:val="20"/>
                <w:lang w:val="en-CA"/>
              </w:rPr>
            </w:pPr>
            <w:proofErr w:type="gramStart"/>
            <w:ins w:id="86" w:author="McCarthy, Sean" w:date="2020-01-28T15:02:00Z">
              <w:r w:rsidRPr="00B5478D">
                <w:rPr>
                  <w:rFonts w:eastAsia="Malgun Gothic"/>
                  <w:bCs/>
                  <w:sz w:val="20"/>
                  <w:lang w:val="en-CA"/>
                </w:rPr>
                <w:t>u(</w:t>
              </w:r>
              <w:proofErr w:type="gramEnd"/>
              <w:r w:rsidRPr="00B5478D">
                <w:rPr>
                  <w:rFonts w:eastAsia="Malgun Gothic"/>
                  <w:bCs/>
                  <w:sz w:val="20"/>
                  <w:lang w:val="en-CA"/>
                </w:rPr>
                <w:t>1)</w:t>
              </w:r>
            </w:ins>
          </w:p>
        </w:tc>
      </w:tr>
      <w:tr w:rsidR="00BC1D74" w:rsidRPr="009C03B9" w14:paraId="66C659E5" w14:textId="77777777" w:rsidTr="005B69BB">
        <w:trPr>
          <w:cantSplit/>
          <w:jc w:val="center"/>
          <w:ins w:id="87" w:author="McCarthy, Sean" w:date="2020-01-28T15:02:00Z"/>
        </w:trPr>
        <w:tc>
          <w:tcPr>
            <w:tcW w:w="7920" w:type="dxa"/>
          </w:tcPr>
          <w:p w14:paraId="09BDCB7F"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88" w:author="McCarthy, Sean" w:date="2020-01-28T15:02:00Z"/>
                <w:rFonts w:eastAsia="Malgun Gothic"/>
                <w:bCs/>
                <w:noProof/>
                <w:sz w:val="20"/>
                <w:lang w:val="en-CA"/>
              </w:rPr>
            </w:pPr>
            <w:ins w:id="89" w:author="McCarthy, Sean" w:date="2020-01-28T15:02:00Z">
              <w:r w:rsidRPr="009C03B9">
                <w:rPr>
                  <w:rFonts w:eastAsia="Malgun Gothic"/>
                  <w:bCs/>
                  <w:noProof/>
                  <w:sz w:val="20"/>
                  <w:lang w:val="en-CA"/>
                </w:rPr>
                <w:tab/>
                <w:t>if( fixed_shutter_interval_within_c</w:t>
              </w:r>
              <w:r>
                <w:rPr>
                  <w:rFonts w:eastAsia="Malgun Gothic"/>
                  <w:bCs/>
                  <w:noProof/>
                  <w:sz w:val="20"/>
                  <w:lang w:val="en-CA"/>
                </w:rPr>
                <w:t>l</w:t>
              </w:r>
              <w:r w:rsidRPr="009C03B9">
                <w:rPr>
                  <w:rFonts w:eastAsia="Malgun Gothic"/>
                  <w:bCs/>
                  <w:noProof/>
                  <w:sz w:val="20"/>
                  <w:lang w:val="en-CA"/>
                </w:rPr>
                <w:t>vs_flag )</w:t>
              </w:r>
            </w:ins>
          </w:p>
        </w:tc>
        <w:tc>
          <w:tcPr>
            <w:tcW w:w="1157" w:type="dxa"/>
          </w:tcPr>
          <w:p w14:paraId="5134845A" w14:textId="77777777" w:rsidR="00BC1D74" w:rsidRPr="00B5478D"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90" w:author="McCarthy, Sean" w:date="2020-01-28T15:02:00Z"/>
                <w:rFonts w:eastAsia="Malgun Gothic"/>
                <w:bCs/>
                <w:sz w:val="20"/>
                <w:lang w:val="en-CA"/>
              </w:rPr>
            </w:pPr>
          </w:p>
        </w:tc>
      </w:tr>
      <w:tr w:rsidR="00BC1D74" w:rsidRPr="009C03B9" w14:paraId="414EF1D8" w14:textId="77777777" w:rsidTr="005B69BB">
        <w:trPr>
          <w:cantSplit/>
          <w:jc w:val="center"/>
          <w:ins w:id="91" w:author="McCarthy, Sean" w:date="2020-01-28T15:02:00Z"/>
        </w:trPr>
        <w:tc>
          <w:tcPr>
            <w:tcW w:w="7920" w:type="dxa"/>
          </w:tcPr>
          <w:p w14:paraId="627380EE" w14:textId="77777777" w:rsidR="00BC1D74" w:rsidRPr="00E54777"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92" w:author="McCarthy, Sean" w:date="2020-01-28T15:02:00Z"/>
                <w:rFonts w:eastAsia="Malgun Gothic"/>
                <w:bCs/>
                <w:noProof/>
                <w:sz w:val="20"/>
                <w:highlight w:val="yellow"/>
                <w:lang w:val="en-CA"/>
              </w:rPr>
            </w:pPr>
            <w:ins w:id="93" w:author="McCarthy, Sean" w:date="2020-01-28T15:02:00Z">
              <w:r w:rsidRPr="00FA7F0B">
                <w:rPr>
                  <w:rFonts w:eastAsia="Malgun Gothic"/>
                  <w:bCs/>
                  <w:noProof/>
                  <w:sz w:val="20"/>
                  <w:highlight w:val="green"/>
                  <w:lang w:val="en-CA"/>
                </w:rPr>
                <w:tab/>
              </w:r>
              <w:r w:rsidRPr="00FA7F0B">
                <w:rPr>
                  <w:rFonts w:eastAsia="Malgun Gothic"/>
                  <w:bCs/>
                  <w:noProof/>
                  <w:sz w:val="20"/>
                  <w:highlight w:val="green"/>
                  <w:lang w:val="en-CA"/>
                </w:rPr>
                <w:tab/>
              </w:r>
              <w:r w:rsidRPr="00FA7F0B">
                <w:rPr>
                  <w:rFonts w:eastAsia="Malgun Gothic"/>
                  <w:b/>
                  <w:bCs/>
                  <w:noProof/>
                  <w:sz w:val="20"/>
                  <w:highlight w:val="green"/>
                  <w:lang w:val="en-CA"/>
                </w:rPr>
                <w:t>sii_num_units_in_shutter_interval</w:t>
              </w:r>
            </w:ins>
          </w:p>
        </w:tc>
        <w:tc>
          <w:tcPr>
            <w:tcW w:w="1157" w:type="dxa"/>
          </w:tcPr>
          <w:p w14:paraId="04260308" w14:textId="77777777" w:rsidR="00BC1D74" w:rsidRPr="00E54777"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94" w:author="McCarthy, Sean" w:date="2020-01-28T15:02:00Z"/>
                <w:rFonts w:eastAsia="Malgun Gothic"/>
                <w:bCs/>
                <w:sz w:val="20"/>
                <w:highlight w:val="yellow"/>
                <w:lang w:val="en-CA"/>
              </w:rPr>
            </w:pPr>
            <w:ins w:id="95" w:author="McCarthy, Sean" w:date="2020-01-28T15:02:00Z">
              <w:r w:rsidRPr="00FA7F0B">
                <w:rPr>
                  <w:rFonts w:eastAsia="Malgun Gothic"/>
                  <w:bCs/>
                  <w:noProof/>
                  <w:sz w:val="20"/>
                  <w:highlight w:val="green"/>
                  <w:lang w:val="en-CA"/>
                </w:rPr>
                <w:t>u(32)</w:t>
              </w:r>
            </w:ins>
          </w:p>
        </w:tc>
      </w:tr>
      <w:tr w:rsidR="00BC1D74" w:rsidRPr="009C03B9" w14:paraId="468A7F4A" w14:textId="77777777" w:rsidTr="005B69BB">
        <w:trPr>
          <w:cantSplit/>
          <w:jc w:val="center"/>
          <w:ins w:id="96" w:author="McCarthy, Sean" w:date="2020-01-28T15:02:00Z"/>
        </w:trPr>
        <w:tc>
          <w:tcPr>
            <w:tcW w:w="7920" w:type="dxa"/>
          </w:tcPr>
          <w:p w14:paraId="0CA0BE31" w14:textId="77777777" w:rsidR="00BC1D74" w:rsidRPr="00D62B72"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97" w:author="McCarthy, Sean" w:date="2020-01-28T15:02:00Z"/>
                <w:rFonts w:eastAsia="Malgun Gothic"/>
                <w:bCs/>
                <w:noProof/>
                <w:sz w:val="20"/>
                <w:highlight w:val="green"/>
                <w:lang w:val="en-CA"/>
              </w:rPr>
            </w:pPr>
            <w:ins w:id="98" w:author="McCarthy, Sean" w:date="2020-01-28T15:02:00Z">
              <w:r w:rsidRPr="00E54777">
                <w:rPr>
                  <w:rFonts w:eastAsia="Malgun Gothic"/>
                  <w:bCs/>
                  <w:noProof/>
                  <w:sz w:val="20"/>
                  <w:lang w:val="en-CA"/>
                </w:rPr>
                <w:tab/>
                <w:t>else {</w:t>
              </w:r>
            </w:ins>
          </w:p>
        </w:tc>
        <w:tc>
          <w:tcPr>
            <w:tcW w:w="1157" w:type="dxa"/>
          </w:tcPr>
          <w:p w14:paraId="0DAD25A9" w14:textId="77777777" w:rsidR="00BC1D74" w:rsidRPr="00D62B72"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99" w:author="McCarthy, Sean" w:date="2020-01-28T15:02:00Z"/>
                <w:rFonts w:eastAsia="Malgun Gothic"/>
                <w:bCs/>
                <w:sz w:val="20"/>
                <w:highlight w:val="green"/>
                <w:lang w:val="en-CA"/>
              </w:rPr>
            </w:pPr>
          </w:p>
        </w:tc>
      </w:tr>
      <w:tr w:rsidR="00BC1D74" w:rsidRPr="009C03B9" w14:paraId="6BD7CF07" w14:textId="77777777" w:rsidTr="005B69BB">
        <w:trPr>
          <w:cantSplit/>
          <w:jc w:val="center"/>
          <w:ins w:id="100" w:author="McCarthy, Sean" w:date="2020-01-28T15:02:00Z"/>
        </w:trPr>
        <w:tc>
          <w:tcPr>
            <w:tcW w:w="7920" w:type="dxa"/>
          </w:tcPr>
          <w:p w14:paraId="4A420AE1" w14:textId="77777777" w:rsidR="00BC1D74" w:rsidRPr="00E54777"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01" w:author="McCarthy, Sean" w:date="2020-01-28T15:02:00Z"/>
                <w:rFonts w:eastAsia="Malgun Gothic"/>
                <w:bCs/>
                <w:noProof/>
                <w:sz w:val="20"/>
                <w:highlight w:val="yellow"/>
                <w:lang w:val="en-CA"/>
              </w:rPr>
            </w:pPr>
            <w:ins w:id="102" w:author="McCarthy, Sean" w:date="2020-01-28T15:02:00Z">
              <w:r w:rsidRPr="00E54777">
                <w:rPr>
                  <w:rFonts w:eastAsia="Malgun Gothic"/>
                  <w:bCs/>
                  <w:noProof/>
                  <w:sz w:val="20"/>
                  <w:highlight w:val="green"/>
                  <w:lang w:val="en-CA"/>
                </w:rPr>
                <w:lastRenderedPageBreak/>
                <w:tab/>
              </w:r>
              <w:r w:rsidRPr="00E54777">
                <w:rPr>
                  <w:rFonts w:eastAsia="Malgun Gothic"/>
                  <w:bCs/>
                  <w:noProof/>
                  <w:sz w:val="20"/>
                  <w:highlight w:val="green"/>
                  <w:lang w:val="en-CA"/>
                </w:rPr>
                <w:tab/>
              </w:r>
              <w:r w:rsidRPr="00E54777">
                <w:rPr>
                  <w:rFonts w:eastAsia="Malgun Gothic"/>
                  <w:b/>
                  <w:bCs/>
                  <w:noProof/>
                  <w:sz w:val="20"/>
                  <w:highlight w:val="green"/>
                  <w:lang w:val="en-CA"/>
                </w:rPr>
                <w:t>sii_max_sub_layers_minus1</w:t>
              </w:r>
            </w:ins>
          </w:p>
        </w:tc>
        <w:tc>
          <w:tcPr>
            <w:tcW w:w="1157" w:type="dxa"/>
          </w:tcPr>
          <w:p w14:paraId="62A84123" w14:textId="77777777" w:rsidR="00BC1D74" w:rsidRPr="00E54777"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103" w:author="McCarthy, Sean" w:date="2020-01-28T15:02:00Z"/>
                <w:rFonts w:eastAsia="Malgun Gothic"/>
                <w:bCs/>
                <w:sz w:val="20"/>
                <w:highlight w:val="yellow"/>
                <w:lang w:val="en-CA"/>
              </w:rPr>
            </w:pPr>
            <w:proofErr w:type="gramStart"/>
            <w:ins w:id="104" w:author="McCarthy, Sean" w:date="2020-01-28T15:02:00Z">
              <w:r w:rsidRPr="00E54777">
                <w:rPr>
                  <w:rFonts w:eastAsia="Malgun Gothic"/>
                  <w:bCs/>
                  <w:sz w:val="20"/>
                  <w:highlight w:val="green"/>
                  <w:lang w:val="en-CA"/>
                </w:rPr>
                <w:t>u(</w:t>
              </w:r>
              <w:proofErr w:type="gramEnd"/>
              <w:r w:rsidRPr="00E54777">
                <w:rPr>
                  <w:rFonts w:eastAsia="Malgun Gothic"/>
                  <w:bCs/>
                  <w:sz w:val="20"/>
                  <w:highlight w:val="green"/>
                  <w:lang w:val="en-CA"/>
                </w:rPr>
                <w:t>3)</w:t>
              </w:r>
            </w:ins>
          </w:p>
        </w:tc>
      </w:tr>
      <w:tr w:rsidR="00BC1D74" w:rsidRPr="009C03B9" w14:paraId="24A4FC0F" w14:textId="77777777" w:rsidTr="005B69BB">
        <w:trPr>
          <w:cantSplit/>
          <w:jc w:val="center"/>
          <w:ins w:id="105" w:author="McCarthy, Sean" w:date="2020-01-28T15:02:00Z"/>
        </w:trPr>
        <w:tc>
          <w:tcPr>
            <w:tcW w:w="7920" w:type="dxa"/>
          </w:tcPr>
          <w:p w14:paraId="512E2E49"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06" w:author="McCarthy, Sean" w:date="2020-01-28T15:02:00Z"/>
                <w:rFonts w:eastAsia="Malgun Gothic"/>
                <w:bCs/>
                <w:noProof/>
                <w:sz w:val="20"/>
                <w:lang w:val="en-CA"/>
              </w:rPr>
            </w:pPr>
            <w:ins w:id="107" w:author="McCarthy, Sean" w:date="2020-01-28T15:02:00Z">
              <w:r w:rsidRPr="009C03B9">
                <w:rPr>
                  <w:rFonts w:eastAsia="Malgun Gothic"/>
                  <w:bCs/>
                  <w:noProof/>
                  <w:sz w:val="20"/>
                  <w:lang w:val="en-CA"/>
                </w:rPr>
                <w:tab/>
              </w:r>
              <w:r w:rsidRPr="009C03B9">
                <w:rPr>
                  <w:rFonts w:eastAsia="Malgun Gothic"/>
                  <w:bCs/>
                  <w:noProof/>
                  <w:sz w:val="20"/>
                  <w:lang w:val="en-CA"/>
                </w:rPr>
                <w:tab/>
                <w:t>for( i = 0; i  &lt;=  sii_max_sub_layers_minus1; i++ )</w:t>
              </w:r>
            </w:ins>
          </w:p>
        </w:tc>
        <w:tc>
          <w:tcPr>
            <w:tcW w:w="1157" w:type="dxa"/>
          </w:tcPr>
          <w:p w14:paraId="73B29257" w14:textId="77777777" w:rsidR="00BC1D74" w:rsidRPr="00B5478D"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108" w:author="McCarthy, Sean" w:date="2020-01-28T15:02:00Z"/>
                <w:rFonts w:eastAsia="Malgun Gothic"/>
                <w:bCs/>
                <w:sz w:val="20"/>
                <w:lang w:val="en-CA"/>
              </w:rPr>
            </w:pPr>
          </w:p>
        </w:tc>
      </w:tr>
      <w:tr w:rsidR="00BC1D74" w:rsidRPr="009C03B9" w14:paraId="538ADA26" w14:textId="77777777" w:rsidTr="005B69BB">
        <w:trPr>
          <w:cantSplit/>
          <w:jc w:val="center"/>
          <w:ins w:id="109" w:author="McCarthy, Sean" w:date="2020-01-28T15:02:00Z"/>
        </w:trPr>
        <w:tc>
          <w:tcPr>
            <w:tcW w:w="7920" w:type="dxa"/>
          </w:tcPr>
          <w:p w14:paraId="68668704"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10" w:author="McCarthy, Sean" w:date="2020-01-28T15:02:00Z"/>
                <w:rFonts w:eastAsia="Malgun Gothic"/>
                <w:b/>
                <w:bCs/>
                <w:noProof/>
                <w:sz w:val="20"/>
                <w:lang w:val="en-CA"/>
              </w:rPr>
            </w:pPr>
            <w:ins w:id="111" w:author="McCarthy, Sean" w:date="2020-01-28T15:02:00Z">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t>sub_layer_num_units_in_shutter_interval</w:t>
              </w:r>
              <w:r w:rsidRPr="009C03B9">
                <w:rPr>
                  <w:rFonts w:eastAsia="Malgun Gothic"/>
                  <w:bCs/>
                  <w:noProof/>
                  <w:sz w:val="20"/>
                  <w:lang w:val="en-CA"/>
                </w:rPr>
                <w:t>[ i ]</w:t>
              </w:r>
            </w:ins>
          </w:p>
        </w:tc>
        <w:tc>
          <w:tcPr>
            <w:tcW w:w="1157" w:type="dxa"/>
          </w:tcPr>
          <w:p w14:paraId="40568DCD" w14:textId="77777777" w:rsidR="00BC1D74" w:rsidRPr="00B5478D" w:rsidRDefault="00BC1D74" w:rsidP="005B69B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112" w:author="McCarthy, Sean" w:date="2020-01-28T15:02:00Z"/>
                <w:rFonts w:eastAsia="Malgun Gothic"/>
                <w:bCs/>
                <w:sz w:val="20"/>
                <w:lang w:val="en-CA"/>
              </w:rPr>
            </w:pPr>
            <w:proofErr w:type="gramStart"/>
            <w:ins w:id="113" w:author="McCarthy, Sean" w:date="2020-01-28T15:02:00Z">
              <w:r w:rsidRPr="00B5478D">
                <w:rPr>
                  <w:rFonts w:eastAsia="Malgun Gothic"/>
                  <w:bCs/>
                  <w:sz w:val="20"/>
                  <w:lang w:val="en-CA"/>
                </w:rPr>
                <w:t>u(</w:t>
              </w:r>
              <w:proofErr w:type="gramEnd"/>
              <w:r w:rsidRPr="00B5478D">
                <w:rPr>
                  <w:rFonts w:eastAsia="Malgun Gothic"/>
                  <w:bCs/>
                  <w:sz w:val="20"/>
                  <w:lang w:val="en-CA"/>
                </w:rPr>
                <w:t>32)</w:t>
              </w:r>
            </w:ins>
          </w:p>
        </w:tc>
      </w:tr>
      <w:tr w:rsidR="00BC1D74" w:rsidRPr="009C03B9" w14:paraId="46AFBC4F" w14:textId="77777777" w:rsidTr="005B69BB">
        <w:trPr>
          <w:cantSplit/>
          <w:jc w:val="center"/>
          <w:ins w:id="114" w:author="McCarthy, Sean" w:date="2020-01-28T15:02:00Z"/>
        </w:trPr>
        <w:tc>
          <w:tcPr>
            <w:tcW w:w="7920" w:type="dxa"/>
          </w:tcPr>
          <w:p w14:paraId="10DFB422"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15" w:author="McCarthy, Sean" w:date="2020-01-28T15:02:00Z"/>
                <w:rFonts w:eastAsia="Malgun Gothic"/>
                <w:bCs/>
                <w:noProof/>
                <w:sz w:val="20"/>
                <w:lang w:val="en-CA"/>
              </w:rPr>
            </w:pPr>
            <w:ins w:id="116" w:author="McCarthy, Sean" w:date="2020-01-28T15:02:00Z">
              <w:r w:rsidRPr="00E54777">
                <w:rPr>
                  <w:rFonts w:eastAsia="Malgun Gothic"/>
                  <w:bCs/>
                  <w:noProof/>
                  <w:sz w:val="20"/>
                  <w:lang w:val="en-CA"/>
                </w:rPr>
                <w:tab/>
              </w:r>
              <w:r w:rsidRPr="00A45E48">
                <w:rPr>
                  <w:rFonts w:eastAsia="Malgun Gothic"/>
                  <w:bCs/>
                  <w:noProof/>
                  <w:sz w:val="20"/>
                  <w:lang w:val="en-CA"/>
                </w:rPr>
                <w:t>}</w:t>
              </w:r>
            </w:ins>
          </w:p>
        </w:tc>
        <w:tc>
          <w:tcPr>
            <w:tcW w:w="1157" w:type="dxa"/>
          </w:tcPr>
          <w:p w14:paraId="710E2509" w14:textId="77777777" w:rsidR="00BC1D74" w:rsidRPr="00B5478D" w:rsidRDefault="00BC1D74" w:rsidP="005B69BB">
            <w:pPr>
              <w:keepNext/>
              <w:keepLines/>
              <w:spacing w:before="20" w:after="40"/>
              <w:jc w:val="center"/>
              <w:rPr>
                <w:ins w:id="117" w:author="McCarthy, Sean" w:date="2020-01-28T15:02:00Z"/>
                <w:bCs/>
                <w:lang w:val="en-CA"/>
              </w:rPr>
            </w:pPr>
          </w:p>
        </w:tc>
      </w:tr>
      <w:tr w:rsidR="00BC1D74" w:rsidRPr="009C03B9" w14:paraId="08BB556D" w14:textId="77777777" w:rsidTr="005B69BB">
        <w:trPr>
          <w:cantSplit/>
          <w:jc w:val="center"/>
          <w:ins w:id="118" w:author="McCarthy, Sean" w:date="2020-01-28T15:02:00Z"/>
        </w:trPr>
        <w:tc>
          <w:tcPr>
            <w:tcW w:w="7920" w:type="dxa"/>
          </w:tcPr>
          <w:p w14:paraId="5ED80E38" w14:textId="77777777" w:rsidR="00BC1D74" w:rsidRPr="009C03B9" w:rsidRDefault="00BC1D74" w:rsidP="005B69B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19" w:author="McCarthy, Sean" w:date="2020-01-28T15:02:00Z"/>
                <w:rFonts w:eastAsia="Malgun Gothic"/>
                <w:bCs/>
                <w:noProof/>
                <w:sz w:val="20"/>
                <w:lang w:val="en-CA"/>
              </w:rPr>
            </w:pPr>
            <w:ins w:id="120" w:author="McCarthy, Sean" w:date="2020-01-28T15:02:00Z">
              <w:r w:rsidRPr="009C03B9">
                <w:rPr>
                  <w:rFonts w:eastAsia="Malgun Gothic"/>
                  <w:bCs/>
                  <w:noProof/>
                  <w:sz w:val="20"/>
                  <w:lang w:val="en-CA"/>
                </w:rPr>
                <w:t>}</w:t>
              </w:r>
            </w:ins>
          </w:p>
        </w:tc>
        <w:tc>
          <w:tcPr>
            <w:tcW w:w="1157" w:type="dxa"/>
          </w:tcPr>
          <w:p w14:paraId="21A66D49" w14:textId="77777777" w:rsidR="00BC1D74" w:rsidRPr="00B5478D" w:rsidRDefault="00BC1D74" w:rsidP="005B69BB">
            <w:pPr>
              <w:keepNext/>
              <w:keepLines/>
              <w:spacing w:before="20" w:after="40"/>
              <w:jc w:val="center"/>
              <w:rPr>
                <w:ins w:id="121" w:author="McCarthy, Sean" w:date="2020-01-28T15:02:00Z"/>
                <w:bCs/>
                <w:lang w:val="en-CA"/>
              </w:rPr>
            </w:pPr>
          </w:p>
        </w:tc>
      </w:tr>
      <w:bookmarkEnd w:id="73"/>
    </w:tbl>
    <w:p w14:paraId="61F736B6" w14:textId="1D885BFA" w:rsidR="005D124A" w:rsidRPr="00B5478D" w:rsidRDefault="005D124A" w:rsidP="005D12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331BB89F" w14:textId="77777777" w:rsidR="009C03B9" w:rsidRPr="00B5478D" w:rsidRDefault="009C03B9" w:rsidP="009C03B9">
      <w:pPr>
        <w:keepNext/>
        <w:keepLines/>
        <w:spacing w:before="360"/>
        <w:outlineLvl w:val="0"/>
        <w:rPr>
          <w:i/>
          <w:noProof/>
          <w:sz w:val="24"/>
          <w:lang w:val="en-CA"/>
        </w:rPr>
      </w:pPr>
      <w:r w:rsidRPr="00B5478D">
        <w:rPr>
          <w:i/>
          <w:noProof/>
          <w:sz w:val="24"/>
          <w:lang w:val="en-CA"/>
        </w:rPr>
        <w:t>In D.3.1, replace the following paragraphs:</w:t>
      </w:r>
    </w:p>
    <w:p w14:paraId="07530376"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SingleLayerSeiList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3, 6, 9, 15, 16, 17, 19, 22, 23, 45, 47, 56, 128, 129, 131, 132, 134 to 152, inclusive, 154 to 159, inclusive, and 200 to 202, inclusive.</w:t>
      </w:r>
    </w:p>
    <w:p w14:paraId="16B8711B"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VclAssociatedSeiList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2, 3, 6, 9, 15, 16, 17, 19, 22, 23, 45, 47, 56, 128, 131, 132, 134 to 152, inclusive, 154 to 159, inclusive, and 200 to 202, inclusive.</w:t>
      </w:r>
    </w:p>
    <w:p w14:paraId="3CD7C4DE"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PicUnitRepConSeiList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0, 1, 2, 6, 9, 15, 16, 17, 19, 22, 23, 45, 47, 56, 128, 129, 131, 132, 133, 135 to 152, inclusive, 154 to 159, inclusive, and 200 to 202, inclusive.</w:t>
      </w:r>
    </w:p>
    <w:p w14:paraId="7A2A2C6F"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475A1B29"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SingleLayerSeiList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3, 6, 9, 15, 16, 17, 19, 22, 23, 45, 47, 56, 128, 129, 131, 132, 134 to 152, inclusive, 154 to 159, inclusive, and 200 to 20</w:t>
      </w:r>
      <w:r w:rsidRPr="00B5478D">
        <w:rPr>
          <w:sz w:val="20"/>
          <w:highlight w:val="yellow"/>
          <w:lang w:val="en-CA"/>
        </w:rPr>
        <w:t>3</w:t>
      </w:r>
      <w:r w:rsidRPr="00B5478D">
        <w:rPr>
          <w:sz w:val="20"/>
          <w:lang w:val="en-CA"/>
        </w:rPr>
        <w:t>, inclusive.</w:t>
      </w:r>
    </w:p>
    <w:p w14:paraId="66D0D4ED"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VclAssociatedSeiList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2, 3, 6, 9, 15, 16, 17, 19, 22, 23, 45, 47, 56, 128, 131, 132, 134 to 152, inclusive, 154 to 159, inclusive, and 200 to 20</w:t>
      </w:r>
      <w:r w:rsidRPr="00B5478D">
        <w:rPr>
          <w:sz w:val="20"/>
          <w:highlight w:val="yellow"/>
          <w:lang w:val="en-CA"/>
        </w:rPr>
        <w:t>3</w:t>
      </w:r>
      <w:r w:rsidRPr="00B5478D">
        <w:rPr>
          <w:sz w:val="20"/>
          <w:lang w:val="en-CA"/>
        </w:rPr>
        <w:t>, inclusive.</w:t>
      </w:r>
    </w:p>
    <w:p w14:paraId="133D5612" w14:textId="3D5596FD" w:rsidR="009C03B9" w:rsidRPr="00B5478D" w:rsidRDefault="009C03B9" w:rsidP="009C03B9">
      <w:pPr>
        <w:rPr>
          <w:rFonts w:eastAsia="SimSun"/>
          <w:sz w:val="20"/>
          <w:lang w:val="en-CA"/>
        </w:rPr>
      </w:pPr>
      <w:r w:rsidRPr="00B5478D">
        <w:rPr>
          <w:sz w:val="20"/>
          <w:lang w:val="en-CA"/>
        </w:rPr>
        <w:t xml:space="preserve">The list </w:t>
      </w:r>
      <w:proofErr w:type="spellStart"/>
      <w:r w:rsidRPr="00B5478D">
        <w:rPr>
          <w:sz w:val="20"/>
          <w:lang w:val="en-CA"/>
        </w:rPr>
        <w:t>PicUnitRepConSeiList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0, 1, 2, 6, 9, 15, 16, 17, 19, 22, 23, 45, 47, 56, 128, 129, 131, 132, 133, 135 to 152, inclusive, 154 to 159, inclusive, and 200 to 20</w:t>
      </w:r>
      <w:r w:rsidRPr="00B5478D">
        <w:rPr>
          <w:sz w:val="20"/>
          <w:highlight w:val="yellow"/>
          <w:lang w:val="en-CA"/>
        </w:rPr>
        <w:t>3</w:t>
      </w:r>
      <w:r w:rsidRPr="00B5478D">
        <w:rPr>
          <w:sz w:val="20"/>
          <w:lang w:val="en-CA"/>
        </w:rPr>
        <w:t>, inclusive.</w:t>
      </w:r>
    </w:p>
    <w:p w14:paraId="1D40607D" w14:textId="77777777"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In D.3.1, in Table D.1, append the following row to the end of the table:</w:t>
      </w:r>
    </w:p>
    <w:p w14:paraId="49C258C7" w14:textId="77777777"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1306D5" w:rsidRPr="009C03B9" w14:paraId="710C78CC" w14:textId="77777777" w:rsidTr="001306D5">
        <w:trPr>
          <w:cantSplit/>
          <w:trHeight w:val="144"/>
          <w:jc w:val="center"/>
        </w:trPr>
        <w:tc>
          <w:tcPr>
            <w:tcW w:w="3464" w:type="dxa"/>
          </w:tcPr>
          <w:p w14:paraId="3FD49B11" w14:textId="7F4016AF"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9C03B9">
              <w:rPr>
                <w:rFonts w:eastAsia="SimSun"/>
                <w:sz w:val="20"/>
                <w:lang w:val="en-CA"/>
              </w:rPr>
              <w:t>Shutter interval information</w:t>
            </w:r>
          </w:p>
        </w:tc>
        <w:tc>
          <w:tcPr>
            <w:tcW w:w="5378" w:type="dxa"/>
          </w:tcPr>
          <w:p w14:paraId="5A4DADAC" w14:textId="176AC7DA"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B5478D">
              <w:rPr>
                <w:rFonts w:eastAsia="SimSun"/>
                <w:sz w:val="20"/>
                <w:lang w:val="en-CA"/>
              </w:rPr>
              <w:t>The C</w:t>
            </w:r>
            <w:r w:rsidR="00571A60" w:rsidRPr="00B5478D">
              <w:rPr>
                <w:rFonts w:eastAsia="SimSun"/>
                <w:sz w:val="20"/>
                <w:lang w:val="en-CA"/>
              </w:rPr>
              <w:t>L</w:t>
            </w:r>
            <w:r w:rsidRPr="00B5478D">
              <w:rPr>
                <w:rFonts w:eastAsia="SimSun"/>
                <w:sz w:val="20"/>
                <w:lang w:val="en-CA"/>
              </w:rPr>
              <w:t>VS containing the SEI message</w:t>
            </w:r>
          </w:p>
        </w:tc>
      </w:tr>
    </w:tbl>
    <w:p w14:paraId="25AA7CB3" w14:textId="77777777" w:rsidR="00225C30" w:rsidRPr="00B5478D" w:rsidRDefault="00225C30" w:rsidP="00225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6E3230E1" w14:textId="4A98C373"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D.3.48, as follows:</w:t>
      </w:r>
    </w:p>
    <w:p w14:paraId="2AAAC877" w14:textId="503BE73A" w:rsidR="001306D5" w:rsidRPr="009C03B9" w:rsidRDefault="001306D5" w:rsidP="001306D5">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D.3.48</w:t>
      </w:r>
      <w:r w:rsidRPr="009C03B9">
        <w:rPr>
          <w:rFonts w:eastAsia="SimSun"/>
          <w:b/>
          <w:szCs w:val="22"/>
          <w:lang w:val="en-CA"/>
        </w:rPr>
        <w:tab/>
        <w:t>Shutter interval information SEI message syntax</w:t>
      </w:r>
    </w:p>
    <w:p w14:paraId="3B526094" w14:textId="3B4976F8"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sidR="00F92FD6">
        <w:rPr>
          <w:rFonts w:eastAsia="SimSun"/>
          <w:sz w:val="20"/>
          <w:lang w:val="en-CA"/>
        </w:rPr>
        <w:t>source pictures</w:t>
      </w:r>
      <w:r w:rsidR="00F92FD6" w:rsidRPr="00B5478D">
        <w:rPr>
          <w:rFonts w:eastAsia="SimSun"/>
          <w:sz w:val="20"/>
          <w:lang w:val="en-CA"/>
        </w:rPr>
        <w:t xml:space="preserve"> </w:t>
      </w:r>
      <w:r w:rsidRPr="00B5478D">
        <w:rPr>
          <w:rFonts w:eastAsia="SimSun"/>
          <w:sz w:val="20"/>
          <w:lang w:val="en-CA"/>
        </w:rPr>
        <w:t>prior to encoding and display</w:t>
      </w:r>
      <w:r w:rsidR="00225C30" w:rsidRPr="00B5478D">
        <w:rPr>
          <w:rFonts w:eastAsia="SimSun"/>
          <w:sz w:val="20"/>
          <w:lang w:val="en-CA"/>
        </w:rPr>
        <w:t>,</w:t>
      </w:r>
      <w:r w:rsidRPr="00B5478D">
        <w:rPr>
          <w:rFonts w:eastAsia="SimSun"/>
          <w:sz w:val="20"/>
          <w:lang w:val="en-CA"/>
        </w:rPr>
        <w:t xml:space="preserve"> e.g., for camera-captured content, the </w:t>
      </w:r>
      <w:r w:rsidR="00CC7115">
        <w:rPr>
          <w:rFonts w:eastAsia="SimSun"/>
          <w:sz w:val="20"/>
          <w:lang w:val="en-CA"/>
        </w:rPr>
        <w:t xml:space="preserve">shutter interval is </w:t>
      </w:r>
      <w:r w:rsidRPr="00B5478D">
        <w:rPr>
          <w:rFonts w:eastAsia="SimSun"/>
          <w:sz w:val="20"/>
          <w:lang w:val="en-CA"/>
        </w:rPr>
        <w:t xml:space="preserve">amount of time that an image sensor </w:t>
      </w:r>
      <w:r w:rsidR="00CC7115">
        <w:rPr>
          <w:rFonts w:eastAsia="SimSun"/>
          <w:sz w:val="20"/>
          <w:lang w:val="en-CA"/>
        </w:rPr>
        <w:t>is</w:t>
      </w:r>
      <w:r w:rsidR="00CC7115" w:rsidRPr="00B5478D">
        <w:rPr>
          <w:rFonts w:eastAsia="SimSun"/>
          <w:sz w:val="20"/>
          <w:lang w:val="en-CA"/>
        </w:rPr>
        <w:t xml:space="preserve"> </w:t>
      </w:r>
      <w:r w:rsidRPr="00B5478D">
        <w:rPr>
          <w:rFonts w:eastAsia="SimSun"/>
          <w:sz w:val="20"/>
          <w:lang w:val="en-CA"/>
        </w:rPr>
        <w:t xml:space="preserve">exposed to produce </w:t>
      </w:r>
      <w:r w:rsidR="00CC7115">
        <w:rPr>
          <w:rFonts w:eastAsia="SimSun"/>
          <w:sz w:val="20"/>
          <w:lang w:val="en-CA"/>
        </w:rPr>
        <w:t>e</w:t>
      </w:r>
      <w:r w:rsidRPr="00B5478D">
        <w:rPr>
          <w:rFonts w:eastAsia="SimSun"/>
          <w:sz w:val="20"/>
          <w:lang w:val="en-CA"/>
        </w:rPr>
        <w:t>a</w:t>
      </w:r>
      <w:r w:rsidR="00CC7115">
        <w:rPr>
          <w:rFonts w:eastAsia="SimSun"/>
          <w:sz w:val="20"/>
          <w:lang w:val="en-CA"/>
        </w:rPr>
        <w:t>ch</w:t>
      </w:r>
      <w:r w:rsidRPr="00B5478D">
        <w:rPr>
          <w:rFonts w:eastAsia="SimSun"/>
          <w:sz w:val="20"/>
          <w:lang w:val="en-CA"/>
        </w:rPr>
        <w:t xml:space="preserve"> </w:t>
      </w:r>
      <w:r w:rsidR="00F92FD6">
        <w:rPr>
          <w:rFonts w:eastAsia="SimSun"/>
          <w:sz w:val="20"/>
          <w:lang w:val="en-CA"/>
        </w:rPr>
        <w:t xml:space="preserve">source </w:t>
      </w:r>
      <w:r w:rsidRPr="00B5478D">
        <w:rPr>
          <w:rFonts w:eastAsia="SimSun"/>
          <w:sz w:val="20"/>
          <w:lang w:val="en-CA"/>
        </w:rPr>
        <w:t>picture.</w:t>
      </w:r>
    </w:p>
    <w:p w14:paraId="7E0392C4" w14:textId="77777777" w:rsidR="004F42E1" w:rsidRDefault="004F42E1"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22" w:author="McCarthy, Sean" w:date="2020-01-28T15:03:00Z"/>
          <w:rFonts w:eastAsia="SimSun"/>
          <w:sz w:val="20"/>
          <w:lang w:val="en-GB"/>
        </w:rPr>
      </w:pPr>
      <w:ins w:id="123" w:author="McCarthy, Sean" w:date="2020-01-28T15:03:00Z">
        <w:r w:rsidRPr="00E54777">
          <w:rPr>
            <w:rFonts w:eastAsia="SimSun"/>
            <w:sz w:val="20"/>
            <w:highlight w:val="green"/>
            <w:lang w:val="en-GB"/>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ins>
    </w:p>
    <w:p w14:paraId="0648D9C3" w14:textId="1044405A" w:rsidR="008D098F" w:rsidRPr="009C03B9" w:rsidDel="004F42E1"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moveFrom w:id="124" w:author="McCarthy, Sean" w:date="2020-01-28T15:05:00Z"/>
          <w:rFonts w:eastAsia="SimSun"/>
          <w:noProof/>
          <w:sz w:val="20"/>
          <w:lang w:val="en-CA"/>
        </w:rPr>
      </w:pPr>
      <w:moveFromRangeStart w:id="125" w:author="McCarthy, Sean" w:date="2020-01-28T15:05:00Z" w:name="move31116373"/>
      <w:moveFrom w:id="126" w:author="McCarthy, Sean" w:date="2020-01-28T15:05:00Z">
        <w:r w:rsidRPr="009C03B9" w:rsidDel="004F42E1">
          <w:rPr>
            <w:rFonts w:eastAsia="SimSun"/>
            <w:b/>
            <w:bCs/>
            <w:noProof/>
            <w:sz w:val="20"/>
            <w:lang w:val="en-CA"/>
          </w:rPr>
          <w:t>sii_num_units_in_shutter</w:t>
        </w:r>
        <w:r w:rsidR="008777B5" w:rsidRPr="009C03B9" w:rsidDel="004F42E1">
          <w:rPr>
            <w:rFonts w:eastAsia="SimSun"/>
            <w:b/>
            <w:bCs/>
            <w:noProof/>
            <w:sz w:val="20"/>
            <w:lang w:val="en-CA"/>
          </w:rPr>
          <w:t>_interval</w:t>
        </w:r>
        <w:r w:rsidR="00F92FD6" w:rsidDel="004F42E1">
          <w:rPr>
            <w:rFonts w:eastAsia="SimSun"/>
            <w:noProof/>
            <w:sz w:val="20"/>
            <w:lang w:val="en-CA"/>
          </w:rPr>
          <w:t xml:space="preserve">, when </w:t>
        </w:r>
        <w:r w:rsidR="00F92FD6" w:rsidRPr="00F92FD6" w:rsidDel="004F42E1">
          <w:rPr>
            <w:rFonts w:eastAsia="SimSun"/>
            <w:noProof/>
            <w:sz w:val="20"/>
            <w:lang w:val="en-CA"/>
          </w:rPr>
          <w:t>fixed_shutter_interval_within_clvs_flag</w:t>
        </w:r>
        <w:r w:rsidR="00F92FD6" w:rsidDel="004F42E1">
          <w:rPr>
            <w:rFonts w:eastAsia="SimSun"/>
            <w:noProof/>
            <w:sz w:val="20"/>
            <w:lang w:val="en-CA"/>
          </w:rPr>
          <w:t xml:space="preserve"> is equal to 1,</w:t>
        </w:r>
        <w:r w:rsidRPr="009C03B9" w:rsidDel="004F42E1">
          <w:rPr>
            <w:rFonts w:eastAsia="SimSun"/>
            <w:noProof/>
            <w:sz w:val="20"/>
            <w:lang w:val="en-CA"/>
          </w:rPr>
          <w:t xml:space="preserve"> specifies the number of time units of a clock operating at the frequency sii_time_scale Hz that corresponds to </w:t>
        </w:r>
        <w:r w:rsidR="00DB5735" w:rsidDel="004F42E1">
          <w:rPr>
            <w:rFonts w:eastAsia="SimSun"/>
            <w:noProof/>
            <w:sz w:val="20"/>
            <w:lang w:val="en-CA"/>
          </w:rPr>
          <w:t>the</w:t>
        </w:r>
        <w:r w:rsidRPr="009C03B9" w:rsidDel="004F42E1">
          <w:rPr>
            <w:rFonts w:eastAsia="SimSun"/>
            <w:noProof/>
            <w:sz w:val="20"/>
            <w:lang w:val="en-CA"/>
          </w:rPr>
          <w:t xml:space="preserve"> </w:t>
        </w:r>
        <w:r w:rsidR="00CC7115" w:rsidDel="004F42E1">
          <w:rPr>
            <w:rFonts w:eastAsia="SimSun"/>
            <w:noProof/>
            <w:sz w:val="20"/>
            <w:lang w:val="en-CA"/>
          </w:rPr>
          <w:t xml:space="preserve">indicated </w:t>
        </w:r>
        <w:r w:rsidRPr="009C03B9" w:rsidDel="004F42E1">
          <w:rPr>
            <w:rFonts w:eastAsia="SimSun"/>
            <w:noProof/>
            <w:sz w:val="20"/>
            <w:lang w:val="en-CA"/>
          </w:rPr>
          <w:t xml:space="preserve">shutter </w:t>
        </w:r>
        <w:r w:rsidR="00DB5735" w:rsidDel="004F42E1">
          <w:rPr>
            <w:rFonts w:eastAsia="SimSun"/>
            <w:noProof/>
            <w:sz w:val="20"/>
            <w:lang w:val="en-CA"/>
          </w:rPr>
          <w:t>interval of each picture</w:t>
        </w:r>
        <w:r w:rsidR="00F92FD6" w:rsidDel="004F42E1">
          <w:rPr>
            <w:rFonts w:eastAsia="SimSun"/>
            <w:noProof/>
            <w:sz w:val="20"/>
            <w:lang w:val="en-CA"/>
          </w:rPr>
          <w:t xml:space="preserve"> in the CLVS</w:t>
        </w:r>
        <w:r w:rsidRPr="009C03B9" w:rsidDel="004F42E1">
          <w:rPr>
            <w:rFonts w:eastAsia="SimSun"/>
            <w:noProof/>
            <w:sz w:val="20"/>
            <w:lang w:val="en-CA"/>
          </w:rPr>
          <w:t>.</w:t>
        </w:r>
        <w:r w:rsidR="00F92FD6" w:rsidDel="004F42E1">
          <w:rPr>
            <w:rFonts w:eastAsia="SimSun"/>
            <w:noProof/>
            <w:sz w:val="20"/>
            <w:lang w:val="en-CA"/>
          </w:rPr>
          <w:t xml:space="preserve"> The value 0 may be used to </w:t>
        </w:r>
        <w:r w:rsidR="00F92FD6" w:rsidRPr="00F92FD6" w:rsidDel="004F42E1">
          <w:rPr>
            <w:rFonts w:eastAsia="SimSun"/>
            <w:noProof/>
            <w:sz w:val="20"/>
            <w:lang w:val="en-CA"/>
          </w:rPr>
          <w:t>indicate that the associated video content contains screen capture content, computer generated content, or other non-camera-captured content</w:t>
        </w:r>
        <w:r w:rsidR="00F92FD6" w:rsidDel="004F42E1">
          <w:rPr>
            <w:rFonts w:eastAsia="SimSun"/>
            <w:noProof/>
            <w:sz w:val="20"/>
            <w:lang w:val="en-CA"/>
          </w:rPr>
          <w:t xml:space="preserve">. When </w:t>
        </w:r>
        <w:r w:rsidR="00F92FD6" w:rsidRPr="00F92FD6" w:rsidDel="004F42E1">
          <w:rPr>
            <w:rFonts w:eastAsia="SimSun"/>
            <w:noProof/>
            <w:sz w:val="20"/>
            <w:lang w:val="en-CA"/>
          </w:rPr>
          <w:t>fixed_shutter_interval_within_clvs_flag</w:t>
        </w:r>
        <w:r w:rsidR="00F92FD6" w:rsidDel="004F42E1">
          <w:rPr>
            <w:rFonts w:eastAsia="SimSun"/>
            <w:noProof/>
            <w:sz w:val="20"/>
            <w:lang w:val="en-CA"/>
          </w:rPr>
          <w:t xml:space="preserve"> is equal to 0, </w:t>
        </w:r>
        <w:r w:rsidR="00F92FD6" w:rsidRPr="00F92FD6" w:rsidDel="004F42E1">
          <w:rPr>
            <w:rFonts w:eastAsia="SimSun"/>
            <w:noProof/>
            <w:sz w:val="20"/>
            <w:lang w:val="en-CA"/>
          </w:rPr>
          <w:t>sii_num_units_in_shutter_interval</w:t>
        </w:r>
        <w:r w:rsidR="00F92FD6" w:rsidDel="004F42E1">
          <w:rPr>
            <w:rFonts w:eastAsia="SimSun"/>
            <w:noProof/>
            <w:sz w:val="20"/>
            <w:lang w:val="en-CA"/>
          </w:rPr>
          <w:t xml:space="preserve"> has no meaning and should be equal to 0.</w:t>
        </w:r>
      </w:moveFrom>
    </w:p>
    <w:p w14:paraId="624FEFEB" w14:textId="6033BD26" w:rsidR="001306D5" w:rsidRPr="009C03B9" w:rsidDel="004F42E1" w:rsidRDefault="00210162"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moveFrom w:id="127" w:author="McCarthy, Sean" w:date="2020-01-28T15:05:00Z"/>
          <w:rFonts w:eastAsia="SimSun"/>
          <w:noProof/>
          <w:sz w:val="20"/>
          <w:lang w:val="en-CA"/>
        </w:rPr>
      </w:pPr>
      <w:moveFrom w:id="128" w:author="McCarthy, Sean" w:date="2020-01-28T15:05:00Z">
        <w:r w:rsidRPr="009C03B9" w:rsidDel="004F42E1">
          <w:rPr>
            <w:rFonts w:eastAsia="SimSun"/>
            <w:noProof/>
            <w:sz w:val="20"/>
            <w:lang w:val="en-CA"/>
          </w:rPr>
          <w:t xml:space="preserve">The </w:t>
        </w:r>
        <w:r w:rsidR="00CC7115" w:rsidDel="004F42E1">
          <w:rPr>
            <w:rFonts w:eastAsia="SimSun"/>
            <w:noProof/>
            <w:sz w:val="20"/>
            <w:lang w:val="en-CA"/>
          </w:rPr>
          <w:t>indicated</w:t>
        </w:r>
        <w:r w:rsidR="00F92FD6" w:rsidDel="004F42E1">
          <w:rPr>
            <w:rFonts w:eastAsia="SimSun"/>
            <w:noProof/>
            <w:sz w:val="20"/>
            <w:lang w:val="en-CA"/>
          </w:rPr>
          <w:t xml:space="preserve"> </w:t>
        </w:r>
        <w:r w:rsidRPr="009C03B9" w:rsidDel="004F42E1">
          <w:rPr>
            <w:rFonts w:eastAsia="SimSun"/>
            <w:noProof/>
            <w:sz w:val="20"/>
            <w:lang w:val="en-CA"/>
          </w:rPr>
          <w:t>s</w:t>
        </w:r>
        <w:r w:rsidR="001306D5" w:rsidRPr="009C03B9" w:rsidDel="004F42E1">
          <w:rPr>
            <w:rFonts w:eastAsia="SimSun"/>
            <w:noProof/>
            <w:sz w:val="20"/>
            <w:lang w:val="en-CA"/>
          </w:rPr>
          <w:t>hutter interval, de</w:t>
        </w:r>
        <w:r w:rsidR="007435B8" w:rsidRPr="009C03B9" w:rsidDel="004F42E1">
          <w:rPr>
            <w:rFonts w:eastAsia="SimSun"/>
            <w:noProof/>
            <w:sz w:val="20"/>
            <w:lang w:val="en-CA"/>
          </w:rPr>
          <w:t xml:space="preserve">noted </w:t>
        </w:r>
        <w:r w:rsidR="001306D5" w:rsidRPr="009C03B9" w:rsidDel="004F42E1">
          <w:rPr>
            <w:rFonts w:eastAsia="SimSun"/>
            <w:noProof/>
            <w:sz w:val="20"/>
            <w:lang w:val="en-CA"/>
          </w:rPr>
          <w:t xml:space="preserve">by </w:t>
        </w:r>
        <w:r w:rsidR="007435B8" w:rsidRPr="009C03B9" w:rsidDel="004F42E1">
          <w:rPr>
            <w:rFonts w:eastAsia="SimSun"/>
            <w:noProof/>
            <w:sz w:val="20"/>
            <w:lang w:val="en-CA"/>
          </w:rPr>
          <w:t xml:space="preserve">the </w:t>
        </w:r>
        <w:r w:rsidR="001306D5" w:rsidRPr="009C03B9" w:rsidDel="004F42E1">
          <w:rPr>
            <w:rFonts w:eastAsia="SimSun"/>
            <w:noProof/>
            <w:sz w:val="20"/>
            <w:lang w:val="en-CA"/>
          </w:rPr>
          <w:t xml:space="preserve">variable </w:t>
        </w:r>
        <w:r w:rsidR="00571A60" w:rsidRPr="009C03B9" w:rsidDel="004F42E1">
          <w:rPr>
            <w:rFonts w:eastAsia="SimSun"/>
            <w:noProof/>
            <w:sz w:val="20"/>
            <w:lang w:val="en-CA"/>
          </w:rPr>
          <w:t>shutterInterval</w:t>
        </w:r>
        <w:r w:rsidR="001306D5" w:rsidRPr="009C03B9" w:rsidDel="004F42E1">
          <w:rPr>
            <w:rFonts w:eastAsia="SimSun"/>
            <w:noProof/>
            <w:sz w:val="20"/>
            <w:lang w:val="en-CA"/>
          </w:rPr>
          <w:t xml:space="preserve">, in units of seconds, is equal to the quotient of sii_num_units_in_shutter_interval divided by sii_time_scale. For example, </w:t>
        </w:r>
        <w:r w:rsidR="00E570BD" w:rsidDel="004F42E1">
          <w:rPr>
            <w:rFonts w:eastAsia="SimSun"/>
            <w:noProof/>
            <w:sz w:val="20"/>
            <w:lang w:val="en-CA"/>
          </w:rPr>
          <w:t>to represent a</w:t>
        </w:r>
        <w:r w:rsidR="00E570BD" w:rsidRPr="009C03B9" w:rsidDel="004F42E1">
          <w:rPr>
            <w:rFonts w:eastAsia="SimSun"/>
            <w:noProof/>
            <w:sz w:val="20"/>
            <w:lang w:val="en-CA"/>
          </w:rPr>
          <w:t xml:space="preserve"> </w:t>
        </w:r>
        <w:r w:rsidR="00571A60" w:rsidRPr="009C03B9" w:rsidDel="004F42E1">
          <w:rPr>
            <w:rFonts w:eastAsia="SimSun"/>
            <w:noProof/>
            <w:sz w:val="20"/>
            <w:lang w:val="en-CA"/>
          </w:rPr>
          <w:t>shutter</w:t>
        </w:r>
        <w:r w:rsidR="00CC7115" w:rsidDel="004F42E1">
          <w:rPr>
            <w:rFonts w:eastAsia="SimSun"/>
            <w:noProof/>
            <w:sz w:val="20"/>
            <w:lang w:val="en-CA"/>
          </w:rPr>
          <w:t xml:space="preserve"> i</w:t>
        </w:r>
        <w:r w:rsidR="00571A60" w:rsidRPr="009C03B9" w:rsidDel="004F42E1">
          <w:rPr>
            <w:rFonts w:eastAsia="SimSun"/>
            <w:noProof/>
            <w:sz w:val="20"/>
            <w:lang w:val="en-CA"/>
          </w:rPr>
          <w:t>nterval</w:t>
        </w:r>
        <w:r w:rsidR="001306D5" w:rsidRPr="009C03B9" w:rsidDel="004F42E1">
          <w:rPr>
            <w:rFonts w:eastAsia="SimSun"/>
            <w:noProof/>
            <w:sz w:val="20"/>
            <w:lang w:val="en-CA"/>
          </w:rPr>
          <w:t xml:space="preserve"> equal to 0.04 seconds, sii_time_scale may be equal to 27 000 000 and sii_num_units_in_shutter_interval may be equal to 1 080 000.</w:t>
        </w:r>
      </w:moveFrom>
    </w:p>
    <w:p w14:paraId="2FB408A0" w14:textId="2A483C6C"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bookmarkStart w:id="129" w:name="_Hlk25240989"/>
      <w:moveFromRangeEnd w:id="125"/>
      <w:r w:rsidRPr="009C03B9">
        <w:rPr>
          <w:rFonts w:eastAsia="SimSun"/>
          <w:b/>
          <w:noProof/>
          <w:sz w:val="20"/>
          <w:lang w:val="en-CA"/>
        </w:rPr>
        <w:t>sii_time_scale</w:t>
      </w:r>
      <w:bookmarkEnd w:id="129"/>
      <w:r w:rsidRPr="009C03B9">
        <w:rPr>
          <w:rFonts w:eastAsia="SimSun"/>
          <w:noProof/>
          <w:sz w:val="20"/>
          <w:lang w:val="en-CA"/>
        </w:rPr>
        <w:t xml:space="preserve"> specifies the number of time units that pass in one second. </w:t>
      </w:r>
      <w:r w:rsidR="00210162" w:rsidRPr="009C03B9">
        <w:rPr>
          <w:rFonts w:eastAsia="SimSun"/>
          <w:noProof/>
          <w:sz w:val="20"/>
          <w:lang w:val="en-CA"/>
        </w:rPr>
        <w:t xml:space="preserve">The value of sii_time_scale shall be greater than 0. </w:t>
      </w:r>
      <w:r w:rsidRPr="00B5478D">
        <w:rPr>
          <w:rFonts w:eastAsia="SimSun"/>
          <w:noProof/>
          <w:sz w:val="20"/>
          <w:lang w:val="en-CA"/>
        </w:rPr>
        <w:t xml:space="preserve">For example, a time coordinate system that measures time using a 27 MHz clock has </w:t>
      </w:r>
      <w:r w:rsidR="00BA7338">
        <w:rPr>
          <w:rFonts w:eastAsia="SimSun"/>
          <w:noProof/>
          <w:sz w:val="20"/>
          <w:lang w:val="en-CA"/>
        </w:rPr>
        <w:t xml:space="preserve">an </w:t>
      </w:r>
      <w:r w:rsidRPr="00B5478D">
        <w:rPr>
          <w:rFonts w:eastAsia="SimSun"/>
          <w:noProof/>
          <w:sz w:val="20"/>
          <w:lang w:val="en-CA"/>
        </w:rPr>
        <w:t>sii_time_scale of 27 000 000.</w:t>
      </w:r>
    </w:p>
    <w:p w14:paraId="3F42FC96" w14:textId="7F0B53ED" w:rsidR="001306D5" w:rsidRPr="009C03B9" w:rsidDel="004F42E1" w:rsidRDefault="001306D5" w:rsidP="00571A60">
      <w:pPr>
        <w:rPr>
          <w:moveFrom w:id="130" w:author="McCarthy, Sean" w:date="2020-01-28T15:11:00Z"/>
          <w:sz w:val="20"/>
          <w:lang w:val="en-CA"/>
        </w:rPr>
      </w:pPr>
      <w:moveFromRangeStart w:id="131" w:author="McCarthy, Sean" w:date="2020-01-28T15:11:00Z" w:name="move31116684"/>
      <w:moveFrom w:id="132" w:author="McCarthy, Sean" w:date="2020-01-28T15:11:00Z">
        <w:r w:rsidRPr="009C03B9" w:rsidDel="004F42E1">
          <w:rPr>
            <w:b/>
            <w:sz w:val="20"/>
            <w:lang w:val="en-CA"/>
          </w:rPr>
          <w:t>sii_max_sub_layers_minus1</w:t>
        </w:r>
        <w:r w:rsidRPr="009C03B9" w:rsidDel="004F42E1">
          <w:rPr>
            <w:sz w:val="20"/>
            <w:lang w:val="en-CA"/>
          </w:rPr>
          <w:t xml:space="preserve"> plus 1 specifies the maximum number of temporal sub-layers that may be present in each C</w:t>
        </w:r>
        <w:r w:rsidR="00571A60" w:rsidRPr="009C03B9" w:rsidDel="004F42E1">
          <w:rPr>
            <w:sz w:val="20"/>
            <w:lang w:val="en-CA"/>
          </w:rPr>
          <w:t>L</w:t>
        </w:r>
        <w:r w:rsidRPr="009C03B9" w:rsidDel="004F42E1">
          <w:rPr>
            <w:sz w:val="20"/>
            <w:lang w:val="en-CA"/>
          </w:rPr>
          <w:t>VS referring to the SPS. The value of sii_max_sub_layers_minus1 shall be equal to the value of sps_max_sub_layers_minus1 in the SPS.</w:t>
        </w:r>
      </w:moveFrom>
    </w:p>
    <w:moveFromRangeEnd w:id="131"/>
    <w:p w14:paraId="624AE7CF" w14:textId="3A75E16C" w:rsidR="004F42E1" w:rsidRPr="009C03B9" w:rsidRDefault="001306D5" w:rsidP="004F42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33" w:author="McCarthy, Sean" w:date="2020-01-28T15:05:00Z"/>
          <w:rFonts w:eastAsia="SimSun"/>
          <w:noProof/>
          <w:sz w:val="20"/>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sidR="00DB5735">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is the same for all temporal sub-layers in the C</w:t>
      </w:r>
      <w:r w:rsidR="00571A60" w:rsidRPr="00B5478D">
        <w:rPr>
          <w:rFonts w:eastAsia="SimSun"/>
          <w:noProof/>
          <w:sz w:val="20"/>
          <w:lang w:val="en-CA"/>
        </w:rPr>
        <w:t>L</w:t>
      </w:r>
      <w:r w:rsidRPr="00B5478D">
        <w:rPr>
          <w:rFonts w:eastAsia="SimSun"/>
          <w:noProof/>
          <w:sz w:val="20"/>
          <w:lang w:val="en-CA"/>
        </w:rPr>
        <w:t xml:space="preserve">VS. </w:t>
      </w:r>
      <w:proofErr w:type="spellStart"/>
      <w:r w:rsidRPr="00B5478D">
        <w:rPr>
          <w:rFonts w:eastAsia="SimSun"/>
          <w:sz w:val="20"/>
          <w:lang w:val="en-CA"/>
        </w:rPr>
        <w:t>fixed_shutter_interval_within_c</w:t>
      </w:r>
      <w:r w:rsidR="00DB5735">
        <w:rPr>
          <w:rFonts w:eastAsia="SimSun"/>
          <w:sz w:val="20"/>
          <w:lang w:val="en-CA"/>
        </w:rPr>
        <w:t>l</w:t>
      </w:r>
      <w:r w:rsidRPr="00B5478D">
        <w:rPr>
          <w:rFonts w:eastAsia="SimSun"/>
          <w:sz w:val="20"/>
          <w:lang w:val="en-CA"/>
        </w:rPr>
        <w:t>vs_flag</w:t>
      </w:r>
      <w:proofErr w:type="spellEnd"/>
      <w:r w:rsidRPr="00B5478D">
        <w:rPr>
          <w:rFonts w:eastAsia="SimSun"/>
          <w:b/>
          <w:noProof/>
          <w:sz w:val="20"/>
          <w:lang w:val="en-CA"/>
        </w:rPr>
        <w:t xml:space="preserve"> </w:t>
      </w:r>
      <w:r w:rsidRPr="00B5478D">
        <w:rPr>
          <w:rFonts w:eastAsia="SimSun"/>
          <w:noProof/>
          <w:sz w:val="20"/>
          <w:lang w:val="en-CA"/>
        </w:rPr>
        <w:t xml:space="preserve">equal to 0 specifies that </w:t>
      </w:r>
      <w:r w:rsidR="008D098F" w:rsidRPr="00B5478D">
        <w:rPr>
          <w:rFonts w:eastAsia="SimSun"/>
          <w:noProof/>
          <w:sz w:val="20"/>
          <w:lang w:val="en-CA"/>
        </w:rPr>
        <w:t xml:space="preserve">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may not be the same for all temporal sub-layers in the C</w:t>
      </w:r>
      <w:r w:rsidR="00571A60" w:rsidRPr="00B5478D">
        <w:rPr>
          <w:rFonts w:eastAsia="SimSun"/>
          <w:noProof/>
          <w:sz w:val="20"/>
          <w:lang w:val="en-CA"/>
        </w:rPr>
        <w:t>L</w:t>
      </w:r>
      <w:r w:rsidRPr="00B5478D">
        <w:rPr>
          <w:rFonts w:eastAsia="SimSun"/>
          <w:noProof/>
          <w:sz w:val="20"/>
          <w:lang w:val="en-CA"/>
        </w:rPr>
        <w:t>VS.</w:t>
      </w:r>
      <w:ins w:id="134" w:author="McCarthy, Sean" w:date="2020-01-28T15:05:00Z">
        <w:r w:rsidR="004F42E1">
          <w:rPr>
            <w:rFonts w:eastAsia="SimSun"/>
            <w:noProof/>
            <w:sz w:val="20"/>
            <w:lang w:val="en-CA"/>
          </w:rPr>
          <w:t xml:space="preserve"> </w:t>
        </w:r>
        <w:r w:rsidR="004F42E1" w:rsidRPr="00FA7F0B">
          <w:rPr>
            <w:rFonts w:eastAsia="SimSun"/>
            <w:noProof/>
            <w:sz w:val="20"/>
            <w:highlight w:val="green"/>
            <w:lang w:val="en-CA"/>
          </w:rPr>
          <w:t xml:space="preserve">When the value of </w:t>
        </w:r>
        <w:r w:rsidR="004F42E1" w:rsidRPr="00290506">
          <w:rPr>
            <w:rFonts w:eastAsia="SimSun"/>
            <w:noProof/>
            <w:sz w:val="20"/>
            <w:highlight w:val="green"/>
            <w:lang w:val="en-CA"/>
          </w:rPr>
          <w:t>s</w:t>
        </w:r>
      </w:ins>
      <w:ins w:id="135" w:author="McCarthy, Sean" w:date="2020-01-29T13:01:00Z">
        <w:r w:rsidR="00D06045">
          <w:rPr>
            <w:rFonts w:eastAsia="SimSun"/>
            <w:noProof/>
            <w:sz w:val="20"/>
            <w:highlight w:val="green"/>
            <w:lang w:val="en-CA"/>
          </w:rPr>
          <w:t>ps</w:t>
        </w:r>
      </w:ins>
      <w:ins w:id="136" w:author="McCarthy, Sean" w:date="2020-01-28T15:05:00Z">
        <w:r w:rsidR="004F42E1" w:rsidRPr="00290506">
          <w:rPr>
            <w:rFonts w:eastAsia="SimSun"/>
            <w:noProof/>
            <w:sz w:val="20"/>
            <w:highlight w:val="green"/>
            <w:lang w:val="en-CA"/>
          </w:rPr>
          <w:t>_max_sub_layers_minus1 is equal to 0, the value of fixed_shutter_interval_within_clvs_flag shall be equal to 1.</w:t>
        </w:r>
        <w:r w:rsidR="004F42E1">
          <w:rPr>
            <w:rFonts w:eastAsia="SimSun"/>
            <w:noProof/>
            <w:sz w:val="20"/>
            <w:lang w:val="en-CA"/>
          </w:rPr>
          <w:t xml:space="preserve"> </w:t>
        </w:r>
      </w:ins>
    </w:p>
    <w:p w14:paraId="3BEC38B1" w14:textId="0E4FCE75" w:rsidR="004F42E1" w:rsidRPr="009C03B9" w:rsidRDefault="004F42E1" w:rsidP="004F42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moveTo w:id="137" w:author="McCarthy, Sean" w:date="2020-01-28T15:05:00Z"/>
          <w:rFonts w:eastAsia="SimSun"/>
          <w:noProof/>
          <w:sz w:val="20"/>
          <w:lang w:val="en-CA"/>
        </w:rPr>
      </w:pPr>
      <w:moveToRangeStart w:id="138" w:author="McCarthy, Sean" w:date="2020-01-28T15:05:00Z" w:name="move31116373"/>
      <w:moveTo w:id="139" w:author="McCarthy, Sean" w:date="2020-01-28T15:05:00Z">
        <w:r w:rsidRPr="009C03B9">
          <w:rPr>
            <w:rFonts w:eastAsia="SimSun"/>
            <w:b/>
            <w:bCs/>
            <w:noProof/>
            <w:sz w:val="20"/>
            <w:lang w:val="en-CA"/>
          </w:rPr>
          <w:t>sii_num_units_in_shutter_interval</w:t>
        </w:r>
        <w:r>
          <w:rPr>
            <w:rFonts w:eastAsia="SimSun"/>
            <w:noProof/>
            <w:sz w:val="20"/>
            <w:lang w:val="en-CA"/>
          </w:rPr>
          <w:t xml:space="preserve">, when </w:t>
        </w:r>
        <w:r w:rsidRPr="00F92FD6">
          <w:rPr>
            <w:rFonts w:eastAsia="SimSun"/>
            <w:noProof/>
            <w:sz w:val="20"/>
            <w:lang w:val="en-CA"/>
          </w:rPr>
          <w:t>fixed_shutter_interval_within_clvs_flag</w:t>
        </w:r>
        <w:r>
          <w:rPr>
            <w:rFonts w:eastAsia="SimSun"/>
            <w:noProof/>
            <w:sz w:val="20"/>
            <w:lang w:val="en-CA"/>
          </w:rPr>
          <w:t xml:space="preserve"> is equal to 1,</w:t>
        </w:r>
        <w:r w:rsidRPr="009C03B9">
          <w:rPr>
            <w:rFonts w:eastAsia="SimSun"/>
            <w:noProof/>
            <w:sz w:val="20"/>
            <w:lang w:val="en-CA"/>
          </w:rPr>
          <w:t xml:space="preserve"> specifies the number of time units of a clock operating at the frequency sii_time_scale Hz that corresponds to </w:t>
        </w:r>
        <w:r>
          <w:rPr>
            <w:rFonts w:eastAsia="SimSun"/>
            <w:noProof/>
            <w:sz w:val="20"/>
            <w:lang w:val="en-CA"/>
          </w:rPr>
          <w:t>the</w:t>
        </w:r>
        <w:r w:rsidRPr="009C03B9">
          <w:rPr>
            <w:rFonts w:eastAsia="SimSun"/>
            <w:noProof/>
            <w:sz w:val="20"/>
            <w:lang w:val="en-CA"/>
          </w:rPr>
          <w:t xml:space="preserve"> </w:t>
        </w:r>
        <w:r>
          <w:rPr>
            <w:rFonts w:eastAsia="SimSun"/>
            <w:noProof/>
            <w:sz w:val="20"/>
            <w:lang w:val="en-CA"/>
          </w:rPr>
          <w:t xml:space="preserve">indicated </w:t>
        </w:r>
        <w:r w:rsidRPr="009C03B9">
          <w:rPr>
            <w:rFonts w:eastAsia="SimSun"/>
            <w:noProof/>
            <w:sz w:val="20"/>
            <w:lang w:val="en-CA"/>
          </w:rPr>
          <w:t xml:space="preserve">shutter </w:t>
        </w:r>
        <w:r>
          <w:rPr>
            <w:rFonts w:eastAsia="SimSun"/>
            <w:noProof/>
            <w:sz w:val="20"/>
            <w:lang w:val="en-CA"/>
          </w:rPr>
          <w:lastRenderedPageBreak/>
          <w:t>interval of each picture in the CLVS</w:t>
        </w:r>
        <w:r w:rsidRPr="009C03B9">
          <w:rPr>
            <w:rFonts w:eastAsia="SimSun"/>
            <w:noProof/>
            <w:sz w:val="20"/>
            <w:lang w:val="en-CA"/>
          </w:rPr>
          <w:t>.</w:t>
        </w:r>
        <w:r>
          <w:rPr>
            <w:rFonts w:eastAsia="SimSun"/>
            <w:noProof/>
            <w:sz w:val="20"/>
            <w:lang w:val="en-CA"/>
          </w:rPr>
          <w:t xml:space="preserve"> The value 0 may be used to </w:t>
        </w:r>
        <w:r w:rsidRPr="00F92FD6">
          <w:rPr>
            <w:rFonts w:eastAsia="SimSun"/>
            <w:noProof/>
            <w:sz w:val="20"/>
            <w:lang w:val="en-CA"/>
          </w:rPr>
          <w:t>indicate that the associated video content contains screen capture content, computer generated content, or other non-camera-captured content</w:t>
        </w:r>
        <w:r>
          <w:rPr>
            <w:rFonts w:eastAsia="SimSun"/>
            <w:noProof/>
            <w:sz w:val="20"/>
            <w:lang w:val="en-CA"/>
          </w:rPr>
          <w:t>.</w:t>
        </w:r>
        <w:del w:id="140" w:author="McCarthy, Sean" w:date="2020-01-28T15:48:00Z">
          <w:r w:rsidDel="005B69BB">
            <w:rPr>
              <w:rFonts w:eastAsia="SimSun"/>
              <w:noProof/>
              <w:sz w:val="20"/>
              <w:lang w:val="en-CA"/>
            </w:rPr>
            <w:delText xml:space="preserve"> When </w:delText>
          </w:r>
          <w:r w:rsidRPr="00F92FD6" w:rsidDel="005B69BB">
            <w:rPr>
              <w:rFonts w:eastAsia="SimSun"/>
              <w:noProof/>
              <w:sz w:val="20"/>
              <w:lang w:val="en-CA"/>
            </w:rPr>
            <w:delText>fixed_shutter_interval_within_clvs_flag</w:delText>
          </w:r>
          <w:r w:rsidDel="005B69BB">
            <w:rPr>
              <w:rFonts w:eastAsia="SimSun"/>
              <w:noProof/>
              <w:sz w:val="20"/>
              <w:lang w:val="en-CA"/>
            </w:rPr>
            <w:delText xml:space="preserve"> is equal to 0, </w:delText>
          </w:r>
          <w:r w:rsidRPr="00F92FD6" w:rsidDel="005B69BB">
            <w:rPr>
              <w:rFonts w:eastAsia="SimSun"/>
              <w:noProof/>
              <w:sz w:val="20"/>
              <w:lang w:val="en-CA"/>
            </w:rPr>
            <w:delText>sii_num_units_in_shutter_interval</w:delText>
          </w:r>
          <w:r w:rsidDel="005B69BB">
            <w:rPr>
              <w:rFonts w:eastAsia="SimSun"/>
              <w:noProof/>
              <w:sz w:val="20"/>
              <w:lang w:val="en-CA"/>
            </w:rPr>
            <w:delText xml:space="preserve"> has no meaning and should be equal to 0.</w:delText>
          </w:r>
        </w:del>
      </w:moveTo>
    </w:p>
    <w:p w14:paraId="7047A8A1" w14:textId="77777777" w:rsidR="004F42E1" w:rsidRPr="009C03B9" w:rsidRDefault="004F42E1" w:rsidP="004F42E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moveTo w:id="141" w:author="McCarthy, Sean" w:date="2020-01-28T15:05:00Z"/>
          <w:rFonts w:eastAsia="SimSun"/>
          <w:noProof/>
          <w:sz w:val="20"/>
          <w:lang w:val="en-CA"/>
        </w:rPr>
      </w:pPr>
      <w:moveTo w:id="142" w:author="McCarthy, Sean" w:date="2020-01-28T15:05:00Z">
        <w:r w:rsidRPr="009C03B9">
          <w:rPr>
            <w:rFonts w:eastAsia="SimSun"/>
            <w:noProof/>
            <w:sz w:val="20"/>
            <w:lang w:val="en-CA"/>
          </w:rPr>
          <w:t xml:space="preserve">The </w:t>
        </w:r>
        <w:r>
          <w:rPr>
            <w:rFonts w:eastAsia="SimSun"/>
            <w:noProof/>
            <w:sz w:val="20"/>
            <w:lang w:val="en-CA"/>
          </w:rPr>
          <w:t xml:space="preserve">indicated </w:t>
        </w:r>
        <w:r w:rsidRPr="009C03B9">
          <w:rPr>
            <w:rFonts w:eastAsia="SimSun"/>
            <w:noProof/>
            <w:sz w:val="20"/>
            <w:lang w:val="en-CA"/>
          </w:rPr>
          <w:t xml:space="preserve">shutter interval, denoted by the variable shutterInterval, in units of seconds, is equal to the quotient of sii_num_units_in_shutter_interval divided by sii_time_scale. For example, </w:t>
        </w:r>
        <w:r>
          <w:rPr>
            <w:rFonts w:eastAsia="SimSun"/>
            <w:noProof/>
            <w:sz w:val="20"/>
            <w:lang w:val="en-CA"/>
          </w:rPr>
          <w:t>to represent a</w:t>
        </w:r>
        <w:r w:rsidRPr="009C03B9">
          <w:rPr>
            <w:rFonts w:eastAsia="SimSun"/>
            <w:noProof/>
            <w:sz w:val="20"/>
            <w:lang w:val="en-CA"/>
          </w:rPr>
          <w:t xml:space="preserve"> shutter</w:t>
        </w:r>
        <w:r>
          <w:rPr>
            <w:rFonts w:eastAsia="SimSun"/>
            <w:noProof/>
            <w:sz w:val="20"/>
            <w:lang w:val="en-CA"/>
          </w:rPr>
          <w:t xml:space="preserve"> i</w:t>
        </w:r>
        <w:r w:rsidRPr="009C03B9">
          <w:rPr>
            <w:rFonts w:eastAsia="SimSun"/>
            <w:noProof/>
            <w:sz w:val="20"/>
            <w:lang w:val="en-CA"/>
          </w:rPr>
          <w:t>nterval equal to 0.04 seconds, sii_time_scale may be equal to 27 000 000 and sii_num_units_in_shutter_interval may be equal to 1 080 000.</w:t>
        </w:r>
      </w:moveTo>
    </w:p>
    <w:p w14:paraId="709FB63D" w14:textId="77777777" w:rsidR="004F42E1" w:rsidRPr="009C03B9" w:rsidRDefault="004F42E1" w:rsidP="004F42E1">
      <w:pPr>
        <w:rPr>
          <w:moveTo w:id="143" w:author="McCarthy, Sean" w:date="2020-01-28T15:11:00Z"/>
          <w:sz w:val="20"/>
          <w:lang w:val="en-CA"/>
        </w:rPr>
      </w:pPr>
      <w:moveToRangeStart w:id="144" w:author="McCarthy, Sean" w:date="2020-01-28T15:11:00Z" w:name="move31116684"/>
      <w:moveToRangeEnd w:id="138"/>
      <w:moveTo w:id="145" w:author="McCarthy, Sean" w:date="2020-01-28T15:11:00Z">
        <w:r w:rsidRPr="009C03B9">
          <w:rPr>
            <w:b/>
            <w:sz w:val="20"/>
            <w:lang w:val="en-CA"/>
          </w:rPr>
          <w:t>sii_max_sub_layers_minus1</w:t>
        </w:r>
        <w:r w:rsidRPr="009C03B9">
          <w:rPr>
            <w:sz w:val="20"/>
            <w:lang w:val="en-CA"/>
          </w:rPr>
          <w:t xml:space="preserve"> plus 1 specifies the maximum number of temporal sub-layers that may be present in each CLVS referring to the SPS. The value of sii_max_sub_layers_minus1 shall be equal to the value of sps_max_sub_layers_minus1 in the SPS.</w:t>
        </w:r>
      </w:moveTo>
    </w:p>
    <w:moveToRangeEnd w:id="144"/>
    <w:p w14:paraId="3C267E49" w14:textId="7B05545F" w:rsidR="005B69BB" w:rsidRPr="009439D6" w:rsidRDefault="005B69BB" w:rsidP="005B69BB">
      <w:pPr>
        <w:pStyle w:val="Note1"/>
        <w:rPr>
          <w:ins w:id="146" w:author="McCarthy, Sean" w:date="2020-01-28T15:46:00Z"/>
        </w:rPr>
      </w:pPr>
      <w:ins w:id="147" w:author="McCarthy, Sean" w:date="2020-01-28T15:46:00Z">
        <w:r w:rsidRPr="00160F80">
          <w:rPr>
            <w:highlight w:val="green"/>
            <w:rPrChange w:id="148" w:author="McCarthy, Sean" w:date="2020-01-28T16:00:00Z">
              <w:rPr/>
            </w:rPrChange>
          </w:rPr>
          <w:t xml:space="preserve">NOTE – For example, </w:t>
        </w:r>
      </w:ins>
      <w:ins w:id="149" w:author="Gary Sullivan" w:date="2020-02-14T16:13:00Z">
        <w:r w:rsidR="00414123" w:rsidRPr="00C34C44">
          <w:rPr>
            <w:highlight w:val="green"/>
          </w:rPr>
          <w:t xml:space="preserve">the information conveyed in this SEI message </w:t>
        </w:r>
        <w:r w:rsidR="00414123">
          <w:rPr>
            <w:highlight w:val="green"/>
          </w:rPr>
          <w:t>is intended to</w:t>
        </w:r>
        <w:r w:rsidR="00414123" w:rsidRPr="00C34C44">
          <w:rPr>
            <w:highlight w:val="green"/>
          </w:rPr>
          <w:t xml:space="preserve"> be adequate for purposes corresponding to </w:t>
        </w:r>
        <w:r w:rsidR="00414123">
          <w:rPr>
            <w:highlight w:val="green"/>
          </w:rPr>
          <w:t xml:space="preserve">the use of </w:t>
        </w:r>
        <w:r w:rsidR="00414123" w:rsidRPr="00C34C44">
          <w:rPr>
            <w:highlight w:val="green"/>
          </w:rPr>
          <w:t>ATSC A/341</w:t>
        </w:r>
        <w:r w:rsidR="00414123">
          <w:rPr>
            <w:highlight w:val="green"/>
          </w:rPr>
          <w:t>:2019</w:t>
        </w:r>
        <w:r w:rsidR="00414123" w:rsidRPr="00C34C44">
          <w:rPr>
            <w:highlight w:val="green"/>
          </w:rPr>
          <w:t xml:space="preserve"> Annex</w:t>
        </w:r>
        <w:r w:rsidR="00414123">
          <w:rPr>
            <w:highlight w:val="green"/>
          </w:rPr>
          <w:t> </w:t>
        </w:r>
        <w:r w:rsidR="00414123" w:rsidRPr="00C34C44">
          <w:rPr>
            <w:highlight w:val="green"/>
          </w:rPr>
          <w:t>D</w:t>
        </w:r>
        <w:r w:rsidR="00414123" w:rsidRPr="00414123">
          <w:rPr>
            <w:highlight w:val="green"/>
          </w:rPr>
          <w:t xml:space="preserve"> </w:t>
        </w:r>
      </w:ins>
      <w:ins w:id="150" w:author="McCarthy, Sean" w:date="2020-01-28T15:46:00Z">
        <w:r w:rsidRPr="00160F80">
          <w:rPr>
            <w:highlight w:val="green"/>
            <w:rPrChange w:id="151" w:author="McCarthy, Sean" w:date="2020-01-28T16:00:00Z">
              <w:rPr/>
            </w:rPrChange>
          </w:rPr>
          <w:t>when sii_max_sub_layers_minus1 is equal to 1</w:t>
        </w:r>
      </w:ins>
      <w:ins w:id="152" w:author="McCarthy, Sean" w:date="2020-02-05T14:57:00Z">
        <w:r w:rsidR="00C25A34">
          <w:rPr>
            <w:highlight w:val="green"/>
          </w:rPr>
          <w:t xml:space="preserve"> </w:t>
        </w:r>
        <w:r w:rsidR="00C25A34" w:rsidRPr="00C25A34">
          <w:rPr>
            <w:highlight w:val="green"/>
          </w:rPr>
          <w:t>and</w:t>
        </w:r>
      </w:ins>
      <w:ins w:id="153" w:author="McCarthy, Sean" w:date="2020-02-05T14:58:00Z">
        <w:r w:rsidR="00C25A34" w:rsidRPr="00C25A34">
          <w:rPr>
            <w:highlight w:val="green"/>
            <w:rPrChange w:id="154" w:author="McCarthy, Sean" w:date="2020-02-05T14:58:00Z">
              <w:rPr/>
            </w:rPrChange>
          </w:rPr>
          <w:t xml:space="preserve"> </w:t>
        </w:r>
        <w:proofErr w:type="spellStart"/>
        <w:r w:rsidR="00C25A34" w:rsidRPr="00C25A34">
          <w:rPr>
            <w:highlight w:val="green"/>
            <w:rPrChange w:id="155" w:author="McCarthy, Sean" w:date="2020-02-05T14:58:00Z">
              <w:rPr/>
            </w:rPrChange>
          </w:rPr>
          <w:t>fixed_shutter_interval_within_clvs_flag</w:t>
        </w:r>
        <w:proofErr w:type="spellEnd"/>
        <w:r w:rsidR="00C25A34" w:rsidRPr="00C25A34">
          <w:rPr>
            <w:highlight w:val="green"/>
            <w:rPrChange w:id="156" w:author="McCarthy, Sean" w:date="2020-02-05T14:58:00Z">
              <w:rPr/>
            </w:rPrChange>
          </w:rPr>
          <w:t xml:space="preserve"> is equal to</w:t>
        </w:r>
      </w:ins>
      <w:ins w:id="157" w:author="Gary Sullivan" w:date="2020-02-14T16:13:00Z">
        <w:r w:rsidR="00414123" w:rsidRPr="00414123">
          <w:rPr>
            <w:highlight w:val="green"/>
          </w:rPr>
          <w:t xml:space="preserve"> </w:t>
        </w:r>
      </w:ins>
      <w:ins w:id="158" w:author="McCarthy, Sean" w:date="2020-02-05T14:58:00Z">
        <w:del w:id="159" w:author="Gary Sullivan" w:date="2020-02-14T16:12:00Z">
          <w:r w:rsidR="00C25A34" w:rsidRPr="00414123" w:rsidDel="00414123">
            <w:rPr>
              <w:highlight w:val="green"/>
              <w:rPrChange w:id="160" w:author="Gary Sullivan" w:date="2020-02-14T16:13:00Z">
                <w:rPr/>
              </w:rPrChange>
            </w:rPr>
            <w:delText xml:space="preserve"> </w:delText>
          </w:r>
        </w:del>
        <w:r w:rsidR="00C25A34" w:rsidRPr="00414123">
          <w:rPr>
            <w:highlight w:val="green"/>
            <w:rPrChange w:id="161" w:author="Gary Sullivan" w:date="2020-02-14T16:13:00Z">
              <w:rPr/>
            </w:rPrChange>
          </w:rPr>
          <w:t>0</w:t>
        </w:r>
      </w:ins>
      <w:ins w:id="162" w:author="McCarthy, Sean" w:date="2020-01-28T15:46:00Z">
        <w:del w:id="163" w:author="Gary Sullivan" w:date="2020-02-14T16:13:00Z">
          <w:r w:rsidRPr="00414123" w:rsidDel="00414123">
            <w:rPr>
              <w:highlight w:val="green"/>
              <w:rPrChange w:id="164" w:author="Gary Sullivan" w:date="2020-02-14T16:13:00Z">
                <w:rPr/>
              </w:rPrChange>
            </w:rPr>
            <w:delText xml:space="preserve">, the information conveyed in this SEI message </w:delText>
          </w:r>
        </w:del>
        <w:del w:id="165" w:author="Gary Sullivan" w:date="2020-02-14T16:12:00Z">
          <w:r w:rsidRPr="00414123" w:rsidDel="00414123">
            <w:rPr>
              <w:highlight w:val="green"/>
              <w:rPrChange w:id="166" w:author="Gary Sullivan" w:date="2020-02-14T16:13:00Z">
                <w:rPr/>
              </w:rPrChange>
            </w:rPr>
            <w:delText>may</w:delText>
          </w:r>
        </w:del>
        <w:del w:id="167" w:author="Gary Sullivan" w:date="2020-02-14T16:13:00Z">
          <w:r w:rsidRPr="00414123" w:rsidDel="00414123">
            <w:rPr>
              <w:highlight w:val="green"/>
              <w:rPrChange w:id="168" w:author="Gary Sullivan" w:date="2020-02-14T16:13:00Z">
                <w:rPr/>
              </w:rPrChange>
            </w:rPr>
            <w:delText xml:space="preserve"> be adequate for purposes corresponding to </w:delText>
          </w:r>
        </w:del>
      </w:ins>
      <w:ins w:id="169" w:author="McCarthy, Sean" w:date="2020-02-04T16:03:00Z">
        <w:del w:id="170" w:author="Gary Sullivan" w:date="2020-02-14T16:13:00Z">
          <w:r w:rsidR="00E21051" w:rsidRPr="00414123" w:rsidDel="00414123">
            <w:rPr>
              <w:highlight w:val="green"/>
            </w:rPr>
            <w:delText xml:space="preserve">the </w:delText>
          </w:r>
        </w:del>
      </w:ins>
      <w:ins w:id="171" w:author="McCarthy, Sean" w:date="2020-02-04T16:01:00Z">
        <w:del w:id="172" w:author="Gary Sullivan" w:date="2020-02-14T16:13:00Z">
          <w:r w:rsidR="000F6CB6" w:rsidRPr="00414123" w:rsidDel="00414123">
            <w:rPr>
              <w:highlight w:val="green"/>
              <w:rPrChange w:id="173" w:author="Gary Sullivan" w:date="2020-02-14T16:13:00Z">
                <w:rPr>
                  <w:highlight w:val="green"/>
                </w:rPr>
              </w:rPrChange>
            </w:rPr>
            <w:delText xml:space="preserve">use of </w:delText>
          </w:r>
        </w:del>
      </w:ins>
      <w:ins w:id="174" w:author="McCarthy, Sean" w:date="2020-01-28T15:46:00Z">
        <w:del w:id="175" w:author="Gary Sullivan" w:date="2020-02-14T16:13:00Z">
          <w:r w:rsidRPr="00414123" w:rsidDel="00414123">
            <w:rPr>
              <w:highlight w:val="green"/>
              <w:rPrChange w:id="176" w:author="Gary Sullivan" w:date="2020-02-14T16:13:00Z">
                <w:rPr/>
              </w:rPrChange>
            </w:rPr>
            <w:delText>ATSC A/341 Annex</w:delText>
          </w:r>
        </w:del>
        <w:del w:id="177" w:author="Gary Sullivan" w:date="2020-02-14T16:08:00Z">
          <w:r w:rsidRPr="00414123" w:rsidDel="00414123">
            <w:rPr>
              <w:highlight w:val="green"/>
              <w:rPrChange w:id="178" w:author="Gary Sullivan" w:date="2020-02-14T16:13:00Z">
                <w:rPr/>
              </w:rPrChange>
            </w:rPr>
            <w:delText xml:space="preserve"> </w:delText>
          </w:r>
        </w:del>
        <w:del w:id="179" w:author="Gary Sullivan" w:date="2020-02-14T16:13:00Z">
          <w:r w:rsidRPr="00414123" w:rsidDel="00414123">
            <w:rPr>
              <w:highlight w:val="green"/>
              <w:rPrChange w:id="180" w:author="Gary Sullivan" w:date="2020-02-14T16:13:00Z">
                <w:rPr/>
              </w:rPrChange>
            </w:rPr>
            <w:delText>D</w:delText>
          </w:r>
        </w:del>
        <w:r w:rsidRPr="00414123">
          <w:rPr>
            <w:highlight w:val="green"/>
            <w:rPrChange w:id="181" w:author="Gary Sullivan" w:date="2020-02-14T16:13:00Z">
              <w:rPr/>
            </w:rPrChange>
          </w:rPr>
          <w:t>.</w:t>
        </w:r>
      </w:ins>
    </w:p>
    <w:p w14:paraId="07E0D878" w14:textId="37B31921" w:rsidR="001306D5" w:rsidDel="005B69BB" w:rsidRDefault="001306D5" w:rsidP="001306D5">
      <w:pPr>
        <w:rPr>
          <w:del w:id="182" w:author="McCarthy, Sean" w:date="2020-01-28T15:05:00Z"/>
          <w:lang w:val="en-CA"/>
        </w:rPr>
      </w:pPr>
    </w:p>
    <w:p w14:paraId="57DD1C21" w14:textId="2D11F2A3" w:rsidR="001306D5" w:rsidRPr="00B5478D" w:rsidRDefault="001306D5" w:rsidP="001306D5">
      <w:pPr>
        <w:rPr>
          <w:rFonts w:eastAsia="SimSun"/>
          <w:bCs/>
          <w:noProof/>
          <w:sz w:val="20"/>
          <w:lang w:val="en-CA"/>
        </w:rPr>
      </w:pPr>
      <w:r w:rsidRPr="00B5478D">
        <w:rPr>
          <w:rFonts w:eastAsia="SimSun"/>
          <w:b/>
          <w:noProof/>
          <w:sz w:val="20"/>
          <w:lang w:val="en-CA"/>
        </w:rPr>
        <w:t>sub_layer_</w:t>
      </w:r>
      <w:r w:rsidRPr="009C03B9">
        <w:rPr>
          <w:rFonts w:eastAsia="SimSun"/>
          <w:b/>
          <w:bCs/>
          <w:noProof/>
          <w:sz w:val="20"/>
          <w:lang w:val="en-CA"/>
        </w:rPr>
        <w:t>num_units_in_shutter</w:t>
      </w:r>
      <w:r w:rsidRPr="009C03B9">
        <w:rPr>
          <w:rFonts w:eastAsia="SimSun"/>
          <w:b/>
          <w:noProof/>
          <w:sz w:val="20"/>
          <w:lang w:val="en-CA"/>
        </w:rPr>
        <w:t>_interval</w:t>
      </w:r>
      <w:r w:rsidRPr="00B5478D">
        <w:rPr>
          <w:rFonts w:eastAsia="SimSun"/>
          <w:noProof/>
          <w:sz w:val="20"/>
          <w:lang w:val="en-CA"/>
        </w:rPr>
        <w:t>[ i ]</w:t>
      </w:r>
      <w:r w:rsidR="00E570BD">
        <w:rPr>
          <w:rFonts w:eastAsia="SimSun"/>
          <w:noProof/>
          <w:sz w:val="20"/>
          <w:lang w:val="en-CA"/>
        </w:rPr>
        <w:t>, when present,</w:t>
      </w:r>
      <w:r w:rsidRPr="00B5478D">
        <w:rPr>
          <w:rFonts w:eastAsia="SimSun"/>
          <w:noProof/>
          <w:sz w:val="20"/>
          <w:lang w:val="en-CA"/>
        </w:rPr>
        <w:t xml:space="preserve"> </w:t>
      </w:r>
      <w:r w:rsidRPr="009C03B9">
        <w:rPr>
          <w:rFonts w:eastAsia="SimSun"/>
          <w:noProof/>
          <w:sz w:val="20"/>
          <w:lang w:val="en-CA"/>
        </w:rPr>
        <w:t xml:space="preserve">specifies the number of time units of a clock operating at the frequency sii_time_scale Hz that corresponds to </w:t>
      </w:r>
      <w:r w:rsidR="00E570BD">
        <w:rPr>
          <w:rFonts w:eastAsia="SimSun"/>
          <w:noProof/>
          <w:sz w:val="20"/>
          <w:lang w:val="en-CA"/>
        </w:rPr>
        <w:t>the</w:t>
      </w:r>
      <w:r w:rsidRPr="009C03B9">
        <w:rPr>
          <w:rFonts w:eastAsia="SimSun"/>
          <w:noProof/>
          <w:sz w:val="20"/>
          <w:lang w:val="en-CA"/>
        </w:rPr>
        <w:t xml:space="preserve"> shutter </w:t>
      </w:r>
      <w:r w:rsidR="00E570BD">
        <w:rPr>
          <w:rFonts w:eastAsia="SimSun"/>
          <w:noProof/>
          <w:sz w:val="20"/>
          <w:lang w:val="en-CA"/>
        </w:rPr>
        <w:t>interval of each picture</w:t>
      </w:r>
      <w:r w:rsidRPr="009C03B9">
        <w:rPr>
          <w:rFonts w:eastAsia="SimSun"/>
          <w:noProof/>
          <w:sz w:val="20"/>
          <w:lang w:val="en-CA"/>
        </w:rPr>
        <w:t xml:space="preserve"> </w:t>
      </w:r>
      <w:r w:rsidR="00E570BD">
        <w:rPr>
          <w:rFonts w:eastAsia="SimSun"/>
          <w:noProof/>
          <w:sz w:val="20"/>
          <w:lang w:val="en-CA"/>
        </w:rPr>
        <w:t>in</w:t>
      </w:r>
      <w:r w:rsidR="00571A60" w:rsidRPr="009C03B9">
        <w:rPr>
          <w:rFonts w:eastAsia="SimSun"/>
          <w:noProof/>
          <w:sz w:val="20"/>
          <w:lang w:val="en-CA"/>
        </w:rPr>
        <w:t xml:space="preserve"> the </w:t>
      </w:r>
      <w:r w:rsidR="00210162" w:rsidRPr="009C03B9">
        <w:rPr>
          <w:rFonts w:eastAsia="SimSun"/>
          <w:noProof/>
          <w:sz w:val="20"/>
          <w:lang w:val="en-CA"/>
        </w:rPr>
        <w:t>sub-layer representation with TemporalId equal to i</w:t>
      </w:r>
      <w:r w:rsidR="00E570BD">
        <w:rPr>
          <w:rFonts w:eastAsia="SimSun"/>
          <w:noProof/>
          <w:sz w:val="20"/>
          <w:lang w:val="en-CA"/>
        </w:rPr>
        <w:t xml:space="preserve"> in the CLVS</w:t>
      </w:r>
      <w:r w:rsidRPr="009C03B9">
        <w:rPr>
          <w:rFonts w:eastAsia="SimSun"/>
          <w:noProof/>
          <w:sz w:val="20"/>
          <w:lang w:val="en-CA"/>
        </w:rPr>
        <w:t xml:space="preserve">. </w:t>
      </w:r>
      <w:r w:rsidR="00210162" w:rsidRPr="009C03B9">
        <w:rPr>
          <w:rFonts w:eastAsia="SimSun"/>
          <w:noProof/>
          <w:sz w:val="20"/>
          <w:lang w:val="en-CA"/>
        </w:rPr>
        <w:t>The s</w:t>
      </w:r>
      <w:r w:rsidRPr="00B5478D">
        <w:rPr>
          <w:rFonts w:eastAsia="SimSun"/>
          <w:bCs/>
          <w:noProof/>
          <w:sz w:val="20"/>
          <w:lang w:val="en-CA"/>
        </w:rPr>
        <w:t>ub</w:t>
      </w:r>
      <w:r w:rsidR="00571A60" w:rsidRPr="00B5478D">
        <w:rPr>
          <w:rFonts w:eastAsia="SimSun"/>
          <w:bCs/>
          <w:noProof/>
          <w:sz w:val="20"/>
          <w:lang w:val="en-CA"/>
        </w:rPr>
        <w:t>-</w:t>
      </w:r>
      <w:r w:rsidRPr="00B5478D">
        <w:rPr>
          <w:rFonts w:eastAsia="SimSun"/>
          <w:bCs/>
          <w:noProof/>
          <w:sz w:val="20"/>
          <w:lang w:val="en-CA"/>
        </w:rPr>
        <w:t>layer shutter interval</w:t>
      </w:r>
      <w:r w:rsidR="00210162" w:rsidRPr="009C03B9">
        <w:rPr>
          <w:rFonts w:eastAsia="SimSun"/>
          <w:noProof/>
          <w:sz w:val="20"/>
          <w:lang w:val="en-CA"/>
        </w:rPr>
        <w:t xml:space="preserve"> for the sub-layer representation with TemporalId equal to i</w:t>
      </w:r>
      <w:r w:rsidRPr="00B5478D">
        <w:rPr>
          <w:rFonts w:eastAsia="SimSun"/>
          <w:bCs/>
          <w:noProof/>
          <w:sz w:val="20"/>
          <w:lang w:val="en-CA"/>
        </w:rPr>
        <w:t>, de</w:t>
      </w:r>
      <w:r w:rsidR="005F114E" w:rsidRPr="00B5478D">
        <w:rPr>
          <w:rFonts w:eastAsia="SimSun"/>
          <w:bCs/>
          <w:noProof/>
          <w:sz w:val="20"/>
          <w:lang w:val="en-CA"/>
        </w:rPr>
        <w:t>noted</w:t>
      </w:r>
      <w:r w:rsidRPr="00B5478D">
        <w:rPr>
          <w:rFonts w:eastAsia="SimSun"/>
          <w:bCs/>
          <w:noProof/>
          <w:sz w:val="20"/>
          <w:lang w:val="en-CA"/>
        </w:rPr>
        <w:t xml:space="preserve"> by </w:t>
      </w:r>
      <w:r w:rsidR="005F114E" w:rsidRPr="00B5478D">
        <w:rPr>
          <w:rFonts w:eastAsia="SimSun"/>
          <w:bCs/>
          <w:noProof/>
          <w:sz w:val="20"/>
          <w:lang w:val="en-CA"/>
        </w:rPr>
        <w:t xml:space="preserve">the </w:t>
      </w:r>
      <w:r w:rsidRPr="00B5478D">
        <w:rPr>
          <w:rFonts w:eastAsia="SimSun"/>
          <w:bCs/>
          <w:noProof/>
          <w:sz w:val="20"/>
          <w:lang w:val="en-CA"/>
        </w:rPr>
        <w:t>variable subLayerShutterInterval[</w:t>
      </w:r>
      <w:r w:rsidR="00210162" w:rsidRPr="00B5478D">
        <w:rPr>
          <w:rFonts w:eastAsia="SimSun"/>
          <w:noProof/>
          <w:sz w:val="20"/>
          <w:lang w:val="en-CA"/>
        </w:rPr>
        <w:t> i </w:t>
      </w:r>
      <w:r w:rsidRPr="00B5478D">
        <w:rPr>
          <w:rFonts w:eastAsia="SimSun"/>
          <w:bCs/>
          <w:noProof/>
          <w:sz w:val="20"/>
          <w:lang w:val="en-CA"/>
        </w:rPr>
        <w:t xml:space="preserve">], in units of seconds, </w:t>
      </w:r>
      <w:r w:rsidRPr="009C03B9">
        <w:rPr>
          <w:rFonts w:eastAsia="SimSun"/>
          <w:noProof/>
          <w:sz w:val="20"/>
          <w:lang w:val="en-CA"/>
        </w:rPr>
        <w:t>is equal to the quotient of sub_layer_num_units_in_shutter_interval</w:t>
      </w:r>
      <w:r w:rsidRPr="00B5478D">
        <w:rPr>
          <w:rFonts w:eastAsia="SimSun"/>
          <w:bCs/>
          <w:noProof/>
          <w:sz w:val="20"/>
          <w:lang w:val="en-CA"/>
        </w:rPr>
        <w:t>[</w:t>
      </w:r>
      <w:r w:rsidR="005F114E" w:rsidRPr="00B5478D">
        <w:rPr>
          <w:rFonts w:eastAsia="SimSun"/>
          <w:noProof/>
          <w:sz w:val="20"/>
          <w:lang w:val="en-CA"/>
        </w:rPr>
        <w:t> i </w:t>
      </w:r>
      <w:r w:rsidRPr="00B5478D">
        <w:rPr>
          <w:rFonts w:eastAsia="SimSun"/>
          <w:bCs/>
          <w:noProof/>
          <w:sz w:val="20"/>
          <w:lang w:val="en-CA"/>
        </w:rPr>
        <w:t>]</w:t>
      </w:r>
      <w:r w:rsidRPr="009C03B9">
        <w:rPr>
          <w:rFonts w:eastAsia="SimSun"/>
          <w:noProof/>
          <w:sz w:val="20"/>
          <w:lang w:val="en-CA"/>
        </w:rPr>
        <w:t xml:space="preserve"> divided by sii_time_scale.</w:t>
      </w:r>
    </w:p>
    <w:p w14:paraId="588D0217" w14:textId="249627D7" w:rsidR="001306D5" w:rsidRPr="00B5478D" w:rsidRDefault="005F114E" w:rsidP="001306D5">
      <w:pPr>
        <w:rPr>
          <w:rFonts w:eastAsia="SimSun"/>
          <w:noProof/>
          <w:sz w:val="20"/>
          <w:lang w:val="en-CA"/>
        </w:rPr>
      </w:pPr>
      <w:r w:rsidRPr="00B5478D">
        <w:rPr>
          <w:rFonts w:eastAsia="SimSun"/>
          <w:noProof/>
          <w:sz w:val="20"/>
          <w:lang w:val="en-CA"/>
        </w:rPr>
        <w:t>T</w:t>
      </w:r>
      <w:r w:rsidR="001306D5" w:rsidRPr="00B5478D">
        <w:rPr>
          <w:rFonts w:eastAsia="SimSun"/>
          <w:noProof/>
          <w:sz w:val="20"/>
          <w:lang w:val="en-CA"/>
        </w:rPr>
        <w:t xml:space="preserve">he </w:t>
      </w:r>
      <w:r w:rsidR="00210162" w:rsidRPr="00B5478D">
        <w:rPr>
          <w:rFonts w:eastAsia="SimSun"/>
          <w:noProof/>
          <w:sz w:val="20"/>
          <w:lang w:val="en-CA"/>
        </w:rPr>
        <w:t xml:space="preserve">variable </w:t>
      </w:r>
      <w:r w:rsidR="001306D5" w:rsidRPr="00B5478D">
        <w:rPr>
          <w:rFonts w:eastAsia="SimSun"/>
          <w:noProof/>
          <w:sz w:val="20"/>
          <w:lang w:val="en-CA"/>
        </w:rPr>
        <w:t>subLayerShutterInterval</w:t>
      </w:r>
      <w:r w:rsidR="001306D5" w:rsidRPr="00B5478D">
        <w:rPr>
          <w:rFonts w:eastAsia="SimSun"/>
          <w:bCs/>
          <w:noProof/>
          <w:sz w:val="20"/>
          <w:lang w:val="en-CA"/>
        </w:rPr>
        <w:t>[</w:t>
      </w:r>
      <w:r w:rsidR="00210162" w:rsidRPr="00B5478D">
        <w:rPr>
          <w:rFonts w:eastAsia="SimSun"/>
          <w:noProof/>
          <w:sz w:val="20"/>
          <w:lang w:val="en-CA"/>
        </w:rPr>
        <w:t> i </w:t>
      </w:r>
      <w:r w:rsidR="001306D5" w:rsidRPr="00B5478D">
        <w:rPr>
          <w:rFonts w:eastAsia="SimSun"/>
          <w:bCs/>
          <w:noProof/>
          <w:sz w:val="20"/>
          <w:lang w:val="en-CA"/>
        </w:rPr>
        <w:t>]</w:t>
      </w:r>
      <w:r w:rsidR="00E570BD">
        <w:rPr>
          <w:rFonts w:eastAsia="SimSun"/>
          <w:bCs/>
          <w:noProof/>
          <w:sz w:val="20"/>
          <w:lang w:val="en-CA"/>
        </w:rPr>
        <w:t>, correspond</w:t>
      </w:r>
      <w:r w:rsidR="00CC7115">
        <w:rPr>
          <w:rFonts w:eastAsia="SimSun"/>
          <w:bCs/>
          <w:noProof/>
          <w:sz w:val="20"/>
          <w:lang w:val="en-CA"/>
        </w:rPr>
        <w:t>ing</w:t>
      </w:r>
      <w:r w:rsidR="00E570BD">
        <w:rPr>
          <w:rFonts w:eastAsia="SimSun"/>
          <w:bCs/>
          <w:noProof/>
          <w:sz w:val="20"/>
          <w:lang w:val="en-CA"/>
        </w:rPr>
        <w:t xml:space="preserve"> to the </w:t>
      </w:r>
      <w:r w:rsidR="00CC7115">
        <w:rPr>
          <w:rFonts w:eastAsia="SimSun"/>
          <w:bCs/>
          <w:noProof/>
          <w:sz w:val="20"/>
          <w:lang w:val="en-CA"/>
        </w:rPr>
        <w:t xml:space="preserve">indicated </w:t>
      </w:r>
      <w:r w:rsidR="00E570BD">
        <w:rPr>
          <w:rFonts w:eastAsia="SimSun"/>
          <w:bCs/>
          <w:noProof/>
          <w:sz w:val="20"/>
          <w:lang w:val="en-CA"/>
        </w:rPr>
        <w:t xml:space="preserve">shutter interval of each picture in the </w:t>
      </w:r>
      <w:r w:rsidR="00E570BD" w:rsidRPr="009C03B9">
        <w:rPr>
          <w:rFonts w:eastAsia="SimSun"/>
          <w:noProof/>
          <w:sz w:val="20"/>
          <w:lang w:val="en-CA"/>
        </w:rPr>
        <w:t>sub-layer representation with TemporalId equal to i</w:t>
      </w:r>
      <w:r w:rsidR="00E570BD">
        <w:rPr>
          <w:rFonts w:eastAsia="SimSun"/>
          <w:noProof/>
          <w:sz w:val="20"/>
          <w:lang w:val="en-CA"/>
        </w:rPr>
        <w:t xml:space="preserve"> in the CLVS,</w:t>
      </w:r>
      <w:r w:rsidR="001306D5" w:rsidRPr="00B5478D">
        <w:rPr>
          <w:rFonts w:eastAsia="SimSun"/>
          <w:noProof/>
          <w:sz w:val="20"/>
          <w:lang w:val="en-CA"/>
        </w:rPr>
        <w:t xml:space="preserve"> </w:t>
      </w:r>
      <w:r w:rsidR="00CC7115">
        <w:rPr>
          <w:rFonts w:eastAsia="SimSun"/>
          <w:noProof/>
          <w:sz w:val="20"/>
          <w:lang w:val="en-CA"/>
        </w:rPr>
        <w:t>is thus</w:t>
      </w:r>
      <w:r w:rsidR="00E570BD">
        <w:rPr>
          <w:rFonts w:eastAsia="SimSun"/>
          <w:noProof/>
          <w:sz w:val="20"/>
          <w:lang w:val="en-CA"/>
        </w:rPr>
        <w:t xml:space="preserve"> </w:t>
      </w:r>
      <w:r w:rsidRPr="00B5478D">
        <w:rPr>
          <w:rFonts w:eastAsia="SimSun"/>
          <w:noProof/>
          <w:sz w:val="20"/>
          <w:lang w:val="en-CA"/>
        </w:rPr>
        <w:t>derived as follows</w:t>
      </w:r>
      <w:r w:rsidR="001306D5" w:rsidRPr="00B5478D">
        <w:rPr>
          <w:rFonts w:eastAsia="SimSun"/>
          <w:noProof/>
          <w:sz w:val="20"/>
          <w:lang w:val="en-CA"/>
        </w:rPr>
        <w:t>:</w:t>
      </w:r>
    </w:p>
    <w:p w14:paraId="34961FF9" w14:textId="2F8327AB" w:rsidR="001306D5" w:rsidRPr="00B5478D" w:rsidRDefault="005F114E" w:rsidP="00B5478D">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r w:rsidRPr="00B5478D">
        <w:rPr>
          <w:noProof/>
          <w:lang w:val="en-CA"/>
        </w:rPr>
        <w:t>fixed_shutter_interval_within_c</w:t>
      </w:r>
      <w:r w:rsidR="00DB5735">
        <w:rPr>
          <w:noProof/>
          <w:lang w:val="en-CA"/>
        </w:rPr>
        <w:t>l</w:t>
      </w:r>
      <w:r w:rsidRPr="00B5478D">
        <w:rPr>
          <w:noProof/>
          <w:lang w:val="en-CA"/>
        </w:rPr>
        <w:t xml:space="preserve">vs_flag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00CC7115" w:rsidRPr="00B5478D">
        <w:rPr>
          <w:noProof/>
          <w:lang w:val="en-CA"/>
        </w:rPr>
        <w:t>sii_num_units_in_shutter</w:t>
      </w:r>
      <w:r w:rsidR="00CC7115" w:rsidRPr="009C03B9">
        <w:rPr>
          <w:noProof/>
          <w:lang w:val="en-CA"/>
        </w:rPr>
        <w:t>_interval</w:t>
      </w:r>
      <w:r w:rsidR="00CC7115"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r>
      <w:r w:rsidR="001306D5" w:rsidRPr="00B5478D">
        <w:rPr>
          <w:noProof/>
          <w:lang w:val="en-CA"/>
        </w:rPr>
        <w:t>subLayerShutterInterval[</w:t>
      </w:r>
      <w:r w:rsidR="00210162" w:rsidRPr="00B5478D">
        <w:rPr>
          <w:noProof/>
          <w:lang w:val="en-CA"/>
        </w:rPr>
        <w:t> i </w:t>
      </w:r>
      <w:r w:rsidR="001306D5" w:rsidRPr="00B5478D">
        <w:rPr>
          <w:noProof/>
          <w:lang w:val="en-CA"/>
        </w:rPr>
        <w:t>] = sub_layer_num_units_in_shutter</w:t>
      </w:r>
      <w:r w:rsidR="001306D5" w:rsidRPr="009C03B9">
        <w:rPr>
          <w:noProof/>
          <w:lang w:val="en-CA"/>
        </w:rPr>
        <w:t>_interval</w:t>
      </w:r>
      <w:r w:rsidR="001306D5" w:rsidRPr="00B5478D">
        <w:rPr>
          <w:noProof/>
          <w:lang w:val="en-CA"/>
        </w:rPr>
        <w:t>[</w:t>
      </w:r>
      <w:r w:rsidR="00210162" w:rsidRPr="00B5478D">
        <w:rPr>
          <w:noProof/>
          <w:lang w:val="en-CA"/>
        </w:rPr>
        <w:t> i </w:t>
      </w:r>
      <w:r w:rsidR="001306D5" w:rsidRPr="00B5478D">
        <w:rPr>
          <w:noProof/>
          <w:lang w:val="en-CA"/>
        </w:rPr>
        <w:t>] ÷ sii_time_scale</w:t>
      </w:r>
    </w:p>
    <w:p w14:paraId="632B0B1B" w14:textId="77777777" w:rsidR="009C03B9" w:rsidRPr="00B5478D" w:rsidRDefault="009C03B9" w:rsidP="009C03B9">
      <w:pPr>
        <w:keepNext/>
        <w:keepLines/>
        <w:spacing w:before="360"/>
        <w:outlineLvl w:val="0"/>
        <w:rPr>
          <w:i/>
          <w:noProof/>
          <w:sz w:val="24"/>
          <w:lang w:val="en-CA"/>
        </w:rPr>
      </w:pPr>
      <w:r w:rsidRPr="00B5478D">
        <w:rPr>
          <w:i/>
          <w:noProof/>
          <w:sz w:val="24"/>
          <w:lang w:val="en-CA"/>
        </w:rPr>
        <w:t>In F.14.3.1 (General SEI payload semantics), replace the following paragraphs:</w:t>
      </w:r>
    </w:p>
    <w:p w14:paraId="0555F822" w14:textId="77777777" w:rsidR="009C03B9" w:rsidRPr="009C03B9" w:rsidRDefault="009C03B9" w:rsidP="009C03B9">
      <w:pPr>
        <w:pStyle w:val="3N"/>
        <w:rPr>
          <w:lang w:val="en-CA"/>
        </w:rPr>
      </w:pPr>
      <w:r w:rsidRPr="009C03B9">
        <w:rPr>
          <w:lang w:val="en-CA"/>
        </w:rPr>
        <w:t xml:space="preserve">The list </w:t>
      </w:r>
      <w:bookmarkStart w:id="183" w:name="_Hlk25569058"/>
      <w:proofErr w:type="spellStart"/>
      <w:r w:rsidRPr="009C03B9">
        <w:rPr>
          <w:lang w:val="en-CA"/>
        </w:rPr>
        <w:t>VclAssociatedSeiList</w:t>
      </w:r>
      <w:proofErr w:type="spellEnd"/>
      <w:r w:rsidRPr="009C03B9">
        <w:rPr>
          <w:lang w:val="en-CA"/>
        </w:rPr>
        <w:t xml:space="preserve"> </w:t>
      </w:r>
      <w:bookmarkEnd w:id="183"/>
      <w:r w:rsidRPr="009C03B9">
        <w:rPr>
          <w:lang w:val="en-CA"/>
        </w:rPr>
        <w:t xml:space="preserve">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202, inclusive</w:t>
      </w:r>
      <w:r w:rsidRPr="009C03B9">
        <w:rPr>
          <w:lang w:val="en-CA"/>
        </w:rPr>
        <w:t>.</w:t>
      </w:r>
    </w:p>
    <w:p w14:paraId="4E1CE45A"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202, inclusive</w:t>
      </w:r>
      <w:r w:rsidRPr="00B5478D">
        <w:rPr>
          <w:noProof/>
          <w:sz w:val="20"/>
          <w:lang w:val="en-CA"/>
        </w:rPr>
        <w:t>.</w:t>
      </w:r>
    </w:p>
    <w:p w14:paraId="45712CC8"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21CFD790" w14:textId="77777777" w:rsidR="009C03B9" w:rsidRPr="009C03B9" w:rsidRDefault="009C03B9" w:rsidP="009C03B9">
      <w:pPr>
        <w:pStyle w:val="3N"/>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D8D8029"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w:t>
      </w:r>
      <w:r w:rsidRPr="00B5478D">
        <w:rPr>
          <w:sz w:val="20"/>
          <w:highlight w:val="yellow"/>
          <w:lang w:val="en-CA"/>
        </w:rPr>
        <w:t>3</w:t>
      </w:r>
      <w:r w:rsidRPr="00B5478D">
        <w:rPr>
          <w:sz w:val="20"/>
          <w:lang w:val="en-CA"/>
        </w:rPr>
        <w:t>, inclusive</w:t>
      </w:r>
      <w:r w:rsidRPr="00B5478D">
        <w:rPr>
          <w:noProof/>
          <w:sz w:val="20"/>
          <w:lang w:val="en-CA"/>
        </w:rPr>
        <w:t>.</w:t>
      </w:r>
    </w:p>
    <w:p w14:paraId="787A7E5B" w14:textId="77777777" w:rsidR="009C03B9" w:rsidRPr="00B5478D" w:rsidRDefault="009C03B9" w:rsidP="009C03B9">
      <w:pPr>
        <w:keepNext/>
        <w:keepLines/>
        <w:spacing w:before="360"/>
        <w:outlineLvl w:val="0"/>
        <w:rPr>
          <w:i/>
          <w:noProof/>
          <w:sz w:val="24"/>
          <w:lang w:val="en-CA"/>
        </w:rPr>
      </w:pPr>
      <w:r w:rsidRPr="00B5478D">
        <w:rPr>
          <w:i/>
          <w:noProof/>
          <w:sz w:val="24"/>
          <w:lang w:val="en-CA"/>
        </w:rPr>
        <w:t>In G.14.3.1 (General SEI payload semantics), replace the following paragraphs:</w:t>
      </w:r>
    </w:p>
    <w:p w14:paraId="0E4E649E" w14:textId="77777777" w:rsidR="009C03B9" w:rsidRPr="009C03B9" w:rsidRDefault="009C03B9" w:rsidP="009C03B9">
      <w:pPr>
        <w:pStyle w:val="3N"/>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7076C91A"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202, inclusive</w:t>
      </w:r>
      <w:r w:rsidRPr="00B5478D">
        <w:rPr>
          <w:noProof/>
          <w:sz w:val="20"/>
          <w:lang w:val="en-CA"/>
        </w:rPr>
        <w:t>.</w:t>
      </w:r>
    </w:p>
    <w:p w14:paraId="180DE422"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67F59F3A" w14:textId="77777777" w:rsidR="009C03B9" w:rsidRPr="009C03B9" w:rsidRDefault="009C03B9" w:rsidP="009C03B9">
      <w:pPr>
        <w:pStyle w:val="3N"/>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54EA5AB9"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w:t>
      </w:r>
      <w:r w:rsidRPr="00B5478D">
        <w:rPr>
          <w:sz w:val="20"/>
          <w:highlight w:val="yellow"/>
          <w:lang w:val="en-CA"/>
        </w:rPr>
        <w:t>3</w:t>
      </w:r>
      <w:r w:rsidRPr="00B5478D">
        <w:rPr>
          <w:sz w:val="20"/>
          <w:lang w:val="en-CA"/>
        </w:rPr>
        <w:t>, inclusive</w:t>
      </w:r>
      <w:r w:rsidRPr="00B5478D">
        <w:rPr>
          <w:noProof/>
          <w:sz w:val="20"/>
          <w:lang w:val="en-CA"/>
        </w:rPr>
        <w:t>.</w:t>
      </w:r>
    </w:p>
    <w:p w14:paraId="3DA73F34" w14:textId="77777777" w:rsidR="009C03B9" w:rsidRPr="00B5478D" w:rsidRDefault="009C03B9" w:rsidP="009C03B9">
      <w:pPr>
        <w:keepNext/>
        <w:keepLines/>
        <w:spacing w:before="360"/>
        <w:outlineLvl w:val="0"/>
        <w:rPr>
          <w:i/>
          <w:noProof/>
          <w:sz w:val="24"/>
          <w:lang w:val="en-CA"/>
        </w:rPr>
      </w:pPr>
      <w:r w:rsidRPr="00B5478D">
        <w:rPr>
          <w:i/>
          <w:noProof/>
          <w:sz w:val="24"/>
          <w:lang w:val="en-CA"/>
        </w:rPr>
        <w:t>In I.14.3.1 (General SEI payload semantics), replace the following paragraphs:</w:t>
      </w:r>
    </w:p>
    <w:p w14:paraId="5430791E" w14:textId="77777777" w:rsidR="009C03B9" w:rsidRPr="009C03B9" w:rsidRDefault="009C03B9" w:rsidP="009C03B9">
      <w:pPr>
        <w:pStyle w:val="3N0"/>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w:t>
      </w:r>
      <w:r w:rsidRPr="009C03B9">
        <w:rPr>
          <w:lang w:val="en-CA"/>
        </w:rPr>
        <w:lastRenderedPageBreak/>
        <w:t xml:space="preserve">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62A35BD2"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202, inclusive</w:t>
      </w:r>
      <w:r w:rsidRPr="009C03B9">
        <w:rPr>
          <w:noProof/>
          <w:lang w:val="en-CA"/>
        </w:rPr>
        <w:t>.</w:t>
      </w:r>
    </w:p>
    <w:p w14:paraId="30068505"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0529E2B8" w14:textId="77777777" w:rsidR="009C03B9" w:rsidRPr="009C03B9" w:rsidRDefault="009C03B9" w:rsidP="009C03B9">
      <w:pPr>
        <w:pStyle w:val="3N0"/>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2EB4E6A"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w:t>
      </w:r>
      <w:r w:rsidRPr="00B5478D">
        <w:rPr>
          <w:highlight w:val="yellow"/>
          <w:lang w:val="en-CA"/>
        </w:rPr>
        <w:t>3</w:t>
      </w:r>
      <w:r w:rsidRPr="00B5478D">
        <w:rPr>
          <w:lang w:val="en-CA"/>
        </w:rPr>
        <w:t>, inclusive</w:t>
      </w:r>
      <w:r w:rsidRPr="009C03B9">
        <w:rPr>
          <w:noProof/>
          <w:lang w:val="en-CA"/>
        </w:rPr>
        <w:t>.</w:t>
      </w:r>
    </w:p>
    <w:p w14:paraId="792E21CE" w14:textId="0C49B5CD" w:rsidR="00414123" w:rsidRPr="00B5478D" w:rsidRDefault="00414123" w:rsidP="00414123">
      <w:pPr>
        <w:keepNext/>
        <w:keepLines/>
        <w:spacing w:before="360"/>
        <w:outlineLvl w:val="1"/>
        <w:rPr>
          <w:ins w:id="184" w:author="Gary Sullivan" w:date="2020-02-14T16:08:00Z"/>
          <w:i/>
          <w:noProof/>
          <w:sz w:val="24"/>
          <w:lang w:val="en-CA"/>
        </w:rPr>
      </w:pPr>
      <w:ins w:id="185" w:author="Gary Sullivan" w:date="2020-02-14T16:08:00Z">
        <w:r>
          <w:rPr>
            <w:i/>
            <w:noProof/>
            <w:sz w:val="24"/>
            <w:lang w:val="en-CA"/>
          </w:rPr>
          <w:t>Add</w:t>
        </w:r>
        <w:r w:rsidRPr="00B5478D">
          <w:rPr>
            <w:i/>
            <w:noProof/>
            <w:sz w:val="24"/>
            <w:lang w:val="en-CA"/>
          </w:rPr>
          <w:t xml:space="preserve"> the following</w:t>
        </w:r>
        <w:r>
          <w:rPr>
            <w:i/>
            <w:noProof/>
            <w:sz w:val="24"/>
            <w:lang w:val="en-CA"/>
          </w:rPr>
          <w:t xml:space="preserve"> additional entry to the Bibliography</w:t>
        </w:r>
      </w:ins>
      <w:ins w:id="186" w:author="Gary Sullivan" w:date="2020-02-14T16:09:00Z">
        <w:r>
          <w:rPr>
            <w:i/>
            <w:noProof/>
            <w:sz w:val="24"/>
            <w:lang w:val="en-CA"/>
          </w:rPr>
          <w:t xml:space="preserve"> (replacing “xx” with </w:t>
        </w:r>
      </w:ins>
      <w:ins w:id="187" w:author="Gary Sullivan" w:date="2020-02-14T16:10:00Z">
        <w:r>
          <w:rPr>
            <w:i/>
            <w:noProof/>
            <w:sz w:val="24"/>
            <w:lang w:val="en-CA"/>
          </w:rPr>
          <w:t>the appropriate bibliography entry number)</w:t>
        </w:r>
      </w:ins>
      <w:ins w:id="188" w:author="Gary Sullivan" w:date="2020-02-14T16:08:00Z">
        <w:r w:rsidRPr="00B5478D">
          <w:rPr>
            <w:i/>
            <w:noProof/>
            <w:sz w:val="24"/>
            <w:lang w:val="en-CA"/>
          </w:rPr>
          <w:t>:</w:t>
        </w:r>
      </w:ins>
    </w:p>
    <w:p w14:paraId="788EF296" w14:textId="58E275FB" w:rsidR="00414123" w:rsidRPr="00414123" w:rsidRDefault="00414123" w:rsidP="00414123">
      <w:pPr>
        <w:rPr>
          <w:ins w:id="189" w:author="Gary Sullivan" w:date="2020-02-14T16:09:00Z"/>
          <w:rFonts w:eastAsia="SimSun"/>
          <w:noProof/>
          <w:sz w:val="20"/>
          <w:lang w:val="en-GB"/>
        </w:rPr>
      </w:pPr>
      <w:ins w:id="190" w:author="Gary Sullivan" w:date="2020-02-14T16:09:00Z">
        <w:r w:rsidRPr="00414123">
          <w:rPr>
            <w:rFonts w:eastAsia="SimSun"/>
            <w:noProof/>
            <w:sz w:val="20"/>
            <w:lang w:val="en-GB"/>
          </w:rPr>
          <w:t>[</w:t>
        </w:r>
        <w:r>
          <w:rPr>
            <w:rFonts w:eastAsia="SimSun"/>
            <w:noProof/>
            <w:sz w:val="20"/>
            <w:lang w:val="en-GB"/>
          </w:rPr>
          <w:t>xx</w:t>
        </w:r>
        <w:r w:rsidRPr="00414123">
          <w:rPr>
            <w:rFonts w:eastAsia="SimSun"/>
            <w:noProof/>
            <w:sz w:val="20"/>
            <w:lang w:val="en-GB"/>
          </w:rPr>
          <w:t>]     </w:t>
        </w:r>
      </w:ins>
      <w:ins w:id="191" w:author="Gary Sullivan" w:date="2020-02-14T16:10:00Z">
        <w:r>
          <w:rPr>
            <w:rFonts w:eastAsia="SimSun"/>
            <w:noProof/>
            <w:sz w:val="20"/>
            <w:lang w:val="en-GB"/>
          </w:rPr>
          <w:t>ATSC A/341</w:t>
        </w:r>
      </w:ins>
      <w:ins w:id="192" w:author="Gary Sullivan" w:date="2020-02-14T16:09:00Z">
        <w:r w:rsidRPr="00414123">
          <w:rPr>
            <w:rFonts w:eastAsia="SimSun"/>
            <w:noProof/>
            <w:sz w:val="20"/>
            <w:lang w:val="en-GB"/>
          </w:rPr>
          <w:t xml:space="preserve"> (20</w:t>
        </w:r>
      </w:ins>
      <w:ins w:id="193" w:author="Gary Sullivan" w:date="2020-02-14T16:10:00Z">
        <w:r>
          <w:rPr>
            <w:rFonts w:eastAsia="SimSun"/>
            <w:noProof/>
            <w:sz w:val="20"/>
            <w:lang w:val="en-GB"/>
          </w:rPr>
          <w:t>19</w:t>
        </w:r>
      </w:ins>
      <w:ins w:id="194" w:author="Gary Sullivan" w:date="2020-02-14T16:09:00Z">
        <w:r w:rsidRPr="00414123">
          <w:rPr>
            <w:rFonts w:eastAsia="SimSun"/>
            <w:noProof/>
            <w:sz w:val="20"/>
            <w:lang w:val="en-GB"/>
          </w:rPr>
          <w:t xml:space="preserve">), </w:t>
        </w:r>
      </w:ins>
      <w:ins w:id="195" w:author="Gary Sullivan" w:date="2020-02-14T16:10:00Z">
        <w:r>
          <w:rPr>
            <w:rFonts w:eastAsia="SimSun"/>
            <w:i/>
            <w:noProof/>
            <w:sz w:val="20"/>
            <w:lang w:val="en-GB"/>
          </w:rPr>
          <w:t>Video – HEVC</w:t>
        </w:r>
      </w:ins>
    </w:p>
    <w:p w14:paraId="2A1E9E85" w14:textId="23220774" w:rsidR="001306D5" w:rsidRPr="00B5478D" w:rsidRDefault="001306D5" w:rsidP="00B5478D">
      <w:pPr>
        <w:rPr>
          <w:rFonts w:eastAsia="SimSun"/>
          <w:noProof/>
          <w:sz w:val="20"/>
          <w:lang w:val="en-CA"/>
        </w:rPr>
      </w:pPr>
    </w:p>
    <w:sectPr w:rsidR="001306D5" w:rsidRPr="00B5478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0A868" w14:textId="77777777" w:rsidR="009708AA" w:rsidRDefault="009708AA">
      <w:r>
        <w:separator/>
      </w:r>
    </w:p>
  </w:endnote>
  <w:endnote w:type="continuationSeparator" w:id="0">
    <w:p w14:paraId="6242CFC4" w14:textId="77777777" w:rsidR="009708AA" w:rsidRDefault="00970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92E" w14:textId="74D4E72E" w:rsidR="005B69BB" w:rsidRPr="00806DFE" w:rsidRDefault="005B69BB"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ins w:id="196" w:author="More fixes 2" w:date="2020-02-14T16:06:00Z">
      <w:r w:rsidR="00414123">
        <w:rPr>
          <w:rStyle w:val="PageNumber"/>
          <w:noProof/>
        </w:rPr>
        <w:t>2020-02-05</w:t>
      </w:r>
    </w:ins>
    <w:ins w:id="197" w:author="McCarthy, Sean" w:date="2020-02-05T14:51:00Z">
      <w:del w:id="198" w:author="More fixes 2" w:date="2020-02-14T16:05:00Z">
        <w:r w:rsidR="00C25A34" w:rsidDel="00414123">
          <w:rPr>
            <w:rStyle w:val="PageNumber"/>
            <w:noProof/>
          </w:rPr>
          <w:delText>2020-02-04</w:delText>
        </w:r>
      </w:del>
    </w:ins>
    <w:del w:id="199" w:author="More fixes 2" w:date="2020-02-14T16:05:00Z">
      <w:r w:rsidDel="00414123">
        <w:rPr>
          <w:rStyle w:val="PageNumber"/>
          <w:noProof/>
        </w:rPr>
        <w:delText>2020-01-03</w:delText>
      </w:r>
    </w:del>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09471" w14:textId="77777777" w:rsidR="009708AA" w:rsidRDefault="009708AA">
      <w:r>
        <w:separator/>
      </w:r>
    </w:p>
  </w:footnote>
  <w:footnote w:type="continuationSeparator" w:id="0">
    <w:p w14:paraId="754F4C6E" w14:textId="77777777" w:rsidR="009708AA" w:rsidRDefault="00970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cCarthy, Sean">
    <w15:presenceInfo w15:providerId="AD" w15:userId="S::smcca@dolby.com::4ce364a8-43ce-4eb3-b36b-1ac5f1516fcb"/>
  </w15:person>
  <w15:person w15:author="Gary Sullivan">
    <w15:presenceInfo w15:providerId="None" w15:userId="Gary Sullivan"/>
  </w15:person>
  <w15:person w15:author="More fixes 2">
    <w15:presenceInfo w15:providerId="None" w15:userId="More fixes 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7701B"/>
    <w:rsid w:val="000A3A93"/>
    <w:rsid w:val="000B0C0F"/>
    <w:rsid w:val="000B1C6B"/>
    <w:rsid w:val="000B4FF9"/>
    <w:rsid w:val="000B63A9"/>
    <w:rsid w:val="000C09AC"/>
    <w:rsid w:val="000E00F3"/>
    <w:rsid w:val="000F1148"/>
    <w:rsid w:val="000F158C"/>
    <w:rsid w:val="000F2A36"/>
    <w:rsid w:val="000F6C4F"/>
    <w:rsid w:val="000F6CB6"/>
    <w:rsid w:val="00102F3D"/>
    <w:rsid w:val="00124E38"/>
    <w:rsid w:val="0012580B"/>
    <w:rsid w:val="001306D5"/>
    <w:rsid w:val="00131B40"/>
    <w:rsid w:val="00131F90"/>
    <w:rsid w:val="0013526E"/>
    <w:rsid w:val="00146152"/>
    <w:rsid w:val="00160F80"/>
    <w:rsid w:val="00164AEA"/>
    <w:rsid w:val="00165B71"/>
    <w:rsid w:val="00171371"/>
    <w:rsid w:val="00175A24"/>
    <w:rsid w:val="0018104A"/>
    <w:rsid w:val="00187E58"/>
    <w:rsid w:val="001A297E"/>
    <w:rsid w:val="001A368E"/>
    <w:rsid w:val="001A5AB4"/>
    <w:rsid w:val="001A7329"/>
    <w:rsid w:val="001A792F"/>
    <w:rsid w:val="001B178A"/>
    <w:rsid w:val="001B208E"/>
    <w:rsid w:val="001B4E28"/>
    <w:rsid w:val="001C16B9"/>
    <w:rsid w:val="001C3525"/>
    <w:rsid w:val="001C3AFB"/>
    <w:rsid w:val="001D0E1E"/>
    <w:rsid w:val="001D1BD2"/>
    <w:rsid w:val="001E02BE"/>
    <w:rsid w:val="001E3B37"/>
    <w:rsid w:val="001F2594"/>
    <w:rsid w:val="002055A6"/>
    <w:rsid w:val="00206460"/>
    <w:rsid w:val="002069B4"/>
    <w:rsid w:val="00210162"/>
    <w:rsid w:val="00215DFC"/>
    <w:rsid w:val="002212DF"/>
    <w:rsid w:val="00222CD4"/>
    <w:rsid w:val="00225016"/>
    <w:rsid w:val="00225C30"/>
    <w:rsid w:val="002264A6"/>
    <w:rsid w:val="00227BA7"/>
    <w:rsid w:val="0023011C"/>
    <w:rsid w:val="002372DD"/>
    <w:rsid w:val="002375C1"/>
    <w:rsid w:val="00263398"/>
    <w:rsid w:val="00266F06"/>
    <w:rsid w:val="00275BCF"/>
    <w:rsid w:val="002802D9"/>
    <w:rsid w:val="00291E36"/>
    <w:rsid w:val="00292257"/>
    <w:rsid w:val="002A54E0"/>
    <w:rsid w:val="002B1595"/>
    <w:rsid w:val="002B191D"/>
    <w:rsid w:val="002C291F"/>
    <w:rsid w:val="002D0AF6"/>
    <w:rsid w:val="002D16A2"/>
    <w:rsid w:val="002F164D"/>
    <w:rsid w:val="002F1B7D"/>
    <w:rsid w:val="002F664D"/>
    <w:rsid w:val="00306206"/>
    <w:rsid w:val="00317D85"/>
    <w:rsid w:val="00327C56"/>
    <w:rsid w:val="003315A1"/>
    <w:rsid w:val="003360DA"/>
    <w:rsid w:val="003373EC"/>
    <w:rsid w:val="00337414"/>
    <w:rsid w:val="00342FF4"/>
    <w:rsid w:val="00346148"/>
    <w:rsid w:val="003669EA"/>
    <w:rsid w:val="003706CC"/>
    <w:rsid w:val="00377710"/>
    <w:rsid w:val="0038034B"/>
    <w:rsid w:val="003811E9"/>
    <w:rsid w:val="00390807"/>
    <w:rsid w:val="003A2D8E"/>
    <w:rsid w:val="003A7CE6"/>
    <w:rsid w:val="003B0479"/>
    <w:rsid w:val="003B228E"/>
    <w:rsid w:val="003B5C2A"/>
    <w:rsid w:val="003C20E4"/>
    <w:rsid w:val="003D5207"/>
    <w:rsid w:val="003D6342"/>
    <w:rsid w:val="003E6F90"/>
    <w:rsid w:val="003F5D0F"/>
    <w:rsid w:val="00414101"/>
    <w:rsid w:val="00414123"/>
    <w:rsid w:val="004234F0"/>
    <w:rsid w:val="00433DDB"/>
    <w:rsid w:val="00437619"/>
    <w:rsid w:val="00465A1E"/>
    <w:rsid w:val="00480CE5"/>
    <w:rsid w:val="004870D3"/>
    <w:rsid w:val="004A2A63"/>
    <w:rsid w:val="004B210C"/>
    <w:rsid w:val="004D405F"/>
    <w:rsid w:val="004E4F4F"/>
    <w:rsid w:val="004E6789"/>
    <w:rsid w:val="004F42E1"/>
    <w:rsid w:val="004F61E3"/>
    <w:rsid w:val="00502E10"/>
    <w:rsid w:val="00503785"/>
    <w:rsid w:val="0051015C"/>
    <w:rsid w:val="00516CF1"/>
    <w:rsid w:val="00531AE9"/>
    <w:rsid w:val="005375F7"/>
    <w:rsid w:val="005379F2"/>
    <w:rsid w:val="00550540"/>
    <w:rsid w:val="00550A66"/>
    <w:rsid w:val="00567EC7"/>
    <w:rsid w:val="00570013"/>
    <w:rsid w:val="00571A60"/>
    <w:rsid w:val="005801A2"/>
    <w:rsid w:val="005952A5"/>
    <w:rsid w:val="005A33A1"/>
    <w:rsid w:val="005B217D"/>
    <w:rsid w:val="005B69BB"/>
    <w:rsid w:val="005C385F"/>
    <w:rsid w:val="005D124A"/>
    <w:rsid w:val="005D35ED"/>
    <w:rsid w:val="005E1AC6"/>
    <w:rsid w:val="005F114E"/>
    <w:rsid w:val="005F6F1B"/>
    <w:rsid w:val="00611053"/>
    <w:rsid w:val="00624B33"/>
    <w:rsid w:val="0063041A"/>
    <w:rsid w:val="00630AA2"/>
    <w:rsid w:val="00635E2F"/>
    <w:rsid w:val="00646707"/>
    <w:rsid w:val="00646B4E"/>
    <w:rsid w:val="00657F7E"/>
    <w:rsid w:val="00662E58"/>
    <w:rsid w:val="006634B5"/>
    <w:rsid w:val="00664DCF"/>
    <w:rsid w:val="00690C02"/>
    <w:rsid w:val="006B20FE"/>
    <w:rsid w:val="006B3D46"/>
    <w:rsid w:val="006C5D39"/>
    <w:rsid w:val="006D6D9B"/>
    <w:rsid w:val="006E2810"/>
    <w:rsid w:val="006E47E7"/>
    <w:rsid w:val="006E5417"/>
    <w:rsid w:val="007023DE"/>
    <w:rsid w:val="00702C37"/>
    <w:rsid w:val="00712F60"/>
    <w:rsid w:val="00720E3B"/>
    <w:rsid w:val="00733826"/>
    <w:rsid w:val="007435B8"/>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17952"/>
    <w:rsid w:val="008206C8"/>
    <w:rsid w:val="00844F73"/>
    <w:rsid w:val="00855232"/>
    <w:rsid w:val="008637CF"/>
    <w:rsid w:val="0086387C"/>
    <w:rsid w:val="00864FD3"/>
    <w:rsid w:val="0087357B"/>
    <w:rsid w:val="00873D63"/>
    <w:rsid w:val="00874A6C"/>
    <w:rsid w:val="00876C65"/>
    <w:rsid w:val="008777B5"/>
    <w:rsid w:val="008A4B4C"/>
    <w:rsid w:val="008A4DDA"/>
    <w:rsid w:val="008C239F"/>
    <w:rsid w:val="008D098F"/>
    <w:rsid w:val="008D59CB"/>
    <w:rsid w:val="008E480C"/>
    <w:rsid w:val="009050E9"/>
    <w:rsid w:val="00907757"/>
    <w:rsid w:val="009212B0"/>
    <w:rsid w:val="00921FA1"/>
    <w:rsid w:val="009234A5"/>
    <w:rsid w:val="00933453"/>
    <w:rsid w:val="009335AE"/>
    <w:rsid w:val="009336F7"/>
    <w:rsid w:val="0093636C"/>
    <w:rsid w:val="009374A7"/>
    <w:rsid w:val="00955F6D"/>
    <w:rsid w:val="009708AA"/>
    <w:rsid w:val="00975472"/>
    <w:rsid w:val="009816BA"/>
    <w:rsid w:val="0098551D"/>
    <w:rsid w:val="0099029B"/>
    <w:rsid w:val="0099518F"/>
    <w:rsid w:val="009A523D"/>
    <w:rsid w:val="009B02A1"/>
    <w:rsid w:val="009B24FC"/>
    <w:rsid w:val="009C01FD"/>
    <w:rsid w:val="009C03B9"/>
    <w:rsid w:val="009F176F"/>
    <w:rsid w:val="009F496B"/>
    <w:rsid w:val="00A01439"/>
    <w:rsid w:val="00A029ED"/>
    <w:rsid w:val="00A02E61"/>
    <w:rsid w:val="00A05CFF"/>
    <w:rsid w:val="00A13048"/>
    <w:rsid w:val="00A30C0F"/>
    <w:rsid w:val="00A46843"/>
    <w:rsid w:val="00A56B97"/>
    <w:rsid w:val="00A6093D"/>
    <w:rsid w:val="00A64AEE"/>
    <w:rsid w:val="00A767DC"/>
    <w:rsid w:val="00A76A6D"/>
    <w:rsid w:val="00A83253"/>
    <w:rsid w:val="00AA6E84"/>
    <w:rsid w:val="00AD05A8"/>
    <w:rsid w:val="00AD577E"/>
    <w:rsid w:val="00AD607E"/>
    <w:rsid w:val="00AE341B"/>
    <w:rsid w:val="00B00913"/>
    <w:rsid w:val="00B07CA7"/>
    <w:rsid w:val="00B1279A"/>
    <w:rsid w:val="00B32CB6"/>
    <w:rsid w:val="00B4194A"/>
    <w:rsid w:val="00B51186"/>
    <w:rsid w:val="00B5222E"/>
    <w:rsid w:val="00B53179"/>
    <w:rsid w:val="00B5478D"/>
    <w:rsid w:val="00B600CD"/>
    <w:rsid w:val="00B61C96"/>
    <w:rsid w:val="00B73A2A"/>
    <w:rsid w:val="00B77CA2"/>
    <w:rsid w:val="00B9013F"/>
    <w:rsid w:val="00B94B06"/>
    <w:rsid w:val="00B94C28"/>
    <w:rsid w:val="00BA7338"/>
    <w:rsid w:val="00BC10BA"/>
    <w:rsid w:val="00BC1D74"/>
    <w:rsid w:val="00BC5AFD"/>
    <w:rsid w:val="00BD5566"/>
    <w:rsid w:val="00BE086E"/>
    <w:rsid w:val="00C04F43"/>
    <w:rsid w:val="00C0609D"/>
    <w:rsid w:val="00C115AB"/>
    <w:rsid w:val="00C25A34"/>
    <w:rsid w:val="00C26CCB"/>
    <w:rsid w:val="00C30249"/>
    <w:rsid w:val="00C33ADC"/>
    <w:rsid w:val="00C3723B"/>
    <w:rsid w:val="00C42466"/>
    <w:rsid w:val="00C428A9"/>
    <w:rsid w:val="00C606C9"/>
    <w:rsid w:val="00C80288"/>
    <w:rsid w:val="00C84003"/>
    <w:rsid w:val="00C90650"/>
    <w:rsid w:val="00C95501"/>
    <w:rsid w:val="00C97D78"/>
    <w:rsid w:val="00CA502B"/>
    <w:rsid w:val="00CC2AAE"/>
    <w:rsid w:val="00CC5A42"/>
    <w:rsid w:val="00CC7115"/>
    <w:rsid w:val="00CD0EAB"/>
    <w:rsid w:val="00CE5E02"/>
    <w:rsid w:val="00CF1300"/>
    <w:rsid w:val="00CF255A"/>
    <w:rsid w:val="00CF30C3"/>
    <w:rsid w:val="00CF34DB"/>
    <w:rsid w:val="00CF558F"/>
    <w:rsid w:val="00D010C0"/>
    <w:rsid w:val="00D06045"/>
    <w:rsid w:val="00D073E2"/>
    <w:rsid w:val="00D23BB6"/>
    <w:rsid w:val="00D43C2C"/>
    <w:rsid w:val="00D446EC"/>
    <w:rsid w:val="00D51BF0"/>
    <w:rsid w:val="00D55942"/>
    <w:rsid w:val="00D6590B"/>
    <w:rsid w:val="00D77FDB"/>
    <w:rsid w:val="00D807BF"/>
    <w:rsid w:val="00D81879"/>
    <w:rsid w:val="00D82FCC"/>
    <w:rsid w:val="00D86DE1"/>
    <w:rsid w:val="00D90FB8"/>
    <w:rsid w:val="00DA17FC"/>
    <w:rsid w:val="00DA7887"/>
    <w:rsid w:val="00DB2C26"/>
    <w:rsid w:val="00DB5735"/>
    <w:rsid w:val="00DD0051"/>
    <w:rsid w:val="00DD02F4"/>
    <w:rsid w:val="00DE6B43"/>
    <w:rsid w:val="00E11923"/>
    <w:rsid w:val="00E13FB3"/>
    <w:rsid w:val="00E21051"/>
    <w:rsid w:val="00E21C8B"/>
    <w:rsid w:val="00E262D4"/>
    <w:rsid w:val="00E36250"/>
    <w:rsid w:val="00E410C8"/>
    <w:rsid w:val="00E54511"/>
    <w:rsid w:val="00E570BD"/>
    <w:rsid w:val="00E61DAC"/>
    <w:rsid w:val="00E72B80"/>
    <w:rsid w:val="00E75FE3"/>
    <w:rsid w:val="00E86C4C"/>
    <w:rsid w:val="00E907A3"/>
    <w:rsid w:val="00EA5AE0"/>
    <w:rsid w:val="00EB7AB1"/>
    <w:rsid w:val="00EE7CD8"/>
    <w:rsid w:val="00EF48CC"/>
    <w:rsid w:val="00EF75D4"/>
    <w:rsid w:val="00EF77AB"/>
    <w:rsid w:val="00F00801"/>
    <w:rsid w:val="00F711F1"/>
    <w:rsid w:val="00F71997"/>
    <w:rsid w:val="00F73032"/>
    <w:rsid w:val="00F83D98"/>
    <w:rsid w:val="00F848FC"/>
    <w:rsid w:val="00F84DC0"/>
    <w:rsid w:val="00F92117"/>
    <w:rsid w:val="00F9282A"/>
    <w:rsid w:val="00F92FD6"/>
    <w:rsid w:val="00F964E1"/>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B77CA2"/>
    <w:rPr>
      <w:color w:val="605E5C"/>
      <w:shd w:val="clear" w:color="auto" w:fill="E1DFDD"/>
    </w:rPr>
  </w:style>
  <w:style w:type="paragraph" w:styleId="Revision">
    <w:name w:val="Revision"/>
    <w:hidden/>
    <w:uiPriority w:val="99"/>
    <w:semiHidden/>
    <w:rsid w:val="00E21C8B"/>
    <w:rPr>
      <w:sz w:val="22"/>
    </w:rPr>
  </w:style>
  <w:style w:type="paragraph" w:customStyle="1" w:styleId="Equation">
    <w:name w:val="Equation"/>
    <w:basedOn w:val="Normal"/>
    <w:qFormat/>
    <w:rsid w:val="002F1B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9C03B9"/>
    <w:rPr>
      <w:rFonts w:eastAsia="Malgun Gothic"/>
      <w:lang w:val="en-GB"/>
    </w:rPr>
  </w:style>
  <w:style w:type="paragraph" w:customStyle="1" w:styleId="3N0">
    <w:name w:val="3N0"/>
    <w:basedOn w:val="Normal"/>
    <w:link w:val="3N0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9C03B9"/>
    <w:rPr>
      <w:rFonts w:eastAsia="Malgun Gothic"/>
      <w:lang w:val="en-GB"/>
    </w:rPr>
  </w:style>
  <w:style w:type="paragraph" w:customStyle="1" w:styleId="Note1">
    <w:name w:val="Note 1"/>
    <w:basedOn w:val="Normal"/>
    <w:link w:val="Note1Char"/>
    <w:qFormat/>
    <w:rsid w:val="005B69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character" w:customStyle="1" w:styleId="Note1Char">
    <w:name w:val="Note 1 Char"/>
    <w:basedOn w:val="DefaultParagraphFont"/>
    <w:link w:val="Note1"/>
    <w:rsid w:val="005B69BB"/>
    <w:rPr>
      <w:rFonts w:eastAsia="SimSun"/>
      <w:sz w:val="18"/>
      <w:lang w:val="en-GB"/>
    </w:rPr>
  </w:style>
  <w:style w:type="character" w:styleId="CommentReference">
    <w:name w:val="annotation reference"/>
    <w:basedOn w:val="DefaultParagraphFont"/>
    <w:rsid w:val="00160F80"/>
    <w:rPr>
      <w:sz w:val="16"/>
      <w:szCs w:val="16"/>
    </w:rPr>
  </w:style>
  <w:style w:type="paragraph" w:styleId="CommentText">
    <w:name w:val="annotation text"/>
    <w:basedOn w:val="Normal"/>
    <w:link w:val="CommentTextChar"/>
    <w:rsid w:val="00160F80"/>
    <w:rPr>
      <w:sz w:val="20"/>
    </w:rPr>
  </w:style>
  <w:style w:type="character" w:customStyle="1" w:styleId="CommentTextChar">
    <w:name w:val="Comment Text Char"/>
    <w:basedOn w:val="DefaultParagraphFont"/>
    <w:link w:val="CommentText"/>
    <w:rsid w:val="00160F80"/>
  </w:style>
  <w:style w:type="paragraph" w:styleId="CommentSubject">
    <w:name w:val="annotation subject"/>
    <w:basedOn w:val="CommentText"/>
    <w:next w:val="CommentText"/>
    <w:link w:val="CommentSubjectChar"/>
    <w:rsid w:val="00160F80"/>
    <w:rPr>
      <w:b/>
      <w:bCs/>
    </w:rPr>
  </w:style>
  <w:style w:type="character" w:customStyle="1" w:styleId="CommentSubjectChar">
    <w:name w:val="Comment Subject Char"/>
    <w:basedOn w:val="CommentTextChar"/>
    <w:link w:val="CommentSubject"/>
    <w:rsid w:val="00160F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sean.mccarthy@dolby.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2791</Words>
  <Characters>15909</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18663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3</cp:revision>
  <cp:lastPrinted>1900-01-01T08:00:00Z</cp:lastPrinted>
  <dcterms:created xsi:type="dcterms:W3CDTF">2020-02-05T23:02:00Z</dcterms:created>
  <dcterms:modified xsi:type="dcterms:W3CDTF">2020-02-15T00:14:00Z</dcterms:modified>
</cp:coreProperties>
</file>