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C03B9" w14:paraId="682016BC" w14:textId="77777777" w:rsidTr="00E410C8">
        <w:tc>
          <w:tcPr>
            <w:tcW w:w="6120" w:type="dxa"/>
          </w:tcPr>
          <w:p w14:paraId="09A510B1" w14:textId="3D170D46" w:rsidR="006C5D39" w:rsidRPr="009C03B9" w:rsidRDefault="005379F2" w:rsidP="00C97D78">
            <w:pPr>
              <w:tabs>
                <w:tab w:val="left" w:pos="7200"/>
              </w:tabs>
              <w:spacing w:before="0"/>
              <w:rPr>
                <w:b/>
                <w:szCs w:val="22"/>
                <w:lang w:val="en-CA"/>
              </w:rPr>
            </w:pPr>
            <w:r w:rsidRPr="009C03B9">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C03B9">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C03B9">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C03B9">
              <w:rPr>
                <w:b/>
                <w:szCs w:val="22"/>
                <w:lang w:val="en-CA"/>
              </w:rPr>
              <w:t xml:space="preserve">Joint </w:t>
            </w:r>
            <w:r w:rsidR="006C5D39" w:rsidRPr="009C03B9">
              <w:rPr>
                <w:b/>
                <w:szCs w:val="22"/>
                <w:lang w:val="en-CA"/>
              </w:rPr>
              <w:t>Collaborative</w:t>
            </w:r>
            <w:r w:rsidR="00E61DAC" w:rsidRPr="009C03B9">
              <w:rPr>
                <w:b/>
                <w:szCs w:val="22"/>
                <w:lang w:val="en-CA"/>
              </w:rPr>
              <w:t xml:space="preserve"> Team </w:t>
            </w:r>
            <w:r w:rsidR="006C5D39" w:rsidRPr="009C03B9">
              <w:rPr>
                <w:b/>
                <w:szCs w:val="22"/>
                <w:lang w:val="en-CA"/>
              </w:rPr>
              <w:t>on Video Coding (JCT-VC)</w:t>
            </w:r>
          </w:p>
          <w:p w14:paraId="1C7E1086" w14:textId="77777777" w:rsidR="00E61DAC" w:rsidRPr="009C03B9" w:rsidRDefault="00E54511" w:rsidP="00C97D78">
            <w:pPr>
              <w:tabs>
                <w:tab w:val="left" w:pos="7200"/>
              </w:tabs>
              <w:spacing w:before="0"/>
              <w:rPr>
                <w:b/>
                <w:szCs w:val="22"/>
                <w:lang w:val="en-CA"/>
              </w:rPr>
            </w:pPr>
            <w:r w:rsidRPr="009C03B9">
              <w:rPr>
                <w:b/>
                <w:szCs w:val="22"/>
                <w:lang w:val="en-CA"/>
              </w:rPr>
              <w:t xml:space="preserve">of </w:t>
            </w:r>
            <w:r w:rsidR="007F1F8B" w:rsidRPr="009C03B9">
              <w:rPr>
                <w:b/>
                <w:szCs w:val="22"/>
                <w:lang w:val="en-CA"/>
              </w:rPr>
              <w:t>ITU-T SG</w:t>
            </w:r>
            <w:r w:rsidR="005E1AC6" w:rsidRPr="009C03B9">
              <w:rPr>
                <w:b/>
                <w:szCs w:val="22"/>
                <w:lang w:val="en-CA"/>
              </w:rPr>
              <w:t> </w:t>
            </w:r>
            <w:r w:rsidR="007F1F8B" w:rsidRPr="009C03B9">
              <w:rPr>
                <w:b/>
                <w:szCs w:val="22"/>
                <w:lang w:val="en-CA"/>
              </w:rPr>
              <w:t>16 WP</w:t>
            </w:r>
            <w:r w:rsidR="005E1AC6" w:rsidRPr="009C03B9">
              <w:rPr>
                <w:b/>
                <w:szCs w:val="22"/>
                <w:lang w:val="en-CA"/>
              </w:rPr>
              <w:t> </w:t>
            </w:r>
            <w:r w:rsidR="007F1F8B" w:rsidRPr="009C03B9">
              <w:rPr>
                <w:b/>
                <w:szCs w:val="22"/>
                <w:lang w:val="en-CA"/>
              </w:rPr>
              <w:t>3 and ISO/IEC JTC</w:t>
            </w:r>
            <w:r w:rsidR="005E1AC6" w:rsidRPr="009C03B9">
              <w:rPr>
                <w:b/>
                <w:szCs w:val="22"/>
                <w:lang w:val="en-CA"/>
              </w:rPr>
              <w:t> </w:t>
            </w:r>
            <w:r w:rsidR="007F1F8B" w:rsidRPr="009C03B9">
              <w:rPr>
                <w:b/>
                <w:szCs w:val="22"/>
                <w:lang w:val="en-CA"/>
              </w:rPr>
              <w:t>1/SC</w:t>
            </w:r>
            <w:r w:rsidR="005E1AC6" w:rsidRPr="009C03B9">
              <w:rPr>
                <w:b/>
                <w:szCs w:val="22"/>
                <w:lang w:val="en-CA"/>
              </w:rPr>
              <w:t> </w:t>
            </w:r>
            <w:r w:rsidR="007F1F8B" w:rsidRPr="009C03B9">
              <w:rPr>
                <w:b/>
                <w:szCs w:val="22"/>
                <w:lang w:val="en-CA"/>
              </w:rPr>
              <w:t>29/WG</w:t>
            </w:r>
            <w:r w:rsidR="005E1AC6" w:rsidRPr="009C03B9">
              <w:rPr>
                <w:b/>
                <w:szCs w:val="22"/>
                <w:lang w:val="en-CA"/>
              </w:rPr>
              <w:t> </w:t>
            </w:r>
            <w:r w:rsidR="007F1F8B" w:rsidRPr="009C03B9">
              <w:rPr>
                <w:b/>
                <w:szCs w:val="22"/>
                <w:lang w:val="en-CA"/>
              </w:rPr>
              <w:t>11</w:t>
            </w:r>
          </w:p>
          <w:p w14:paraId="2B4C9D54" w14:textId="5A7764CC" w:rsidR="00E61DAC" w:rsidRPr="009C03B9" w:rsidRDefault="00B51186" w:rsidP="005D35ED">
            <w:pPr>
              <w:tabs>
                <w:tab w:val="left" w:pos="7200"/>
              </w:tabs>
              <w:spacing w:before="0"/>
              <w:rPr>
                <w:b/>
                <w:szCs w:val="22"/>
                <w:lang w:val="en-CA"/>
              </w:rPr>
            </w:pPr>
            <w:r w:rsidRPr="009C03B9">
              <w:rPr>
                <w:lang w:val="en-CA"/>
              </w:rPr>
              <w:t>3</w:t>
            </w:r>
            <w:r w:rsidR="009050E9" w:rsidRPr="009C03B9">
              <w:rPr>
                <w:lang w:val="en-CA"/>
              </w:rPr>
              <w:t>7</w:t>
            </w:r>
            <w:r w:rsidRPr="009C03B9">
              <w:rPr>
                <w:lang w:val="en-CA"/>
              </w:rPr>
              <w:t xml:space="preserve">th Meeting: </w:t>
            </w:r>
            <w:r w:rsidR="009050E9" w:rsidRPr="009C03B9">
              <w:rPr>
                <w:lang w:val="en-CA"/>
              </w:rPr>
              <w:t>Geneva</w:t>
            </w:r>
            <w:r w:rsidRPr="009C03B9">
              <w:rPr>
                <w:lang w:val="en-CA"/>
              </w:rPr>
              <w:t xml:space="preserve">, </w:t>
            </w:r>
            <w:r w:rsidR="009050E9" w:rsidRPr="009C03B9">
              <w:rPr>
                <w:lang w:val="en-CA"/>
              </w:rPr>
              <w:t>CH</w:t>
            </w:r>
            <w:r w:rsidRPr="009C03B9">
              <w:rPr>
                <w:lang w:val="en-CA"/>
              </w:rPr>
              <w:t xml:space="preserve">, </w:t>
            </w:r>
            <w:r w:rsidR="009050E9" w:rsidRPr="009C03B9">
              <w:rPr>
                <w:lang w:val="en-CA"/>
              </w:rPr>
              <w:t>4</w:t>
            </w:r>
            <w:r w:rsidRPr="009C03B9">
              <w:rPr>
                <w:lang w:val="en-CA"/>
              </w:rPr>
              <w:t>–1</w:t>
            </w:r>
            <w:r w:rsidR="009050E9" w:rsidRPr="009C03B9">
              <w:rPr>
                <w:lang w:val="en-CA"/>
              </w:rPr>
              <w:t>0</w:t>
            </w:r>
            <w:r w:rsidRPr="009C03B9">
              <w:rPr>
                <w:lang w:val="en-CA"/>
              </w:rPr>
              <w:t xml:space="preserve"> </w:t>
            </w:r>
            <w:r w:rsidR="009050E9" w:rsidRPr="009C03B9">
              <w:rPr>
                <w:lang w:val="en-CA"/>
              </w:rPr>
              <w:t>October</w:t>
            </w:r>
            <w:r w:rsidRPr="009C03B9">
              <w:rPr>
                <w:lang w:val="en-CA"/>
              </w:rPr>
              <w:t xml:space="preserve"> 2019</w:t>
            </w:r>
          </w:p>
        </w:tc>
        <w:tc>
          <w:tcPr>
            <w:tcW w:w="3240" w:type="dxa"/>
          </w:tcPr>
          <w:p w14:paraId="353C5F48" w14:textId="7858F9D3" w:rsidR="008A4B4C" w:rsidRPr="009C03B9" w:rsidRDefault="00E61DAC" w:rsidP="005D35ED">
            <w:pPr>
              <w:tabs>
                <w:tab w:val="left" w:pos="7200"/>
              </w:tabs>
              <w:rPr>
                <w:u w:val="single"/>
                <w:lang w:val="en-CA"/>
              </w:rPr>
            </w:pPr>
            <w:r w:rsidRPr="009C03B9">
              <w:rPr>
                <w:lang w:val="en-CA"/>
              </w:rPr>
              <w:t>Document</w:t>
            </w:r>
            <w:r w:rsidR="006C5D39" w:rsidRPr="009C03B9">
              <w:rPr>
                <w:lang w:val="en-CA"/>
              </w:rPr>
              <w:t>: JC</w:t>
            </w:r>
            <w:r w:rsidRPr="009C03B9">
              <w:rPr>
                <w:lang w:val="en-CA"/>
              </w:rPr>
              <w:t>T</w:t>
            </w:r>
            <w:r w:rsidR="006C5D39" w:rsidRPr="009C03B9">
              <w:rPr>
                <w:lang w:val="en-CA"/>
              </w:rPr>
              <w:t>VC</w:t>
            </w:r>
            <w:r w:rsidRPr="009C03B9">
              <w:rPr>
                <w:lang w:val="en-CA"/>
              </w:rPr>
              <w:t>-</w:t>
            </w:r>
            <w:r w:rsidR="00975472" w:rsidRPr="009C03B9">
              <w:rPr>
                <w:lang w:val="en-CA"/>
              </w:rPr>
              <w:t>A</w:t>
            </w:r>
            <w:r w:rsidR="009050E9" w:rsidRPr="009C03B9">
              <w:rPr>
                <w:lang w:val="en-CA"/>
              </w:rPr>
              <w:t>K</w:t>
            </w:r>
            <w:r w:rsidR="00B77CA2" w:rsidRPr="009C03B9">
              <w:rPr>
                <w:lang w:val="en-CA"/>
              </w:rPr>
              <w:t>1005-v1</w:t>
            </w:r>
          </w:p>
        </w:tc>
      </w:tr>
    </w:tbl>
    <w:p w14:paraId="32151260" w14:textId="77777777" w:rsidR="00E61DAC" w:rsidRPr="009C03B9"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C03B9" w14:paraId="3B4E2EE3" w14:textId="77777777" w:rsidTr="00E410C8">
        <w:tc>
          <w:tcPr>
            <w:tcW w:w="1458" w:type="dxa"/>
          </w:tcPr>
          <w:p w14:paraId="6D6EABD0" w14:textId="77777777" w:rsidR="00E61DAC" w:rsidRPr="009C03B9" w:rsidRDefault="00E61DAC">
            <w:pPr>
              <w:spacing w:before="60" w:after="60"/>
              <w:rPr>
                <w:i/>
                <w:szCs w:val="22"/>
                <w:lang w:val="en-CA"/>
              </w:rPr>
            </w:pPr>
            <w:r w:rsidRPr="009C03B9">
              <w:rPr>
                <w:i/>
                <w:szCs w:val="22"/>
                <w:lang w:val="en-CA"/>
              </w:rPr>
              <w:t>Title:</w:t>
            </w:r>
          </w:p>
        </w:tc>
        <w:tc>
          <w:tcPr>
            <w:tcW w:w="7902" w:type="dxa"/>
            <w:gridSpan w:val="3"/>
          </w:tcPr>
          <w:p w14:paraId="49C23A94" w14:textId="3A1E3E5B" w:rsidR="00E61DAC" w:rsidRPr="009C03B9" w:rsidRDefault="00B77CA2">
            <w:pPr>
              <w:spacing w:before="60" w:after="60"/>
              <w:rPr>
                <w:b/>
                <w:szCs w:val="22"/>
                <w:lang w:val="en-CA"/>
              </w:rPr>
            </w:pPr>
            <w:r w:rsidRPr="00B5478D">
              <w:rPr>
                <w:b/>
                <w:szCs w:val="22"/>
                <w:lang w:val="en-CA"/>
              </w:rPr>
              <w:t xml:space="preserve">Shutter interval </w:t>
            </w:r>
            <w:r w:rsidR="00611053">
              <w:rPr>
                <w:b/>
                <w:szCs w:val="22"/>
                <w:lang w:val="en-CA"/>
              </w:rPr>
              <w:t xml:space="preserve">information </w:t>
            </w:r>
            <w:r w:rsidRPr="00B5478D">
              <w:rPr>
                <w:b/>
                <w:szCs w:val="22"/>
                <w:lang w:val="en-CA"/>
              </w:rPr>
              <w:t>SEI message for HEVC (Draft 1)</w:t>
            </w:r>
          </w:p>
        </w:tc>
      </w:tr>
      <w:tr w:rsidR="00E61DAC" w:rsidRPr="009C03B9" w14:paraId="0A1ECD37" w14:textId="77777777" w:rsidTr="00E410C8">
        <w:tc>
          <w:tcPr>
            <w:tcW w:w="1458" w:type="dxa"/>
          </w:tcPr>
          <w:p w14:paraId="41697C41" w14:textId="77777777" w:rsidR="00E61DAC" w:rsidRPr="009C03B9" w:rsidRDefault="00E61DAC">
            <w:pPr>
              <w:spacing w:before="60" w:after="60"/>
              <w:rPr>
                <w:i/>
                <w:szCs w:val="22"/>
                <w:lang w:val="en-CA"/>
              </w:rPr>
            </w:pPr>
            <w:r w:rsidRPr="009C03B9">
              <w:rPr>
                <w:i/>
                <w:szCs w:val="22"/>
                <w:lang w:val="en-CA"/>
              </w:rPr>
              <w:t>Status:</w:t>
            </w:r>
          </w:p>
        </w:tc>
        <w:tc>
          <w:tcPr>
            <w:tcW w:w="7902" w:type="dxa"/>
            <w:gridSpan w:val="3"/>
          </w:tcPr>
          <w:p w14:paraId="06D08F86" w14:textId="0E1AC100" w:rsidR="00E61DAC" w:rsidRPr="009C03B9" w:rsidRDefault="00646B4E">
            <w:pPr>
              <w:spacing w:before="60" w:after="60"/>
              <w:rPr>
                <w:szCs w:val="22"/>
                <w:lang w:val="en-CA"/>
              </w:rPr>
            </w:pPr>
            <w:r w:rsidRPr="009C03B9">
              <w:rPr>
                <w:szCs w:val="22"/>
                <w:lang w:val="en-CA"/>
              </w:rPr>
              <w:t>Output document a</w:t>
            </w:r>
            <w:r w:rsidR="00E61DAC" w:rsidRPr="009C03B9">
              <w:rPr>
                <w:szCs w:val="22"/>
                <w:lang w:val="en-CA"/>
              </w:rPr>
              <w:t xml:space="preserve">pproved by </w:t>
            </w:r>
            <w:r w:rsidR="00AE341B" w:rsidRPr="009C03B9">
              <w:rPr>
                <w:szCs w:val="22"/>
                <w:lang w:val="en-CA"/>
              </w:rPr>
              <w:t>JCT-VC</w:t>
            </w:r>
          </w:p>
        </w:tc>
      </w:tr>
      <w:tr w:rsidR="00E61DAC" w:rsidRPr="009C03B9" w14:paraId="47CDA43F" w14:textId="77777777" w:rsidTr="00E410C8">
        <w:tc>
          <w:tcPr>
            <w:tcW w:w="1458" w:type="dxa"/>
          </w:tcPr>
          <w:p w14:paraId="5AB38009" w14:textId="77777777" w:rsidR="00E61DAC" w:rsidRPr="009C03B9" w:rsidRDefault="00E61DAC">
            <w:pPr>
              <w:spacing w:before="60" w:after="60"/>
              <w:rPr>
                <w:i/>
                <w:szCs w:val="22"/>
                <w:lang w:val="en-CA"/>
              </w:rPr>
            </w:pPr>
            <w:r w:rsidRPr="009C03B9">
              <w:rPr>
                <w:i/>
                <w:szCs w:val="22"/>
                <w:lang w:val="en-CA"/>
              </w:rPr>
              <w:t>Purpose:</w:t>
            </w:r>
          </w:p>
        </w:tc>
        <w:tc>
          <w:tcPr>
            <w:tcW w:w="7902" w:type="dxa"/>
            <w:gridSpan w:val="3"/>
          </w:tcPr>
          <w:p w14:paraId="3343B6EE" w14:textId="25C0D37E" w:rsidR="00E61DAC" w:rsidRPr="009C03B9" w:rsidRDefault="005E1AC6" w:rsidP="005E1AC6">
            <w:pPr>
              <w:spacing w:before="60" w:after="60"/>
              <w:rPr>
                <w:szCs w:val="22"/>
                <w:lang w:val="en-CA"/>
              </w:rPr>
            </w:pPr>
            <w:r w:rsidRPr="009C03B9">
              <w:rPr>
                <w:szCs w:val="22"/>
                <w:lang w:val="en-CA"/>
              </w:rPr>
              <w:t>Draft</w:t>
            </w:r>
            <w:r w:rsidR="003B0479" w:rsidRPr="009C03B9">
              <w:rPr>
                <w:szCs w:val="22"/>
                <w:lang w:val="en-CA"/>
              </w:rPr>
              <w:t xml:space="preserve"> text</w:t>
            </w:r>
          </w:p>
        </w:tc>
      </w:tr>
      <w:tr w:rsidR="00E61DAC" w:rsidRPr="009C03B9" w14:paraId="11A48DDC" w14:textId="77777777" w:rsidTr="00E410C8">
        <w:tc>
          <w:tcPr>
            <w:tcW w:w="1458" w:type="dxa"/>
          </w:tcPr>
          <w:p w14:paraId="3722F248" w14:textId="77777777" w:rsidR="00E61DAC" w:rsidRPr="009C03B9" w:rsidRDefault="00E61DAC">
            <w:pPr>
              <w:spacing w:before="60" w:after="60"/>
              <w:rPr>
                <w:i/>
                <w:szCs w:val="22"/>
                <w:lang w:val="en-CA"/>
              </w:rPr>
            </w:pPr>
            <w:r w:rsidRPr="009C03B9">
              <w:rPr>
                <w:i/>
                <w:szCs w:val="22"/>
                <w:lang w:val="en-CA"/>
              </w:rPr>
              <w:t>Author(s) or</w:t>
            </w:r>
            <w:r w:rsidRPr="009C03B9">
              <w:rPr>
                <w:i/>
                <w:szCs w:val="22"/>
                <w:lang w:val="en-CA"/>
              </w:rPr>
              <w:br/>
              <w:t>Contact(s):</w:t>
            </w:r>
          </w:p>
        </w:tc>
        <w:tc>
          <w:tcPr>
            <w:tcW w:w="3762" w:type="dxa"/>
          </w:tcPr>
          <w:p w14:paraId="52B5957D" w14:textId="01E09A5F" w:rsidR="00E61DAC" w:rsidRPr="009C03B9" w:rsidRDefault="00B77CA2">
            <w:pPr>
              <w:spacing w:before="60" w:after="60"/>
              <w:rPr>
                <w:szCs w:val="22"/>
                <w:lang w:val="en-CA"/>
              </w:rPr>
            </w:pPr>
            <w:r w:rsidRPr="009C03B9">
              <w:rPr>
                <w:szCs w:val="22"/>
                <w:lang w:val="en-CA"/>
              </w:rPr>
              <w:t>Sean T. McCarthy</w:t>
            </w:r>
            <w:r w:rsidRPr="009C03B9">
              <w:rPr>
                <w:szCs w:val="22"/>
                <w:lang w:val="en-CA"/>
              </w:rPr>
              <w:br/>
              <w:t>Gary J. Sullivan</w:t>
            </w:r>
            <w:r w:rsidRPr="009C03B9">
              <w:rPr>
                <w:szCs w:val="22"/>
                <w:lang w:val="en-CA"/>
              </w:rPr>
              <w:br/>
              <w:t>Ye-Kui Wang</w:t>
            </w:r>
          </w:p>
        </w:tc>
        <w:tc>
          <w:tcPr>
            <w:tcW w:w="900" w:type="dxa"/>
          </w:tcPr>
          <w:p w14:paraId="1B34B461" w14:textId="60D6242B" w:rsidR="00E61DAC" w:rsidRPr="009C03B9" w:rsidRDefault="00E61DAC">
            <w:pPr>
              <w:spacing w:before="60" w:after="60"/>
              <w:rPr>
                <w:szCs w:val="22"/>
                <w:lang w:val="en-CA"/>
              </w:rPr>
            </w:pPr>
            <w:r w:rsidRPr="009C03B9">
              <w:rPr>
                <w:szCs w:val="22"/>
                <w:lang w:val="en-CA"/>
              </w:rPr>
              <w:t>Email:</w:t>
            </w:r>
          </w:p>
        </w:tc>
        <w:tc>
          <w:tcPr>
            <w:tcW w:w="3240" w:type="dxa"/>
          </w:tcPr>
          <w:p w14:paraId="4FF8AA28" w14:textId="12366814" w:rsidR="00E61DAC" w:rsidRPr="009C03B9" w:rsidRDefault="005C3835" w:rsidP="005952A5">
            <w:pPr>
              <w:spacing w:before="60" w:after="60"/>
              <w:rPr>
                <w:szCs w:val="22"/>
                <w:lang w:val="en-CA"/>
              </w:rPr>
            </w:pPr>
            <w:hyperlink r:id="rId9" w:history="1">
              <w:r w:rsidR="00131B40" w:rsidRPr="009C03B9">
                <w:rPr>
                  <w:rStyle w:val="Hyperlink"/>
                  <w:szCs w:val="22"/>
                  <w:lang w:val="en-CA"/>
                </w:rPr>
                <w:t>sean.mccarthy@dolby.com</w:t>
              </w:r>
            </w:hyperlink>
            <w:r w:rsidR="00B77CA2" w:rsidRPr="009C03B9">
              <w:rPr>
                <w:szCs w:val="22"/>
                <w:lang w:val="en-CA"/>
              </w:rPr>
              <w:br/>
            </w:r>
            <w:hyperlink r:id="rId10" w:history="1">
              <w:r w:rsidR="00B77CA2" w:rsidRPr="009C03B9">
                <w:rPr>
                  <w:rStyle w:val="Hyperlink"/>
                  <w:szCs w:val="22"/>
                  <w:lang w:val="en-CA"/>
                </w:rPr>
                <w:t>garysull@microsoft.com</w:t>
              </w:r>
            </w:hyperlink>
            <w:r w:rsidR="00B77CA2" w:rsidRPr="009C03B9">
              <w:rPr>
                <w:szCs w:val="22"/>
                <w:lang w:val="en-CA"/>
              </w:rPr>
              <w:br/>
            </w:r>
            <w:hyperlink r:id="rId11" w:history="1">
              <w:r w:rsidR="00131B40" w:rsidRPr="00B5478D">
                <w:rPr>
                  <w:rStyle w:val="Hyperlink"/>
                  <w:szCs w:val="22"/>
                  <w:lang w:val="en-CA"/>
                </w:rPr>
                <w:t>yekui.wang@bytedance.com</w:t>
              </w:r>
            </w:hyperlink>
          </w:p>
        </w:tc>
      </w:tr>
      <w:tr w:rsidR="00E61DAC" w:rsidRPr="009C03B9" w14:paraId="508325BE" w14:textId="77777777" w:rsidTr="00E410C8">
        <w:tc>
          <w:tcPr>
            <w:tcW w:w="1458" w:type="dxa"/>
          </w:tcPr>
          <w:p w14:paraId="70E2F5C7" w14:textId="77777777" w:rsidR="00E61DAC" w:rsidRPr="009C03B9" w:rsidRDefault="00E61DAC">
            <w:pPr>
              <w:spacing w:before="60" w:after="60"/>
              <w:rPr>
                <w:i/>
                <w:szCs w:val="22"/>
                <w:lang w:val="en-CA"/>
              </w:rPr>
            </w:pPr>
            <w:r w:rsidRPr="009C03B9">
              <w:rPr>
                <w:i/>
                <w:szCs w:val="22"/>
                <w:lang w:val="en-CA"/>
              </w:rPr>
              <w:t>Source:</w:t>
            </w:r>
          </w:p>
        </w:tc>
        <w:tc>
          <w:tcPr>
            <w:tcW w:w="7902" w:type="dxa"/>
            <w:gridSpan w:val="3"/>
          </w:tcPr>
          <w:p w14:paraId="4DFBD0B9" w14:textId="29805532" w:rsidR="00E61DAC" w:rsidRPr="009C03B9" w:rsidRDefault="00B77CA2">
            <w:pPr>
              <w:spacing w:before="60" w:after="60"/>
              <w:rPr>
                <w:szCs w:val="22"/>
                <w:lang w:val="en-CA"/>
              </w:rPr>
            </w:pPr>
            <w:r w:rsidRPr="009C03B9">
              <w:rPr>
                <w:szCs w:val="22"/>
                <w:lang w:val="en-CA"/>
              </w:rPr>
              <w:t>Editors</w:t>
            </w:r>
          </w:p>
        </w:tc>
      </w:tr>
    </w:tbl>
    <w:p w14:paraId="524BD060" w14:textId="77777777" w:rsidR="00E61DAC" w:rsidRPr="009C03B9" w:rsidRDefault="00E61DAC">
      <w:pPr>
        <w:tabs>
          <w:tab w:val="right" w:pos="9360"/>
        </w:tabs>
        <w:spacing w:before="120" w:after="240"/>
        <w:jc w:val="center"/>
        <w:rPr>
          <w:szCs w:val="22"/>
          <w:lang w:val="en-CA"/>
        </w:rPr>
      </w:pPr>
      <w:r w:rsidRPr="009C03B9">
        <w:rPr>
          <w:szCs w:val="22"/>
          <w:u w:val="single"/>
          <w:lang w:val="en-CA"/>
        </w:rPr>
        <w:t>_____________________________</w:t>
      </w:r>
    </w:p>
    <w:p w14:paraId="4185D15C" w14:textId="77777777" w:rsidR="00275BCF" w:rsidRPr="009C03B9" w:rsidRDefault="00275BCF" w:rsidP="009234A5">
      <w:pPr>
        <w:pStyle w:val="Heading1"/>
        <w:numPr>
          <w:ilvl w:val="0"/>
          <w:numId w:val="0"/>
        </w:numPr>
        <w:ind w:left="432" w:hanging="432"/>
        <w:rPr>
          <w:lang w:val="en-CA"/>
        </w:rPr>
      </w:pPr>
      <w:r w:rsidRPr="009C03B9">
        <w:rPr>
          <w:lang w:val="en-CA"/>
        </w:rPr>
        <w:t>Abstract</w:t>
      </w:r>
    </w:p>
    <w:p w14:paraId="5C6252B9" w14:textId="69D18472" w:rsidR="00263398" w:rsidRPr="009C03B9" w:rsidRDefault="00131B40" w:rsidP="009234A5">
      <w:pPr>
        <w:rPr>
          <w:szCs w:val="22"/>
          <w:lang w:val="en-CA"/>
        </w:rPr>
      </w:pPr>
      <w:r w:rsidRPr="009C03B9">
        <w:rPr>
          <w:szCs w:val="22"/>
          <w:lang w:val="en-CA"/>
        </w:rPr>
        <w:t>This document contains the draft text for changes to the High Efficiency Video Coding (HEVC) standard (Rec. ITU-T H.265 | ISO/IEC 23008-2) to specify the shutter interval information SEI message.</w:t>
      </w:r>
    </w:p>
    <w:p w14:paraId="387554E0" w14:textId="77777777"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b/>
          <w:bCs/>
          <w:kern w:val="32"/>
          <w:sz w:val="24"/>
          <w:szCs w:val="32"/>
          <w:lang w:val="en-CA" w:eastAsia="ja-JP"/>
        </w:rPr>
        <w:t>Changes to the specification text:</w:t>
      </w:r>
    </w:p>
    <w:p w14:paraId="0845DBA9" w14:textId="24DE6E9F"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Replace D.2.1 with the following:</w:t>
      </w:r>
    </w:p>
    <w:p w14:paraId="6C6F2C60" w14:textId="77777777" w:rsidR="00CF255A" w:rsidRPr="009C03B9" w:rsidRDefault="00CF255A" w:rsidP="00CF255A">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sz w:val="20"/>
          <w:lang w:val="en-CA"/>
        </w:rPr>
      </w:pPr>
      <w:bookmarkStart w:id="0" w:name="_Ref399007788"/>
      <w:bookmarkStart w:id="1" w:name="_Toc452007389"/>
      <w:r w:rsidRPr="009C03B9">
        <w:rPr>
          <w:rFonts w:eastAsia="Malgun Gothic"/>
          <w:b/>
          <w:bCs/>
          <w:sz w:val="20"/>
          <w:lang w:val="en-CA"/>
        </w:rPr>
        <w:t>D.2.1</w:t>
      </w:r>
      <w:r w:rsidRPr="009C03B9">
        <w:rPr>
          <w:rFonts w:eastAsia="Malgun Gothic"/>
          <w:b/>
          <w:bCs/>
          <w:sz w:val="20"/>
          <w:lang w:val="en-CA"/>
        </w:rPr>
        <w:tab/>
        <w:t>General SEI message syntax</w:t>
      </w:r>
      <w:bookmarkEnd w:id="0"/>
      <w:bookmarkEnd w:id="1"/>
    </w:p>
    <w:p w14:paraId="77C7818C" w14:textId="221EA2A8" w:rsidR="00CF255A" w:rsidRPr="009C03B9" w:rsidRDefault="00CF255A" w:rsidP="009234A5">
      <w:pPr>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F255A" w:rsidRPr="009C03B9" w14:paraId="7BF95B8C" w14:textId="77777777" w:rsidTr="001306D5">
        <w:trPr>
          <w:cantSplit/>
          <w:jc w:val="center"/>
        </w:trPr>
        <w:tc>
          <w:tcPr>
            <w:tcW w:w="7920" w:type="dxa"/>
          </w:tcPr>
          <w:p w14:paraId="27D393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sei_payload( payloadType, payloadSize ) {</w:t>
            </w:r>
          </w:p>
        </w:tc>
        <w:tc>
          <w:tcPr>
            <w:tcW w:w="1157" w:type="dxa"/>
          </w:tcPr>
          <w:p w14:paraId="7ADC997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r w:rsidRPr="00B5478D">
              <w:rPr>
                <w:rFonts w:eastAsia="Malgun Gothic"/>
                <w:b/>
                <w:bCs/>
                <w:noProof/>
                <w:sz w:val="20"/>
                <w:lang w:val="en-CA"/>
              </w:rPr>
              <w:t>Descriptor</w:t>
            </w:r>
          </w:p>
        </w:tc>
      </w:tr>
      <w:tr w:rsidR="00CF255A" w:rsidRPr="009C03B9" w14:paraId="263C7E09" w14:textId="77777777" w:rsidTr="001306D5">
        <w:trPr>
          <w:cantSplit/>
          <w:jc w:val="center"/>
        </w:trPr>
        <w:tc>
          <w:tcPr>
            <w:tcW w:w="7920" w:type="dxa"/>
          </w:tcPr>
          <w:p w14:paraId="283A15E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nal_unit_type  = =  PREFIX_SEI_NUT )</w:t>
            </w:r>
          </w:p>
        </w:tc>
        <w:tc>
          <w:tcPr>
            <w:tcW w:w="1157" w:type="dxa"/>
          </w:tcPr>
          <w:p w14:paraId="5767052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
                <w:bCs/>
                <w:noProof/>
                <w:sz w:val="20"/>
                <w:lang w:val="en-CA"/>
              </w:rPr>
            </w:pPr>
          </w:p>
        </w:tc>
      </w:tr>
      <w:tr w:rsidR="00CF255A" w:rsidRPr="009C03B9" w14:paraId="5719288D" w14:textId="77777777" w:rsidTr="001306D5">
        <w:trPr>
          <w:cantSplit/>
          <w:jc w:val="center"/>
        </w:trPr>
        <w:tc>
          <w:tcPr>
            <w:tcW w:w="7920" w:type="dxa"/>
          </w:tcPr>
          <w:p w14:paraId="79BBD7D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0 )</w:t>
            </w:r>
          </w:p>
        </w:tc>
        <w:tc>
          <w:tcPr>
            <w:tcW w:w="1157" w:type="dxa"/>
          </w:tcPr>
          <w:p w14:paraId="3654324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D96B9F2" w14:textId="77777777" w:rsidTr="001306D5">
        <w:trPr>
          <w:cantSplit/>
          <w:jc w:val="center"/>
        </w:trPr>
        <w:tc>
          <w:tcPr>
            <w:tcW w:w="7920" w:type="dxa"/>
          </w:tcPr>
          <w:p w14:paraId="7B359ED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buffering_period( payloadSize )</w:t>
            </w:r>
          </w:p>
        </w:tc>
        <w:tc>
          <w:tcPr>
            <w:tcW w:w="1157" w:type="dxa"/>
          </w:tcPr>
          <w:p w14:paraId="531C3E8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85514F" w14:textId="77777777" w:rsidTr="001306D5">
        <w:trPr>
          <w:cantSplit/>
          <w:jc w:val="center"/>
        </w:trPr>
        <w:tc>
          <w:tcPr>
            <w:tcW w:w="7920" w:type="dxa"/>
          </w:tcPr>
          <w:p w14:paraId="1A68660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1 )</w:t>
            </w:r>
          </w:p>
        </w:tc>
        <w:tc>
          <w:tcPr>
            <w:tcW w:w="1157" w:type="dxa"/>
          </w:tcPr>
          <w:p w14:paraId="321E468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8D78A2" w14:textId="77777777" w:rsidTr="001306D5">
        <w:trPr>
          <w:cantSplit/>
          <w:jc w:val="center"/>
        </w:trPr>
        <w:tc>
          <w:tcPr>
            <w:tcW w:w="7920" w:type="dxa"/>
          </w:tcPr>
          <w:p w14:paraId="6B8D257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pic_timing( payloadSize )</w:t>
            </w:r>
          </w:p>
        </w:tc>
        <w:tc>
          <w:tcPr>
            <w:tcW w:w="1157" w:type="dxa"/>
          </w:tcPr>
          <w:p w14:paraId="20E3BB1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8D559D9" w14:textId="77777777" w:rsidTr="001306D5">
        <w:trPr>
          <w:cantSplit/>
          <w:jc w:val="center"/>
        </w:trPr>
        <w:tc>
          <w:tcPr>
            <w:tcW w:w="7920" w:type="dxa"/>
          </w:tcPr>
          <w:p w14:paraId="5D59D4C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2 )</w:t>
            </w:r>
          </w:p>
        </w:tc>
        <w:tc>
          <w:tcPr>
            <w:tcW w:w="1157" w:type="dxa"/>
          </w:tcPr>
          <w:p w14:paraId="5A451F7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27EEC9" w14:textId="77777777" w:rsidTr="001306D5">
        <w:trPr>
          <w:cantSplit/>
          <w:jc w:val="center"/>
        </w:trPr>
        <w:tc>
          <w:tcPr>
            <w:tcW w:w="7920" w:type="dxa"/>
          </w:tcPr>
          <w:p w14:paraId="1BE49B1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pan_scan_rect( payloadSize )</w:t>
            </w:r>
          </w:p>
        </w:tc>
        <w:tc>
          <w:tcPr>
            <w:tcW w:w="1157" w:type="dxa"/>
          </w:tcPr>
          <w:p w14:paraId="2C1EC99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BEAE201" w14:textId="77777777" w:rsidTr="001306D5">
        <w:trPr>
          <w:cantSplit/>
          <w:jc w:val="center"/>
        </w:trPr>
        <w:tc>
          <w:tcPr>
            <w:tcW w:w="7920" w:type="dxa"/>
          </w:tcPr>
          <w:p w14:paraId="7B005B7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3 )</w:t>
            </w:r>
          </w:p>
        </w:tc>
        <w:tc>
          <w:tcPr>
            <w:tcW w:w="1157" w:type="dxa"/>
          </w:tcPr>
          <w:p w14:paraId="57C1411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78AC631" w14:textId="77777777" w:rsidTr="001306D5">
        <w:trPr>
          <w:cantSplit/>
          <w:jc w:val="center"/>
        </w:trPr>
        <w:tc>
          <w:tcPr>
            <w:tcW w:w="7920" w:type="dxa"/>
          </w:tcPr>
          <w:p w14:paraId="6CED014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5B55D9A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DBAAF94" w14:textId="77777777" w:rsidTr="001306D5">
        <w:trPr>
          <w:cantSplit/>
          <w:jc w:val="center"/>
        </w:trPr>
        <w:tc>
          <w:tcPr>
            <w:tcW w:w="7920" w:type="dxa"/>
          </w:tcPr>
          <w:p w14:paraId="71E1EA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02FFE32C"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54BD1B" w14:textId="77777777" w:rsidTr="001306D5">
        <w:trPr>
          <w:cantSplit/>
          <w:jc w:val="center"/>
        </w:trPr>
        <w:tc>
          <w:tcPr>
            <w:tcW w:w="7920" w:type="dxa"/>
          </w:tcPr>
          <w:p w14:paraId="6DEE9B2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75C2341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9196F2B" w14:textId="77777777" w:rsidTr="001306D5">
        <w:trPr>
          <w:cantSplit/>
          <w:jc w:val="center"/>
        </w:trPr>
        <w:tc>
          <w:tcPr>
            <w:tcW w:w="7920" w:type="dxa"/>
          </w:tcPr>
          <w:p w14:paraId="6BE7868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2C21D5F2"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5C55331" w14:textId="77777777" w:rsidTr="001306D5">
        <w:trPr>
          <w:cantSplit/>
          <w:jc w:val="center"/>
        </w:trPr>
        <w:tc>
          <w:tcPr>
            <w:tcW w:w="7920" w:type="dxa"/>
          </w:tcPr>
          <w:p w14:paraId="4FCA9EA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2B36862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BB618F8" w14:textId="77777777" w:rsidTr="001306D5">
        <w:trPr>
          <w:cantSplit/>
          <w:jc w:val="center"/>
        </w:trPr>
        <w:tc>
          <w:tcPr>
            <w:tcW w:w="7920" w:type="dxa"/>
          </w:tcPr>
          <w:p w14:paraId="5E15748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6 )</w:t>
            </w:r>
          </w:p>
        </w:tc>
        <w:tc>
          <w:tcPr>
            <w:tcW w:w="1157" w:type="dxa"/>
          </w:tcPr>
          <w:p w14:paraId="7823AD2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A8F17EC" w14:textId="77777777" w:rsidTr="001306D5">
        <w:trPr>
          <w:cantSplit/>
          <w:jc w:val="center"/>
        </w:trPr>
        <w:tc>
          <w:tcPr>
            <w:tcW w:w="7920" w:type="dxa"/>
          </w:tcPr>
          <w:p w14:paraId="63E8A24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recovery_point( payloadSize )</w:t>
            </w:r>
          </w:p>
        </w:tc>
        <w:tc>
          <w:tcPr>
            <w:tcW w:w="1157" w:type="dxa"/>
          </w:tcPr>
          <w:p w14:paraId="6EA77DB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6F07D27" w14:textId="77777777" w:rsidTr="001306D5">
        <w:trPr>
          <w:cantSplit/>
          <w:jc w:val="center"/>
        </w:trPr>
        <w:tc>
          <w:tcPr>
            <w:tcW w:w="7920" w:type="dxa"/>
          </w:tcPr>
          <w:p w14:paraId="4E9579F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9 )</w:t>
            </w:r>
          </w:p>
        </w:tc>
        <w:tc>
          <w:tcPr>
            <w:tcW w:w="1157" w:type="dxa"/>
          </w:tcPr>
          <w:p w14:paraId="57760D7E"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55CE1C9" w14:textId="77777777" w:rsidTr="001306D5">
        <w:trPr>
          <w:cantSplit/>
          <w:jc w:val="center"/>
        </w:trPr>
        <w:tc>
          <w:tcPr>
            <w:tcW w:w="7920" w:type="dxa"/>
          </w:tcPr>
          <w:p w14:paraId="32FE2DF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scene_info( payloadSize )</w:t>
            </w:r>
          </w:p>
        </w:tc>
        <w:tc>
          <w:tcPr>
            <w:tcW w:w="1157" w:type="dxa"/>
          </w:tcPr>
          <w:p w14:paraId="5C362CA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8DC8D30" w14:textId="77777777" w:rsidTr="001306D5">
        <w:trPr>
          <w:cantSplit/>
          <w:jc w:val="center"/>
        </w:trPr>
        <w:tc>
          <w:tcPr>
            <w:tcW w:w="7920" w:type="dxa"/>
          </w:tcPr>
          <w:p w14:paraId="774E95F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15 )</w:t>
            </w:r>
          </w:p>
        </w:tc>
        <w:tc>
          <w:tcPr>
            <w:tcW w:w="1157" w:type="dxa"/>
          </w:tcPr>
          <w:p w14:paraId="1CDB01B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C248B89" w14:textId="77777777" w:rsidTr="001306D5">
        <w:trPr>
          <w:cantSplit/>
          <w:jc w:val="center"/>
        </w:trPr>
        <w:tc>
          <w:tcPr>
            <w:tcW w:w="7920" w:type="dxa"/>
          </w:tcPr>
          <w:p w14:paraId="6021328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picture_snapshot( payloadSize )</w:t>
            </w:r>
          </w:p>
        </w:tc>
        <w:tc>
          <w:tcPr>
            <w:tcW w:w="1157" w:type="dxa"/>
          </w:tcPr>
          <w:p w14:paraId="749BE81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2E25DE9" w14:textId="77777777" w:rsidTr="001306D5">
        <w:trPr>
          <w:cantSplit/>
          <w:jc w:val="center"/>
        </w:trPr>
        <w:tc>
          <w:tcPr>
            <w:tcW w:w="7920" w:type="dxa"/>
          </w:tcPr>
          <w:p w14:paraId="4109C8E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16 )</w:t>
            </w:r>
          </w:p>
        </w:tc>
        <w:tc>
          <w:tcPr>
            <w:tcW w:w="1157" w:type="dxa"/>
          </w:tcPr>
          <w:p w14:paraId="2F6E3B36"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C40DEFE" w14:textId="77777777" w:rsidTr="001306D5">
        <w:trPr>
          <w:cantSplit/>
          <w:jc w:val="center"/>
        </w:trPr>
        <w:tc>
          <w:tcPr>
            <w:tcW w:w="7920" w:type="dxa"/>
          </w:tcPr>
          <w:p w14:paraId="31397E9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progressive_refinement_segment_start( payloadSize )</w:t>
            </w:r>
          </w:p>
        </w:tc>
        <w:tc>
          <w:tcPr>
            <w:tcW w:w="1157" w:type="dxa"/>
          </w:tcPr>
          <w:p w14:paraId="05B99975"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254FE6C" w14:textId="77777777" w:rsidTr="001306D5">
        <w:trPr>
          <w:cantSplit/>
          <w:jc w:val="center"/>
        </w:trPr>
        <w:tc>
          <w:tcPr>
            <w:tcW w:w="7920" w:type="dxa"/>
          </w:tcPr>
          <w:p w14:paraId="1FB786A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5EB64A8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82BDA4" w14:textId="77777777" w:rsidTr="001306D5">
        <w:trPr>
          <w:cantSplit/>
          <w:jc w:val="center"/>
        </w:trPr>
        <w:tc>
          <w:tcPr>
            <w:tcW w:w="7920" w:type="dxa"/>
          </w:tcPr>
          <w:p w14:paraId="61B13A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6722A0E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170C422" w14:textId="77777777" w:rsidTr="001306D5">
        <w:trPr>
          <w:cantSplit/>
          <w:jc w:val="center"/>
        </w:trPr>
        <w:tc>
          <w:tcPr>
            <w:tcW w:w="7920" w:type="dxa"/>
          </w:tcPr>
          <w:p w14:paraId="50B217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19 )</w:t>
            </w:r>
          </w:p>
        </w:tc>
        <w:tc>
          <w:tcPr>
            <w:tcW w:w="1157" w:type="dxa"/>
          </w:tcPr>
          <w:p w14:paraId="5B40D67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8CF7891" w14:textId="77777777" w:rsidTr="001306D5">
        <w:trPr>
          <w:cantSplit/>
          <w:jc w:val="center"/>
        </w:trPr>
        <w:tc>
          <w:tcPr>
            <w:tcW w:w="7920" w:type="dxa"/>
          </w:tcPr>
          <w:p w14:paraId="3E2146E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film_grain_characteristics( payloadSize )</w:t>
            </w:r>
          </w:p>
        </w:tc>
        <w:tc>
          <w:tcPr>
            <w:tcW w:w="1157" w:type="dxa"/>
          </w:tcPr>
          <w:p w14:paraId="1DAB1EF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F6827C" w14:textId="77777777" w:rsidTr="001306D5">
        <w:trPr>
          <w:cantSplit/>
          <w:jc w:val="center"/>
        </w:trPr>
        <w:tc>
          <w:tcPr>
            <w:tcW w:w="7920" w:type="dxa"/>
          </w:tcPr>
          <w:p w14:paraId="5A512B2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lastRenderedPageBreak/>
              <w:tab/>
            </w:r>
            <w:r w:rsidRPr="00B5478D">
              <w:rPr>
                <w:rFonts w:eastAsia="Malgun Gothic"/>
                <w:noProof/>
                <w:sz w:val="20"/>
                <w:lang w:val="en-CA"/>
              </w:rPr>
              <w:tab/>
              <w:t>else if( payloadType  = =  22 )</w:t>
            </w:r>
          </w:p>
        </w:tc>
        <w:tc>
          <w:tcPr>
            <w:tcW w:w="1157" w:type="dxa"/>
          </w:tcPr>
          <w:p w14:paraId="76F1D7F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00D0C9" w14:textId="77777777" w:rsidTr="001306D5">
        <w:trPr>
          <w:cantSplit/>
          <w:jc w:val="center"/>
        </w:trPr>
        <w:tc>
          <w:tcPr>
            <w:tcW w:w="7920" w:type="dxa"/>
          </w:tcPr>
          <w:p w14:paraId="29F8969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40B67DB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0693DFC" w14:textId="77777777" w:rsidTr="001306D5">
        <w:trPr>
          <w:cantSplit/>
          <w:jc w:val="center"/>
        </w:trPr>
        <w:tc>
          <w:tcPr>
            <w:tcW w:w="7920" w:type="dxa"/>
          </w:tcPr>
          <w:p w14:paraId="1E566E9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23 )</w:t>
            </w:r>
          </w:p>
        </w:tc>
        <w:tc>
          <w:tcPr>
            <w:tcW w:w="1157" w:type="dxa"/>
          </w:tcPr>
          <w:p w14:paraId="74DC3E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9D9504B" w14:textId="77777777" w:rsidTr="001306D5">
        <w:trPr>
          <w:cantSplit/>
          <w:jc w:val="center"/>
        </w:trPr>
        <w:tc>
          <w:tcPr>
            <w:tcW w:w="7920" w:type="dxa"/>
          </w:tcPr>
          <w:p w14:paraId="207BD0E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tone_mapping_info( payloadSize )</w:t>
            </w:r>
          </w:p>
        </w:tc>
        <w:tc>
          <w:tcPr>
            <w:tcW w:w="1157" w:type="dxa"/>
          </w:tcPr>
          <w:p w14:paraId="4909038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7D9E98E" w14:textId="77777777" w:rsidTr="001306D5">
        <w:trPr>
          <w:cantSplit/>
          <w:jc w:val="center"/>
        </w:trPr>
        <w:tc>
          <w:tcPr>
            <w:tcW w:w="7920" w:type="dxa"/>
          </w:tcPr>
          <w:p w14:paraId="20EA4FE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45 )</w:t>
            </w:r>
          </w:p>
        </w:tc>
        <w:tc>
          <w:tcPr>
            <w:tcW w:w="1157" w:type="dxa"/>
          </w:tcPr>
          <w:p w14:paraId="5808E22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37EBC63" w14:textId="77777777" w:rsidTr="001306D5">
        <w:trPr>
          <w:cantSplit/>
          <w:jc w:val="center"/>
        </w:trPr>
        <w:tc>
          <w:tcPr>
            <w:tcW w:w="7920" w:type="dxa"/>
          </w:tcPr>
          <w:p w14:paraId="2DE1ED8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frame_packing_arrangement( payloadSize )</w:t>
            </w:r>
          </w:p>
        </w:tc>
        <w:tc>
          <w:tcPr>
            <w:tcW w:w="1157" w:type="dxa"/>
          </w:tcPr>
          <w:p w14:paraId="4F6291C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0B32114" w14:textId="77777777" w:rsidTr="001306D5">
        <w:trPr>
          <w:cantSplit/>
          <w:jc w:val="center"/>
        </w:trPr>
        <w:tc>
          <w:tcPr>
            <w:tcW w:w="7920" w:type="dxa"/>
          </w:tcPr>
          <w:p w14:paraId="000DCD9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47 )</w:t>
            </w:r>
          </w:p>
        </w:tc>
        <w:tc>
          <w:tcPr>
            <w:tcW w:w="1157" w:type="dxa"/>
          </w:tcPr>
          <w:p w14:paraId="2C944F4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AD5618C" w14:textId="77777777" w:rsidTr="001306D5">
        <w:trPr>
          <w:cantSplit/>
          <w:jc w:val="center"/>
        </w:trPr>
        <w:tc>
          <w:tcPr>
            <w:tcW w:w="7920" w:type="dxa"/>
          </w:tcPr>
          <w:p w14:paraId="0308D72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display_orientation( payloadSize )</w:t>
            </w:r>
          </w:p>
        </w:tc>
        <w:tc>
          <w:tcPr>
            <w:tcW w:w="1157" w:type="dxa"/>
          </w:tcPr>
          <w:p w14:paraId="0532D9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5FD7E6" w14:textId="77777777" w:rsidTr="001306D5">
        <w:trPr>
          <w:cantSplit/>
          <w:jc w:val="center"/>
        </w:trPr>
        <w:tc>
          <w:tcPr>
            <w:tcW w:w="7920" w:type="dxa"/>
          </w:tcPr>
          <w:p w14:paraId="370BFB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56 )</w:t>
            </w:r>
          </w:p>
        </w:tc>
        <w:tc>
          <w:tcPr>
            <w:tcW w:w="1157" w:type="dxa"/>
          </w:tcPr>
          <w:p w14:paraId="61CDDB3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B6C283" w14:textId="77777777" w:rsidTr="001306D5">
        <w:trPr>
          <w:cantSplit/>
          <w:jc w:val="center"/>
        </w:trPr>
        <w:tc>
          <w:tcPr>
            <w:tcW w:w="7920" w:type="dxa"/>
          </w:tcPr>
          <w:p w14:paraId="44EA634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green_metadata( payloadsize ) /* specified in ISO/IEC 23001-11 */</w:t>
            </w:r>
          </w:p>
        </w:tc>
        <w:tc>
          <w:tcPr>
            <w:tcW w:w="1157" w:type="dxa"/>
          </w:tcPr>
          <w:p w14:paraId="6EEE802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12D01D1" w14:textId="77777777" w:rsidTr="001306D5">
        <w:trPr>
          <w:cantSplit/>
          <w:jc w:val="center"/>
        </w:trPr>
        <w:tc>
          <w:tcPr>
            <w:tcW w:w="7920" w:type="dxa"/>
          </w:tcPr>
          <w:p w14:paraId="545108E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128 )</w:t>
            </w:r>
          </w:p>
        </w:tc>
        <w:tc>
          <w:tcPr>
            <w:tcW w:w="1157" w:type="dxa"/>
          </w:tcPr>
          <w:p w14:paraId="43CFAD0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72BE784" w14:textId="77777777" w:rsidTr="001306D5">
        <w:trPr>
          <w:cantSplit/>
          <w:jc w:val="center"/>
        </w:trPr>
        <w:tc>
          <w:tcPr>
            <w:tcW w:w="7920" w:type="dxa"/>
          </w:tcPr>
          <w:p w14:paraId="06AB6B7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structure_of_pictures_info( payloadSize )</w:t>
            </w:r>
          </w:p>
        </w:tc>
        <w:tc>
          <w:tcPr>
            <w:tcW w:w="1157" w:type="dxa"/>
          </w:tcPr>
          <w:p w14:paraId="7946AB7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42E25D3" w14:textId="77777777" w:rsidTr="001306D5">
        <w:trPr>
          <w:cantSplit/>
          <w:jc w:val="center"/>
        </w:trPr>
        <w:tc>
          <w:tcPr>
            <w:tcW w:w="7920" w:type="dxa"/>
          </w:tcPr>
          <w:p w14:paraId="5A5D884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129 )</w:t>
            </w:r>
          </w:p>
        </w:tc>
        <w:tc>
          <w:tcPr>
            <w:tcW w:w="1157" w:type="dxa"/>
          </w:tcPr>
          <w:p w14:paraId="5142A1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E5EB2A0" w14:textId="77777777" w:rsidTr="001306D5">
        <w:trPr>
          <w:jc w:val="center"/>
        </w:trPr>
        <w:tc>
          <w:tcPr>
            <w:tcW w:w="7920" w:type="dxa"/>
          </w:tcPr>
          <w:p w14:paraId="796DC76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active_parameter_sets( payloadSize )</w:t>
            </w:r>
          </w:p>
        </w:tc>
        <w:tc>
          <w:tcPr>
            <w:tcW w:w="1157" w:type="dxa"/>
          </w:tcPr>
          <w:p w14:paraId="0387734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6CACC2C" w14:textId="77777777" w:rsidTr="001306D5">
        <w:trPr>
          <w:jc w:val="center"/>
        </w:trPr>
        <w:tc>
          <w:tcPr>
            <w:tcW w:w="7920" w:type="dxa"/>
          </w:tcPr>
          <w:p w14:paraId="11F78EA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130 )</w:t>
            </w:r>
          </w:p>
        </w:tc>
        <w:tc>
          <w:tcPr>
            <w:tcW w:w="1157" w:type="dxa"/>
          </w:tcPr>
          <w:p w14:paraId="612941B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334ED8C" w14:textId="77777777" w:rsidTr="001306D5">
        <w:trPr>
          <w:jc w:val="center"/>
        </w:trPr>
        <w:tc>
          <w:tcPr>
            <w:tcW w:w="7920" w:type="dxa"/>
          </w:tcPr>
          <w:p w14:paraId="2D075A6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decoding_unit_info( payloadSize )</w:t>
            </w:r>
          </w:p>
        </w:tc>
        <w:tc>
          <w:tcPr>
            <w:tcW w:w="1157" w:type="dxa"/>
          </w:tcPr>
          <w:p w14:paraId="0E24C20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FE3EB88" w14:textId="77777777" w:rsidTr="001306D5">
        <w:trPr>
          <w:jc w:val="center"/>
        </w:trPr>
        <w:tc>
          <w:tcPr>
            <w:tcW w:w="7920" w:type="dxa"/>
          </w:tcPr>
          <w:p w14:paraId="1089ED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131 )</w:t>
            </w:r>
          </w:p>
        </w:tc>
        <w:tc>
          <w:tcPr>
            <w:tcW w:w="1157" w:type="dxa"/>
          </w:tcPr>
          <w:p w14:paraId="166DDDD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E034D0" w14:textId="77777777" w:rsidTr="001306D5">
        <w:trPr>
          <w:jc w:val="center"/>
        </w:trPr>
        <w:tc>
          <w:tcPr>
            <w:tcW w:w="7920" w:type="dxa"/>
          </w:tcPr>
          <w:p w14:paraId="35CF67E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temporal_sub_layer_zero_idx( payloadSize )</w:t>
            </w:r>
          </w:p>
        </w:tc>
        <w:tc>
          <w:tcPr>
            <w:tcW w:w="1157" w:type="dxa"/>
          </w:tcPr>
          <w:p w14:paraId="70D18B7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7CCE17" w14:textId="77777777" w:rsidTr="001306D5">
        <w:trPr>
          <w:jc w:val="center"/>
        </w:trPr>
        <w:tc>
          <w:tcPr>
            <w:tcW w:w="7920" w:type="dxa"/>
          </w:tcPr>
          <w:p w14:paraId="0156EE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133 )</w:t>
            </w:r>
          </w:p>
        </w:tc>
        <w:tc>
          <w:tcPr>
            <w:tcW w:w="1157" w:type="dxa"/>
          </w:tcPr>
          <w:p w14:paraId="7F0E1D0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9D415DD" w14:textId="77777777" w:rsidTr="001306D5">
        <w:trPr>
          <w:jc w:val="center"/>
        </w:trPr>
        <w:tc>
          <w:tcPr>
            <w:tcW w:w="7920" w:type="dxa"/>
          </w:tcPr>
          <w:p w14:paraId="5DFB3C6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scalable_nesting( payloadSize )</w:t>
            </w:r>
          </w:p>
        </w:tc>
        <w:tc>
          <w:tcPr>
            <w:tcW w:w="1157" w:type="dxa"/>
          </w:tcPr>
          <w:p w14:paraId="0A49BC9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7C2CE8C" w14:textId="77777777" w:rsidTr="001306D5">
        <w:trPr>
          <w:jc w:val="center"/>
        </w:trPr>
        <w:tc>
          <w:tcPr>
            <w:tcW w:w="7920" w:type="dxa"/>
          </w:tcPr>
          <w:p w14:paraId="68579D8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134 )</w:t>
            </w:r>
          </w:p>
        </w:tc>
        <w:tc>
          <w:tcPr>
            <w:tcW w:w="1157" w:type="dxa"/>
          </w:tcPr>
          <w:p w14:paraId="0443CA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E39A31C" w14:textId="77777777" w:rsidTr="001306D5">
        <w:trPr>
          <w:jc w:val="center"/>
        </w:trPr>
        <w:tc>
          <w:tcPr>
            <w:tcW w:w="7920" w:type="dxa"/>
          </w:tcPr>
          <w:p w14:paraId="477AB53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region_refresh_info( payloadSize )</w:t>
            </w:r>
          </w:p>
        </w:tc>
        <w:tc>
          <w:tcPr>
            <w:tcW w:w="1157" w:type="dxa"/>
          </w:tcPr>
          <w:p w14:paraId="4985D49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FDE07B3" w14:textId="77777777" w:rsidTr="001306D5">
        <w:trPr>
          <w:cantSplit/>
          <w:jc w:val="center"/>
        </w:trPr>
        <w:tc>
          <w:tcPr>
            <w:tcW w:w="7920" w:type="dxa"/>
          </w:tcPr>
          <w:p w14:paraId="7433457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135 )</w:t>
            </w:r>
          </w:p>
        </w:tc>
        <w:tc>
          <w:tcPr>
            <w:tcW w:w="1157" w:type="dxa"/>
          </w:tcPr>
          <w:p w14:paraId="6DFD777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BD28CF0" w14:textId="77777777" w:rsidTr="001306D5">
        <w:trPr>
          <w:cantSplit/>
          <w:jc w:val="center"/>
        </w:trPr>
        <w:tc>
          <w:tcPr>
            <w:tcW w:w="7920" w:type="dxa"/>
          </w:tcPr>
          <w:p w14:paraId="73DA194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no_display( payloadSize )</w:t>
            </w:r>
          </w:p>
        </w:tc>
        <w:tc>
          <w:tcPr>
            <w:tcW w:w="1157" w:type="dxa"/>
          </w:tcPr>
          <w:p w14:paraId="1109461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EAB41B" w14:textId="77777777" w:rsidTr="001306D5">
        <w:trPr>
          <w:cantSplit/>
          <w:jc w:val="center"/>
        </w:trPr>
        <w:tc>
          <w:tcPr>
            <w:tcW w:w="7920" w:type="dxa"/>
          </w:tcPr>
          <w:p w14:paraId="4775AF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136 )</w:t>
            </w:r>
          </w:p>
        </w:tc>
        <w:tc>
          <w:tcPr>
            <w:tcW w:w="1157" w:type="dxa"/>
          </w:tcPr>
          <w:p w14:paraId="08EBD2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B479D6" w14:textId="77777777" w:rsidTr="001306D5">
        <w:trPr>
          <w:cantSplit/>
          <w:jc w:val="center"/>
        </w:trPr>
        <w:tc>
          <w:tcPr>
            <w:tcW w:w="7920" w:type="dxa"/>
          </w:tcPr>
          <w:p w14:paraId="1C0C4CA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time_code( payloadSize )</w:t>
            </w:r>
          </w:p>
        </w:tc>
        <w:tc>
          <w:tcPr>
            <w:tcW w:w="1157" w:type="dxa"/>
          </w:tcPr>
          <w:p w14:paraId="1EE531C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FA08004" w14:textId="77777777" w:rsidTr="001306D5">
        <w:trPr>
          <w:cantSplit/>
          <w:jc w:val="center"/>
        </w:trPr>
        <w:tc>
          <w:tcPr>
            <w:tcW w:w="7920" w:type="dxa"/>
          </w:tcPr>
          <w:p w14:paraId="7BB2E3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137 )</w:t>
            </w:r>
          </w:p>
        </w:tc>
        <w:tc>
          <w:tcPr>
            <w:tcW w:w="1157" w:type="dxa"/>
          </w:tcPr>
          <w:p w14:paraId="18DFDF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66F5DF0" w14:textId="77777777" w:rsidTr="001306D5">
        <w:trPr>
          <w:cantSplit/>
          <w:jc w:val="center"/>
        </w:trPr>
        <w:tc>
          <w:tcPr>
            <w:tcW w:w="7920" w:type="dxa"/>
          </w:tcPr>
          <w:p w14:paraId="2B5BFF8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mastering_display_colour_volume( payloadSize )</w:t>
            </w:r>
          </w:p>
        </w:tc>
        <w:tc>
          <w:tcPr>
            <w:tcW w:w="1157" w:type="dxa"/>
          </w:tcPr>
          <w:p w14:paraId="0365E0D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940BF10" w14:textId="77777777" w:rsidTr="001306D5">
        <w:trPr>
          <w:cantSplit/>
          <w:jc w:val="center"/>
        </w:trPr>
        <w:tc>
          <w:tcPr>
            <w:tcW w:w="7920" w:type="dxa"/>
          </w:tcPr>
          <w:p w14:paraId="2973A51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138 )</w:t>
            </w:r>
          </w:p>
        </w:tc>
        <w:tc>
          <w:tcPr>
            <w:tcW w:w="1157" w:type="dxa"/>
          </w:tcPr>
          <w:p w14:paraId="54923D2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C003701" w14:textId="77777777" w:rsidTr="001306D5">
        <w:trPr>
          <w:cantSplit/>
          <w:jc w:val="center"/>
        </w:trPr>
        <w:tc>
          <w:tcPr>
            <w:tcW w:w="7920" w:type="dxa"/>
          </w:tcPr>
          <w:p w14:paraId="13EE7DA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segmented_rect_frame_packing_arrangement( payloadSize )</w:t>
            </w:r>
          </w:p>
        </w:tc>
        <w:tc>
          <w:tcPr>
            <w:tcW w:w="1157" w:type="dxa"/>
          </w:tcPr>
          <w:p w14:paraId="3F56B23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FEDD192" w14:textId="77777777" w:rsidTr="001306D5">
        <w:trPr>
          <w:cantSplit/>
          <w:jc w:val="center"/>
        </w:trPr>
        <w:tc>
          <w:tcPr>
            <w:tcW w:w="7920" w:type="dxa"/>
          </w:tcPr>
          <w:p w14:paraId="2F4B1CB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139 )</w:t>
            </w:r>
          </w:p>
        </w:tc>
        <w:tc>
          <w:tcPr>
            <w:tcW w:w="1157" w:type="dxa"/>
          </w:tcPr>
          <w:p w14:paraId="6F98B1E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BF609FD" w14:textId="77777777" w:rsidTr="001306D5">
        <w:trPr>
          <w:cantSplit/>
          <w:jc w:val="center"/>
        </w:trPr>
        <w:tc>
          <w:tcPr>
            <w:tcW w:w="7920" w:type="dxa"/>
          </w:tcPr>
          <w:p w14:paraId="718DA22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temporal_motion_constrained_tile_sets( payloadSize )</w:t>
            </w:r>
          </w:p>
        </w:tc>
        <w:tc>
          <w:tcPr>
            <w:tcW w:w="1157" w:type="dxa"/>
          </w:tcPr>
          <w:p w14:paraId="6193BE3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8FA1F90" w14:textId="77777777" w:rsidTr="001306D5">
        <w:trPr>
          <w:cantSplit/>
          <w:jc w:val="center"/>
        </w:trPr>
        <w:tc>
          <w:tcPr>
            <w:tcW w:w="7920" w:type="dxa"/>
          </w:tcPr>
          <w:p w14:paraId="28EA3B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140 )</w:t>
            </w:r>
          </w:p>
        </w:tc>
        <w:tc>
          <w:tcPr>
            <w:tcW w:w="1157" w:type="dxa"/>
          </w:tcPr>
          <w:p w14:paraId="3CF2C84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1D72757" w14:textId="77777777" w:rsidTr="001306D5">
        <w:trPr>
          <w:cantSplit/>
          <w:jc w:val="center"/>
        </w:trPr>
        <w:tc>
          <w:tcPr>
            <w:tcW w:w="7920" w:type="dxa"/>
          </w:tcPr>
          <w:p w14:paraId="3E99B40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chroma_resampling_filter_hint( payloadSize )</w:t>
            </w:r>
          </w:p>
        </w:tc>
        <w:tc>
          <w:tcPr>
            <w:tcW w:w="1157" w:type="dxa"/>
          </w:tcPr>
          <w:p w14:paraId="299B31E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3E6D88A1" w14:textId="77777777" w:rsidTr="001306D5">
        <w:trPr>
          <w:cantSplit/>
          <w:jc w:val="center"/>
        </w:trPr>
        <w:tc>
          <w:tcPr>
            <w:tcW w:w="7920" w:type="dxa"/>
          </w:tcPr>
          <w:p w14:paraId="760D111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141 )</w:t>
            </w:r>
          </w:p>
        </w:tc>
        <w:tc>
          <w:tcPr>
            <w:tcW w:w="1157" w:type="dxa"/>
          </w:tcPr>
          <w:p w14:paraId="6E54988F"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17EC5D" w14:textId="77777777" w:rsidTr="001306D5">
        <w:trPr>
          <w:cantSplit/>
          <w:jc w:val="center"/>
        </w:trPr>
        <w:tc>
          <w:tcPr>
            <w:tcW w:w="7920" w:type="dxa"/>
          </w:tcPr>
          <w:p w14:paraId="0B1F6A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knee_function_info( payloadSize )</w:t>
            </w:r>
          </w:p>
        </w:tc>
        <w:tc>
          <w:tcPr>
            <w:tcW w:w="1157" w:type="dxa"/>
          </w:tcPr>
          <w:p w14:paraId="4F53B37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41781B" w14:textId="77777777" w:rsidTr="001306D5">
        <w:trPr>
          <w:cantSplit/>
          <w:jc w:val="center"/>
        </w:trPr>
        <w:tc>
          <w:tcPr>
            <w:tcW w:w="7920" w:type="dxa"/>
          </w:tcPr>
          <w:p w14:paraId="05D37E5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142 )</w:t>
            </w:r>
          </w:p>
        </w:tc>
        <w:tc>
          <w:tcPr>
            <w:tcW w:w="1157" w:type="dxa"/>
          </w:tcPr>
          <w:p w14:paraId="1DA3495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50D035" w14:textId="77777777" w:rsidTr="001306D5">
        <w:trPr>
          <w:cantSplit/>
          <w:jc w:val="center"/>
        </w:trPr>
        <w:tc>
          <w:tcPr>
            <w:tcW w:w="7920" w:type="dxa"/>
          </w:tcPr>
          <w:p w14:paraId="16A9740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colour_remapping_info( payloadSize )</w:t>
            </w:r>
          </w:p>
        </w:tc>
        <w:tc>
          <w:tcPr>
            <w:tcW w:w="1157" w:type="dxa"/>
          </w:tcPr>
          <w:p w14:paraId="7DD62B8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884258E" w14:textId="77777777" w:rsidTr="001306D5">
        <w:trPr>
          <w:cantSplit/>
          <w:jc w:val="center"/>
        </w:trPr>
        <w:tc>
          <w:tcPr>
            <w:tcW w:w="7920" w:type="dxa"/>
          </w:tcPr>
          <w:p w14:paraId="635045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143 )</w:t>
            </w:r>
          </w:p>
        </w:tc>
        <w:tc>
          <w:tcPr>
            <w:tcW w:w="1157" w:type="dxa"/>
          </w:tcPr>
          <w:p w14:paraId="1998DDD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350369C" w14:textId="77777777" w:rsidTr="001306D5">
        <w:trPr>
          <w:cantSplit/>
          <w:jc w:val="center"/>
        </w:trPr>
        <w:tc>
          <w:tcPr>
            <w:tcW w:w="7920" w:type="dxa"/>
          </w:tcPr>
          <w:p w14:paraId="20A169E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deinterlaced_field_identification( payloadSize )</w:t>
            </w:r>
          </w:p>
        </w:tc>
        <w:tc>
          <w:tcPr>
            <w:tcW w:w="1157" w:type="dxa"/>
          </w:tcPr>
          <w:p w14:paraId="6B68173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D732B87" w14:textId="77777777" w:rsidTr="001306D5">
        <w:trPr>
          <w:cantSplit/>
          <w:jc w:val="center"/>
        </w:trPr>
        <w:tc>
          <w:tcPr>
            <w:tcW w:w="7920" w:type="dxa"/>
          </w:tcPr>
          <w:p w14:paraId="074BC20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144 )</w:t>
            </w:r>
          </w:p>
        </w:tc>
        <w:tc>
          <w:tcPr>
            <w:tcW w:w="1157" w:type="dxa"/>
          </w:tcPr>
          <w:p w14:paraId="005F921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7EF1998" w14:textId="77777777" w:rsidTr="001306D5">
        <w:trPr>
          <w:cantSplit/>
          <w:jc w:val="center"/>
        </w:trPr>
        <w:tc>
          <w:tcPr>
            <w:tcW w:w="7920" w:type="dxa"/>
          </w:tcPr>
          <w:p w14:paraId="7659D1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content_light_level_info( payloadSize )</w:t>
            </w:r>
          </w:p>
        </w:tc>
        <w:tc>
          <w:tcPr>
            <w:tcW w:w="1157" w:type="dxa"/>
          </w:tcPr>
          <w:p w14:paraId="6EC0725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34E6C68" w14:textId="77777777" w:rsidTr="001306D5">
        <w:trPr>
          <w:cantSplit/>
          <w:jc w:val="center"/>
        </w:trPr>
        <w:tc>
          <w:tcPr>
            <w:tcW w:w="7920" w:type="dxa"/>
          </w:tcPr>
          <w:p w14:paraId="5AB5B9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145 )</w:t>
            </w:r>
          </w:p>
        </w:tc>
        <w:tc>
          <w:tcPr>
            <w:tcW w:w="1157" w:type="dxa"/>
          </w:tcPr>
          <w:p w14:paraId="08A028E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9A72767" w14:textId="77777777" w:rsidTr="001306D5">
        <w:trPr>
          <w:cantSplit/>
          <w:jc w:val="center"/>
        </w:trPr>
        <w:tc>
          <w:tcPr>
            <w:tcW w:w="7920" w:type="dxa"/>
          </w:tcPr>
          <w:p w14:paraId="72A18B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dependent_rap_indication( payloadSize )</w:t>
            </w:r>
          </w:p>
        </w:tc>
        <w:tc>
          <w:tcPr>
            <w:tcW w:w="1157" w:type="dxa"/>
          </w:tcPr>
          <w:p w14:paraId="3A765BA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E153067" w14:textId="77777777" w:rsidTr="001306D5">
        <w:trPr>
          <w:cantSplit/>
          <w:jc w:val="center"/>
        </w:trPr>
        <w:tc>
          <w:tcPr>
            <w:tcW w:w="7920" w:type="dxa"/>
          </w:tcPr>
          <w:p w14:paraId="4C9F7F6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146 )</w:t>
            </w:r>
          </w:p>
        </w:tc>
        <w:tc>
          <w:tcPr>
            <w:tcW w:w="1157" w:type="dxa"/>
          </w:tcPr>
          <w:p w14:paraId="1DE8266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0BEDF09" w14:textId="77777777" w:rsidTr="001306D5">
        <w:trPr>
          <w:cantSplit/>
          <w:jc w:val="center"/>
        </w:trPr>
        <w:tc>
          <w:tcPr>
            <w:tcW w:w="7920" w:type="dxa"/>
          </w:tcPr>
          <w:p w14:paraId="3DEEBF1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coded_region_completion( payloadSize )</w:t>
            </w:r>
          </w:p>
        </w:tc>
        <w:tc>
          <w:tcPr>
            <w:tcW w:w="1157" w:type="dxa"/>
          </w:tcPr>
          <w:p w14:paraId="0B2620A4"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60F292D" w14:textId="77777777" w:rsidTr="001306D5">
        <w:trPr>
          <w:cantSplit/>
          <w:jc w:val="center"/>
        </w:trPr>
        <w:tc>
          <w:tcPr>
            <w:tcW w:w="7920" w:type="dxa"/>
          </w:tcPr>
          <w:p w14:paraId="457F439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147 )</w:t>
            </w:r>
          </w:p>
        </w:tc>
        <w:tc>
          <w:tcPr>
            <w:tcW w:w="1157" w:type="dxa"/>
          </w:tcPr>
          <w:p w14:paraId="3E510A9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ACCA815" w14:textId="77777777" w:rsidTr="001306D5">
        <w:trPr>
          <w:cantSplit/>
          <w:jc w:val="center"/>
        </w:trPr>
        <w:tc>
          <w:tcPr>
            <w:tcW w:w="7920" w:type="dxa"/>
          </w:tcPr>
          <w:p w14:paraId="4EAB8EA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alternative_transfer_characteristics( payloadSize )</w:t>
            </w:r>
          </w:p>
        </w:tc>
        <w:tc>
          <w:tcPr>
            <w:tcW w:w="1157" w:type="dxa"/>
          </w:tcPr>
          <w:p w14:paraId="268C2DF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DC3DF83" w14:textId="77777777" w:rsidTr="001306D5">
        <w:trPr>
          <w:cantSplit/>
          <w:jc w:val="center"/>
        </w:trPr>
        <w:tc>
          <w:tcPr>
            <w:tcW w:w="7920" w:type="dxa"/>
          </w:tcPr>
          <w:p w14:paraId="48592CC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148 )</w:t>
            </w:r>
          </w:p>
        </w:tc>
        <w:tc>
          <w:tcPr>
            <w:tcW w:w="1157" w:type="dxa"/>
          </w:tcPr>
          <w:p w14:paraId="2017D7F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262FE07" w14:textId="77777777" w:rsidTr="001306D5">
        <w:trPr>
          <w:cantSplit/>
          <w:jc w:val="center"/>
        </w:trPr>
        <w:tc>
          <w:tcPr>
            <w:tcW w:w="7920" w:type="dxa"/>
          </w:tcPr>
          <w:p w14:paraId="6E628FC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ambient_viewing_environment( payloadSize )</w:t>
            </w:r>
          </w:p>
        </w:tc>
        <w:tc>
          <w:tcPr>
            <w:tcW w:w="1157" w:type="dxa"/>
          </w:tcPr>
          <w:p w14:paraId="5633F5A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36D0B8A" w14:textId="77777777" w:rsidTr="001306D5">
        <w:trPr>
          <w:cantSplit/>
          <w:jc w:val="center"/>
        </w:trPr>
        <w:tc>
          <w:tcPr>
            <w:tcW w:w="7920" w:type="dxa"/>
          </w:tcPr>
          <w:p w14:paraId="4AB81288"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149 )</w:t>
            </w:r>
          </w:p>
        </w:tc>
        <w:tc>
          <w:tcPr>
            <w:tcW w:w="1157" w:type="dxa"/>
          </w:tcPr>
          <w:p w14:paraId="12ABC9E5"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540D902" w14:textId="77777777" w:rsidTr="001306D5">
        <w:trPr>
          <w:cantSplit/>
          <w:jc w:val="center"/>
        </w:trPr>
        <w:tc>
          <w:tcPr>
            <w:tcW w:w="7920" w:type="dxa"/>
          </w:tcPr>
          <w:p w14:paraId="6960938F"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content_colour_volume( payloadSize )</w:t>
            </w:r>
          </w:p>
        </w:tc>
        <w:tc>
          <w:tcPr>
            <w:tcW w:w="1157" w:type="dxa"/>
          </w:tcPr>
          <w:p w14:paraId="3909BA67"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831ADCE" w14:textId="77777777" w:rsidTr="001306D5">
        <w:trPr>
          <w:cantSplit/>
          <w:jc w:val="center"/>
        </w:trPr>
        <w:tc>
          <w:tcPr>
            <w:tcW w:w="7920" w:type="dxa"/>
          </w:tcPr>
          <w:p w14:paraId="63D20887"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lastRenderedPageBreak/>
              <w:tab/>
            </w:r>
            <w:r w:rsidRPr="00B5478D">
              <w:rPr>
                <w:rFonts w:eastAsia="Malgun Gothic"/>
                <w:sz w:val="20"/>
                <w:lang w:val="en-CA"/>
              </w:rPr>
              <w:tab/>
              <w:t>else if( payloadType  = =  150 )</w:t>
            </w:r>
          </w:p>
        </w:tc>
        <w:tc>
          <w:tcPr>
            <w:tcW w:w="1157" w:type="dxa"/>
          </w:tcPr>
          <w:p w14:paraId="0B9E04FA"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36298D0F" w14:textId="77777777" w:rsidTr="001306D5">
        <w:trPr>
          <w:cantSplit/>
          <w:jc w:val="center"/>
        </w:trPr>
        <w:tc>
          <w:tcPr>
            <w:tcW w:w="7920" w:type="dxa"/>
          </w:tcPr>
          <w:p w14:paraId="34E5A083"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equirectangular_projection( payloadSize )</w:t>
            </w:r>
          </w:p>
        </w:tc>
        <w:tc>
          <w:tcPr>
            <w:tcW w:w="1157" w:type="dxa"/>
          </w:tcPr>
          <w:p w14:paraId="684B91E9"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C8C9DB7" w14:textId="77777777" w:rsidTr="001306D5">
        <w:trPr>
          <w:cantSplit/>
          <w:jc w:val="center"/>
        </w:trPr>
        <w:tc>
          <w:tcPr>
            <w:tcW w:w="7920" w:type="dxa"/>
          </w:tcPr>
          <w:p w14:paraId="73154420"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151 )</w:t>
            </w:r>
          </w:p>
        </w:tc>
        <w:tc>
          <w:tcPr>
            <w:tcW w:w="1157" w:type="dxa"/>
          </w:tcPr>
          <w:p w14:paraId="11E36B00"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8A06666" w14:textId="77777777" w:rsidTr="001306D5">
        <w:trPr>
          <w:cantSplit/>
          <w:jc w:val="center"/>
        </w:trPr>
        <w:tc>
          <w:tcPr>
            <w:tcW w:w="7920" w:type="dxa"/>
          </w:tcPr>
          <w:p w14:paraId="198B5099"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cubemap_projection( payloadSize )</w:t>
            </w:r>
          </w:p>
        </w:tc>
        <w:tc>
          <w:tcPr>
            <w:tcW w:w="1157" w:type="dxa"/>
          </w:tcPr>
          <w:p w14:paraId="109FAC44"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415B44" w14:textId="77777777" w:rsidTr="001306D5">
        <w:trPr>
          <w:cantSplit/>
          <w:jc w:val="center"/>
        </w:trPr>
        <w:tc>
          <w:tcPr>
            <w:tcW w:w="7920" w:type="dxa"/>
          </w:tcPr>
          <w:p w14:paraId="4A9137A6" w14:textId="4F0A3C98"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w:t>
            </w:r>
            <w:r>
              <w:rPr>
                <w:rFonts w:eastAsia="Malgun Gothic"/>
                <w:sz w:val="20"/>
                <w:lang w:val="en-CA"/>
              </w:rPr>
              <w:t>2</w:t>
            </w:r>
            <w:r w:rsidRPr="00B5478D">
              <w:rPr>
                <w:rFonts w:eastAsia="Malgun Gothic"/>
                <w:sz w:val="20"/>
                <w:lang w:val="en-CA"/>
              </w:rPr>
              <w:t> )</w:t>
            </w:r>
          </w:p>
        </w:tc>
        <w:tc>
          <w:tcPr>
            <w:tcW w:w="1157" w:type="dxa"/>
          </w:tcPr>
          <w:p w14:paraId="4010B6C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D6CFF53" w14:textId="77777777" w:rsidTr="001306D5">
        <w:trPr>
          <w:cantSplit/>
          <w:jc w:val="center"/>
        </w:trPr>
        <w:tc>
          <w:tcPr>
            <w:tcW w:w="7920" w:type="dxa"/>
          </w:tcPr>
          <w:p w14:paraId="4E91A978" w14:textId="309B5AF4"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r w:rsidRPr="0087357B">
              <w:rPr>
                <w:rFonts w:eastAsia="Malgun Gothic"/>
                <w:sz w:val="20"/>
                <w:lang w:val="en-CA"/>
              </w:rPr>
              <w:t>fisheye_video_info</w:t>
            </w:r>
            <w:r w:rsidRPr="00B5478D">
              <w:rPr>
                <w:rFonts w:eastAsia="Malgun Gothic"/>
                <w:sz w:val="20"/>
                <w:lang w:val="en-CA"/>
              </w:rPr>
              <w:t>( payloadSize )</w:t>
            </w:r>
          </w:p>
        </w:tc>
        <w:tc>
          <w:tcPr>
            <w:tcW w:w="1157" w:type="dxa"/>
          </w:tcPr>
          <w:p w14:paraId="451F50D6"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1B0D54" w14:textId="77777777" w:rsidTr="001306D5">
        <w:trPr>
          <w:cantSplit/>
          <w:jc w:val="center"/>
        </w:trPr>
        <w:tc>
          <w:tcPr>
            <w:tcW w:w="7920" w:type="dxa"/>
          </w:tcPr>
          <w:p w14:paraId="1C852BA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154 )</w:t>
            </w:r>
          </w:p>
        </w:tc>
        <w:tc>
          <w:tcPr>
            <w:tcW w:w="1157" w:type="dxa"/>
          </w:tcPr>
          <w:p w14:paraId="3BE85BE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942198F" w14:textId="77777777" w:rsidTr="001306D5">
        <w:trPr>
          <w:cantSplit/>
          <w:jc w:val="center"/>
        </w:trPr>
        <w:tc>
          <w:tcPr>
            <w:tcW w:w="7920" w:type="dxa"/>
          </w:tcPr>
          <w:p w14:paraId="14DB29E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sphere_rotation( payloadSize )</w:t>
            </w:r>
          </w:p>
        </w:tc>
        <w:tc>
          <w:tcPr>
            <w:tcW w:w="1157" w:type="dxa"/>
          </w:tcPr>
          <w:p w14:paraId="36E278D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045E698" w14:textId="77777777" w:rsidTr="001306D5">
        <w:trPr>
          <w:cantSplit/>
          <w:jc w:val="center"/>
        </w:trPr>
        <w:tc>
          <w:tcPr>
            <w:tcW w:w="7920" w:type="dxa"/>
          </w:tcPr>
          <w:p w14:paraId="67DB53C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155 )</w:t>
            </w:r>
          </w:p>
        </w:tc>
        <w:tc>
          <w:tcPr>
            <w:tcW w:w="1157" w:type="dxa"/>
          </w:tcPr>
          <w:p w14:paraId="642A929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06F1D73E" w14:textId="77777777" w:rsidTr="001306D5">
        <w:trPr>
          <w:cantSplit/>
          <w:jc w:val="center"/>
        </w:trPr>
        <w:tc>
          <w:tcPr>
            <w:tcW w:w="7920" w:type="dxa"/>
          </w:tcPr>
          <w:p w14:paraId="24AC433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regionwise_packing( payloadSize )</w:t>
            </w:r>
          </w:p>
        </w:tc>
        <w:tc>
          <w:tcPr>
            <w:tcW w:w="1157" w:type="dxa"/>
          </w:tcPr>
          <w:p w14:paraId="7F9B6154"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7E85AB80" w14:textId="77777777" w:rsidTr="001306D5">
        <w:trPr>
          <w:cantSplit/>
          <w:jc w:val="center"/>
        </w:trPr>
        <w:tc>
          <w:tcPr>
            <w:tcW w:w="7920" w:type="dxa"/>
          </w:tcPr>
          <w:p w14:paraId="06DB259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156 )</w:t>
            </w:r>
          </w:p>
        </w:tc>
        <w:tc>
          <w:tcPr>
            <w:tcW w:w="1157" w:type="dxa"/>
          </w:tcPr>
          <w:p w14:paraId="203DD0F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1DAA024A" w14:textId="77777777" w:rsidTr="001306D5">
        <w:trPr>
          <w:cantSplit/>
          <w:jc w:val="center"/>
        </w:trPr>
        <w:tc>
          <w:tcPr>
            <w:tcW w:w="7920" w:type="dxa"/>
          </w:tcPr>
          <w:p w14:paraId="69115AAA"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omni_viewport( payloadSize )</w:t>
            </w:r>
          </w:p>
        </w:tc>
        <w:tc>
          <w:tcPr>
            <w:tcW w:w="1157" w:type="dxa"/>
          </w:tcPr>
          <w:p w14:paraId="59D00DB0"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8E44B76" w14:textId="77777777" w:rsidTr="001306D5">
        <w:trPr>
          <w:cantSplit/>
          <w:jc w:val="center"/>
        </w:trPr>
        <w:tc>
          <w:tcPr>
            <w:tcW w:w="7920" w:type="dxa"/>
          </w:tcPr>
          <w:p w14:paraId="1E26933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157 )</w:t>
            </w:r>
          </w:p>
        </w:tc>
        <w:tc>
          <w:tcPr>
            <w:tcW w:w="1157" w:type="dxa"/>
          </w:tcPr>
          <w:p w14:paraId="48E9B57D"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1D7CDBA" w14:textId="77777777" w:rsidTr="001306D5">
        <w:trPr>
          <w:cantSplit/>
          <w:jc w:val="center"/>
        </w:trPr>
        <w:tc>
          <w:tcPr>
            <w:tcW w:w="7920" w:type="dxa"/>
          </w:tcPr>
          <w:p w14:paraId="792FB98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regional_nesting( payloadSize )</w:t>
            </w:r>
          </w:p>
        </w:tc>
        <w:tc>
          <w:tcPr>
            <w:tcW w:w="1157" w:type="dxa"/>
          </w:tcPr>
          <w:p w14:paraId="36EDF4D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713AE74" w14:textId="77777777" w:rsidTr="001306D5">
        <w:trPr>
          <w:cantSplit/>
          <w:jc w:val="center"/>
        </w:trPr>
        <w:tc>
          <w:tcPr>
            <w:tcW w:w="7920" w:type="dxa"/>
          </w:tcPr>
          <w:p w14:paraId="2EFC33AF"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158 )</w:t>
            </w:r>
          </w:p>
        </w:tc>
        <w:tc>
          <w:tcPr>
            <w:tcW w:w="1157" w:type="dxa"/>
          </w:tcPr>
          <w:p w14:paraId="1C57959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D042D9F" w14:textId="77777777" w:rsidTr="001306D5">
        <w:trPr>
          <w:cantSplit/>
          <w:jc w:val="center"/>
        </w:trPr>
        <w:tc>
          <w:tcPr>
            <w:tcW w:w="7920" w:type="dxa"/>
          </w:tcPr>
          <w:p w14:paraId="7918931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mcts_extraction_info_sets( payloadSize )</w:t>
            </w:r>
          </w:p>
        </w:tc>
        <w:tc>
          <w:tcPr>
            <w:tcW w:w="1157" w:type="dxa"/>
          </w:tcPr>
          <w:p w14:paraId="3ED002B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0DB5306" w14:textId="77777777" w:rsidTr="001306D5">
        <w:trPr>
          <w:cantSplit/>
          <w:jc w:val="center"/>
        </w:trPr>
        <w:tc>
          <w:tcPr>
            <w:tcW w:w="7920" w:type="dxa"/>
          </w:tcPr>
          <w:p w14:paraId="34570720"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159 )</w:t>
            </w:r>
          </w:p>
        </w:tc>
        <w:tc>
          <w:tcPr>
            <w:tcW w:w="1157" w:type="dxa"/>
          </w:tcPr>
          <w:p w14:paraId="09B932B7"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C3DFDEB" w14:textId="77777777" w:rsidTr="001306D5">
        <w:trPr>
          <w:cantSplit/>
          <w:jc w:val="center"/>
        </w:trPr>
        <w:tc>
          <w:tcPr>
            <w:tcW w:w="7920" w:type="dxa"/>
          </w:tcPr>
          <w:p w14:paraId="190CDE0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mcts_extraction_info_nesting( payloadSize )</w:t>
            </w:r>
          </w:p>
        </w:tc>
        <w:tc>
          <w:tcPr>
            <w:tcW w:w="1157" w:type="dxa"/>
          </w:tcPr>
          <w:p w14:paraId="1DAE8C0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26C23DC" w14:textId="77777777" w:rsidTr="001306D5">
        <w:trPr>
          <w:cantSplit/>
          <w:jc w:val="center"/>
        </w:trPr>
        <w:tc>
          <w:tcPr>
            <w:tcW w:w="7920" w:type="dxa"/>
          </w:tcPr>
          <w:p w14:paraId="01430E5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160 )</w:t>
            </w:r>
          </w:p>
        </w:tc>
        <w:tc>
          <w:tcPr>
            <w:tcW w:w="1157" w:type="dxa"/>
          </w:tcPr>
          <w:p w14:paraId="048AF88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A9A8C64" w14:textId="77777777" w:rsidTr="001306D5">
        <w:trPr>
          <w:cantSplit/>
          <w:jc w:val="center"/>
        </w:trPr>
        <w:tc>
          <w:tcPr>
            <w:tcW w:w="7920" w:type="dxa"/>
          </w:tcPr>
          <w:p w14:paraId="69A8A0B2" w14:textId="4C4394A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layers_not_present(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0529AB3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3882542" w14:textId="77777777" w:rsidTr="001306D5">
        <w:trPr>
          <w:cantSplit/>
          <w:jc w:val="center"/>
        </w:trPr>
        <w:tc>
          <w:tcPr>
            <w:tcW w:w="7920" w:type="dxa"/>
          </w:tcPr>
          <w:p w14:paraId="0608944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161 )</w:t>
            </w:r>
          </w:p>
        </w:tc>
        <w:tc>
          <w:tcPr>
            <w:tcW w:w="1157" w:type="dxa"/>
          </w:tcPr>
          <w:p w14:paraId="122D00E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3183326" w14:textId="77777777" w:rsidTr="001306D5">
        <w:trPr>
          <w:cantSplit/>
          <w:jc w:val="center"/>
        </w:trPr>
        <w:tc>
          <w:tcPr>
            <w:tcW w:w="7920" w:type="dxa"/>
          </w:tcPr>
          <w:p w14:paraId="790A4D88" w14:textId="57AB2FF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inter_layer_constrained_tile_sets(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1B4D6494"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D000723" w14:textId="77777777" w:rsidTr="001306D5">
        <w:trPr>
          <w:cantSplit/>
          <w:jc w:val="center"/>
        </w:trPr>
        <w:tc>
          <w:tcPr>
            <w:tcW w:w="7920" w:type="dxa"/>
          </w:tcPr>
          <w:p w14:paraId="526EE0D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162 )</w:t>
            </w:r>
          </w:p>
        </w:tc>
        <w:tc>
          <w:tcPr>
            <w:tcW w:w="1157" w:type="dxa"/>
          </w:tcPr>
          <w:p w14:paraId="02B38B9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5A3D86" w14:textId="77777777" w:rsidTr="001306D5">
        <w:trPr>
          <w:cantSplit/>
          <w:jc w:val="center"/>
        </w:trPr>
        <w:tc>
          <w:tcPr>
            <w:tcW w:w="7920" w:type="dxa"/>
          </w:tcPr>
          <w:p w14:paraId="451EA248" w14:textId="5D5B503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bsp_nesting(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434489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717C57" w14:textId="77777777" w:rsidTr="001306D5">
        <w:trPr>
          <w:cantSplit/>
          <w:jc w:val="center"/>
        </w:trPr>
        <w:tc>
          <w:tcPr>
            <w:tcW w:w="7920" w:type="dxa"/>
          </w:tcPr>
          <w:p w14:paraId="1BF7065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163 )</w:t>
            </w:r>
          </w:p>
        </w:tc>
        <w:tc>
          <w:tcPr>
            <w:tcW w:w="1157" w:type="dxa"/>
          </w:tcPr>
          <w:p w14:paraId="6EBBD89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44E8D8F" w14:textId="77777777" w:rsidTr="001306D5">
        <w:trPr>
          <w:cantSplit/>
          <w:jc w:val="center"/>
        </w:trPr>
        <w:tc>
          <w:tcPr>
            <w:tcW w:w="7920" w:type="dxa"/>
          </w:tcPr>
          <w:p w14:paraId="17BBDAC4" w14:textId="1321777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bsp_initial_arrival_time(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1CC45DC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D6C375D" w14:textId="77777777" w:rsidTr="001306D5">
        <w:trPr>
          <w:cantSplit/>
          <w:jc w:val="center"/>
        </w:trPr>
        <w:tc>
          <w:tcPr>
            <w:tcW w:w="7920" w:type="dxa"/>
          </w:tcPr>
          <w:p w14:paraId="449980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164 )</w:t>
            </w:r>
          </w:p>
        </w:tc>
        <w:tc>
          <w:tcPr>
            <w:tcW w:w="1157" w:type="dxa"/>
          </w:tcPr>
          <w:p w14:paraId="4FF176E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5C1AACA" w14:textId="77777777" w:rsidTr="001306D5">
        <w:trPr>
          <w:cantSplit/>
          <w:jc w:val="center"/>
        </w:trPr>
        <w:tc>
          <w:tcPr>
            <w:tcW w:w="7920" w:type="dxa"/>
          </w:tcPr>
          <w:p w14:paraId="3B94DFC0" w14:textId="05F10B7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sub_bitstream_property(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5958910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276F0A1" w14:textId="77777777" w:rsidTr="001306D5">
        <w:trPr>
          <w:cantSplit/>
          <w:jc w:val="center"/>
        </w:trPr>
        <w:tc>
          <w:tcPr>
            <w:tcW w:w="7920" w:type="dxa"/>
          </w:tcPr>
          <w:p w14:paraId="61C1E60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165 )</w:t>
            </w:r>
          </w:p>
        </w:tc>
        <w:tc>
          <w:tcPr>
            <w:tcW w:w="1157" w:type="dxa"/>
          </w:tcPr>
          <w:p w14:paraId="66A2111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8E0CC9" w14:textId="77777777" w:rsidTr="001306D5">
        <w:trPr>
          <w:cantSplit/>
          <w:jc w:val="center"/>
        </w:trPr>
        <w:tc>
          <w:tcPr>
            <w:tcW w:w="7920" w:type="dxa"/>
          </w:tcPr>
          <w:p w14:paraId="57FA36B0" w14:textId="0B528C8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alpha_channel_info(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3510F4D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A0BF455" w14:textId="77777777" w:rsidTr="001306D5">
        <w:trPr>
          <w:cantSplit/>
          <w:jc w:val="center"/>
        </w:trPr>
        <w:tc>
          <w:tcPr>
            <w:tcW w:w="7920" w:type="dxa"/>
          </w:tcPr>
          <w:p w14:paraId="728D60B2"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166 )</w:t>
            </w:r>
          </w:p>
        </w:tc>
        <w:tc>
          <w:tcPr>
            <w:tcW w:w="1157" w:type="dxa"/>
          </w:tcPr>
          <w:p w14:paraId="34C3792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D2A5FE4" w14:textId="77777777" w:rsidTr="001306D5">
        <w:trPr>
          <w:cantSplit/>
          <w:jc w:val="center"/>
        </w:trPr>
        <w:tc>
          <w:tcPr>
            <w:tcW w:w="7920" w:type="dxa"/>
          </w:tcPr>
          <w:p w14:paraId="47A943EF" w14:textId="78E61A3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overlay_info(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43A0069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5B76B6" w14:textId="77777777" w:rsidTr="001306D5">
        <w:trPr>
          <w:cantSplit/>
          <w:jc w:val="center"/>
        </w:trPr>
        <w:tc>
          <w:tcPr>
            <w:tcW w:w="7920" w:type="dxa"/>
          </w:tcPr>
          <w:p w14:paraId="0DADAA2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167 )</w:t>
            </w:r>
          </w:p>
        </w:tc>
        <w:tc>
          <w:tcPr>
            <w:tcW w:w="1157" w:type="dxa"/>
          </w:tcPr>
          <w:p w14:paraId="5A64C16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63F32A5" w14:textId="77777777" w:rsidTr="001306D5">
        <w:trPr>
          <w:cantSplit/>
          <w:jc w:val="center"/>
        </w:trPr>
        <w:tc>
          <w:tcPr>
            <w:tcW w:w="7920" w:type="dxa"/>
          </w:tcPr>
          <w:p w14:paraId="5DE6011A" w14:textId="2E89986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temporal_mv_prediction_constraints(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5BC52C3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414F6E4" w14:textId="77777777" w:rsidTr="001306D5">
        <w:trPr>
          <w:cantSplit/>
          <w:jc w:val="center"/>
        </w:trPr>
        <w:tc>
          <w:tcPr>
            <w:tcW w:w="7920" w:type="dxa"/>
          </w:tcPr>
          <w:p w14:paraId="3186C1E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168 )</w:t>
            </w:r>
          </w:p>
        </w:tc>
        <w:tc>
          <w:tcPr>
            <w:tcW w:w="1157" w:type="dxa"/>
          </w:tcPr>
          <w:p w14:paraId="19C98C3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E60E703" w14:textId="77777777" w:rsidTr="001306D5">
        <w:trPr>
          <w:cantSplit/>
          <w:jc w:val="center"/>
        </w:trPr>
        <w:tc>
          <w:tcPr>
            <w:tcW w:w="7920" w:type="dxa"/>
          </w:tcPr>
          <w:p w14:paraId="13506BA9" w14:textId="6FA7DC1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frame_field_info(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0F3EFC4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2663E16" w14:textId="77777777" w:rsidTr="001306D5">
        <w:trPr>
          <w:cantSplit/>
          <w:jc w:val="center"/>
        </w:trPr>
        <w:tc>
          <w:tcPr>
            <w:tcW w:w="7920" w:type="dxa"/>
          </w:tcPr>
          <w:p w14:paraId="668B59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176 )</w:t>
            </w:r>
          </w:p>
        </w:tc>
        <w:tc>
          <w:tcPr>
            <w:tcW w:w="1157" w:type="dxa"/>
          </w:tcPr>
          <w:p w14:paraId="0AEC9D9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4D7D1B5" w14:textId="77777777" w:rsidTr="001306D5">
        <w:trPr>
          <w:cantSplit/>
          <w:jc w:val="center"/>
        </w:trPr>
        <w:tc>
          <w:tcPr>
            <w:tcW w:w="7920" w:type="dxa"/>
          </w:tcPr>
          <w:p w14:paraId="1768AD7C" w14:textId="15B42FAF"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three_dimensional_reference_displays_info(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25D4193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0033538" w14:textId="77777777" w:rsidTr="001306D5">
        <w:trPr>
          <w:cantSplit/>
          <w:jc w:val="center"/>
        </w:trPr>
        <w:tc>
          <w:tcPr>
            <w:tcW w:w="7920" w:type="dxa"/>
          </w:tcPr>
          <w:p w14:paraId="7694E33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177 )</w:t>
            </w:r>
          </w:p>
        </w:tc>
        <w:tc>
          <w:tcPr>
            <w:tcW w:w="1157" w:type="dxa"/>
          </w:tcPr>
          <w:p w14:paraId="48DDCCB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B2FAAF7" w14:textId="77777777" w:rsidTr="001306D5">
        <w:trPr>
          <w:cantSplit/>
          <w:jc w:val="center"/>
        </w:trPr>
        <w:tc>
          <w:tcPr>
            <w:tcW w:w="7920" w:type="dxa"/>
          </w:tcPr>
          <w:p w14:paraId="161D4351" w14:textId="3C961CD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depth_representation_info(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7BAC471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FC1D185" w14:textId="77777777" w:rsidTr="001306D5">
        <w:trPr>
          <w:cantSplit/>
          <w:jc w:val="center"/>
        </w:trPr>
        <w:tc>
          <w:tcPr>
            <w:tcW w:w="7920" w:type="dxa"/>
          </w:tcPr>
          <w:p w14:paraId="0EBE75C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178 )</w:t>
            </w:r>
          </w:p>
        </w:tc>
        <w:tc>
          <w:tcPr>
            <w:tcW w:w="1157" w:type="dxa"/>
          </w:tcPr>
          <w:p w14:paraId="3BB87DE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95B1160" w14:textId="77777777" w:rsidTr="001306D5">
        <w:trPr>
          <w:cantSplit/>
          <w:jc w:val="center"/>
        </w:trPr>
        <w:tc>
          <w:tcPr>
            <w:tcW w:w="7920" w:type="dxa"/>
          </w:tcPr>
          <w:p w14:paraId="398F984F" w14:textId="65DC92B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multiview_scene_info(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54D2E2F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7D56C35" w14:textId="77777777" w:rsidTr="001306D5">
        <w:trPr>
          <w:cantSplit/>
          <w:jc w:val="center"/>
        </w:trPr>
        <w:tc>
          <w:tcPr>
            <w:tcW w:w="7920" w:type="dxa"/>
          </w:tcPr>
          <w:p w14:paraId="75B6675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179 )</w:t>
            </w:r>
          </w:p>
        </w:tc>
        <w:tc>
          <w:tcPr>
            <w:tcW w:w="1157" w:type="dxa"/>
          </w:tcPr>
          <w:p w14:paraId="71A6674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656E4DE" w14:textId="77777777" w:rsidTr="001306D5">
        <w:trPr>
          <w:cantSplit/>
          <w:jc w:val="center"/>
        </w:trPr>
        <w:tc>
          <w:tcPr>
            <w:tcW w:w="7920" w:type="dxa"/>
          </w:tcPr>
          <w:p w14:paraId="71A4FD80" w14:textId="59F60618"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multiview_acquisition_info(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619E05F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220529C" w14:textId="77777777" w:rsidTr="001306D5">
        <w:trPr>
          <w:cantSplit/>
          <w:jc w:val="center"/>
        </w:trPr>
        <w:tc>
          <w:tcPr>
            <w:tcW w:w="7920" w:type="dxa"/>
          </w:tcPr>
          <w:p w14:paraId="4E96C4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180 )</w:t>
            </w:r>
          </w:p>
        </w:tc>
        <w:tc>
          <w:tcPr>
            <w:tcW w:w="1157" w:type="dxa"/>
          </w:tcPr>
          <w:p w14:paraId="090AE5D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BDF2BB5" w14:textId="77777777" w:rsidTr="001306D5">
        <w:trPr>
          <w:cantSplit/>
          <w:jc w:val="center"/>
        </w:trPr>
        <w:tc>
          <w:tcPr>
            <w:tcW w:w="7920" w:type="dxa"/>
          </w:tcPr>
          <w:p w14:paraId="2D0DD48F" w14:textId="4E54B1B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multiview_view_position(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06A03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78D4069" w14:textId="77777777" w:rsidTr="001306D5">
        <w:trPr>
          <w:cantSplit/>
          <w:jc w:val="center"/>
        </w:trPr>
        <w:tc>
          <w:tcPr>
            <w:tcW w:w="7920" w:type="dxa"/>
          </w:tcPr>
          <w:p w14:paraId="4B9CA0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181 )</w:t>
            </w:r>
          </w:p>
        </w:tc>
        <w:tc>
          <w:tcPr>
            <w:tcW w:w="1157" w:type="dxa"/>
          </w:tcPr>
          <w:p w14:paraId="52CD42E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D913B2" w14:textId="77777777" w:rsidTr="001306D5">
        <w:trPr>
          <w:cantSplit/>
          <w:jc w:val="center"/>
        </w:trPr>
        <w:tc>
          <w:tcPr>
            <w:tcW w:w="7920" w:type="dxa"/>
          </w:tcPr>
          <w:p w14:paraId="70ECCC77" w14:textId="2232A202"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alternative_depth_info( payloadSize )  /* specified in Annex </w:t>
            </w:r>
            <w:r>
              <w:rPr>
                <w:rFonts w:eastAsia="Malgun Gothic"/>
                <w:sz w:val="20"/>
                <w:lang w:val="en-CA"/>
              </w:rPr>
              <w:t>I</w:t>
            </w:r>
            <w:r w:rsidRPr="00B5478D">
              <w:rPr>
                <w:rFonts w:eastAsia="Malgun Gothic"/>
                <w:sz w:val="20"/>
                <w:lang w:val="en-CA"/>
              </w:rPr>
              <w:t xml:space="preserve"> */</w:t>
            </w:r>
          </w:p>
        </w:tc>
        <w:tc>
          <w:tcPr>
            <w:tcW w:w="1157" w:type="dxa"/>
          </w:tcPr>
          <w:p w14:paraId="476CE6A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B9C3E63" w14:textId="77777777" w:rsidTr="001306D5">
        <w:trPr>
          <w:cantSplit/>
          <w:jc w:val="center"/>
        </w:trPr>
        <w:tc>
          <w:tcPr>
            <w:tcW w:w="7920" w:type="dxa"/>
          </w:tcPr>
          <w:p w14:paraId="1DD55FA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t>else if( payloadType  = =  200 )</w:t>
            </w:r>
          </w:p>
        </w:tc>
        <w:tc>
          <w:tcPr>
            <w:tcW w:w="1157" w:type="dxa"/>
          </w:tcPr>
          <w:p w14:paraId="1DC2F7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524B7BE" w14:textId="77777777" w:rsidTr="001306D5">
        <w:trPr>
          <w:cantSplit/>
          <w:jc w:val="center"/>
        </w:trPr>
        <w:tc>
          <w:tcPr>
            <w:tcW w:w="7920" w:type="dxa"/>
          </w:tcPr>
          <w:p w14:paraId="1412319C"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r>
            <w:r w:rsidRPr="00B5478D">
              <w:rPr>
                <w:rFonts w:eastAsia="Malgun Gothic"/>
                <w:sz w:val="20"/>
                <w:lang w:val="en-CA" w:eastAsia="zh-CN"/>
              </w:rPr>
              <w:tab/>
            </w:r>
            <w:r w:rsidRPr="00B5478D">
              <w:rPr>
                <w:rFonts w:ascii="Times" w:eastAsia="Malgun Gothic" w:hAnsi="Times"/>
                <w:sz w:val="20"/>
                <w:lang w:val="en-CA" w:eastAsia="zh-CN"/>
              </w:rPr>
              <w:t>sei_manifest</w:t>
            </w:r>
            <w:r w:rsidRPr="00B5478D">
              <w:rPr>
                <w:rFonts w:eastAsia="Malgun Gothic"/>
                <w:sz w:val="20"/>
                <w:lang w:val="en-CA" w:eastAsia="zh-CN"/>
              </w:rPr>
              <w:t>( payloadSize )</w:t>
            </w:r>
          </w:p>
        </w:tc>
        <w:tc>
          <w:tcPr>
            <w:tcW w:w="1157" w:type="dxa"/>
          </w:tcPr>
          <w:p w14:paraId="1905F8C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B6069F4" w14:textId="77777777" w:rsidTr="001306D5">
        <w:trPr>
          <w:cantSplit/>
          <w:jc w:val="center"/>
        </w:trPr>
        <w:tc>
          <w:tcPr>
            <w:tcW w:w="7920" w:type="dxa"/>
          </w:tcPr>
          <w:p w14:paraId="3CA9AD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lastRenderedPageBreak/>
              <w:tab/>
            </w:r>
            <w:r w:rsidRPr="00B5478D">
              <w:rPr>
                <w:rFonts w:ascii="Times" w:eastAsia="Malgun Gothic" w:hAnsi="Times"/>
                <w:sz w:val="20"/>
                <w:lang w:val="en-CA" w:eastAsia="zh-CN"/>
              </w:rPr>
              <w:tab/>
              <w:t>else if( payloadType  = =  201 )</w:t>
            </w:r>
          </w:p>
        </w:tc>
        <w:tc>
          <w:tcPr>
            <w:tcW w:w="1157" w:type="dxa"/>
          </w:tcPr>
          <w:p w14:paraId="5469013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30264D" w14:textId="77777777" w:rsidTr="001306D5">
        <w:trPr>
          <w:cantSplit/>
          <w:jc w:val="center"/>
        </w:trPr>
        <w:tc>
          <w:tcPr>
            <w:tcW w:w="7920" w:type="dxa"/>
          </w:tcPr>
          <w:p w14:paraId="1CCDA0B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tab/>
            </w:r>
            <w:r w:rsidRPr="00B5478D">
              <w:rPr>
                <w:rFonts w:ascii="Times" w:eastAsia="Malgun Gothic" w:hAnsi="Times"/>
                <w:sz w:val="20"/>
                <w:lang w:val="en-CA" w:eastAsia="zh-CN"/>
              </w:rPr>
              <w:tab/>
            </w:r>
            <w:r w:rsidRPr="00B5478D">
              <w:rPr>
                <w:rFonts w:ascii="Times" w:eastAsia="Malgun Gothic" w:hAnsi="Times"/>
                <w:sz w:val="20"/>
                <w:lang w:val="en-CA" w:eastAsia="zh-CN"/>
              </w:rPr>
              <w:tab/>
              <w:t>sei_prefix_indication( payloadSize )</w:t>
            </w:r>
          </w:p>
        </w:tc>
        <w:tc>
          <w:tcPr>
            <w:tcW w:w="1157" w:type="dxa"/>
          </w:tcPr>
          <w:p w14:paraId="179B559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937CC74" w14:textId="77777777" w:rsidTr="0087357B">
        <w:trPr>
          <w:cantSplit/>
          <w:jc w:val="center"/>
        </w:trPr>
        <w:tc>
          <w:tcPr>
            <w:tcW w:w="7920" w:type="dxa"/>
          </w:tcPr>
          <w:p w14:paraId="17E1BBFF"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t>else if( payloadType  = =  202 )</w:t>
            </w:r>
          </w:p>
        </w:tc>
        <w:tc>
          <w:tcPr>
            <w:tcW w:w="1157" w:type="dxa"/>
          </w:tcPr>
          <w:p w14:paraId="49F5E3FA"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17A4F6B2" w14:textId="77777777" w:rsidTr="0087357B">
        <w:trPr>
          <w:cantSplit/>
          <w:jc w:val="center"/>
        </w:trPr>
        <w:tc>
          <w:tcPr>
            <w:tcW w:w="7920" w:type="dxa"/>
          </w:tcPr>
          <w:p w14:paraId="6CAB67CA"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r>
            <w:r w:rsidRPr="00B5478D">
              <w:rPr>
                <w:rFonts w:ascii="Times" w:eastAsia="Malgun Gothic" w:hAnsi="Times"/>
                <w:sz w:val="20"/>
                <w:lang w:val="en-CA"/>
              </w:rPr>
              <w:tab/>
              <w:t>annotated_regions( payloadSize )</w:t>
            </w:r>
          </w:p>
        </w:tc>
        <w:tc>
          <w:tcPr>
            <w:tcW w:w="1157" w:type="dxa"/>
          </w:tcPr>
          <w:p w14:paraId="06B98EB9"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003374F9" w14:textId="77777777" w:rsidTr="001306D5">
        <w:trPr>
          <w:cantSplit/>
          <w:jc w:val="center"/>
        </w:trPr>
        <w:tc>
          <w:tcPr>
            <w:tcW w:w="7920" w:type="dxa"/>
          </w:tcPr>
          <w:p w14:paraId="4C335238" w14:textId="49FE1BCC"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else if( payloadType  = =  203 )</w:t>
            </w:r>
          </w:p>
        </w:tc>
        <w:tc>
          <w:tcPr>
            <w:tcW w:w="1157" w:type="dxa"/>
          </w:tcPr>
          <w:p w14:paraId="67E6115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729779" w14:textId="77777777" w:rsidTr="001306D5">
        <w:trPr>
          <w:cantSplit/>
          <w:jc w:val="center"/>
        </w:trPr>
        <w:tc>
          <w:tcPr>
            <w:tcW w:w="7920" w:type="dxa"/>
          </w:tcPr>
          <w:p w14:paraId="511B2370" w14:textId="0B7DE91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shutter_interval_info( payloadSize )</w:t>
            </w:r>
          </w:p>
        </w:tc>
        <w:tc>
          <w:tcPr>
            <w:tcW w:w="1157" w:type="dxa"/>
          </w:tcPr>
          <w:p w14:paraId="192B554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9823A6F" w14:textId="77777777" w:rsidTr="001306D5">
        <w:trPr>
          <w:cantSplit/>
          <w:jc w:val="center"/>
        </w:trPr>
        <w:tc>
          <w:tcPr>
            <w:tcW w:w="7920" w:type="dxa"/>
          </w:tcPr>
          <w:p w14:paraId="7B3A2FA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02426DF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D5A06C8" w14:textId="77777777" w:rsidTr="001306D5">
        <w:trPr>
          <w:cantSplit/>
          <w:jc w:val="center"/>
        </w:trPr>
        <w:tc>
          <w:tcPr>
            <w:tcW w:w="7920" w:type="dxa"/>
          </w:tcPr>
          <w:p w14:paraId="24087E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74EFC4B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2B3006E" w14:textId="77777777" w:rsidTr="001306D5">
        <w:trPr>
          <w:cantSplit/>
          <w:jc w:val="center"/>
        </w:trPr>
        <w:tc>
          <w:tcPr>
            <w:tcW w:w="7920" w:type="dxa"/>
          </w:tcPr>
          <w:p w14:paraId="71C2F4F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else /* nal_unit_type  = =  SUFFIX_SEI_NUT */</w:t>
            </w:r>
          </w:p>
        </w:tc>
        <w:tc>
          <w:tcPr>
            <w:tcW w:w="1157" w:type="dxa"/>
          </w:tcPr>
          <w:p w14:paraId="5F3C2DB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B0E6EFC" w14:textId="77777777" w:rsidTr="001306D5">
        <w:trPr>
          <w:cantSplit/>
          <w:jc w:val="center"/>
        </w:trPr>
        <w:tc>
          <w:tcPr>
            <w:tcW w:w="7920" w:type="dxa"/>
          </w:tcPr>
          <w:p w14:paraId="482436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3 )</w:t>
            </w:r>
          </w:p>
        </w:tc>
        <w:tc>
          <w:tcPr>
            <w:tcW w:w="1157" w:type="dxa"/>
          </w:tcPr>
          <w:p w14:paraId="305940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760DF4C" w14:textId="77777777" w:rsidTr="001306D5">
        <w:trPr>
          <w:cantSplit/>
          <w:jc w:val="center"/>
        </w:trPr>
        <w:tc>
          <w:tcPr>
            <w:tcW w:w="7920" w:type="dxa"/>
          </w:tcPr>
          <w:p w14:paraId="23C4AC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4B2862B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550CF37" w14:textId="77777777" w:rsidTr="001306D5">
        <w:trPr>
          <w:cantSplit/>
          <w:jc w:val="center"/>
        </w:trPr>
        <w:tc>
          <w:tcPr>
            <w:tcW w:w="7920" w:type="dxa"/>
          </w:tcPr>
          <w:p w14:paraId="0A63635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21E7D12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9E2DDDF" w14:textId="77777777" w:rsidTr="001306D5">
        <w:trPr>
          <w:cantSplit/>
          <w:jc w:val="center"/>
        </w:trPr>
        <w:tc>
          <w:tcPr>
            <w:tcW w:w="7920" w:type="dxa"/>
          </w:tcPr>
          <w:p w14:paraId="182A54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2AF23B8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2ECA2AF" w14:textId="77777777" w:rsidTr="001306D5">
        <w:trPr>
          <w:cantSplit/>
          <w:jc w:val="center"/>
        </w:trPr>
        <w:tc>
          <w:tcPr>
            <w:tcW w:w="7920" w:type="dxa"/>
          </w:tcPr>
          <w:p w14:paraId="7F668B7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1C00BA0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D75A339" w14:textId="77777777" w:rsidTr="001306D5">
        <w:trPr>
          <w:cantSplit/>
          <w:jc w:val="center"/>
        </w:trPr>
        <w:tc>
          <w:tcPr>
            <w:tcW w:w="7920" w:type="dxa"/>
          </w:tcPr>
          <w:p w14:paraId="2B2A0A1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06D2BBA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690B14E" w14:textId="77777777" w:rsidTr="001306D5">
        <w:trPr>
          <w:cantSplit/>
          <w:jc w:val="center"/>
        </w:trPr>
        <w:tc>
          <w:tcPr>
            <w:tcW w:w="7920" w:type="dxa"/>
          </w:tcPr>
          <w:p w14:paraId="0503AC5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78F6FE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4D6BA8C" w14:textId="77777777" w:rsidTr="001306D5">
        <w:trPr>
          <w:cantSplit/>
          <w:jc w:val="center"/>
        </w:trPr>
        <w:tc>
          <w:tcPr>
            <w:tcW w:w="7920" w:type="dxa"/>
          </w:tcPr>
          <w:p w14:paraId="67EED2D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501AF28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1E90D17" w14:textId="77777777" w:rsidTr="001306D5">
        <w:trPr>
          <w:cantSplit/>
          <w:jc w:val="center"/>
        </w:trPr>
        <w:tc>
          <w:tcPr>
            <w:tcW w:w="7920" w:type="dxa"/>
          </w:tcPr>
          <w:p w14:paraId="2CBF6BB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22 )</w:t>
            </w:r>
          </w:p>
        </w:tc>
        <w:tc>
          <w:tcPr>
            <w:tcW w:w="1157" w:type="dxa"/>
          </w:tcPr>
          <w:p w14:paraId="46944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0D66FF74" w14:textId="77777777" w:rsidTr="001306D5">
        <w:trPr>
          <w:cantSplit/>
          <w:jc w:val="center"/>
        </w:trPr>
        <w:tc>
          <w:tcPr>
            <w:tcW w:w="7920" w:type="dxa"/>
          </w:tcPr>
          <w:p w14:paraId="24A812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5EE1898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29C8774" w14:textId="77777777" w:rsidTr="001306D5">
        <w:trPr>
          <w:cantSplit/>
          <w:jc w:val="center"/>
        </w:trPr>
        <w:tc>
          <w:tcPr>
            <w:tcW w:w="7920" w:type="dxa"/>
          </w:tcPr>
          <w:p w14:paraId="4362CA1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132 )</w:t>
            </w:r>
          </w:p>
        </w:tc>
        <w:tc>
          <w:tcPr>
            <w:tcW w:w="1157" w:type="dxa"/>
          </w:tcPr>
          <w:p w14:paraId="3FEF18F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CBCC7B" w14:textId="77777777" w:rsidTr="001306D5">
        <w:trPr>
          <w:cantSplit/>
          <w:jc w:val="center"/>
        </w:trPr>
        <w:tc>
          <w:tcPr>
            <w:tcW w:w="7920" w:type="dxa"/>
          </w:tcPr>
          <w:p w14:paraId="5A0545E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decoded_picture_hash( payloadSize )</w:t>
            </w:r>
          </w:p>
        </w:tc>
        <w:tc>
          <w:tcPr>
            <w:tcW w:w="1157" w:type="dxa"/>
          </w:tcPr>
          <w:p w14:paraId="17589EA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86156B0" w14:textId="77777777" w:rsidTr="001306D5">
        <w:trPr>
          <w:cantSplit/>
          <w:jc w:val="center"/>
        </w:trPr>
        <w:tc>
          <w:tcPr>
            <w:tcW w:w="7920" w:type="dxa"/>
          </w:tcPr>
          <w:p w14:paraId="4E7053A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146 )</w:t>
            </w:r>
          </w:p>
        </w:tc>
        <w:tc>
          <w:tcPr>
            <w:tcW w:w="1157" w:type="dxa"/>
          </w:tcPr>
          <w:p w14:paraId="4646777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C6E9F1C" w14:textId="77777777" w:rsidTr="001306D5">
        <w:trPr>
          <w:cantSplit/>
          <w:jc w:val="center"/>
        </w:trPr>
        <w:tc>
          <w:tcPr>
            <w:tcW w:w="7920" w:type="dxa"/>
          </w:tcPr>
          <w:p w14:paraId="6947649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coded_region_completion( payloadSize )</w:t>
            </w:r>
          </w:p>
        </w:tc>
        <w:tc>
          <w:tcPr>
            <w:tcW w:w="1157" w:type="dxa"/>
          </w:tcPr>
          <w:p w14:paraId="72EB001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8C17E14" w14:textId="77777777" w:rsidTr="001306D5">
        <w:trPr>
          <w:cantSplit/>
          <w:jc w:val="center"/>
        </w:trPr>
        <w:tc>
          <w:tcPr>
            <w:tcW w:w="7920" w:type="dxa"/>
          </w:tcPr>
          <w:p w14:paraId="7ADAD6A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3869AA9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9BC773E" w14:textId="77777777" w:rsidTr="001306D5">
        <w:trPr>
          <w:cantSplit/>
          <w:jc w:val="center"/>
        </w:trPr>
        <w:tc>
          <w:tcPr>
            <w:tcW w:w="7920" w:type="dxa"/>
          </w:tcPr>
          <w:p w14:paraId="420E93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443754C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A600CD7" w14:textId="77777777" w:rsidTr="001306D5">
        <w:trPr>
          <w:cantSplit/>
          <w:jc w:val="center"/>
        </w:trPr>
        <w:tc>
          <w:tcPr>
            <w:tcW w:w="7920" w:type="dxa"/>
          </w:tcPr>
          <w:p w14:paraId="6E373F4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more_data_in_payload( ) ) {</w:t>
            </w:r>
          </w:p>
        </w:tc>
        <w:tc>
          <w:tcPr>
            <w:tcW w:w="1157" w:type="dxa"/>
          </w:tcPr>
          <w:p w14:paraId="5883FBC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A7E4E8C" w14:textId="77777777" w:rsidTr="001306D5">
        <w:trPr>
          <w:cantSplit/>
          <w:jc w:val="center"/>
        </w:trPr>
        <w:tc>
          <w:tcPr>
            <w:tcW w:w="7920" w:type="dxa"/>
          </w:tcPr>
          <w:p w14:paraId="31D9696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payload_extension_present( ) )</w:t>
            </w:r>
          </w:p>
        </w:tc>
        <w:tc>
          <w:tcPr>
            <w:tcW w:w="1157" w:type="dxa"/>
          </w:tcPr>
          <w:p w14:paraId="7CAC567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C8564A0" w14:textId="77777777" w:rsidTr="001306D5">
        <w:trPr>
          <w:cantSplit/>
          <w:jc w:val="center"/>
        </w:trPr>
        <w:tc>
          <w:tcPr>
            <w:tcW w:w="7920" w:type="dxa"/>
          </w:tcPr>
          <w:p w14:paraId="5A9854F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b/>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reserved_payload_extension_data</w:t>
            </w:r>
          </w:p>
        </w:tc>
        <w:tc>
          <w:tcPr>
            <w:tcW w:w="1157" w:type="dxa"/>
          </w:tcPr>
          <w:p w14:paraId="21001DD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u(v)</w:t>
            </w:r>
          </w:p>
        </w:tc>
      </w:tr>
      <w:tr w:rsidR="0087357B" w:rsidRPr="009C03B9" w14:paraId="7C2D2F51" w14:textId="77777777" w:rsidTr="001306D5">
        <w:trPr>
          <w:cantSplit/>
          <w:jc w:val="center"/>
        </w:trPr>
        <w:tc>
          <w:tcPr>
            <w:tcW w:w="7920" w:type="dxa"/>
          </w:tcPr>
          <w:p w14:paraId="44720559"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payload_bit_equal_to_one</w:t>
            </w:r>
            <w:r w:rsidRPr="00B5478D">
              <w:rPr>
                <w:rFonts w:eastAsia="Malgun Gothic"/>
                <w:noProof/>
                <w:sz w:val="20"/>
                <w:lang w:val="en-CA"/>
              </w:rPr>
              <w:t xml:space="preserve"> /* equal to 1 */</w:t>
            </w:r>
          </w:p>
        </w:tc>
        <w:tc>
          <w:tcPr>
            <w:tcW w:w="1157" w:type="dxa"/>
          </w:tcPr>
          <w:p w14:paraId="6543FC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48BF59B7" w14:textId="77777777" w:rsidTr="001306D5">
        <w:trPr>
          <w:cantSplit/>
          <w:jc w:val="center"/>
        </w:trPr>
        <w:tc>
          <w:tcPr>
            <w:tcW w:w="7920" w:type="dxa"/>
          </w:tcPr>
          <w:p w14:paraId="6C7D3DB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while( !byte_aligned( ) )</w:t>
            </w:r>
          </w:p>
        </w:tc>
        <w:tc>
          <w:tcPr>
            <w:tcW w:w="1157" w:type="dxa"/>
          </w:tcPr>
          <w:p w14:paraId="1BB6A40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254972F" w14:textId="77777777" w:rsidTr="001306D5">
        <w:trPr>
          <w:cantSplit/>
          <w:jc w:val="center"/>
        </w:trPr>
        <w:tc>
          <w:tcPr>
            <w:tcW w:w="7920" w:type="dxa"/>
          </w:tcPr>
          <w:p w14:paraId="6FE18B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payload_bit_equal_to_zero</w:t>
            </w:r>
            <w:r w:rsidRPr="00B5478D">
              <w:rPr>
                <w:rFonts w:eastAsia="Malgun Gothic"/>
                <w:noProof/>
                <w:sz w:val="20"/>
                <w:lang w:val="en-CA"/>
              </w:rPr>
              <w:t xml:space="preserve"> /* equal to 0 */</w:t>
            </w:r>
          </w:p>
        </w:tc>
        <w:tc>
          <w:tcPr>
            <w:tcW w:w="1157" w:type="dxa"/>
          </w:tcPr>
          <w:p w14:paraId="3AB7A57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6AD4A8BF" w14:textId="77777777" w:rsidTr="001306D5">
        <w:trPr>
          <w:cantSplit/>
          <w:jc w:val="center"/>
        </w:trPr>
        <w:tc>
          <w:tcPr>
            <w:tcW w:w="7920" w:type="dxa"/>
          </w:tcPr>
          <w:p w14:paraId="7238B9B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w:t>
            </w:r>
          </w:p>
        </w:tc>
        <w:tc>
          <w:tcPr>
            <w:tcW w:w="1157" w:type="dxa"/>
          </w:tcPr>
          <w:p w14:paraId="0538B06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0BD76C" w14:textId="77777777" w:rsidTr="001306D5">
        <w:trPr>
          <w:cantSplit/>
          <w:jc w:val="center"/>
        </w:trPr>
        <w:tc>
          <w:tcPr>
            <w:tcW w:w="7920" w:type="dxa"/>
          </w:tcPr>
          <w:p w14:paraId="7B5AAA3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w:t>
            </w:r>
          </w:p>
        </w:tc>
        <w:tc>
          <w:tcPr>
            <w:tcW w:w="1157" w:type="dxa"/>
          </w:tcPr>
          <w:p w14:paraId="6040B9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bl>
    <w:p w14:paraId="57E2F6F4" w14:textId="325AD73A"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Renumber clause D.2.48 (Reserved SEI message syntax) as D.2.49.</w:t>
      </w:r>
    </w:p>
    <w:p w14:paraId="3928CDCD" w14:textId="235F5D6D"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D.2.48, as follows:</w:t>
      </w:r>
    </w:p>
    <w:p w14:paraId="59EFF5B8" w14:textId="13CDC40E" w:rsidR="00635E2F" w:rsidRPr="009C03B9" w:rsidRDefault="00635E2F" w:rsidP="00635E2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D.2.48</w:t>
      </w:r>
      <w:r w:rsidRPr="009C03B9">
        <w:rPr>
          <w:rFonts w:eastAsia="SimSun"/>
          <w:b/>
          <w:szCs w:val="22"/>
          <w:lang w:val="en-CA"/>
        </w:rPr>
        <w:tab/>
      </w:r>
      <w:bookmarkStart w:id="2" w:name="_Hlk29492267"/>
      <w:r w:rsidRPr="009C03B9">
        <w:rPr>
          <w:rFonts w:eastAsia="SimSun"/>
          <w:b/>
          <w:szCs w:val="22"/>
          <w:lang w:val="en-CA"/>
        </w:rPr>
        <w:t>Shutter interval information SEI message syntax</w:t>
      </w:r>
      <w:bookmarkEnd w:id="2"/>
    </w:p>
    <w:p w14:paraId="10F9528F" w14:textId="47E0FC22" w:rsidR="00635E2F" w:rsidRPr="00B5478D" w:rsidRDefault="00635E2F" w:rsidP="00B5478D">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64FD3" w:rsidRPr="009C03B9" w14:paraId="503A4200" w14:textId="77777777" w:rsidTr="001306D5">
        <w:trPr>
          <w:cantSplit/>
          <w:jc w:val="center"/>
        </w:trPr>
        <w:tc>
          <w:tcPr>
            <w:tcW w:w="7920" w:type="dxa"/>
          </w:tcPr>
          <w:p w14:paraId="28BC9DCD" w14:textId="7864D4D3" w:rsidR="00864FD3" w:rsidRPr="00B5478D" w:rsidRDefault="00864FD3" w:rsidP="001306D5">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bookmarkStart w:id="3" w:name="_Hlk29492163"/>
            <w:r w:rsidRPr="009C03B9">
              <w:rPr>
                <w:rFonts w:eastAsia="Malgun Gothic"/>
                <w:sz w:val="20"/>
                <w:lang w:val="en-CA"/>
              </w:rPr>
              <w:t>shutter_interval_info</w:t>
            </w:r>
            <w:r w:rsidRPr="009C03B9">
              <w:rPr>
                <w:rFonts w:eastAsia="Malgun Gothic"/>
                <w:noProof/>
                <w:sz w:val="20"/>
                <w:lang w:val="en-CA"/>
              </w:rPr>
              <w:t xml:space="preserve">( payloadSize ) </w:t>
            </w:r>
            <w:r w:rsidRPr="00B5478D">
              <w:rPr>
                <w:rFonts w:eastAsia="Malgun Gothic"/>
                <w:noProof/>
                <w:sz w:val="20"/>
                <w:lang w:val="en-CA"/>
              </w:rPr>
              <w:t>{</w:t>
            </w:r>
          </w:p>
        </w:tc>
        <w:tc>
          <w:tcPr>
            <w:tcW w:w="1157" w:type="dxa"/>
          </w:tcPr>
          <w:p w14:paraId="66FE98D6" w14:textId="77777777" w:rsidR="00864FD3" w:rsidRPr="00B5478D" w:rsidRDefault="00864FD3" w:rsidP="001306D5">
            <w:pPr>
              <w:spacing w:before="20" w:after="40"/>
              <w:rPr>
                <w:rFonts w:eastAsia="Malgun Gothic"/>
                <w:sz w:val="20"/>
                <w:lang w:val="en-CA"/>
              </w:rPr>
            </w:pPr>
            <w:r w:rsidRPr="00B5478D">
              <w:rPr>
                <w:rFonts w:eastAsia="Malgun Gothic"/>
                <w:b/>
                <w:bCs/>
                <w:noProof/>
                <w:sz w:val="20"/>
                <w:lang w:val="en-CA"/>
              </w:rPr>
              <w:t>Descriptor</w:t>
            </w:r>
          </w:p>
        </w:tc>
      </w:tr>
      <w:tr w:rsidR="00864FD3" w:rsidRPr="009C03B9" w:rsidDel="006E6E94" w14:paraId="5DF287D5" w14:textId="60EDE077" w:rsidTr="001306D5">
        <w:trPr>
          <w:cantSplit/>
          <w:jc w:val="center"/>
          <w:del w:id="4" w:author="Sean" w:date="2020-01-09T18:15:00Z"/>
        </w:trPr>
        <w:tc>
          <w:tcPr>
            <w:tcW w:w="7920" w:type="dxa"/>
          </w:tcPr>
          <w:p w14:paraId="6602E84B" w14:textId="4A3174DB" w:rsidR="00864FD3" w:rsidRPr="006E6E94" w:rsidDel="006E6E94"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5" w:author="Sean" w:date="2020-01-09T18:15:00Z"/>
                <w:rFonts w:eastAsia="Malgun Gothic"/>
                <w:b/>
                <w:bCs/>
                <w:noProof/>
                <w:sz w:val="20"/>
                <w:highlight w:val="green"/>
                <w:lang w:val="en-CA"/>
                <w:rPrChange w:id="6" w:author="Sean" w:date="2020-01-09T18:18:00Z">
                  <w:rPr>
                    <w:del w:id="7" w:author="Sean" w:date="2020-01-09T18:15:00Z"/>
                    <w:rFonts w:eastAsia="Malgun Gothic"/>
                    <w:b/>
                    <w:bCs/>
                    <w:noProof/>
                    <w:sz w:val="20"/>
                    <w:lang w:val="en-CA"/>
                  </w:rPr>
                </w:rPrChange>
              </w:rPr>
            </w:pPr>
            <w:del w:id="8" w:author="Sean" w:date="2020-01-09T18:15:00Z">
              <w:r w:rsidRPr="006E6E94" w:rsidDel="006E6E94">
                <w:rPr>
                  <w:rFonts w:eastAsia="Malgun Gothic"/>
                  <w:b/>
                  <w:bCs/>
                  <w:noProof/>
                  <w:sz w:val="20"/>
                  <w:highlight w:val="green"/>
                  <w:lang w:val="en-CA"/>
                  <w:rPrChange w:id="9" w:author="Sean" w:date="2020-01-09T18:18:00Z">
                    <w:rPr>
                      <w:rFonts w:eastAsia="Malgun Gothic"/>
                      <w:b/>
                      <w:bCs/>
                      <w:noProof/>
                      <w:sz w:val="20"/>
                      <w:lang w:val="en-CA"/>
                    </w:rPr>
                  </w:rPrChange>
                </w:rPr>
                <w:tab/>
                <w:delText>sii_num_units_in_shutter_interval</w:delText>
              </w:r>
            </w:del>
          </w:p>
        </w:tc>
        <w:tc>
          <w:tcPr>
            <w:tcW w:w="1157" w:type="dxa"/>
          </w:tcPr>
          <w:p w14:paraId="18966D79" w14:textId="1359390A" w:rsidR="00864FD3" w:rsidRPr="006E6E94" w:rsidDel="006E6E94"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10" w:author="Sean" w:date="2020-01-09T18:15:00Z"/>
                <w:rFonts w:eastAsia="Malgun Gothic"/>
                <w:bCs/>
                <w:noProof/>
                <w:sz w:val="20"/>
                <w:highlight w:val="green"/>
                <w:lang w:val="en-CA"/>
                <w:rPrChange w:id="11" w:author="Sean" w:date="2020-01-09T18:18:00Z">
                  <w:rPr>
                    <w:del w:id="12" w:author="Sean" w:date="2020-01-09T18:15:00Z"/>
                    <w:rFonts w:eastAsia="Malgun Gothic"/>
                    <w:bCs/>
                    <w:noProof/>
                    <w:sz w:val="20"/>
                    <w:lang w:val="en-CA"/>
                  </w:rPr>
                </w:rPrChange>
              </w:rPr>
            </w:pPr>
            <w:del w:id="13" w:author="Sean" w:date="2020-01-09T18:15:00Z">
              <w:r w:rsidRPr="006E6E94" w:rsidDel="006E6E94">
                <w:rPr>
                  <w:rFonts w:eastAsia="Malgun Gothic"/>
                  <w:bCs/>
                  <w:noProof/>
                  <w:sz w:val="20"/>
                  <w:highlight w:val="green"/>
                  <w:lang w:val="en-CA"/>
                  <w:rPrChange w:id="14" w:author="Sean" w:date="2020-01-09T18:18:00Z">
                    <w:rPr>
                      <w:rFonts w:eastAsia="Malgun Gothic"/>
                      <w:bCs/>
                      <w:noProof/>
                      <w:sz w:val="20"/>
                      <w:lang w:val="en-CA"/>
                    </w:rPr>
                  </w:rPrChange>
                </w:rPr>
                <w:delText>u(32)</w:delText>
              </w:r>
            </w:del>
          </w:p>
        </w:tc>
      </w:tr>
      <w:tr w:rsidR="00864FD3" w:rsidRPr="009C03B9" w14:paraId="29BB5082" w14:textId="77777777" w:rsidTr="001306D5">
        <w:trPr>
          <w:cantSplit/>
          <w:jc w:val="center"/>
        </w:trPr>
        <w:tc>
          <w:tcPr>
            <w:tcW w:w="7920" w:type="dxa"/>
          </w:tcPr>
          <w:p w14:paraId="3C51DE28"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sii_time_scale</w:t>
            </w:r>
          </w:p>
        </w:tc>
        <w:tc>
          <w:tcPr>
            <w:tcW w:w="1157" w:type="dxa"/>
          </w:tcPr>
          <w:p w14:paraId="2BC46DF6" w14:textId="77777777" w:rsidR="00864FD3" w:rsidRPr="009C03B9"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864FD3" w:rsidRPr="009C03B9" w:rsidDel="000966C5" w14:paraId="225F7573" w14:textId="6150C3B2" w:rsidTr="001306D5">
        <w:trPr>
          <w:cantSplit/>
          <w:jc w:val="center"/>
          <w:del w:id="15" w:author="Sean" w:date="2020-01-10T13:07:00Z"/>
        </w:trPr>
        <w:tc>
          <w:tcPr>
            <w:tcW w:w="7920" w:type="dxa"/>
          </w:tcPr>
          <w:p w14:paraId="120C5269" w14:textId="4652414D" w:rsidR="00864FD3" w:rsidRPr="000966C5" w:rsidDel="000966C5"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del w:id="16" w:author="Sean" w:date="2020-01-10T13:07:00Z"/>
                <w:rFonts w:eastAsia="Malgun Gothic"/>
                <w:b/>
                <w:bCs/>
                <w:noProof/>
                <w:sz w:val="20"/>
                <w:highlight w:val="green"/>
                <w:lang w:val="en-CA"/>
                <w:rPrChange w:id="17" w:author="Sean" w:date="2020-01-10T13:07:00Z">
                  <w:rPr>
                    <w:del w:id="18" w:author="Sean" w:date="2020-01-10T13:07:00Z"/>
                    <w:rFonts w:eastAsia="Malgun Gothic"/>
                    <w:b/>
                    <w:bCs/>
                    <w:noProof/>
                    <w:sz w:val="20"/>
                    <w:lang w:val="en-CA"/>
                  </w:rPr>
                </w:rPrChange>
              </w:rPr>
            </w:pPr>
            <w:del w:id="19" w:author="Sean" w:date="2020-01-10T13:07:00Z">
              <w:r w:rsidRPr="000966C5" w:rsidDel="000966C5">
                <w:rPr>
                  <w:rFonts w:eastAsia="Malgun Gothic"/>
                  <w:b/>
                  <w:bCs/>
                  <w:noProof/>
                  <w:sz w:val="20"/>
                  <w:highlight w:val="green"/>
                  <w:lang w:val="en-CA"/>
                  <w:rPrChange w:id="20" w:author="Sean" w:date="2020-01-10T13:07:00Z">
                    <w:rPr>
                      <w:rFonts w:eastAsia="Malgun Gothic"/>
                      <w:b/>
                      <w:bCs/>
                      <w:noProof/>
                      <w:sz w:val="20"/>
                      <w:lang w:val="en-CA"/>
                    </w:rPr>
                  </w:rPrChange>
                </w:rPr>
                <w:tab/>
                <w:delText>sii_max_sub_layers_minus1</w:delText>
              </w:r>
            </w:del>
          </w:p>
        </w:tc>
        <w:tc>
          <w:tcPr>
            <w:tcW w:w="1157" w:type="dxa"/>
          </w:tcPr>
          <w:p w14:paraId="7DC24F0C" w14:textId="0051E87D" w:rsidR="00864FD3" w:rsidRPr="000966C5" w:rsidDel="000966C5"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del w:id="21" w:author="Sean" w:date="2020-01-10T13:07:00Z"/>
                <w:rFonts w:eastAsia="Malgun Gothic"/>
                <w:bCs/>
                <w:sz w:val="20"/>
                <w:highlight w:val="green"/>
                <w:lang w:val="en-CA"/>
                <w:rPrChange w:id="22" w:author="Sean" w:date="2020-01-10T13:07:00Z">
                  <w:rPr>
                    <w:del w:id="23" w:author="Sean" w:date="2020-01-10T13:07:00Z"/>
                    <w:rFonts w:eastAsia="Malgun Gothic"/>
                    <w:bCs/>
                    <w:sz w:val="20"/>
                    <w:lang w:val="en-CA"/>
                  </w:rPr>
                </w:rPrChange>
              </w:rPr>
            </w:pPr>
            <w:del w:id="24" w:author="Sean" w:date="2020-01-10T13:07:00Z">
              <w:r w:rsidRPr="000966C5" w:rsidDel="000966C5">
                <w:rPr>
                  <w:rFonts w:eastAsia="Malgun Gothic"/>
                  <w:bCs/>
                  <w:sz w:val="20"/>
                  <w:highlight w:val="green"/>
                  <w:lang w:val="en-CA"/>
                  <w:rPrChange w:id="25" w:author="Sean" w:date="2020-01-10T13:07:00Z">
                    <w:rPr>
                      <w:rFonts w:eastAsia="Malgun Gothic"/>
                      <w:bCs/>
                      <w:sz w:val="20"/>
                      <w:lang w:val="en-CA"/>
                    </w:rPr>
                  </w:rPrChange>
                </w:rPr>
                <w:delText>u(3)</w:delText>
              </w:r>
            </w:del>
          </w:p>
        </w:tc>
      </w:tr>
      <w:tr w:rsidR="00864FD3" w:rsidRPr="009C03B9" w14:paraId="4424EE0A" w14:textId="77777777" w:rsidTr="001306D5">
        <w:trPr>
          <w:cantSplit/>
          <w:jc w:val="center"/>
        </w:trPr>
        <w:tc>
          <w:tcPr>
            <w:tcW w:w="7920" w:type="dxa"/>
          </w:tcPr>
          <w:p w14:paraId="43297A72" w14:textId="5E429D1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fixed_shutter_interval_within_c</w:t>
            </w:r>
            <w:r w:rsidR="00DB5735">
              <w:rPr>
                <w:rFonts w:eastAsia="Malgun Gothic"/>
                <w:b/>
                <w:bCs/>
                <w:noProof/>
                <w:sz w:val="20"/>
                <w:lang w:val="en-CA"/>
              </w:rPr>
              <w:t>l</w:t>
            </w:r>
            <w:r w:rsidRPr="009C03B9">
              <w:rPr>
                <w:rFonts w:eastAsia="Malgun Gothic"/>
                <w:b/>
                <w:bCs/>
                <w:noProof/>
                <w:sz w:val="20"/>
                <w:lang w:val="en-CA"/>
              </w:rPr>
              <w:t>vs_flag</w:t>
            </w:r>
          </w:p>
        </w:tc>
        <w:tc>
          <w:tcPr>
            <w:tcW w:w="1157" w:type="dxa"/>
          </w:tcPr>
          <w:p w14:paraId="294B2DB3"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u(1)</w:t>
            </w:r>
          </w:p>
        </w:tc>
      </w:tr>
      <w:tr w:rsidR="00864FD3" w:rsidRPr="009C03B9" w14:paraId="3CAA2875" w14:textId="77777777" w:rsidTr="001306D5">
        <w:trPr>
          <w:cantSplit/>
          <w:jc w:val="center"/>
        </w:trPr>
        <w:tc>
          <w:tcPr>
            <w:tcW w:w="7920" w:type="dxa"/>
          </w:tcPr>
          <w:p w14:paraId="57CCD072" w14:textId="76F50EB9"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t xml:space="preserve">if( </w:t>
            </w:r>
            <w:del w:id="26" w:author="Sean" w:date="2020-01-09T18:14:00Z">
              <w:r w:rsidRPr="006E6E94" w:rsidDel="006E6E94">
                <w:rPr>
                  <w:rFonts w:eastAsia="Malgun Gothic"/>
                  <w:bCs/>
                  <w:noProof/>
                  <w:sz w:val="20"/>
                  <w:highlight w:val="green"/>
                  <w:lang w:val="en-CA"/>
                  <w:rPrChange w:id="27" w:author="Sean" w:date="2020-01-09T18:14:00Z">
                    <w:rPr>
                      <w:rFonts w:eastAsia="Malgun Gothic"/>
                      <w:bCs/>
                      <w:noProof/>
                      <w:sz w:val="20"/>
                      <w:lang w:val="en-CA"/>
                    </w:rPr>
                  </w:rPrChange>
                </w:rPr>
                <w:delText>!</w:delText>
              </w:r>
            </w:del>
            <w:r w:rsidRPr="009C03B9">
              <w:rPr>
                <w:rFonts w:eastAsia="Malgun Gothic"/>
                <w:bCs/>
                <w:noProof/>
                <w:sz w:val="20"/>
                <w:lang w:val="en-CA"/>
              </w:rPr>
              <w:t>fixed_shutter_interval_within_c</w:t>
            </w:r>
            <w:r w:rsidR="00DB5735">
              <w:rPr>
                <w:rFonts w:eastAsia="Malgun Gothic"/>
                <w:bCs/>
                <w:noProof/>
                <w:sz w:val="20"/>
                <w:lang w:val="en-CA"/>
              </w:rPr>
              <w:t>l</w:t>
            </w:r>
            <w:r w:rsidRPr="009C03B9">
              <w:rPr>
                <w:rFonts w:eastAsia="Malgun Gothic"/>
                <w:bCs/>
                <w:noProof/>
                <w:sz w:val="20"/>
                <w:lang w:val="en-CA"/>
              </w:rPr>
              <w:t>vs_flag )</w:t>
            </w:r>
          </w:p>
        </w:tc>
        <w:tc>
          <w:tcPr>
            <w:tcW w:w="1157" w:type="dxa"/>
          </w:tcPr>
          <w:p w14:paraId="676584F2"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6E6E94" w:rsidRPr="009C03B9" w14:paraId="11E7E81D" w14:textId="77777777" w:rsidTr="001306D5">
        <w:trPr>
          <w:cantSplit/>
          <w:jc w:val="center"/>
          <w:ins w:id="28" w:author="Sean" w:date="2020-01-09T18:14:00Z"/>
        </w:trPr>
        <w:tc>
          <w:tcPr>
            <w:tcW w:w="7920" w:type="dxa"/>
          </w:tcPr>
          <w:p w14:paraId="62BCD3C2" w14:textId="65A59EC1" w:rsidR="006E6E94" w:rsidRPr="006E6E94" w:rsidRDefault="006E6E94"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29" w:author="Sean" w:date="2020-01-09T18:14:00Z"/>
                <w:rFonts w:eastAsia="Malgun Gothic"/>
                <w:bCs/>
                <w:noProof/>
                <w:sz w:val="20"/>
                <w:highlight w:val="green"/>
                <w:lang w:val="en-CA"/>
                <w:rPrChange w:id="30" w:author="Sean" w:date="2020-01-09T18:18:00Z">
                  <w:rPr>
                    <w:ins w:id="31" w:author="Sean" w:date="2020-01-09T18:14:00Z"/>
                    <w:rFonts w:eastAsia="Malgun Gothic"/>
                    <w:bCs/>
                    <w:noProof/>
                    <w:sz w:val="20"/>
                    <w:lang w:val="en-CA"/>
                  </w:rPr>
                </w:rPrChange>
              </w:rPr>
            </w:pPr>
            <w:ins w:id="32" w:author="Sean" w:date="2020-01-09T18:15:00Z">
              <w:r w:rsidRPr="006E6E94">
                <w:rPr>
                  <w:rFonts w:eastAsia="Malgun Gothic"/>
                  <w:bCs/>
                  <w:noProof/>
                  <w:sz w:val="20"/>
                  <w:highlight w:val="green"/>
                  <w:lang w:val="en-CA"/>
                  <w:rPrChange w:id="33" w:author="Sean" w:date="2020-01-09T18:18:00Z">
                    <w:rPr>
                      <w:rFonts w:eastAsia="Malgun Gothic"/>
                      <w:bCs/>
                      <w:noProof/>
                      <w:sz w:val="20"/>
                      <w:lang w:val="en-CA"/>
                    </w:rPr>
                  </w:rPrChange>
                </w:rPr>
                <w:tab/>
              </w:r>
              <w:r w:rsidRPr="006E6E94">
                <w:rPr>
                  <w:rFonts w:eastAsia="Malgun Gothic"/>
                  <w:bCs/>
                  <w:noProof/>
                  <w:sz w:val="20"/>
                  <w:highlight w:val="green"/>
                  <w:lang w:val="en-CA"/>
                  <w:rPrChange w:id="34" w:author="Sean" w:date="2020-01-09T18:18:00Z">
                    <w:rPr>
                      <w:rFonts w:eastAsia="Malgun Gothic"/>
                      <w:bCs/>
                      <w:noProof/>
                      <w:sz w:val="20"/>
                      <w:lang w:val="en-CA"/>
                    </w:rPr>
                  </w:rPrChange>
                </w:rPr>
                <w:tab/>
              </w:r>
              <w:r w:rsidRPr="006E6E94">
                <w:rPr>
                  <w:rFonts w:eastAsia="Malgun Gothic"/>
                  <w:b/>
                  <w:bCs/>
                  <w:noProof/>
                  <w:sz w:val="20"/>
                  <w:highlight w:val="green"/>
                  <w:lang w:val="en-CA"/>
                  <w:rPrChange w:id="35" w:author="Sean" w:date="2020-01-09T18:18:00Z">
                    <w:rPr>
                      <w:rFonts w:eastAsia="Malgun Gothic"/>
                      <w:b/>
                      <w:bCs/>
                      <w:noProof/>
                      <w:sz w:val="20"/>
                      <w:lang w:val="en-CA"/>
                    </w:rPr>
                  </w:rPrChange>
                </w:rPr>
                <w:t>sii_num_units_in_shutter_interval</w:t>
              </w:r>
            </w:ins>
          </w:p>
        </w:tc>
        <w:tc>
          <w:tcPr>
            <w:tcW w:w="1157" w:type="dxa"/>
          </w:tcPr>
          <w:p w14:paraId="0114B171" w14:textId="2E68E8E7" w:rsidR="006E6E94" w:rsidRPr="006E6E94" w:rsidRDefault="006E6E94"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36" w:author="Sean" w:date="2020-01-09T18:14:00Z"/>
                <w:rFonts w:eastAsia="Malgun Gothic"/>
                <w:bCs/>
                <w:sz w:val="20"/>
                <w:highlight w:val="green"/>
                <w:lang w:val="en-CA"/>
                <w:rPrChange w:id="37" w:author="Sean" w:date="2020-01-09T18:18:00Z">
                  <w:rPr>
                    <w:ins w:id="38" w:author="Sean" w:date="2020-01-09T18:14:00Z"/>
                    <w:rFonts w:eastAsia="Malgun Gothic"/>
                    <w:bCs/>
                    <w:sz w:val="20"/>
                    <w:lang w:val="en-CA"/>
                  </w:rPr>
                </w:rPrChange>
              </w:rPr>
            </w:pPr>
            <w:ins w:id="39" w:author="Sean" w:date="2020-01-09T18:15:00Z">
              <w:r w:rsidRPr="006E6E94">
                <w:rPr>
                  <w:rFonts w:eastAsia="Malgun Gothic"/>
                  <w:bCs/>
                  <w:noProof/>
                  <w:sz w:val="20"/>
                  <w:highlight w:val="green"/>
                  <w:lang w:val="en-CA"/>
                  <w:rPrChange w:id="40" w:author="Sean" w:date="2020-01-09T18:18:00Z">
                    <w:rPr>
                      <w:rFonts w:eastAsia="Malgun Gothic"/>
                      <w:bCs/>
                      <w:noProof/>
                      <w:sz w:val="20"/>
                      <w:lang w:val="en-CA"/>
                    </w:rPr>
                  </w:rPrChange>
                </w:rPr>
                <w:t>u(32)</w:t>
              </w:r>
            </w:ins>
          </w:p>
        </w:tc>
      </w:tr>
      <w:tr w:rsidR="006E6E94" w:rsidRPr="009C03B9" w14:paraId="18607237" w14:textId="77777777" w:rsidTr="001306D5">
        <w:trPr>
          <w:cantSplit/>
          <w:jc w:val="center"/>
          <w:ins w:id="41" w:author="Sean" w:date="2020-01-09T18:17:00Z"/>
        </w:trPr>
        <w:tc>
          <w:tcPr>
            <w:tcW w:w="7920" w:type="dxa"/>
          </w:tcPr>
          <w:p w14:paraId="635378CD" w14:textId="566D3FBA" w:rsidR="006E6E94" w:rsidRPr="006E6E94" w:rsidRDefault="006E6E94"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42" w:author="Sean" w:date="2020-01-09T18:17:00Z"/>
                <w:rFonts w:eastAsia="Malgun Gothic"/>
                <w:bCs/>
                <w:noProof/>
                <w:sz w:val="20"/>
                <w:highlight w:val="green"/>
                <w:lang w:val="en-CA"/>
                <w:rPrChange w:id="43" w:author="Sean" w:date="2020-01-09T18:18:00Z">
                  <w:rPr>
                    <w:ins w:id="44" w:author="Sean" w:date="2020-01-09T18:17:00Z"/>
                    <w:rFonts w:eastAsia="Malgun Gothic"/>
                    <w:bCs/>
                    <w:noProof/>
                    <w:sz w:val="20"/>
                    <w:lang w:val="en-CA"/>
                  </w:rPr>
                </w:rPrChange>
              </w:rPr>
            </w:pPr>
            <w:ins w:id="45" w:author="Sean" w:date="2020-01-09T18:17:00Z">
              <w:r w:rsidRPr="006E6E94">
                <w:rPr>
                  <w:rFonts w:eastAsia="Malgun Gothic"/>
                  <w:bCs/>
                  <w:noProof/>
                  <w:sz w:val="20"/>
                  <w:highlight w:val="green"/>
                  <w:lang w:val="en-CA"/>
                  <w:rPrChange w:id="46" w:author="Sean" w:date="2020-01-09T18:18:00Z">
                    <w:rPr>
                      <w:rFonts w:eastAsia="Malgun Gothic"/>
                      <w:bCs/>
                      <w:noProof/>
                      <w:sz w:val="20"/>
                      <w:lang w:val="en-CA"/>
                    </w:rPr>
                  </w:rPrChange>
                </w:rPr>
                <w:tab/>
              </w:r>
            </w:ins>
            <w:ins w:id="47" w:author="Sean" w:date="2020-01-09T18:18:00Z">
              <w:r w:rsidRPr="006E6E94">
                <w:rPr>
                  <w:rFonts w:eastAsia="Malgun Gothic"/>
                  <w:bCs/>
                  <w:noProof/>
                  <w:sz w:val="20"/>
                  <w:highlight w:val="green"/>
                  <w:lang w:val="en-CA"/>
                  <w:rPrChange w:id="48" w:author="Sean" w:date="2020-01-09T18:18:00Z">
                    <w:rPr>
                      <w:rFonts w:eastAsia="Malgun Gothic"/>
                      <w:bCs/>
                      <w:noProof/>
                      <w:sz w:val="20"/>
                      <w:lang w:val="en-CA"/>
                    </w:rPr>
                  </w:rPrChange>
                </w:rPr>
                <w:t>e</w:t>
              </w:r>
            </w:ins>
            <w:ins w:id="49" w:author="Sean" w:date="2020-01-09T18:17:00Z">
              <w:r w:rsidRPr="006E6E94">
                <w:rPr>
                  <w:rFonts w:eastAsia="Malgun Gothic"/>
                  <w:bCs/>
                  <w:noProof/>
                  <w:sz w:val="20"/>
                  <w:highlight w:val="green"/>
                  <w:lang w:val="en-CA"/>
                  <w:rPrChange w:id="50" w:author="Sean" w:date="2020-01-09T18:18:00Z">
                    <w:rPr>
                      <w:rFonts w:eastAsia="Malgun Gothic"/>
                      <w:bCs/>
                      <w:noProof/>
                      <w:sz w:val="20"/>
                      <w:lang w:val="en-CA"/>
                    </w:rPr>
                  </w:rPrChange>
                </w:rPr>
                <w:t xml:space="preserve">lse </w:t>
              </w:r>
            </w:ins>
            <w:ins w:id="51" w:author="Sean" w:date="2020-01-09T18:18:00Z">
              <w:r w:rsidRPr="006E6E94">
                <w:rPr>
                  <w:rFonts w:eastAsia="Malgun Gothic"/>
                  <w:bCs/>
                  <w:noProof/>
                  <w:sz w:val="20"/>
                  <w:highlight w:val="green"/>
                  <w:lang w:val="en-CA"/>
                  <w:rPrChange w:id="52" w:author="Sean" w:date="2020-01-09T18:18:00Z">
                    <w:rPr>
                      <w:rFonts w:eastAsia="Malgun Gothic"/>
                      <w:bCs/>
                      <w:noProof/>
                      <w:sz w:val="20"/>
                      <w:lang w:val="en-CA"/>
                    </w:rPr>
                  </w:rPrChange>
                </w:rPr>
                <w:t>{</w:t>
              </w:r>
            </w:ins>
          </w:p>
        </w:tc>
        <w:tc>
          <w:tcPr>
            <w:tcW w:w="1157" w:type="dxa"/>
          </w:tcPr>
          <w:p w14:paraId="144E3BFF" w14:textId="77777777" w:rsidR="006E6E94" w:rsidRPr="006E6E94" w:rsidRDefault="006E6E94"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53" w:author="Sean" w:date="2020-01-09T18:17:00Z"/>
                <w:rFonts w:eastAsia="Malgun Gothic"/>
                <w:bCs/>
                <w:sz w:val="20"/>
                <w:highlight w:val="green"/>
                <w:lang w:val="en-CA"/>
                <w:rPrChange w:id="54" w:author="Sean" w:date="2020-01-09T18:18:00Z">
                  <w:rPr>
                    <w:ins w:id="55" w:author="Sean" w:date="2020-01-09T18:17:00Z"/>
                    <w:rFonts w:eastAsia="Malgun Gothic"/>
                    <w:bCs/>
                    <w:sz w:val="20"/>
                    <w:lang w:val="en-CA"/>
                  </w:rPr>
                </w:rPrChange>
              </w:rPr>
            </w:pPr>
          </w:p>
        </w:tc>
      </w:tr>
      <w:tr w:rsidR="000966C5" w:rsidRPr="009C03B9" w14:paraId="1A36000A" w14:textId="77777777" w:rsidTr="001306D5">
        <w:trPr>
          <w:cantSplit/>
          <w:jc w:val="center"/>
          <w:ins w:id="56" w:author="Sean" w:date="2020-01-10T13:06:00Z"/>
        </w:trPr>
        <w:tc>
          <w:tcPr>
            <w:tcW w:w="7920" w:type="dxa"/>
          </w:tcPr>
          <w:p w14:paraId="1861E438" w14:textId="2E10A6DD" w:rsidR="000966C5" w:rsidRPr="000966C5" w:rsidRDefault="000966C5"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57" w:author="Sean" w:date="2020-01-10T13:06:00Z"/>
                <w:rFonts w:eastAsia="Malgun Gothic"/>
                <w:bCs/>
                <w:noProof/>
                <w:sz w:val="20"/>
                <w:highlight w:val="green"/>
                <w:lang w:val="en-CA"/>
                <w:rPrChange w:id="58" w:author="Sean" w:date="2020-01-10T13:12:00Z">
                  <w:rPr>
                    <w:ins w:id="59" w:author="Sean" w:date="2020-01-10T13:06:00Z"/>
                    <w:rFonts w:eastAsia="Malgun Gothic"/>
                    <w:bCs/>
                    <w:noProof/>
                    <w:sz w:val="20"/>
                    <w:lang w:val="en-CA"/>
                  </w:rPr>
                </w:rPrChange>
              </w:rPr>
            </w:pPr>
            <w:ins w:id="60" w:author="Sean" w:date="2020-01-10T13:06:00Z">
              <w:r w:rsidRPr="000966C5">
                <w:rPr>
                  <w:rFonts w:eastAsia="Malgun Gothic"/>
                  <w:bCs/>
                  <w:noProof/>
                  <w:sz w:val="20"/>
                  <w:highlight w:val="green"/>
                  <w:lang w:val="en-CA"/>
                  <w:rPrChange w:id="61" w:author="Sean" w:date="2020-01-10T13:12:00Z">
                    <w:rPr>
                      <w:rFonts w:eastAsia="Malgun Gothic"/>
                      <w:bCs/>
                      <w:noProof/>
                      <w:sz w:val="20"/>
                      <w:lang w:val="en-CA"/>
                    </w:rPr>
                  </w:rPrChange>
                </w:rPr>
                <w:tab/>
              </w:r>
              <w:r w:rsidRPr="000966C5">
                <w:rPr>
                  <w:rFonts w:eastAsia="Malgun Gothic"/>
                  <w:bCs/>
                  <w:noProof/>
                  <w:sz w:val="20"/>
                  <w:highlight w:val="green"/>
                  <w:lang w:val="en-CA"/>
                  <w:rPrChange w:id="62" w:author="Sean" w:date="2020-01-10T13:12:00Z">
                    <w:rPr>
                      <w:rFonts w:eastAsia="Malgun Gothic"/>
                      <w:bCs/>
                      <w:noProof/>
                      <w:sz w:val="20"/>
                      <w:lang w:val="en-CA"/>
                    </w:rPr>
                  </w:rPrChange>
                </w:rPr>
                <w:tab/>
              </w:r>
              <w:r w:rsidRPr="000966C5">
                <w:rPr>
                  <w:rFonts w:eastAsia="Malgun Gothic"/>
                  <w:b/>
                  <w:bCs/>
                  <w:noProof/>
                  <w:sz w:val="20"/>
                  <w:highlight w:val="green"/>
                  <w:lang w:val="en-CA"/>
                  <w:rPrChange w:id="63" w:author="Sean" w:date="2020-01-10T13:12:00Z">
                    <w:rPr>
                      <w:rFonts w:eastAsia="Malgun Gothic"/>
                      <w:b/>
                      <w:bCs/>
                      <w:noProof/>
                      <w:sz w:val="20"/>
                      <w:lang w:val="en-CA"/>
                    </w:rPr>
                  </w:rPrChange>
                </w:rPr>
                <w:t>sii_max_sub_layers_minus1</w:t>
              </w:r>
            </w:ins>
          </w:p>
        </w:tc>
        <w:tc>
          <w:tcPr>
            <w:tcW w:w="1157" w:type="dxa"/>
          </w:tcPr>
          <w:p w14:paraId="7E7CF0FC" w14:textId="1B6895AA" w:rsidR="000966C5" w:rsidRPr="000966C5" w:rsidRDefault="000966C5"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ins w:id="64" w:author="Sean" w:date="2020-01-10T13:06:00Z"/>
                <w:rFonts w:eastAsia="Malgun Gothic"/>
                <w:bCs/>
                <w:sz w:val="20"/>
                <w:highlight w:val="green"/>
                <w:lang w:val="en-CA"/>
                <w:rPrChange w:id="65" w:author="Sean" w:date="2020-01-10T13:12:00Z">
                  <w:rPr>
                    <w:ins w:id="66" w:author="Sean" w:date="2020-01-10T13:06:00Z"/>
                    <w:rFonts w:eastAsia="Malgun Gothic"/>
                    <w:bCs/>
                    <w:sz w:val="20"/>
                    <w:lang w:val="en-CA"/>
                  </w:rPr>
                </w:rPrChange>
              </w:rPr>
            </w:pPr>
            <w:ins w:id="67" w:author="Sean" w:date="2020-01-10T13:06:00Z">
              <w:r w:rsidRPr="000966C5">
                <w:rPr>
                  <w:rFonts w:eastAsia="Malgun Gothic"/>
                  <w:bCs/>
                  <w:sz w:val="20"/>
                  <w:highlight w:val="green"/>
                  <w:lang w:val="en-CA"/>
                  <w:rPrChange w:id="68" w:author="Sean" w:date="2020-01-10T13:12:00Z">
                    <w:rPr>
                      <w:rFonts w:eastAsia="Malgun Gothic"/>
                      <w:bCs/>
                      <w:sz w:val="20"/>
                      <w:lang w:val="en-CA"/>
                    </w:rPr>
                  </w:rPrChange>
                </w:rPr>
                <w:t>u(3)</w:t>
              </w:r>
            </w:ins>
          </w:p>
        </w:tc>
      </w:tr>
      <w:tr w:rsidR="00864FD3" w:rsidRPr="009C03B9" w14:paraId="78C449CE" w14:textId="77777777" w:rsidTr="001306D5">
        <w:trPr>
          <w:cantSplit/>
          <w:jc w:val="center"/>
        </w:trPr>
        <w:tc>
          <w:tcPr>
            <w:tcW w:w="7920" w:type="dxa"/>
          </w:tcPr>
          <w:p w14:paraId="66DEE399" w14:textId="557EDD14"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t xml:space="preserve">for( i = 0; i  &lt;= </w:t>
            </w:r>
            <w:r w:rsidR="00225C30" w:rsidRPr="009C03B9">
              <w:rPr>
                <w:rFonts w:eastAsia="Malgun Gothic"/>
                <w:bCs/>
                <w:noProof/>
                <w:sz w:val="20"/>
                <w:lang w:val="en-CA"/>
              </w:rPr>
              <w:t xml:space="preserve"> </w:t>
            </w:r>
            <w:r w:rsidR="001D0E1E" w:rsidRPr="009C03B9">
              <w:rPr>
                <w:rFonts w:eastAsia="Malgun Gothic"/>
                <w:bCs/>
                <w:noProof/>
                <w:sz w:val="20"/>
                <w:lang w:val="en-CA"/>
              </w:rPr>
              <w:t>sii_max_sub_layers_minus1</w:t>
            </w:r>
            <w:r w:rsidRPr="009C03B9">
              <w:rPr>
                <w:rFonts w:eastAsia="Malgun Gothic"/>
                <w:bCs/>
                <w:noProof/>
                <w:sz w:val="20"/>
                <w:lang w:val="en-CA"/>
              </w:rPr>
              <w:t>; i++ )</w:t>
            </w:r>
          </w:p>
        </w:tc>
        <w:tc>
          <w:tcPr>
            <w:tcW w:w="1157" w:type="dxa"/>
          </w:tcPr>
          <w:p w14:paraId="0FCE4F48"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864FD3" w:rsidRPr="009C03B9" w14:paraId="79B5C2A2" w14:textId="77777777" w:rsidTr="001306D5">
        <w:trPr>
          <w:cantSplit/>
          <w:jc w:val="center"/>
        </w:trPr>
        <w:tc>
          <w:tcPr>
            <w:tcW w:w="7920" w:type="dxa"/>
          </w:tcPr>
          <w:p w14:paraId="1D505D13"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t>sub_layer_num_units_in_shutter_interval</w:t>
            </w:r>
            <w:r w:rsidRPr="009C03B9">
              <w:rPr>
                <w:rFonts w:eastAsia="Malgun Gothic"/>
                <w:bCs/>
                <w:noProof/>
                <w:sz w:val="20"/>
                <w:lang w:val="en-CA"/>
              </w:rPr>
              <w:t>[ i ]</w:t>
            </w:r>
          </w:p>
        </w:tc>
        <w:tc>
          <w:tcPr>
            <w:tcW w:w="1157" w:type="dxa"/>
          </w:tcPr>
          <w:p w14:paraId="2F0F517C"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u(32)</w:t>
            </w:r>
          </w:p>
        </w:tc>
      </w:tr>
      <w:tr w:rsidR="006E6E94" w:rsidRPr="009C03B9" w14:paraId="47206739" w14:textId="77777777" w:rsidTr="001306D5">
        <w:trPr>
          <w:cantSplit/>
          <w:jc w:val="center"/>
          <w:ins w:id="69" w:author="Sean" w:date="2020-01-09T18:19:00Z"/>
        </w:trPr>
        <w:tc>
          <w:tcPr>
            <w:tcW w:w="7920" w:type="dxa"/>
          </w:tcPr>
          <w:p w14:paraId="32036E9F" w14:textId="70CEAD33" w:rsidR="006E6E94" w:rsidRPr="009C03B9" w:rsidRDefault="006E6E94"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70" w:author="Sean" w:date="2020-01-09T18:19:00Z"/>
                <w:rFonts w:eastAsia="Malgun Gothic"/>
                <w:bCs/>
                <w:noProof/>
                <w:sz w:val="20"/>
                <w:lang w:val="en-CA"/>
              </w:rPr>
            </w:pPr>
            <w:ins w:id="71" w:author="Sean" w:date="2020-01-09T18:19:00Z">
              <w:r w:rsidRPr="00C05443">
                <w:rPr>
                  <w:rFonts w:eastAsia="Malgun Gothic"/>
                  <w:bCs/>
                  <w:noProof/>
                  <w:sz w:val="20"/>
                  <w:highlight w:val="green"/>
                  <w:lang w:val="en-CA"/>
                </w:rPr>
                <w:tab/>
              </w:r>
            </w:ins>
            <w:ins w:id="72" w:author="Sean" w:date="2020-01-10T13:13:00Z">
              <w:r w:rsidR="000966C5">
                <w:rPr>
                  <w:rFonts w:eastAsia="Malgun Gothic"/>
                  <w:bCs/>
                  <w:noProof/>
                  <w:sz w:val="20"/>
                  <w:lang w:val="en-CA"/>
                </w:rPr>
                <w:t>}</w:t>
              </w:r>
            </w:ins>
          </w:p>
        </w:tc>
        <w:tc>
          <w:tcPr>
            <w:tcW w:w="1157" w:type="dxa"/>
          </w:tcPr>
          <w:p w14:paraId="48B79D75" w14:textId="77777777" w:rsidR="006E6E94" w:rsidRPr="00B5478D" w:rsidRDefault="006E6E94" w:rsidP="001306D5">
            <w:pPr>
              <w:keepNext/>
              <w:keepLines/>
              <w:spacing w:before="20" w:after="40"/>
              <w:jc w:val="center"/>
              <w:rPr>
                <w:ins w:id="73" w:author="Sean" w:date="2020-01-09T18:19:00Z"/>
                <w:bCs/>
                <w:lang w:val="en-CA"/>
              </w:rPr>
            </w:pPr>
          </w:p>
        </w:tc>
      </w:tr>
      <w:tr w:rsidR="00864FD3" w:rsidRPr="009C03B9" w14:paraId="727CD4BA" w14:textId="77777777" w:rsidTr="001306D5">
        <w:trPr>
          <w:cantSplit/>
          <w:jc w:val="center"/>
        </w:trPr>
        <w:tc>
          <w:tcPr>
            <w:tcW w:w="7920" w:type="dxa"/>
          </w:tcPr>
          <w:p w14:paraId="13B00E90"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lastRenderedPageBreak/>
              <w:t>}</w:t>
            </w:r>
          </w:p>
        </w:tc>
        <w:tc>
          <w:tcPr>
            <w:tcW w:w="1157" w:type="dxa"/>
          </w:tcPr>
          <w:p w14:paraId="642B76E3" w14:textId="77777777" w:rsidR="00864FD3" w:rsidRPr="00B5478D" w:rsidRDefault="00864FD3" w:rsidP="001306D5">
            <w:pPr>
              <w:keepNext/>
              <w:keepLines/>
              <w:spacing w:before="20" w:after="40"/>
              <w:jc w:val="center"/>
              <w:rPr>
                <w:bCs/>
                <w:lang w:val="en-CA"/>
              </w:rPr>
            </w:pPr>
          </w:p>
        </w:tc>
      </w:tr>
      <w:bookmarkEnd w:id="3"/>
    </w:tbl>
    <w:p w14:paraId="61F736B6" w14:textId="1D885BFA" w:rsidR="005D124A" w:rsidRPr="00B5478D" w:rsidRDefault="005D124A" w:rsidP="005D12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331BB89F" w14:textId="77777777" w:rsidR="009C03B9" w:rsidRPr="00B5478D" w:rsidRDefault="009C03B9" w:rsidP="009C03B9">
      <w:pPr>
        <w:keepNext/>
        <w:keepLines/>
        <w:spacing w:before="360"/>
        <w:outlineLvl w:val="0"/>
        <w:rPr>
          <w:i/>
          <w:noProof/>
          <w:sz w:val="24"/>
          <w:lang w:val="en-CA"/>
        </w:rPr>
      </w:pPr>
      <w:r w:rsidRPr="00B5478D">
        <w:rPr>
          <w:i/>
          <w:noProof/>
          <w:sz w:val="24"/>
          <w:lang w:val="en-CA"/>
        </w:rPr>
        <w:t>In D.3.1, replace the following paragraphs:</w:t>
      </w:r>
    </w:p>
    <w:p w14:paraId="07530376" w14:textId="77777777" w:rsidR="009C03B9" w:rsidRPr="00B5478D" w:rsidRDefault="009C03B9" w:rsidP="009C03B9">
      <w:pPr>
        <w:rPr>
          <w:sz w:val="20"/>
          <w:lang w:val="en-CA"/>
        </w:rPr>
      </w:pPr>
      <w:r w:rsidRPr="00B5478D">
        <w:rPr>
          <w:sz w:val="20"/>
          <w:lang w:val="en-CA"/>
        </w:rPr>
        <w:t>The list SingleLayerSeiList is set to consist of the payloadType values 3, 6, 9, 15, 16, 17, 19, 22, 23, 45, 47, 56, 128, 129, 131, 132, 134 to 152, inclusive, 154 to 159, inclusive, and 200 to 202, inclusive.</w:t>
      </w:r>
    </w:p>
    <w:p w14:paraId="16B8711B" w14:textId="77777777" w:rsidR="009C03B9" w:rsidRPr="00B5478D" w:rsidRDefault="009C03B9" w:rsidP="009C03B9">
      <w:pPr>
        <w:rPr>
          <w:sz w:val="20"/>
          <w:lang w:val="en-CA"/>
        </w:rPr>
      </w:pPr>
      <w:r w:rsidRPr="00B5478D">
        <w:rPr>
          <w:sz w:val="20"/>
          <w:lang w:val="en-CA"/>
        </w:rPr>
        <w:t>The list VclAssociatedSeiList is set to consist of the payloadType values 2, 3, 6, 9, 15, 16, 17, 19, 22, 23, 45, 47, 56, 128, 131, 132, 134 to 152, inclusive, 154 to 159, inclusive, and 200 to 202, inclusive.</w:t>
      </w:r>
    </w:p>
    <w:p w14:paraId="3CD7C4DE" w14:textId="77777777" w:rsidR="009C03B9" w:rsidRPr="00B5478D" w:rsidRDefault="009C03B9" w:rsidP="009C03B9">
      <w:pPr>
        <w:rPr>
          <w:sz w:val="20"/>
          <w:lang w:val="en-CA"/>
        </w:rPr>
      </w:pPr>
      <w:r w:rsidRPr="00B5478D">
        <w:rPr>
          <w:sz w:val="20"/>
          <w:lang w:val="en-CA"/>
        </w:rPr>
        <w:t>The list PicUnitRepConSeiList is set to consist of the payloadType values 0, 1, 2, 6, 9, 15, 16, 17, 19, 22, 23, 45, 47, 56, 128, 129, 131, 132, 133, 135 to 152, inclusive, 154 to 159, inclusive, and 200 to 202, inclusive.</w:t>
      </w:r>
    </w:p>
    <w:p w14:paraId="7A2A2C6F"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475A1B29" w14:textId="77777777" w:rsidR="009C03B9" w:rsidRPr="00B5478D" w:rsidRDefault="009C03B9" w:rsidP="009C03B9">
      <w:pPr>
        <w:rPr>
          <w:sz w:val="20"/>
          <w:lang w:val="en-CA"/>
        </w:rPr>
      </w:pPr>
      <w:r w:rsidRPr="00B5478D">
        <w:rPr>
          <w:sz w:val="20"/>
          <w:lang w:val="en-CA"/>
        </w:rPr>
        <w:t>The list SingleLayerSeiList is set to consist of the payloadType values 3, 6, 9, 15, 16, 17, 19, 22, 23, 45, 47, 56, 128, 129, 131, 132, 134 to 152, inclusive, 154 to 159, inclusive, and 200 to 20</w:t>
      </w:r>
      <w:r w:rsidRPr="00B5478D">
        <w:rPr>
          <w:sz w:val="20"/>
          <w:highlight w:val="yellow"/>
          <w:lang w:val="en-CA"/>
        </w:rPr>
        <w:t>3</w:t>
      </w:r>
      <w:r w:rsidRPr="00B5478D">
        <w:rPr>
          <w:sz w:val="20"/>
          <w:lang w:val="en-CA"/>
        </w:rPr>
        <w:t>, inclusive.</w:t>
      </w:r>
    </w:p>
    <w:p w14:paraId="66D0D4ED" w14:textId="77777777" w:rsidR="009C03B9" w:rsidRPr="00B5478D" w:rsidRDefault="009C03B9" w:rsidP="009C03B9">
      <w:pPr>
        <w:rPr>
          <w:sz w:val="20"/>
          <w:lang w:val="en-CA"/>
        </w:rPr>
      </w:pPr>
      <w:r w:rsidRPr="00B5478D">
        <w:rPr>
          <w:sz w:val="20"/>
          <w:lang w:val="en-CA"/>
        </w:rPr>
        <w:t>The list VclAssociatedSeiList is set to consist of the payloadType values 2, 3, 6, 9, 15, 16, 17, 19, 22, 23, 45, 47, 56, 128, 131, 132, 134 to 152, inclusive, 154 to 159, inclusive, and 200 to 20</w:t>
      </w:r>
      <w:r w:rsidRPr="00B5478D">
        <w:rPr>
          <w:sz w:val="20"/>
          <w:highlight w:val="yellow"/>
          <w:lang w:val="en-CA"/>
        </w:rPr>
        <w:t>3</w:t>
      </w:r>
      <w:r w:rsidRPr="00B5478D">
        <w:rPr>
          <w:sz w:val="20"/>
          <w:lang w:val="en-CA"/>
        </w:rPr>
        <w:t>, inclusive.</w:t>
      </w:r>
    </w:p>
    <w:p w14:paraId="133D5612" w14:textId="3D5596FD" w:rsidR="009C03B9" w:rsidRPr="00B5478D" w:rsidRDefault="009C03B9" w:rsidP="009C03B9">
      <w:pPr>
        <w:rPr>
          <w:rFonts w:eastAsia="SimSun"/>
          <w:sz w:val="20"/>
          <w:lang w:val="en-CA"/>
        </w:rPr>
      </w:pPr>
      <w:r w:rsidRPr="00B5478D">
        <w:rPr>
          <w:sz w:val="20"/>
          <w:lang w:val="en-CA"/>
        </w:rPr>
        <w:t>The list PicUnitRepConSeiList is set to consist of the payloadType values 0, 1, 2, 6, 9, 15, 16, 17, 19, 22, 23, 45, 47, 56, 128, 129, 131, 132, 133, 135 to 152, inclusive, 154 to 159, inclusive, and 200 to 20</w:t>
      </w:r>
      <w:r w:rsidRPr="00B5478D">
        <w:rPr>
          <w:sz w:val="20"/>
          <w:highlight w:val="yellow"/>
          <w:lang w:val="en-CA"/>
        </w:rPr>
        <w:t>3</w:t>
      </w:r>
      <w:r w:rsidRPr="00B5478D">
        <w:rPr>
          <w:sz w:val="20"/>
          <w:lang w:val="en-CA"/>
        </w:rPr>
        <w:t>, inclusive.</w:t>
      </w:r>
    </w:p>
    <w:p w14:paraId="1D40607D" w14:textId="77777777"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In D.3.1, in Table D.1, append the following row to the end of the table:</w:t>
      </w:r>
    </w:p>
    <w:p w14:paraId="49C258C7" w14:textId="77777777"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1306D5" w:rsidRPr="009C03B9" w14:paraId="710C78CC" w14:textId="77777777" w:rsidTr="001306D5">
        <w:trPr>
          <w:cantSplit/>
          <w:trHeight w:val="144"/>
          <w:jc w:val="center"/>
        </w:trPr>
        <w:tc>
          <w:tcPr>
            <w:tcW w:w="3464" w:type="dxa"/>
          </w:tcPr>
          <w:p w14:paraId="3FD49B11" w14:textId="7F4016AF"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9C03B9">
              <w:rPr>
                <w:rFonts w:eastAsia="SimSun"/>
                <w:sz w:val="20"/>
                <w:lang w:val="en-CA"/>
              </w:rPr>
              <w:t>Shutter interval information</w:t>
            </w:r>
          </w:p>
        </w:tc>
        <w:tc>
          <w:tcPr>
            <w:tcW w:w="5378" w:type="dxa"/>
          </w:tcPr>
          <w:p w14:paraId="5A4DADAC" w14:textId="176AC7DA"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B5478D">
              <w:rPr>
                <w:rFonts w:eastAsia="SimSun"/>
                <w:sz w:val="20"/>
                <w:lang w:val="en-CA"/>
              </w:rPr>
              <w:t>The C</w:t>
            </w:r>
            <w:r w:rsidR="00571A60" w:rsidRPr="00B5478D">
              <w:rPr>
                <w:rFonts w:eastAsia="SimSun"/>
                <w:sz w:val="20"/>
                <w:lang w:val="en-CA"/>
              </w:rPr>
              <w:t>L</w:t>
            </w:r>
            <w:r w:rsidRPr="00B5478D">
              <w:rPr>
                <w:rFonts w:eastAsia="SimSun"/>
                <w:sz w:val="20"/>
                <w:lang w:val="en-CA"/>
              </w:rPr>
              <w:t>VS containing the SEI message</w:t>
            </w:r>
          </w:p>
        </w:tc>
      </w:tr>
    </w:tbl>
    <w:p w14:paraId="25AA7CB3" w14:textId="77777777" w:rsidR="00225C30" w:rsidRPr="00B5478D" w:rsidRDefault="00225C30" w:rsidP="00225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6E3230E1" w14:textId="4A98C373"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D.3.48, as follows:</w:t>
      </w:r>
    </w:p>
    <w:p w14:paraId="2AAAC877" w14:textId="503BE73A" w:rsidR="001306D5" w:rsidRPr="009C03B9" w:rsidRDefault="001306D5" w:rsidP="001306D5">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D.3.48</w:t>
      </w:r>
      <w:r w:rsidRPr="009C03B9">
        <w:rPr>
          <w:rFonts w:eastAsia="SimSun"/>
          <w:b/>
          <w:szCs w:val="22"/>
          <w:lang w:val="en-CA"/>
        </w:rPr>
        <w:tab/>
      </w:r>
      <w:bookmarkStart w:id="74" w:name="_Hlk29492324"/>
      <w:r w:rsidRPr="009C03B9">
        <w:rPr>
          <w:rFonts w:eastAsia="SimSun"/>
          <w:b/>
          <w:szCs w:val="22"/>
          <w:lang w:val="en-CA"/>
        </w:rPr>
        <w:t>Shutter interval information SEI message syntax</w:t>
      </w:r>
      <w:bookmarkEnd w:id="74"/>
    </w:p>
    <w:p w14:paraId="3B526094" w14:textId="3B4976F8"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bookmarkStart w:id="75" w:name="_Hlk29492361"/>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sidR="00F92FD6">
        <w:rPr>
          <w:rFonts w:eastAsia="SimSun"/>
          <w:sz w:val="20"/>
          <w:lang w:val="en-CA"/>
        </w:rPr>
        <w:t>source pictures</w:t>
      </w:r>
      <w:r w:rsidR="00F92FD6" w:rsidRPr="00B5478D">
        <w:rPr>
          <w:rFonts w:eastAsia="SimSun"/>
          <w:sz w:val="20"/>
          <w:lang w:val="en-CA"/>
        </w:rPr>
        <w:t xml:space="preserve"> </w:t>
      </w:r>
      <w:r w:rsidRPr="00B5478D">
        <w:rPr>
          <w:rFonts w:eastAsia="SimSun"/>
          <w:sz w:val="20"/>
          <w:lang w:val="en-CA"/>
        </w:rPr>
        <w:t>prior to encoding and display</w:t>
      </w:r>
      <w:r w:rsidR="00225C30" w:rsidRPr="00B5478D">
        <w:rPr>
          <w:rFonts w:eastAsia="SimSun"/>
          <w:sz w:val="20"/>
          <w:lang w:val="en-CA"/>
        </w:rPr>
        <w:t>,</w:t>
      </w:r>
      <w:r w:rsidRPr="00B5478D">
        <w:rPr>
          <w:rFonts w:eastAsia="SimSun"/>
          <w:sz w:val="20"/>
          <w:lang w:val="en-CA"/>
        </w:rPr>
        <w:t xml:space="preserve"> e.g., for camera-captured content, the </w:t>
      </w:r>
      <w:r w:rsidR="00CC7115">
        <w:rPr>
          <w:rFonts w:eastAsia="SimSun"/>
          <w:sz w:val="20"/>
          <w:lang w:val="en-CA"/>
        </w:rPr>
        <w:t xml:space="preserve">shutter interval is </w:t>
      </w:r>
      <w:r w:rsidRPr="00B5478D">
        <w:rPr>
          <w:rFonts w:eastAsia="SimSun"/>
          <w:sz w:val="20"/>
          <w:lang w:val="en-CA"/>
        </w:rPr>
        <w:t xml:space="preserve">amount of time that an image sensor </w:t>
      </w:r>
      <w:r w:rsidR="00CC7115">
        <w:rPr>
          <w:rFonts w:eastAsia="SimSun"/>
          <w:sz w:val="20"/>
          <w:lang w:val="en-CA"/>
        </w:rPr>
        <w:t>is</w:t>
      </w:r>
      <w:r w:rsidR="00CC7115" w:rsidRPr="00B5478D">
        <w:rPr>
          <w:rFonts w:eastAsia="SimSun"/>
          <w:sz w:val="20"/>
          <w:lang w:val="en-CA"/>
        </w:rPr>
        <w:t xml:space="preserve"> </w:t>
      </w:r>
      <w:r w:rsidRPr="00B5478D">
        <w:rPr>
          <w:rFonts w:eastAsia="SimSun"/>
          <w:sz w:val="20"/>
          <w:lang w:val="en-CA"/>
        </w:rPr>
        <w:t xml:space="preserve">exposed to produce </w:t>
      </w:r>
      <w:r w:rsidR="00CC7115">
        <w:rPr>
          <w:rFonts w:eastAsia="SimSun"/>
          <w:sz w:val="20"/>
          <w:lang w:val="en-CA"/>
        </w:rPr>
        <w:t>e</w:t>
      </w:r>
      <w:r w:rsidRPr="00B5478D">
        <w:rPr>
          <w:rFonts w:eastAsia="SimSun"/>
          <w:sz w:val="20"/>
          <w:lang w:val="en-CA"/>
        </w:rPr>
        <w:t>a</w:t>
      </w:r>
      <w:r w:rsidR="00CC7115">
        <w:rPr>
          <w:rFonts w:eastAsia="SimSun"/>
          <w:sz w:val="20"/>
          <w:lang w:val="en-CA"/>
        </w:rPr>
        <w:t>ch</w:t>
      </w:r>
      <w:r w:rsidRPr="00B5478D">
        <w:rPr>
          <w:rFonts w:eastAsia="SimSun"/>
          <w:sz w:val="20"/>
          <w:lang w:val="en-CA"/>
        </w:rPr>
        <w:t xml:space="preserve"> </w:t>
      </w:r>
      <w:r w:rsidR="00F92FD6">
        <w:rPr>
          <w:rFonts w:eastAsia="SimSun"/>
          <w:sz w:val="20"/>
          <w:lang w:val="en-CA"/>
        </w:rPr>
        <w:t xml:space="preserve">source </w:t>
      </w:r>
      <w:r w:rsidRPr="00B5478D">
        <w:rPr>
          <w:rFonts w:eastAsia="SimSun"/>
          <w:sz w:val="20"/>
          <w:lang w:val="en-CA"/>
        </w:rPr>
        <w:t>picture.</w:t>
      </w:r>
    </w:p>
    <w:p w14:paraId="6C1AAAE7" w14:textId="77777777" w:rsidR="00156331" w:rsidRDefault="008345F4"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6" w:author="Sean" w:date="2020-01-15T10:04:00Z"/>
          <w:rFonts w:eastAsia="SimSun"/>
          <w:sz w:val="20"/>
          <w:lang w:val="en-GB"/>
        </w:rPr>
      </w:pPr>
      <w:ins w:id="77" w:author="Sean" w:date="2020-01-15T10:04:00Z">
        <w:r w:rsidRPr="001E3016">
          <w:rPr>
            <w:rFonts w:eastAsia="SimSun"/>
            <w:sz w:val="20"/>
            <w:highlight w:val="green"/>
            <w:lang w:val="en-GB"/>
          </w:rPr>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ins>
    </w:p>
    <w:p w14:paraId="0648D9C3" w14:textId="0BDE5976" w:rsidR="008D098F" w:rsidRPr="009C03B9" w:rsidDel="008B3B67"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del w:id="78" w:author="Sean" w:date="2020-01-09T18:56:00Z"/>
          <w:rFonts w:eastAsia="SimSun"/>
          <w:noProof/>
          <w:sz w:val="20"/>
          <w:lang w:val="en-CA"/>
        </w:rPr>
      </w:pPr>
      <w:del w:id="79" w:author="Sean" w:date="2020-01-09T18:56:00Z">
        <w:r w:rsidRPr="009C03B9" w:rsidDel="008B3B67">
          <w:rPr>
            <w:rFonts w:eastAsia="SimSun"/>
            <w:b/>
            <w:bCs/>
            <w:noProof/>
            <w:sz w:val="20"/>
            <w:lang w:val="en-CA"/>
          </w:rPr>
          <w:delText>sii_num_units_in_shutter</w:delText>
        </w:r>
        <w:r w:rsidR="008777B5" w:rsidRPr="009C03B9" w:rsidDel="008B3B67">
          <w:rPr>
            <w:rFonts w:eastAsia="SimSun"/>
            <w:b/>
            <w:bCs/>
            <w:noProof/>
            <w:sz w:val="20"/>
            <w:lang w:val="en-CA"/>
          </w:rPr>
          <w:delText>_interval</w:delText>
        </w:r>
        <w:r w:rsidR="00F92FD6" w:rsidDel="008B3B67">
          <w:rPr>
            <w:rFonts w:eastAsia="SimSun"/>
            <w:noProof/>
            <w:sz w:val="20"/>
            <w:lang w:val="en-CA"/>
          </w:rPr>
          <w:delText xml:space="preserve">, when </w:delText>
        </w:r>
        <w:r w:rsidR="00F92FD6" w:rsidRPr="00F92FD6" w:rsidDel="008B3B67">
          <w:rPr>
            <w:rFonts w:eastAsia="SimSun"/>
            <w:noProof/>
            <w:sz w:val="20"/>
            <w:lang w:val="en-CA"/>
          </w:rPr>
          <w:delText>fixed_shutter_interval_within_clvs_flag</w:delText>
        </w:r>
        <w:r w:rsidR="00F92FD6" w:rsidDel="008B3B67">
          <w:rPr>
            <w:rFonts w:eastAsia="SimSun"/>
            <w:noProof/>
            <w:sz w:val="20"/>
            <w:lang w:val="en-CA"/>
          </w:rPr>
          <w:delText xml:space="preserve"> is equal to 1,</w:delText>
        </w:r>
        <w:r w:rsidRPr="009C03B9" w:rsidDel="008B3B67">
          <w:rPr>
            <w:rFonts w:eastAsia="SimSun"/>
            <w:noProof/>
            <w:sz w:val="20"/>
            <w:lang w:val="en-CA"/>
          </w:rPr>
          <w:delText xml:space="preserve"> specifies the number of time units of a clock operating at the frequency sii_time_scale Hz that corresponds to </w:delText>
        </w:r>
        <w:r w:rsidR="00DB5735" w:rsidDel="008B3B67">
          <w:rPr>
            <w:rFonts w:eastAsia="SimSun"/>
            <w:noProof/>
            <w:sz w:val="20"/>
            <w:lang w:val="en-CA"/>
          </w:rPr>
          <w:delText>the</w:delText>
        </w:r>
        <w:r w:rsidRPr="009C03B9" w:rsidDel="008B3B67">
          <w:rPr>
            <w:rFonts w:eastAsia="SimSun"/>
            <w:noProof/>
            <w:sz w:val="20"/>
            <w:lang w:val="en-CA"/>
          </w:rPr>
          <w:delText xml:space="preserve"> </w:delText>
        </w:r>
        <w:r w:rsidR="00CC7115" w:rsidDel="008B3B67">
          <w:rPr>
            <w:rFonts w:eastAsia="SimSun"/>
            <w:noProof/>
            <w:sz w:val="20"/>
            <w:lang w:val="en-CA"/>
          </w:rPr>
          <w:delText xml:space="preserve">indicated </w:delText>
        </w:r>
        <w:r w:rsidRPr="009C03B9" w:rsidDel="008B3B67">
          <w:rPr>
            <w:rFonts w:eastAsia="SimSun"/>
            <w:noProof/>
            <w:sz w:val="20"/>
            <w:lang w:val="en-CA"/>
          </w:rPr>
          <w:delText xml:space="preserve">shutter </w:delText>
        </w:r>
        <w:r w:rsidR="00DB5735" w:rsidDel="008B3B67">
          <w:rPr>
            <w:rFonts w:eastAsia="SimSun"/>
            <w:noProof/>
            <w:sz w:val="20"/>
            <w:lang w:val="en-CA"/>
          </w:rPr>
          <w:delText>interval of each picture</w:delText>
        </w:r>
        <w:r w:rsidR="00F92FD6" w:rsidDel="008B3B67">
          <w:rPr>
            <w:rFonts w:eastAsia="SimSun"/>
            <w:noProof/>
            <w:sz w:val="20"/>
            <w:lang w:val="en-CA"/>
          </w:rPr>
          <w:delText xml:space="preserve"> in the CLVS</w:delText>
        </w:r>
        <w:r w:rsidRPr="009C03B9" w:rsidDel="008B3B67">
          <w:rPr>
            <w:rFonts w:eastAsia="SimSun"/>
            <w:noProof/>
            <w:sz w:val="20"/>
            <w:lang w:val="en-CA"/>
          </w:rPr>
          <w:delText>.</w:delText>
        </w:r>
        <w:r w:rsidR="00F92FD6" w:rsidDel="008B3B67">
          <w:rPr>
            <w:rFonts w:eastAsia="SimSun"/>
            <w:noProof/>
            <w:sz w:val="20"/>
            <w:lang w:val="en-CA"/>
          </w:rPr>
          <w:delText xml:space="preserve"> The value 0 may be used to </w:delText>
        </w:r>
        <w:r w:rsidR="00F92FD6" w:rsidRPr="00F92FD6" w:rsidDel="008B3B67">
          <w:rPr>
            <w:rFonts w:eastAsia="SimSun"/>
            <w:noProof/>
            <w:sz w:val="20"/>
            <w:lang w:val="en-CA"/>
          </w:rPr>
          <w:delText>indicate that the associated video content contains screen capture content, computer generated content, or other non-camera-captured conte</w:delText>
        </w:r>
        <w:r w:rsidR="00F92FD6" w:rsidRPr="00A12771" w:rsidDel="008B3B67">
          <w:rPr>
            <w:rFonts w:eastAsia="SimSun"/>
            <w:noProof/>
            <w:sz w:val="20"/>
            <w:lang w:val="en-CA"/>
          </w:rPr>
          <w:delText>nt.</w:delText>
        </w:r>
      </w:del>
      <w:del w:id="80" w:author="Sean" w:date="2020-01-09T18:10:00Z">
        <w:r w:rsidR="00F92FD6" w:rsidRPr="00A12771" w:rsidDel="00A12771">
          <w:rPr>
            <w:rFonts w:eastAsia="SimSun"/>
            <w:noProof/>
            <w:sz w:val="20"/>
            <w:highlight w:val="green"/>
            <w:lang w:val="en-CA"/>
            <w:rPrChange w:id="81" w:author="Sean" w:date="2020-01-09T18:10:00Z">
              <w:rPr>
                <w:rFonts w:eastAsia="SimSun"/>
                <w:noProof/>
                <w:sz w:val="20"/>
                <w:lang w:val="en-CA"/>
              </w:rPr>
            </w:rPrChange>
          </w:rPr>
          <w:delText xml:space="preserve"> When fixed_shutter_interval_within_clvs_flag is equal to 0, sii_num_units_in_shutter_interval has no meaning and should be equal to 0.</w:delText>
        </w:r>
      </w:del>
    </w:p>
    <w:p w14:paraId="624FEFEB" w14:textId="19303435" w:rsidR="001306D5" w:rsidRPr="009C03B9" w:rsidDel="008B3B67" w:rsidRDefault="00210162"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del w:id="82" w:author="Sean" w:date="2020-01-09T18:56:00Z"/>
          <w:rFonts w:eastAsia="SimSun"/>
          <w:noProof/>
          <w:sz w:val="20"/>
          <w:lang w:val="en-CA"/>
        </w:rPr>
      </w:pPr>
      <w:del w:id="83" w:author="Sean" w:date="2020-01-09T18:56:00Z">
        <w:r w:rsidRPr="009C03B9" w:rsidDel="008B3B67">
          <w:rPr>
            <w:rFonts w:eastAsia="SimSun"/>
            <w:noProof/>
            <w:sz w:val="20"/>
            <w:lang w:val="en-CA"/>
          </w:rPr>
          <w:delText xml:space="preserve">The </w:delText>
        </w:r>
        <w:r w:rsidR="00CC7115" w:rsidDel="008B3B67">
          <w:rPr>
            <w:rFonts w:eastAsia="SimSun"/>
            <w:noProof/>
            <w:sz w:val="20"/>
            <w:lang w:val="en-CA"/>
          </w:rPr>
          <w:delText>indicated</w:delText>
        </w:r>
        <w:r w:rsidR="00F92FD6" w:rsidDel="008B3B67">
          <w:rPr>
            <w:rFonts w:eastAsia="SimSun"/>
            <w:noProof/>
            <w:sz w:val="20"/>
            <w:lang w:val="en-CA"/>
          </w:rPr>
          <w:delText xml:space="preserve"> </w:delText>
        </w:r>
        <w:r w:rsidRPr="009C03B9" w:rsidDel="008B3B67">
          <w:rPr>
            <w:rFonts w:eastAsia="SimSun"/>
            <w:noProof/>
            <w:sz w:val="20"/>
            <w:lang w:val="en-CA"/>
          </w:rPr>
          <w:delText>s</w:delText>
        </w:r>
        <w:r w:rsidR="001306D5" w:rsidRPr="009C03B9" w:rsidDel="008B3B67">
          <w:rPr>
            <w:rFonts w:eastAsia="SimSun"/>
            <w:noProof/>
            <w:sz w:val="20"/>
            <w:lang w:val="en-CA"/>
          </w:rPr>
          <w:delText>hutter interval, de</w:delText>
        </w:r>
        <w:r w:rsidR="007435B8" w:rsidRPr="009C03B9" w:rsidDel="008B3B67">
          <w:rPr>
            <w:rFonts w:eastAsia="SimSun"/>
            <w:noProof/>
            <w:sz w:val="20"/>
            <w:lang w:val="en-CA"/>
          </w:rPr>
          <w:delText xml:space="preserve">noted </w:delText>
        </w:r>
        <w:r w:rsidR="001306D5" w:rsidRPr="009C03B9" w:rsidDel="008B3B67">
          <w:rPr>
            <w:rFonts w:eastAsia="SimSun"/>
            <w:noProof/>
            <w:sz w:val="20"/>
            <w:lang w:val="en-CA"/>
          </w:rPr>
          <w:delText xml:space="preserve">by </w:delText>
        </w:r>
        <w:r w:rsidR="007435B8" w:rsidRPr="009C03B9" w:rsidDel="008B3B67">
          <w:rPr>
            <w:rFonts w:eastAsia="SimSun"/>
            <w:noProof/>
            <w:sz w:val="20"/>
            <w:lang w:val="en-CA"/>
          </w:rPr>
          <w:delText xml:space="preserve">the </w:delText>
        </w:r>
        <w:r w:rsidR="001306D5" w:rsidRPr="009C03B9" w:rsidDel="008B3B67">
          <w:rPr>
            <w:rFonts w:eastAsia="SimSun"/>
            <w:noProof/>
            <w:sz w:val="20"/>
            <w:lang w:val="en-CA"/>
          </w:rPr>
          <w:delText xml:space="preserve">variable </w:delText>
        </w:r>
        <w:r w:rsidR="00571A60" w:rsidRPr="009C03B9" w:rsidDel="008B3B67">
          <w:rPr>
            <w:rFonts w:eastAsia="SimSun"/>
            <w:noProof/>
            <w:sz w:val="20"/>
            <w:lang w:val="en-CA"/>
          </w:rPr>
          <w:delText>shutterInterval</w:delText>
        </w:r>
        <w:r w:rsidR="001306D5" w:rsidRPr="009C03B9" w:rsidDel="008B3B67">
          <w:rPr>
            <w:rFonts w:eastAsia="SimSun"/>
            <w:noProof/>
            <w:sz w:val="20"/>
            <w:lang w:val="en-CA"/>
          </w:rPr>
          <w:delText xml:space="preserve">, in units of seconds, is equal to the quotient of sii_num_units_in_shutter_interval divided by sii_time_scale. For example, </w:delText>
        </w:r>
        <w:r w:rsidR="00E570BD" w:rsidDel="008B3B67">
          <w:rPr>
            <w:rFonts w:eastAsia="SimSun"/>
            <w:noProof/>
            <w:sz w:val="20"/>
            <w:lang w:val="en-CA"/>
          </w:rPr>
          <w:delText>to represent a</w:delText>
        </w:r>
        <w:r w:rsidR="00E570BD" w:rsidRPr="009C03B9" w:rsidDel="008B3B67">
          <w:rPr>
            <w:rFonts w:eastAsia="SimSun"/>
            <w:noProof/>
            <w:sz w:val="20"/>
            <w:lang w:val="en-CA"/>
          </w:rPr>
          <w:delText xml:space="preserve"> </w:delText>
        </w:r>
        <w:r w:rsidR="00571A60" w:rsidRPr="009C03B9" w:rsidDel="008B3B67">
          <w:rPr>
            <w:rFonts w:eastAsia="SimSun"/>
            <w:noProof/>
            <w:sz w:val="20"/>
            <w:lang w:val="en-CA"/>
          </w:rPr>
          <w:delText>shutter</w:delText>
        </w:r>
        <w:r w:rsidR="00CC7115" w:rsidDel="008B3B67">
          <w:rPr>
            <w:rFonts w:eastAsia="SimSun"/>
            <w:noProof/>
            <w:sz w:val="20"/>
            <w:lang w:val="en-CA"/>
          </w:rPr>
          <w:delText xml:space="preserve"> i</w:delText>
        </w:r>
        <w:r w:rsidR="00571A60" w:rsidRPr="009C03B9" w:rsidDel="008B3B67">
          <w:rPr>
            <w:rFonts w:eastAsia="SimSun"/>
            <w:noProof/>
            <w:sz w:val="20"/>
            <w:lang w:val="en-CA"/>
          </w:rPr>
          <w:delText>nterval</w:delText>
        </w:r>
        <w:r w:rsidR="001306D5" w:rsidRPr="009C03B9" w:rsidDel="008B3B67">
          <w:rPr>
            <w:rFonts w:eastAsia="SimSun"/>
            <w:noProof/>
            <w:sz w:val="20"/>
            <w:lang w:val="en-CA"/>
          </w:rPr>
          <w:delText xml:space="preserve"> equal to 0.04 seconds, sii_time_scale may be equal to 27 000 000 and sii_num_units_in_shutter_interval may be equal to 1 080 000.</w:delText>
        </w:r>
      </w:del>
    </w:p>
    <w:p w14:paraId="2FB408A0" w14:textId="2A483C6C"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bookmarkStart w:id="84" w:name="_Hlk25240989"/>
      <w:r w:rsidRPr="009C03B9">
        <w:rPr>
          <w:rFonts w:eastAsia="SimSun"/>
          <w:b/>
          <w:noProof/>
          <w:sz w:val="20"/>
          <w:lang w:val="en-CA"/>
        </w:rPr>
        <w:t>sii_time_scale</w:t>
      </w:r>
      <w:bookmarkEnd w:id="84"/>
      <w:r w:rsidRPr="009C03B9">
        <w:rPr>
          <w:rFonts w:eastAsia="SimSun"/>
          <w:noProof/>
          <w:sz w:val="20"/>
          <w:lang w:val="en-CA"/>
        </w:rPr>
        <w:t xml:space="preserve"> specifies the number of time units that pass in one second. </w:t>
      </w:r>
      <w:r w:rsidR="00210162" w:rsidRPr="009C03B9">
        <w:rPr>
          <w:rFonts w:eastAsia="SimSun"/>
          <w:noProof/>
          <w:sz w:val="20"/>
          <w:lang w:val="en-CA"/>
        </w:rPr>
        <w:t xml:space="preserve">The value of sii_time_scale shall be greater than 0. </w:t>
      </w:r>
      <w:r w:rsidRPr="00B5478D">
        <w:rPr>
          <w:rFonts w:eastAsia="SimSun"/>
          <w:noProof/>
          <w:sz w:val="20"/>
          <w:lang w:val="en-CA"/>
        </w:rPr>
        <w:t xml:space="preserve">For example, a time coordinate system that measures time using a 27 MHz clock has </w:t>
      </w:r>
      <w:r w:rsidR="00BA7338">
        <w:rPr>
          <w:rFonts w:eastAsia="SimSun"/>
          <w:noProof/>
          <w:sz w:val="20"/>
          <w:lang w:val="en-CA"/>
        </w:rPr>
        <w:t xml:space="preserve">an </w:t>
      </w:r>
      <w:r w:rsidRPr="00B5478D">
        <w:rPr>
          <w:rFonts w:eastAsia="SimSun"/>
          <w:noProof/>
          <w:sz w:val="20"/>
          <w:lang w:val="en-CA"/>
        </w:rPr>
        <w:t>sii_time_scale of 27 000 000.</w:t>
      </w:r>
    </w:p>
    <w:p w14:paraId="3F42FC96" w14:textId="63A60546" w:rsidR="001306D5" w:rsidRPr="009C03B9" w:rsidDel="000966C5" w:rsidRDefault="001306D5" w:rsidP="00571A60">
      <w:pPr>
        <w:rPr>
          <w:moveFrom w:id="85" w:author="Sean" w:date="2020-01-10T13:09:00Z"/>
          <w:sz w:val="20"/>
          <w:lang w:val="en-CA"/>
        </w:rPr>
      </w:pPr>
      <w:moveFromRangeStart w:id="86" w:author="Sean" w:date="2020-01-10T13:09:00Z" w:name="move29554160"/>
      <w:moveFrom w:id="87" w:author="Sean" w:date="2020-01-10T13:09:00Z">
        <w:r w:rsidRPr="000966C5" w:rsidDel="000966C5">
          <w:rPr>
            <w:b/>
            <w:sz w:val="20"/>
            <w:highlight w:val="green"/>
            <w:lang w:val="en-CA"/>
            <w:rPrChange w:id="88" w:author="Sean" w:date="2020-01-10T13:09:00Z">
              <w:rPr>
                <w:b/>
                <w:sz w:val="20"/>
                <w:lang w:val="en-CA"/>
              </w:rPr>
            </w:rPrChange>
          </w:rPr>
          <w:t>sii_max_sub_layers_minus1</w:t>
        </w:r>
        <w:r w:rsidRPr="000966C5" w:rsidDel="000966C5">
          <w:rPr>
            <w:sz w:val="20"/>
            <w:highlight w:val="green"/>
            <w:lang w:val="en-CA"/>
            <w:rPrChange w:id="89" w:author="Sean" w:date="2020-01-10T13:09:00Z">
              <w:rPr>
                <w:sz w:val="20"/>
                <w:lang w:val="en-CA"/>
              </w:rPr>
            </w:rPrChange>
          </w:rPr>
          <w:t xml:space="preserve"> plus 1 specifies the maximum number of temporal sub-layers that may be present in each C</w:t>
        </w:r>
        <w:r w:rsidR="00571A60" w:rsidRPr="000966C5" w:rsidDel="000966C5">
          <w:rPr>
            <w:sz w:val="20"/>
            <w:highlight w:val="green"/>
            <w:lang w:val="en-CA"/>
            <w:rPrChange w:id="90" w:author="Sean" w:date="2020-01-10T13:09:00Z">
              <w:rPr>
                <w:sz w:val="20"/>
                <w:lang w:val="en-CA"/>
              </w:rPr>
            </w:rPrChange>
          </w:rPr>
          <w:t>L</w:t>
        </w:r>
        <w:r w:rsidRPr="000966C5" w:rsidDel="000966C5">
          <w:rPr>
            <w:sz w:val="20"/>
            <w:highlight w:val="green"/>
            <w:lang w:val="en-CA"/>
            <w:rPrChange w:id="91" w:author="Sean" w:date="2020-01-10T13:09:00Z">
              <w:rPr>
                <w:sz w:val="20"/>
                <w:lang w:val="en-CA"/>
              </w:rPr>
            </w:rPrChange>
          </w:rPr>
          <w:t>VS referring to the SPS. The value of sii_max_sub_layers_minus1 shall be equal to the value of sps_max_sub_layers_minus1 in the SPS.</w:t>
        </w:r>
      </w:moveFrom>
    </w:p>
    <w:moveFromRangeEnd w:id="86"/>
    <w:p w14:paraId="07E0D878" w14:textId="5F873A0F" w:rsidR="001306D5" w:rsidRPr="00B5478D" w:rsidRDefault="001306D5" w:rsidP="001306D5">
      <w:pPr>
        <w:rPr>
          <w:lang w:val="en-CA"/>
        </w:rPr>
      </w:pPr>
      <w:r w:rsidRPr="00B5478D">
        <w:rPr>
          <w:rFonts w:eastAsia="SimSun"/>
          <w:b/>
          <w:noProof/>
          <w:sz w:val="20"/>
          <w:lang w:val="en-CA"/>
        </w:rPr>
        <w:t>fixed_</w:t>
      </w:r>
      <w:r w:rsidRPr="00B5478D">
        <w:rPr>
          <w:rFonts w:eastAsia="SimSun"/>
          <w:b/>
          <w:bCs/>
          <w:noProof/>
          <w:sz w:val="20"/>
          <w:lang w:val="en-CA"/>
        </w:rPr>
        <w:t>shutter_interval</w:t>
      </w:r>
      <w:r w:rsidRPr="00B5478D">
        <w:rPr>
          <w:rFonts w:eastAsia="SimSun"/>
          <w:b/>
          <w:noProof/>
          <w:sz w:val="20"/>
          <w:lang w:val="en-CA"/>
        </w:rPr>
        <w:t>_within_c</w:t>
      </w:r>
      <w:r w:rsidR="00DB5735">
        <w:rPr>
          <w:rFonts w:eastAsia="SimSun"/>
          <w:b/>
          <w:noProof/>
          <w:sz w:val="20"/>
          <w:lang w:val="en-CA"/>
        </w:rPr>
        <w:t>l</w:t>
      </w:r>
      <w:r w:rsidRPr="00B5478D">
        <w:rPr>
          <w:rFonts w:eastAsia="SimSun"/>
          <w:b/>
          <w:noProof/>
          <w:sz w:val="20"/>
          <w:lang w:val="en-CA"/>
        </w:rPr>
        <w:t>vs_flag</w:t>
      </w:r>
      <w:r w:rsidRPr="00B5478D">
        <w:rPr>
          <w:rFonts w:eastAsia="SimSun"/>
          <w:bCs/>
          <w:noProof/>
          <w:sz w:val="20"/>
          <w:lang w:val="en-CA"/>
        </w:rPr>
        <w:t xml:space="preserve"> </w:t>
      </w:r>
      <w:r w:rsidRPr="00B5478D">
        <w:rPr>
          <w:rFonts w:eastAsia="SimSun"/>
          <w:noProof/>
          <w:sz w:val="20"/>
          <w:lang w:val="en-CA"/>
        </w:rPr>
        <w:t xml:space="preserve">equal to 1 specifies that 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is the same for all temporal sub-layers in the C</w:t>
      </w:r>
      <w:r w:rsidR="00571A60" w:rsidRPr="00B5478D">
        <w:rPr>
          <w:rFonts w:eastAsia="SimSun"/>
          <w:noProof/>
          <w:sz w:val="20"/>
          <w:lang w:val="en-CA"/>
        </w:rPr>
        <w:t>L</w:t>
      </w:r>
      <w:r w:rsidRPr="00B5478D">
        <w:rPr>
          <w:rFonts w:eastAsia="SimSun"/>
          <w:noProof/>
          <w:sz w:val="20"/>
          <w:lang w:val="en-CA"/>
        </w:rPr>
        <w:t xml:space="preserve">VS. </w:t>
      </w:r>
      <w:r w:rsidRPr="00B5478D">
        <w:rPr>
          <w:rFonts w:eastAsia="SimSun"/>
          <w:sz w:val="20"/>
          <w:lang w:val="en-CA"/>
        </w:rPr>
        <w:t>fixed_shutter_interval_within_c</w:t>
      </w:r>
      <w:r w:rsidR="00DB5735">
        <w:rPr>
          <w:rFonts w:eastAsia="SimSun"/>
          <w:sz w:val="20"/>
          <w:lang w:val="en-CA"/>
        </w:rPr>
        <w:t>l</w:t>
      </w:r>
      <w:r w:rsidRPr="00B5478D">
        <w:rPr>
          <w:rFonts w:eastAsia="SimSun"/>
          <w:sz w:val="20"/>
          <w:lang w:val="en-CA"/>
        </w:rPr>
        <w:t>vs_flag</w:t>
      </w:r>
      <w:r w:rsidRPr="00B5478D">
        <w:rPr>
          <w:rFonts w:eastAsia="SimSun"/>
          <w:b/>
          <w:noProof/>
          <w:sz w:val="20"/>
          <w:lang w:val="en-CA"/>
        </w:rPr>
        <w:t xml:space="preserve"> </w:t>
      </w:r>
      <w:r w:rsidRPr="00B5478D">
        <w:rPr>
          <w:rFonts w:eastAsia="SimSun"/>
          <w:noProof/>
          <w:sz w:val="20"/>
          <w:lang w:val="en-CA"/>
        </w:rPr>
        <w:t xml:space="preserve">equal to 0 specifies that </w:t>
      </w:r>
      <w:r w:rsidR="008D098F" w:rsidRPr="00B5478D">
        <w:rPr>
          <w:rFonts w:eastAsia="SimSun"/>
          <w:noProof/>
          <w:sz w:val="20"/>
          <w:lang w:val="en-CA"/>
        </w:rPr>
        <w:t xml:space="preserve">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may not be the same for all temporal sub-layers in the C</w:t>
      </w:r>
      <w:r w:rsidR="00571A60" w:rsidRPr="00B5478D">
        <w:rPr>
          <w:rFonts w:eastAsia="SimSun"/>
          <w:noProof/>
          <w:sz w:val="20"/>
          <w:lang w:val="en-CA"/>
        </w:rPr>
        <w:t>L</w:t>
      </w:r>
      <w:r w:rsidRPr="00B5478D">
        <w:rPr>
          <w:rFonts w:eastAsia="SimSun"/>
          <w:noProof/>
          <w:sz w:val="20"/>
          <w:lang w:val="en-CA"/>
        </w:rPr>
        <w:t>VS.</w:t>
      </w:r>
      <w:ins w:id="92" w:author="Sean" w:date="2020-01-09T19:44:00Z">
        <w:r w:rsidR="00543914">
          <w:rPr>
            <w:rFonts w:eastAsia="SimSun"/>
            <w:noProof/>
            <w:sz w:val="20"/>
            <w:lang w:val="en-CA"/>
          </w:rPr>
          <w:t xml:space="preserve"> </w:t>
        </w:r>
        <w:r w:rsidR="00543914" w:rsidRPr="00543914">
          <w:rPr>
            <w:rFonts w:eastAsia="SimSun"/>
            <w:noProof/>
            <w:sz w:val="20"/>
            <w:highlight w:val="green"/>
            <w:lang w:val="en-CA"/>
            <w:rPrChange w:id="93" w:author="Sean" w:date="2020-01-09T19:44:00Z">
              <w:rPr>
                <w:rFonts w:eastAsia="SimSun"/>
                <w:noProof/>
                <w:sz w:val="20"/>
                <w:lang w:val="en-CA"/>
              </w:rPr>
            </w:rPrChange>
          </w:rPr>
          <w:t xml:space="preserve">When the value of </w:t>
        </w:r>
      </w:ins>
      <w:ins w:id="94" w:author="Sean" w:date="2020-01-10T13:10:00Z">
        <w:r w:rsidR="000966C5">
          <w:rPr>
            <w:rFonts w:eastAsia="SimSun"/>
            <w:noProof/>
            <w:sz w:val="20"/>
            <w:highlight w:val="green"/>
            <w:lang w:val="en-CA"/>
          </w:rPr>
          <w:t>sps</w:t>
        </w:r>
      </w:ins>
      <w:ins w:id="95" w:author="Sean" w:date="2020-01-09T19:44:00Z">
        <w:r w:rsidR="00543914" w:rsidRPr="00543914">
          <w:rPr>
            <w:rFonts w:eastAsia="SimSun"/>
            <w:noProof/>
            <w:sz w:val="20"/>
            <w:highlight w:val="green"/>
            <w:lang w:val="en-CA"/>
            <w:rPrChange w:id="96" w:author="Sean" w:date="2020-01-09T19:44:00Z">
              <w:rPr>
                <w:rFonts w:eastAsia="SimSun"/>
                <w:noProof/>
                <w:sz w:val="20"/>
                <w:lang w:val="en-CA"/>
              </w:rPr>
            </w:rPrChange>
          </w:rPr>
          <w:t xml:space="preserve">_max_sub_layers_minus1 is equal to 0, the value of fixed_shutter_interval_within_clvs_flag </w:t>
        </w:r>
      </w:ins>
      <w:ins w:id="97" w:author="Sean" w:date="2020-01-10T13:11:00Z">
        <w:r w:rsidR="000966C5">
          <w:rPr>
            <w:rFonts w:eastAsia="SimSun"/>
            <w:noProof/>
            <w:sz w:val="20"/>
            <w:highlight w:val="green"/>
            <w:lang w:val="en-CA"/>
          </w:rPr>
          <w:t>sh</w:t>
        </w:r>
      </w:ins>
      <w:ins w:id="98" w:author="Sean" w:date="2020-01-10T17:54:00Z">
        <w:r w:rsidR="00154EC5">
          <w:rPr>
            <w:rFonts w:eastAsia="SimSun"/>
            <w:noProof/>
            <w:sz w:val="20"/>
            <w:highlight w:val="green"/>
            <w:lang w:val="en-CA"/>
          </w:rPr>
          <w:t>all</w:t>
        </w:r>
      </w:ins>
      <w:ins w:id="99" w:author="Sean" w:date="2020-01-10T13:11:00Z">
        <w:r w:rsidR="000966C5">
          <w:rPr>
            <w:rFonts w:eastAsia="SimSun"/>
            <w:noProof/>
            <w:sz w:val="20"/>
            <w:highlight w:val="green"/>
            <w:lang w:val="en-CA"/>
          </w:rPr>
          <w:t xml:space="preserve"> </w:t>
        </w:r>
      </w:ins>
      <w:ins w:id="100" w:author="Sean" w:date="2020-01-09T19:44:00Z">
        <w:r w:rsidR="00543914" w:rsidRPr="00543914">
          <w:rPr>
            <w:rFonts w:eastAsia="SimSun"/>
            <w:noProof/>
            <w:sz w:val="20"/>
            <w:highlight w:val="green"/>
            <w:lang w:val="en-CA"/>
            <w:rPrChange w:id="101" w:author="Sean" w:date="2020-01-09T19:44:00Z">
              <w:rPr>
                <w:rFonts w:eastAsia="SimSun"/>
                <w:noProof/>
                <w:sz w:val="20"/>
                <w:lang w:val="en-CA"/>
              </w:rPr>
            </w:rPrChange>
          </w:rPr>
          <w:t>be equal to 1.</w:t>
        </w:r>
      </w:ins>
    </w:p>
    <w:p w14:paraId="016ACE16" w14:textId="1F680632" w:rsidR="008B3B67" w:rsidRPr="008B3B67" w:rsidRDefault="008B3B67" w:rsidP="008B3B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2" w:author="Sean" w:date="2020-01-09T18:57:00Z"/>
          <w:rFonts w:eastAsia="SimSun"/>
          <w:noProof/>
          <w:sz w:val="20"/>
          <w:highlight w:val="green"/>
          <w:lang w:val="en-CA"/>
          <w:rPrChange w:id="103" w:author="Sean" w:date="2020-01-09T18:57:00Z">
            <w:rPr>
              <w:ins w:id="104" w:author="Sean" w:date="2020-01-09T18:57:00Z"/>
              <w:rFonts w:eastAsia="SimSun"/>
              <w:noProof/>
              <w:sz w:val="20"/>
              <w:lang w:val="en-CA"/>
            </w:rPr>
          </w:rPrChange>
        </w:rPr>
      </w:pPr>
      <w:ins w:id="105" w:author="Sean" w:date="2020-01-09T18:57:00Z">
        <w:r w:rsidRPr="008B3B67">
          <w:rPr>
            <w:rFonts w:eastAsia="SimSun"/>
            <w:b/>
            <w:bCs/>
            <w:noProof/>
            <w:sz w:val="20"/>
            <w:highlight w:val="green"/>
            <w:lang w:val="en-CA"/>
            <w:rPrChange w:id="106" w:author="Sean" w:date="2020-01-09T18:57:00Z">
              <w:rPr>
                <w:rFonts w:eastAsia="SimSun"/>
                <w:b/>
                <w:bCs/>
                <w:noProof/>
                <w:sz w:val="20"/>
                <w:lang w:val="en-CA"/>
              </w:rPr>
            </w:rPrChange>
          </w:rPr>
          <w:t>sii_num_units_in_shutter_interval</w:t>
        </w:r>
        <w:r w:rsidRPr="008B3B67">
          <w:rPr>
            <w:rFonts w:eastAsia="SimSun"/>
            <w:noProof/>
            <w:sz w:val="20"/>
            <w:highlight w:val="green"/>
            <w:lang w:val="en-CA"/>
            <w:rPrChange w:id="107" w:author="Sean" w:date="2020-01-09T18:57:00Z">
              <w:rPr>
                <w:rFonts w:eastAsia="SimSun"/>
                <w:noProof/>
                <w:sz w:val="20"/>
                <w:lang w:val="en-CA"/>
              </w:rPr>
            </w:rPrChange>
          </w:rPr>
          <w:t>, when fixed_shutter_interval_within_clvs_flag is equal to 1, specifies the number of time units of a clock operating at the frequency sii_time_scale Hz that corresponds to the indicated shutter interval of each picture in the CLVS</w:t>
        </w:r>
        <w:r w:rsidRPr="00992652">
          <w:rPr>
            <w:rFonts w:eastAsia="SimSun"/>
            <w:noProof/>
            <w:sz w:val="20"/>
            <w:highlight w:val="green"/>
            <w:lang w:val="en-CA"/>
            <w:rPrChange w:id="108" w:author="Sean" w:date="2020-01-09T20:13:00Z">
              <w:rPr>
                <w:rFonts w:eastAsia="SimSun"/>
                <w:noProof/>
                <w:sz w:val="20"/>
                <w:lang w:val="en-CA"/>
              </w:rPr>
            </w:rPrChange>
          </w:rPr>
          <w:t>.</w:t>
        </w:r>
      </w:ins>
      <w:ins w:id="109" w:author="Sean" w:date="2020-01-09T20:13:00Z">
        <w:r w:rsidR="00992652" w:rsidRPr="00992652">
          <w:rPr>
            <w:rFonts w:eastAsia="SimSun"/>
            <w:noProof/>
            <w:sz w:val="20"/>
            <w:highlight w:val="green"/>
            <w:lang w:val="en-CA"/>
            <w:rPrChange w:id="110" w:author="Sean" w:date="2020-01-09T20:13:00Z">
              <w:rPr>
                <w:rFonts w:eastAsia="SimSun"/>
                <w:noProof/>
                <w:sz w:val="20"/>
                <w:lang w:val="en-CA"/>
              </w:rPr>
            </w:rPrChange>
          </w:rPr>
          <w:t xml:space="preserve"> The value 0 may be used to indicate that the associated video content contains screen capture content, computer generated content, or other non-camera-captured content.</w:t>
        </w:r>
      </w:ins>
    </w:p>
    <w:p w14:paraId="7970CEDF" w14:textId="59C30999" w:rsidR="008B3B67" w:rsidRPr="009C03B9" w:rsidRDefault="008B3B67" w:rsidP="008B3B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1" w:author="Sean" w:date="2020-01-09T18:57:00Z"/>
          <w:rFonts w:eastAsia="SimSun"/>
          <w:noProof/>
          <w:sz w:val="20"/>
          <w:lang w:val="en-CA"/>
        </w:rPr>
      </w:pPr>
      <w:ins w:id="112" w:author="Sean" w:date="2020-01-09T18:57:00Z">
        <w:r w:rsidRPr="008B3B67">
          <w:rPr>
            <w:rFonts w:eastAsia="SimSun"/>
            <w:noProof/>
            <w:sz w:val="20"/>
            <w:highlight w:val="green"/>
            <w:lang w:val="en-CA"/>
            <w:rPrChange w:id="113" w:author="Sean" w:date="2020-01-09T18:57:00Z">
              <w:rPr>
                <w:rFonts w:eastAsia="SimSun"/>
                <w:noProof/>
                <w:sz w:val="20"/>
                <w:lang w:val="en-CA"/>
              </w:rPr>
            </w:rPrChange>
          </w:rPr>
          <w:t>The indicated shutter 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ins>
    </w:p>
    <w:p w14:paraId="7325286A" w14:textId="77777777" w:rsidR="000966C5" w:rsidRPr="009C03B9" w:rsidRDefault="000966C5" w:rsidP="000966C5">
      <w:pPr>
        <w:rPr>
          <w:moveTo w:id="114" w:author="Sean" w:date="2020-01-10T13:09:00Z"/>
          <w:sz w:val="20"/>
          <w:lang w:val="en-CA"/>
        </w:rPr>
      </w:pPr>
      <w:moveToRangeStart w:id="115" w:author="Sean" w:date="2020-01-10T13:09:00Z" w:name="move29554160"/>
      <w:moveTo w:id="116" w:author="Sean" w:date="2020-01-10T13:09:00Z">
        <w:r w:rsidRPr="000966C5">
          <w:rPr>
            <w:b/>
            <w:sz w:val="20"/>
            <w:highlight w:val="green"/>
            <w:lang w:val="en-CA"/>
            <w:rPrChange w:id="117" w:author="Sean" w:date="2020-01-10T13:09:00Z">
              <w:rPr>
                <w:b/>
                <w:sz w:val="20"/>
                <w:lang w:val="en-CA"/>
              </w:rPr>
            </w:rPrChange>
          </w:rPr>
          <w:lastRenderedPageBreak/>
          <w:t>si</w:t>
        </w:r>
        <w:bookmarkStart w:id="118" w:name="_GoBack"/>
        <w:bookmarkEnd w:id="118"/>
        <w:r w:rsidRPr="000966C5">
          <w:rPr>
            <w:b/>
            <w:sz w:val="20"/>
            <w:highlight w:val="green"/>
            <w:lang w:val="en-CA"/>
            <w:rPrChange w:id="119" w:author="Sean" w:date="2020-01-10T13:09:00Z">
              <w:rPr>
                <w:b/>
                <w:sz w:val="20"/>
                <w:lang w:val="en-CA"/>
              </w:rPr>
            </w:rPrChange>
          </w:rPr>
          <w:t>i_max_sub_layers_minus1</w:t>
        </w:r>
        <w:r w:rsidRPr="000966C5">
          <w:rPr>
            <w:sz w:val="20"/>
            <w:highlight w:val="green"/>
            <w:lang w:val="en-CA"/>
            <w:rPrChange w:id="120" w:author="Sean" w:date="2020-01-10T13:09:00Z">
              <w:rPr>
                <w:sz w:val="20"/>
                <w:lang w:val="en-CA"/>
              </w:rPr>
            </w:rPrChange>
          </w:rPr>
          <w:t xml:space="preserve"> plus 1 specifies the maximum number of temporal sub-layers that may be present in each CLVS referring to the SPS. The value of sii_max_sub_layers_minus1 shall be equal to the value of sps_max_sub_layers_minus1 in the SPS.</w:t>
        </w:r>
      </w:moveTo>
    </w:p>
    <w:moveToRangeEnd w:id="115"/>
    <w:p w14:paraId="57DD1C21" w14:textId="20646F20" w:rsidR="001306D5" w:rsidRPr="00B5478D" w:rsidRDefault="001306D5" w:rsidP="001306D5">
      <w:pPr>
        <w:rPr>
          <w:rFonts w:eastAsia="SimSun"/>
          <w:bCs/>
          <w:noProof/>
          <w:sz w:val="20"/>
          <w:lang w:val="en-CA"/>
        </w:rPr>
      </w:pPr>
      <w:r w:rsidRPr="00B5478D">
        <w:rPr>
          <w:rFonts w:eastAsia="SimSun"/>
          <w:b/>
          <w:noProof/>
          <w:sz w:val="20"/>
          <w:lang w:val="en-CA"/>
        </w:rPr>
        <w:t>sub_layer_</w:t>
      </w:r>
      <w:r w:rsidRPr="009C03B9">
        <w:rPr>
          <w:rFonts w:eastAsia="SimSun"/>
          <w:b/>
          <w:bCs/>
          <w:noProof/>
          <w:sz w:val="20"/>
          <w:lang w:val="en-CA"/>
        </w:rPr>
        <w:t>num_units_in_shutter</w:t>
      </w:r>
      <w:r w:rsidRPr="009C03B9">
        <w:rPr>
          <w:rFonts w:eastAsia="SimSun"/>
          <w:b/>
          <w:noProof/>
          <w:sz w:val="20"/>
          <w:lang w:val="en-CA"/>
        </w:rPr>
        <w:t>_interval</w:t>
      </w:r>
      <w:r w:rsidRPr="00B5478D">
        <w:rPr>
          <w:rFonts w:eastAsia="SimSun"/>
          <w:noProof/>
          <w:sz w:val="20"/>
          <w:lang w:val="en-CA"/>
        </w:rPr>
        <w:t>[ i ]</w:t>
      </w:r>
      <w:r w:rsidR="00E570BD">
        <w:rPr>
          <w:rFonts w:eastAsia="SimSun"/>
          <w:noProof/>
          <w:sz w:val="20"/>
          <w:lang w:val="en-CA"/>
        </w:rPr>
        <w:t>, when present,</w:t>
      </w:r>
      <w:r w:rsidRPr="00B5478D">
        <w:rPr>
          <w:rFonts w:eastAsia="SimSun"/>
          <w:noProof/>
          <w:sz w:val="20"/>
          <w:lang w:val="en-CA"/>
        </w:rPr>
        <w:t xml:space="preserve"> </w:t>
      </w:r>
      <w:r w:rsidRPr="009C03B9">
        <w:rPr>
          <w:rFonts w:eastAsia="SimSun"/>
          <w:noProof/>
          <w:sz w:val="20"/>
          <w:lang w:val="en-CA"/>
        </w:rPr>
        <w:t xml:space="preserve">specifies the number of time units of a clock operating at the frequency sii_time_scale Hz that corresponds to </w:t>
      </w:r>
      <w:r w:rsidR="00E570BD">
        <w:rPr>
          <w:rFonts w:eastAsia="SimSun"/>
          <w:noProof/>
          <w:sz w:val="20"/>
          <w:lang w:val="en-CA"/>
        </w:rPr>
        <w:t>the</w:t>
      </w:r>
      <w:r w:rsidRPr="009C03B9">
        <w:rPr>
          <w:rFonts w:eastAsia="SimSun"/>
          <w:noProof/>
          <w:sz w:val="20"/>
          <w:lang w:val="en-CA"/>
        </w:rPr>
        <w:t xml:space="preserve"> shutter </w:t>
      </w:r>
      <w:r w:rsidR="00E570BD">
        <w:rPr>
          <w:rFonts w:eastAsia="SimSun"/>
          <w:noProof/>
          <w:sz w:val="20"/>
          <w:lang w:val="en-CA"/>
        </w:rPr>
        <w:t>interval of each picture</w:t>
      </w:r>
      <w:r w:rsidRPr="009C03B9">
        <w:rPr>
          <w:rFonts w:eastAsia="SimSun"/>
          <w:noProof/>
          <w:sz w:val="20"/>
          <w:lang w:val="en-CA"/>
        </w:rPr>
        <w:t xml:space="preserve"> </w:t>
      </w:r>
      <w:r w:rsidR="00E570BD">
        <w:rPr>
          <w:rFonts w:eastAsia="SimSun"/>
          <w:noProof/>
          <w:sz w:val="20"/>
          <w:lang w:val="en-CA"/>
        </w:rPr>
        <w:t>in</w:t>
      </w:r>
      <w:r w:rsidR="00571A60" w:rsidRPr="009C03B9">
        <w:rPr>
          <w:rFonts w:eastAsia="SimSun"/>
          <w:noProof/>
          <w:sz w:val="20"/>
          <w:lang w:val="en-CA"/>
        </w:rPr>
        <w:t xml:space="preserve"> the </w:t>
      </w:r>
      <w:r w:rsidR="00210162" w:rsidRPr="009C03B9">
        <w:rPr>
          <w:rFonts w:eastAsia="SimSun"/>
          <w:noProof/>
          <w:sz w:val="20"/>
          <w:lang w:val="en-CA"/>
        </w:rPr>
        <w:t>sub-layer representation with TemporalId equal to i</w:t>
      </w:r>
      <w:r w:rsidR="00E570BD">
        <w:rPr>
          <w:rFonts w:eastAsia="SimSun"/>
          <w:noProof/>
          <w:sz w:val="20"/>
          <w:lang w:val="en-CA"/>
        </w:rPr>
        <w:t xml:space="preserve"> in the CLVS</w:t>
      </w:r>
      <w:r w:rsidRPr="009C03B9">
        <w:rPr>
          <w:rFonts w:eastAsia="SimSun"/>
          <w:noProof/>
          <w:sz w:val="20"/>
          <w:lang w:val="en-CA"/>
        </w:rPr>
        <w:t xml:space="preserve">. </w:t>
      </w:r>
      <w:r w:rsidR="00210162" w:rsidRPr="009C03B9">
        <w:rPr>
          <w:rFonts w:eastAsia="SimSun"/>
          <w:noProof/>
          <w:sz w:val="20"/>
          <w:lang w:val="en-CA"/>
        </w:rPr>
        <w:t>The s</w:t>
      </w:r>
      <w:r w:rsidRPr="00B5478D">
        <w:rPr>
          <w:rFonts w:eastAsia="SimSun"/>
          <w:bCs/>
          <w:noProof/>
          <w:sz w:val="20"/>
          <w:lang w:val="en-CA"/>
        </w:rPr>
        <w:t>ub</w:t>
      </w:r>
      <w:r w:rsidR="00571A60" w:rsidRPr="00B5478D">
        <w:rPr>
          <w:rFonts w:eastAsia="SimSun"/>
          <w:bCs/>
          <w:noProof/>
          <w:sz w:val="20"/>
          <w:lang w:val="en-CA"/>
        </w:rPr>
        <w:t>-</w:t>
      </w:r>
      <w:r w:rsidRPr="00B5478D">
        <w:rPr>
          <w:rFonts w:eastAsia="SimSun"/>
          <w:bCs/>
          <w:noProof/>
          <w:sz w:val="20"/>
          <w:lang w:val="en-CA"/>
        </w:rPr>
        <w:t>layer shutter interval</w:t>
      </w:r>
      <w:r w:rsidR="00210162" w:rsidRPr="009C03B9">
        <w:rPr>
          <w:rFonts w:eastAsia="SimSun"/>
          <w:noProof/>
          <w:sz w:val="20"/>
          <w:lang w:val="en-CA"/>
        </w:rPr>
        <w:t xml:space="preserve"> for the sub-layer representation with TemporalId equal to i</w:t>
      </w:r>
      <w:del w:id="121" w:author="Sean" w:date="2020-01-10T13:11:00Z">
        <w:r w:rsidRPr="000966C5" w:rsidDel="000966C5">
          <w:rPr>
            <w:rFonts w:eastAsia="SimSun"/>
            <w:bCs/>
            <w:noProof/>
            <w:sz w:val="20"/>
            <w:highlight w:val="green"/>
            <w:lang w:val="en-CA"/>
            <w:rPrChange w:id="122" w:author="Sean" w:date="2020-01-10T13:11:00Z">
              <w:rPr>
                <w:rFonts w:eastAsia="SimSun"/>
                <w:bCs/>
                <w:noProof/>
                <w:sz w:val="20"/>
                <w:lang w:val="en-CA"/>
              </w:rPr>
            </w:rPrChange>
          </w:rPr>
          <w:delText>, de</w:delText>
        </w:r>
        <w:r w:rsidR="005F114E" w:rsidRPr="000966C5" w:rsidDel="000966C5">
          <w:rPr>
            <w:rFonts w:eastAsia="SimSun"/>
            <w:bCs/>
            <w:noProof/>
            <w:sz w:val="20"/>
            <w:highlight w:val="green"/>
            <w:lang w:val="en-CA"/>
            <w:rPrChange w:id="123" w:author="Sean" w:date="2020-01-10T13:11:00Z">
              <w:rPr>
                <w:rFonts w:eastAsia="SimSun"/>
                <w:bCs/>
                <w:noProof/>
                <w:sz w:val="20"/>
                <w:lang w:val="en-CA"/>
              </w:rPr>
            </w:rPrChange>
          </w:rPr>
          <w:delText>noted</w:delText>
        </w:r>
        <w:r w:rsidRPr="000966C5" w:rsidDel="000966C5">
          <w:rPr>
            <w:rFonts w:eastAsia="SimSun"/>
            <w:bCs/>
            <w:noProof/>
            <w:sz w:val="20"/>
            <w:highlight w:val="green"/>
            <w:lang w:val="en-CA"/>
            <w:rPrChange w:id="124" w:author="Sean" w:date="2020-01-10T13:11:00Z">
              <w:rPr>
                <w:rFonts w:eastAsia="SimSun"/>
                <w:bCs/>
                <w:noProof/>
                <w:sz w:val="20"/>
                <w:lang w:val="en-CA"/>
              </w:rPr>
            </w:rPrChange>
          </w:rPr>
          <w:delText xml:space="preserve"> by </w:delText>
        </w:r>
        <w:r w:rsidR="005F114E" w:rsidRPr="000966C5" w:rsidDel="000966C5">
          <w:rPr>
            <w:rFonts w:eastAsia="SimSun"/>
            <w:bCs/>
            <w:noProof/>
            <w:sz w:val="20"/>
            <w:highlight w:val="green"/>
            <w:lang w:val="en-CA"/>
            <w:rPrChange w:id="125" w:author="Sean" w:date="2020-01-10T13:11:00Z">
              <w:rPr>
                <w:rFonts w:eastAsia="SimSun"/>
                <w:bCs/>
                <w:noProof/>
                <w:sz w:val="20"/>
                <w:lang w:val="en-CA"/>
              </w:rPr>
            </w:rPrChange>
          </w:rPr>
          <w:delText xml:space="preserve">the </w:delText>
        </w:r>
        <w:r w:rsidRPr="000966C5" w:rsidDel="000966C5">
          <w:rPr>
            <w:rFonts w:eastAsia="SimSun"/>
            <w:bCs/>
            <w:noProof/>
            <w:sz w:val="20"/>
            <w:highlight w:val="green"/>
            <w:lang w:val="en-CA"/>
            <w:rPrChange w:id="126" w:author="Sean" w:date="2020-01-10T13:11:00Z">
              <w:rPr>
                <w:rFonts w:eastAsia="SimSun"/>
                <w:bCs/>
                <w:noProof/>
                <w:sz w:val="20"/>
                <w:lang w:val="en-CA"/>
              </w:rPr>
            </w:rPrChange>
          </w:rPr>
          <w:delText>variable subLayerShutterInterval[</w:delText>
        </w:r>
        <w:r w:rsidR="00210162" w:rsidRPr="000966C5" w:rsidDel="000966C5">
          <w:rPr>
            <w:rFonts w:eastAsia="SimSun"/>
            <w:noProof/>
            <w:sz w:val="20"/>
            <w:highlight w:val="green"/>
            <w:lang w:val="en-CA"/>
            <w:rPrChange w:id="127" w:author="Sean" w:date="2020-01-10T13:11:00Z">
              <w:rPr>
                <w:rFonts w:eastAsia="SimSun"/>
                <w:noProof/>
                <w:sz w:val="20"/>
                <w:lang w:val="en-CA"/>
              </w:rPr>
            </w:rPrChange>
          </w:rPr>
          <w:delText> i </w:delText>
        </w:r>
        <w:r w:rsidRPr="000966C5" w:rsidDel="000966C5">
          <w:rPr>
            <w:rFonts w:eastAsia="SimSun"/>
            <w:bCs/>
            <w:noProof/>
            <w:sz w:val="20"/>
            <w:highlight w:val="green"/>
            <w:lang w:val="en-CA"/>
            <w:rPrChange w:id="128" w:author="Sean" w:date="2020-01-10T13:11:00Z">
              <w:rPr>
                <w:rFonts w:eastAsia="SimSun"/>
                <w:bCs/>
                <w:noProof/>
                <w:sz w:val="20"/>
                <w:lang w:val="en-CA"/>
              </w:rPr>
            </w:rPrChange>
          </w:rPr>
          <w:delText>]</w:delText>
        </w:r>
      </w:del>
      <w:r w:rsidRPr="00B5478D">
        <w:rPr>
          <w:rFonts w:eastAsia="SimSun"/>
          <w:bCs/>
          <w:noProof/>
          <w:sz w:val="20"/>
          <w:lang w:val="en-CA"/>
        </w:rPr>
        <w:t xml:space="preserve">, in units of seconds, </w:t>
      </w:r>
      <w:r w:rsidRPr="009C03B9">
        <w:rPr>
          <w:rFonts w:eastAsia="SimSun"/>
          <w:noProof/>
          <w:sz w:val="20"/>
          <w:lang w:val="en-CA"/>
        </w:rPr>
        <w:t>is equal to the quotient of sub_layer_num_units_in_shutter_interval</w:t>
      </w:r>
      <w:r w:rsidRPr="00B5478D">
        <w:rPr>
          <w:rFonts w:eastAsia="SimSun"/>
          <w:bCs/>
          <w:noProof/>
          <w:sz w:val="20"/>
          <w:lang w:val="en-CA"/>
        </w:rPr>
        <w:t>[</w:t>
      </w:r>
      <w:r w:rsidR="005F114E" w:rsidRPr="00B5478D">
        <w:rPr>
          <w:rFonts w:eastAsia="SimSun"/>
          <w:noProof/>
          <w:sz w:val="20"/>
          <w:lang w:val="en-CA"/>
        </w:rPr>
        <w:t> i </w:t>
      </w:r>
      <w:r w:rsidRPr="00B5478D">
        <w:rPr>
          <w:rFonts w:eastAsia="SimSun"/>
          <w:bCs/>
          <w:noProof/>
          <w:sz w:val="20"/>
          <w:lang w:val="en-CA"/>
        </w:rPr>
        <w:t>]</w:t>
      </w:r>
      <w:r w:rsidRPr="009C03B9">
        <w:rPr>
          <w:rFonts w:eastAsia="SimSun"/>
          <w:noProof/>
          <w:sz w:val="20"/>
          <w:lang w:val="en-CA"/>
        </w:rPr>
        <w:t xml:space="preserve"> divided by sii_time_scale.</w:t>
      </w:r>
    </w:p>
    <w:p w14:paraId="588D0217" w14:textId="249627D7" w:rsidR="001306D5" w:rsidRPr="00B5478D" w:rsidRDefault="005F114E" w:rsidP="001306D5">
      <w:pPr>
        <w:rPr>
          <w:rFonts w:eastAsia="SimSun"/>
          <w:noProof/>
          <w:sz w:val="20"/>
          <w:lang w:val="en-CA"/>
        </w:rPr>
      </w:pPr>
      <w:r w:rsidRPr="00B5478D">
        <w:rPr>
          <w:rFonts w:eastAsia="SimSun"/>
          <w:noProof/>
          <w:sz w:val="20"/>
          <w:lang w:val="en-CA"/>
        </w:rPr>
        <w:t>T</w:t>
      </w:r>
      <w:r w:rsidR="001306D5" w:rsidRPr="00B5478D">
        <w:rPr>
          <w:rFonts w:eastAsia="SimSun"/>
          <w:noProof/>
          <w:sz w:val="20"/>
          <w:lang w:val="en-CA"/>
        </w:rPr>
        <w:t xml:space="preserve">he </w:t>
      </w:r>
      <w:r w:rsidR="00210162" w:rsidRPr="00B5478D">
        <w:rPr>
          <w:rFonts w:eastAsia="SimSun"/>
          <w:noProof/>
          <w:sz w:val="20"/>
          <w:lang w:val="en-CA"/>
        </w:rPr>
        <w:t xml:space="preserve">variable </w:t>
      </w:r>
      <w:r w:rsidR="001306D5" w:rsidRPr="00B5478D">
        <w:rPr>
          <w:rFonts w:eastAsia="SimSun"/>
          <w:noProof/>
          <w:sz w:val="20"/>
          <w:lang w:val="en-CA"/>
        </w:rPr>
        <w:t>subLayerShutterInterval</w:t>
      </w:r>
      <w:r w:rsidR="001306D5" w:rsidRPr="00B5478D">
        <w:rPr>
          <w:rFonts w:eastAsia="SimSun"/>
          <w:bCs/>
          <w:noProof/>
          <w:sz w:val="20"/>
          <w:lang w:val="en-CA"/>
        </w:rPr>
        <w:t>[</w:t>
      </w:r>
      <w:r w:rsidR="00210162" w:rsidRPr="00B5478D">
        <w:rPr>
          <w:rFonts w:eastAsia="SimSun"/>
          <w:noProof/>
          <w:sz w:val="20"/>
          <w:lang w:val="en-CA"/>
        </w:rPr>
        <w:t> i </w:t>
      </w:r>
      <w:r w:rsidR="001306D5" w:rsidRPr="00B5478D">
        <w:rPr>
          <w:rFonts w:eastAsia="SimSun"/>
          <w:bCs/>
          <w:noProof/>
          <w:sz w:val="20"/>
          <w:lang w:val="en-CA"/>
        </w:rPr>
        <w:t>]</w:t>
      </w:r>
      <w:r w:rsidR="00E570BD">
        <w:rPr>
          <w:rFonts w:eastAsia="SimSun"/>
          <w:bCs/>
          <w:noProof/>
          <w:sz w:val="20"/>
          <w:lang w:val="en-CA"/>
        </w:rPr>
        <w:t>, correspond</w:t>
      </w:r>
      <w:r w:rsidR="00CC7115">
        <w:rPr>
          <w:rFonts w:eastAsia="SimSun"/>
          <w:bCs/>
          <w:noProof/>
          <w:sz w:val="20"/>
          <w:lang w:val="en-CA"/>
        </w:rPr>
        <w:t>ing</w:t>
      </w:r>
      <w:r w:rsidR="00E570BD">
        <w:rPr>
          <w:rFonts w:eastAsia="SimSun"/>
          <w:bCs/>
          <w:noProof/>
          <w:sz w:val="20"/>
          <w:lang w:val="en-CA"/>
        </w:rPr>
        <w:t xml:space="preserve"> to the </w:t>
      </w:r>
      <w:r w:rsidR="00CC7115">
        <w:rPr>
          <w:rFonts w:eastAsia="SimSun"/>
          <w:bCs/>
          <w:noProof/>
          <w:sz w:val="20"/>
          <w:lang w:val="en-CA"/>
        </w:rPr>
        <w:t xml:space="preserve">indicated </w:t>
      </w:r>
      <w:r w:rsidR="00E570BD">
        <w:rPr>
          <w:rFonts w:eastAsia="SimSun"/>
          <w:bCs/>
          <w:noProof/>
          <w:sz w:val="20"/>
          <w:lang w:val="en-CA"/>
        </w:rPr>
        <w:t xml:space="preserve">shutter interval of each picture in the </w:t>
      </w:r>
      <w:r w:rsidR="00E570BD" w:rsidRPr="009C03B9">
        <w:rPr>
          <w:rFonts w:eastAsia="SimSun"/>
          <w:noProof/>
          <w:sz w:val="20"/>
          <w:lang w:val="en-CA"/>
        </w:rPr>
        <w:t>sub-layer representation with TemporalId equal to i</w:t>
      </w:r>
      <w:r w:rsidR="00E570BD">
        <w:rPr>
          <w:rFonts w:eastAsia="SimSun"/>
          <w:noProof/>
          <w:sz w:val="20"/>
          <w:lang w:val="en-CA"/>
        </w:rPr>
        <w:t xml:space="preserve"> in the CLVS,</w:t>
      </w:r>
      <w:r w:rsidR="001306D5" w:rsidRPr="00B5478D">
        <w:rPr>
          <w:rFonts w:eastAsia="SimSun"/>
          <w:noProof/>
          <w:sz w:val="20"/>
          <w:lang w:val="en-CA"/>
        </w:rPr>
        <w:t xml:space="preserve"> </w:t>
      </w:r>
      <w:r w:rsidR="00CC7115">
        <w:rPr>
          <w:rFonts w:eastAsia="SimSun"/>
          <w:noProof/>
          <w:sz w:val="20"/>
          <w:lang w:val="en-CA"/>
        </w:rPr>
        <w:t>is thus</w:t>
      </w:r>
      <w:r w:rsidR="00E570BD">
        <w:rPr>
          <w:rFonts w:eastAsia="SimSun"/>
          <w:noProof/>
          <w:sz w:val="20"/>
          <w:lang w:val="en-CA"/>
        </w:rPr>
        <w:t xml:space="preserve"> </w:t>
      </w:r>
      <w:r w:rsidRPr="00B5478D">
        <w:rPr>
          <w:rFonts w:eastAsia="SimSun"/>
          <w:noProof/>
          <w:sz w:val="20"/>
          <w:lang w:val="en-CA"/>
        </w:rPr>
        <w:t>derived as follows</w:t>
      </w:r>
      <w:r w:rsidR="001306D5" w:rsidRPr="00B5478D">
        <w:rPr>
          <w:rFonts w:eastAsia="SimSun"/>
          <w:noProof/>
          <w:sz w:val="20"/>
          <w:lang w:val="en-CA"/>
        </w:rPr>
        <w:t>:</w:t>
      </w:r>
    </w:p>
    <w:p w14:paraId="34961FF9" w14:textId="2F8327AB" w:rsidR="001306D5" w:rsidRPr="00B5478D" w:rsidRDefault="005F114E" w:rsidP="00B5478D">
      <w:pPr>
        <w:pStyle w:val="Equation"/>
        <w:tabs>
          <w:tab w:val="clear" w:pos="794"/>
          <w:tab w:val="clear" w:pos="1588"/>
          <w:tab w:val="left" w:pos="851"/>
          <w:tab w:val="left" w:pos="1134"/>
          <w:tab w:val="left" w:pos="1418"/>
          <w:tab w:val="left" w:pos="1701"/>
        </w:tabs>
        <w:ind w:left="1134"/>
        <w:rPr>
          <w:noProof/>
          <w:lang w:val="en-CA"/>
        </w:rPr>
      </w:pPr>
      <w:r w:rsidRPr="009C03B9">
        <w:rPr>
          <w:noProof/>
          <w:lang w:val="en-CA"/>
        </w:rPr>
        <w:t xml:space="preserve">if( </w:t>
      </w:r>
      <w:r w:rsidRPr="00B5478D">
        <w:rPr>
          <w:noProof/>
          <w:lang w:val="en-CA"/>
        </w:rPr>
        <w:t>fixed_shutter_interval_within_c</w:t>
      </w:r>
      <w:r w:rsidR="00DB5735">
        <w:rPr>
          <w:noProof/>
          <w:lang w:val="en-CA"/>
        </w:rPr>
        <w:t>l</w:t>
      </w:r>
      <w:r w:rsidRPr="00B5478D">
        <w:rPr>
          <w:noProof/>
          <w:lang w:val="en-CA"/>
        </w:rPr>
        <w:t xml:space="preserve">vs_flag </w:t>
      </w:r>
      <w:r w:rsidRPr="009C03B9">
        <w:rPr>
          <w:noProof/>
          <w:lang w:val="en-CA"/>
        </w:rPr>
        <w:t>)</w:t>
      </w:r>
      <w:r w:rsidRPr="009C03B9">
        <w:rPr>
          <w:noProof/>
          <w:lang w:val="en-CA"/>
        </w:rPr>
        <w:br/>
      </w:r>
      <w:r w:rsidRPr="009C03B9">
        <w:rPr>
          <w:noProof/>
          <w:lang w:val="en-CA"/>
        </w:rPr>
        <w:tab/>
        <w:t>subLayerShutterInterval[</w:t>
      </w:r>
      <w:r w:rsidRPr="00B5478D">
        <w:rPr>
          <w:noProof/>
          <w:lang w:val="en-CA"/>
        </w:rPr>
        <w:t> i </w:t>
      </w:r>
      <w:r w:rsidRPr="009C03B9">
        <w:rPr>
          <w:noProof/>
          <w:lang w:val="en-CA"/>
        </w:rPr>
        <w:t xml:space="preserve">] = </w:t>
      </w:r>
      <w:r w:rsidR="00CC7115" w:rsidRPr="00B5478D">
        <w:rPr>
          <w:noProof/>
          <w:lang w:val="en-CA"/>
        </w:rPr>
        <w:t>sii_num_units_in_shutter</w:t>
      </w:r>
      <w:r w:rsidR="00CC7115" w:rsidRPr="009C03B9">
        <w:rPr>
          <w:noProof/>
          <w:lang w:val="en-CA"/>
        </w:rPr>
        <w:t>_interval</w:t>
      </w:r>
      <w:r w:rsidR="00CC7115" w:rsidRPr="00B5478D">
        <w:rPr>
          <w:noProof/>
          <w:lang w:val="en-CA"/>
        </w:rPr>
        <w:t xml:space="preserve"> ÷ sii_time_scale</w:t>
      </w:r>
      <w:r w:rsidRPr="009C03B9">
        <w:rPr>
          <w:noProof/>
          <w:lang w:val="en-CA"/>
        </w:rPr>
        <w:tab/>
        <w:t>(D.X</w:t>
      </w:r>
      <w:r w:rsidRPr="00B5478D">
        <w:rPr>
          <w:noProof/>
          <w:lang w:val="en-CA"/>
        </w:rPr>
        <w:t>)</w:t>
      </w:r>
      <w:r w:rsidRPr="00B5478D">
        <w:rPr>
          <w:noProof/>
          <w:lang w:val="en-CA"/>
        </w:rPr>
        <w:br/>
        <w:t>else</w:t>
      </w:r>
      <w:r w:rsidRPr="00B5478D">
        <w:rPr>
          <w:noProof/>
          <w:lang w:val="en-CA"/>
        </w:rPr>
        <w:br/>
      </w:r>
      <w:r w:rsidRPr="00B5478D">
        <w:rPr>
          <w:noProof/>
          <w:lang w:val="en-CA"/>
        </w:rPr>
        <w:tab/>
      </w:r>
      <w:r w:rsidR="001306D5" w:rsidRPr="00B5478D">
        <w:rPr>
          <w:noProof/>
          <w:lang w:val="en-CA"/>
        </w:rPr>
        <w:t>subLayerShutterInterval[</w:t>
      </w:r>
      <w:r w:rsidR="00210162" w:rsidRPr="00B5478D">
        <w:rPr>
          <w:noProof/>
          <w:lang w:val="en-CA"/>
        </w:rPr>
        <w:t> i </w:t>
      </w:r>
      <w:r w:rsidR="001306D5" w:rsidRPr="00B5478D">
        <w:rPr>
          <w:noProof/>
          <w:lang w:val="en-CA"/>
        </w:rPr>
        <w:t>] = sub_layer_num_units_in_shutter</w:t>
      </w:r>
      <w:r w:rsidR="001306D5" w:rsidRPr="009C03B9">
        <w:rPr>
          <w:noProof/>
          <w:lang w:val="en-CA"/>
        </w:rPr>
        <w:t>_interval</w:t>
      </w:r>
      <w:r w:rsidR="001306D5" w:rsidRPr="00B5478D">
        <w:rPr>
          <w:noProof/>
          <w:lang w:val="en-CA"/>
        </w:rPr>
        <w:t>[</w:t>
      </w:r>
      <w:r w:rsidR="00210162" w:rsidRPr="00B5478D">
        <w:rPr>
          <w:noProof/>
          <w:lang w:val="en-CA"/>
        </w:rPr>
        <w:t> i </w:t>
      </w:r>
      <w:r w:rsidR="001306D5" w:rsidRPr="00B5478D">
        <w:rPr>
          <w:noProof/>
          <w:lang w:val="en-CA"/>
        </w:rPr>
        <w:t>] ÷ sii_time_scale</w:t>
      </w:r>
    </w:p>
    <w:bookmarkEnd w:id="75"/>
    <w:p w14:paraId="632B0B1B" w14:textId="77777777" w:rsidR="009C03B9" w:rsidRPr="00B5478D" w:rsidRDefault="009C03B9" w:rsidP="009C03B9">
      <w:pPr>
        <w:keepNext/>
        <w:keepLines/>
        <w:spacing w:before="360"/>
        <w:outlineLvl w:val="0"/>
        <w:rPr>
          <w:i/>
          <w:noProof/>
          <w:sz w:val="24"/>
          <w:lang w:val="en-CA"/>
        </w:rPr>
      </w:pPr>
      <w:r w:rsidRPr="00B5478D">
        <w:rPr>
          <w:i/>
          <w:noProof/>
          <w:sz w:val="24"/>
          <w:lang w:val="en-CA"/>
        </w:rPr>
        <w:t>In F.14.3.1 (General SEI payload semantics), replace the following paragraphs:</w:t>
      </w:r>
    </w:p>
    <w:p w14:paraId="0555F822" w14:textId="77777777" w:rsidR="009C03B9" w:rsidRPr="009C03B9" w:rsidRDefault="009C03B9" w:rsidP="009C03B9">
      <w:pPr>
        <w:pStyle w:val="3N"/>
        <w:rPr>
          <w:lang w:val="en-CA"/>
        </w:rPr>
      </w:pPr>
      <w:r w:rsidRPr="009C03B9">
        <w:rPr>
          <w:lang w:val="en-CA"/>
        </w:rPr>
        <w:t xml:space="preserve">The list </w:t>
      </w:r>
      <w:bookmarkStart w:id="129" w:name="_Hlk25569058"/>
      <w:r w:rsidRPr="009C03B9">
        <w:rPr>
          <w:lang w:val="en-CA"/>
        </w:rPr>
        <w:t xml:space="preserve">VclAssociatedSeiList </w:t>
      </w:r>
      <w:bookmarkEnd w:id="129"/>
      <w:r w:rsidRPr="009C03B9">
        <w:rPr>
          <w:lang w:val="en-CA"/>
        </w:rPr>
        <w:t xml:space="preserve">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202, inclusive</w:t>
      </w:r>
      <w:r w:rsidRPr="009C03B9">
        <w:rPr>
          <w:lang w:val="en-CA"/>
        </w:rPr>
        <w:t>.</w:t>
      </w:r>
    </w:p>
    <w:p w14:paraId="4E1CE45A"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202, inclusive</w:t>
      </w:r>
      <w:r w:rsidRPr="00B5478D">
        <w:rPr>
          <w:noProof/>
          <w:sz w:val="20"/>
          <w:lang w:val="en-CA"/>
        </w:rPr>
        <w:t>.</w:t>
      </w:r>
    </w:p>
    <w:p w14:paraId="45712CC8"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21CFD790"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D8D8029"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w:t>
      </w:r>
      <w:r w:rsidRPr="00B5478D">
        <w:rPr>
          <w:sz w:val="20"/>
          <w:highlight w:val="yellow"/>
          <w:lang w:val="en-CA"/>
        </w:rPr>
        <w:t>3</w:t>
      </w:r>
      <w:r w:rsidRPr="00B5478D">
        <w:rPr>
          <w:sz w:val="20"/>
          <w:lang w:val="en-CA"/>
        </w:rPr>
        <w:t>, inclusive</w:t>
      </w:r>
      <w:r w:rsidRPr="00B5478D">
        <w:rPr>
          <w:noProof/>
          <w:sz w:val="20"/>
          <w:lang w:val="en-CA"/>
        </w:rPr>
        <w:t>.</w:t>
      </w:r>
    </w:p>
    <w:p w14:paraId="787A7E5B" w14:textId="77777777" w:rsidR="009C03B9" w:rsidRPr="00B5478D" w:rsidRDefault="009C03B9" w:rsidP="009C03B9">
      <w:pPr>
        <w:keepNext/>
        <w:keepLines/>
        <w:spacing w:before="360"/>
        <w:outlineLvl w:val="0"/>
        <w:rPr>
          <w:i/>
          <w:noProof/>
          <w:sz w:val="24"/>
          <w:lang w:val="en-CA"/>
        </w:rPr>
      </w:pPr>
      <w:r w:rsidRPr="00B5478D">
        <w:rPr>
          <w:i/>
          <w:noProof/>
          <w:sz w:val="24"/>
          <w:lang w:val="en-CA"/>
        </w:rPr>
        <w:t>In G.14.3.1 (General SEI payload semantics), replace the following paragraphs:</w:t>
      </w:r>
    </w:p>
    <w:p w14:paraId="0E4E649E"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7076C91A"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202, inclusive</w:t>
      </w:r>
      <w:r w:rsidRPr="00B5478D">
        <w:rPr>
          <w:noProof/>
          <w:sz w:val="20"/>
          <w:lang w:val="en-CA"/>
        </w:rPr>
        <w:t>.</w:t>
      </w:r>
    </w:p>
    <w:p w14:paraId="180DE422"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67F59F3A"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54EA5AB9"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w:t>
      </w:r>
      <w:r w:rsidRPr="00B5478D">
        <w:rPr>
          <w:sz w:val="20"/>
          <w:highlight w:val="yellow"/>
          <w:lang w:val="en-CA"/>
        </w:rPr>
        <w:t>3</w:t>
      </w:r>
      <w:r w:rsidRPr="00B5478D">
        <w:rPr>
          <w:sz w:val="20"/>
          <w:lang w:val="en-CA"/>
        </w:rPr>
        <w:t>, inclusive</w:t>
      </w:r>
      <w:r w:rsidRPr="00B5478D">
        <w:rPr>
          <w:noProof/>
          <w:sz w:val="20"/>
          <w:lang w:val="en-CA"/>
        </w:rPr>
        <w:t>.</w:t>
      </w:r>
    </w:p>
    <w:p w14:paraId="3DA73F34" w14:textId="77777777" w:rsidR="009C03B9" w:rsidRPr="00B5478D" w:rsidRDefault="009C03B9" w:rsidP="009C03B9">
      <w:pPr>
        <w:keepNext/>
        <w:keepLines/>
        <w:spacing w:before="360"/>
        <w:outlineLvl w:val="0"/>
        <w:rPr>
          <w:i/>
          <w:noProof/>
          <w:sz w:val="24"/>
          <w:lang w:val="en-CA"/>
        </w:rPr>
      </w:pPr>
      <w:r w:rsidRPr="00B5478D">
        <w:rPr>
          <w:i/>
          <w:noProof/>
          <w:sz w:val="24"/>
          <w:lang w:val="en-CA"/>
        </w:rPr>
        <w:t>In I.14.3.1 (General SEI payload semantics), replace the following paragraphs:</w:t>
      </w:r>
    </w:p>
    <w:p w14:paraId="5430791E" w14:textId="77777777" w:rsidR="009C03B9" w:rsidRPr="009C03B9" w:rsidRDefault="009C03B9" w:rsidP="009C03B9">
      <w:pPr>
        <w:pStyle w:val="3N0"/>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62A35BD2"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202, inclusive</w:t>
      </w:r>
      <w:r w:rsidRPr="009C03B9">
        <w:rPr>
          <w:noProof/>
          <w:lang w:val="en-CA"/>
        </w:rPr>
        <w:t>.</w:t>
      </w:r>
    </w:p>
    <w:p w14:paraId="30068505"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0529E2B8" w14:textId="77777777" w:rsidR="009C03B9" w:rsidRPr="009C03B9" w:rsidRDefault="009C03B9" w:rsidP="009C03B9">
      <w:pPr>
        <w:pStyle w:val="3N0"/>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2EB4E6A" w14:textId="77777777" w:rsidR="009C03B9" w:rsidRPr="00B5478D" w:rsidRDefault="009C03B9" w:rsidP="009C03B9">
      <w:pPr>
        <w:pStyle w:val="3N0"/>
        <w:rPr>
          <w:bCs/>
          <w:noProof/>
          <w:lang w:val="en-CA"/>
        </w:rPr>
      </w:pPr>
      <w:r w:rsidRPr="009C03B9">
        <w:rPr>
          <w:noProof/>
          <w:lang w:val="en-CA"/>
        </w:rPr>
        <w:lastRenderedPageBreak/>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w:t>
      </w:r>
      <w:r w:rsidRPr="00B5478D">
        <w:rPr>
          <w:highlight w:val="yellow"/>
          <w:lang w:val="en-CA"/>
        </w:rPr>
        <w:t>3</w:t>
      </w:r>
      <w:r w:rsidRPr="00B5478D">
        <w:rPr>
          <w:lang w:val="en-CA"/>
        </w:rPr>
        <w:t>, inclusive</w:t>
      </w:r>
      <w:r w:rsidRPr="009C03B9">
        <w:rPr>
          <w:noProof/>
          <w:lang w:val="en-CA"/>
        </w:rPr>
        <w:t>.</w:t>
      </w:r>
    </w:p>
    <w:p w14:paraId="2A1E9E85" w14:textId="23220774" w:rsidR="001306D5" w:rsidRPr="00B5478D" w:rsidRDefault="001306D5" w:rsidP="00B5478D">
      <w:pPr>
        <w:rPr>
          <w:rFonts w:eastAsia="SimSun"/>
          <w:noProof/>
          <w:sz w:val="20"/>
          <w:lang w:val="en-CA"/>
        </w:rPr>
      </w:pPr>
    </w:p>
    <w:sectPr w:rsidR="001306D5" w:rsidRPr="00B5478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0BCC6" w14:textId="77777777" w:rsidR="005C3835" w:rsidRDefault="005C3835">
      <w:r>
        <w:separator/>
      </w:r>
    </w:p>
  </w:endnote>
  <w:endnote w:type="continuationSeparator" w:id="0">
    <w:p w14:paraId="6C22C8E4" w14:textId="77777777" w:rsidR="005C3835" w:rsidRDefault="005C3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E88E3B2" w:rsidR="00611053" w:rsidRPr="00806DFE" w:rsidRDefault="00611053"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ins w:id="130" w:author="Sean" w:date="2020-01-15T11:52:00Z">
      <w:r w:rsidR="0042732A">
        <w:rPr>
          <w:rStyle w:val="PageNumber"/>
          <w:noProof/>
        </w:rPr>
        <w:t>2020-01-15</w:t>
      </w:r>
    </w:ins>
    <w:del w:id="131" w:author="Sean" w:date="2020-01-09T18:47:00Z">
      <w:r w:rsidR="001E513B" w:rsidDel="008B3B67">
        <w:rPr>
          <w:rStyle w:val="PageNumber"/>
          <w:noProof/>
        </w:rPr>
        <w:delText>2020-01-07</w:delText>
      </w:r>
    </w:del>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98BC4" w14:textId="77777777" w:rsidR="005C3835" w:rsidRDefault="005C3835">
      <w:r>
        <w:separator/>
      </w:r>
    </w:p>
  </w:footnote>
  <w:footnote w:type="continuationSeparator" w:id="0">
    <w:p w14:paraId="037D6DAD" w14:textId="77777777" w:rsidR="005C3835" w:rsidRDefault="005C38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an">
    <w15:presenceInfo w15:providerId="None" w15:userId="S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7701B"/>
    <w:rsid w:val="000966C5"/>
    <w:rsid w:val="000B0C0F"/>
    <w:rsid w:val="000B1C6B"/>
    <w:rsid w:val="000B4FF9"/>
    <w:rsid w:val="000B63A9"/>
    <w:rsid w:val="000C09AC"/>
    <w:rsid w:val="000E00F3"/>
    <w:rsid w:val="000F1148"/>
    <w:rsid w:val="000F158C"/>
    <w:rsid w:val="000F2A36"/>
    <w:rsid w:val="000F6C4F"/>
    <w:rsid w:val="00102F3D"/>
    <w:rsid w:val="00124E38"/>
    <w:rsid w:val="0012580B"/>
    <w:rsid w:val="001306D5"/>
    <w:rsid w:val="00131B40"/>
    <w:rsid w:val="00131F90"/>
    <w:rsid w:val="0013526E"/>
    <w:rsid w:val="00146152"/>
    <w:rsid w:val="00154EC5"/>
    <w:rsid w:val="00156331"/>
    <w:rsid w:val="00164AEA"/>
    <w:rsid w:val="00165B71"/>
    <w:rsid w:val="00171371"/>
    <w:rsid w:val="00175A24"/>
    <w:rsid w:val="0018104A"/>
    <w:rsid w:val="00187E58"/>
    <w:rsid w:val="001A297E"/>
    <w:rsid w:val="001A368E"/>
    <w:rsid w:val="001A5AB4"/>
    <w:rsid w:val="001A7329"/>
    <w:rsid w:val="001A792F"/>
    <w:rsid w:val="001B178A"/>
    <w:rsid w:val="001B208E"/>
    <w:rsid w:val="001B4E28"/>
    <w:rsid w:val="001C16B9"/>
    <w:rsid w:val="001C3525"/>
    <w:rsid w:val="001C3AFB"/>
    <w:rsid w:val="001D0E1E"/>
    <w:rsid w:val="001D1BD2"/>
    <w:rsid w:val="001E02BE"/>
    <w:rsid w:val="001E3B37"/>
    <w:rsid w:val="001E513B"/>
    <w:rsid w:val="001F2594"/>
    <w:rsid w:val="002055A6"/>
    <w:rsid w:val="00206460"/>
    <w:rsid w:val="002069B4"/>
    <w:rsid w:val="00207729"/>
    <w:rsid w:val="00210162"/>
    <w:rsid w:val="00215DFC"/>
    <w:rsid w:val="002212DF"/>
    <w:rsid w:val="00222CD4"/>
    <w:rsid w:val="00225016"/>
    <w:rsid w:val="00225C30"/>
    <w:rsid w:val="002264A6"/>
    <w:rsid w:val="00227BA7"/>
    <w:rsid w:val="0023011C"/>
    <w:rsid w:val="002372DD"/>
    <w:rsid w:val="002375C1"/>
    <w:rsid w:val="00263398"/>
    <w:rsid w:val="00266F06"/>
    <w:rsid w:val="00275BCF"/>
    <w:rsid w:val="002802D9"/>
    <w:rsid w:val="00291E36"/>
    <w:rsid w:val="00292257"/>
    <w:rsid w:val="002A54E0"/>
    <w:rsid w:val="002B1595"/>
    <w:rsid w:val="002B191D"/>
    <w:rsid w:val="002C291F"/>
    <w:rsid w:val="002D0AF6"/>
    <w:rsid w:val="002D16A2"/>
    <w:rsid w:val="002F164D"/>
    <w:rsid w:val="002F1B7D"/>
    <w:rsid w:val="002F664D"/>
    <w:rsid w:val="00306206"/>
    <w:rsid w:val="00317D85"/>
    <w:rsid w:val="00327C56"/>
    <w:rsid w:val="003315A1"/>
    <w:rsid w:val="003360DA"/>
    <w:rsid w:val="003373EC"/>
    <w:rsid w:val="00337414"/>
    <w:rsid w:val="00342FF4"/>
    <w:rsid w:val="00346148"/>
    <w:rsid w:val="003669EA"/>
    <w:rsid w:val="003706CC"/>
    <w:rsid w:val="00377710"/>
    <w:rsid w:val="0038034B"/>
    <w:rsid w:val="003811E9"/>
    <w:rsid w:val="00390807"/>
    <w:rsid w:val="003A2D8E"/>
    <w:rsid w:val="003A7CE6"/>
    <w:rsid w:val="003B0479"/>
    <w:rsid w:val="003B228E"/>
    <w:rsid w:val="003B5C2A"/>
    <w:rsid w:val="003C20E4"/>
    <w:rsid w:val="003C6A1A"/>
    <w:rsid w:val="003C7B4A"/>
    <w:rsid w:val="003D5207"/>
    <w:rsid w:val="003D6342"/>
    <w:rsid w:val="003E6F90"/>
    <w:rsid w:val="003F5D0F"/>
    <w:rsid w:val="00414101"/>
    <w:rsid w:val="004234F0"/>
    <w:rsid w:val="00425D38"/>
    <w:rsid w:val="0042732A"/>
    <w:rsid w:val="00433DDB"/>
    <w:rsid w:val="00437619"/>
    <w:rsid w:val="00465A1E"/>
    <w:rsid w:val="00480CE5"/>
    <w:rsid w:val="004870D3"/>
    <w:rsid w:val="004A2A63"/>
    <w:rsid w:val="004B210C"/>
    <w:rsid w:val="004D405F"/>
    <w:rsid w:val="004E4F4F"/>
    <w:rsid w:val="004E6789"/>
    <w:rsid w:val="004F512E"/>
    <w:rsid w:val="004F61E3"/>
    <w:rsid w:val="00502E10"/>
    <w:rsid w:val="00503785"/>
    <w:rsid w:val="0051015C"/>
    <w:rsid w:val="00516CF1"/>
    <w:rsid w:val="00531AE9"/>
    <w:rsid w:val="005379F2"/>
    <w:rsid w:val="00543914"/>
    <w:rsid w:val="00550540"/>
    <w:rsid w:val="00550A66"/>
    <w:rsid w:val="00567EC7"/>
    <w:rsid w:val="00570013"/>
    <w:rsid w:val="00571A60"/>
    <w:rsid w:val="005801A2"/>
    <w:rsid w:val="005952A5"/>
    <w:rsid w:val="005A33A1"/>
    <w:rsid w:val="005B217D"/>
    <w:rsid w:val="005C3835"/>
    <w:rsid w:val="005C385F"/>
    <w:rsid w:val="005D124A"/>
    <w:rsid w:val="005D35ED"/>
    <w:rsid w:val="005D524C"/>
    <w:rsid w:val="005E1AC6"/>
    <w:rsid w:val="005F114E"/>
    <w:rsid w:val="005F6F1B"/>
    <w:rsid w:val="00611053"/>
    <w:rsid w:val="00624B33"/>
    <w:rsid w:val="0063041A"/>
    <w:rsid w:val="00630AA2"/>
    <w:rsid w:val="00635E2F"/>
    <w:rsid w:val="00646707"/>
    <w:rsid w:val="00646B4E"/>
    <w:rsid w:val="00657F7E"/>
    <w:rsid w:val="00662E58"/>
    <w:rsid w:val="006634B5"/>
    <w:rsid w:val="00664DCF"/>
    <w:rsid w:val="00690C02"/>
    <w:rsid w:val="006B20FE"/>
    <w:rsid w:val="006B3D46"/>
    <w:rsid w:val="006C5D39"/>
    <w:rsid w:val="006D6D9B"/>
    <w:rsid w:val="006E2810"/>
    <w:rsid w:val="006E5256"/>
    <w:rsid w:val="006E5417"/>
    <w:rsid w:val="006E6E94"/>
    <w:rsid w:val="007023DE"/>
    <w:rsid w:val="00702C37"/>
    <w:rsid w:val="00712F60"/>
    <w:rsid w:val="00720E3B"/>
    <w:rsid w:val="007435B8"/>
    <w:rsid w:val="0074393F"/>
    <w:rsid w:val="00745F6B"/>
    <w:rsid w:val="00755276"/>
    <w:rsid w:val="0075585E"/>
    <w:rsid w:val="00770571"/>
    <w:rsid w:val="007768FF"/>
    <w:rsid w:val="007824D3"/>
    <w:rsid w:val="00796EE3"/>
    <w:rsid w:val="007A7D29"/>
    <w:rsid w:val="007B4AB8"/>
    <w:rsid w:val="007D1181"/>
    <w:rsid w:val="007D6098"/>
    <w:rsid w:val="007E01A3"/>
    <w:rsid w:val="007F1F8B"/>
    <w:rsid w:val="007F67A1"/>
    <w:rsid w:val="00806DFE"/>
    <w:rsid w:val="00811C05"/>
    <w:rsid w:val="008206C8"/>
    <w:rsid w:val="008345F4"/>
    <w:rsid w:val="00844F73"/>
    <w:rsid w:val="00855232"/>
    <w:rsid w:val="008637CF"/>
    <w:rsid w:val="0086387C"/>
    <w:rsid w:val="00864FD3"/>
    <w:rsid w:val="0087357B"/>
    <w:rsid w:val="00874A6C"/>
    <w:rsid w:val="00876C65"/>
    <w:rsid w:val="008777B5"/>
    <w:rsid w:val="008A4B4C"/>
    <w:rsid w:val="008A4DDA"/>
    <w:rsid w:val="008B3B67"/>
    <w:rsid w:val="008C239F"/>
    <w:rsid w:val="008D098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2652"/>
    <w:rsid w:val="0099518F"/>
    <w:rsid w:val="009A523D"/>
    <w:rsid w:val="009B02A1"/>
    <w:rsid w:val="009B24FC"/>
    <w:rsid w:val="009C01FD"/>
    <w:rsid w:val="009C03B9"/>
    <w:rsid w:val="009F176F"/>
    <w:rsid w:val="009F496B"/>
    <w:rsid w:val="00A01439"/>
    <w:rsid w:val="00A029ED"/>
    <w:rsid w:val="00A02E61"/>
    <w:rsid w:val="00A05CFF"/>
    <w:rsid w:val="00A12771"/>
    <w:rsid w:val="00A13048"/>
    <w:rsid w:val="00A30C0F"/>
    <w:rsid w:val="00A449C9"/>
    <w:rsid w:val="00A46843"/>
    <w:rsid w:val="00A51E67"/>
    <w:rsid w:val="00A56B97"/>
    <w:rsid w:val="00A6093D"/>
    <w:rsid w:val="00A64AEE"/>
    <w:rsid w:val="00A767DC"/>
    <w:rsid w:val="00A76A6D"/>
    <w:rsid w:val="00A83253"/>
    <w:rsid w:val="00A84A15"/>
    <w:rsid w:val="00A94A6C"/>
    <w:rsid w:val="00AA6E84"/>
    <w:rsid w:val="00AD05A8"/>
    <w:rsid w:val="00AD3E62"/>
    <w:rsid w:val="00AD577E"/>
    <w:rsid w:val="00AD607E"/>
    <w:rsid w:val="00AE341B"/>
    <w:rsid w:val="00B00913"/>
    <w:rsid w:val="00B07CA7"/>
    <w:rsid w:val="00B1279A"/>
    <w:rsid w:val="00B32CB6"/>
    <w:rsid w:val="00B4194A"/>
    <w:rsid w:val="00B51186"/>
    <w:rsid w:val="00B5222E"/>
    <w:rsid w:val="00B53179"/>
    <w:rsid w:val="00B5478D"/>
    <w:rsid w:val="00B600CD"/>
    <w:rsid w:val="00B61C96"/>
    <w:rsid w:val="00B73A2A"/>
    <w:rsid w:val="00B77CA2"/>
    <w:rsid w:val="00B9013F"/>
    <w:rsid w:val="00B94B06"/>
    <w:rsid w:val="00B94C28"/>
    <w:rsid w:val="00BA7338"/>
    <w:rsid w:val="00BC10BA"/>
    <w:rsid w:val="00BC5AFD"/>
    <w:rsid w:val="00BD5566"/>
    <w:rsid w:val="00BE086E"/>
    <w:rsid w:val="00C04F43"/>
    <w:rsid w:val="00C0609D"/>
    <w:rsid w:val="00C115AB"/>
    <w:rsid w:val="00C26CCB"/>
    <w:rsid w:val="00C30249"/>
    <w:rsid w:val="00C33ADC"/>
    <w:rsid w:val="00C3723B"/>
    <w:rsid w:val="00C42466"/>
    <w:rsid w:val="00C428A9"/>
    <w:rsid w:val="00C430E4"/>
    <w:rsid w:val="00C606C9"/>
    <w:rsid w:val="00C80288"/>
    <w:rsid w:val="00C84003"/>
    <w:rsid w:val="00C90650"/>
    <w:rsid w:val="00C95501"/>
    <w:rsid w:val="00C97D78"/>
    <w:rsid w:val="00CA502B"/>
    <w:rsid w:val="00CC2AAE"/>
    <w:rsid w:val="00CC5A42"/>
    <w:rsid w:val="00CC7115"/>
    <w:rsid w:val="00CD0EAB"/>
    <w:rsid w:val="00CE5E02"/>
    <w:rsid w:val="00CF1300"/>
    <w:rsid w:val="00CF255A"/>
    <w:rsid w:val="00CF34DB"/>
    <w:rsid w:val="00CF558F"/>
    <w:rsid w:val="00D010C0"/>
    <w:rsid w:val="00D073E2"/>
    <w:rsid w:val="00D23BB6"/>
    <w:rsid w:val="00D43C2C"/>
    <w:rsid w:val="00D446EC"/>
    <w:rsid w:val="00D51BF0"/>
    <w:rsid w:val="00D55942"/>
    <w:rsid w:val="00D6590B"/>
    <w:rsid w:val="00D77FDB"/>
    <w:rsid w:val="00D807BF"/>
    <w:rsid w:val="00D81879"/>
    <w:rsid w:val="00D82FCC"/>
    <w:rsid w:val="00D86DE1"/>
    <w:rsid w:val="00D90FB8"/>
    <w:rsid w:val="00DA17FC"/>
    <w:rsid w:val="00DA7887"/>
    <w:rsid w:val="00DB2C26"/>
    <w:rsid w:val="00DB5735"/>
    <w:rsid w:val="00DD0051"/>
    <w:rsid w:val="00DD02F4"/>
    <w:rsid w:val="00DE6B43"/>
    <w:rsid w:val="00E11923"/>
    <w:rsid w:val="00E21C8B"/>
    <w:rsid w:val="00E262D4"/>
    <w:rsid w:val="00E36250"/>
    <w:rsid w:val="00E410C8"/>
    <w:rsid w:val="00E4638E"/>
    <w:rsid w:val="00E54511"/>
    <w:rsid w:val="00E570BD"/>
    <w:rsid w:val="00E61DAC"/>
    <w:rsid w:val="00E72B80"/>
    <w:rsid w:val="00E75FE3"/>
    <w:rsid w:val="00E86C4C"/>
    <w:rsid w:val="00E907A3"/>
    <w:rsid w:val="00EA5AE0"/>
    <w:rsid w:val="00EB7AB1"/>
    <w:rsid w:val="00EE3A14"/>
    <w:rsid w:val="00EE7CD8"/>
    <w:rsid w:val="00EF48CC"/>
    <w:rsid w:val="00EF75D4"/>
    <w:rsid w:val="00EF77AB"/>
    <w:rsid w:val="00F00801"/>
    <w:rsid w:val="00F711F1"/>
    <w:rsid w:val="00F71997"/>
    <w:rsid w:val="00F73032"/>
    <w:rsid w:val="00F83D98"/>
    <w:rsid w:val="00F848FC"/>
    <w:rsid w:val="00F84DC0"/>
    <w:rsid w:val="00F92117"/>
    <w:rsid w:val="00F9282A"/>
    <w:rsid w:val="00F92FD6"/>
    <w:rsid w:val="00F964E1"/>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B77CA2"/>
    <w:rPr>
      <w:color w:val="605E5C"/>
      <w:shd w:val="clear" w:color="auto" w:fill="E1DFDD"/>
    </w:rPr>
  </w:style>
  <w:style w:type="paragraph" w:styleId="Revision">
    <w:name w:val="Revision"/>
    <w:hidden/>
    <w:uiPriority w:val="99"/>
    <w:semiHidden/>
    <w:rsid w:val="00E21C8B"/>
    <w:rPr>
      <w:sz w:val="22"/>
    </w:rPr>
  </w:style>
  <w:style w:type="paragraph" w:customStyle="1" w:styleId="Equation">
    <w:name w:val="Equation"/>
    <w:basedOn w:val="Normal"/>
    <w:qFormat/>
    <w:rsid w:val="002F1B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3N">
    <w:name w:val="3N"/>
    <w:basedOn w:val="Normal"/>
    <w:link w:val="3N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9C03B9"/>
    <w:rPr>
      <w:rFonts w:eastAsia="Malgun Gothic"/>
      <w:lang w:val="en-GB"/>
    </w:rPr>
  </w:style>
  <w:style w:type="paragraph" w:customStyle="1" w:styleId="3N0">
    <w:name w:val="3N0"/>
    <w:basedOn w:val="Normal"/>
    <w:link w:val="3N0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9C03B9"/>
    <w:rPr>
      <w:rFonts w:eastAsia="Malgun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1334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bytedanc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sean.mccarthy@dolby.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2627</Words>
  <Characters>14977</Characters>
  <Application>Microsoft Office Word</Application>
  <DocSecurity>0</DocSecurity>
  <Lines>124</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17569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Sean</cp:lastModifiedBy>
  <cp:revision>2</cp:revision>
  <cp:lastPrinted>1900-01-01T08:00:00Z</cp:lastPrinted>
  <dcterms:created xsi:type="dcterms:W3CDTF">2020-01-15T10:52:00Z</dcterms:created>
  <dcterms:modified xsi:type="dcterms:W3CDTF">2020-01-15T10:52:00Z</dcterms:modified>
</cp:coreProperties>
</file>