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120"/>
        <w:gridCol w:w="3240"/>
      </w:tblGrid>
      <w:tr w:rsidR="00E61DAC" w:rsidRPr="009F176F" w14:paraId="682016BC" w14:textId="77777777" w:rsidTr="00E410C8">
        <w:tc>
          <w:tcPr>
            <w:tcW w:w="6120" w:type="dxa"/>
          </w:tcPr>
          <w:p w14:paraId="09A510B1" w14:textId="3D170D46" w:rsidR="006C5D39" w:rsidRPr="009F176F" w:rsidRDefault="005379F2" w:rsidP="00C97D78">
            <w:pPr>
              <w:tabs>
                <w:tab w:val="left" w:pos="7200"/>
              </w:tabs>
              <w:spacing w:before="0"/>
              <w:rPr>
                <w:b/>
                <w:szCs w:val="22"/>
                <w:lang w:val="en-CA"/>
              </w:rPr>
            </w:pPr>
            <w:r w:rsidRPr="009F176F">
              <w:rPr>
                <w:b/>
                <w:noProof/>
                <w:szCs w:val="22"/>
                <w:lang w:val="en-CA" w:eastAsia="de-DE"/>
              </w:rPr>
              <mc:AlternateContent>
                <mc:Choice Requires="wpg">
                  <w:drawing>
                    <wp:anchor distT="0" distB="0" distL="114300" distR="114300" simplePos="0" relativeHeight="251656704" behindDoc="0" locked="0" layoutInCell="1" allowOverlap="1" wp14:anchorId="79C45207" wp14:editId="3D428C8F">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FB8232"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6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9F176F">
              <w:rPr>
                <w:b/>
                <w:noProof/>
                <w:szCs w:val="22"/>
                <w:lang w:val="en-CA" w:eastAsia="de-DE"/>
              </w:rPr>
              <w:drawing>
                <wp:anchor distT="0" distB="0" distL="114300" distR="114300" simplePos="0" relativeHeight="251658752" behindDoc="0" locked="0" layoutInCell="1" allowOverlap="1" wp14:anchorId="7B8BC549" wp14:editId="5373547E">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9F176F">
              <w:rPr>
                <w:b/>
                <w:noProof/>
                <w:szCs w:val="22"/>
                <w:lang w:val="en-CA" w:eastAsia="de-DE"/>
              </w:rPr>
              <w:drawing>
                <wp:anchor distT="0" distB="0" distL="114300" distR="114300" simplePos="0" relativeHeight="251657728" behindDoc="0" locked="0" layoutInCell="1" allowOverlap="1" wp14:anchorId="3C1C6D58" wp14:editId="04603D24">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9F176F">
              <w:rPr>
                <w:b/>
                <w:szCs w:val="22"/>
                <w:lang w:val="en-CA"/>
              </w:rPr>
              <w:t xml:space="preserve">Joint </w:t>
            </w:r>
            <w:r w:rsidR="006C5D39" w:rsidRPr="009F176F">
              <w:rPr>
                <w:b/>
                <w:szCs w:val="22"/>
                <w:lang w:val="en-CA"/>
              </w:rPr>
              <w:t>Collaborative</w:t>
            </w:r>
            <w:r w:rsidR="00E61DAC" w:rsidRPr="009F176F">
              <w:rPr>
                <w:b/>
                <w:szCs w:val="22"/>
                <w:lang w:val="en-CA"/>
              </w:rPr>
              <w:t xml:space="preserve"> Team </w:t>
            </w:r>
            <w:r w:rsidR="006C5D39" w:rsidRPr="009F176F">
              <w:rPr>
                <w:b/>
                <w:szCs w:val="22"/>
                <w:lang w:val="en-CA"/>
              </w:rPr>
              <w:t>on Video Coding (JCT-VC)</w:t>
            </w:r>
          </w:p>
          <w:p w14:paraId="1C7E1086" w14:textId="77777777" w:rsidR="00E61DAC" w:rsidRPr="009F176F" w:rsidRDefault="00E54511" w:rsidP="00C97D78">
            <w:pPr>
              <w:tabs>
                <w:tab w:val="left" w:pos="7200"/>
              </w:tabs>
              <w:spacing w:before="0"/>
              <w:rPr>
                <w:b/>
                <w:szCs w:val="22"/>
                <w:lang w:val="en-CA"/>
              </w:rPr>
            </w:pPr>
            <w:r w:rsidRPr="009F176F">
              <w:rPr>
                <w:b/>
                <w:szCs w:val="22"/>
                <w:lang w:val="en-CA"/>
              </w:rPr>
              <w:t xml:space="preserve">of </w:t>
            </w:r>
            <w:r w:rsidR="007F1F8B" w:rsidRPr="009F176F">
              <w:rPr>
                <w:b/>
                <w:szCs w:val="22"/>
                <w:lang w:val="en-CA"/>
              </w:rPr>
              <w:t>ITU-T SG</w:t>
            </w:r>
            <w:r w:rsidR="005E1AC6" w:rsidRPr="009F176F">
              <w:rPr>
                <w:b/>
                <w:szCs w:val="22"/>
                <w:lang w:val="en-CA"/>
              </w:rPr>
              <w:t> </w:t>
            </w:r>
            <w:r w:rsidR="007F1F8B" w:rsidRPr="009F176F">
              <w:rPr>
                <w:b/>
                <w:szCs w:val="22"/>
                <w:lang w:val="en-CA"/>
              </w:rPr>
              <w:t>16 WP</w:t>
            </w:r>
            <w:r w:rsidR="005E1AC6" w:rsidRPr="009F176F">
              <w:rPr>
                <w:b/>
                <w:szCs w:val="22"/>
                <w:lang w:val="en-CA"/>
              </w:rPr>
              <w:t> </w:t>
            </w:r>
            <w:r w:rsidR="007F1F8B" w:rsidRPr="009F176F">
              <w:rPr>
                <w:b/>
                <w:szCs w:val="22"/>
                <w:lang w:val="en-CA"/>
              </w:rPr>
              <w:t>3 and ISO/IEC JTC</w:t>
            </w:r>
            <w:r w:rsidR="005E1AC6" w:rsidRPr="009F176F">
              <w:rPr>
                <w:b/>
                <w:szCs w:val="22"/>
                <w:lang w:val="en-CA"/>
              </w:rPr>
              <w:t> </w:t>
            </w:r>
            <w:r w:rsidR="007F1F8B" w:rsidRPr="009F176F">
              <w:rPr>
                <w:b/>
                <w:szCs w:val="22"/>
                <w:lang w:val="en-CA"/>
              </w:rPr>
              <w:t>1/SC</w:t>
            </w:r>
            <w:r w:rsidR="005E1AC6" w:rsidRPr="009F176F">
              <w:rPr>
                <w:b/>
                <w:szCs w:val="22"/>
                <w:lang w:val="en-CA"/>
              </w:rPr>
              <w:t> </w:t>
            </w:r>
            <w:r w:rsidR="007F1F8B" w:rsidRPr="009F176F">
              <w:rPr>
                <w:b/>
                <w:szCs w:val="22"/>
                <w:lang w:val="en-CA"/>
              </w:rPr>
              <w:t>29/WG</w:t>
            </w:r>
            <w:r w:rsidR="005E1AC6" w:rsidRPr="009F176F">
              <w:rPr>
                <w:b/>
                <w:szCs w:val="22"/>
                <w:lang w:val="en-CA"/>
              </w:rPr>
              <w:t> </w:t>
            </w:r>
            <w:r w:rsidR="007F1F8B" w:rsidRPr="009F176F">
              <w:rPr>
                <w:b/>
                <w:szCs w:val="22"/>
                <w:lang w:val="en-CA"/>
              </w:rPr>
              <w:t>11</w:t>
            </w:r>
          </w:p>
          <w:p w14:paraId="2B4C9D54" w14:textId="5A7764CC" w:rsidR="00E61DAC" w:rsidRPr="009F176F" w:rsidRDefault="00B51186" w:rsidP="005D35ED">
            <w:pPr>
              <w:tabs>
                <w:tab w:val="left" w:pos="7200"/>
              </w:tabs>
              <w:spacing w:before="0"/>
              <w:rPr>
                <w:b/>
                <w:szCs w:val="22"/>
                <w:lang w:val="en-CA"/>
              </w:rPr>
            </w:pPr>
            <w:r w:rsidRPr="009F176F">
              <w:rPr>
                <w:lang w:val="en-CA"/>
              </w:rPr>
              <w:t>3</w:t>
            </w:r>
            <w:r w:rsidR="009050E9">
              <w:rPr>
                <w:lang w:val="en-CA"/>
              </w:rPr>
              <w:t>7</w:t>
            </w:r>
            <w:r w:rsidRPr="009F176F">
              <w:rPr>
                <w:lang w:val="en-CA"/>
              </w:rPr>
              <w:t xml:space="preserve">th Meeting: </w:t>
            </w:r>
            <w:r w:rsidR="009050E9">
              <w:rPr>
                <w:lang w:val="en-CA"/>
              </w:rPr>
              <w:t>Geneva</w:t>
            </w:r>
            <w:r w:rsidRPr="009F176F">
              <w:rPr>
                <w:lang w:val="en-CA"/>
              </w:rPr>
              <w:t xml:space="preserve">, </w:t>
            </w:r>
            <w:r w:rsidR="009050E9">
              <w:rPr>
                <w:lang w:val="en-CA"/>
              </w:rPr>
              <w:t>CH</w:t>
            </w:r>
            <w:r w:rsidRPr="009F176F">
              <w:rPr>
                <w:lang w:val="en-CA"/>
              </w:rPr>
              <w:t xml:space="preserve">, </w:t>
            </w:r>
            <w:r w:rsidR="009050E9">
              <w:rPr>
                <w:lang w:val="en-CA"/>
              </w:rPr>
              <w:t>4</w:t>
            </w:r>
            <w:r w:rsidRPr="009F176F">
              <w:rPr>
                <w:lang w:val="en-CA"/>
              </w:rPr>
              <w:t>–1</w:t>
            </w:r>
            <w:r w:rsidR="009050E9">
              <w:rPr>
                <w:lang w:val="en-CA"/>
              </w:rPr>
              <w:t>0</w:t>
            </w:r>
            <w:r w:rsidRPr="009F176F">
              <w:rPr>
                <w:lang w:val="en-CA"/>
              </w:rPr>
              <w:t xml:space="preserve"> </w:t>
            </w:r>
            <w:r w:rsidR="009050E9">
              <w:rPr>
                <w:lang w:val="en-CA"/>
              </w:rPr>
              <w:t>October</w:t>
            </w:r>
            <w:r w:rsidRPr="009F176F">
              <w:rPr>
                <w:lang w:val="en-CA"/>
              </w:rPr>
              <w:t xml:space="preserve"> 2019</w:t>
            </w:r>
          </w:p>
        </w:tc>
        <w:tc>
          <w:tcPr>
            <w:tcW w:w="3240" w:type="dxa"/>
          </w:tcPr>
          <w:p w14:paraId="353C5F48" w14:textId="60E22356" w:rsidR="008A4B4C" w:rsidRPr="009F176F" w:rsidRDefault="00E61DAC" w:rsidP="005D35ED">
            <w:pPr>
              <w:tabs>
                <w:tab w:val="left" w:pos="7200"/>
              </w:tabs>
              <w:rPr>
                <w:u w:val="single"/>
                <w:lang w:val="en-CA"/>
              </w:rPr>
            </w:pPr>
            <w:r w:rsidRPr="009F176F">
              <w:rPr>
                <w:lang w:val="en-CA"/>
              </w:rPr>
              <w:t>Document</w:t>
            </w:r>
            <w:r w:rsidR="006C5D39" w:rsidRPr="009F176F">
              <w:rPr>
                <w:lang w:val="en-CA"/>
              </w:rPr>
              <w:t>: JC</w:t>
            </w:r>
            <w:r w:rsidRPr="009F176F">
              <w:rPr>
                <w:lang w:val="en-CA"/>
              </w:rPr>
              <w:t>T</w:t>
            </w:r>
            <w:r w:rsidR="006C5D39" w:rsidRPr="009F176F">
              <w:rPr>
                <w:lang w:val="en-CA"/>
              </w:rPr>
              <w:t>VC</w:t>
            </w:r>
            <w:r w:rsidRPr="009F176F">
              <w:rPr>
                <w:lang w:val="en-CA"/>
              </w:rPr>
              <w:t>-</w:t>
            </w:r>
            <w:r w:rsidR="00975472" w:rsidRPr="009F176F">
              <w:rPr>
                <w:lang w:val="en-CA"/>
              </w:rPr>
              <w:t>A</w:t>
            </w:r>
            <w:r w:rsidR="009050E9">
              <w:rPr>
                <w:lang w:val="en-CA"/>
              </w:rPr>
              <w:t>K</w:t>
            </w:r>
            <w:r w:rsidR="00661268">
              <w:rPr>
                <w:lang w:val="en-CA"/>
              </w:rPr>
              <w:t>0026</w:t>
            </w:r>
            <w:ins w:id="0" w:author="sean" w:date="2019-10-05T15:16:00Z">
              <w:r w:rsidR="00276EB8">
                <w:rPr>
                  <w:lang w:val="en-CA"/>
                </w:rPr>
                <w:t>-v2</w:t>
              </w:r>
            </w:ins>
          </w:p>
        </w:tc>
      </w:tr>
    </w:tbl>
    <w:p w14:paraId="32151260" w14:textId="77777777" w:rsidR="00E61DAC" w:rsidRPr="009F176F" w:rsidRDefault="00E61DAC" w:rsidP="00531AE9">
      <w:pPr>
        <w:spacing w:before="0"/>
        <w:rPr>
          <w:lang w:val="en-CA"/>
        </w:rPr>
      </w:pPr>
    </w:p>
    <w:tbl>
      <w:tblPr>
        <w:tblW w:w="0" w:type="auto"/>
        <w:tblLayout w:type="fixed"/>
        <w:tblLook w:val="0000" w:firstRow="0" w:lastRow="0" w:firstColumn="0" w:lastColumn="0" w:noHBand="0" w:noVBand="0"/>
      </w:tblPr>
      <w:tblGrid>
        <w:gridCol w:w="1458"/>
        <w:gridCol w:w="3762"/>
        <w:gridCol w:w="900"/>
        <w:gridCol w:w="3240"/>
      </w:tblGrid>
      <w:tr w:rsidR="00E61DAC" w:rsidRPr="009F176F" w14:paraId="3B4E2EE3" w14:textId="77777777" w:rsidTr="00E410C8">
        <w:tc>
          <w:tcPr>
            <w:tcW w:w="1458" w:type="dxa"/>
          </w:tcPr>
          <w:p w14:paraId="6D6EABD0" w14:textId="77777777" w:rsidR="00E61DAC" w:rsidRPr="009F176F" w:rsidRDefault="00E61DAC">
            <w:pPr>
              <w:spacing w:before="60" w:after="60"/>
              <w:rPr>
                <w:i/>
                <w:szCs w:val="22"/>
                <w:lang w:val="en-CA"/>
              </w:rPr>
            </w:pPr>
            <w:r w:rsidRPr="009F176F">
              <w:rPr>
                <w:i/>
                <w:szCs w:val="22"/>
                <w:lang w:val="en-CA"/>
              </w:rPr>
              <w:t>Title:</w:t>
            </w:r>
          </w:p>
        </w:tc>
        <w:tc>
          <w:tcPr>
            <w:tcW w:w="7902" w:type="dxa"/>
            <w:gridSpan w:val="3"/>
          </w:tcPr>
          <w:p w14:paraId="49C23A94" w14:textId="45743AC1" w:rsidR="00E61DAC" w:rsidRPr="009F176F" w:rsidRDefault="00992A67">
            <w:pPr>
              <w:spacing w:before="60" w:after="60"/>
              <w:rPr>
                <w:b/>
                <w:szCs w:val="22"/>
                <w:lang w:val="en-CA"/>
              </w:rPr>
            </w:pPr>
            <w:r>
              <w:rPr>
                <w:b/>
                <w:szCs w:val="22"/>
                <w:lang w:val="en-CA"/>
              </w:rPr>
              <w:t>AHG7: Shutter interval information SEI message</w:t>
            </w:r>
          </w:p>
        </w:tc>
      </w:tr>
      <w:tr w:rsidR="00E61DAC" w:rsidRPr="009F176F" w14:paraId="0A1ECD37" w14:textId="77777777" w:rsidTr="00E410C8">
        <w:tc>
          <w:tcPr>
            <w:tcW w:w="1458" w:type="dxa"/>
          </w:tcPr>
          <w:p w14:paraId="41697C41" w14:textId="77777777" w:rsidR="00E61DAC" w:rsidRPr="009F176F" w:rsidRDefault="00E61DAC">
            <w:pPr>
              <w:spacing w:before="60" w:after="60"/>
              <w:rPr>
                <w:i/>
                <w:szCs w:val="22"/>
                <w:lang w:val="en-CA"/>
              </w:rPr>
            </w:pPr>
            <w:r w:rsidRPr="009F176F">
              <w:rPr>
                <w:i/>
                <w:szCs w:val="22"/>
                <w:lang w:val="en-CA"/>
              </w:rPr>
              <w:t>Status:</w:t>
            </w:r>
          </w:p>
        </w:tc>
        <w:tc>
          <w:tcPr>
            <w:tcW w:w="7902" w:type="dxa"/>
            <w:gridSpan w:val="3"/>
          </w:tcPr>
          <w:p w14:paraId="06D08F86" w14:textId="14752A80" w:rsidR="00E61DAC" w:rsidRPr="009F176F" w:rsidRDefault="00992A67">
            <w:pPr>
              <w:spacing w:before="60" w:after="60"/>
              <w:rPr>
                <w:szCs w:val="22"/>
                <w:lang w:val="en-CA"/>
              </w:rPr>
            </w:pPr>
            <w:r>
              <w:rPr>
                <w:szCs w:val="22"/>
                <w:lang w:val="en-CA"/>
              </w:rPr>
              <w:t>Input d</w:t>
            </w:r>
            <w:r w:rsidRPr="005B217D">
              <w:rPr>
                <w:szCs w:val="22"/>
                <w:lang w:val="en-CA"/>
              </w:rPr>
              <w:t xml:space="preserve">ocument to </w:t>
            </w:r>
            <w:r>
              <w:rPr>
                <w:szCs w:val="22"/>
                <w:lang w:val="en-CA"/>
              </w:rPr>
              <w:t>JCT-VC</w:t>
            </w:r>
          </w:p>
        </w:tc>
      </w:tr>
      <w:tr w:rsidR="00E61DAC" w:rsidRPr="009F176F" w14:paraId="47CDA43F" w14:textId="77777777" w:rsidTr="00E410C8">
        <w:tc>
          <w:tcPr>
            <w:tcW w:w="1458" w:type="dxa"/>
          </w:tcPr>
          <w:p w14:paraId="5AB38009" w14:textId="77777777" w:rsidR="00E61DAC" w:rsidRPr="009F176F" w:rsidRDefault="00E61DAC">
            <w:pPr>
              <w:spacing w:before="60" w:after="60"/>
              <w:rPr>
                <w:i/>
                <w:szCs w:val="22"/>
                <w:lang w:val="en-CA"/>
              </w:rPr>
            </w:pPr>
            <w:r w:rsidRPr="009F176F">
              <w:rPr>
                <w:i/>
                <w:szCs w:val="22"/>
                <w:lang w:val="en-CA"/>
              </w:rPr>
              <w:t>Purpose:</w:t>
            </w:r>
          </w:p>
        </w:tc>
        <w:tc>
          <w:tcPr>
            <w:tcW w:w="7902" w:type="dxa"/>
            <w:gridSpan w:val="3"/>
          </w:tcPr>
          <w:p w14:paraId="3343B6EE" w14:textId="387B4372" w:rsidR="00E61DAC" w:rsidRPr="009F176F" w:rsidRDefault="00E61DAC" w:rsidP="005E1AC6">
            <w:pPr>
              <w:spacing w:before="60" w:after="60"/>
              <w:rPr>
                <w:szCs w:val="22"/>
                <w:lang w:val="en-CA"/>
              </w:rPr>
            </w:pPr>
            <w:r w:rsidRPr="009F176F">
              <w:rPr>
                <w:szCs w:val="22"/>
                <w:lang w:val="en-CA"/>
              </w:rPr>
              <w:t>Proposal</w:t>
            </w:r>
          </w:p>
        </w:tc>
      </w:tr>
      <w:tr w:rsidR="00E61DAC" w:rsidRPr="009F176F" w14:paraId="11A48DDC" w14:textId="77777777" w:rsidTr="00E410C8">
        <w:tc>
          <w:tcPr>
            <w:tcW w:w="1458" w:type="dxa"/>
          </w:tcPr>
          <w:p w14:paraId="3722F248" w14:textId="77777777" w:rsidR="00E61DAC" w:rsidRPr="009F176F" w:rsidRDefault="00E61DAC">
            <w:pPr>
              <w:spacing w:before="60" w:after="60"/>
              <w:rPr>
                <w:i/>
                <w:szCs w:val="22"/>
                <w:lang w:val="en-CA"/>
              </w:rPr>
            </w:pPr>
            <w:r w:rsidRPr="009F176F">
              <w:rPr>
                <w:i/>
                <w:szCs w:val="22"/>
                <w:lang w:val="en-CA"/>
              </w:rPr>
              <w:t>Author(s) or</w:t>
            </w:r>
            <w:r w:rsidRPr="009F176F">
              <w:rPr>
                <w:i/>
                <w:szCs w:val="22"/>
                <w:lang w:val="en-CA"/>
              </w:rPr>
              <w:br/>
              <w:t>Contact(s):</w:t>
            </w:r>
          </w:p>
        </w:tc>
        <w:tc>
          <w:tcPr>
            <w:tcW w:w="3762" w:type="dxa"/>
          </w:tcPr>
          <w:p w14:paraId="0C177F24" w14:textId="77777777" w:rsidR="00992A67" w:rsidRDefault="00992A67" w:rsidP="00992A67">
            <w:pPr>
              <w:spacing w:before="60" w:after="60"/>
              <w:rPr>
                <w:szCs w:val="22"/>
                <w:lang w:val="en-CA"/>
              </w:rPr>
            </w:pPr>
            <w:r>
              <w:rPr>
                <w:szCs w:val="22"/>
                <w:lang w:val="en-CA"/>
              </w:rPr>
              <w:t>Sean McCarthy, Fangjun Pu, Taoran Lu, Peng Yin, Walt Husak, Tao Chen</w:t>
            </w:r>
          </w:p>
          <w:p w14:paraId="7C752D3D" w14:textId="77777777" w:rsidR="00992A67" w:rsidRDefault="00992A67" w:rsidP="00992A67">
            <w:pPr>
              <w:spacing w:before="60" w:after="60"/>
              <w:rPr>
                <w:szCs w:val="22"/>
                <w:lang w:val="en-CA"/>
              </w:rPr>
            </w:pPr>
            <w:r>
              <w:rPr>
                <w:szCs w:val="22"/>
                <w:lang w:val="en-CA"/>
              </w:rPr>
              <w:t>432 Lakeside Drive,</w:t>
            </w:r>
          </w:p>
          <w:p w14:paraId="52B5957D" w14:textId="365580F6" w:rsidR="00E61DAC" w:rsidRPr="009F176F" w:rsidRDefault="00992A67" w:rsidP="00992A67">
            <w:pPr>
              <w:spacing w:before="60" w:after="60"/>
              <w:rPr>
                <w:szCs w:val="22"/>
                <w:lang w:val="en-CA"/>
              </w:rPr>
            </w:pPr>
            <w:r>
              <w:rPr>
                <w:szCs w:val="22"/>
                <w:lang w:val="en-CA"/>
              </w:rPr>
              <w:t>Sunnyvale, CA, 940850</w:t>
            </w:r>
          </w:p>
        </w:tc>
        <w:tc>
          <w:tcPr>
            <w:tcW w:w="900" w:type="dxa"/>
          </w:tcPr>
          <w:p w14:paraId="1B34B461" w14:textId="77777777" w:rsidR="00E61DAC" w:rsidRPr="009F176F" w:rsidRDefault="00E61DAC">
            <w:pPr>
              <w:spacing w:before="60" w:after="60"/>
              <w:rPr>
                <w:szCs w:val="22"/>
                <w:lang w:val="en-CA"/>
              </w:rPr>
            </w:pPr>
            <w:r w:rsidRPr="009F176F">
              <w:rPr>
                <w:szCs w:val="22"/>
                <w:lang w:val="en-CA"/>
              </w:rPr>
              <w:br/>
              <w:t>Tel:</w:t>
            </w:r>
            <w:r w:rsidRPr="009F176F">
              <w:rPr>
                <w:szCs w:val="22"/>
                <w:lang w:val="en-CA"/>
              </w:rPr>
              <w:br/>
              <w:t>Email:</w:t>
            </w:r>
          </w:p>
        </w:tc>
        <w:tc>
          <w:tcPr>
            <w:tcW w:w="3240" w:type="dxa"/>
          </w:tcPr>
          <w:p w14:paraId="4FF8AA28" w14:textId="6365F393" w:rsidR="00E61DAC" w:rsidRPr="009F176F" w:rsidRDefault="00E61DAC" w:rsidP="005952A5">
            <w:pPr>
              <w:spacing w:before="60" w:after="60"/>
              <w:rPr>
                <w:szCs w:val="22"/>
                <w:lang w:val="en-CA"/>
              </w:rPr>
            </w:pPr>
            <w:r w:rsidRPr="009F176F">
              <w:rPr>
                <w:szCs w:val="22"/>
                <w:lang w:val="en-CA"/>
              </w:rPr>
              <w:br/>
            </w:r>
            <w:r w:rsidR="00992A67">
              <w:rPr>
                <w:szCs w:val="22"/>
                <w:lang w:val="en-CA"/>
              </w:rPr>
              <w:t>{</w:t>
            </w:r>
            <w:r w:rsidR="00992A67" w:rsidRPr="007E5F4F">
              <w:rPr>
                <w:szCs w:val="22"/>
                <w:lang w:val="en-CA"/>
              </w:rPr>
              <w:t>Sean.McCarthy</w:t>
            </w:r>
            <w:r w:rsidR="00992A67">
              <w:rPr>
                <w:szCs w:val="22"/>
                <w:lang w:val="en-CA"/>
              </w:rPr>
              <w:t>,pyin}@dolby.com</w:t>
            </w:r>
          </w:p>
        </w:tc>
      </w:tr>
      <w:tr w:rsidR="00E61DAC" w:rsidRPr="009F176F" w14:paraId="508325BE" w14:textId="77777777" w:rsidTr="00E410C8">
        <w:tc>
          <w:tcPr>
            <w:tcW w:w="1458" w:type="dxa"/>
          </w:tcPr>
          <w:p w14:paraId="70E2F5C7" w14:textId="77777777" w:rsidR="00E61DAC" w:rsidRPr="009F176F" w:rsidRDefault="00E61DAC">
            <w:pPr>
              <w:spacing w:before="60" w:after="60"/>
              <w:rPr>
                <w:i/>
                <w:szCs w:val="22"/>
                <w:lang w:val="en-CA"/>
              </w:rPr>
            </w:pPr>
            <w:r w:rsidRPr="009F176F">
              <w:rPr>
                <w:i/>
                <w:szCs w:val="22"/>
                <w:lang w:val="en-CA"/>
              </w:rPr>
              <w:t>Source:</w:t>
            </w:r>
          </w:p>
        </w:tc>
        <w:tc>
          <w:tcPr>
            <w:tcW w:w="7902" w:type="dxa"/>
            <w:gridSpan w:val="3"/>
          </w:tcPr>
          <w:p w14:paraId="4DFBD0B9" w14:textId="7064D721" w:rsidR="00E61DAC" w:rsidRPr="009F176F" w:rsidRDefault="00992A67">
            <w:pPr>
              <w:spacing w:before="60" w:after="60"/>
              <w:rPr>
                <w:szCs w:val="22"/>
                <w:lang w:val="en-CA"/>
              </w:rPr>
            </w:pPr>
            <w:r w:rsidRPr="00375181">
              <w:rPr>
                <w:szCs w:val="22"/>
                <w:lang w:val="en-CA"/>
              </w:rPr>
              <w:t>Dolby Laboratories, Inc.</w:t>
            </w:r>
            <w:r>
              <w:rPr>
                <w:szCs w:val="22"/>
                <w:lang w:val="en-CA"/>
              </w:rPr>
              <w:t xml:space="preserve"> </w:t>
            </w:r>
          </w:p>
        </w:tc>
      </w:tr>
    </w:tbl>
    <w:p w14:paraId="524BD060" w14:textId="77777777" w:rsidR="00E61DAC" w:rsidRPr="009F176F" w:rsidRDefault="00E61DAC">
      <w:pPr>
        <w:tabs>
          <w:tab w:val="right" w:pos="9360"/>
        </w:tabs>
        <w:spacing w:before="120" w:after="240"/>
        <w:jc w:val="center"/>
        <w:rPr>
          <w:szCs w:val="22"/>
          <w:lang w:val="en-CA"/>
        </w:rPr>
      </w:pPr>
      <w:r w:rsidRPr="009F176F">
        <w:rPr>
          <w:szCs w:val="22"/>
          <w:u w:val="single"/>
          <w:lang w:val="en-CA"/>
        </w:rPr>
        <w:t>_____________________________</w:t>
      </w:r>
    </w:p>
    <w:p w14:paraId="4185D15C" w14:textId="77777777" w:rsidR="00275BCF" w:rsidRPr="009F176F" w:rsidRDefault="00275BCF" w:rsidP="009234A5">
      <w:pPr>
        <w:pStyle w:val="Heading1"/>
        <w:numPr>
          <w:ilvl w:val="0"/>
          <w:numId w:val="0"/>
        </w:numPr>
        <w:ind w:left="432" w:hanging="432"/>
        <w:rPr>
          <w:lang w:val="en-CA"/>
        </w:rPr>
      </w:pPr>
      <w:r w:rsidRPr="009F176F">
        <w:rPr>
          <w:lang w:val="en-CA"/>
        </w:rPr>
        <w:t>Abstract</w:t>
      </w:r>
    </w:p>
    <w:p w14:paraId="3316C009" w14:textId="166FDEF6" w:rsidR="009B0EE5" w:rsidRDefault="009B0EE5" w:rsidP="009B0EE5">
      <w:pPr>
        <w:rPr>
          <w:lang w:val="en-CA"/>
        </w:rPr>
      </w:pPr>
      <w:r w:rsidRPr="00524C75">
        <w:rPr>
          <w:lang w:val="en-CA"/>
        </w:rPr>
        <w:t xml:space="preserve">This contribution proposes an SEI message for </w:t>
      </w:r>
      <w:bookmarkStart w:id="1" w:name="_Hlk19795876"/>
      <w:r>
        <w:rPr>
          <w:lang w:val="en-CA"/>
        </w:rPr>
        <w:t>HEVC and AVC</w:t>
      </w:r>
      <w:bookmarkEnd w:id="1"/>
      <w:r w:rsidRPr="00524C75">
        <w:rPr>
          <w:lang w:val="en-CA"/>
        </w:rPr>
        <w:t xml:space="preserve"> to indicate the </w:t>
      </w:r>
      <w:r>
        <w:rPr>
          <w:lang w:val="en-CA"/>
        </w:rPr>
        <w:t>shutter interval</w:t>
      </w:r>
      <w:r w:rsidRPr="00524C75">
        <w:rPr>
          <w:lang w:val="en-CA"/>
        </w:rPr>
        <w:t xml:space="preserve"> </w:t>
      </w:r>
      <w:r>
        <w:rPr>
          <w:lang w:val="en-CA"/>
        </w:rPr>
        <w:t>associated with</w:t>
      </w:r>
      <w:r w:rsidRPr="00524C75">
        <w:rPr>
          <w:lang w:val="en-CA"/>
        </w:rPr>
        <w:t xml:space="preserve"> video content prior to </w:t>
      </w:r>
      <w:r>
        <w:rPr>
          <w:lang w:val="en-CA"/>
        </w:rPr>
        <w:t>encoding, de</w:t>
      </w:r>
      <w:r w:rsidRPr="00524C75">
        <w:rPr>
          <w:lang w:val="en-CA"/>
        </w:rPr>
        <w:t>coding</w:t>
      </w:r>
      <w:r>
        <w:rPr>
          <w:lang w:val="en-CA"/>
        </w:rPr>
        <w:t>,</w:t>
      </w:r>
      <w:r w:rsidRPr="00524C75">
        <w:rPr>
          <w:lang w:val="en-CA"/>
        </w:rPr>
        <w:t xml:space="preserve"> and display</w:t>
      </w:r>
      <w:r>
        <w:rPr>
          <w:lang w:val="en-CA"/>
        </w:rPr>
        <w:t>.  The proposed SEI message is shutter interval information SEI message.</w:t>
      </w:r>
    </w:p>
    <w:p w14:paraId="0AD1F86F" w14:textId="77777777" w:rsidR="009B0EE5" w:rsidRPr="00524C75" w:rsidRDefault="009B0EE5" w:rsidP="009B0EE5">
      <w:pPr>
        <w:rPr>
          <w:szCs w:val="22"/>
          <w:lang w:val="en-CA"/>
        </w:rPr>
      </w:pPr>
      <w:r w:rsidRPr="00524C75">
        <w:rPr>
          <w:szCs w:val="22"/>
          <w:lang w:val="en-CA"/>
        </w:rPr>
        <w:t xml:space="preserve">To enable </w:t>
      </w:r>
      <w:r>
        <w:rPr>
          <w:szCs w:val="22"/>
          <w:lang w:val="en-CA"/>
        </w:rPr>
        <w:t>shutter interval</w:t>
      </w:r>
      <w:r w:rsidRPr="00524C75">
        <w:rPr>
          <w:szCs w:val="22"/>
          <w:lang w:val="en-CA"/>
        </w:rPr>
        <w:t xml:space="preserve"> information to be signaled, we propose </w:t>
      </w:r>
      <w:r>
        <w:rPr>
          <w:szCs w:val="22"/>
          <w:lang w:val="en-CA"/>
        </w:rPr>
        <w:t xml:space="preserve">two variations of </w:t>
      </w:r>
      <w:r w:rsidRPr="00524C75">
        <w:rPr>
          <w:szCs w:val="22"/>
          <w:lang w:val="en-CA"/>
        </w:rPr>
        <w:t>new syntax and semantics to:</w:t>
      </w:r>
    </w:p>
    <w:p w14:paraId="343461AA" w14:textId="77777777" w:rsidR="009B0EE5" w:rsidRDefault="009B0EE5" w:rsidP="009B0EE5">
      <w:pPr>
        <w:numPr>
          <w:ilvl w:val="0"/>
          <w:numId w:val="13"/>
        </w:numPr>
        <w:contextualSpacing/>
        <w:rPr>
          <w:szCs w:val="22"/>
          <w:lang w:val="en-CA"/>
        </w:rPr>
      </w:pPr>
      <w:r w:rsidRPr="00524C75">
        <w:rPr>
          <w:szCs w:val="22"/>
          <w:lang w:val="en-CA"/>
        </w:rPr>
        <w:t xml:space="preserve">indicate that </w:t>
      </w:r>
      <w:r>
        <w:rPr>
          <w:szCs w:val="22"/>
          <w:lang w:val="en-CA"/>
        </w:rPr>
        <w:t>shutter interval</w:t>
      </w:r>
      <w:r w:rsidRPr="007E1047">
        <w:rPr>
          <w:szCs w:val="22"/>
          <w:lang w:val="en-CA"/>
        </w:rPr>
        <w:t xml:space="preserve"> </w:t>
      </w:r>
      <w:r w:rsidRPr="00524C75">
        <w:rPr>
          <w:szCs w:val="22"/>
          <w:lang w:val="en-CA"/>
        </w:rPr>
        <w:t xml:space="preserve">values are the same or different for different temporal sub-layers; </w:t>
      </w:r>
      <w:r>
        <w:rPr>
          <w:szCs w:val="22"/>
          <w:lang w:val="en-CA"/>
        </w:rPr>
        <w:t>and,</w:t>
      </w:r>
    </w:p>
    <w:p w14:paraId="58937818" w14:textId="77777777" w:rsidR="009B0EE5" w:rsidRDefault="009B0EE5" w:rsidP="009B0EE5">
      <w:pPr>
        <w:numPr>
          <w:ilvl w:val="0"/>
          <w:numId w:val="13"/>
        </w:numPr>
        <w:contextualSpacing/>
        <w:rPr>
          <w:szCs w:val="22"/>
          <w:lang w:val="en-CA"/>
        </w:rPr>
      </w:pPr>
      <w:r w:rsidRPr="00524C75">
        <w:rPr>
          <w:szCs w:val="22"/>
          <w:lang w:val="en-CA"/>
        </w:rPr>
        <w:t xml:space="preserve">signal one </w:t>
      </w:r>
      <w:r>
        <w:rPr>
          <w:szCs w:val="22"/>
          <w:lang w:val="en-CA"/>
        </w:rPr>
        <w:t>shutter interval</w:t>
      </w:r>
      <w:r w:rsidRPr="00524C75">
        <w:rPr>
          <w:szCs w:val="22"/>
          <w:lang w:val="en-CA"/>
        </w:rPr>
        <w:t xml:space="preserve"> value if all sub-layers have the same shutter angle, or signal one </w:t>
      </w:r>
      <w:r>
        <w:rPr>
          <w:szCs w:val="22"/>
          <w:lang w:val="en-CA"/>
        </w:rPr>
        <w:t>shutter interval</w:t>
      </w:r>
      <w:r w:rsidRPr="007E1047">
        <w:rPr>
          <w:szCs w:val="22"/>
          <w:lang w:val="en-CA"/>
        </w:rPr>
        <w:t xml:space="preserve"> </w:t>
      </w:r>
      <w:r w:rsidRPr="00524C75">
        <w:rPr>
          <w:szCs w:val="22"/>
          <w:lang w:val="en-CA"/>
        </w:rPr>
        <w:t>value for each temporal sub-layer</w:t>
      </w:r>
      <w:r>
        <w:rPr>
          <w:szCs w:val="22"/>
          <w:lang w:val="en-CA"/>
        </w:rPr>
        <w:t>.</w:t>
      </w:r>
    </w:p>
    <w:p w14:paraId="2C73198C" w14:textId="77777777" w:rsidR="009B0EE5" w:rsidRDefault="009B0EE5" w:rsidP="009B0EE5">
      <w:pPr>
        <w:keepNext/>
        <w:numPr>
          <w:ilvl w:val="0"/>
          <w:numId w:val="6"/>
        </w:numPr>
        <w:tabs>
          <w:tab w:val="num" w:pos="360"/>
        </w:tabs>
        <w:spacing w:before="240" w:after="60"/>
        <w:ind w:left="360" w:hanging="360"/>
        <w:outlineLvl w:val="0"/>
        <w:rPr>
          <w:rFonts w:cs="Arial"/>
          <w:b/>
          <w:bCs/>
          <w:kern w:val="32"/>
          <w:sz w:val="32"/>
          <w:szCs w:val="32"/>
          <w:lang w:val="en-CA"/>
        </w:rPr>
      </w:pPr>
      <w:r w:rsidRPr="00524C75">
        <w:rPr>
          <w:rFonts w:cs="Arial"/>
          <w:b/>
          <w:bCs/>
          <w:kern w:val="32"/>
          <w:sz w:val="32"/>
          <w:szCs w:val="32"/>
          <w:lang w:val="en-CA"/>
        </w:rPr>
        <w:t xml:space="preserve">Introduction </w:t>
      </w:r>
    </w:p>
    <w:p w14:paraId="56A7C7C1" w14:textId="6251E420" w:rsidR="009B0EE5" w:rsidRDefault="009B0EE5" w:rsidP="009B0EE5">
      <w:pPr>
        <w:rPr>
          <w:lang w:val="en-CA"/>
        </w:rPr>
      </w:pPr>
      <w:r>
        <w:rPr>
          <w:lang w:val="en-CA"/>
        </w:rPr>
        <w:t xml:space="preserve">This contribution relates to the shutter angle information SEI message </w:t>
      </w:r>
      <w:r>
        <w:rPr>
          <w:lang w:val="en-CA"/>
        </w:rPr>
        <w:fldChar w:fldCharType="begin"/>
      </w:r>
      <w:r>
        <w:rPr>
          <w:lang w:val="en-CA"/>
        </w:rPr>
        <w:instrText xml:space="preserve"> REF _Ref19794781 \r \h </w:instrText>
      </w:r>
      <w:r>
        <w:rPr>
          <w:lang w:val="en-CA"/>
        </w:rPr>
      </w:r>
      <w:r>
        <w:rPr>
          <w:lang w:val="en-CA"/>
        </w:rPr>
        <w:fldChar w:fldCharType="separate"/>
      </w:r>
      <w:r>
        <w:rPr>
          <w:lang w:val="en-CA"/>
        </w:rPr>
        <w:t>[1]</w:t>
      </w:r>
      <w:r>
        <w:rPr>
          <w:lang w:val="en-CA"/>
        </w:rPr>
        <w:fldChar w:fldCharType="end"/>
      </w:r>
      <w:r>
        <w:rPr>
          <w:lang w:val="en-CA"/>
        </w:rPr>
        <w:t xml:space="preserve"> we proposed at the 15</w:t>
      </w:r>
      <w:r w:rsidRPr="007E1047">
        <w:rPr>
          <w:vertAlign w:val="superscript"/>
          <w:lang w:val="en-CA"/>
        </w:rPr>
        <w:t>th</w:t>
      </w:r>
      <w:r>
        <w:rPr>
          <w:lang w:val="en-CA"/>
        </w:rPr>
        <w:t xml:space="preserve"> meeting of JVET in Gothenburg, SE, in July, 2019.  Shutter angle information can be used to improve the look of video on a display.  However, the previously proposed shutter angle information SEI message did not provide timing information that would be useful to receivers of coded video.  This current contribution provides such timing information while retaining the original proposed functionality, as suggested by the group during the discussion</w:t>
      </w:r>
      <w:r w:rsidR="00870D1D">
        <w:rPr>
          <w:lang w:val="en-CA"/>
        </w:rPr>
        <w:t xml:space="preserve"> at the JVET meeting</w:t>
      </w:r>
      <w:r>
        <w:rPr>
          <w:lang w:val="en-CA"/>
        </w:rPr>
        <w:t>.</w:t>
      </w:r>
    </w:p>
    <w:p w14:paraId="7DA72448" w14:textId="77777777" w:rsidR="009B0EE5" w:rsidRPr="00B955AC" w:rsidRDefault="009B0EE5" w:rsidP="009B0EE5">
      <w:pPr>
        <w:keepNext/>
        <w:numPr>
          <w:ilvl w:val="1"/>
          <w:numId w:val="6"/>
        </w:numPr>
        <w:tabs>
          <w:tab w:val="clear" w:pos="360"/>
        </w:tabs>
        <w:spacing w:before="240" w:after="60"/>
        <w:ind w:left="720" w:hanging="720"/>
        <w:outlineLvl w:val="1"/>
        <w:rPr>
          <w:b/>
          <w:bCs/>
          <w:i/>
          <w:iCs/>
          <w:sz w:val="28"/>
          <w:szCs w:val="28"/>
          <w:lang w:val="en-CA"/>
        </w:rPr>
      </w:pPr>
      <w:r w:rsidRPr="00B955AC">
        <w:rPr>
          <w:b/>
          <w:bCs/>
          <w:i/>
          <w:iCs/>
          <w:sz w:val="28"/>
          <w:szCs w:val="28"/>
          <w:lang w:val="en-CA"/>
        </w:rPr>
        <w:t>Shutter angle</w:t>
      </w:r>
    </w:p>
    <w:p w14:paraId="1027D0F3" w14:textId="77777777" w:rsidR="009B0EE5" w:rsidRDefault="009B0EE5" w:rsidP="009B0EE5">
      <w:pPr>
        <w:rPr>
          <w:lang w:val="en-CA"/>
        </w:rPr>
      </w:pPr>
      <w:r>
        <w:rPr>
          <w:lang w:val="en-CA"/>
        </w:rPr>
        <w:t>Shutter angle is a term and parameter of cinematic art that indicates shutter interval relative to frame interval.  The concept and use of shutter angle was developed in the cinema industry where content has historically been created at fixed 24 fps.  In cinema, shutter angle is an indicator of motion smoothness and picture sharpness. Small values of shutter angle (short shutter interval) are associated with more stutter and non-smooth motion but sharp pictures.  Large values of shutter angle (long shutter interval) are associated with smooth but blurrier pictures as a result of temporal summation (motion blur).</w:t>
      </w:r>
    </w:p>
    <w:p w14:paraId="6287B83E" w14:textId="77777777" w:rsidR="009B0EE5" w:rsidRDefault="009B0EE5" w:rsidP="009B0EE5">
      <w:pPr>
        <w:rPr>
          <w:lang w:val="en-CA"/>
        </w:rPr>
      </w:pPr>
      <w:r>
        <w:rPr>
          <w:lang w:val="en-CA"/>
        </w:rPr>
        <w:t>In the fixed frame rate cinematic use case, shutter angle and shutter interval are equivalent and the interpretation of shutter angle values is well understood. However, for frame rates different than 24 fps, the interpretation of shutter angle values is not as well established.  In such cases, shutter interval provides a more direct indicator of motion blur, whilst the shutter interval relative to displayed frame rate provides an indicator of motion smoothness.</w:t>
      </w:r>
    </w:p>
    <w:p w14:paraId="0BB404AF" w14:textId="77777777" w:rsidR="009B0EE5" w:rsidRPr="00524C75" w:rsidRDefault="009B0EE5" w:rsidP="009B0EE5">
      <w:pPr>
        <w:keepNext/>
        <w:numPr>
          <w:ilvl w:val="1"/>
          <w:numId w:val="6"/>
        </w:numPr>
        <w:tabs>
          <w:tab w:val="clear" w:pos="360"/>
        </w:tabs>
        <w:spacing w:before="240" w:after="60"/>
        <w:ind w:left="720" w:hanging="720"/>
        <w:outlineLvl w:val="1"/>
        <w:rPr>
          <w:b/>
          <w:bCs/>
          <w:i/>
          <w:iCs/>
          <w:sz w:val="28"/>
          <w:szCs w:val="28"/>
          <w:lang w:val="en-CA"/>
        </w:rPr>
      </w:pPr>
      <w:r>
        <w:rPr>
          <w:b/>
          <w:bCs/>
          <w:i/>
          <w:iCs/>
          <w:sz w:val="28"/>
          <w:szCs w:val="28"/>
          <w:lang w:val="en-CA"/>
        </w:rPr>
        <w:lastRenderedPageBreak/>
        <w:t>Shutter interval and shutter angle</w:t>
      </w:r>
    </w:p>
    <w:p w14:paraId="14245F1B" w14:textId="77777777" w:rsidR="009B0EE5" w:rsidRDefault="009B0EE5" w:rsidP="009B0EE5">
      <w:pPr>
        <w:rPr>
          <w:lang w:val="en-CA"/>
        </w:rPr>
      </w:pPr>
      <w:bookmarkStart w:id="2" w:name="_Hlk19794132"/>
      <w:r>
        <w:rPr>
          <w:lang w:val="en-CA"/>
        </w:rPr>
        <w:t xml:space="preserve">Shutter interval typically indicates the </w:t>
      </w:r>
      <w:r w:rsidRPr="00524C75">
        <w:rPr>
          <w:lang w:val="en-CA"/>
        </w:rPr>
        <w:t>amount of time that an image sensor was exposed to produce a picture</w:t>
      </w:r>
      <w:r>
        <w:rPr>
          <w:lang w:val="en-CA"/>
        </w:rPr>
        <w:t>; but it may also be applied to non-camera-captured content such as screen capture content and computer-generated content</w:t>
      </w:r>
      <w:r w:rsidRPr="00524C75">
        <w:rPr>
          <w:lang w:val="en-CA"/>
        </w:rPr>
        <w:t>.</w:t>
      </w:r>
    </w:p>
    <w:bookmarkEnd w:id="2"/>
    <w:p w14:paraId="526144C2" w14:textId="77777777" w:rsidR="009B0EE5" w:rsidRDefault="009B0EE5" w:rsidP="009B0EE5">
      <w:pPr>
        <w:rPr>
          <w:lang w:val="en-CA"/>
        </w:rPr>
      </w:pPr>
      <w:r>
        <w:rPr>
          <w:lang w:val="en-CA"/>
        </w:rPr>
        <w:t>Shutter interval</w:t>
      </w:r>
      <w:r w:rsidRPr="00524C75">
        <w:rPr>
          <w:lang w:val="en-CA"/>
        </w:rPr>
        <w:t xml:space="preserve"> </w:t>
      </w:r>
      <w:r>
        <w:rPr>
          <w:lang w:val="en-CA"/>
        </w:rPr>
        <w:t xml:space="preserve">affects the amount </w:t>
      </w:r>
      <w:r w:rsidRPr="00524C75">
        <w:rPr>
          <w:lang w:val="en-CA"/>
        </w:rPr>
        <w:t>motion blur</w:t>
      </w:r>
      <w:r>
        <w:rPr>
          <w:lang w:val="en-CA"/>
        </w:rPr>
        <w:t xml:space="preserve"> (temporal summation) in video.  Short shutter interval results in less motion blur and thus sharper images.  Long shutter interval results in more motion blur and thus blurrier images in the direction of motion.</w:t>
      </w:r>
    </w:p>
    <w:p w14:paraId="789797EC" w14:textId="77777777" w:rsidR="009B0EE5" w:rsidRDefault="009B0EE5" w:rsidP="009B0EE5">
      <w:pPr>
        <w:rPr>
          <w:lang w:val="en-CA"/>
        </w:rPr>
      </w:pPr>
      <w:r>
        <w:rPr>
          <w:lang w:val="en-CA"/>
        </w:rPr>
        <w:t xml:space="preserve">Shutter interval relative to frame interval (the inverse of frame rate) affects the smoothness of perceived motion </w:t>
      </w:r>
      <w:r>
        <w:rPr>
          <w:lang w:val="en-CA"/>
        </w:rPr>
        <w:fldChar w:fldCharType="begin"/>
      </w:r>
      <w:r>
        <w:rPr>
          <w:lang w:val="en-CA"/>
        </w:rPr>
        <w:instrText xml:space="preserve"> REF _Ref19795602 \r \h </w:instrText>
      </w:r>
      <w:r>
        <w:rPr>
          <w:lang w:val="en-CA"/>
        </w:rPr>
      </w:r>
      <w:r>
        <w:rPr>
          <w:lang w:val="en-CA"/>
        </w:rPr>
        <w:fldChar w:fldCharType="separate"/>
      </w:r>
      <w:r>
        <w:rPr>
          <w:lang w:val="en-CA"/>
        </w:rPr>
        <w:t>[2]</w:t>
      </w:r>
      <w:r>
        <w:rPr>
          <w:lang w:val="en-CA"/>
        </w:rPr>
        <w:fldChar w:fldCharType="end"/>
      </w:r>
      <w:r>
        <w:rPr>
          <w:lang w:val="en-CA"/>
        </w:rPr>
        <w:t>, and is analogous to shutter angle:</w:t>
      </w:r>
    </w:p>
    <w:p w14:paraId="6AAC2394" w14:textId="77777777" w:rsidR="009B0EE5" w:rsidRDefault="009B0EE5" w:rsidP="009B0EE5">
      <w:pPr>
        <w:jc w:val="center"/>
        <w:rPr>
          <w:lang w:val="en-GB"/>
        </w:rPr>
      </w:pPr>
      <w:r w:rsidRPr="00296B54">
        <w:rPr>
          <w:lang w:val="en-GB"/>
        </w:rPr>
        <w:t xml:space="preserve">shutter_angle = </w:t>
      </w:r>
      <w:r>
        <w:rPr>
          <w:lang w:val="en-GB"/>
        </w:rPr>
        <w:t xml:space="preserve">360 * </w:t>
      </w:r>
      <w:r w:rsidRPr="00296B54">
        <w:rPr>
          <w:lang w:val="en-GB"/>
        </w:rPr>
        <w:t xml:space="preserve">frame_rate * </w:t>
      </w:r>
      <w:r>
        <w:rPr>
          <w:lang w:val="en-GB"/>
        </w:rPr>
        <w:t>shutter interval</w:t>
      </w:r>
    </w:p>
    <w:p w14:paraId="68DDE5DD" w14:textId="77777777" w:rsidR="009B0EE5" w:rsidRDefault="009B0EE5" w:rsidP="009B0EE5">
      <w:pPr>
        <w:rPr>
          <w:lang w:val="en-CA"/>
        </w:rPr>
      </w:pPr>
      <w:r>
        <w:rPr>
          <w:lang w:val="en-CA"/>
        </w:rPr>
        <w:t>Short shutter interval relative to frame interval (small value of shutter angle) results in more stutter and non-smooth perceived motion compared to long shutter interval relative to frame interval (large value for shutter angle), particularly for low frame rates.</w:t>
      </w:r>
    </w:p>
    <w:p w14:paraId="23C84E37" w14:textId="77777777" w:rsidR="009B0EE5" w:rsidRDefault="009B0EE5" w:rsidP="009B0EE5">
      <w:pPr>
        <w:rPr>
          <w:lang w:val="en-CA"/>
        </w:rPr>
      </w:pPr>
      <w:r>
        <w:rPr>
          <w:lang w:val="en-CA"/>
        </w:rPr>
        <w:t>Shutter interval, as and independent parameter, and shutter interval relative to frame interval (shutter angle) are parameters that are used purposefully to adjust the look of video, particularly for professionally created content.</w:t>
      </w:r>
    </w:p>
    <w:p w14:paraId="566D6248" w14:textId="77777777" w:rsidR="009B0EE5" w:rsidRDefault="009B0EE5" w:rsidP="009B0EE5">
      <w:pPr>
        <w:rPr>
          <w:lang w:val="en-CA"/>
        </w:rPr>
      </w:pPr>
      <w:r>
        <w:rPr>
          <w:lang w:val="en-CA"/>
        </w:rPr>
        <w:t>When original content is encoded, the coded picture rate may be different than the original frame rate.  Consequently, the shutter interval relative to the coded picture interval (inverse of coded picture rate) would be different than the shutter interval relative to the original frame interval.  As a result, the look of the coded video may be different than was originally intended by the content creator.</w:t>
      </w:r>
    </w:p>
    <w:p w14:paraId="3D6036E1" w14:textId="77777777" w:rsidR="009B0EE5" w:rsidRDefault="009B0EE5" w:rsidP="009B0EE5">
      <w:pPr>
        <w:rPr>
          <w:lang w:val="en-CA"/>
        </w:rPr>
      </w:pPr>
      <w:r w:rsidRPr="00524C75">
        <w:rPr>
          <w:lang w:val="en-CA"/>
        </w:rPr>
        <w:t xml:space="preserve">The effective </w:t>
      </w:r>
      <w:r>
        <w:rPr>
          <w:lang w:val="en-CA"/>
        </w:rPr>
        <w:t>shutter interval</w:t>
      </w:r>
      <w:r w:rsidRPr="00524C75">
        <w:rPr>
          <w:lang w:val="en-CA"/>
        </w:rPr>
        <w:t xml:space="preserve"> may be artificially modified by a display or other post-decode process to affect the look of displayed video. For example, synthetic motion blur may be increased or decreased to achieve a desired look.  </w:t>
      </w:r>
    </w:p>
    <w:p w14:paraId="2F261D99" w14:textId="437FE8DD" w:rsidR="009B0EE5" w:rsidRDefault="009B0EE5" w:rsidP="009B0EE5">
      <w:pPr>
        <w:rPr>
          <w:lang w:val="en-CA"/>
        </w:rPr>
      </w:pPr>
      <w:r w:rsidRPr="00524C75">
        <w:rPr>
          <w:lang w:val="en-CA"/>
        </w:rPr>
        <w:t xml:space="preserve">The current </w:t>
      </w:r>
      <w:r>
        <w:rPr>
          <w:lang w:val="en-CA"/>
        </w:rPr>
        <w:t xml:space="preserve">versions of HEVC and AVC </w:t>
      </w:r>
      <w:r w:rsidRPr="00524C75">
        <w:rPr>
          <w:lang w:val="en-CA"/>
        </w:rPr>
        <w:t xml:space="preserve">do not provide means of signalling </w:t>
      </w:r>
      <w:r>
        <w:rPr>
          <w:lang w:val="en-CA"/>
        </w:rPr>
        <w:t>shutter interval</w:t>
      </w:r>
      <w:r w:rsidRPr="00524C75">
        <w:rPr>
          <w:lang w:val="en-CA"/>
        </w:rPr>
        <w:t xml:space="preserve"> information to displays or other post-decode processes designed to achieve a desired look of displayed video.</w:t>
      </w:r>
      <w:r>
        <w:rPr>
          <w:lang w:val="en-CA"/>
        </w:rPr>
        <w:t xml:space="preserve"> It is thus proposed to provide an SEI message to signal shutter interval information associated with content prior to encoding to enable receivers of coded video adjust the look of displayed video.</w:t>
      </w:r>
    </w:p>
    <w:p w14:paraId="644A3179" w14:textId="77777777" w:rsidR="009B0EE5" w:rsidRPr="00D6655A" w:rsidRDefault="009B0EE5" w:rsidP="009B0EE5">
      <w:pPr>
        <w:keepNext/>
        <w:numPr>
          <w:ilvl w:val="1"/>
          <w:numId w:val="6"/>
        </w:numPr>
        <w:tabs>
          <w:tab w:val="clear" w:pos="360"/>
        </w:tabs>
        <w:spacing w:before="240" w:after="60"/>
        <w:ind w:left="720" w:hanging="720"/>
        <w:outlineLvl w:val="1"/>
        <w:rPr>
          <w:b/>
          <w:bCs/>
          <w:i/>
          <w:iCs/>
          <w:noProof/>
          <w:sz w:val="28"/>
          <w:szCs w:val="28"/>
          <w:lang w:val="en-GB"/>
        </w:rPr>
      </w:pPr>
      <w:bookmarkStart w:id="3" w:name="_Hlk19981914"/>
      <w:r w:rsidRPr="00D6655A">
        <w:rPr>
          <w:b/>
          <w:bCs/>
          <w:i/>
          <w:iCs/>
          <w:noProof/>
          <w:sz w:val="28"/>
          <w:szCs w:val="28"/>
          <w:lang w:val="en-GB"/>
        </w:rPr>
        <w:t>Temporal sub-layers</w:t>
      </w:r>
    </w:p>
    <w:bookmarkEnd w:id="3"/>
    <w:p w14:paraId="0D58E652" w14:textId="0E6C8D7F" w:rsidR="009B0EE5" w:rsidRDefault="009B0EE5" w:rsidP="009B0EE5">
      <w:pPr>
        <w:rPr>
          <w:lang w:val="en-GB"/>
        </w:rPr>
      </w:pPr>
      <w:r>
        <w:rPr>
          <w:noProof/>
          <w:lang w:val="en-GB"/>
        </w:rPr>
        <w:t xml:space="preserve">HEVC and AVC </w:t>
      </w:r>
      <w:r w:rsidRPr="00D6655A">
        <w:rPr>
          <w:noProof/>
          <w:lang w:val="en-GB"/>
        </w:rPr>
        <w:t>support temporal sub-layers</w:t>
      </w:r>
      <w:r w:rsidRPr="00D6655A">
        <w:rPr>
          <w:lang w:val="en-GB"/>
        </w:rPr>
        <w:t xml:space="preserve"> that enable bitstreams to be extracted at multiple </w:t>
      </w:r>
      <w:r>
        <w:rPr>
          <w:lang w:val="en-GB"/>
        </w:rPr>
        <w:t>picture</w:t>
      </w:r>
      <w:r w:rsidRPr="00D6655A">
        <w:rPr>
          <w:lang w:val="en-GB"/>
        </w:rPr>
        <w:t xml:space="preserve"> rates</w:t>
      </w:r>
      <w:r>
        <w:rPr>
          <w:lang w:val="en-GB"/>
        </w:rPr>
        <w:t>.</w:t>
      </w:r>
      <w:r w:rsidRPr="00D6655A">
        <w:rPr>
          <w:lang w:val="en-GB"/>
        </w:rPr>
        <w:t xml:space="preserve">  For example</w:t>
      </w:r>
      <w:r>
        <w:rPr>
          <w:lang w:val="en-GB"/>
        </w:rPr>
        <w:t xml:space="preserve">, as illustrated in </w:t>
      </w:r>
      <w:r>
        <w:rPr>
          <w:lang w:val="en-GB"/>
        </w:rPr>
        <w:fldChar w:fldCharType="begin"/>
      </w:r>
      <w:r>
        <w:rPr>
          <w:lang w:val="en-GB"/>
        </w:rPr>
        <w:instrText xml:space="preserve"> REF _Ref19717170 \h </w:instrText>
      </w:r>
      <w:r>
        <w:rPr>
          <w:lang w:val="en-GB"/>
        </w:rPr>
      </w:r>
      <w:r>
        <w:rPr>
          <w:lang w:val="en-GB"/>
        </w:rPr>
        <w:fldChar w:fldCharType="separate"/>
      </w:r>
      <w:r w:rsidRPr="006667F2">
        <w:t xml:space="preserve">Figure </w:t>
      </w:r>
      <w:r>
        <w:rPr>
          <w:noProof/>
        </w:rPr>
        <w:t>1</w:t>
      </w:r>
      <w:r>
        <w:rPr>
          <w:lang w:val="en-GB"/>
        </w:rPr>
        <w:fldChar w:fldCharType="end"/>
      </w:r>
      <w:r w:rsidRPr="00D6655A">
        <w:rPr>
          <w:lang w:val="en-GB"/>
        </w:rPr>
        <w:t xml:space="preserve">, a 60 </w:t>
      </w:r>
      <w:r>
        <w:rPr>
          <w:lang w:val="en-GB"/>
        </w:rPr>
        <w:t>Hz</w:t>
      </w:r>
      <w:r w:rsidRPr="00D6655A">
        <w:rPr>
          <w:lang w:val="en-GB"/>
        </w:rPr>
        <w:t xml:space="preserve"> </w:t>
      </w:r>
      <w:r>
        <w:rPr>
          <w:lang w:val="en-GB"/>
        </w:rPr>
        <w:t>video sequence</w:t>
      </w:r>
      <w:r w:rsidRPr="00D6655A">
        <w:rPr>
          <w:lang w:val="en-GB"/>
        </w:rPr>
        <w:t xml:space="preserve"> can be derived from a 120 </w:t>
      </w:r>
      <w:r>
        <w:rPr>
          <w:lang w:val="en-GB"/>
        </w:rPr>
        <w:t>Hz</w:t>
      </w:r>
      <w:r w:rsidRPr="00D6655A">
        <w:rPr>
          <w:lang w:val="en-GB"/>
        </w:rPr>
        <w:t xml:space="preserve"> </w:t>
      </w:r>
      <w:r>
        <w:rPr>
          <w:lang w:val="en-GB"/>
        </w:rPr>
        <w:t xml:space="preserve">progressive </w:t>
      </w:r>
      <w:r w:rsidRPr="00D6655A">
        <w:rPr>
          <w:lang w:val="en-GB"/>
        </w:rPr>
        <w:t>video</w:t>
      </w:r>
      <w:r>
        <w:rPr>
          <w:lang w:val="en-GB"/>
        </w:rPr>
        <w:t xml:space="preserve"> sequence</w:t>
      </w:r>
      <w:r w:rsidRPr="00D6655A">
        <w:rPr>
          <w:lang w:val="en-GB"/>
        </w:rPr>
        <w:t xml:space="preserve"> by dropping every other </w:t>
      </w:r>
      <w:r>
        <w:rPr>
          <w:lang w:val="en-GB"/>
        </w:rPr>
        <w:t>picture</w:t>
      </w:r>
      <w:r w:rsidRPr="00D6655A">
        <w:rPr>
          <w:lang w:val="en-GB"/>
        </w:rPr>
        <w:t xml:space="preserve">.  Similarly, a 30 </w:t>
      </w:r>
      <w:r>
        <w:rPr>
          <w:lang w:val="en-GB"/>
        </w:rPr>
        <w:t>Hz video sequence</w:t>
      </w:r>
      <w:r w:rsidRPr="00D6655A">
        <w:rPr>
          <w:lang w:val="en-GB"/>
        </w:rPr>
        <w:t xml:space="preserve"> can be derived by dropping 3 out of every 4 </w:t>
      </w:r>
      <w:r>
        <w:rPr>
          <w:lang w:val="en-GB"/>
        </w:rPr>
        <w:t>pictures</w:t>
      </w:r>
      <w:r w:rsidRPr="00D6655A">
        <w:rPr>
          <w:lang w:val="en-GB"/>
        </w:rPr>
        <w:t xml:space="preserve">, and a 24 </w:t>
      </w:r>
      <w:r>
        <w:rPr>
          <w:lang w:val="en-GB"/>
        </w:rPr>
        <w:t>Hz video sequence</w:t>
      </w:r>
      <w:r w:rsidRPr="00D6655A">
        <w:rPr>
          <w:lang w:val="en-GB"/>
        </w:rPr>
        <w:t xml:space="preserve"> can be derived by dropping 4 out of every 5 </w:t>
      </w:r>
      <w:r>
        <w:rPr>
          <w:lang w:val="en-GB"/>
        </w:rPr>
        <w:t>pictures</w:t>
      </w:r>
      <w:r w:rsidRPr="00D6655A">
        <w:rPr>
          <w:lang w:val="en-GB"/>
        </w:rPr>
        <w:t xml:space="preserve">.  </w:t>
      </w:r>
    </w:p>
    <w:p w14:paraId="268898D4" w14:textId="77777777" w:rsidR="009B0EE5" w:rsidRDefault="009B0EE5" w:rsidP="009B0EE5">
      <w:pPr>
        <w:rPr>
          <w:lang w:val="en-GB"/>
        </w:rPr>
      </w:pPr>
      <w:r>
        <w:rPr>
          <w:lang w:val="en-GB"/>
        </w:rPr>
        <w:t xml:space="preserve">In the example illustrated in </w:t>
      </w:r>
      <w:r>
        <w:rPr>
          <w:lang w:val="en-GB"/>
        </w:rPr>
        <w:fldChar w:fldCharType="begin"/>
      </w:r>
      <w:r>
        <w:rPr>
          <w:lang w:val="en-GB"/>
        </w:rPr>
        <w:instrText xml:space="preserve"> REF _Ref19717170 \h </w:instrText>
      </w:r>
      <w:r>
        <w:rPr>
          <w:lang w:val="en-GB"/>
        </w:rPr>
      </w:r>
      <w:r>
        <w:rPr>
          <w:lang w:val="en-GB"/>
        </w:rPr>
        <w:fldChar w:fldCharType="separate"/>
      </w:r>
      <w:r w:rsidRPr="006667F2">
        <w:t xml:space="preserve">Figure </w:t>
      </w:r>
      <w:r>
        <w:rPr>
          <w:noProof/>
        </w:rPr>
        <w:t>1</w:t>
      </w:r>
      <w:r>
        <w:rPr>
          <w:lang w:val="en-GB"/>
        </w:rPr>
        <w:fldChar w:fldCharType="end"/>
      </w:r>
      <w:r>
        <w:rPr>
          <w:lang w:val="en-GB"/>
        </w:rPr>
        <w:t xml:space="preserve">, the shutter interval is independent of the picture rate of the extracted bitstream. </w:t>
      </w:r>
      <w:r w:rsidRPr="00D6655A">
        <w:rPr>
          <w:lang w:val="en-GB"/>
        </w:rPr>
        <w:t xml:space="preserve">However, </w:t>
      </w:r>
      <w:r>
        <w:rPr>
          <w:lang w:val="en-GB"/>
        </w:rPr>
        <w:t xml:space="preserve">the shutter interval relative to the picture interval (the shutter angle) of </w:t>
      </w:r>
      <w:r w:rsidRPr="00D6655A">
        <w:rPr>
          <w:lang w:val="en-GB"/>
        </w:rPr>
        <w:t xml:space="preserve">each of the resulting videos (24, 30, 60, and 120 </w:t>
      </w:r>
      <w:r>
        <w:rPr>
          <w:lang w:val="en-GB"/>
        </w:rPr>
        <w:t>Hz</w:t>
      </w:r>
      <w:r w:rsidRPr="00D6655A">
        <w:rPr>
          <w:lang w:val="en-GB"/>
        </w:rPr>
        <w:t xml:space="preserve">) would </w:t>
      </w:r>
      <w:r>
        <w:rPr>
          <w:lang w:val="en-GB"/>
        </w:rPr>
        <w:t>be</w:t>
      </w:r>
      <w:r w:rsidRPr="00D6655A">
        <w:rPr>
          <w:lang w:val="en-GB"/>
        </w:rPr>
        <w:t xml:space="preserve"> different and </w:t>
      </w:r>
      <w:r>
        <w:rPr>
          <w:lang w:val="en-GB"/>
        </w:rPr>
        <w:t xml:space="preserve">may </w:t>
      </w:r>
      <w:r w:rsidRPr="00D6655A">
        <w:rPr>
          <w:lang w:val="en-GB"/>
        </w:rPr>
        <w:t xml:space="preserve">thus </w:t>
      </w:r>
      <w:r>
        <w:rPr>
          <w:lang w:val="en-GB"/>
        </w:rPr>
        <w:t xml:space="preserve">result in a </w:t>
      </w:r>
      <w:r w:rsidRPr="00D6655A">
        <w:rPr>
          <w:lang w:val="en-GB"/>
        </w:rPr>
        <w:t xml:space="preserve">different look.  For example, motion in the 24 fps video would </w:t>
      </w:r>
      <w:r>
        <w:rPr>
          <w:lang w:val="en-GB"/>
        </w:rPr>
        <w:t>have more</w:t>
      </w:r>
      <w:r w:rsidRPr="00D6655A">
        <w:rPr>
          <w:lang w:val="en-GB"/>
        </w:rPr>
        <w:t xml:space="preserve"> </w:t>
      </w:r>
      <w:r>
        <w:rPr>
          <w:lang w:val="en-GB"/>
        </w:rPr>
        <w:t>stutter and be more</w:t>
      </w:r>
      <w:r w:rsidRPr="00D6655A">
        <w:rPr>
          <w:lang w:val="en-GB"/>
        </w:rPr>
        <w:t xml:space="preserve"> non-smooth than the 120 </w:t>
      </w:r>
      <w:r>
        <w:rPr>
          <w:lang w:val="en-GB"/>
        </w:rPr>
        <w:t>Hz</w:t>
      </w:r>
      <w:r w:rsidRPr="00D6655A">
        <w:rPr>
          <w:lang w:val="en-GB"/>
        </w:rPr>
        <w:t xml:space="preserve"> video</w:t>
      </w:r>
      <w:r>
        <w:rPr>
          <w:lang w:val="en-GB"/>
        </w:rPr>
        <w:t>.</w:t>
      </w:r>
    </w:p>
    <w:p w14:paraId="615BC9F7" w14:textId="77777777" w:rsidR="009B0EE5" w:rsidRDefault="009B0EE5" w:rsidP="009B0EE5">
      <w:pPr>
        <w:rPr>
          <w:lang w:val="en-GB"/>
        </w:rPr>
      </w:pPr>
      <w:r>
        <w:rPr>
          <w:lang w:val="en-GB"/>
        </w:rPr>
        <w:t>By providing shutter interval information, a display or other post decoding process that also had access to frame rate information (or equivalent) could simulate a longer or shorter shutter interval using synthetic motion blur or other method.  For example, a display might add motion blur in the 24 Hz example to reduce stutter and non-smooth motion.</w:t>
      </w:r>
    </w:p>
    <w:p w14:paraId="195FF77A" w14:textId="77777777" w:rsidR="009B0EE5" w:rsidRDefault="009B0EE5" w:rsidP="009B0EE5">
      <w:pPr>
        <w:rPr>
          <w:lang w:val="en-GB"/>
        </w:rPr>
      </w:pPr>
    </w:p>
    <w:p w14:paraId="11A5C8A2" w14:textId="77777777" w:rsidR="009B0EE5" w:rsidRDefault="009B0EE5" w:rsidP="009B0EE5">
      <w:pPr>
        <w:jc w:val="center"/>
        <w:rPr>
          <w:lang w:val="en-GB"/>
        </w:rPr>
      </w:pPr>
      <w:r>
        <w:rPr>
          <w:noProof/>
          <w:lang w:val="en-GB"/>
        </w:rPr>
        <w:lastRenderedPageBreak/>
        <w:drawing>
          <wp:inline distT="0" distB="0" distL="0" distR="0" wp14:anchorId="458A1A58" wp14:editId="5E216FEF">
            <wp:extent cx="5486400" cy="2437215"/>
            <wp:effectExtent l="0" t="0" r="0" b="127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86400" cy="2437215"/>
                    </a:xfrm>
                    <a:prstGeom prst="rect">
                      <a:avLst/>
                    </a:prstGeom>
                    <a:noFill/>
                  </pic:spPr>
                </pic:pic>
              </a:graphicData>
            </a:graphic>
          </wp:inline>
        </w:drawing>
      </w:r>
    </w:p>
    <w:p w14:paraId="200EA301" w14:textId="77777777" w:rsidR="009B0EE5" w:rsidRPr="00D6655A" w:rsidRDefault="009B0EE5" w:rsidP="009B0EE5">
      <w:pPr>
        <w:jc w:val="center"/>
        <w:rPr>
          <w:lang w:val="en-GB"/>
        </w:rPr>
      </w:pPr>
      <w:bookmarkStart w:id="4" w:name="_Ref19717170"/>
      <w:bookmarkStart w:id="5" w:name="_Ref19980343"/>
      <w:r w:rsidRPr="006667F2">
        <w:t xml:space="preserve">Figure </w:t>
      </w:r>
      <w:fldSimple w:instr=" SEQ Figure \* ARABIC ">
        <w:r>
          <w:rPr>
            <w:noProof/>
          </w:rPr>
          <w:t>1</w:t>
        </w:r>
      </w:fldSimple>
      <w:bookmarkEnd w:id="4"/>
      <w:r w:rsidRPr="006667F2">
        <w:t xml:space="preserve"> </w:t>
      </w:r>
      <w:bookmarkEnd w:id="5"/>
      <w:r>
        <w:t xml:space="preserve">illustration of using temporal sub-layers to </w:t>
      </w:r>
      <w:r w:rsidRPr="00D6655A">
        <w:rPr>
          <w:lang w:val="en-GB"/>
        </w:rPr>
        <w:t xml:space="preserve">extract </w:t>
      </w:r>
      <w:r>
        <w:rPr>
          <w:lang w:val="en-GB"/>
        </w:rPr>
        <w:t xml:space="preserve">bitstreams </w:t>
      </w:r>
      <w:r w:rsidRPr="00D6655A">
        <w:rPr>
          <w:lang w:val="en-GB"/>
        </w:rPr>
        <w:t xml:space="preserve">at </w:t>
      </w:r>
      <w:r>
        <w:rPr>
          <w:lang w:val="en-GB"/>
        </w:rPr>
        <w:t>various</w:t>
      </w:r>
      <w:r w:rsidRPr="00D6655A">
        <w:rPr>
          <w:lang w:val="en-GB"/>
        </w:rPr>
        <w:t xml:space="preserve"> </w:t>
      </w:r>
      <w:r>
        <w:rPr>
          <w:lang w:val="en-GB"/>
        </w:rPr>
        <w:t>picture</w:t>
      </w:r>
      <w:r w:rsidRPr="00D6655A">
        <w:rPr>
          <w:lang w:val="en-GB"/>
        </w:rPr>
        <w:t xml:space="preserve"> rates</w:t>
      </w:r>
    </w:p>
    <w:p w14:paraId="6C902105" w14:textId="77777777" w:rsidR="009B0EE5" w:rsidRPr="00D6655A" w:rsidRDefault="009B0EE5" w:rsidP="009B0EE5">
      <w:pPr>
        <w:keepNext/>
        <w:numPr>
          <w:ilvl w:val="1"/>
          <w:numId w:val="6"/>
        </w:numPr>
        <w:tabs>
          <w:tab w:val="clear" w:pos="360"/>
        </w:tabs>
        <w:spacing w:before="240" w:after="60"/>
        <w:ind w:left="720" w:hanging="720"/>
        <w:outlineLvl w:val="1"/>
        <w:rPr>
          <w:b/>
          <w:bCs/>
          <w:i/>
          <w:iCs/>
          <w:noProof/>
          <w:sz w:val="28"/>
          <w:szCs w:val="28"/>
          <w:lang w:val="en-GB"/>
        </w:rPr>
      </w:pPr>
      <w:r>
        <w:rPr>
          <w:b/>
          <w:bCs/>
          <w:i/>
          <w:iCs/>
          <w:noProof/>
          <w:sz w:val="28"/>
          <w:szCs w:val="28"/>
          <w:lang w:val="en-GB"/>
        </w:rPr>
        <w:t>ATSC 3.0</w:t>
      </w:r>
    </w:p>
    <w:p w14:paraId="704FBDD7" w14:textId="04F225D7" w:rsidR="009B0EE5" w:rsidRDefault="009B0EE5" w:rsidP="009B0EE5">
      <w:pPr>
        <w:rPr>
          <w:lang w:val="en-GB"/>
        </w:rPr>
      </w:pPr>
      <w:r w:rsidRPr="00D6655A">
        <w:rPr>
          <w:lang w:val="en-GB"/>
        </w:rPr>
        <w:t>As noted in JVET-M057</w:t>
      </w:r>
      <w:r>
        <w:rPr>
          <w:lang w:val="en-GB"/>
        </w:rPr>
        <w:t>9</w:t>
      </w:r>
      <w:r w:rsidRPr="00D6655A">
        <w:rPr>
          <w:lang w:val="en-GB"/>
        </w:rPr>
        <w:t xml:space="preserve"> </w:t>
      </w:r>
      <w:r>
        <w:rPr>
          <w:lang w:val="en-GB"/>
        </w:rPr>
        <w:fldChar w:fldCharType="begin"/>
      </w:r>
      <w:r>
        <w:rPr>
          <w:lang w:val="en-GB"/>
        </w:rPr>
        <w:instrText xml:space="preserve"> REF _Ref11770354 \r \h </w:instrText>
      </w:r>
      <w:r>
        <w:rPr>
          <w:lang w:val="en-GB"/>
        </w:rPr>
      </w:r>
      <w:r>
        <w:rPr>
          <w:lang w:val="en-GB"/>
        </w:rPr>
        <w:fldChar w:fldCharType="separate"/>
      </w:r>
      <w:r w:rsidR="00870D1D">
        <w:rPr>
          <w:lang w:val="en-GB"/>
        </w:rPr>
        <w:t>[3]</w:t>
      </w:r>
      <w:r>
        <w:rPr>
          <w:lang w:val="en-GB"/>
        </w:rPr>
        <w:fldChar w:fldCharType="end"/>
      </w:r>
      <w:r w:rsidRPr="00D6655A">
        <w:rPr>
          <w:lang w:val="en-GB"/>
        </w:rPr>
        <w:t xml:space="preserve">, the fidelity of extracted temporal sub-layers to the visual look of the original video sequence, including the smoothness of motion and amount of motion blur, is an important component of meeting quality expectations in broadcast use cases, including those that use temporal sub-layering as specified in ATSC 3.0 </w:t>
      </w:r>
      <w:r>
        <w:rPr>
          <w:lang w:val="en-GB"/>
        </w:rPr>
        <w:fldChar w:fldCharType="begin"/>
      </w:r>
      <w:r>
        <w:rPr>
          <w:lang w:val="en-GB"/>
        </w:rPr>
        <w:instrText xml:space="preserve"> REF _Ref11953199 \r \h </w:instrText>
      </w:r>
      <w:r>
        <w:rPr>
          <w:lang w:val="en-GB"/>
        </w:rPr>
      </w:r>
      <w:r>
        <w:rPr>
          <w:lang w:val="en-GB"/>
        </w:rPr>
        <w:fldChar w:fldCharType="separate"/>
      </w:r>
      <w:r w:rsidR="00870D1D">
        <w:rPr>
          <w:lang w:val="en-GB"/>
        </w:rPr>
        <w:t>[4]</w:t>
      </w:r>
      <w:r>
        <w:rPr>
          <w:lang w:val="en-GB"/>
        </w:rPr>
        <w:fldChar w:fldCharType="end"/>
      </w:r>
      <w:r w:rsidRPr="00D6655A">
        <w:rPr>
          <w:lang w:val="en-GB"/>
        </w:rPr>
        <w:t>.</w:t>
      </w:r>
    </w:p>
    <w:p w14:paraId="3E32D937" w14:textId="68A107F8" w:rsidR="009B0EE5" w:rsidRPr="000A3A72" w:rsidRDefault="009B0EE5" w:rsidP="009B0EE5">
      <w:pPr>
        <w:rPr>
          <w:lang w:val="en-GB"/>
        </w:rPr>
      </w:pPr>
      <w:r w:rsidRPr="00D6655A">
        <w:rPr>
          <w:lang w:val="en-GB"/>
        </w:rPr>
        <w:t>JVET-M057</w:t>
      </w:r>
      <w:r>
        <w:rPr>
          <w:lang w:val="en-GB"/>
        </w:rPr>
        <w:t>9</w:t>
      </w:r>
      <w:r w:rsidRPr="00D6655A">
        <w:rPr>
          <w:lang w:val="en-GB"/>
        </w:rPr>
        <w:t xml:space="preserve"> </w:t>
      </w:r>
      <w:r>
        <w:rPr>
          <w:lang w:val="en-GB"/>
        </w:rPr>
        <w:t xml:space="preserve">also discusses the ATSC 3.0 Multiple Frame Rate Temporal Filtering Tool to support both high and low frame rates in a backward-compatible manner whilst avoiding stutter and non-smooth motion.  The key concepts of the ATSC tool are illustrated in </w:t>
      </w:r>
      <w:r w:rsidRPr="006667F2">
        <w:t xml:space="preserve">Figure </w:t>
      </w:r>
      <w:fldSimple w:instr=" SEQ Figure \* ARABIC ">
        <w:r>
          <w:rPr>
            <w:noProof/>
          </w:rPr>
          <w:t>2</w:t>
        </w:r>
      </w:fldSimple>
      <w:r w:rsidRPr="00B955AC">
        <w:t xml:space="preserve"> and</w:t>
      </w:r>
      <w:r>
        <w:rPr>
          <w:i/>
        </w:rPr>
        <w:t xml:space="preserve"> </w:t>
      </w:r>
      <w:r w:rsidRPr="006667F2">
        <w:t xml:space="preserve">Figure </w:t>
      </w:r>
      <w:fldSimple w:instr=" SEQ Figure \* ARABIC ">
        <w:r>
          <w:rPr>
            <w:noProof/>
          </w:rPr>
          <w:t>3</w:t>
        </w:r>
      </w:fldSimple>
      <w:r>
        <w:t xml:space="preserve">, </w:t>
      </w:r>
      <w:r w:rsidRPr="0024697B">
        <w:t xml:space="preserve">which are based on </w:t>
      </w:r>
      <w:r>
        <w:t>t</w:t>
      </w:r>
      <w:r w:rsidRPr="0024697B">
        <w:t xml:space="preserve">he ATSC 3.0 specification </w:t>
      </w:r>
      <w:r w:rsidRPr="0024697B">
        <w:rPr>
          <w:lang w:val="en-GB"/>
        </w:rPr>
        <w:fldChar w:fldCharType="begin"/>
      </w:r>
      <w:r w:rsidRPr="0024697B">
        <w:rPr>
          <w:lang w:val="en-GB"/>
        </w:rPr>
        <w:instrText xml:space="preserve"> REF _Ref11953199 \r \h  \* MERGEFORMAT </w:instrText>
      </w:r>
      <w:r w:rsidRPr="0024697B">
        <w:rPr>
          <w:lang w:val="en-GB"/>
        </w:rPr>
      </w:r>
      <w:r w:rsidRPr="0024697B">
        <w:rPr>
          <w:lang w:val="en-GB"/>
        </w:rPr>
        <w:fldChar w:fldCharType="separate"/>
      </w:r>
      <w:r w:rsidR="00870D1D">
        <w:rPr>
          <w:lang w:val="en-GB"/>
        </w:rPr>
        <w:t>[4]</w:t>
      </w:r>
      <w:r w:rsidRPr="0024697B">
        <w:rPr>
          <w:lang w:val="en-GB"/>
        </w:rPr>
        <w:fldChar w:fldCharType="end"/>
      </w:r>
      <w:r>
        <w:rPr>
          <w:lang w:val="en-GB"/>
        </w:rPr>
        <w:t xml:space="preserve">. As an example, to create </w:t>
      </w:r>
      <w:r>
        <w:t xml:space="preserve">an ATSC 3.0 Multiple Frame Rate Temporal Filtering stream, temporal sub-layer 0 may be composed of pictures having a long shutter interval and temporal sub-layer 1 may be composed of pictures having a short shutter interval.  Temporal sub-layers 0 and 1 may be sourced from different camera feeds (Figure 2, panel </w:t>
      </w:r>
      <w:r w:rsidRPr="00B955AC">
        <w:rPr>
          <w:i/>
        </w:rPr>
        <w:t>A</w:t>
      </w:r>
      <w:r>
        <w:t xml:space="preserve">) or sub-layer 0 may be synthesized from the high frame rate camera feed (panel </w:t>
      </w:r>
      <w:r w:rsidRPr="00B955AC">
        <w:rPr>
          <w:i/>
        </w:rPr>
        <w:t>B</w:t>
      </w:r>
      <w:r>
        <w:t>).</w:t>
      </w:r>
    </w:p>
    <w:p w14:paraId="3FC3F36A" w14:textId="77777777" w:rsidR="009B0EE5" w:rsidRDefault="009B0EE5" w:rsidP="009B0EE5">
      <w:pPr>
        <w:jc w:val="center"/>
        <w:rPr>
          <w:lang w:val="en-GB"/>
        </w:rPr>
      </w:pPr>
      <w:r>
        <w:rPr>
          <w:noProof/>
          <w:lang w:val="en-GB"/>
        </w:rPr>
        <w:drawing>
          <wp:inline distT="0" distB="0" distL="0" distR="0" wp14:anchorId="43D00156" wp14:editId="1DD00E18">
            <wp:extent cx="5486400" cy="1671392"/>
            <wp:effectExtent l="0" t="0" r="0" b="508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6400" cy="1671392"/>
                    </a:xfrm>
                    <a:prstGeom prst="rect">
                      <a:avLst/>
                    </a:prstGeom>
                    <a:noFill/>
                  </pic:spPr>
                </pic:pic>
              </a:graphicData>
            </a:graphic>
          </wp:inline>
        </w:drawing>
      </w:r>
    </w:p>
    <w:p w14:paraId="5B5DFA94" w14:textId="77777777" w:rsidR="009B0EE5" w:rsidRPr="00D6655A" w:rsidRDefault="009B0EE5" w:rsidP="009B0EE5">
      <w:pPr>
        <w:jc w:val="center"/>
        <w:rPr>
          <w:lang w:val="en-GB"/>
        </w:rPr>
      </w:pPr>
      <w:bookmarkStart w:id="6" w:name="_Hlk19982829"/>
      <w:r w:rsidRPr="006667F2">
        <w:t xml:space="preserve">Figure </w:t>
      </w:r>
      <w:fldSimple w:instr=" SEQ Figure \* ARABIC ">
        <w:r>
          <w:rPr>
            <w:noProof/>
          </w:rPr>
          <w:t>2</w:t>
        </w:r>
      </w:fldSimple>
      <w:bookmarkEnd w:id="6"/>
      <w:r w:rsidRPr="006667F2">
        <w:t xml:space="preserve"> </w:t>
      </w:r>
      <w:r>
        <w:t>Two examples of creating an ATSC 3.0 Multiple Frame Rate Temporal Filtering stream</w:t>
      </w:r>
    </w:p>
    <w:p w14:paraId="3F62EE23" w14:textId="77777777" w:rsidR="009B0EE5" w:rsidRDefault="009B0EE5" w:rsidP="009B0EE5">
      <w:r>
        <w:t xml:space="preserve">As illustrated in </w:t>
      </w:r>
      <w:r w:rsidRPr="006667F2">
        <w:t xml:space="preserve">Figure </w:t>
      </w:r>
      <w:fldSimple w:instr=" SEQ Figure \* ARABIC ">
        <w:r>
          <w:rPr>
            <w:noProof/>
          </w:rPr>
          <w:t>3</w:t>
        </w:r>
      </w:fldSimple>
      <w:r>
        <w:t xml:space="preserve">, the backwards-compatible low frame rate video is obtained from an ATSC 3.0 Multiple Frame Rate Temporal Filtering by extracting temporal sub-layer 0, which has the longer shutter interval and thus smoother motion for low frame rates.  Also illustrated in </w:t>
      </w:r>
      <w:r w:rsidRPr="006667F2">
        <w:t xml:space="preserve">Figure </w:t>
      </w:r>
      <w:fldSimple w:instr=" SEQ Figure \* ARABIC ">
        <w:r>
          <w:rPr>
            <w:noProof/>
          </w:rPr>
          <w:t>3</w:t>
        </w:r>
      </w:fldSimple>
      <w:r>
        <w:t xml:space="preserve"> is the process of generating high frame rate video by extracting sub-layer 1 and synthesizing other short shutter interval pictures from sub-layers 0 and 1 pictures.</w:t>
      </w:r>
    </w:p>
    <w:p w14:paraId="51567D8B" w14:textId="77777777" w:rsidR="009B0EE5" w:rsidRDefault="009B0EE5" w:rsidP="009B0EE5">
      <w:pPr>
        <w:rPr>
          <w:lang w:val="en-GB"/>
        </w:rPr>
      </w:pPr>
      <w:r>
        <w:rPr>
          <w:lang w:val="en-GB"/>
        </w:rPr>
        <w:t xml:space="preserve">The ATSC 3.0 Multiple Frame Rate Temporal Filtering system would be facilitated by signalling shutter interval.  </w:t>
      </w:r>
    </w:p>
    <w:p w14:paraId="7E1B2C9C" w14:textId="77777777" w:rsidR="009B0EE5" w:rsidRPr="00C764F9" w:rsidRDefault="009B0EE5" w:rsidP="009B0EE5">
      <w:pPr>
        <w:rPr>
          <w:lang w:val="en-GB"/>
        </w:rPr>
      </w:pPr>
    </w:p>
    <w:p w14:paraId="738B6B2F" w14:textId="77777777" w:rsidR="009B0EE5" w:rsidRPr="00D6655A" w:rsidRDefault="009B0EE5" w:rsidP="009B0EE5">
      <w:pPr>
        <w:jc w:val="center"/>
        <w:rPr>
          <w:lang w:val="en-GB"/>
        </w:rPr>
      </w:pPr>
      <w:r>
        <w:rPr>
          <w:noProof/>
          <w:lang w:val="en-GB"/>
        </w:rPr>
        <w:lastRenderedPageBreak/>
        <w:drawing>
          <wp:inline distT="0" distB="0" distL="0" distR="0" wp14:anchorId="51B97DFE" wp14:editId="542359DB">
            <wp:extent cx="5486400" cy="1977496"/>
            <wp:effectExtent l="0" t="0" r="0" b="381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1977496"/>
                    </a:xfrm>
                    <a:prstGeom prst="rect">
                      <a:avLst/>
                    </a:prstGeom>
                    <a:noFill/>
                  </pic:spPr>
                </pic:pic>
              </a:graphicData>
            </a:graphic>
          </wp:inline>
        </w:drawing>
      </w:r>
    </w:p>
    <w:p w14:paraId="469BD67F" w14:textId="77777777" w:rsidR="009B0EE5" w:rsidRPr="00D6655A" w:rsidRDefault="009B0EE5" w:rsidP="009B0EE5">
      <w:pPr>
        <w:jc w:val="center"/>
        <w:rPr>
          <w:lang w:val="en-GB"/>
        </w:rPr>
      </w:pPr>
      <w:r w:rsidRPr="006667F2">
        <w:t xml:space="preserve">Figure </w:t>
      </w:r>
      <w:fldSimple w:instr=" SEQ Figure \* ARABIC ">
        <w:r>
          <w:rPr>
            <w:noProof/>
          </w:rPr>
          <w:t>3</w:t>
        </w:r>
      </w:fldSimple>
      <w:r w:rsidRPr="006667F2">
        <w:t xml:space="preserve"> </w:t>
      </w:r>
      <w:r>
        <w:t>recovery of low and high frame rate video from an ATSC 3.0 Multiple Frame Rate Temporal Filtering stream</w:t>
      </w:r>
    </w:p>
    <w:p w14:paraId="638099AE" w14:textId="1377FBB7" w:rsidR="009B0EE5" w:rsidRPr="00524C75" w:rsidRDefault="009B0EE5" w:rsidP="009B0EE5">
      <w:pPr>
        <w:rPr>
          <w:lang w:val="en-GB"/>
        </w:rPr>
      </w:pPr>
      <w:r w:rsidRPr="00D6655A">
        <w:rPr>
          <w:lang w:val="en-GB"/>
        </w:rPr>
        <w:t xml:space="preserve">The current </w:t>
      </w:r>
      <w:r>
        <w:rPr>
          <w:lang w:val="en-CA"/>
        </w:rPr>
        <w:t>versions of HEVC and AVC do</w:t>
      </w:r>
      <w:r w:rsidRPr="00D6655A">
        <w:rPr>
          <w:lang w:val="en-GB"/>
        </w:rPr>
        <w:t xml:space="preserve"> not provide </w:t>
      </w:r>
      <w:r>
        <w:rPr>
          <w:lang w:val="en-GB"/>
        </w:rPr>
        <w:t>shutter interval</w:t>
      </w:r>
      <w:r w:rsidRPr="00D6655A">
        <w:rPr>
          <w:lang w:val="en-GB"/>
        </w:rPr>
        <w:t xml:space="preserve"> </w:t>
      </w:r>
      <w:r w:rsidRPr="00D6655A">
        <w:rPr>
          <w:noProof/>
          <w:lang w:val="en-GB"/>
        </w:rPr>
        <w:t>information to displays or other post-</w:t>
      </w:r>
      <w:r w:rsidRPr="00524C75">
        <w:rPr>
          <w:noProof/>
          <w:lang w:val="en-GB"/>
        </w:rPr>
        <w:t>decode processes to facilitate achieving a consistent or other desired look for different extracted temporal sub-layers.</w:t>
      </w:r>
    </w:p>
    <w:p w14:paraId="5794965B" w14:textId="77777777" w:rsidR="009B0EE5" w:rsidRPr="00524C75" w:rsidRDefault="009B0EE5" w:rsidP="009B0EE5">
      <w:pPr>
        <w:keepNext/>
        <w:numPr>
          <w:ilvl w:val="0"/>
          <w:numId w:val="6"/>
        </w:numPr>
        <w:tabs>
          <w:tab w:val="num" w:pos="360"/>
        </w:tabs>
        <w:spacing w:before="240" w:after="60"/>
        <w:ind w:left="360" w:hanging="360"/>
        <w:outlineLvl w:val="0"/>
        <w:rPr>
          <w:rFonts w:cs="Arial"/>
          <w:b/>
          <w:bCs/>
          <w:kern w:val="32"/>
          <w:sz w:val="32"/>
          <w:szCs w:val="32"/>
          <w:lang w:val="en-CA"/>
        </w:rPr>
      </w:pPr>
      <w:r w:rsidRPr="00524C75">
        <w:rPr>
          <w:rFonts w:cs="Arial"/>
          <w:b/>
          <w:bCs/>
          <w:kern w:val="32"/>
          <w:sz w:val="32"/>
          <w:szCs w:val="32"/>
          <w:lang w:val="en-CA"/>
        </w:rPr>
        <w:t>Proposal</w:t>
      </w:r>
    </w:p>
    <w:p w14:paraId="7A58FB58" w14:textId="6F96014A" w:rsidR="009B0EE5" w:rsidRDefault="009B0EE5" w:rsidP="009B0EE5">
      <w:pPr>
        <w:rPr>
          <w:lang w:val="en-CA"/>
        </w:rPr>
      </w:pPr>
      <w:r w:rsidRPr="00524C75">
        <w:rPr>
          <w:lang w:val="en-CA"/>
        </w:rPr>
        <w:t xml:space="preserve">In this contribution, we propose a </w:t>
      </w:r>
      <w:r>
        <w:rPr>
          <w:lang w:val="en-CA"/>
        </w:rPr>
        <w:t>shutter interval information</w:t>
      </w:r>
      <w:r w:rsidRPr="00524C75">
        <w:rPr>
          <w:lang w:val="en-CA"/>
        </w:rPr>
        <w:t xml:space="preserve"> SEI message </w:t>
      </w:r>
      <w:r>
        <w:rPr>
          <w:lang w:val="en-CA"/>
        </w:rPr>
        <w:t>to HEVC and AVC</w:t>
      </w:r>
      <w:r w:rsidRPr="00524C75">
        <w:rPr>
          <w:lang w:val="en-CA"/>
        </w:rPr>
        <w:t xml:space="preserve">. </w:t>
      </w:r>
    </w:p>
    <w:p w14:paraId="42AF5A73" w14:textId="77777777" w:rsidR="009B0EE5" w:rsidRDefault="009B0EE5" w:rsidP="009B0EE5">
      <w:pPr>
        <w:rPr>
          <w:lang w:val="en-CA"/>
        </w:rPr>
      </w:pPr>
      <w:r>
        <w:rPr>
          <w:lang w:val="en-CA"/>
        </w:rPr>
        <w:t>Two variations of the syntax and semantics for shutter interval information</w:t>
      </w:r>
      <w:r w:rsidRPr="00524C75">
        <w:rPr>
          <w:lang w:val="en-CA"/>
        </w:rPr>
        <w:t xml:space="preserve"> SEI message </w:t>
      </w:r>
      <w:r>
        <w:rPr>
          <w:lang w:val="en-CA"/>
        </w:rPr>
        <w:t>are presented below. The variations differ with respect to signalling shutter interval for sub layers.  The first variation signals a pair of values to form a ratio.  The second variation signals a single value. Both variations support signalling the following:</w:t>
      </w:r>
    </w:p>
    <w:p w14:paraId="5C2DD4CD" w14:textId="77777777" w:rsidR="009B0EE5" w:rsidRDefault="009B0EE5" w:rsidP="009B0EE5">
      <w:pPr>
        <w:pStyle w:val="ListParagraph"/>
        <w:numPr>
          <w:ilvl w:val="0"/>
          <w:numId w:val="14"/>
        </w:numPr>
        <w:ind w:left="720" w:hanging="300"/>
        <w:rPr>
          <w:lang w:val="en-CA"/>
        </w:rPr>
      </w:pPr>
      <w:r w:rsidRPr="00524C75">
        <w:rPr>
          <w:lang w:val="en-CA"/>
        </w:rPr>
        <w:t xml:space="preserve">fixed </w:t>
      </w:r>
      <w:r>
        <w:rPr>
          <w:lang w:val="en-CA"/>
        </w:rPr>
        <w:t>shutter interval</w:t>
      </w:r>
      <w:r w:rsidRPr="00524C75">
        <w:rPr>
          <w:lang w:val="en-CA"/>
        </w:rPr>
        <w:t xml:space="preserve"> for all temporal sub-layers and </w:t>
      </w:r>
      <w:r>
        <w:rPr>
          <w:lang w:val="en-CA"/>
        </w:rPr>
        <w:t>different</w:t>
      </w:r>
      <w:r w:rsidRPr="00524C75">
        <w:rPr>
          <w:lang w:val="en-CA"/>
        </w:rPr>
        <w:t xml:space="preserve"> </w:t>
      </w:r>
      <w:r>
        <w:rPr>
          <w:lang w:val="en-CA"/>
        </w:rPr>
        <w:t xml:space="preserve">shutter interval </w:t>
      </w:r>
      <w:r w:rsidRPr="00524C75">
        <w:rPr>
          <w:lang w:val="en-CA"/>
        </w:rPr>
        <w:t>for different</w:t>
      </w:r>
      <w:r>
        <w:rPr>
          <w:lang w:val="en-CA"/>
        </w:rPr>
        <w:t xml:space="preserve"> </w:t>
      </w:r>
      <w:r w:rsidRPr="00524C75">
        <w:rPr>
          <w:lang w:val="en-CA"/>
        </w:rPr>
        <w:t>temporal sub-layers</w:t>
      </w:r>
      <w:r>
        <w:rPr>
          <w:lang w:val="en-CA"/>
        </w:rPr>
        <w:t>;</w:t>
      </w:r>
    </w:p>
    <w:p w14:paraId="6549B34F" w14:textId="77777777" w:rsidR="009B0EE5" w:rsidRPr="008E0E49" w:rsidRDefault="009B0EE5" w:rsidP="009B0EE5">
      <w:pPr>
        <w:pStyle w:val="ListParagraph"/>
        <w:numPr>
          <w:ilvl w:val="0"/>
          <w:numId w:val="14"/>
        </w:numPr>
        <w:ind w:left="720" w:hanging="300"/>
        <w:rPr>
          <w:lang w:val="en-CA"/>
        </w:rPr>
      </w:pPr>
      <w:r>
        <w:rPr>
          <w:lang w:val="en-GB"/>
        </w:rPr>
        <w:t>shutter interval</w:t>
      </w:r>
      <w:r w:rsidRPr="00E42916">
        <w:rPr>
          <w:lang w:val="en-GB"/>
        </w:rPr>
        <w:t xml:space="preserve"> equal to zero, which may be used to indicate the associated video sequence contains screen captures, computer generated content, or other non-camera-captured content</w:t>
      </w:r>
      <w:r>
        <w:rPr>
          <w:lang w:val="en-GB"/>
        </w:rPr>
        <w:t>;</w:t>
      </w:r>
    </w:p>
    <w:p w14:paraId="5770BAAF" w14:textId="77777777" w:rsidR="009B0EE5" w:rsidRPr="008E0E49" w:rsidRDefault="009B0EE5" w:rsidP="009B0EE5">
      <w:pPr>
        <w:pStyle w:val="ListParagraph"/>
        <w:numPr>
          <w:ilvl w:val="0"/>
          <w:numId w:val="14"/>
        </w:numPr>
        <w:ind w:left="720" w:hanging="300"/>
        <w:rPr>
          <w:lang w:val="en-CA"/>
        </w:rPr>
      </w:pPr>
      <w:r>
        <w:rPr>
          <w:lang w:val="en-GB"/>
        </w:rPr>
        <w:t>shutter interval</w:t>
      </w:r>
      <w:r w:rsidRPr="00E42916">
        <w:rPr>
          <w:lang w:val="en-GB"/>
        </w:rPr>
        <w:t xml:space="preserve"> greater than </w:t>
      </w:r>
      <w:r>
        <w:rPr>
          <w:lang w:val="en-GB"/>
        </w:rPr>
        <w:t>coded picture</w:t>
      </w:r>
      <w:r w:rsidRPr="00E42916">
        <w:rPr>
          <w:lang w:val="en-GB"/>
        </w:rPr>
        <w:t xml:space="preserve"> </w:t>
      </w:r>
      <w:r>
        <w:rPr>
          <w:lang w:val="en-GB"/>
        </w:rPr>
        <w:t>interval</w:t>
      </w:r>
      <w:r w:rsidRPr="00E42916">
        <w:rPr>
          <w:lang w:val="en-GB"/>
        </w:rPr>
        <w:t xml:space="preserve">, which </w:t>
      </w:r>
      <w:r>
        <w:rPr>
          <w:lang w:val="en-GB"/>
        </w:rPr>
        <w:t xml:space="preserve">may be used to indicate that the </w:t>
      </w:r>
      <w:r w:rsidRPr="00E42916">
        <w:rPr>
          <w:lang w:val="en-GB"/>
        </w:rPr>
        <w:t>video content is coded and displayed at a frame rate greater than the frame rate at which it was create</w:t>
      </w:r>
      <w:r>
        <w:rPr>
          <w:lang w:val="en-GB"/>
        </w:rPr>
        <w:t>d</w:t>
      </w:r>
      <w:r w:rsidRPr="00E42916">
        <w:rPr>
          <w:lang w:val="en-GB"/>
        </w:rPr>
        <w:t xml:space="preserve"> – e.g. high-speed video playback</w:t>
      </w:r>
      <w:r>
        <w:rPr>
          <w:lang w:val="en-GB"/>
        </w:rPr>
        <w:t>; and,</w:t>
      </w:r>
    </w:p>
    <w:p w14:paraId="1AB6B560" w14:textId="77777777" w:rsidR="009B0EE5" w:rsidRPr="00CA6376" w:rsidRDefault="009B0EE5" w:rsidP="009B0EE5">
      <w:pPr>
        <w:pStyle w:val="ListParagraph"/>
        <w:numPr>
          <w:ilvl w:val="0"/>
          <w:numId w:val="14"/>
        </w:numPr>
        <w:ind w:left="720" w:hanging="300"/>
        <w:rPr>
          <w:lang w:val="en-CA"/>
        </w:rPr>
      </w:pPr>
      <w:r>
        <w:rPr>
          <w:lang w:val="en-GB"/>
        </w:rPr>
        <w:t>shutter interval</w:t>
      </w:r>
      <w:r w:rsidRPr="008E0E49">
        <w:rPr>
          <w:lang w:val="en-GB"/>
        </w:rPr>
        <w:t xml:space="preserve"> is unknown or unspecified</w:t>
      </w:r>
      <w:r>
        <w:rPr>
          <w:lang w:val="en-GB"/>
        </w:rPr>
        <w:t xml:space="preserve"> (</w:t>
      </w:r>
      <w:r w:rsidRPr="00CA6376">
        <w:rPr>
          <w:lang w:val="en-CA"/>
        </w:rPr>
        <w:t xml:space="preserve">Variant 1 enables </w:t>
      </w:r>
      <w:r>
        <w:rPr>
          <w:lang w:val="en-CA"/>
        </w:rPr>
        <w:t xml:space="preserve">indicating </w:t>
      </w:r>
      <w:r>
        <w:rPr>
          <w:lang w:val="en-GB"/>
        </w:rPr>
        <w:t>shutter interval</w:t>
      </w:r>
      <w:r w:rsidRPr="00CA6376">
        <w:rPr>
          <w:lang w:val="en-GB"/>
        </w:rPr>
        <w:t xml:space="preserve"> is unknown or unspecified </w:t>
      </w:r>
      <w:r>
        <w:rPr>
          <w:lang w:val="en-GB"/>
        </w:rPr>
        <w:t xml:space="preserve">for each sub layer. </w:t>
      </w:r>
      <w:r w:rsidRPr="00CA6376">
        <w:rPr>
          <w:lang w:val="en-CA"/>
        </w:rPr>
        <w:t xml:space="preserve">Variant </w:t>
      </w:r>
      <w:r>
        <w:rPr>
          <w:lang w:val="en-CA"/>
        </w:rPr>
        <w:t>2</w:t>
      </w:r>
      <w:r w:rsidRPr="00CA6376">
        <w:rPr>
          <w:lang w:val="en-CA"/>
        </w:rPr>
        <w:t xml:space="preserve"> enables </w:t>
      </w:r>
      <w:r>
        <w:rPr>
          <w:lang w:val="en-CA"/>
        </w:rPr>
        <w:t xml:space="preserve">indicating </w:t>
      </w:r>
      <w:r>
        <w:rPr>
          <w:lang w:val="en-GB"/>
        </w:rPr>
        <w:t>shutter interval</w:t>
      </w:r>
      <w:r w:rsidRPr="00CA6376">
        <w:rPr>
          <w:lang w:val="en-GB"/>
        </w:rPr>
        <w:t xml:space="preserve"> is unknown or unspecified </w:t>
      </w:r>
      <w:r>
        <w:rPr>
          <w:lang w:val="en-GB"/>
        </w:rPr>
        <w:t>for all layers.)</w:t>
      </w:r>
    </w:p>
    <w:p w14:paraId="6E58E9A1" w14:textId="77777777" w:rsidR="009B0EE5" w:rsidRDefault="009B0EE5" w:rsidP="009B0EE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i/>
          <w:iCs/>
          <w:sz w:val="28"/>
          <w:szCs w:val="28"/>
          <w:lang w:val="en-CA"/>
        </w:rPr>
      </w:pPr>
      <w:r>
        <w:rPr>
          <w:lang w:val="en-CA"/>
        </w:rPr>
        <w:br w:type="page"/>
      </w:r>
    </w:p>
    <w:p w14:paraId="6407C9CF" w14:textId="77777777" w:rsidR="009B0EE5" w:rsidRPr="00CA6376" w:rsidRDefault="009B0EE5" w:rsidP="009B0EE5">
      <w:pPr>
        <w:pStyle w:val="Heading2"/>
        <w:rPr>
          <w:lang w:val="en-CA"/>
        </w:rPr>
      </w:pPr>
      <w:r>
        <w:rPr>
          <w:lang w:val="en-CA"/>
        </w:rPr>
        <w:lastRenderedPageBreak/>
        <w:t>Variant 1</w:t>
      </w:r>
    </w:p>
    <w:p w14:paraId="19D60203" w14:textId="77777777" w:rsidR="009B0EE5" w:rsidRPr="00524C75" w:rsidRDefault="009B0EE5" w:rsidP="009B0EE5">
      <w:pPr>
        <w:rPr>
          <w:rFonts w:eastAsia="Malgun Gothic"/>
          <w:i/>
          <w:sz w:val="20"/>
          <w:lang w:val="en-GB"/>
        </w:rPr>
      </w:pPr>
      <w:bookmarkStart w:id="7" w:name="_Ref11765372"/>
      <w:r w:rsidRPr="008E0E49">
        <w:rPr>
          <w:rFonts w:eastAsia="Malgun Gothic"/>
          <w:b/>
          <w:noProof/>
          <w:sz w:val="20"/>
          <w:lang w:val="en-GB"/>
        </w:rPr>
        <w:t>7</w:t>
      </w:r>
      <w:r w:rsidRPr="00524C75">
        <w:rPr>
          <w:rFonts w:eastAsia="SimSun"/>
          <w:b/>
          <w:noProof/>
          <w:sz w:val="20"/>
          <w:lang w:val="en-GB"/>
        </w:rPr>
        <w:t>.3.x</w:t>
      </w:r>
      <w:r w:rsidRPr="00524C75">
        <w:rPr>
          <w:rFonts w:eastAsia="SimSun"/>
          <w:b/>
          <w:sz w:val="20"/>
          <w:lang w:val="en-GB"/>
        </w:rPr>
        <w:t xml:space="preserve"> </w:t>
      </w:r>
      <w:r>
        <w:rPr>
          <w:rFonts w:eastAsia="SimSun"/>
          <w:b/>
          <w:sz w:val="20"/>
          <w:lang w:val="en-GB"/>
        </w:rPr>
        <w:t>Shutter interval information</w:t>
      </w:r>
      <w:r w:rsidRPr="00524C75">
        <w:rPr>
          <w:rFonts w:eastAsia="SimSun"/>
          <w:b/>
          <w:noProof/>
          <w:sz w:val="20"/>
          <w:lang w:val="en-GB"/>
        </w:rPr>
        <w:t xml:space="preserve"> SEI messsage s</w:t>
      </w:r>
      <w:r>
        <w:rPr>
          <w:rFonts w:eastAsia="SimSun"/>
          <w:b/>
          <w:noProof/>
          <w:sz w:val="20"/>
          <w:lang w:val="en-GB"/>
        </w:rPr>
        <w:t>yntax (variant 1)</w:t>
      </w:r>
    </w:p>
    <w:bookmarkEnd w:id="7"/>
    <w:p w14:paraId="4217F193" w14:textId="77777777" w:rsidR="009B0EE5" w:rsidRPr="00524C75" w:rsidRDefault="009B0EE5" w:rsidP="009B0EE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after="113"/>
        <w:jc w:val="center"/>
        <w:rPr>
          <w:rFonts w:eastAsia="Malgun Gothic"/>
          <w:b/>
          <w:bCs/>
          <w:sz w:val="20"/>
        </w:rPr>
      </w:pPr>
      <w:r w:rsidRPr="00524C75">
        <w:rPr>
          <w:rFonts w:eastAsia="Malgun Gothic"/>
          <w:b/>
          <w:bCs/>
          <w:sz w:val="20"/>
        </w:rPr>
        <w:t xml:space="preserve">Table 1. </w:t>
      </w:r>
      <w:bookmarkStart w:id="8" w:name="_Toc452007424"/>
      <w:bookmarkStart w:id="9" w:name="_Toc501130301"/>
      <w:bookmarkStart w:id="10" w:name="_Toc503778005"/>
      <w:bookmarkStart w:id="11" w:name="_Toc12984978"/>
      <w:r>
        <w:rPr>
          <w:rFonts w:eastAsia="SimSun"/>
          <w:b/>
          <w:sz w:val="20"/>
          <w:lang w:val="en-GB"/>
        </w:rPr>
        <w:t>Shutter interval information</w:t>
      </w:r>
      <w:r w:rsidRPr="00524C75">
        <w:rPr>
          <w:rFonts w:eastAsia="Malgun Gothic"/>
          <w:b/>
          <w:bCs/>
          <w:sz w:val="20"/>
        </w:rPr>
        <w:t xml:space="preserve"> SEI message syntax</w:t>
      </w:r>
      <w:bookmarkEnd w:id="8"/>
      <w:bookmarkEnd w:id="9"/>
      <w:bookmarkEnd w:id="10"/>
      <w:bookmarkEnd w:id="11"/>
      <w:r>
        <w:rPr>
          <w:rFonts w:eastAsia="Malgun Gothic"/>
          <w:b/>
          <w:bCs/>
          <w:sz w:val="20"/>
        </w:rPr>
        <w:t xml:space="preserve"> (variant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9B0EE5" w:rsidRPr="00CA6376" w14:paraId="18440477" w14:textId="77777777" w:rsidTr="00C67F16">
        <w:trPr>
          <w:cantSplit/>
          <w:jc w:val="center"/>
        </w:trPr>
        <w:tc>
          <w:tcPr>
            <w:tcW w:w="7920" w:type="dxa"/>
          </w:tcPr>
          <w:p w14:paraId="2B9B6EFE" w14:textId="77777777" w:rsidR="009B0EE5" w:rsidRPr="00CA6376" w:rsidRDefault="009B0EE5" w:rsidP="00C67F16">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GB"/>
              </w:rPr>
            </w:pPr>
            <w:r>
              <w:rPr>
                <w:rFonts w:eastAsia="Malgun Gothic"/>
                <w:sz w:val="20"/>
                <w:lang w:val="en-CA"/>
              </w:rPr>
              <w:t>shutter</w:t>
            </w:r>
            <w:r w:rsidRPr="00CA6376">
              <w:rPr>
                <w:rFonts w:eastAsia="Malgun Gothic"/>
                <w:sz w:val="20"/>
                <w:lang w:val="en-CA"/>
              </w:rPr>
              <w:t>_</w:t>
            </w:r>
            <w:r>
              <w:rPr>
                <w:rFonts w:eastAsia="Malgun Gothic"/>
                <w:sz w:val="20"/>
                <w:lang w:val="en-CA"/>
              </w:rPr>
              <w:t>interval_information</w:t>
            </w:r>
            <w:r w:rsidRPr="00CA6376">
              <w:rPr>
                <w:rFonts w:eastAsia="Malgun Gothic"/>
                <w:noProof/>
                <w:sz w:val="20"/>
                <w:lang w:val="en-CA"/>
              </w:rPr>
              <w:t xml:space="preserve"> ( payloadSize ) </w:t>
            </w:r>
            <w:r w:rsidRPr="00CA6376">
              <w:rPr>
                <w:rFonts w:eastAsia="Malgun Gothic"/>
                <w:noProof/>
                <w:sz w:val="20"/>
                <w:lang w:val="en-GB"/>
              </w:rPr>
              <w:t>{</w:t>
            </w:r>
          </w:p>
        </w:tc>
        <w:tc>
          <w:tcPr>
            <w:tcW w:w="1157" w:type="dxa"/>
          </w:tcPr>
          <w:p w14:paraId="04FDD0E8" w14:textId="77777777" w:rsidR="009B0EE5" w:rsidRPr="00CA6376" w:rsidRDefault="009B0EE5" w:rsidP="00C67F16">
            <w:pPr>
              <w:spacing w:before="20" w:after="40"/>
              <w:rPr>
                <w:rFonts w:eastAsia="Malgun Gothic"/>
                <w:sz w:val="20"/>
                <w:lang w:val="en-GB"/>
              </w:rPr>
            </w:pPr>
            <w:r w:rsidRPr="00CA6376">
              <w:rPr>
                <w:rFonts w:eastAsia="Malgun Gothic"/>
                <w:b/>
                <w:bCs/>
                <w:noProof/>
                <w:sz w:val="20"/>
                <w:lang w:val="en-GB"/>
              </w:rPr>
              <w:t>Descriptor</w:t>
            </w:r>
          </w:p>
        </w:tc>
      </w:tr>
      <w:tr w:rsidR="009B0EE5" w:rsidRPr="00CA6376" w14:paraId="61592977" w14:textId="77777777" w:rsidTr="00C67F16">
        <w:trPr>
          <w:cantSplit/>
          <w:jc w:val="center"/>
        </w:trPr>
        <w:tc>
          <w:tcPr>
            <w:tcW w:w="7920" w:type="dxa"/>
          </w:tcPr>
          <w:p w14:paraId="046BF4D8" w14:textId="77777777" w:rsidR="009B0EE5" w:rsidRPr="00CA6376" w:rsidRDefault="009B0EE5" w:rsidP="00C67F16">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CA6376">
              <w:rPr>
                <w:rFonts w:eastAsia="Malgun Gothic"/>
                <w:b/>
                <w:bCs/>
                <w:noProof/>
                <w:sz w:val="20"/>
                <w:lang w:val="en-CA"/>
              </w:rPr>
              <w:tab/>
            </w:r>
            <w:bookmarkStart w:id="12" w:name="_Hlk19707117"/>
            <w:r>
              <w:rPr>
                <w:rFonts w:eastAsia="Malgun Gothic"/>
                <w:b/>
                <w:bCs/>
                <w:noProof/>
                <w:sz w:val="20"/>
                <w:lang w:val="en-CA"/>
              </w:rPr>
              <w:t>sii_</w:t>
            </w:r>
            <w:r w:rsidRPr="00CA6376">
              <w:rPr>
                <w:rFonts w:eastAsia="Malgun Gothic"/>
                <w:b/>
                <w:bCs/>
                <w:noProof/>
                <w:sz w:val="20"/>
                <w:lang w:val="en-CA"/>
              </w:rPr>
              <w:t>num_units_in_</w:t>
            </w:r>
            <w:bookmarkEnd w:id="12"/>
            <w:r>
              <w:rPr>
                <w:rFonts w:eastAsia="Malgun Gothic"/>
                <w:b/>
                <w:bCs/>
                <w:noProof/>
                <w:sz w:val="20"/>
                <w:lang w:val="en-CA"/>
              </w:rPr>
              <w:t>shutter_interval</w:t>
            </w:r>
          </w:p>
        </w:tc>
        <w:tc>
          <w:tcPr>
            <w:tcW w:w="1157" w:type="dxa"/>
          </w:tcPr>
          <w:p w14:paraId="3C9CAB01" w14:textId="77777777" w:rsidR="009B0EE5" w:rsidRPr="00CA6376" w:rsidRDefault="009B0EE5" w:rsidP="00C67F1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sz w:val="20"/>
                <w:lang w:val="en-CA"/>
              </w:rPr>
            </w:pPr>
            <w:r w:rsidRPr="00CA6376">
              <w:rPr>
                <w:rFonts w:eastAsia="Malgun Gothic"/>
                <w:bCs/>
                <w:noProof/>
                <w:sz w:val="20"/>
                <w:lang w:val="en-CA"/>
              </w:rPr>
              <w:t>u(32)</w:t>
            </w:r>
          </w:p>
        </w:tc>
      </w:tr>
      <w:tr w:rsidR="009B0EE5" w:rsidRPr="00CA6376" w14:paraId="48FE6365" w14:textId="77777777" w:rsidTr="00C67F16">
        <w:trPr>
          <w:cantSplit/>
          <w:jc w:val="center"/>
        </w:trPr>
        <w:tc>
          <w:tcPr>
            <w:tcW w:w="7920" w:type="dxa"/>
          </w:tcPr>
          <w:p w14:paraId="3498ADD9" w14:textId="77777777" w:rsidR="009B0EE5" w:rsidRPr="00CA6376" w:rsidRDefault="009B0EE5" w:rsidP="00C67F16">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CA6376">
              <w:rPr>
                <w:rFonts w:eastAsia="Malgun Gothic"/>
                <w:b/>
                <w:bCs/>
                <w:noProof/>
                <w:sz w:val="20"/>
                <w:lang w:val="en-CA"/>
              </w:rPr>
              <w:tab/>
            </w:r>
            <w:r>
              <w:rPr>
                <w:rFonts w:eastAsia="Malgun Gothic"/>
                <w:b/>
                <w:bCs/>
                <w:noProof/>
                <w:sz w:val="20"/>
                <w:lang w:val="en-CA"/>
              </w:rPr>
              <w:t>sii_</w:t>
            </w:r>
            <w:r w:rsidRPr="00CA6376">
              <w:rPr>
                <w:rFonts w:eastAsia="Malgun Gothic"/>
                <w:b/>
                <w:bCs/>
                <w:noProof/>
                <w:sz w:val="20"/>
                <w:lang w:val="en-CA"/>
              </w:rPr>
              <w:t>time_scale</w:t>
            </w:r>
          </w:p>
        </w:tc>
        <w:tc>
          <w:tcPr>
            <w:tcW w:w="1157" w:type="dxa"/>
          </w:tcPr>
          <w:p w14:paraId="60521BB9" w14:textId="77777777" w:rsidR="009B0EE5" w:rsidRPr="00CA6376" w:rsidRDefault="009B0EE5" w:rsidP="00C67F1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sz w:val="20"/>
                <w:lang w:val="en-CA"/>
              </w:rPr>
            </w:pPr>
            <w:r w:rsidRPr="00CA6376">
              <w:rPr>
                <w:rFonts w:eastAsia="Malgun Gothic"/>
                <w:bCs/>
                <w:noProof/>
                <w:sz w:val="20"/>
                <w:lang w:val="en-CA"/>
              </w:rPr>
              <w:t>u(32)</w:t>
            </w:r>
          </w:p>
        </w:tc>
      </w:tr>
      <w:tr w:rsidR="00841666" w:rsidRPr="00CA6376" w14:paraId="424919D5" w14:textId="77777777" w:rsidTr="00C67F16">
        <w:trPr>
          <w:cantSplit/>
          <w:jc w:val="center"/>
          <w:ins w:id="13" w:author="sean" w:date="2019-10-04T17:00:00Z"/>
        </w:trPr>
        <w:tc>
          <w:tcPr>
            <w:tcW w:w="7920" w:type="dxa"/>
          </w:tcPr>
          <w:p w14:paraId="4F313DC3" w14:textId="180B3BDA" w:rsidR="00841666" w:rsidRPr="00CA6376" w:rsidRDefault="00841666" w:rsidP="00841666">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ins w:id="14" w:author="sean" w:date="2019-10-04T17:00:00Z"/>
                <w:rFonts w:eastAsia="Malgun Gothic"/>
                <w:sz w:val="20"/>
                <w:lang w:val="en-GB"/>
              </w:rPr>
            </w:pPr>
            <w:ins w:id="15" w:author="sean" w:date="2019-10-04T17:00:00Z">
              <w:r w:rsidRPr="00841666">
                <w:rPr>
                  <w:rFonts w:eastAsia="Malgun Gothic"/>
                  <w:bCs/>
                  <w:noProof/>
                  <w:sz w:val="20"/>
                  <w:lang w:val="en-CA"/>
                </w:rPr>
                <w:tab/>
              </w:r>
            </w:ins>
            <w:ins w:id="16" w:author="sean" w:date="2019-10-04T17:03:00Z">
              <w:r>
                <w:rPr>
                  <w:rFonts w:eastAsia="Malgun Gothic"/>
                  <w:b/>
                  <w:bCs/>
                  <w:noProof/>
                  <w:sz w:val="20"/>
                  <w:lang w:val="en-CA"/>
                </w:rPr>
                <w:t>si</w:t>
              </w:r>
            </w:ins>
            <w:ins w:id="17" w:author="sean" w:date="2019-10-04T17:00:00Z">
              <w:r w:rsidRPr="00841666">
                <w:rPr>
                  <w:rFonts w:eastAsia="Malgun Gothic"/>
                  <w:b/>
                  <w:bCs/>
                  <w:noProof/>
                  <w:sz w:val="20"/>
                  <w:lang w:val="en-CA"/>
                </w:rPr>
                <w:t>i_max_sub_layers_minus1</w:t>
              </w:r>
              <w:r w:rsidRPr="004645F4">
                <w:rPr>
                  <w:b/>
                  <w:highlight w:val="yellow"/>
                  <w:lang w:val="en-CA"/>
                </w:rPr>
                <w:t xml:space="preserve"> </w:t>
              </w:r>
            </w:ins>
          </w:p>
        </w:tc>
        <w:tc>
          <w:tcPr>
            <w:tcW w:w="1157" w:type="dxa"/>
          </w:tcPr>
          <w:p w14:paraId="2F1B383C" w14:textId="29397831" w:rsidR="00841666" w:rsidRPr="00CA6376" w:rsidRDefault="0070663C" w:rsidP="00C67F1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ins w:id="18" w:author="sean" w:date="2019-10-04T17:00:00Z"/>
                <w:rFonts w:eastAsia="Malgun Gothic"/>
                <w:bCs/>
                <w:sz w:val="20"/>
                <w:lang w:val="en-GB"/>
              </w:rPr>
            </w:pPr>
            <w:ins w:id="19" w:author="sean" w:date="2019-10-04T17:05:00Z">
              <w:r w:rsidRPr="00B60E80">
                <w:rPr>
                  <w:rFonts w:eastAsia="Malgun Gothic"/>
                  <w:bCs/>
                  <w:sz w:val="20"/>
                  <w:lang w:val="en-GB"/>
                </w:rPr>
                <w:t>u(</w:t>
              </w:r>
              <w:r>
                <w:rPr>
                  <w:rFonts w:eastAsia="Malgun Gothic"/>
                  <w:bCs/>
                  <w:sz w:val="20"/>
                  <w:lang w:val="en-GB"/>
                </w:rPr>
                <w:t>3</w:t>
              </w:r>
              <w:r w:rsidRPr="00B60E80">
                <w:rPr>
                  <w:rFonts w:eastAsia="Malgun Gothic"/>
                  <w:bCs/>
                  <w:sz w:val="20"/>
                  <w:lang w:val="en-GB"/>
                </w:rPr>
                <w:t>)</w:t>
              </w:r>
            </w:ins>
          </w:p>
        </w:tc>
      </w:tr>
      <w:tr w:rsidR="009B0EE5" w:rsidRPr="0070663C" w14:paraId="1B00297D" w14:textId="77777777" w:rsidTr="00C67F16">
        <w:trPr>
          <w:cantSplit/>
          <w:jc w:val="center"/>
        </w:trPr>
        <w:tc>
          <w:tcPr>
            <w:tcW w:w="7920" w:type="dxa"/>
          </w:tcPr>
          <w:p w14:paraId="6237F5B4" w14:textId="77777777" w:rsidR="009B0EE5" w:rsidRPr="00456062" w:rsidRDefault="009B0EE5" w:rsidP="00841666">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sz w:val="20"/>
                <w:lang w:val="en-GB"/>
              </w:rPr>
            </w:pPr>
            <w:r w:rsidRPr="00841666">
              <w:rPr>
                <w:rFonts w:eastAsia="Malgun Gothic"/>
                <w:bCs/>
                <w:noProof/>
                <w:sz w:val="20"/>
                <w:lang w:val="en-CA"/>
              </w:rPr>
              <w:tab/>
            </w:r>
            <w:r w:rsidRPr="00276EB8">
              <w:rPr>
                <w:rFonts w:eastAsia="Malgun Gothic"/>
                <w:b/>
                <w:bCs/>
                <w:noProof/>
                <w:sz w:val="20"/>
                <w:lang w:val="en-CA"/>
              </w:rPr>
              <w:t>fixed_shutter_interval_within_cvs_flag</w:t>
            </w:r>
          </w:p>
        </w:tc>
        <w:tc>
          <w:tcPr>
            <w:tcW w:w="1157" w:type="dxa"/>
          </w:tcPr>
          <w:p w14:paraId="17D9D655" w14:textId="77777777" w:rsidR="009B0EE5" w:rsidRPr="00276EB8" w:rsidRDefault="009B0EE5" w:rsidP="00C67F1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GB"/>
              </w:rPr>
            </w:pPr>
            <w:r w:rsidRPr="00276EB8">
              <w:rPr>
                <w:rFonts w:eastAsia="Malgun Gothic"/>
                <w:bCs/>
                <w:sz w:val="20"/>
                <w:lang w:val="en-GB"/>
              </w:rPr>
              <w:t>u(1)</w:t>
            </w:r>
          </w:p>
        </w:tc>
      </w:tr>
      <w:tr w:rsidR="009B0EE5" w:rsidRPr="00CA6376" w14:paraId="2405DE33" w14:textId="77777777" w:rsidTr="00C67F16">
        <w:trPr>
          <w:cantSplit/>
          <w:jc w:val="center"/>
        </w:trPr>
        <w:tc>
          <w:tcPr>
            <w:tcW w:w="7920" w:type="dxa"/>
          </w:tcPr>
          <w:p w14:paraId="70445322" w14:textId="77777777" w:rsidR="009B0EE5" w:rsidRPr="00CA6376" w:rsidRDefault="009B0EE5" w:rsidP="00276EB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sz w:val="20"/>
                <w:lang w:val="en-GB"/>
              </w:rPr>
            </w:pPr>
            <w:r w:rsidRPr="00276EB8">
              <w:rPr>
                <w:rFonts w:eastAsia="Malgun Gothic"/>
                <w:bCs/>
                <w:noProof/>
                <w:sz w:val="20"/>
                <w:lang w:val="en-CA"/>
              </w:rPr>
              <w:tab/>
              <w:t>if (</w:t>
            </w:r>
            <w:r w:rsidRPr="007733F0">
              <w:rPr>
                <w:rFonts w:eastAsia="Malgun Gothic"/>
                <w:bCs/>
                <w:noProof/>
                <w:sz w:val="20"/>
                <w:lang w:val="en-CA"/>
              </w:rPr>
              <w:t xml:space="preserve"> </w:t>
            </w:r>
            <w:r w:rsidRPr="00276EB8">
              <w:rPr>
                <w:rFonts w:eastAsia="Malgun Gothic"/>
                <w:bCs/>
                <w:noProof/>
                <w:sz w:val="20"/>
                <w:lang w:val="en-CA"/>
              </w:rPr>
              <w:t>!fixed_shutter_interval_within_cvs_flag</w:t>
            </w:r>
            <w:r w:rsidRPr="007733F0">
              <w:rPr>
                <w:rFonts w:eastAsia="Malgun Gothic"/>
                <w:bCs/>
                <w:noProof/>
                <w:sz w:val="20"/>
                <w:lang w:val="en-CA"/>
              </w:rPr>
              <w:t xml:space="preserve"> </w:t>
            </w:r>
            <w:r w:rsidRPr="00276EB8">
              <w:rPr>
                <w:rFonts w:eastAsia="Malgun Gothic"/>
                <w:bCs/>
                <w:noProof/>
                <w:sz w:val="20"/>
                <w:lang w:val="en-CA"/>
              </w:rPr>
              <w:t>)</w:t>
            </w:r>
            <w:r w:rsidRPr="00CA6376">
              <w:rPr>
                <w:rFonts w:eastAsia="Malgun Gothic"/>
                <w:sz w:val="20"/>
                <w:lang w:val="en-GB"/>
              </w:rPr>
              <w:t xml:space="preserve"> </w:t>
            </w:r>
          </w:p>
        </w:tc>
        <w:tc>
          <w:tcPr>
            <w:tcW w:w="1157" w:type="dxa"/>
          </w:tcPr>
          <w:p w14:paraId="08363E6F" w14:textId="77777777" w:rsidR="009B0EE5" w:rsidRPr="00CA6376" w:rsidRDefault="009B0EE5" w:rsidP="00C67F1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GB"/>
              </w:rPr>
            </w:pPr>
          </w:p>
        </w:tc>
      </w:tr>
      <w:tr w:rsidR="009B0EE5" w:rsidRPr="00CA6376" w14:paraId="4D83B518" w14:textId="77777777" w:rsidTr="00C67F16">
        <w:trPr>
          <w:cantSplit/>
          <w:jc w:val="center"/>
        </w:trPr>
        <w:tc>
          <w:tcPr>
            <w:tcW w:w="7920" w:type="dxa"/>
          </w:tcPr>
          <w:p w14:paraId="102A1502" w14:textId="77777777" w:rsidR="009B0EE5" w:rsidRPr="00CA6376" w:rsidRDefault="009B0EE5" w:rsidP="00276EB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sz w:val="20"/>
                <w:lang w:val="en-GB"/>
              </w:rPr>
            </w:pPr>
            <w:r w:rsidRPr="00276EB8">
              <w:rPr>
                <w:rFonts w:eastAsia="Malgun Gothic"/>
                <w:bCs/>
                <w:noProof/>
                <w:sz w:val="20"/>
                <w:lang w:val="en-CA"/>
              </w:rPr>
              <w:tab/>
            </w:r>
            <w:r w:rsidRPr="00276EB8">
              <w:rPr>
                <w:rFonts w:eastAsia="Malgun Gothic"/>
                <w:bCs/>
                <w:noProof/>
                <w:sz w:val="20"/>
                <w:lang w:val="en-CA"/>
              </w:rPr>
              <w:tab/>
              <w:t>for( i = 0; i  &lt;= sps_max_sub_layers_minus1; i++ ) {</w:t>
            </w:r>
          </w:p>
        </w:tc>
        <w:tc>
          <w:tcPr>
            <w:tcW w:w="1157" w:type="dxa"/>
          </w:tcPr>
          <w:p w14:paraId="3974B655" w14:textId="77777777" w:rsidR="009B0EE5" w:rsidRPr="00CA6376" w:rsidRDefault="009B0EE5" w:rsidP="00C67F1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textAlignment w:val="auto"/>
              <w:rPr>
                <w:rFonts w:eastAsia="Malgun Gothic"/>
                <w:bCs/>
                <w:sz w:val="20"/>
                <w:lang w:val="en-GB"/>
              </w:rPr>
            </w:pPr>
          </w:p>
        </w:tc>
      </w:tr>
      <w:tr w:rsidR="009B0EE5" w:rsidRPr="00CA6376" w14:paraId="63151435" w14:textId="77777777" w:rsidTr="00C67F16">
        <w:trPr>
          <w:cantSplit/>
          <w:jc w:val="center"/>
        </w:trPr>
        <w:tc>
          <w:tcPr>
            <w:tcW w:w="7920" w:type="dxa"/>
          </w:tcPr>
          <w:p w14:paraId="50C727DE" w14:textId="77777777" w:rsidR="009B0EE5" w:rsidRPr="007733F0" w:rsidRDefault="009B0EE5" w:rsidP="00276EB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sz w:val="20"/>
                <w:lang w:val="en-GB"/>
              </w:rPr>
            </w:pPr>
            <w:r w:rsidRPr="00276EB8">
              <w:rPr>
                <w:rFonts w:eastAsia="Malgun Gothic"/>
                <w:bCs/>
                <w:noProof/>
                <w:sz w:val="20"/>
                <w:lang w:val="en-CA"/>
              </w:rPr>
              <w:tab/>
            </w:r>
            <w:r w:rsidRPr="00276EB8">
              <w:rPr>
                <w:rFonts w:eastAsia="Malgun Gothic"/>
                <w:bCs/>
                <w:noProof/>
                <w:sz w:val="20"/>
                <w:lang w:val="en-CA"/>
              </w:rPr>
              <w:tab/>
            </w:r>
            <w:r w:rsidRPr="00276EB8">
              <w:rPr>
                <w:rFonts w:eastAsia="Malgun Gothic"/>
                <w:bCs/>
                <w:noProof/>
                <w:sz w:val="20"/>
                <w:lang w:val="en-CA"/>
              </w:rPr>
              <w:tab/>
            </w:r>
            <w:r w:rsidRPr="00276EB8">
              <w:rPr>
                <w:rFonts w:eastAsia="Malgun Gothic"/>
                <w:b/>
                <w:bCs/>
                <w:noProof/>
                <w:sz w:val="20"/>
                <w:lang w:val="en-CA"/>
              </w:rPr>
              <w:t>sub_layer_shutter_interval_numer[ i ]</w:t>
            </w:r>
          </w:p>
        </w:tc>
        <w:tc>
          <w:tcPr>
            <w:tcW w:w="1157" w:type="dxa"/>
          </w:tcPr>
          <w:p w14:paraId="03515ACD" w14:textId="77777777" w:rsidR="009B0EE5" w:rsidRPr="00CA6376" w:rsidRDefault="009B0EE5" w:rsidP="00C67F1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GB"/>
              </w:rPr>
            </w:pPr>
            <w:r w:rsidRPr="00CA6376">
              <w:rPr>
                <w:rFonts w:eastAsia="Malgun Gothic"/>
                <w:bCs/>
                <w:sz w:val="20"/>
                <w:lang w:val="en-GB"/>
              </w:rPr>
              <w:t>u(16)</w:t>
            </w:r>
          </w:p>
        </w:tc>
      </w:tr>
      <w:tr w:rsidR="009B0EE5" w:rsidRPr="00CA6376" w14:paraId="2EF76749" w14:textId="77777777" w:rsidTr="00C67F16">
        <w:trPr>
          <w:cantSplit/>
          <w:jc w:val="center"/>
        </w:trPr>
        <w:tc>
          <w:tcPr>
            <w:tcW w:w="7920" w:type="dxa"/>
          </w:tcPr>
          <w:p w14:paraId="3AB515C4" w14:textId="77777777" w:rsidR="009B0EE5" w:rsidRPr="00276EB8" w:rsidRDefault="009B0EE5" w:rsidP="00276EB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276EB8">
              <w:rPr>
                <w:rFonts w:eastAsia="Malgun Gothic"/>
                <w:bCs/>
                <w:noProof/>
                <w:sz w:val="20"/>
                <w:lang w:val="en-CA"/>
              </w:rPr>
              <w:tab/>
            </w:r>
            <w:r w:rsidRPr="00276EB8">
              <w:rPr>
                <w:rFonts w:eastAsia="Malgun Gothic"/>
                <w:bCs/>
                <w:noProof/>
                <w:sz w:val="20"/>
                <w:lang w:val="en-CA"/>
              </w:rPr>
              <w:tab/>
            </w:r>
            <w:r w:rsidRPr="00276EB8">
              <w:rPr>
                <w:rFonts w:eastAsia="Malgun Gothic"/>
                <w:bCs/>
                <w:noProof/>
                <w:sz w:val="20"/>
                <w:lang w:val="en-CA"/>
              </w:rPr>
              <w:tab/>
            </w:r>
            <w:r w:rsidRPr="00276EB8">
              <w:rPr>
                <w:rFonts w:eastAsia="Malgun Gothic"/>
                <w:b/>
                <w:bCs/>
                <w:noProof/>
                <w:sz w:val="20"/>
                <w:lang w:val="en-CA"/>
              </w:rPr>
              <w:t>sub_layer_shutter_interval_denom[ i ]</w:t>
            </w:r>
          </w:p>
        </w:tc>
        <w:tc>
          <w:tcPr>
            <w:tcW w:w="1157" w:type="dxa"/>
          </w:tcPr>
          <w:p w14:paraId="5010C8E2" w14:textId="77777777" w:rsidR="009B0EE5" w:rsidRPr="00CA6376" w:rsidRDefault="009B0EE5" w:rsidP="00C67F1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GB"/>
              </w:rPr>
            </w:pPr>
            <w:r w:rsidRPr="00CA6376">
              <w:rPr>
                <w:rFonts w:eastAsia="Malgun Gothic"/>
                <w:bCs/>
                <w:sz w:val="20"/>
                <w:lang w:val="en-GB"/>
              </w:rPr>
              <w:t>u(16)</w:t>
            </w:r>
          </w:p>
        </w:tc>
      </w:tr>
      <w:tr w:rsidR="009B0EE5" w:rsidRPr="00CA6376" w14:paraId="26D0172E" w14:textId="77777777" w:rsidTr="00C67F16">
        <w:trPr>
          <w:cantSplit/>
          <w:jc w:val="center"/>
        </w:trPr>
        <w:tc>
          <w:tcPr>
            <w:tcW w:w="7920" w:type="dxa"/>
          </w:tcPr>
          <w:p w14:paraId="6442258C" w14:textId="77777777" w:rsidR="009B0EE5" w:rsidRPr="00CA6376" w:rsidRDefault="009B0EE5" w:rsidP="00276EB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sz w:val="20"/>
                <w:lang w:val="en-GB"/>
              </w:rPr>
            </w:pPr>
            <w:r w:rsidRPr="00276EB8">
              <w:rPr>
                <w:rFonts w:eastAsia="Malgun Gothic"/>
                <w:bCs/>
                <w:noProof/>
                <w:sz w:val="20"/>
                <w:lang w:val="en-CA"/>
              </w:rPr>
              <w:tab/>
            </w:r>
            <w:r w:rsidRPr="00276EB8">
              <w:rPr>
                <w:rFonts w:eastAsia="Malgun Gothic"/>
                <w:bCs/>
                <w:noProof/>
                <w:sz w:val="20"/>
                <w:lang w:val="en-CA"/>
              </w:rPr>
              <w:tab/>
              <w:t>}</w:t>
            </w:r>
          </w:p>
        </w:tc>
        <w:tc>
          <w:tcPr>
            <w:tcW w:w="1157" w:type="dxa"/>
          </w:tcPr>
          <w:p w14:paraId="58A75761" w14:textId="77777777" w:rsidR="009B0EE5" w:rsidRPr="00CA6376" w:rsidRDefault="009B0EE5" w:rsidP="00C67F1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GB"/>
              </w:rPr>
            </w:pPr>
          </w:p>
        </w:tc>
      </w:tr>
      <w:tr w:rsidR="009B0EE5" w:rsidRPr="00CA6376" w14:paraId="4215C5EB" w14:textId="77777777" w:rsidTr="00C67F16">
        <w:trPr>
          <w:cantSplit/>
          <w:jc w:val="center"/>
        </w:trPr>
        <w:tc>
          <w:tcPr>
            <w:tcW w:w="7920" w:type="dxa"/>
          </w:tcPr>
          <w:p w14:paraId="18160B9E" w14:textId="77777777" w:rsidR="009B0EE5" w:rsidRPr="00CA6376" w:rsidRDefault="009B0EE5" w:rsidP="00276EB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b/>
              </w:rPr>
            </w:pPr>
            <w:r w:rsidRPr="00276EB8">
              <w:rPr>
                <w:rFonts w:eastAsia="Malgun Gothic"/>
                <w:bCs/>
                <w:noProof/>
                <w:sz w:val="20"/>
                <w:lang w:val="en-CA"/>
              </w:rPr>
              <w:t>}</w:t>
            </w:r>
          </w:p>
        </w:tc>
        <w:tc>
          <w:tcPr>
            <w:tcW w:w="1157" w:type="dxa"/>
          </w:tcPr>
          <w:p w14:paraId="20C85FF4" w14:textId="77777777" w:rsidR="009B0EE5" w:rsidRPr="00CA6376" w:rsidRDefault="009B0EE5" w:rsidP="00C67F16">
            <w:pPr>
              <w:keepNext/>
              <w:keepLines/>
              <w:spacing w:before="20" w:after="40"/>
              <w:rPr>
                <w:b/>
              </w:rPr>
            </w:pPr>
          </w:p>
        </w:tc>
      </w:tr>
    </w:tbl>
    <w:p w14:paraId="58569DA3" w14:textId="77777777" w:rsidR="009B0EE5" w:rsidRDefault="009B0EE5" w:rsidP="009B0EE5">
      <w:pPr>
        <w:rPr>
          <w:rFonts w:eastAsia="SimSun"/>
          <w:b/>
          <w:noProof/>
          <w:sz w:val="20"/>
          <w:lang w:val="en-GB"/>
        </w:rPr>
      </w:pPr>
      <w:r>
        <w:rPr>
          <w:rFonts w:eastAsia="SimSun"/>
          <w:b/>
          <w:noProof/>
          <w:sz w:val="20"/>
          <w:lang w:val="en-GB"/>
        </w:rPr>
        <w:t>7</w:t>
      </w:r>
      <w:r w:rsidRPr="00524C75">
        <w:rPr>
          <w:rFonts w:eastAsia="SimSun"/>
          <w:b/>
          <w:noProof/>
          <w:sz w:val="20"/>
          <w:lang w:val="en-GB"/>
        </w:rPr>
        <w:t xml:space="preserve">.3.x </w:t>
      </w:r>
      <w:r>
        <w:rPr>
          <w:rFonts w:eastAsia="SimSun"/>
          <w:b/>
          <w:sz w:val="20"/>
          <w:lang w:val="en-GB"/>
        </w:rPr>
        <w:t>Shutter interval information</w:t>
      </w:r>
      <w:r w:rsidRPr="00524C75">
        <w:rPr>
          <w:rFonts w:eastAsia="SimSun"/>
          <w:b/>
          <w:noProof/>
          <w:sz w:val="20"/>
          <w:lang w:val="en-GB"/>
        </w:rPr>
        <w:t xml:space="preserve"> SEI mes</w:t>
      </w:r>
      <w:del w:id="20" w:author="sean" w:date="2019-10-05T15:56:00Z">
        <w:r w:rsidRPr="00524C75" w:rsidDel="003F3F0D">
          <w:rPr>
            <w:rFonts w:eastAsia="SimSun"/>
            <w:b/>
            <w:noProof/>
            <w:sz w:val="20"/>
            <w:lang w:val="en-GB"/>
          </w:rPr>
          <w:delText>s</w:delText>
        </w:r>
      </w:del>
      <w:r w:rsidRPr="00524C75">
        <w:rPr>
          <w:rFonts w:eastAsia="SimSun"/>
          <w:b/>
          <w:noProof/>
          <w:sz w:val="20"/>
          <w:lang w:val="en-GB"/>
        </w:rPr>
        <w:t>sage semantics</w:t>
      </w:r>
      <w:r>
        <w:rPr>
          <w:rFonts w:eastAsia="SimSun"/>
          <w:b/>
          <w:noProof/>
          <w:sz w:val="20"/>
          <w:lang w:val="en-GB"/>
        </w:rPr>
        <w:t xml:space="preserve"> (variant 1)</w:t>
      </w:r>
    </w:p>
    <w:p w14:paraId="0DEA6B2E" w14:textId="77777777" w:rsidR="009B0EE5" w:rsidRPr="00CA6376" w:rsidRDefault="009B0EE5" w:rsidP="009B0EE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GB"/>
        </w:rPr>
      </w:pPr>
      <w:r w:rsidRPr="00CA6376">
        <w:rPr>
          <w:rFonts w:eastAsia="SimSun"/>
          <w:noProof/>
          <w:sz w:val="20"/>
          <w:lang w:val="en-GB"/>
        </w:rPr>
        <w:t xml:space="preserve">The </w:t>
      </w:r>
      <w:r>
        <w:rPr>
          <w:rFonts w:eastAsia="SimSun"/>
          <w:noProof/>
          <w:sz w:val="20"/>
          <w:lang w:val="en-GB"/>
        </w:rPr>
        <w:t>shutter interval information</w:t>
      </w:r>
      <w:r w:rsidRPr="00CA6376">
        <w:rPr>
          <w:rFonts w:eastAsia="SimSun"/>
          <w:noProof/>
          <w:sz w:val="20"/>
          <w:lang w:val="en-GB"/>
        </w:rPr>
        <w:t xml:space="preserve"> SEI message indicates the </w:t>
      </w:r>
      <w:r>
        <w:rPr>
          <w:rFonts w:eastAsia="SimSun"/>
          <w:noProof/>
          <w:sz w:val="20"/>
          <w:lang w:val="en-GB"/>
        </w:rPr>
        <w:t>shutter interval</w:t>
      </w:r>
      <w:r w:rsidRPr="00CA6376">
        <w:rPr>
          <w:rFonts w:eastAsia="SimSun"/>
          <w:noProof/>
          <w:sz w:val="20"/>
          <w:lang w:val="en-GB"/>
        </w:rPr>
        <w:t xml:space="preserve"> for the </w:t>
      </w:r>
      <w:r w:rsidRPr="00CA6376">
        <w:rPr>
          <w:rFonts w:eastAsia="SimSun"/>
          <w:sz w:val="20"/>
          <w:lang w:val="en-GB"/>
        </w:rPr>
        <w:t>associated video content prior to encoding and display – e.g., for camera-captured content, the amount of time that an image sensor was exposed to produce a picture.</w:t>
      </w:r>
    </w:p>
    <w:p w14:paraId="751E8BF0" w14:textId="77777777" w:rsidR="009B0EE5" w:rsidRPr="00CA6376" w:rsidRDefault="009B0EE5" w:rsidP="009B0EE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r>
        <w:rPr>
          <w:rFonts w:eastAsia="SimSun"/>
          <w:b/>
          <w:bCs/>
          <w:noProof/>
          <w:sz w:val="20"/>
          <w:lang w:val="en-CA"/>
        </w:rPr>
        <w:t>sii_</w:t>
      </w:r>
      <w:r w:rsidRPr="00CA6376">
        <w:rPr>
          <w:rFonts w:eastAsia="SimSun"/>
          <w:b/>
          <w:bCs/>
          <w:noProof/>
          <w:sz w:val="20"/>
          <w:lang w:val="en-CA"/>
        </w:rPr>
        <w:t>num_units_in_</w:t>
      </w:r>
      <w:r>
        <w:rPr>
          <w:rFonts w:eastAsia="SimSun"/>
          <w:b/>
          <w:bCs/>
          <w:noProof/>
          <w:sz w:val="20"/>
          <w:lang w:val="en-CA"/>
        </w:rPr>
        <w:t>shutter_interval</w:t>
      </w:r>
      <w:r w:rsidRPr="00CA6376">
        <w:rPr>
          <w:rFonts w:eastAsia="SimSun"/>
          <w:noProof/>
          <w:sz w:val="20"/>
          <w:lang w:val="en-CA"/>
        </w:rPr>
        <w:t xml:space="preserve"> specifies the number of time units of a clock operating at the frequency </w:t>
      </w:r>
      <w:r>
        <w:rPr>
          <w:rFonts w:eastAsia="SimSun"/>
          <w:noProof/>
          <w:sz w:val="20"/>
          <w:lang w:val="en-CA"/>
        </w:rPr>
        <w:t>sii_</w:t>
      </w:r>
      <w:r w:rsidRPr="00CA6376">
        <w:rPr>
          <w:rFonts w:eastAsia="SimSun"/>
          <w:noProof/>
          <w:sz w:val="20"/>
          <w:lang w:val="en-CA"/>
        </w:rPr>
        <w:t xml:space="preserve">time_scale Hz that corresponds to one increment of an </w:t>
      </w:r>
      <w:r>
        <w:rPr>
          <w:rFonts w:eastAsia="SimSun"/>
          <w:noProof/>
          <w:sz w:val="20"/>
          <w:lang w:val="en-CA"/>
        </w:rPr>
        <w:t>shutter</w:t>
      </w:r>
      <w:r w:rsidRPr="00CA6376">
        <w:rPr>
          <w:rFonts w:eastAsia="SimSun"/>
          <w:noProof/>
          <w:sz w:val="20"/>
          <w:lang w:val="en-CA"/>
        </w:rPr>
        <w:t xml:space="preserve"> clock tick counter. </w:t>
      </w:r>
      <w:r>
        <w:rPr>
          <w:rFonts w:eastAsia="SimSun"/>
          <w:noProof/>
          <w:sz w:val="20"/>
          <w:lang w:val="en-CA"/>
        </w:rPr>
        <w:t>Shutter interval</w:t>
      </w:r>
      <w:r w:rsidRPr="00CA6376">
        <w:rPr>
          <w:rFonts w:eastAsia="SimSun"/>
          <w:noProof/>
          <w:sz w:val="20"/>
          <w:lang w:val="en-CA"/>
        </w:rPr>
        <w:t xml:space="preserve">, defined by variable </w:t>
      </w:r>
      <w:r>
        <w:rPr>
          <w:rFonts w:eastAsia="SimSun"/>
          <w:noProof/>
          <w:sz w:val="20"/>
          <w:lang w:val="en-CA"/>
        </w:rPr>
        <w:t>ShutterInterval</w:t>
      </w:r>
      <w:r w:rsidRPr="00CA6376">
        <w:rPr>
          <w:rFonts w:eastAsia="SimSun"/>
          <w:noProof/>
          <w:sz w:val="20"/>
          <w:lang w:val="en-CA"/>
        </w:rPr>
        <w:t xml:space="preserve">, in units of seconds, is equal to the quotient of </w:t>
      </w:r>
      <w:r>
        <w:rPr>
          <w:rFonts w:eastAsia="SimSun"/>
          <w:noProof/>
          <w:sz w:val="20"/>
          <w:lang w:val="en-CA"/>
        </w:rPr>
        <w:t>sii_</w:t>
      </w:r>
      <w:r w:rsidRPr="00CA6376">
        <w:rPr>
          <w:rFonts w:eastAsia="SimSun"/>
          <w:noProof/>
          <w:sz w:val="20"/>
          <w:lang w:val="en-CA"/>
        </w:rPr>
        <w:t>num_units_in_</w:t>
      </w:r>
      <w:r>
        <w:rPr>
          <w:rFonts w:eastAsia="SimSun"/>
          <w:noProof/>
          <w:sz w:val="20"/>
          <w:lang w:val="en-CA"/>
        </w:rPr>
        <w:t>shutter_interval</w:t>
      </w:r>
      <w:r w:rsidRPr="00CA6376">
        <w:rPr>
          <w:rFonts w:eastAsia="SimSun"/>
          <w:noProof/>
          <w:sz w:val="20"/>
          <w:lang w:val="en-CA"/>
        </w:rPr>
        <w:t xml:space="preserve"> divided by </w:t>
      </w:r>
      <w:r>
        <w:rPr>
          <w:rFonts w:eastAsia="SimSun"/>
          <w:noProof/>
          <w:sz w:val="20"/>
          <w:lang w:val="en-CA"/>
        </w:rPr>
        <w:t>sii_</w:t>
      </w:r>
      <w:r w:rsidRPr="00CA6376">
        <w:rPr>
          <w:rFonts w:eastAsia="SimSun"/>
          <w:noProof/>
          <w:sz w:val="20"/>
          <w:lang w:val="en-CA"/>
        </w:rPr>
        <w:t xml:space="preserve">time_scale. For example, when </w:t>
      </w:r>
      <w:r>
        <w:rPr>
          <w:rFonts w:eastAsia="SimSun"/>
          <w:noProof/>
          <w:sz w:val="20"/>
          <w:lang w:val="en-CA"/>
        </w:rPr>
        <w:t>ShutterInterval</w:t>
      </w:r>
      <w:r w:rsidRPr="00CA6376">
        <w:rPr>
          <w:rFonts w:eastAsia="SimSun"/>
          <w:noProof/>
          <w:sz w:val="20"/>
          <w:lang w:val="en-CA"/>
        </w:rPr>
        <w:t xml:space="preserve"> is equal to 0.04 seconds, </w:t>
      </w:r>
      <w:r>
        <w:rPr>
          <w:rFonts w:eastAsia="SimSun"/>
          <w:noProof/>
          <w:sz w:val="20"/>
          <w:lang w:val="en-CA"/>
        </w:rPr>
        <w:t>sii_</w:t>
      </w:r>
      <w:r w:rsidRPr="00CA6376">
        <w:rPr>
          <w:rFonts w:eastAsia="SimSun"/>
          <w:noProof/>
          <w:sz w:val="20"/>
          <w:lang w:val="en-CA"/>
        </w:rPr>
        <w:t xml:space="preserve">time_scale may be equal to 27 000 000 and </w:t>
      </w:r>
      <w:r>
        <w:rPr>
          <w:rFonts w:eastAsia="SimSun"/>
          <w:noProof/>
          <w:sz w:val="20"/>
          <w:lang w:val="en-CA"/>
        </w:rPr>
        <w:t>sii_</w:t>
      </w:r>
      <w:r w:rsidRPr="00CA6376">
        <w:rPr>
          <w:rFonts w:eastAsia="SimSun"/>
          <w:noProof/>
          <w:sz w:val="20"/>
          <w:lang w:val="en-CA"/>
        </w:rPr>
        <w:t>num_units_in_</w:t>
      </w:r>
      <w:r>
        <w:rPr>
          <w:rFonts w:eastAsia="SimSun"/>
          <w:noProof/>
          <w:sz w:val="20"/>
          <w:lang w:val="en-CA"/>
        </w:rPr>
        <w:t>shutter_interval</w:t>
      </w:r>
      <w:r w:rsidRPr="00CA6376">
        <w:rPr>
          <w:rFonts w:eastAsia="SimSun"/>
          <w:noProof/>
          <w:sz w:val="20"/>
          <w:lang w:val="en-CA"/>
        </w:rPr>
        <w:t xml:space="preserve"> may be equal to 1 080 000. </w:t>
      </w:r>
    </w:p>
    <w:p w14:paraId="2FEB7A4A" w14:textId="77777777" w:rsidR="009B0EE5" w:rsidRPr="00CA6376" w:rsidRDefault="009B0EE5" w:rsidP="009B0EE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Pr>
          <w:rFonts w:eastAsia="SimSun"/>
          <w:b/>
          <w:noProof/>
          <w:sz w:val="20"/>
          <w:lang w:val="en-CA"/>
        </w:rPr>
        <w:t>sii_</w:t>
      </w:r>
      <w:r w:rsidRPr="00CA6376">
        <w:rPr>
          <w:rFonts w:eastAsia="SimSun"/>
          <w:b/>
          <w:noProof/>
          <w:sz w:val="20"/>
          <w:lang w:val="en-CA"/>
        </w:rPr>
        <w:t>time_scale</w:t>
      </w:r>
      <w:r w:rsidRPr="00CA6376">
        <w:rPr>
          <w:rFonts w:eastAsia="SimSun"/>
          <w:noProof/>
          <w:sz w:val="20"/>
          <w:lang w:val="en-CA"/>
        </w:rPr>
        <w:t xml:space="preserve"> specifies the number of time units that pass in one second. </w:t>
      </w:r>
      <w:r w:rsidRPr="00CA6376">
        <w:rPr>
          <w:rFonts w:eastAsia="SimSun"/>
          <w:noProof/>
          <w:sz w:val="20"/>
          <w:lang w:val="en-GB"/>
        </w:rPr>
        <w:t xml:space="preserve">For example, a time coordinate system that measures time using a 27 MHz clock has a </w:t>
      </w:r>
      <w:r>
        <w:rPr>
          <w:rFonts w:eastAsia="SimSun"/>
          <w:noProof/>
          <w:sz w:val="20"/>
          <w:lang w:val="en-GB"/>
        </w:rPr>
        <w:t>sii_</w:t>
      </w:r>
      <w:r w:rsidRPr="00CA6376">
        <w:rPr>
          <w:rFonts w:eastAsia="SimSun"/>
          <w:noProof/>
          <w:sz w:val="20"/>
          <w:lang w:val="en-GB"/>
        </w:rPr>
        <w:t xml:space="preserve">time_scale of 27 000 000. </w:t>
      </w:r>
    </w:p>
    <w:p w14:paraId="77BF2559" w14:textId="77777777" w:rsidR="009B0EE5" w:rsidRPr="00CA6376" w:rsidRDefault="009B0EE5" w:rsidP="009B0EE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CA6376">
        <w:rPr>
          <w:rFonts w:eastAsia="SimSun"/>
          <w:noProof/>
          <w:sz w:val="20"/>
          <w:lang w:val="en-GB"/>
        </w:rPr>
        <w:t xml:space="preserve">When the value of </w:t>
      </w:r>
      <w:r>
        <w:rPr>
          <w:rFonts w:eastAsia="SimSun"/>
          <w:noProof/>
          <w:sz w:val="20"/>
          <w:lang w:val="en-GB"/>
        </w:rPr>
        <w:t>sii_</w:t>
      </w:r>
      <w:r w:rsidRPr="00CA6376">
        <w:rPr>
          <w:rFonts w:eastAsia="SimSun"/>
          <w:noProof/>
          <w:sz w:val="20"/>
          <w:lang w:val="en-GB"/>
        </w:rPr>
        <w:t xml:space="preserve">time_scale is greater than 0, the value of </w:t>
      </w:r>
      <w:r>
        <w:rPr>
          <w:rFonts w:eastAsia="SimSun"/>
          <w:noProof/>
          <w:sz w:val="20"/>
          <w:lang w:val="en-GB"/>
        </w:rPr>
        <w:t>ShutterInterval</w:t>
      </w:r>
      <w:r w:rsidRPr="00CA6376">
        <w:rPr>
          <w:rFonts w:eastAsia="SimSun"/>
          <w:noProof/>
          <w:sz w:val="20"/>
          <w:lang w:val="en-GB"/>
        </w:rPr>
        <w:t xml:space="preserve"> is specified by:</w:t>
      </w:r>
    </w:p>
    <w:p w14:paraId="7B08B792" w14:textId="77777777" w:rsidR="009B0EE5" w:rsidRPr="00CA6376" w:rsidRDefault="009B0EE5" w:rsidP="009B0EE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540"/>
        <w:rPr>
          <w:rFonts w:eastAsia="SimSun"/>
          <w:noProof/>
          <w:sz w:val="20"/>
          <w:lang w:val="en-GB"/>
        </w:rPr>
      </w:pPr>
      <w:bookmarkStart w:id="21" w:name="_Ref19714062"/>
      <w:r>
        <w:rPr>
          <w:rFonts w:eastAsia="SimSun"/>
          <w:noProof/>
          <w:sz w:val="20"/>
          <w:lang w:val="en-GB"/>
        </w:rPr>
        <w:t>ShutterInterval</w:t>
      </w:r>
      <w:r w:rsidRPr="00CA6376">
        <w:rPr>
          <w:rFonts w:eastAsia="SimSun"/>
          <w:noProof/>
          <w:sz w:val="20"/>
          <w:lang w:val="en-GB"/>
        </w:rPr>
        <w:t xml:space="preserve"> = </w:t>
      </w:r>
      <w:r>
        <w:rPr>
          <w:rFonts w:eastAsia="SimSun"/>
          <w:noProof/>
          <w:sz w:val="20"/>
          <w:lang w:val="en-GB"/>
        </w:rPr>
        <w:t>sii_</w:t>
      </w:r>
      <w:r w:rsidRPr="00CA6376">
        <w:rPr>
          <w:rFonts w:eastAsia="SimSun"/>
          <w:noProof/>
          <w:sz w:val="20"/>
          <w:lang w:val="en-GB"/>
        </w:rPr>
        <w:t>num_units_in_</w:t>
      </w:r>
      <w:r>
        <w:rPr>
          <w:rFonts w:eastAsia="SimSun"/>
          <w:noProof/>
          <w:sz w:val="20"/>
          <w:lang w:val="en-GB"/>
        </w:rPr>
        <w:t>shutter</w:t>
      </w:r>
      <w:r>
        <w:rPr>
          <w:rFonts w:eastAsia="SimSun"/>
          <w:noProof/>
          <w:sz w:val="20"/>
          <w:lang w:val="en-CA"/>
        </w:rPr>
        <w:t>_interval</w:t>
      </w:r>
      <w:r w:rsidRPr="00CA6376">
        <w:rPr>
          <w:rFonts w:eastAsia="SimSun"/>
          <w:noProof/>
          <w:sz w:val="20"/>
          <w:lang w:val="en-GB"/>
        </w:rPr>
        <w:t xml:space="preserve"> ÷ </w:t>
      </w:r>
      <w:r>
        <w:rPr>
          <w:rFonts w:eastAsia="SimSun"/>
          <w:noProof/>
          <w:sz w:val="20"/>
          <w:lang w:val="en-GB"/>
        </w:rPr>
        <w:t>sii_</w:t>
      </w:r>
      <w:r w:rsidRPr="00CA6376">
        <w:rPr>
          <w:rFonts w:eastAsia="SimSun"/>
          <w:noProof/>
          <w:sz w:val="20"/>
          <w:lang w:val="en-GB"/>
        </w:rPr>
        <w:t>time_scale</w:t>
      </w:r>
      <w:bookmarkEnd w:id="21"/>
    </w:p>
    <w:p w14:paraId="18776024" w14:textId="77777777" w:rsidR="009B0EE5" w:rsidRPr="00CA6376" w:rsidRDefault="009B0EE5" w:rsidP="009B0EE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CA6376">
        <w:rPr>
          <w:rFonts w:eastAsia="SimSun"/>
          <w:noProof/>
          <w:sz w:val="20"/>
          <w:lang w:val="en-GB"/>
        </w:rPr>
        <w:t xml:space="preserve">Otherwise (the value of </w:t>
      </w:r>
      <w:r>
        <w:rPr>
          <w:rFonts w:eastAsia="SimSun"/>
          <w:noProof/>
          <w:sz w:val="20"/>
          <w:lang w:val="en-GB"/>
        </w:rPr>
        <w:t>sii_</w:t>
      </w:r>
      <w:r w:rsidRPr="00CA6376">
        <w:rPr>
          <w:rFonts w:eastAsia="SimSun"/>
          <w:noProof/>
          <w:sz w:val="20"/>
          <w:lang w:val="en-GB"/>
        </w:rPr>
        <w:t xml:space="preserve">time_scale is equal to 0), </w:t>
      </w:r>
      <w:r>
        <w:rPr>
          <w:rFonts w:eastAsia="SimSun"/>
          <w:noProof/>
          <w:sz w:val="20"/>
          <w:lang w:val="en-GB"/>
        </w:rPr>
        <w:t>ShutterInterval</w:t>
      </w:r>
      <w:r w:rsidRPr="00CA6376">
        <w:rPr>
          <w:rFonts w:eastAsia="SimSun"/>
          <w:noProof/>
          <w:sz w:val="20"/>
          <w:lang w:val="en-GB"/>
        </w:rPr>
        <w:t xml:space="preserve"> should be interpreted as unknown or unspecified.</w:t>
      </w:r>
    </w:p>
    <w:p w14:paraId="36B0018C" w14:textId="7FC09D9C" w:rsidR="009B0EE5" w:rsidRPr="00CA6376" w:rsidRDefault="009B0EE5" w:rsidP="009B0EE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4"/>
        <w:rPr>
          <w:rFonts w:eastAsia="SimSun"/>
          <w:sz w:val="18"/>
          <w:lang w:val="en-GB"/>
        </w:rPr>
      </w:pPr>
      <w:r w:rsidRPr="00CA6376">
        <w:rPr>
          <w:rFonts w:eastAsia="SimSun"/>
          <w:sz w:val="18"/>
          <w:lang w:val="en-GB"/>
        </w:rPr>
        <w:t xml:space="preserve">NOTE – A value of </w:t>
      </w:r>
      <w:r>
        <w:rPr>
          <w:rFonts w:eastAsia="SimSun"/>
          <w:sz w:val="18"/>
          <w:lang w:val="en-GB"/>
        </w:rPr>
        <w:t>ShutterInterval</w:t>
      </w:r>
      <w:r w:rsidRPr="00CA6376">
        <w:rPr>
          <w:rFonts w:eastAsia="SimSun"/>
          <w:sz w:val="18"/>
          <w:lang w:val="en-GB"/>
        </w:rPr>
        <w:t xml:space="preserve"> equal to 0 may indicate that the associated video content contain screen capture content, computer generated content, or other non-camera-capture content.</w:t>
      </w:r>
    </w:p>
    <w:p w14:paraId="5A3229A0" w14:textId="557A95EA" w:rsidR="008C1C3F" w:rsidRPr="00276EB8" w:rsidRDefault="008C1C3F" w:rsidP="008C1C3F">
      <w:pPr>
        <w:rPr>
          <w:ins w:id="22" w:author="sean" w:date="2019-10-05T14:54:00Z"/>
          <w:sz w:val="20"/>
          <w:lang w:val="en-CA"/>
        </w:rPr>
      </w:pPr>
      <w:ins w:id="23" w:author="sean" w:date="2019-10-05T14:54:00Z">
        <w:r w:rsidRPr="00276EB8">
          <w:rPr>
            <w:b/>
            <w:sz w:val="20"/>
            <w:lang w:val="en-CA"/>
          </w:rPr>
          <w:t>sii_max_sub_layers_minus1</w:t>
        </w:r>
        <w:r w:rsidRPr="00276EB8">
          <w:rPr>
            <w:sz w:val="20"/>
            <w:lang w:val="en-CA"/>
          </w:rPr>
          <w:t xml:space="preserve"> plus 1 specifies the maximum number of temporal sub-layers that may be present in each CVS referring to the SPS. The value of </w:t>
        </w:r>
      </w:ins>
      <w:ins w:id="24" w:author="sean" w:date="2019-10-05T14:55:00Z">
        <w:r w:rsidRPr="00276EB8">
          <w:rPr>
            <w:sz w:val="20"/>
            <w:lang w:val="en-CA"/>
          </w:rPr>
          <w:t>sii</w:t>
        </w:r>
      </w:ins>
      <w:ins w:id="25" w:author="sean" w:date="2019-10-05T14:54:00Z">
        <w:r w:rsidRPr="00276EB8">
          <w:rPr>
            <w:sz w:val="20"/>
            <w:lang w:val="en-CA"/>
          </w:rPr>
          <w:t xml:space="preserve">_max_sub_layers_minus1 shall be in the range of 0 to 6, inclusive. </w:t>
        </w:r>
      </w:ins>
    </w:p>
    <w:p w14:paraId="5173CD0B" w14:textId="33761D10" w:rsidR="008C1C3F" w:rsidRPr="00083B28" w:rsidRDefault="008C1C3F" w:rsidP="008C1C3F">
      <w:pPr>
        <w:rPr>
          <w:ins w:id="26" w:author="sean" w:date="2019-10-05T14:54:00Z"/>
          <w:sz w:val="20"/>
          <w:lang w:val="en-CA"/>
        </w:rPr>
      </w:pPr>
      <w:ins w:id="27" w:author="sean" w:date="2019-10-05T14:54:00Z">
        <w:r w:rsidRPr="00083B28">
          <w:rPr>
            <w:sz w:val="20"/>
            <w:lang w:val="en-CA"/>
          </w:rPr>
          <w:t xml:space="preserve">It is a requirement of bitstream conformance that the value of </w:t>
        </w:r>
      </w:ins>
      <w:ins w:id="28" w:author="sean" w:date="2019-10-05T14:55:00Z">
        <w:r w:rsidRPr="00083B28">
          <w:rPr>
            <w:sz w:val="20"/>
            <w:lang w:val="en-CA"/>
          </w:rPr>
          <w:t>sii</w:t>
        </w:r>
      </w:ins>
      <w:ins w:id="29" w:author="sean" w:date="2019-10-05T14:54:00Z">
        <w:r w:rsidRPr="00083B28">
          <w:rPr>
            <w:sz w:val="20"/>
            <w:lang w:val="en-CA"/>
          </w:rPr>
          <w:t xml:space="preserve">_max_sub_layers_minus1 in the </w:t>
        </w:r>
      </w:ins>
      <w:ins w:id="30" w:author="sean" w:date="2019-10-05T15:10:00Z">
        <w:r w:rsidR="00456062" w:rsidRPr="00083B28">
          <w:rPr>
            <w:sz w:val="20"/>
            <w:lang w:val="en-CA"/>
          </w:rPr>
          <w:t>shutter interval</w:t>
        </w:r>
      </w:ins>
      <w:ins w:id="31" w:author="sean" w:date="2019-10-05T14:54:00Z">
        <w:r w:rsidRPr="00083B28">
          <w:rPr>
            <w:sz w:val="20"/>
            <w:lang w:val="en-CA"/>
          </w:rPr>
          <w:t xml:space="preserve"> SEI message </w:t>
        </w:r>
      </w:ins>
      <w:ins w:id="32" w:author="Sean" w:date="2019-10-05T17:30:00Z">
        <w:r w:rsidR="00670C32">
          <w:rPr>
            <w:sz w:val="20"/>
            <w:lang w:val="en-CA"/>
          </w:rPr>
          <w:t>shall be</w:t>
        </w:r>
      </w:ins>
      <w:ins w:id="33" w:author="sean" w:date="2019-10-05T14:54:00Z">
        <w:del w:id="34" w:author="Sean" w:date="2019-10-05T17:30:00Z">
          <w:r w:rsidRPr="00083B28" w:rsidDel="00670C32">
            <w:rPr>
              <w:sz w:val="20"/>
              <w:lang w:val="en-CA"/>
            </w:rPr>
            <w:delText>is</w:delText>
          </w:r>
        </w:del>
        <w:r w:rsidRPr="00083B28">
          <w:rPr>
            <w:sz w:val="20"/>
            <w:lang w:val="en-CA"/>
          </w:rPr>
          <w:t xml:space="preserve"> equal to the value of sps_max_sub_layers_minus1 in the SPS.</w:t>
        </w:r>
      </w:ins>
    </w:p>
    <w:p w14:paraId="19732D40" w14:textId="77777777" w:rsidR="009B0EE5" w:rsidRPr="00037518" w:rsidRDefault="009B0EE5" w:rsidP="009B0EE5">
      <w:pPr>
        <w:rPr>
          <w:lang w:val="en-GB"/>
        </w:rPr>
      </w:pPr>
      <w:r w:rsidRPr="008C1C3F">
        <w:rPr>
          <w:rFonts w:eastAsia="SimSun"/>
          <w:b/>
          <w:noProof/>
          <w:sz w:val="20"/>
          <w:lang w:val="en-GB"/>
        </w:rPr>
        <w:t>fixed_</w:t>
      </w:r>
      <w:r w:rsidRPr="008C1C3F">
        <w:rPr>
          <w:rFonts w:eastAsia="SimSun"/>
          <w:b/>
          <w:bCs/>
          <w:noProof/>
          <w:sz w:val="20"/>
        </w:rPr>
        <w:t>shutter</w:t>
      </w:r>
      <w:r w:rsidRPr="00456062">
        <w:rPr>
          <w:rFonts w:eastAsia="SimSun"/>
          <w:b/>
          <w:bCs/>
          <w:noProof/>
          <w:sz w:val="20"/>
        </w:rPr>
        <w:t>_interval</w:t>
      </w:r>
      <w:r w:rsidRPr="00456062">
        <w:rPr>
          <w:rFonts w:eastAsia="SimSun"/>
          <w:b/>
          <w:noProof/>
          <w:sz w:val="20"/>
          <w:lang w:val="en-GB"/>
        </w:rPr>
        <w:t xml:space="preserve">_within_cvs_flag </w:t>
      </w:r>
      <w:r w:rsidRPr="00456062">
        <w:rPr>
          <w:rFonts w:eastAsia="SimSun"/>
          <w:noProof/>
          <w:sz w:val="20"/>
          <w:lang w:val="en-GB"/>
        </w:rPr>
        <w:t xml:space="preserve">equal to 1 specifies that the value of ShutterInterval is the same </w:t>
      </w:r>
      <w:r w:rsidRPr="00CA6376">
        <w:rPr>
          <w:rFonts w:eastAsia="SimSun"/>
          <w:noProof/>
          <w:sz w:val="20"/>
          <w:lang w:val="en-GB"/>
        </w:rPr>
        <w:t xml:space="preserve">for all temporal sub-layers in the CVS. </w:t>
      </w:r>
      <w:r w:rsidRPr="00CA6376">
        <w:rPr>
          <w:rFonts w:eastAsia="SimSun"/>
          <w:sz w:val="20"/>
          <w:lang w:val="en-GB"/>
        </w:rPr>
        <w:t>fixed_</w:t>
      </w:r>
      <w:r>
        <w:rPr>
          <w:rFonts w:eastAsia="SimSun"/>
          <w:sz w:val="20"/>
        </w:rPr>
        <w:t>shutter</w:t>
      </w:r>
      <w:r w:rsidRPr="00CA6376">
        <w:rPr>
          <w:rFonts w:eastAsia="SimSun"/>
          <w:sz w:val="20"/>
        </w:rPr>
        <w:t>_</w:t>
      </w:r>
      <w:r>
        <w:rPr>
          <w:rFonts w:eastAsia="SimSun"/>
          <w:sz w:val="20"/>
        </w:rPr>
        <w:t>interval</w:t>
      </w:r>
      <w:r w:rsidRPr="00CA6376">
        <w:rPr>
          <w:rFonts w:eastAsia="SimSun"/>
          <w:sz w:val="20"/>
          <w:lang w:val="en-GB"/>
        </w:rPr>
        <w:t>_within_cvs_flag</w:t>
      </w:r>
      <w:r w:rsidRPr="00CA6376">
        <w:rPr>
          <w:rFonts w:eastAsia="SimSun"/>
          <w:b/>
          <w:noProof/>
          <w:sz w:val="20"/>
          <w:lang w:val="en-GB"/>
        </w:rPr>
        <w:t xml:space="preserve"> </w:t>
      </w:r>
      <w:r w:rsidRPr="00CA6376">
        <w:rPr>
          <w:rFonts w:eastAsia="SimSun"/>
          <w:noProof/>
          <w:sz w:val="20"/>
          <w:lang w:val="en-GB"/>
        </w:rPr>
        <w:t xml:space="preserve">equal to 0 specifies that value of </w:t>
      </w:r>
      <w:r>
        <w:rPr>
          <w:rFonts w:eastAsia="SimSun"/>
          <w:noProof/>
          <w:sz w:val="20"/>
          <w:lang w:val="en-GB"/>
        </w:rPr>
        <w:t>ShutterInterval</w:t>
      </w:r>
      <w:r w:rsidRPr="00CA6376">
        <w:rPr>
          <w:rFonts w:eastAsia="SimSun"/>
          <w:noProof/>
          <w:sz w:val="20"/>
          <w:lang w:val="en-GB"/>
        </w:rPr>
        <w:t xml:space="preserve"> may not be the same for all temporal sub-layers in the CVS. </w:t>
      </w:r>
    </w:p>
    <w:p w14:paraId="729B9EB4" w14:textId="77777777" w:rsidR="009B0EE5" w:rsidRPr="00CA6376" w:rsidRDefault="009B0EE5" w:rsidP="009B0EE5">
      <w:pPr>
        <w:rPr>
          <w:rFonts w:eastAsia="SimSun"/>
          <w:bCs/>
          <w:noProof/>
          <w:sz w:val="20"/>
        </w:rPr>
      </w:pPr>
      <w:r w:rsidRPr="00CA6376">
        <w:rPr>
          <w:rFonts w:eastAsia="SimSun"/>
          <w:b/>
          <w:noProof/>
          <w:sz w:val="20"/>
        </w:rPr>
        <w:t>sub_layer</w:t>
      </w:r>
      <w:r w:rsidRPr="00CA6376">
        <w:rPr>
          <w:rFonts w:eastAsia="SimSun"/>
          <w:b/>
          <w:noProof/>
          <w:sz w:val="20"/>
          <w:lang w:val="en-GB"/>
        </w:rPr>
        <w:t>_</w:t>
      </w:r>
      <w:r>
        <w:rPr>
          <w:rFonts w:eastAsia="SimSun"/>
          <w:b/>
          <w:bCs/>
          <w:noProof/>
          <w:sz w:val="20"/>
        </w:rPr>
        <w:t>shutter</w:t>
      </w:r>
      <w:r w:rsidRPr="00CA6376">
        <w:rPr>
          <w:rFonts w:eastAsia="SimSun"/>
          <w:b/>
          <w:bCs/>
          <w:noProof/>
          <w:sz w:val="20"/>
        </w:rPr>
        <w:t>_</w:t>
      </w:r>
      <w:r>
        <w:rPr>
          <w:rFonts w:eastAsia="SimSun"/>
          <w:b/>
          <w:bCs/>
          <w:noProof/>
          <w:sz w:val="20"/>
        </w:rPr>
        <w:t>interval</w:t>
      </w:r>
      <w:r w:rsidRPr="00CA6376">
        <w:rPr>
          <w:rFonts w:eastAsia="SimSun"/>
          <w:b/>
          <w:bCs/>
          <w:noProof/>
          <w:sz w:val="20"/>
        </w:rPr>
        <w:t>_numer</w:t>
      </w:r>
      <w:r w:rsidRPr="00CA6376">
        <w:rPr>
          <w:rFonts w:eastAsia="SimSun"/>
          <w:bCs/>
          <w:noProof/>
          <w:sz w:val="20"/>
        </w:rPr>
        <w:t>[ i ]</w:t>
      </w:r>
      <w:r w:rsidRPr="00CA6376">
        <w:rPr>
          <w:rFonts w:eastAsia="SimSun"/>
          <w:b/>
          <w:bCs/>
          <w:noProof/>
          <w:sz w:val="20"/>
        </w:rPr>
        <w:t xml:space="preserve"> </w:t>
      </w:r>
      <w:r w:rsidRPr="00CA6376">
        <w:rPr>
          <w:rFonts w:eastAsia="SimSun"/>
          <w:bCs/>
          <w:noProof/>
          <w:sz w:val="20"/>
        </w:rPr>
        <w:t xml:space="preserve">specifies the numerator used to derive sub layer </w:t>
      </w:r>
      <w:r>
        <w:rPr>
          <w:rFonts w:eastAsia="SimSun"/>
          <w:bCs/>
          <w:noProof/>
          <w:sz w:val="20"/>
        </w:rPr>
        <w:t>shutter interval</w:t>
      </w:r>
      <w:r w:rsidRPr="00CA6376">
        <w:rPr>
          <w:rFonts w:eastAsia="SimSun"/>
          <w:bCs/>
          <w:noProof/>
          <w:sz w:val="20"/>
        </w:rPr>
        <w:t>, defined by variable subLayer</w:t>
      </w:r>
      <w:r>
        <w:rPr>
          <w:rFonts w:eastAsia="SimSun"/>
          <w:bCs/>
          <w:noProof/>
          <w:sz w:val="20"/>
        </w:rPr>
        <w:t>ShutterInterval</w:t>
      </w:r>
      <w:r w:rsidRPr="00CA6376">
        <w:rPr>
          <w:rFonts w:eastAsia="SimSun"/>
          <w:bCs/>
          <w:noProof/>
          <w:sz w:val="20"/>
        </w:rPr>
        <w:t xml:space="preserve">[ i ], in units of seconds, </w:t>
      </w:r>
      <w:r w:rsidRPr="00CA6376">
        <w:rPr>
          <w:rFonts w:eastAsia="SimSun"/>
          <w:bCs/>
          <w:noProof/>
          <w:sz w:val="20"/>
          <w:lang w:val="en-GB"/>
        </w:rPr>
        <w:t>when HighestTid is equal to i</w:t>
      </w:r>
      <w:r w:rsidRPr="00CA6376">
        <w:rPr>
          <w:rFonts w:eastAsia="SimSun"/>
          <w:bCs/>
          <w:noProof/>
          <w:sz w:val="20"/>
        </w:rPr>
        <w:t xml:space="preserve">. </w:t>
      </w:r>
    </w:p>
    <w:p w14:paraId="572450E8" w14:textId="77777777" w:rsidR="009B0EE5" w:rsidRPr="00CA6376" w:rsidRDefault="009B0EE5" w:rsidP="009B0EE5">
      <w:pPr>
        <w:rPr>
          <w:rFonts w:eastAsia="SimSun"/>
          <w:bCs/>
          <w:noProof/>
          <w:sz w:val="20"/>
        </w:rPr>
      </w:pPr>
      <w:r w:rsidRPr="00CA6376">
        <w:rPr>
          <w:rFonts w:eastAsia="SimSun"/>
          <w:b/>
          <w:noProof/>
          <w:sz w:val="20"/>
        </w:rPr>
        <w:t>sub_layer</w:t>
      </w:r>
      <w:r w:rsidRPr="00CA6376">
        <w:rPr>
          <w:rFonts w:eastAsia="SimSun"/>
          <w:b/>
          <w:noProof/>
          <w:sz w:val="20"/>
          <w:lang w:val="en-GB"/>
        </w:rPr>
        <w:t>_</w:t>
      </w:r>
      <w:r>
        <w:rPr>
          <w:rFonts w:eastAsia="SimSun"/>
          <w:b/>
          <w:bCs/>
          <w:noProof/>
          <w:sz w:val="20"/>
        </w:rPr>
        <w:t>shutter</w:t>
      </w:r>
      <w:r w:rsidRPr="00CA6376">
        <w:rPr>
          <w:rFonts w:eastAsia="SimSun"/>
          <w:b/>
          <w:bCs/>
          <w:noProof/>
          <w:sz w:val="20"/>
        </w:rPr>
        <w:t>_</w:t>
      </w:r>
      <w:r>
        <w:rPr>
          <w:rFonts w:eastAsia="SimSun"/>
          <w:b/>
          <w:bCs/>
          <w:noProof/>
          <w:sz w:val="20"/>
        </w:rPr>
        <w:t>interval</w:t>
      </w:r>
      <w:r w:rsidRPr="00CA6376">
        <w:rPr>
          <w:rFonts w:eastAsia="SimSun"/>
          <w:b/>
          <w:bCs/>
          <w:noProof/>
          <w:sz w:val="20"/>
        </w:rPr>
        <w:t>_denom</w:t>
      </w:r>
      <w:r w:rsidRPr="00CA6376">
        <w:rPr>
          <w:rFonts w:eastAsia="SimSun"/>
          <w:bCs/>
          <w:noProof/>
          <w:sz w:val="20"/>
        </w:rPr>
        <w:t>[ i ]</w:t>
      </w:r>
      <w:r w:rsidRPr="00CA6376">
        <w:rPr>
          <w:rFonts w:eastAsia="SimSun"/>
          <w:b/>
          <w:bCs/>
          <w:noProof/>
          <w:sz w:val="20"/>
        </w:rPr>
        <w:t xml:space="preserve"> </w:t>
      </w:r>
      <w:r w:rsidRPr="00CA6376">
        <w:rPr>
          <w:rFonts w:eastAsia="SimSun"/>
          <w:bCs/>
          <w:noProof/>
          <w:sz w:val="20"/>
        </w:rPr>
        <w:t xml:space="preserve">specifies the denominator used to derive sub layer </w:t>
      </w:r>
      <w:r>
        <w:rPr>
          <w:rFonts w:eastAsia="SimSun"/>
          <w:bCs/>
          <w:noProof/>
          <w:sz w:val="20"/>
        </w:rPr>
        <w:t>shutter interval</w:t>
      </w:r>
      <w:r w:rsidRPr="00CA6376">
        <w:rPr>
          <w:rFonts w:eastAsia="SimSun"/>
          <w:bCs/>
          <w:noProof/>
          <w:sz w:val="20"/>
        </w:rPr>
        <w:t>, defined by variable subLayer</w:t>
      </w:r>
      <w:r>
        <w:rPr>
          <w:rFonts w:eastAsia="SimSun"/>
          <w:bCs/>
          <w:noProof/>
          <w:sz w:val="20"/>
        </w:rPr>
        <w:t>ShutterInterval</w:t>
      </w:r>
      <w:r w:rsidRPr="00CA6376">
        <w:rPr>
          <w:rFonts w:eastAsia="SimSun"/>
          <w:bCs/>
          <w:noProof/>
          <w:sz w:val="20"/>
        </w:rPr>
        <w:t xml:space="preserve">[ i ], in units of seconds, </w:t>
      </w:r>
      <w:r w:rsidRPr="00CA6376">
        <w:rPr>
          <w:rFonts w:eastAsia="SimSun"/>
          <w:bCs/>
          <w:noProof/>
          <w:sz w:val="20"/>
          <w:lang w:val="en-GB"/>
        </w:rPr>
        <w:t>when HighestTid is equal to i</w:t>
      </w:r>
      <w:r w:rsidRPr="00CA6376">
        <w:rPr>
          <w:rFonts w:eastAsia="SimSun"/>
          <w:bCs/>
          <w:noProof/>
          <w:sz w:val="20"/>
        </w:rPr>
        <w:t xml:space="preserve">. </w:t>
      </w:r>
    </w:p>
    <w:p w14:paraId="2740B551" w14:textId="77777777" w:rsidR="009B0EE5" w:rsidRPr="00CA6376" w:rsidRDefault="009B0EE5" w:rsidP="009B0EE5">
      <w:pPr>
        <w:rPr>
          <w:rFonts w:eastAsia="SimSun"/>
          <w:bCs/>
          <w:noProof/>
          <w:sz w:val="20"/>
        </w:rPr>
      </w:pPr>
      <w:r w:rsidRPr="00CA6376">
        <w:rPr>
          <w:rFonts w:eastAsia="SimSun"/>
          <w:bCs/>
          <w:noProof/>
          <w:sz w:val="20"/>
        </w:rPr>
        <w:t>The value of  subLayer</w:t>
      </w:r>
      <w:r>
        <w:rPr>
          <w:rFonts w:eastAsia="SimSun"/>
          <w:bCs/>
          <w:noProof/>
          <w:sz w:val="20"/>
        </w:rPr>
        <w:t>ShutterInterval</w:t>
      </w:r>
      <w:r w:rsidRPr="00CA6376">
        <w:rPr>
          <w:rFonts w:eastAsia="SimSun"/>
          <w:bCs/>
          <w:noProof/>
          <w:sz w:val="20"/>
        </w:rPr>
        <w:t>[ i ] for Hig</w:t>
      </w:r>
      <w:r>
        <w:rPr>
          <w:rFonts w:eastAsia="SimSun"/>
          <w:bCs/>
          <w:noProof/>
          <w:sz w:val="20"/>
        </w:rPr>
        <w:t>h</w:t>
      </w:r>
      <w:r w:rsidRPr="00CA6376">
        <w:rPr>
          <w:rFonts w:eastAsia="SimSun"/>
          <w:bCs/>
          <w:noProof/>
          <w:sz w:val="20"/>
        </w:rPr>
        <w:t xml:space="preserve">estTid equal to i is derived as follows. When </w:t>
      </w:r>
      <w:r>
        <w:rPr>
          <w:rFonts w:eastAsia="SimSun"/>
          <w:bCs/>
          <w:noProof/>
          <w:sz w:val="20"/>
        </w:rPr>
        <w:t xml:space="preserve">the value of fixed_shutter_interval_within_cvs_flag is equal to 0 and </w:t>
      </w:r>
      <w:r w:rsidRPr="00CA6376">
        <w:rPr>
          <w:rFonts w:eastAsia="SimSun"/>
          <w:bCs/>
          <w:noProof/>
          <w:sz w:val="20"/>
        </w:rPr>
        <w:t xml:space="preserve">the value of </w:t>
      </w:r>
      <w:r w:rsidRPr="00CA6376">
        <w:rPr>
          <w:rFonts w:eastAsia="SimSun"/>
          <w:iCs/>
          <w:noProof/>
          <w:sz w:val="20"/>
          <w:lang w:val="en-GB"/>
        </w:rPr>
        <w:t>sub_layer_</w:t>
      </w:r>
      <w:r>
        <w:rPr>
          <w:rFonts w:eastAsia="SimSun"/>
          <w:iCs/>
          <w:noProof/>
          <w:sz w:val="20"/>
          <w:lang w:val="en-GB"/>
        </w:rPr>
        <w:t>shutter</w:t>
      </w:r>
      <w:r w:rsidRPr="00CA6376">
        <w:rPr>
          <w:rFonts w:eastAsia="SimSun"/>
          <w:iCs/>
          <w:noProof/>
          <w:sz w:val="20"/>
          <w:lang w:val="en-GB"/>
        </w:rPr>
        <w:t>_</w:t>
      </w:r>
      <w:r>
        <w:rPr>
          <w:rFonts w:eastAsia="SimSun"/>
          <w:iCs/>
          <w:noProof/>
          <w:sz w:val="20"/>
          <w:lang w:val="en-GB"/>
        </w:rPr>
        <w:t>interval</w:t>
      </w:r>
      <w:r w:rsidRPr="00CA6376">
        <w:rPr>
          <w:rFonts w:eastAsia="SimSun"/>
          <w:iCs/>
          <w:noProof/>
          <w:sz w:val="20"/>
          <w:lang w:val="en-GB"/>
        </w:rPr>
        <w:t>_denom[ i ] is greater than 0:</w:t>
      </w:r>
    </w:p>
    <w:p w14:paraId="7878A084" w14:textId="77777777" w:rsidR="009B0EE5" w:rsidRPr="00CA6376" w:rsidRDefault="009B0EE5" w:rsidP="009B0EE5">
      <w:pPr>
        <w:ind w:left="540"/>
        <w:jc w:val="left"/>
        <w:rPr>
          <w:rFonts w:eastAsia="SimSun"/>
          <w:iCs/>
          <w:noProof/>
          <w:sz w:val="20"/>
          <w:lang w:val="en-GB"/>
        </w:rPr>
      </w:pPr>
      <w:r w:rsidRPr="00CA6376">
        <w:rPr>
          <w:rFonts w:eastAsia="SimSun"/>
          <w:iCs/>
          <w:noProof/>
          <w:sz w:val="20"/>
          <w:lang w:val="en-GB"/>
        </w:rPr>
        <w:t>subLayer</w:t>
      </w:r>
      <w:r>
        <w:rPr>
          <w:rFonts w:eastAsia="SimSun"/>
          <w:iCs/>
          <w:noProof/>
          <w:sz w:val="20"/>
          <w:lang w:val="en-GB"/>
        </w:rPr>
        <w:t>ShutterInterval</w:t>
      </w:r>
      <w:r w:rsidRPr="00CA6376">
        <w:rPr>
          <w:rFonts w:eastAsia="SimSun"/>
          <w:iCs/>
          <w:noProof/>
          <w:sz w:val="20"/>
          <w:lang w:val="en-GB"/>
        </w:rPr>
        <w:t xml:space="preserve">[ i ] = </w:t>
      </w:r>
      <w:r>
        <w:rPr>
          <w:rFonts w:eastAsia="SimSun"/>
          <w:iCs/>
          <w:noProof/>
          <w:sz w:val="20"/>
          <w:lang w:val="en-GB"/>
        </w:rPr>
        <w:t>ShutterInterval</w:t>
      </w:r>
      <w:r w:rsidRPr="00CA6376">
        <w:rPr>
          <w:rFonts w:eastAsia="SimSun"/>
          <w:iCs/>
          <w:noProof/>
          <w:sz w:val="20"/>
          <w:lang w:val="en-GB"/>
        </w:rPr>
        <w:t xml:space="preserve"> * sub_layer_</w:t>
      </w:r>
      <w:r>
        <w:rPr>
          <w:rFonts w:eastAsia="SimSun"/>
          <w:iCs/>
          <w:noProof/>
          <w:sz w:val="20"/>
          <w:lang w:val="en-GB"/>
        </w:rPr>
        <w:t>shutter</w:t>
      </w:r>
      <w:r w:rsidRPr="00CA6376">
        <w:rPr>
          <w:rFonts w:eastAsia="SimSun"/>
          <w:iCs/>
          <w:noProof/>
          <w:sz w:val="20"/>
          <w:lang w:val="en-GB"/>
        </w:rPr>
        <w:t>_</w:t>
      </w:r>
      <w:r>
        <w:rPr>
          <w:rFonts w:eastAsia="SimSun"/>
          <w:iCs/>
          <w:noProof/>
          <w:sz w:val="20"/>
          <w:lang w:val="en-GB"/>
        </w:rPr>
        <w:t>interval</w:t>
      </w:r>
      <w:r w:rsidRPr="00CA6376">
        <w:rPr>
          <w:rFonts w:eastAsia="SimSun"/>
          <w:iCs/>
          <w:noProof/>
          <w:sz w:val="20"/>
          <w:lang w:val="en-GB"/>
        </w:rPr>
        <w:t>_numer[ i ] ÷  sub_layer_</w:t>
      </w:r>
      <w:r>
        <w:rPr>
          <w:rFonts w:eastAsia="SimSun"/>
          <w:iCs/>
          <w:noProof/>
          <w:sz w:val="20"/>
          <w:lang w:val="en-GB"/>
        </w:rPr>
        <w:t>shutter</w:t>
      </w:r>
      <w:r w:rsidRPr="00CA6376">
        <w:rPr>
          <w:rFonts w:eastAsia="SimSun"/>
          <w:iCs/>
          <w:noProof/>
          <w:sz w:val="20"/>
          <w:lang w:val="en-GB"/>
        </w:rPr>
        <w:t>_</w:t>
      </w:r>
      <w:r>
        <w:rPr>
          <w:rFonts w:eastAsia="SimSun"/>
          <w:iCs/>
          <w:noProof/>
          <w:sz w:val="20"/>
          <w:lang w:val="en-GB"/>
        </w:rPr>
        <w:t>interval</w:t>
      </w:r>
      <w:r w:rsidRPr="00CA6376">
        <w:rPr>
          <w:rFonts w:eastAsia="SimSun"/>
          <w:iCs/>
          <w:noProof/>
          <w:sz w:val="20"/>
          <w:lang w:val="en-GB"/>
        </w:rPr>
        <w:t>_denom[ i ]</w:t>
      </w:r>
    </w:p>
    <w:p w14:paraId="46B2DBB8" w14:textId="77777777" w:rsidR="009B0EE5" w:rsidRDefault="009B0EE5" w:rsidP="009B0EE5">
      <w:pPr>
        <w:jc w:val="left"/>
        <w:rPr>
          <w:rFonts w:eastAsia="SimSun"/>
          <w:bCs/>
          <w:noProof/>
          <w:sz w:val="20"/>
        </w:rPr>
      </w:pPr>
      <w:r w:rsidRPr="00CA6376">
        <w:rPr>
          <w:rFonts w:eastAsia="SimSun"/>
          <w:bCs/>
          <w:noProof/>
          <w:sz w:val="20"/>
        </w:rPr>
        <w:lastRenderedPageBreak/>
        <w:t>Otherwise (the value of sub_layer_</w:t>
      </w:r>
      <w:r>
        <w:rPr>
          <w:rFonts w:eastAsia="SimSun"/>
          <w:bCs/>
          <w:noProof/>
          <w:sz w:val="20"/>
        </w:rPr>
        <w:t>shutter</w:t>
      </w:r>
      <w:r w:rsidRPr="00CA6376">
        <w:rPr>
          <w:rFonts w:eastAsia="SimSun"/>
          <w:bCs/>
          <w:noProof/>
          <w:sz w:val="20"/>
        </w:rPr>
        <w:t>_</w:t>
      </w:r>
      <w:r>
        <w:rPr>
          <w:rFonts w:eastAsia="SimSun"/>
          <w:bCs/>
          <w:noProof/>
          <w:sz w:val="20"/>
        </w:rPr>
        <w:t>interval</w:t>
      </w:r>
      <w:r w:rsidRPr="00CA6376">
        <w:rPr>
          <w:rFonts w:eastAsia="SimSun"/>
          <w:bCs/>
          <w:noProof/>
          <w:sz w:val="20"/>
        </w:rPr>
        <w:t>_denom[ i ] is equal to 0), subLayer</w:t>
      </w:r>
      <w:r>
        <w:rPr>
          <w:rFonts w:eastAsia="SimSun"/>
          <w:bCs/>
          <w:noProof/>
          <w:sz w:val="20"/>
        </w:rPr>
        <w:t>ShutterInterval</w:t>
      </w:r>
      <w:r w:rsidRPr="00CA6376">
        <w:rPr>
          <w:rFonts w:eastAsia="SimSun"/>
          <w:bCs/>
          <w:noProof/>
          <w:sz w:val="20"/>
        </w:rPr>
        <w:t>[ i ] should be interpreted as unkown or unspecified.</w:t>
      </w:r>
      <w:r>
        <w:rPr>
          <w:rFonts w:eastAsia="SimSun"/>
          <w:bCs/>
          <w:noProof/>
          <w:sz w:val="20"/>
        </w:rPr>
        <w:t xml:space="preserve"> When the value of </w:t>
      </w:r>
      <w:r w:rsidRPr="006D163E">
        <w:rPr>
          <w:rFonts w:eastAsia="SimSun"/>
          <w:bCs/>
          <w:noProof/>
          <w:sz w:val="20"/>
        </w:rPr>
        <w:t>fixed_shutter_interval_within_cvs_flag</w:t>
      </w:r>
      <w:r>
        <w:rPr>
          <w:rFonts w:eastAsia="SimSun"/>
          <w:bCs/>
          <w:noProof/>
          <w:sz w:val="20"/>
        </w:rPr>
        <w:t xml:space="preserve"> is not </w:t>
      </w:r>
      <w:r w:rsidRPr="006D163E">
        <w:rPr>
          <w:rFonts w:eastAsia="SimSun"/>
          <w:bCs/>
          <w:noProof/>
          <w:sz w:val="20"/>
        </w:rPr>
        <w:t xml:space="preserve"> </w:t>
      </w:r>
      <w:r>
        <w:rPr>
          <w:rFonts w:eastAsia="SimSun"/>
          <w:bCs/>
          <w:noProof/>
          <w:sz w:val="20"/>
        </w:rPr>
        <w:t xml:space="preserve">equal to 0, </w:t>
      </w:r>
    </w:p>
    <w:p w14:paraId="56A3EDBF" w14:textId="77777777" w:rsidR="009B0EE5" w:rsidRPr="006D163E" w:rsidRDefault="009B0EE5" w:rsidP="009B0EE5">
      <w:pPr>
        <w:ind w:left="540"/>
        <w:jc w:val="left"/>
        <w:rPr>
          <w:rFonts w:eastAsia="SimSun"/>
          <w:iCs/>
          <w:noProof/>
          <w:sz w:val="20"/>
          <w:lang w:val="en-GB"/>
        </w:rPr>
      </w:pPr>
      <w:r w:rsidRPr="00CA6376">
        <w:rPr>
          <w:rFonts w:eastAsia="SimSun"/>
          <w:iCs/>
          <w:noProof/>
          <w:sz w:val="20"/>
          <w:lang w:val="en-GB"/>
        </w:rPr>
        <w:t>subLayer</w:t>
      </w:r>
      <w:r>
        <w:rPr>
          <w:rFonts w:eastAsia="SimSun"/>
          <w:iCs/>
          <w:noProof/>
          <w:sz w:val="20"/>
          <w:lang w:val="en-GB"/>
        </w:rPr>
        <w:t>ShutterInterval</w:t>
      </w:r>
      <w:r w:rsidRPr="00CA6376">
        <w:rPr>
          <w:rFonts w:eastAsia="SimSun"/>
          <w:iCs/>
          <w:noProof/>
          <w:sz w:val="20"/>
          <w:lang w:val="en-GB"/>
        </w:rPr>
        <w:t xml:space="preserve">[ i ] = </w:t>
      </w:r>
      <w:r>
        <w:rPr>
          <w:rFonts w:eastAsia="SimSun"/>
          <w:iCs/>
          <w:noProof/>
          <w:sz w:val="20"/>
          <w:lang w:val="en-GB"/>
        </w:rPr>
        <w:t>ShutterInterval</w:t>
      </w:r>
    </w:p>
    <w:p w14:paraId="69E4924C" w14:textId="6496C324" w:rsidR="009B0EE5" w:rsidRPr="00CA6376" w:rsidRDefault="009B0EE5" w:rsidP="009B0EE5">
      <w:pPr>
        <w:pStyle w:val="Heading2"/>
        <w:rPr>
          <w:lang w:val="en-CA"/>
        </w:rPr>
      </w:pPr>
      <w:r>
        <w:rPr>
          <w:lang w:val="en-CA"/>
        </w:rPr>
        <w:t>Variant 2</w:t>
      </w:r>
    </w:p>
    <w:p w14:paraId="00CD6C9E" w14:textId="77777777" w:rsidR="009B0EE5" w:rsidRPr="00524C75" w:rsidRDefault="009B0EE5" w:rsidP="009B0EE5">
      <w:pPr>
        <w:rPr>
          <w:rFonts w:eastAsia="Malgun Gothic"/>
          <w:i/>
          <w:sz w:val="20"/>
          <w:lang w:val="en-GB"/>
        </w:rPr>
      </w:pPr>
      <w:r w:rsidRPr="008E0E49">
        <w:rPr>
          <w:rFonts w:eastAsia="Malgun Gothic"/>
          <w:b/>
          <w:noProof/>
          <w:sz w:val="20"/>
          <w:lang w:val="en-GB"/>
        </w:rPr>
        <w:t>7</w:t>
      </w:r>
      <w:r w:rsidRPr="00524C75">
        <w:rPr>
          <w:rFonts w:eastAsia="SimSun"/>
          <w:b/>
          <w:noProof/>
          <w:sz w:val="20"/>
          <w:lang w:val="en-GB"/>
        </w:rPr>
        <w:t>.3.x</w:t>
      </w:r>
      <w:r w:rsidRPr="00524C75">
        <w:rPr>
          <w:rFonts w:eastAsia="SimSun"/>
          <w:b/>
          <w:sz w:val="20"/>
          <w:lang w:val="en-GB"/>
        </w:rPr>
        <w:t xml:space="preserve"> </w:t>
      </w:r>
      <w:r>
        <w:rPr>
          <w:rFonts w:eastAsia="SimSun"/>
          <w:b/>
          <w:sz w:val="20"/>
          <w:lang w:val="en-GB"/>
        </w:rPr>
        <w:t>Shutter interval information</w:t>
      </w:r>
      <w:r w:rsidRPr="00524C75">
        <w:rPr>
          <w:rFonts w:eastAsia="SimSun"/>
          <w:b/>
          <w:noProof/>
          <w:sz w:val="20"/>
          <w:lang w:val="en-GB"/>
        </w:rPr>
        <w:t xml:space="preserve"> SEI mes</w:t>
      </w:r>
      <w:del w:id="35" w:author="sean" w:date="2019-10-05T15:56:00Z">
        <w:r w:rsidRPr="00524C75" w:rsidDel="003F3F0D">
          <w:rPr>
            <w:rFonts w:eastAsia="SimSun"/>
            <w:b/>
            <w:noProof/>
            <w:sz w:val="20"/>
            <w:lang w:val="en-GB"/>
          </w:rPr>
          <w:delText>s</w:delText>
        </w:r>
      </w:del>
      <w:r w:rsidRPr="00524C75">
        <w:rPr>
          <w:rFonts w:eastAsia="SimSun"/>
          <w:b/>
          <w:noProof/>
          <w:sz w:val="20"/>
          <w:lang w:val="en-GB"/>
        </w:rPr>
        <w:t>sage s</w:t>
      </w:r>
      <w:r>
        <w:rPr>
          <w:rFonts w:eastAsia="SimSun"/>
          <w:b/>
          <w:noProof/>
          <w:sz w:val="20"/>
          <w:lang w:val="en-GB"/>
        </w:rPr>
        <w:t>yntax (variant 2)</w:t>
      </w:r>
    </w:p>
    <w:p w14:paraId="63CC984D" w14:textId="77777777" w:rsidR="009B0EE5" w:rsidRPr="00524C75" w:rsidRDefault="009B0EE5" w:rsidP="009B0EE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after="113"/>
        <w:jc w:val="center"/>
        <w:rPr>
          <w:rFonts w:eastAsia="Malgun Gothic"/>
          <w:b/>
          <w:bCs/>
          <w:sz w:val="20"/>
        </w:rPr>
      </w:pPr>
      <w:r w:rsidRPr="00524C75">
        <w:rPr>
          <w:rFonts w:eastAsia="Malgun Gothic"/>
          <w:b/>
          <w:bCs/>
          <w:sz w:val="20"/>
        </w:rPr>
        <w:t xml:space="preserve">Table </w:t>
      </w:r>
      <w:r>
        <w:rPr>
          <w:rFonts w:eastAsia="Malgun Gothic"/>
          <w:b/>
          <w:bCs/>
          <w:sz w:val="20"/>
        </w:rPr>
        <w:t>2</w:t>
      </w:r>
      <w:r w:rsidRPr="00524C75">
        <w:rPr>
          <w:rFonts w:eastAsia="Malgun Gothic"/>
          <w:b/>
          <w:bCs/>
          <w:sz w:val="20"/>
        </w:rPr>
        <w:t xml:space="preserve">. </w:t>
      </w:r>
      <w:r>
        <w:rPr>
          <w:rFonts w:eastAsia="SimSun"/>
          <w:b/>
          <w:sz w:val="20"/>
          <w:lang w:val="en-GB"/>
        </w:rPr>
        <w:t>Shutter interval information</w:t>
      </w:r>
      <w:r w:rsidRPr="00524C75">
        <w:rPr>
          <w:rFonts w:eastAsia="Malgun Gothic"/>
          <w:b/>
          <w:bCs/>
          <w:sz w:val="20"/>
        </w:rPr>
        <w:t xml:space="preserve"> SEI message syntax</w:t>
      </w:r>
      <w:r>
        <w:rPr>
          <w:rFonts w:eastAsia="Malgun Gothic"/>
          <w:b/>
          <w:bCs/>
          <w:sz w:val="20"/>
        </w:rPr>
        <w:t xml:space="preserve"> (variant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9B0EE5" w:rsidRPr="00CA6376" w14:paraId="28E3FBD2" w14:textId="77777777" w:rsidTr="00C67F16">
        <w:trPr>
          <w:cantSplit/>
          <w:jc w:val="center"/>
        </w:trPr>
        <w:tc>
          <w:tcPr>
            <w:tcW w:w="7920" w:type="dxa"/>
          </w:tcPr>
          <w:p w14:paraId="3AFBB6F0" w14:textId="77777777" w:rsidR="009B0EE5" w:rsidRPr="00CA6376" w:rsidRDefault="009B0EE5" w:rsidP="00C67F16">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GB"/>
              </w:rPr>
            </w:pPr>
            <w:r>
              <w:rPr>
                <w:rFonts w:eastAsia="Malgun Gothic"/>
                <w:sz w:val="20"/>
                <w:lang w:val="en-CA"/>
              </w:rPr>
              <w:t>shutter</w:t>
            </w:r>
            <w:r w:rsidRPr="00CA6376">
              <w:rPr>
                <w:rFonts w:eastAsia="Malgun Gothic"/>
                <w:sz w:val="20"/>
                <w:lang w:val="en-CA"/>
              </w:rPr>
              <w:t>_</w:t>
            </w:r>
            <w:r>
              <w:rPr>
                <w:rFonts w:eastAsia="Malgun Gothic"/>
                <w:sz w:val="20"/>
                <w:lang w:val="en-CA"/>
              </w:rPr>
              <w:t>interval_information</w:t>
            </w:r>
            <w:r w:rsidRPr="00CA6376">
              <w:rPr>
                <w:rFonts w:eastAsia="Malgun Gothic"/>
                <w:noProof/>
                <w:sz w:val="20"/>
                <w:lang w:val="en-CA"/>
              </w:rPr>
              <w:t xml:space="preserve"> ( payloadSize ) </w:t>
            </w:r>
            <w:r w:rsidRPr="00CA6376">
              <w:rPr>
                <w:rFonts w:eastAsia="Malgun Gothic"/>
                <w:noProof/>
                <w:sz w:val="20"/>
                <w:lang w:val="en-GB"/>
              </w:rPr>
              <w:t>{</w:t>
            </w:r>
          </w:p>
        </w:tc>
        <w:tc>
          <w:tcPr>
            <w:tcW w:w="1157" w:type="dxa"/>
          </w:tcPr>
          <w:p w14:paraId="65A5E8E1" w14:textId="77777777" w:rsidR="009B0EE5" w:rsidRPr="00CA6376" w:rsidRDefault="009B0EE5" w:rsidP="00C67F16">
            <w:pPr>
              <w:spacing w:before="20" w:after="40"/>
              <w:rPr>
                <w:rFonts w:eastAsia="Malgun Gothic"/>
                <w:sz w:val="20"/>
                <w:lang w:val="en-GB"/>
              </w:rPr>
            </w:pPr>
            <w:r w:rsidRPr="00CA6376">
              <w:rPr>
                <w:rFonts w:eastAsia="Malgun Gothic"/>
                <w:b/>
                <w:bCs/>
                <w:noProof/>
                <w:sz w:val="20"/>
                <w:lang w:val="en-GB"/>
              </w:rPr>
              <w:t>Descriptor</w:t>
            </w:r>
          </w:p>
        </w:tc>
      </w:tr>
      <w:tr w:rsidR="009B0EE5" w:rsidRPr="00CA6376" w14:paraId="4CD34828" w14:textId="77777777" w:rsidTr="00C67F16">
        <w:trPr>
          <w:cantSplit/>
          <w:jc w:val="center"/>
        </w:trPr>
        <w:tc>
          <w:tcPr>
            <w:tcW w:w="7920" w:type="dxa"/>
          </w:tcPr>
          <w:p w14:paraId="4D407956" w14:textId="77777777" w:rsidR="009B0EE5" w:rsidRPr="00CA6376" w:rsidRDefault="009B0EE5" w:rsidP="00C67F16">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CA6376">
              <w:rPr>
                <w:rFonts w:eastAsia="Malgun Gothic"/>
                <w:b/>
                <w:bCs/>
                <w:noProof/>
                <w:sz w:val="20"/>
                <w:lang w:val="en-CA"/>
              </w:rPr>
              <w:tab/>
            </w:r>
            <w:r>
              <w:rPr>
                <w:rFonts w:eastAsia="Malgun Gothic"/>
                <w:b/>
                <w:bCs/>
                <w:noProof/>
                <w:sz w:val="20"/>
                <w:lang w:val="en-CA"/>
              </w:rPr>
              <w:t>sii_</w:t>
            </w:r>
            <w:r w:rsidRPr="00CA6376">
              <w:rPr>
                <w:rFonts w:eastAsia="Malgun Gothic"/>
                <w:b/>
                <w:bCs/>
                <w:noProof/>
                <w:sz w:val="20"/>
                <w:lang w:val="en-CA"/>
              </w:rPr>
              <w:t>num_units_in_</w:t>
            </w:r>
            <w:r>
              <w:rPr>
                <w:rFonts w:eastAsia="Malgun Gothic"/>
                <w:b/>
                <w:bCs/>
                <w:noProof/>
                <w:sz w:val="20"/>
                <w:lang w:val="en-CA"/>
              </w:rPr>
              <w:t>shutter_interval</w:t>
            </w:r>
          </w:p>
        </w:tc>
        <w:tc>
          <w:tcPr>
            <w:tcW w:w="1157" w:type="dxa"/>
          </w:tcPr>
          <w:p w14:paraId="3D7BAE1C" w14:textId="77777777" w:rsidR="009B0EE5" w:rsidRPr="00CA6376" w:rsidRDefault="009B0EE5" w:rsidP="00C67F1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sz w:val="20"/>
                <w:lang w:val="en-CA"/>
              </w:rPr>
            </w:pPr>
            <w:r w:rsidRPr="00CA6376">
              <w:rPr>
                <w:rFonts w:eastAsia="Malgun Gothic"/>
                <w:bCs/>
                <w:noProof/>
                <w:sz w:val="20"/>
                <w:lang w:val="en-CA"/>
              </w:rPr>
              <w:t>u(32)</w:t>
            </w:r>
          </w:p>
        </w:tc>
      </w:tr>
      <w:tr w:rsidR="009B0EE5" w:rsidRPr="00CA6376" w14:paraId="7CCA8E48" w14:textId="77777777" w:rsidTr="00C67F16">
        <w:trPr>
          <w:cantSplit/>
          <w:jc w:val="center"/>
        </w:trPr>
        <w:tc>
          <w:tcPr>
            <w:tcW w:w="7920" w:type="dxa"/>
          </w:tcPr>
          <w:p w14:paraId="6083F428" w14:textId="77777777" w:rsidR="009B0EE5" w:rsidRPr="00CA6376" w:rsidRDefault="009B0EE5" w:rsidP="00C67F16">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CA6376">
              <w:rPr>
                <w:rFonts w:eastAsia="Malgun Gothic"/>
                <w:b/>
                <w:bCs/>
                <w:noProof/>
                <w:sz w:val="20"/>
                <w:lang w:val="en-CA"/>
              </w:rPr>
              <w:tab/>
            </w:r>
            <w:r>
              <w:rPr>
                <w:rFonts w:eastAsia="Malgun Gothic"/>
                <w:b/>
                <w:bCs/>
                <w:noProof/>
                <w:sz w:val="20"/>
                <w:lang w:val="en-CA"/>
              </w:rPr>
              <w:t>sii_</w:t>
            </w:r>
            <w:r w:rsidRPr="00CA6376">
              <w:rPr>
                <w:rFonts w:eastAsia="Malgun Gothic"/>
                <w:b/>
                <w:bCs/>
                <w:noProof/>
                <w:sz w:val="20"/>
                <w:lang w:val="en-CA"/>
              </w:rPr>
              <w:t>time_scale</w:t>
            </w:r>
          </w:p>
        </w:tc>
        <w:tc>
          <w:tcPr>
            <w:tcW w:w="1157" w:type="dxa"/>
          </w:tcPr>
          <w:p w14:paraId="413A8344" w14:textId="77777777" w:rsidR="009B0EE5" w:rsidRPr="00CA6376" w:rsidRDefault="009B0EE5" w:rsidP="00C67F1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sz w:val="20"/>
                <w:lang w:val="en-CA"/>
              </w:rPr>
            </w:pPr>
            <w:r w:rsidRPr="00CA6376">
              <w:rPr>
                <w:rFonts w:eastAsia="Malgun Gothic"/>
                <w:bCs/>
                <w:noProof/>
                <w:sz w:val="20"/>
                <w:lang w:val="en-CA"/>
              </w:rPr>
              <w:t>u(32)</w:t>
            </w:r>
          </w:p>
        </w:tc>
      </w:tr>
      <w:tr w:rsidR="00456062" w:rsidRPr="00CA6376" w14:paraId="0BA74C4C" w14:textId="77777777" w:rsidTr="00C67F16">
        <w:trPr>
          <w:cantSplit/>
          <w:jc w:val="center"/>
          <w:ins w:id="36" w:author="sean" w:date="2019-10-05T15:13:00Z"/>
        </w:trPr>
        <w:tc>
          <w:tcPr>
            <w:tcW w:w="7920" w:type="dxa"/>
          </w:tcPr>
          <w:p w14:paraId="2070FB5C" w14:textId="6274F2E3" w:rsidR="00456062" w:rsidRPr="00276EB8" w:rsidRDefault="00456062" w:rsidP="00276EB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ins w:id="37" w:author="sean" w:date="2019-10-05T15:13:00Z"/>
                <w:rFonts w:eastAsia="Malgun Gothic"/>
                <w:b/>
                <w:bCs/>
                <w:noProof/>
                <w:sz w:val="20"/>
                <w:lang w:val="en-CA"/>
              </w:rPr>
            </w:pPr>
            <w:ins w:id="38" w:author="sean" w:date="2019-10-05T15:13:00Z">
              <w:r w:rsidRPr="00276EB8">
                <w:rPr>
                  <w:rFonts w:eastAsia="Malgun Gothic"/>
                  <w:b/>
                  <w:bCs/>
                  <w:noProof/>
                  <w:sz w:val="20"/>
                  <w:lang w:val="en-CA"/>
                </w:rPr>
                <w:tab/>
              </w:r>
              <w:r>
                <w:rPr>
                  <w:rFonts w:eastAsia="Malgun Gothic"/>
                  <w:b/>
                  <w:bCs/>
                  <w:noProof/>
                  <w:sz w:val="20"/>
                  <w:lang w:val="en-CA"/>
                </w:rPr>
                <w:t>si</w:t>
              </w:r>
              <w:r w:rsidRPr="00841666">
                <w:rPr>
                  <w:rFonts w:eastAsia="Malgun Gothic"/>
                  <w:b/>
                  <w:bCs/>
                  <w:noProof/>
                  <w:sz w:val="20"/>
                  <w:lang w:val="en-CA"/>
                </w:rPr>
                <w:t>i_max_sub_layers_minus1</w:t>
              </w:r>
              <w:r w:rsidRPr="00276EB8">
                <w:rPr>
                  <w:rFonts w:eastAsia="Malgun Gothic"/>
                  <w:b/>
                  <w:bCs/>
                  <w:noProof/>
                  <w:sz w:val="20"/>
                  <w:lang w:val="en-CA"/>
                </w:rPr>
                <w:t xml:space="preserve"> </w:t>
              </w:r>
            </w:ins>
          </w:p>
        </w:tc>
        <w:tc>
          <w:tcPr>
            <w:tcW w:w="1157" w:type="dxa"/>
          </w:tcPr>
          <w:p w14:paraId="2967BC15" w14:textId="42C18E24" w:rsidR="00456062" w:rsidRPr="00CA6376" w:rsidRDefault="00D11005" w:rsidP="00C67F1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ins w:id="39" w:author="sean" w:date="2019-10-05T15:13:00Z"/>
                <w:rFonts w:eastAsia="Malgun Gothic"/>
                <w:bCs/>
                <w:sz w:val="20"/>
                <w:lang w:val="en-GB"/>
              </w:rPr>
            </w:pPr>
            <w:ins w:id="40" w:author="sean" w:date="2019-10-05T15:34:00Z">
              <w:r>
                <w:rPr>
                  <w:rFonts w:eastAsia="Malgun Gothic"/>
                  <w:bCs/>
                  <w:sz w:val="20"/>
                  <w:lang w:val="en-GB"/>
                </w:rPr>
                <w:t>u(3)</w:t>
              </w:r>
            </w:ins>
          </w:p>
        </w:tc>
      </w:tr>
      <w:tr w:rsidR="009B0EE5" w:rsidRPr="00CA6376" w14:paraId="6E4E5713" w14:textId="77777777" w:rsidTr="00C67F16">
        <w:trPr>
          <w:cantSplit/>
          <w:jc w:val="center"/>
        </w:trPr>
        <w:tc>
          <w:tcPr>
            <w:tcW w:w="7920" w:type="dxa"/>
          </w:tcPr>
          <w:p w14:paraId="01C16469" w14:textId="77777777" w:rsidR="009B0EE5" w:rsidRPr="00276EB8" w:rsidRDefault="009B0EE5" w:rsidP="00276EB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276EB8">
              <w:rPr>
                <w:rFonts w:eastAsia="Malgun Gothic"/>
                <w:b/>
                <w:bCs/>
                <w:noProof/>
                <w:sz w:val="20"/>
                <w:lang w:val="en-CA"/>
              </w:rPr>
              <w:tab/>
              <w:t>fixed_shutter_interval_within_cvs_flag</w:t>
            </w:r>
          </w:p>
        </w:tc>
        <w:tc>
          <w:tcPr>
            <w:tcW w:w="1157" w:type="dxa"/>
          </w:tcPr>
          <w:p w14:paraId="7335B42F" w14:textId="77777777" w:rsidR="009B0EE5" w:rsidRPr="00CA6376" w:rsidRDefault="009B0EE5" w:rsidP="00C67F1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GB"/>
              </w:rPr>
            </w:pPr>
            <w:r w:rsidRPr="00CA6376">
              <w:rPr>
                <w:rFonts w:eastAsia="Malgun Gothic"/>
                <w:bCs/>
                <w:sz w:val="20"/>
                <w:lang w:val="en-GB"/>
              </w:rPr>
              <w:t>u(1)</w:t>
            </w:r>
          </w:p>
        </w:tc>
      </w:tr>
      <w:tr w:rsidR="009B0EE5" w:rsidRPr="00CA6376" w14:paraId="539AF4B0" w14:textId="77777777" w:rsidTr="00C67F16">
        <w:trPr>
          <w:cantSplit/>
          <w:jc w:val="center"/>
        </w:trPr>
        <w:tc>
          <w:tcPr>
            <w:tcW w:w="7920" w:type="dxa"/>
          </w:tcPr>
          <w:p w14:paraId="4E6F6950" w14:textId="77777777" w:rsidR="009B0EE5" w:rsidRPr="00276EB8" w:rsidRDefault="009B0EE5" w:rsidP="00276EB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276EB8">
              <w:rPr>
                <w:rFonts w:eastAsia="Malgun Gothic"/>
                <w:bCs/>
                <w:noProof/>
                <w:sz w:val="20"/>
                <w:lang w:val="en-CA"/>
              </w:rPr>
              <w:tab/>
              <w:t>if (</w:t>
            </w:r>
            <w:r w:rsidRPr="00456062">
              <w:rPr>
                <w:rFonts w:eastAsia="Malgun Gothic"/>
                <w:bCs/>
                <w:noProof/>
                <w:sz w:val="20"/>
                <w:lang w:val="en-CA"/>
              </w:rPr>
              <w:t xml:space="preserve"> </w:t>
            </w:r>
            <w:r w:rsidRPr="00276EB8">
              <w:rPr>
                <w:rFonts w:eastAsia="Malgun Gothic"/>
                <w:bCs/>
                <w:noProof/>
                <w:sz w:val="20"/>
                <w:lang w:val="en-CA"/>
              </w:rPr>
              <w:t>!fixed_shutter_interval_within_cvs_flag</w:t>
            </w:r>
            <w:r w:rsidRPr="00456062">
              <w:rPr>
                <w:rFonts w:eastAsia="Malgun Gothic"/>
                <w:bCs/>
                <w:noProof/>
                <w:sz w:val="20"/>
                <w:lang w:val="en-CA"/>
              </w:rPr>
              <w:t xml:space="preserve"> </w:t>
            </w:r>
            <w:r w:rsidRPr="00276EB8">
              <w:rPr>
                <w:rFonts w:eastAsia="Malgun Gothic"/>
                <w:bCs/>
                <w:noProof/>
                <w:sz w:val="20"/>
                <w:lang w:val="en-CA"/>
              </w:rPr>
              <w:t xml:space="preserve">) </w:t>
            </w:r>
          </w:p>
        </w:tc>
        <w:tc>
          <w:tcPr>
            <w:tcW w:w="1157" w:type="dxa"/>
          </w:tcPr>
          <w:p w14:paraId="2328142E" w14:textId="77777777" w:rsidR="009B0EE5" w:rsidRPr="00CA6376" w:rsidRDefault="009B0EE5" w:rsidP="00C67F1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GB"/>
              </w:rPr>
            </w:pPr>
          </w:p>
        </w:tc>
      </w:tr>
      <w:tr w:rsidR="009B0EE5" w:rsidRPr="00276EB8" w14:paraId="66437AD7" w14:textId="77777777" w:rsidTr="00C67F16">
        <w:trPr>
          <w:cantSplit/>
          <w:jc w:val="center"/>
        </w:trPr>
        <w:tc>
          <w:tcPr>
            <w:tcW w:w="7920" w:type="dxa"/>
          </w:tcPr>
          <w:p w14:paraId="7AA9E4D1" w14:textId="77777777" w:rsidR="009B0EE5" w:rsidRPr="00276EB8" w:rsidRDefault="009B0EE5" w:rsidP="00276EB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276EB8">
              <w:rPr>
                <w:rFonts w:eastAsia="Malgun Gothic"/>
                <w:bCs/>
                <w:noProof/>
                <w:sz w:val="20"/>
                <w:lang w:val="en-CA"/>
              </w:rPr>
              <w:tab/>
            </w:r>
            <w:r w:rsidRPr="00276EB8">
              <w:rPr>
                <w:rFonts w:eastAsia="Malgun Gothic"/>
                <w:bCs/>
                <w:noProof/>
                <w:sz w:val="20"/>
                <w:lang w:val="en-CA"/>
              </w:rPr>
              <w:tab/>
              <w:t>for( i = 0; i  &lt;= sps_max_sub_layers_minus1; i++ ) {</w:t>
            </w:r>
          </w:p>
        </w:tc>
        <w:tc>
          <w:tcPr>
            <w:tcW w:w="1157" w:type="dxa"/>
          </w:tcPr>
          <w:p w14:paraId="62BC20CE" w14:textId="77777777" w:rsidR="009B0EE5" w:rsidRPr="00456062" w:rsidRDefault="009B0EE5" w:rsidP="00C67F1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GB"/>
              </w:rPr>
            </w:pPr>
          </w:p>
        </w:tc>
      </w:tr>
      <w:tr w:rsidR="009B0EE5" w:rsidRPr="00CA6376" w14:paraId="054AFB72" w14:textId="77777777" w:rsidTr="00C67F16">
        <w:trPr>
          <w:cantSplit/>
          <w:jc w:val="center"/>
        </w:trPr>
        <w:tc>
          <w:tcPr>
            <w:tcW w:w="7920" w:type="dxa"/>
          </w:tcPr>
          <w:p w14:paraId="45CC7B8C" w14:textId="77777777" w:rsidR="009B0EE5" w:rsidRPr="00276EB8" w:rsidRDefault="009B0EE5" w:rsidP="00276EB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276EB8">
              <w:rPr>
                <w:rFonts w:eastAsia="Malgun Gothic"/>
                <w:b/>
                <w:bCs/>
                <w:noProof/>
                <w:sz w:val="20"/>
                <w:lang w:val="en-CA"/>
              </w:rPr>
              <w:tab/>
            </w:r>
            <w:r w:rsidRPr="00276EB8">
              <w:rPr>
                <w:rFonts w:eastAsia="Malgun Gothic"/>
                <w:b/>
                <w:bCs/>
                <w:noProof/>
                <w:sz w:val="20"/>
                <w:lang w:val="en-CA"/>
              </w:rPr>
              <w:tab/>
            </w:r>
            <w:r w:rsidRPr="00276EB8">
              <w:rPr>
                <w:rFonts w:eastAsia="Malgun Gothic"/>
                <w:b/>
                <w:bCs/>
                <w:noProof/>
                <w:sz w:val="20"/>
                <w:lang w:val="en-CA"/>
              </w:rPr>
              <w:tab/>
              <w:t>sub_layer_</w:t>
            </w:r>
            <w:r w:rsidRPr="00CA6376">
              <w:rPr>
                <w:rFonts w:eastAsia="Malgun Gothic"/>
                <w:b/>
                <w:bCs/>
                <w:noProof/>
                <w:sz w:val="20"/>
                <w:lang w:val="en-CA"/>
              </w:rPr>
              <w:t>num_units_in_</w:t>
            </w:r>
            <w:r>
              <w:rPr>
                <w:rFonts w:eastAsia="Malgun Gothic"/>
                <w:b/>
                <w:bCs/>
                <w:noProof/>
                <w:sz w:val="20"/>
                <w:lang w:val="en-CA"/>
              </w:rPr>
              <w:t>shutter_interval</w:t>
            </w:r>
            <w:r w:rsidRPr="00276EB8">
              <w:rPr>
                <w:rFonts w:eastAsia="Malgun Gothic"/>
                <w:b/>
                <w:bCs/>
                <w:noProof/>
                <w:sz w:val="20"/>
                <w:lang w:val="en-CA"/>
              </w:rPr>
              <w:t>[ i ]</w:t>
            </w:r>
          </w:p>
        </w:tc>
        <w:tc>
          <w:tcPr>
            <w:tcW w:w="1157" w:type="dxa"/>
          </w:tcPr>
          <w:p w14:paraId="50AC83D9" w14:textId="77777777" w:rsidR="009B0EE5" w:rsidRPr="00CA6376" w:rsidRDefault="009B0EE5" w:rsidP="00C67F1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GB"/>
              </w:rPr>
            </w:pPr>
            <w:r w:rsidRPr="00CA6376">
              <w:rPr>
                <w:rFonts w:eastAsia="Malgun Gothic"/>
                <w:bCs/>
                <w:sz w:val="20"/>
                <w:lang w:val="en-GB"/>
              </w:rPr>
              <w:t>u(32)</w:t>
            </w:r>
          </w:p>
        </w:tc>
      </w:tr>
      <w:tr w:rsidR="009B0EE5" w:rsidRPr="00CA6376" w14:paraId="0B4A8793" w14:textId="77777777" w:rsidTr="00C67F16">
        <w:trPr>
          <w:cantSplit/>
          <w:jc w:val="center"/>
        </w:trPr>
        <w:tc>
          <w:tcPr>
            <w:tcW w:w="7920" w:type="dxa"/>
          </w:tcPr>
          <w:p w14:paraId="289CEF33" w14:textId="77777777" w:rsidR="009B0EE5" w:rsidRPr="00276EB8" w:rsidRDefault="009B0EE5" w:rsidP="00276EB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276EB8">
              <w:rPr>
                <w:rFonts w:eastAsia="Malgun Gothic"/>
                <w:bCs/>
                <w:noProof/>
                <w:sz w:val="20"/>
                <w:lang w:val="en-CA"/>
              </w:rPr>
              <w:tab/>
            </w:r>
            <w:r w:rsidRPr="00276EB8">
              <w:rPr>
                <w:rFonts w:eastAsia="Malgun Gothic"/>
                <w:bCs/>
                <w:noProof/>
                <w:sz w:val="20"/>
                <w:lang w:val="en-CA"/>
              </w:rPr>
              <w:tab/>
              <w:t>}</w:t>
            </w:r>
          </w:p>
        </w:tc>
        <w:tc>
          <w:tcPr>
            <w:tcW w:w="1157" w:type="dxa"/>
          </w:tcPr>
          <w:p w14:paraId="27914681" w14:textId="77777777" w:rsidR="009B0EE5" w:rsidRPr="00CA6376" w:rsidRDefault="009B0EE5" w:rsidP="00C67F1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GB"/>
              </w:rPr>
            </w:pPr>
          </w:p>
        </w:tc>
      </w:tr>
      <w:tr w:rsidR="009B0EE5" w:rsidRPr="00CA6376" w14:paraId="4F5A91EF" w14:textId="77777777" w:rsidTr="00C67F16">
        <w:trPr>
          <w:cantSplit/>
          <w:jc w:val="center"/>
        </w:trPr>
        <w:tc>
          <w:tcPr>
            <w:tcW w:w="7920" w:type="dxa"/>
          </w:tcPr>
          <w:p w14:paraId="453FDB88" w14:textId="77777777" w:rsidR="009B0EE5" w:rsidRPr="00276EB8" w:rsidRDefault="009B0EE5" w:rsidP="00276EB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276EB8">
              <w:rPr>
                <w:rFonts w:eastAsia="Malgun Gothic"/>
                <w:bCs/>
                <w:noProof/>
                <w:sz w:val="20"/>
                <w:lang w:val="en-CA"/>
              </w:rPr>
              <w:t>}</w:t>
            </w:r>
          </w:p>
        </w:tc>
        <w:tc>
          <w:tcPr>
            <w:tcW w:w="1157" w:type="dxa"/>
          </w:tcPr>
          <w:p w14:paraId="3DD5D509" w14:textId="77777777" w:rsidR="009B0EE5" w:rsidRPr="00CA6376" w:rsidRDefault="009B0EE5" w:rsidP="00C67F16">
            <w:pPr>
              <w:keepNext/>
              <w:keepLines/>
              <w:spacing w:before="20" w:after="40"/>
              <w:jc w:val="center"/>
              <w:rPr>
                <w:b/>
              </w:rPr>
            </w:pPr>
          </w:p>
        </w:tc>
      </w:tr>
    </w:tbl>
    <w:p w14:paraId="609D6B98" w14:textId="77777777" w:rsidR="009B0EE5" w:rsidRDefault="009B0EE5" w:rsidP="009B0EE5">
      <w:pPr>
        <w:rPr>
          <w:rFonts w:eastAsia="SimSun"/>
          <w:b/>
          <w:noProof/>
          <w:sz w:val="20"/>
          <w:lang w:val="en-GB"/>
        </w:rPr>
      </w:pPr>
      <w:r>
        <w:rPr>
          <w:rFonts w:eastAsia="SimSun"/>
          <w:b/>
          <w:noProof/>
          <w:sz w:val="20"/>
          <w:lang w:val="en-GB"/>
        </w:rPr>
        <w:t>7</w:t>
      </w:r>
      <w:r w:rsidRPr="00524C75">
        <w:rPr>
          <w:rFonts w:eastAsia="SimSun"/>
          <w:b/>
          <w:noProof/>
          <w:sz w:val="20"/>
          <w:lang w:val="en-GB"/>
        </w:rPr>
        <w:t xml:space="preserve">.3.x </w:t>
      </w:r>
      <w:r>
        <w:rPr>
          <w:rFonts w:eastAsia="SimSun"/>
          <w:b/>
          <w:sz w:val="20"/>
          <w:lang w:val="en-GB"/>
        </w:rPr>
        <w:t>Shutter interval information</w:t>
      </w:r>
      <w:r w:rsidRPr="00524C75">
        <w:rPr>
          <w:rFonts w:eastAsia="SimSun"/>
          <w:b/>
          <w:noProof/>
          <w:sz w:val="20"/>
          <w:lang w:val="en-GB"/>
        </w:rPr>
        <w:t xml:space="preserve"> SEI messsage semantics</w:t>
      </w:r>
      <w:r>
        <w:rPr>
          <w:rFonts w:eastAsia="SimSun"/>
          <w:b/>
          <w:noProof/>
          <w:sz w:val="20"/>
          <w:lang w:val="en-GB"/>
        </w:rPr>
        <w:t xml:space="preserve"> (variant 2)</w:t>
      </w:r>
    </w:p>
    <w:p w14:paraId="12358408" w14:textId="77777777" w:rsidR="009B0EE5" w:rsidRPr="00CA6376" w:rsidRDefault="009B0EE5" w:rsidP="009B0EE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GB"/>
        </w:rPr>
      </w:pPr>
      <w:r w:rsidRPr="00CA6376">
        <w:rPr>
          <w:rFonts w:eastAsia="SimSun"/>
          <w:noProof/>
          <w:sz w:val="20"/>
          <w:lang w:val="en-GB"/>
        </w:rPr>
        <w:t xml:space="preserve">The </w:t>
      </w:r>
      <w:r>
        <w:rPr>
          <w:rFonts w:eastAsia="SimSun"/>
          <w:noProof/>
          <w:sz w:val="20"/>
          <w:lang w:val="en-GB"/>
        </w:rPr>
        <w:t>shutter interval information</w:t>
      </w:r>
      <w:r w:rsidRPr="00CA6376">
        <w:rPr>
          <w:rFonts w:eastAsia="SimSun"/>
          <w:noProof/>
          <w:sz w:val="20"/>
          <w:lang w:val="en-GB"/>
        </w:rPr>
        <w:t xml:space="preserve"> SEI message indicates the </w:t>
      </w:r>
      <w:r>
        <w:rPr>
          <w:rFonts w:eastAsia="SimSun"/>
          <w:noProof/>
          <w:sz w:val="20"/>
          <w:lang w:val="en-GB"/>
        </w:rPr>
        <w:t>shutter interval</w:t>
      </w:r>
      <w:r w:rsidRPr="00CA6376">
        <w:rPr>
          <w:rFonts w:eastAsia="SimSun"/>
          <w:noProof/>
          <w:sz w:val="20"/>
          <w:lang w:val="en-GB"/>
        </w:rPr>
        <w:t xml:space="preserve"> for the </w:t>
      </w:r>
      <w:r w:rsidRPr="00CA6376">
        <w:rPr>
          <w:rFonts w:eastAsia="SimSun"/>
          <w:sz w:val="20"/>
          <w:lang w:val="en-GB"/>
        </w:rPr>
        <w:t>associated video content prior to encoding and display – e.g., for camera-captured content, the amount of time that an image sensor was exposed to produce a picture.</w:t>
      </w:r>
    </w:p>
    <w:p w14:paraId="2A16EA45" w14:textId="77777777" w:rsidR="009B0EE5" w:rsidRPr="00CA6376" w:rsidRDefault="009B0EE5" w:rsidP="009B0EE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r>
        <w:rPr>
          <w:rFonts w:eastAsia="SimSun"/>
          <w:b/>
          <w:bCs/>
          <w:noProof/>
          <w:sz w:val="20"/>
          <w:lang w:val="en-CA"/>
        </w:rPr>
        <w:t>sii_</w:t>
      </w:r>
      <w:r w:rsidRPr="00CA6376">
        <w:rPr>
          <w:rFonts w:eastAsia="SimSun"/>
          <w:b/>
          <w:bCs/>
          <w:noProof/>
          <w:sz w:val="20"/>
          <w:lang w:val="en-CA"/>
        </w:rPr>
        <w:t>num_units_in_</w:t>
      </w:r>
      <w:r>
        <w:rPr>
          <w:rFonts w:eastAsia="SimSun"/>
          <w:b/>
          <w:bCs/>
          <w:noProof/>
          <w:sz w:val="20"/>
          <w:lang w:val="en-CA"/>
        </w:rPr>
        <w:t>shutter</w:t>
      </w:r>
      <w:r w:rsidRPr="00CA6376">
        <w:rPr>
          <w:rFonts w:eastAsia="SimSun"/>
          <w:noProof/>
          <w:sz w:val="20"/>
          <w:lang w:val="en-CA"/>
        </w:rPr>
        <w:t xml:space="preserve"> specifies the number of time units of a clock operating at the frequency </w:t>
      </w:r>
      <w:r>
        <w:rPr>
          <w:rFonts w:eastAsia="SimSun"/>
          <w:noProof/>
          <w:sz w:val="20"/>
          <w:lang w:val="en-CA"/>
        </w:rPr>
        <w:t>sii_</w:t>
      </w:r>
      <w:r w:rsidRPr="00CA6376">
        <w:rPr>
          <w:rFonts w:eastAsia="SimSun"/>
          <w:noProof/>
          <w:sz w:val="20"/>
          <w:lang w:val="en-CA"/>
        </w:rPr>
        <w:t xml:space="preserve">time_scale Hz that corresponds to one increment of an </w:t>
      </w:r>
      <w:r>
        <w:rPr>
          <w:rFonts w:eastAsia="SimSun"/>
          <w:noProof/>
          <w:sz w:val="20"/>
          <w:lang w:val="en-CA"/>
        </w:rPr>
        <w:t>shutter</w:t>
      </w:r>
      <w:r w:rsidRPr="00CA6376">
        <w:rPr>
          <w:rFonts w:eastAsia="SimSun"/>
          <w:noProof/>
          <w:sz w:val="20"/>
          <w:lang w:val="en-CA"/>
        </w:rPr>
        <w:t xml:space="preserve"> clock tick counter. </w:t>
      </w:r>
      <w:r>
        <w:rPr>
          <w:rFonts w:eastAsia="SimSun"/>
          <w:noProof/>
          <w:sz w:val="20"/>
          <w:lang w:val="en-CA"/>
        </w:rPr>
        <w:t>Shutter interval</w:t>
      </w:r>
      <w:r w:rsidRPr="00CA6376">
        <w:rPr>
          <w:rFonts w:eastAsia="SimSun"/>
          <w:noProof/>
          <w:sz w:val="20"/>
          <w:lang w:val="en-CA"/>
        </w:rPr>
        <w:t xml:space="preserve">, defined by variable </w:t>
      </w:r>
      <w:r>
        <w:rPr>
          <w:rFonts w:eastAsia="SimSun"/>
          <w:noProof/>
          <w:sz w:val="20"/>
          <w:lang w:val="en-CA"/>
        </w:rPr>
        <w:t>ShutterInterval</w:t>
      </w:r>
      <w:r w:rsidRPr="00CA6376">
        <w:rPr>
          <w:rFonts w:eastAsia="SimSun"/>
          <w:noProof/>
          <w:sz w:val="20"/>
          <w:lang w:val="en-CA"/>
        </w:rPr>
        <w:t xml:space="preserve">, in units of seconds, is equal to the quotient of </w:t>
      </w:r>
      <w:r>
        <w:rPr>
          <w:rFonts w:eastAsia="SimSun"/>
          <w:noProof/>
          <w:sz w:val="20"/>
          <w:lang w:val="en-CA"/>
        </w:rPr>
        <w:t>sii_</w:t>
      </w:r>
      <w:r w:rsidRPr="00CA6376">
        <w:rPr>
          <w:rFonts w:eastAsia="SimSun"/>
          <w:noProof/>
          <w:sz w:val="20"/>
          <w:lang w:val="en-CA"/>
        </w:rPr>
        <w:t>num_units_in_</w:t>
      </w:r>
      <w:r>
        <w:rPr>
          <w:rFonts w:eastAsia="SimSun"/>
          <w:noProof/>
          <w:sz w:val="20"/>
          <w:lang w:val="en-CA"/>
        </w:rPr>
        <w:t>shutter_interval</w:t>
      </w:r>
      <w:r w:rsidRPr="00CA6376">
        <w:rPr>
          <w:rFonts w:eastAsia="SimSun"/>
          <w:noProof/>
          <w:sz w:val="20"/>
          <w:lang w:val="en-CA"/>
        </w:rPr>
        <w:t xml:space="preserve"> divided by </w:t>
      </w:r>
      <w:r>
        <w:rPr>
          <w:rFonts w:eastAsia="SimSun"/>
          <w:noProof/>
          <w:sz w:val="20"/>
          <w:lang w:val="en-CA"/>
        </w:rPr>
        <w:t>sii_</w:t>
      </w:r>
      <w:r w:rsidRPr="00CA6376">
        <w:rPr>
          <w:rFonts w:eastAsia="SimSun"/>
          <w:noProof/>
          <w:sz w:val="20"/>
          <w:lang w:val="en-CA"/>
        </w:rPr>
        <w:t xml:space="preserve">time_scale. For example, when </w:t>
      </w:r>
      <w:r>
        <w:rPr>
          <w:rFonts w:eastAsia="SimSun"/>
          <w:noProof/>
          <w:sz w:val="20"/>
          <w:lang w:val="en-CA"/>
        </w:rPr>
        <w:t>ShutterInterval</w:t>
      </w:r>
      <w:r w:rsidRPr="00CA6376">
        <w:rPr>
          <w:rFonts w:eastAsia="SimSun"/>
          <w:noProof/>
          <w:sz w:val="20"/>
          <w:lang w:val="en-CA"/>
        </w:rPr>
        <w:t xml:space="preserve"> is equal to 0.04 seconds, </w:t>
      </w:r>
      <w:r>
        <w:rPr>
          <w:rFonts w:eastAsia="SimSun"/>
          <w:noProof/>
          <w:sz w:val="20"/>
          <w:lang w:val="en-CA"/>
        </w:rPr>
        <w:t>sii_</w:t>
      </w:r>
      <w:r w:rsidRPr="00CA6376">
        <w:rPr>
          <w:rFonts w:eastAsia="SimSun"/>
          <w:noProof/>
          <w:sz w:val="20"/>
          <w:lang w:val="en-CA"/>
        </w:rPr>
        <w:t xml:space="preserve">time_scale may be equal to 27 000 000 and </w:t>
      </w:r>
      <w:r>
        <w:rPr>
          <w:rFonts w:eastAsia="SimSun"/>
          <w:noProof/>
          <w:sz w:val="20"/>
          <w:lang w:val="en-CA"/>
        </w:rPr>
        <w:t>sii_</w:t>
      </w:r>
      <w:r w:rsidRPr="00CA6376">
        <w:rPr>
          <w:rFonts w:eastAsia="SimSun"/>
          <w:noProof/>
          <w:sz w:val="20"/>
          <w:lang w:val="en-CA"/>
        </w:rPr>
        <w:t>num_units_in_</w:t>
      </w:r>
      <w:r>
        <w:rPr>
          <w:rFonts w:eastAsia="SimSun"/>
          <w:noProof/>
          <w:sz w:val="20"/>
          <w:lang w:val="en-CA"/>
        </w:rPr>
        <w:t>shutter_interval</w:t>
      </w:r>
      <w:r w:rsidRPr="00CA6376">
        <w:rPr>
          <w:rFonts w:eastAsia="SimSun"/>
          <w:noProof/>
          <w:sz w:val="20"/>
          <w:lang w:val="en-CA"/>
        </w:rPr>
        <w:t xml:space="preserve"> may be equal to 1 080 000. </w:t>
      </w:r>
    </w:p>
    <w:p w14:paraId="4C2617DB" w14:textId="77777777" w:rsidR="009B0EE5" w:rsidRPr="00CA6376" w:rsidRDefault="009B0EE5" w:rsidP="009B0EE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Pr>
          <w:rFonts w:eastAsia="SimSun"/>
          <w:b/>
          <w:noProof/>
          <w:sz w:val="20"/>
          <w:lang w:val="en-CA"/>
        </w:rPr>
        <w:t>sii_</w:t>
      </w:r>
      <w:r w:rsidRPr="00CA6376">
        <w:rPr>
          <w:rFonts w:eastAsia="SimSun"/>
          <w:b/>
          <w:noProof/>
          <w:sz w:val="20"/>
          <w:lang w:val="en-CA"/>
        </w:rPr>
        <w:t>time_scale</w:t>
      </w:r>
      <w:r w:rsidRPr="00CA6376">
        <w:rPr>
          <w:rFonts w:eastAsia="SimSun"/>
          <w:noProof/>
          <w:sz w:val="20"/>
          <w:lang w:val="en-CA"/>
        </w:rPr>
        <w:t xml:space="preserve"> specifies the number of time units that pass in one second. </w:t>
      </w:r>
      <w:r w:rsidRPr="00CA6376">
        <w:rPr>
          <w:rFonts w:eastAsia="SimSun"/>
          <w:noProof/>
          <w:sz w:val="20"/>
          <w:lang w:val="en-GB"/>
        </w:rPr>
        <w:t xml:space="preserve">For example, a time coordinate system that measures time using a 27 MHz clock has a </w:t>
      </w:r>
      <w:r>
        <w:rPr>
          <w:rFonts w:eastAsia="SimSun"/>
          <w:noProof/>
          <w:sz w:val="20"/>
          <w:lang w:val="en-GB"/>
        </w:rPr>
        <w:t>sii_</w:t>
      </w:r>
      <w:r w:rsidRPr="00CA6376">
        <w:rPr>
          <w:rFonts w:eastAsia="SimSun"/>
          <w:noProof/>
          <w:sz w:val="20"/>
          <w:lang w:val="en-GB"/>
        </w:rPr>
        <w:t xml:space="preserve">time_scale of 27 000 000. </w:t>
      </w:r>
    </w:p>
    <w:p w14:paraId="6C6E0EA3" w14:textId="77777777" w:rsidR="009B0EE5" w:rsidRPr="00CA6376" w:rsidRDefault="009B0EE5" w:rsidP="009B0EE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CA6376">
        <w:rPr>
          <w:rFonts w:eastAsia="SimSun"/>
          <w:noProof/>
          <w:sz w:val="20"/>
          <w:lang w:val="en-GB"/>
        </w:rPr>
        <w:t xml:space="preserve">When the value of </w:t>
      </w:r>
      <w:r>
        <w:rPr>
          <w:rFonts w:eastAsia="SimSun"/>
          <w:noProof/>
          <w:sz w:val="20"/>
          <w:lang w:val="en-GB"/>
        </w:rPr>
        <w:t>sii_</w:t>
      </w:r>
      <w:r w:rsidRPr="00CA6376">
        <w:rPr>
          <w:rFonts w:eastAsia="SimSun"/>
          <w:noProof/>
          <w:sz w:val="20"/>
          <w:lang w:val="en-GB"/>
        </w:rPr>
        <w:t xml:space="preserve">time_scale is greater than 0, the value of </w:t>
      </w:r>
      <w:r>
        <w:rPr>
          <w:rFonts w:eastAsia="SimSun"/>
          <w:noProof/>
          <w:sz w:val="20"/>
          <w:lang w:val="en-GB"/>
        </w:rPr>
        <w:t>ShutterInterval</w:t>
      </w:r>
      <w:r w:rsidRPr="00CA6376">
        <w:rPr>
          <w:rFonts w:eastAsia="SimSun"/>
          <w:noProof/>
          <w:sz w:val="20"/>
          <w:lang w:val="en-GB"/>
        </w:rPr>
        <w:t xml:space="preserve"> is specified by:</w:t>
      </w:r>
    </w:p>
    <w:p w14:paraId="55347A80" w14:textId="77777777" w:rsidR="009B0EE5" w:rsidRPr="00CA6376" w:rsidRDefault="009B0EE5" w:rsidP="009B0EE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540"/>
        <w:rPr>
          <w:rFonts w:eastAsia="SimSun"/>
          <w:noProof/>
          <w:sz w:val="20"/>
          <w:lang w:val="en-GB"/>
        </w:rPr>
      </w:pPr>
      <w:r>
        <w:rPr>
          <w:rFonts w:eastAsia="SimSun"/>
          <w:noProof/>
          <w:sz w:val="20"/>
          <w:lang w:val="en-GB"/>
        </w:rPr>
        <w:t>ShutterInterval</w:t>
      </w:r>
      <w:r w:rsidRPr="00CA6376">
        <w:rPr>
          <w:rFonts w:eastAsia="SimSun"/>
          <w:noProof/>
          <w:sz w:val="20"/>
          <w:lang w:val="en-GB"/>
        </w:rPr>
        <w:t xml:space="preserve"> = </w:t>
      </w:r>
      <w:r>
        <w:rPr>
          <w:rFonts w:eastAsia="SimSun"/>
          <w:noProof/>
          <w:sz w:val="20"/>
          <w:lang w:val="en-GB"/>
        </w:rPr>
        <w:t>sii_</w:t>
      </w:r>
      <w:r w:rsidRPr="00CA6376">
        <w:rPr>
          <w:rFonts w:eastAsia="SimSun"/>
          <w:noProof/>
          <w:sz w:val="20"/>
          <w:lang w:val="en-GB"/>
        </w:rPr>
        <w:t>num_units_in_</w:t>
      </w:r>
      <w:r>
        <w:rPr>
          <w:rFonts w:eastAsia="SimSun"/>
          <w:noProof/>
          <w:sz w:val="20"/>
          <w:lang w:val="en-GB"/>
        </w:rPr>
        <w:t>shutter</w:t>
      </w:r>
      <w:r>
        <w:rPr>
          <w:rFonts w:eastAsia="SimSun"/>
          <w:noProof/>
          <w:sz w:val="20"/>
          <w:lang w:val="en-CA"/>
        </w:rPr>
        <w:t>_interval</w:t>
      </w:r>
      <w:r w:rsidRPr="00CA6376">
        <w:rPr>
          <w:rFonts w:eastAsia="SimSun"/>
          <w:noProof/>
          <w:sz w:val="20"/>
          <w:lang w:val="en-GB"/>
        </w:rPr>
        <w:t xml:space="preserve"> ÷ </w:t>
      </w:r>
      <w:r>
        <w:rPr>
          <w:rFonts w:eastAsia="SimSun"/>
          <w:noProof/>
          <w:sz w:val="20"/>
          <w:lang w:val="en-GB"/>
        </w:rPr>
        <w:t>sii_</w:t>
      </w:r>
      <w:r w:rsidRPr="00CA6376">
        <w:rPr>
          <w:rFonts w:eastAsia="SimSun"/>
          <w:noProof/>
          <w:sz w:val="20"/>
          <w:lang w:val="en-GB"/>
        </w:rPr>
        <w:t>time_scale</w:t>
      </w:r>
    </w:p>
    <w:p w14:paraId="594C60EE" w14:textId="77777777" w:rsidR="009B0EE5" w:rsidRPr="00CA6376" w:rsidRDefault="009B0EE5" w:rsidP="009B0EE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CA6376">
        <w:rPr>
          <w:rFonts w:eastAsia="SimSun"/>
          <w:noProof/>
          <w:sz w:val="20"/>
          <w:lang w:val="en-GB"/>
        </w:rPr>
        <w:t xml:space="preserve">Otherwise (the value of </w:t>
      </w:r>
      <w:r>
        <w:rPr>
          <w:rFonts w:eastAsia="SimSun"/>
          <w:noProof/>
          <w:sz w:val="20"/>
          <w:lang w:val="en-GB"/>
        </w:rPr>
        <w:t>sii_</w:t>
      </w:r>
      <w:r w:rsidRPr="00CA6376">
        <w:rPr>
          <w:rFonts w:eastAsia="SimSun"/>
          <w:noProof/>
          <w:sz w:val="20"/>
          <w:lang w:val="en-GB"/>
        </w:rPr>
        <w:t xml:space="preserve">time_scale is equal to 0), </w:t>
      </w:r>
      <w:r>
        <w:rPr>
          <w:rFonts w:eastAsia="SimSun"/>
          <w:noProof/>
          <w:sz w:val="20"/>
          <w:lang w:val="en-GB"/>
        </w:rPr>
        <w:t>ShutterInterval</w:t>
      </w:r>
      <w:r w:rsidRPr="00CA6376">
        <w:rPr>
          <w:rFonts w:eastAsia="SimSun"/>
          <w:noProof/>
          <w:sz w:val="20"/>
          <w:lang w:val="en-GB"/>
        </w:rPr>
        <w:t xml:space="preserve"> should be interpreted as unknown or unspecified.</w:t>
      </w:r>
    </w:p>
    <w:p w14:paraId="622F81E5" w14:textId="01E95237" w:rsidR="009B0EE5" w:rsidRPr="00CA6376" w:rsidRDefault="009B0EE5" w:rsidP="009B0EE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4"/>
        <w:rPr>
          <w:rFonts w:eastAsia="SimSun"/>
          <w:sz w:val="18"/>
          <w:lang w:val="en-GB"/>
        </w:rPr>
      </w:pPr>
      <w:r w:rsidRPr="00CA6376">
        <w:rPr>
          <w:rFonts w:eastAsia="SimSun"/>
          <w:sz w:val="18"/>
          <w:lang w:val="en-GB"/>
        </w:rPr>
        <w:t xml:space="preserve">NOTE – A value of </w:t>
      </w:r>
      <w:r>
        <w:rPr>
          <w:rFonts w:eastAsia="SimSun"/>
          <w:sz w:val="18"/>
          <w:lang w:val="en-GB"/>
        </w:rPr>
        <w:t>ShutterInterval</w:t>
      </w:r>
      <w:r w:rsidRPr="00CA6376">
        <w:rPr>
          <w:rFonts w:eastAsia="SimSun"/>
          <w:sz w:val="18"/>
          <w:lang w:val="en-GB"/>
        </w:rPr>
        <w:t xml:space="preserve"> equal to 0 may indicate that the associated video content contain screen capture content, computer generated content, or other non-camera-capture content.</w:t>
      </w:r>
    </w:p>
    <w:p w14:paraId="5788EFB8" w14:textId="77777777" w:rsidR="00456062" w:rsidRPr="002C19EA" w:rsidRDefault="00456062" w:rsidP="00456062">
      <w:pPr>
        <w:rPr>
          <w:ins w:id="41" w:author="sean" w:date="2019-10-05T15:13:00Z"/>
          <w:sz w:val="20"/>
          <w:lang w:val="en-CA"/>
        </w:rPr>
      </w:pPr>
      <w:ins w:id="42" w:author="sean" w:date="2019-10-05T15:13:00Z">
        <w:r w:rsidRPr="002C19EA">
          <w:rPr>
            <w:b/>
            <w:sz w:val="20"/>
            <w:lang w:val="en-CA"/>
          </w:rPr>
          <w:t>sii_max_sub_layers_minus1</w:t>
        </w:r>
        <w:r w:rsidRPr="002C19EA">
          <w:rPr>
            <w:sz w:val="20"/>
            <w:lang w:val="en-CA"/>
          </w:rPr>
          <w:t xml:space="preserve"> plus 1 specifies the maximum number of temporal sub-layers that may be present in each CVS referring to the SPS. The value of sii_max_sub_layers_minus1 shall be in the range of 0 to 6, inclusive. </w:t>
        </w:r>
      </w:ins>
    </w:p>
    <w:p w14:paraId="3B614D3F" w14:textId="308B3277" w:rsidR="00456062" w:rsidRPr="00083B28" w:rsidRDefault="00456062" w:rsidP="00456062">
      <w:pPr>
        <w:rPr>
          <w:ins w:id="43" w:author="sean" w:date="2019-10-05T15:13:00Z"/>
          <w:sz w:val="20"/>
          <w:lang w:val="en-CA"/>
        </w:rPr>
      </w:pPr>
      <w:ins w:id="44" w:author="sean" w:date="2019-10-05T15:13:00Z">
        <w:r w:rsidRPr="00083B28">
          <w:rPr>
            <w:sz w:val="20"/>
            <w:lang w:val="en-CA"/>
          </w:rPr>
          <w:t xml:space="preserve">It is a requirement of bitstream conformance that the value of sii_max_sub_layers_minus1 in the shutter interval SEI message </w:t>
        </w:r>
      </w:ins>
      <w:ins w:id="45" w:author="Sean" w:date="2019-10-05T17:30:00Z">
        <w:r w:rsidR="00670C32">
          <w:rPr>
            <w:sz w:val="20"/>
            <w:lang w:val="en-CA"/>
          </w:rPr>
          <w:t>shall be</w:t>
        </w:r>
      </w:ins>
      <w:ins w:id="46" w:author="sean" w:date="2019-10-05T15:13:00Z">
        <w:del w:id="47" w:author="Sean" w:date="2019-10-05T17:30:00Z">
          <w:r w:rsidRPr="00083B28" w:rsidDel="00670C32">
            <w:rPr>
              <w:sz w:val="20"/>
              <w:lang w:val="en-CA"/>
            </w:rPr>
            <w:delText>is</w:delText>
          </w:r>
        </w:del>
        <w:bookmarkStart w:id="48" w:name="_GoBack"/>
        <w:bookmarkEnd w:id="48"/>
        <w:r w:rsidRPr="00083B28">
          <w:rPr>
            <w:sz w:val="20"/>
            <w:lang w:val="en-CA"/>
          </w:rPr>
          <w:t xml:space="preserve"> equal to the value of sps_max_sub_layers_minus1 in the SPS.</w:t>
        </w:r>
      </w:ins>
    </w:p>
    <w:p w14:paraId="672F8924" w14:textId="77777777" w:rsidR="009B0EE5" w:rsidRPr="00CA6376" w:rsidRDefault="009B0EE5" w:rsidP="009B0EE5">
      <w:pPr>
        <w:rPr>
          <w:lang w:val="en-GB"/>
        </w:rPr>
      </w:pPr>
      <w:r w:rsidRPr="00276EB8">
        <w:rPr>
          <w:rFonts w:eastAsia="SimSun"/>
          <w:b/>
          <w:noProof/>
          <w:sz w:val="20"/>
          <w:lang w:val="en-GB"/>
        </w:rPr>
        <w:t>fixed_</w:t>
      </w:r>
      <w:r w:rsidRPr="00276EB8">
        <w:rPr>
          <w:rFonts w:eastAsia="SimSun"/>
          <w:b/>
          <w:bCs/>
          <w:noProof/>
          <w:sz w:val="20"/>
        </w:rPr>
        <w:t>shutter_interval</w:t>
      </w:r>
      <w:r w:rsidRPr="00276EB8">
        <w:rPr>
          <w:rFonts w:eastAsia="SimSun"/>
          <w:b/>
          <w:noProof/>
          <w:sz w:val="20"/>
          <w:lang w:val="en-GB"/>
        </w:rPr>
        <w:t xml:space="preserve">_within_cvs_flag </w:t>
      </w:r>
      <w:r w:rsidRPr="00276EB8">
        <w:rPr>
          <w:rFonts w:eastAsia="SimSun"/>
          <w:noProof/>
          <w:sz w:val="20"/>
          <w:lang w:val="en-GB"/>
        </w:rPr>
        <w:t xml:space="preserve">equal to 1 specifies that the value of ShutterInterval is the same for all temporal sub-layers in the CVS. </w:t>
      </w:r>
      <w:r w:rsidRPr="00276EB8">
        <w:rPr>
          <w:rFonts w:eastAsia="SimSun"/>
          <w:sz w:val="20"/>
          <w:lang w:val="en-GB"/>
        </w:rPr>
        <w:t>fixed_</w:t>
      </w:r>
      <w:r w:rsidRPr="00276EB8">
        <w:rPr>
          <w:rFonts w:eastAsia="SimSun"/>
          <w:sz w:val="20"/>
        </w:rPr>
        <w:t>shutter_interval</w:t>
      </w:r>
      <w:r w:rsidRPr="00276EB8">
        <w:rPr>
          <w:rFonts w:eastAsia="SimSun"/>
          <w:sz w:val="20"/>
          <w:lang w:val="en-GB"/>
        </w:rPr>
        <w:t>_within_cvs</w:t>
      </w:r>
      <w:r w:rsidRPr="00CA6376">
        <w:rPr>
          <w:rFonts w:eastAsia="SimSun"/>
          <w:sz w:val="20"/>
          <w:lang w:val="en-GB"/>
        </w:rPr>
        <w:t>_flag</w:t>
      </w:r>
      <w:r w:rsidRPr="00CA6376">
        <w:rPr>
          <w:rFonts w:eastAsia="SimSun"/>
          <w:b/>
          <w:noProof/>
          <w:sz w:val="20"/>
          <w:lang w:val="en-GB"/>
        </w:rPr>
        <w:t xml:space="preserve"> </w:t>
      </w:r>
      <w:r w:rsidRPr="00CA6376">
        <w:rPr>
          <w:rFonts w:eastAsia="SimSun"/>
          <w:noProof/>
          <w:sz w:val="20"/>
          <w:lang w:val="en-GB"/>
        </w:rPr>
        <w:t xml:space="preserve">equal to 0 specifies that value of </w:t>
      </w:r>
      <w:r>
        <w:rPr>
          <w:rFonts w:eastAsia="SimSun"/>
          <w:noProof/>
          <w:sz w:val="20"/>
          <w:lang w:val="en-GB"/>
        </w:rPr>
        <w:t>ShutterInterval</w:t>
      </w:r>
      <w:r w:rsidRPr="00CA6376">
        <w:rPr>
          <w:rFonts w:eastAsia="SimSun"/>
          <w:noProof/>
          <w:sz w:val="20"/>
          <w:lang w:val="en-GB"/>
        </w:rPr>
        <w:t xml:space="preserve"> may not be the same for all temporal sub-layers in the CVS. </w:t>
      </w:r>
    </w:p>
    <w:p w14:paraId="25AD1933" w14:textId="77777777" w:rsidR="009B0EE5" w:rsidRPr="00CA6376" w:rsidRDefault="009B0EE5" w:rsidP="009B0EE5">
      <w:pPr>
        <w:rPr>
          <w:rFonts w:eastAsia="SimSun"/>
          <w:bCs/>
          <w:noProof/>
          <w:sz w:val="20"/>
        </w:rPr>
      </w:pPr>
      <w:r w:rsidRPr="00CA6376">
        <w:rPr>
          <w:rFonts w:eastAsia="SimSun"/>
          <w:b/>
          <w:noProof/>
          <w:sz w:val="20"/>
          <w:lang w:val="en-GB"/>
        </w:rPr>
        <w:t>sub_layer_</w:t>
      </w:r>
      <w:r w:rsidRPr="00CA6376">
        <w:rPr>
          <w:rFonts w:eastAsia="SimSun"/>
          <w:b/>
          <w:bCs/>
          <w:noProof/>
          <w:sz w:val="20"/>
          <w:lang w:val="en-CA"/>
        </w:rPr>
        <w:t>num_units_in_</w:t>
      </w:r>
      <w:r>
        <w:rPr>
          <w:rFonts w:eastAsia="SimSun"/>
          <w:b/>
          <w:bCs/>
          <w:noProof/>
          <w:sz w:val="20"/>
          <w:lang w:val="en-CA"/>
        </w:rPr>
        <w:t>shutter</w:t>
      </w:r>
      <w:r w:rsidRPr="00B955AC">
        <w:rPr>
          <w:rFonts w:eastAsia="SimSun"/>
          <w:b/>
          <w:noProof/>
          <w:sz w:val="20"/>
          <w:lang w:val="en-CA"/>
        </w:rPr>
        <w:t>_interval</w:t>
      </w:r>
      <w:r w:rsidRPr="00CA6376">
        <w:rPr>
          <w:rFonts w:eastAsia="SimSun"/>
          <w:b/>
          <w:noProof/>
          <w:sz w:val="20"/>
          <w:lang w:val="en-GB"/>
        </w:rPr>
        <w:t>[ i ]</w:t>
      </w:r>
      <w:r w:rsidRPr="00CA6376">
        <w:rPr>
          <w:rFonts w:eastAsia="SimSun"/>
          <w:b/>
          <w:bCs/>
          <w:noProof/>
          <w:sz w:val="20"/>
        </w:rPr>
        <w:t xml:space="preserve"> </w:t>
      </w:r>
      <w:r w:rsidRPr="00CA6376">
        <w:rPr>
          <w:rFonts w:eastAsia="SimSun"/>
          <w:noProof/>
          <w:sz w:val="20"/>
          <w:lang w:val="en-CA"/>
        </w:rPr>
        <w:t xml:space="preserve">specifies the number of time units of a clock operating at the frequency </w:t>
      </w:r>
      <w:r>
        <w:rPr>
          <w:rFonts w:eastAsia="SimSun"/>
          <w:noProof/>
          <w:sz w:val="20"/>
          <w:lang w:val="en-CA"/>
        </w:rPr>
        <w:t>sii_</w:t>
      </w:r>
      <w:r w:rsidRPr="00CA6376">
        <w:rPr>
          <w:rFonts w:eastAsia="SimSun"/>
          <w:noProof/>
          <w:sz w:val="20"/>
          <w:lang w:val="en-CA"/>
        </w:rPr>
        <w:t xml:space="preserve">time_scale Hz that corresponds to one increment of an </w:t>
      </w:r>
      <w:r>
        <w:rPr>
          <w:rFonts w:eastAsia="SimSun"/>
          <w:noProof/>
          <w:sz w:val="20"/>
          <w:lang w:val="en-CA"/>
        </w:rPr>
        <w:t>shutter</w:t>
      </w:r>
      <w:r w:rsidRPr="00CA6376">
        <w:rPr>
          <w:rFonts w:eastAsia="SimSun"/>
          <w:noProof/>
          <w:sz w:val="20"/>
          <w:lang w:val="en-CA"/>
        </w:rPr>
        <w:t xml:space="preserve"> clock tick counter. </w:t>
      </w:r>
      <w:r w:rsidRPr="00CA6376">
        <w:rPr>
          <w:rFonts w:eastAsia="SimSun"/>
          <w:bCs/>
          <w:noProof/>
          <w:sz w:val="20"/>
        </w:rPr>
        <w:t xml:space="preserve">Sub layer </w:t>
      </w:r>
      <w:r>
        <w:rPr>
          <w:rFonts w:eastAsia="SimSun"/>
          <w:bCs/>
          <w:noProof/>
          <w:sz w:val="20"/>
        </w:rPr>
        <w:t>shutter interval</w:t>
      </w:r>
      <w:r w:rsidRPr="00CA6376">
        <w:rPr>
          <w:rFonts w:eastAsia="SimSun"/>
          <w:bCs/>
          <w:noProof/>
          <w:sz w:val="20"/>
        </w:rPr>
        <w:t>, defined by variable subLayer</w:t>
      </w:r>
      <w:r>
        <w:rPr>
          <w:rFonts w:eastAsia="SimSun"/>
          <w:bCs/>
          <w:noProof/>
          <w:sz w:val="20"/>
        </w:rPr>
        <w:t>ShutterInterval</w:t>
      </w:r>
      <w:r w:rsidRPr="00CA6376">
        <w:rPr>
          <w:rFonts w:eastAsia="SimSun"/>
          <w:bCs/>
          <w:noProof/>
          <w:sz w:val="20"/>
        </w:rPr>
        <w:t xml:space="preserve">[ i ], in units of seconds, </w:t>
      </w:r>
      <w:r w:rsidRPr="00CA6376">
        <w:rPr>
          <w:rFonts w:eastAsia="SimSun"/>
          <w:bCs/>
          <w:noProof/>
          <w:sz w:val="20"/>
          <w:lang w:val="en-GB"/>
        </w:rPr>
        <w:t xml:space="preserve">when HighestTid is equal to i, </w:t>
      </w:r>
      <w:r w:rsidRPr="00CA6376">
        <w:rPr>
          <w:rFonts w:eastAsia="SimSun"/>
          <w:noProof/>
          <w:sz w:val="20"/>
          <w:lang w:val="en-CA"/>
        </w:rPr>
        <w:t>is equal to the quotient of sub_layer_num_units_in_</w:t>
      </w:r>
      <w:r>
        <w:rPr>
          <w:rFonts w:eastAsia="SimSun"/>
          <w:noProof/>
          <w:sz w:val="20"/>
          <w:lang w:val="en-CA"/>
        </w:rPr>
        <w:t>shutter_interval</w:t>
      </w:r>
      <w:r w:rsidRPr="00CA6376">
        <w:rPr>
          <w:rFonts w:eastAsia="SimSun"/>
          <w:bCs/>
          <w:noProof/>
          <w:sz w:val="20"/>
        </w:rPr>
        <w:t>[ i ]</w:t>
      </w:r>
      <w:r w:rsidRPr="00CA6376">
        <w:rPr>
          <w:rFonts w:eastAsia="SimSun"/>
          <w:noProof/>
          <w:sz w:val="20"/>
          <w:lang w:val="en-CA"/>
        </w:rPr>
        <w:t xml:space="preserve"> divided by </w:t>
      </w:r>
      <w:r>
        <w:rPr>
          <w:rFonts w:eastAsia="SimSun"/>
          <w:noProof/>
          <w:sz w:val="20"/>
          <w:lang w:val="en-CA"/>
        </w:rPr>
        <w:t>sii_</w:t>
      </w:r>
      <w:r w:rsidRPr="00CA6376">
        <w:rPr>
          <w:rFonts w:eastAsia="SimSun"/>
          <w:noProof/>
          <w:sz w:val="20"/>
          <w:lang w:val="en-CA"/>
        </w:rPr>
        <w:t>time_scale.</w:t>
      </w:r>
      <w:r w:rsidRPr="00CA6376">
        <w:rPr>
          <w:rFonts w:eastAsia="SimSun"/>
          <w:bCs/>
          <w:noProof/>
          <w:sz w:val="20"/>
        </w:rPr>
        <w:t xml:space="preserve"> </w:t>
      </w:r>
    </w:p>
    <w:p w14:paraId="7CAC7B50" w14:textId="77777777" w:rsidR="009B0EE5" w:rsidRPr="00CA6376" w:rsidRDefault="009B0EE5" w:rsidP="009B0EE5">
      <w:pPr>
        <w:rPr>
          <w:rFonts w:eastAsia="SimSun"/>
          <w:noProof/>
          <w:sz w:val="20"/>
          <w:lang w:val="en-GB"/>
        </w:rPr>
      </w:pPr>
      <w:r w:rsidRPr="00CA6376">
        <w:rPr>
          <w:rFonts w:eastAsia="SimSun"/>
          <w:noProof/>
          <w:sz w:val="20"/>
          <w:lang w:val="en-GB"/>
        </w:rPr>
        <w:t>When</w:t>
      </w:r>
      <w:r>
        <w:rPr>
          <w:rFonts w:eastAsia="SimSun"/>
          <w:noProof/>
          <w:sz w:val="20"/>
          <w:lang w:val="en-GB"/>
        </w:rPr>
        <w:t xml:space="preserve"> </w:t>
      </w:r>
      <w:r>
        <w:rPr>
          <w:rFonts w:eastAsia="SimSun"/>
          <w:bCs/>
          <w:noProof/>
          <w:sz w:val="20"/>
        </w:rPr>
        <w:t xml:space="preserve">the value of fixed_shutter_interval_within_cvs_flag is equal to 0 and </w:t>
      </w:r>
      <w:r w:rsidRPr="00CA6376">
        <w:rPr>
          <w:rFonts w:eastAsia="SimSun"/>
          <w:noProof/>
          <w:sz w:val="20"/>
          <w:lang w:val="en-GB"/>
        </w:rPr>
        <w:t xml:space="preserve">the value of </w:t>
      </w:r>
      <w:r>
        <w:rPr>
          <w:rFonts w:eastAsia="SimSun"/>
          <w:noProof/>
          <w:sz w:val="20"/>
          <w:lang w:val="en-GB"/>
        </w:rPr>
        <w:t>sii_</w:t>
      </w:r>
      <w:r w:rsidRPr="00CA6376">
        <w:rPr>
          <w:rFonts w:eastAsia="SimSun"/>
          <w:noProof/>
          <w:sz w:val="20"/>
          <w:lang w:val="en-GB"/>
        </w:rPr>
        <w:t>time_scale is greater than 0, the value of subLayer</w:t>
      </w:r>
      <w:r>
        <w:rPr>
          <w:rFonts w:eastAsia="SimSun"/>
          <w:noProof/>
          <w:sz w:val="20"/>
          <w:lang w:val="en-GB"/>
        </w:rPr>
        <w:t>ShutterInterval</w:t>
      </w:r>
      <w:r w:rsidRPr="00CA6376">
        <w:rPr>
          <w:rFonts w:eastAsia="SimSun"/>
          <w:bCs/>
          <w:noProof/>
          <w:sz w:val="20"/>
        </w:rPr>
        <w:t>[ i ]</w:t>
      </w:r>
      <w:r w:rsidRPr="00CA6376">
        <w:rPr>
          <w:rFonts w:eastAsia="SimSun"/>
          <w:noProof/>
          <w:sz w:val="20"/>
          <w:lang w:val="en-GB"/>
        </w:rPr>
        <w:t xml:space="preserve"> is specified by:</w:t>
      </w:r>
    </w:p>
    <w:p w14:paraId="00039857" w14:textId="77777777" w:rsidR="009B0EE5" w:rsidRPr="00CA6376" w:rsidRDefault="009B0EE5" w:rsidP="009B0EE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540"/>
        <w:rPr>
          <w:rFonts w:eastAsia="SimSun"/>
          <w:noProof/>
          <w:sz w:val="20"/>
          <w:lang w:val="en-GB"/>
        </w:rPr>
      </w:pPr>
      <w:r w:rsidRPr="00CA6376">
        <w:rPr>
          <w:rFonts w:eastAsia="SimSun"/>
          <w:noProof/>
          <w:sz w:val="20"/>
          <w:lang w:val="en-GB"/>
        </w:rPr>
        <w:t>subLayer</w:t>
      </w:r>
      <w:r>
        <w:rPr>
          <w:rFonts w:eastAsia="SimSun"/>
          <w:noProof/>
          <w:sz w:val="20"/>
          <w:lang w:val="en-GB"/>
        </w:rPr>
        <w:t>ShutterInterval</w:t>
      </w:r>
      <w:r w:rsidRPr="00CA6376">
        <w:rPr>
          <w:rFonts w:eastAsia="SimSun"/>
          <w:bCs/>
          <w:noProof/>
          <w:sz w:val="20"/>
        </w:rPr>
        <w:t>[ i ]</w:t>
      </w:r>
      <w:r w:rsidRPr="00CA6376">
        <w:rPr>
          <w:rFonts w:eastAsia="SimSun"/>
          <w:noProof/>
          <w:sz w:val="20"/>
          <w:lang w:val="en-GB"/>
        </w:rPr>
        <w:t xml:space="preserve"> = sub_layer_num_units_in_</w:t>
      </w:r>
      <w:r>
        <w:rPr>
          <w:rFonts w:eastAsia="SimSun"/>
          <w:noProof/>
          <w:sz w:val="20"/>
          <w:lang w:val="en-GB"/>
        </w:rPr>
        <w:t>shutter</w:t>
      </w:r>
      <w:r>
        <w:rPr>
          <w:rFonts w:eastAsia="SimSun"/>
          <w:noProof/>
          <w:sz w:val="20"/>
          <w:lang w:val="en-CA"/>
        </w:rPr>
        <w:t>_interval</w:t>
      </w:r>
      <w:r w:rsidRPr="00CA6376">
        <w:rPr>
          <w:rFonts w:eastAsia="SimSun"/>
          <w:bCs/>
          <w:noProof/>
          <w:sz w:val="20"/>
        </w:rPr>
        <w:t>[ i ]</w:t>
      </w:r>
      <w:r w:rsidRPr="00CA6376">
        <w:rPr>
          <w:rFonts w:eastAsia="SimSun"/>
          <w:noProof/>
          <w:sz w:val="20"/>
          <w:lang w:val="en-GB"/>
        </w:rPr>
        <w:t xml:space="preserve"> ÷ </w:t>
      </w:r>
      <w:r>
        <w:rPr>
          <w:rFonts w:eastAsia="SimSun"/>
          <w:noProof/>
          <w:sz w:val="20"/>
          <w:lang w:val="en-GB"/>
        </w:rPr>
        <w:t>sii_</w:t>
      </w:r>
      <w:r w:rsidRPr="00CA6376">
        <w:rPr>
          <w:rFonts w:eastAsia="SimSun"/>
          <w:noProof/>
          <w:sz w:val="20"/>
          <w:lang w:val="en-GB"/>
        </w:rPr>
        <w:t>time_scale</w:t>
      </w:r>
    </w:p>
    <w:p w14:paraId="24F7E0DA" w14:textId="77777777" w:rsidR="009B0EE5" w:rsidRPr="006D163E" w:rsidRDefault="009B0EE5" w:rsidP="009B0EE5">
      <w:pPr>
        <w:rPr>
          <w:rFonts w:eastAsia="SimSun"/>
          <w:noProof/>
          <w:sz w:val="20"/>
          <w:lang w:val="en-GB"/>
        </w:rPr>
      </w:pPr>
      <w:r w:rsidRPr="00CA6376">
        <w:rPr>
          <w:rFonts w:eastAsia="SimSun"/>
          <w:noProof/>
          <w:sz w:val="20"/>
          <w:lang w:val="en-GB"/>
        </w:rPr>
        <w:lastRenderedPageBreak/>
        <w:t xml:space="preserve">Otherwise (the value of </w:t>
      </w:r>
      <w:r>
        <w:rPr>
          <w:rFonts w:eastAsia="SimSun"/>
          <w:noProof/>
          <w:sz w:val="20"/>
          <w:lang w:val="en-GB"/>
        </w:rPr>
        <w:t>sii_</w:t>
      </w:r>
      <w:r w:rsidRPr="00CA6376">
        <w:rPr>
          <w:rFonts w:eastAsia="SimSun"/>
          <w:noProof/>
          <w:sz w:val="20"/>
          <w:lang w:val="en-GB"/>
        </w:rPr>
        <w:t>time_scale is equal to 0), subLayer</w:t>
      </w:r>
      <w:r>
        <w:rPr>
          <w:rFonts w:eastAsia="SimSun"/>
          <w:noProof/>
          <w:sz w:val="20"/>
          <w:lang w:val="en-GB"/>
        </w:rPr>
        <w:t>ShutterInterval</w:t>
      </w:r>
      <w:r w:rsidRPr="00CA6376">
        <w:rPr>
          <w:rFonts w:eastAsia="SimSun"/>
          <w:bCs/>
          <w:noProof/>
          <w:sz w:val="20"/>
        </w:rPr>
        <w:t>[ i ]</w:t>
      </w:r>
      <w:r w:rsidRPr="00CA6376">
        <w:rPr>
          <w:rFonts w:eastAsia="SimSun"/>
          <w:noProof/>
          <w:sz w:val="20"/>
          <w:lang w:val="en-GB"/>
        </w:rPr>
        <w:t xml:space="preserve"> should be interpreted as unknown or unspecified.</w:t>
      </w:r>
      <w:r>
        <w:rPr>
          <w:rFonts w:eastAsia="SimSun"/>
          <w:noProof/>
          <w:sz w:val="20"/>
          <w:lang w:val="en-GB"/>
        </w:rPr>
        <w:t xml:space="preserve"> </w:t>
      </w:r>
      <w:r w:rsidRPr="006D163E">
        <w:rPr>
          <w:rFonts w:eastAsia="SimSun"/>
          <w:noProof/>
          <w:sz w:val="20"/>
          <w:lang w:val="en-GB"/>
        </w:rPr>
        <w:t>When the</w:t>
      </w:r>
      <w:r>
        <w:rPr>
          <w:rFonts w:eastAsia="SimSun"/>
          <w:noProof/>
          <w:sz w:val="20"/>
          <w:lang w:val="en-GB"/>
        </w:rPr>
        <w:t xml:space="preserve"> value of</w:t>
      </w:r>
      <w:r w:rsidRPr="006D163E">
        <w:rPr>
          <w:rFonts w:eastAsia="SimSun"/>
          <w:noProof/>
          <w:sz w:val="20"/>
          <w:lang w:val="en-GB"/>
        </w:rPr>
        <w:t xml:space="preserve"> fixed_shutter_interval_within_cvs_flag </w:t>
      </w:r>
      <w:r>
        <w:rPr>
          <w:rFonts w:eastAsia="SimSun"/>
          <w:noProof/>
          <w:sz w:val="20"/>
          <w:lang w:val="en-GB"/>
        </w:rPr>
        <w:t xml:space="preserve">is not </w:t>
      </w:r>
      <w:r w:rsidRPr="006D163E">
        <w:rPr>
          <w:rFonts w:eastAsia="SimSun"/>
          <w:noProof/>
          <w:sz w:val="20"/>
          <w:lang w:val="en-GB"/>
        </w:rPr>
        <w:t xml:space="preserve">equal to </w:t>
      </w:r>
      <w:r>
        <w:rPr>
          <w:rFonts w:eastAsia="SimSun"/>
          <w:noProof/>
          <w:sz w:val="20"/>
          <w:lang w:val="en-GB"/>
        </w:rPr>
        <w:t>0</w:t>
      </w:r>
      <w:r w:rsidRPr="006D163E">
        <w:rPr>
          <w:rFonts w:eastAsia="SimSun"/>
          <w:noProof/>
          <w:sz w:val="20"/>
          <w:lang w:val="en-GB"/>
        </w:rPr>
        <w:t xml:space="preserve">, </w:t>
      </w:r>
    </w:p>
    <w:p w14:paraId="5479DB38" w14:textId="77777777" w:rsidR="009B0EE5" w:rsidRPr="006D163E" w:rsidRDefault="009B0EE5" w:rsidP="009B0EE5">
      <w:pPr>
        <w:ind w:left="540"/>
        <w:jc w:val="left"/>
        <w:rPr>
          <w:rFonts w:eastAsia="SimSun"/>
          <w:iCs/>
          <w:noProof/>
          <w:sz w:val="20"/>
          <w:lang w:val="en-GB"/>
        </w:rPr>
      </w:pPr>
      <w:r w:rsidRPr="00CA6376">
        <w:rPr>
          <w:rFonts w:eastAsia="SimSun"/>
          <w:iCs/>
          <w:noProof/>
          <w:sz w:val="20"/>
          <w:lang w:val="en-GB"/>
        </w:rPr>
        <w:t>subLayer</w:t>
      </w:r>
      <w:r>
        <w:rPr>
          <w:rFonts w:eastAsia="SimSun"/>
          <w:iCs/>
          <w:noProof/>
          <w:sz w:val="20"/>
          <w:lang w:val="en-GB"/>
        </w:rPr>
        <w:t>ShutterInterval</w:t>
      </w:r>
      <w:r w:rsidRPr="00CA6376">
        <w:rPr>
          <w:rFonts w:eastAsia="SimSun"/>
          <w:iCs/>
          <w:noProof/>
          <w:sz w:val="20"/>
          <w:lang w:val="en-GB"/>
        </w:rPr>
        <w:t xml:space="preserve">[ i ] = </w:t>
      </w:r>
      <w:r>
        <w:rPr>
          <w:rFonts w:eastAsia="SimSun"/>
          <w:iCs/>
          <w:noProof/>
          <w:sz w:val="20"/>
          <w:lang w:val="en-GB"/>
        </w:rPr>
        <w:t>ShutterInterval</w:t>
      </w:r>
    </w:p>
    <w:p w14:paraId="61DBDAB5" w14:textId="77777777" w:rsidR="009B0EE5" w:rsidRPr="00524C75" w:rsidRDefault="009B0EE5" w:rsidP="009B0EE5">
      <w:pPr>
        <w:keepNext/>
        <w:numPr>
          <w:ilvl w:val="0"/>
          <w:numId w:val="6"/>
        </w:numPr>
        <w:tabs>
          <w:tab w:val="num" w:pos="360"/>
        </w:tabs>
        <w:spacing w:before="240" w:after="60"/>
        <w:ind w:left="360" w:hanging="360"/>
        <w:outlineLvl w:val="0"/>
        <w:rPr>
          <w:rFonts w:cs="Arial"/>
          <w:b/>
          <w:bCs/>
          <w:kern w:val="32"/>
          <w:sz w:val="32"/>
          <w:szCs w:val="32"/>
          <w:lang w:val="en-CA"/>
        </w:rPr>
      </w:pPr>
      <w:r w:rsidRPr="00524C75">
        <w:rPr>
          <w:rFonts w:cs="Arial"/>
          <w:b/>
          <w:bCs/>
          <w:kern w:val="32"/>
          <w:sz w:val="32"/>
          <w:szCs w:val="32"/>
          <w:lang w:val="en-CA"/>
        </w:rPr>
        <w:t>Conclusion</w:t>
      </w:r>
    </w:p>
    <w:p w14:paraId="4A622E5D" w14:textId="18035062" w:rsidR="009B0EE5" w:rsidRDefault="009B0EE5" w:rsidP="009B0EE5">
      <w:pPr>
        <w:rPr>
          <w:lang w:val="en-CA"/>
        </w:rPr>
      </w:pPr>
      <w:r w:rsidRPr="00524C75">
        <w:rPr>
          <w:lang w:val="en-CA"/>
        </w:rPr>
        <w:t xml:space="preserve">This contribution proposes a </w:t>
      </w:r>
      <w:r>
        <w:rPr>
          <w:lang w:val="en-CA"/>
        </w:rPr>
        <w:t xml:space="preserve">shutter interval information </w:t>
      </w:r>
      <w:r w:rsidRPr="00524C75">
        <w:rPr>
          <w:lang w:val="en-CA"/>
        </w:rPr>
        <w:t xml:space="preserve">SEI message for </w:t>
      </w:r>
      <w:r w:rsidR="00364BC1">
        <w:rPr>
          <w:lang w:val="en-CA"/>
        </w:rPr>
        <w:t>HEVC and AVC</w:t>
      </w:r>
      <w:r w:rsidRPr="00524C75">
        <w:rPr>
          <w:lang w:val="en-CA"/>
        </w:rPr>
        <w:t xml:space="preserve">. </w:t>
      </w:r>
    </w:p>
    <w:p w14:paraId="3399931B" w14:textId="77777777" w:rsidR="009B0EE5" w:rsidRDefault="009B0EE5" w:rsidP="009B0EE5">
      <w:pPr>
        <w:rPr>
          <w:szCs w:val="22"/>
          <w:lang w:val="en-CA"/>
        </w:rPr>
      </w:pPr>
      <w:r>
        <w:rPr>
          <w:szCs w:val="22"/>
          <w:lang w:val="en-CA"/>
        </w:rPr>
        <w:t xml:space="preserve">Shutter interval </w:t>
      </w:r>
      <w:r w:rsidRPr="00524C75">
        <w:rPr>
          <w:szCs w:val="22"/>
          <w:lang w:val="en-CA"/>
        </w:rPr>
        <w:t xml:space="preserve">information can be particularly useful when </w:t>
      </w:r>
      <w:r>
        <w:rPr>
          <w:szCs w:val="22"/>
          <w:lang w:val="en-CA"/>
        </w:rPr>
        <w:t xml:space="preserve">coded video or </w:t>
      </w:r>
      <w:r w:rsidRPr="00524C75">
        <w:rPr>
          <w:szCs w:val="22"/>
          <w:lang w:val="en-CA"/>
        </w:rPr>
        <w:t xml:space="preserve">temporal sub-layers have </w:t>
      </w:r>
      <w:r>
        <w:rPr>
          <w:szCs w:val="22"/>
          <w:lang w:val="en-CA"/>
        </w:rPr>
        <w:t>picture rates different than the frame rate of associated original video content.  In such situations, the look of coded video when displayed may be different than what was intended by the creator of the associated original video. For example, the displayed coded video may be perceived to have stutter and non-smooth motion or excessive motion blur compared to the associated original content.</w:t>
      </w:r>
    </w:p>
    <w:p w14:paraId="25AD4D2D" w14:textId="77777777" w:rsidR="009B0EE5" w:rsidRPr="008A4951" w:rsidRDefault="009B0EE5" w:rsidP="009B0EE5">
      <w:pPr>
        <w:rPr>
          <w:rFonts w:cs="Arial"/>
          <w:b/>
          <w:bCs/>
          <w:kern w:val="32"/>
          <w:sz w:val="32"/>
          <w:szCs w:val="32"/>
          <w:lang w:val="en-CA"/>
        </w:rPr>
      </w:pPr>
      <w:r>
        <w:rPr>
          <w:szCs w:val="22"/>
          <w:lang w:val="en-CA"/>
        </w:rPr>
        <w:t>Signalling shutter interval information associated with original content may facilitate display processing, or other post-decode processing, to improve the look, quality, and creative fidelity of coded video.</w:t>
      </w:r>
    </w:p>
    <w:p w14:paraId="04766D13" w14:textId="77777777" w:rsidR="009B0EE5" w:rsidRPr="00524C75" w:rsidRDefault="009B0EE5" w:rsidP="009B0EE5">
      <w:pPr>
        <w:keepNext/>
        <w:numPr>
          <w:ilvl w:val="0"/>
          <w:numId w:val="6"/>
        </w:numPr>
        <w:tabs>
          <w:tab w:val="num" w:pos="360"/>
        </w:tabs>
        <w:spacing w:before="240" w:after="60"/>
        <w:ind w:left="360" w:hanging="360"/>
        <w:outlineLvl w:val="0"/>
        <w:rPr>
          <w:rFonts w:cs="Arial"/>
          <w:b/>
          <w:bCs/>
          <w:kern w:val="32"/>
          <w:sz w:val="32"/>
          <w:szCs w:val="32"/>
          <w:lang w:val="en-CA"/>
        </w:rPr>
      </w:pPr>
      <w:r w:rsidRPr="00524C75">
        <w:rPr>
          <w:rFonts w:cs="Arial"/>
          <w:b/>
          <w:bCs/>
          <w:kern w:val="32"/>
          <w:sz w:val="32"/>
          <w:szCs w:val="32"/>
          <w:lang w:val="en-CA"/>
        </w:rPr>
        <w:t>References</w:t>
      </w:r>
    </w:p>
    <w:p w14:paraId="4E432E72" w14:textId="20A69628" w:rsidR="009B0EE5" w:rsidRDefault="009B0EE5" w:rsidP="009B0EE5">
      <w:pPr>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contextualSpacing/>
        <w:textAlignment w:val="auto"/>
        <w:rPr>
          <w:lang w:val="en-CA"/>
        </w:rPr>
      </w:pPr>
      <w:bookmarkStart w:id="49" w:name="_Ref19794781"/>
      <w:bookmarkStart w:id="50" w:name="_Ref11327355"/>
      <w:bookmarkStart w:id="51" w:name="_Ref11327333"/>
      <w:bookmarkStart w:id="52" w:name="_Ref534209408"/>
      <w:bookmarkStart w:id="53" w:name="_Ref517792508"/>
      <w:r>
        <w:rPr>
          <w:lang w:val="en-CA"/>
        </w:rPr>
        <w:t>S. McCarthy,</w:t>
      </w:r>
      <w:r w:rsidRPr="00524C75">
        <w:rPr>
          <w:lang w:val="en-CA"/>
        </w:rPr>
        <w:t xml:space="preserve"> </w:t>
      </w:r>
      <w:r>
        <w:rPr>
          <w:lang w:val="en-CA"/>
        </w:rPr>
        <w:t>F. Pu, T. Lu, P. Yin, W. Husak, T. Chen, “</w:t>
      </w:r>
      <w:ins w:id="54" w:author="sean" w:date="2019-10-05T15:27:00Z">
        <w:r w:rsidR="00083B28" w:rsidRPr="00083B28">
          <w:rPr>
            <w:lang w:val="en-CA"/>
          </w:rPr>
          <w:t>AHG7</w:t>
        </w:r>
      </w:ins>
      <w:del w:id="55" w:author="sean" w:date="2019-10-05T15:27:00Z">
        <w:r w:rsidRPr="007E1047" w:rsidDel="00083B28">
          <w:rPr>
            <w:lang w:val="en-CA"/>
          </w:rPr>
          <w:delText>AHG8 and AHG17</w:delText>
        </w:r>
      </w:del>
      <w:r w:rsidRPr="007E1047">
        <w:rPr>
          <w:lang w:val="en-CA"/>
        </w:rPr>
        <w:t>: indication of shutter angle for variable frame rate application</w:t>
      </w:r>
      <w:r>
        <w:rPr>
          <w:lang w:val="en-CA"/>
        </w:rPr>
        <w:t xml:space="preserve">”, </w:t>
      </w:r>
      <w:bookmarkStart w:id="56" w:name="_Hlk21182957"/>
      <w:ins w:id="57" w:author="sean" w:date="2019-10-05T15:26:00Z">
        <w:r w:rsidR="00083B28" w:rsidRPr="00083B28">
          <w:rPr>
            <w:lang w:val="en-CA"/>
          </w:rPr>
          <w:t>JCTVC-AJ0029</w:t>
        </w:r>
      </w:ins>
      <w:bookmarkEnd w:id="56"/>
      <w:del w:id="58" w:author="sean" w:date="2019-10-05T15:26:00Z">
        <w:r w:rsidDel="00083B28">
          <w:rPr>
            <w:lang w:val="en-CA"/>
          </w:rPr>
          <w:delText>JVET-O0436-v2</w:delText>
        </w:r>
      </w:del>
      <w:r>
        <w:rPr>
          <w:lang w:val="en-CA"/>
        </w:rPr>
        <w:t>, Gothenburg, SE, July, 2019</w:t>
      </w:r>
      <w:bookmarkEnd w:id="49"/>
    </w:p>
    <w:p w14:paraId="02599C44" w14:textId="77777777" w:rsidR="009B0EE5" w:rsidRPr="00524C75" w:rsidRDefault="009B0EE5" w:rsidP="009B0EE5">
      <w:pPr>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contextualSpacing/>
        <w:textAlignment w:val="auto"/>
        <w:rPr>
          <w:lang w:val="en-CA"/>
        </w:rPr>
      </w:pPr>
      <w:bookmarkStart w:id="59" w:name="_Ref19795602"/>
      <w:r w:rsidRPr="00524C75">
        <w:t>C. Carbonara</w:t>
      </w:r>
      <w:r>
        <w:t>,</w:t>
      </w:r>
      <w:r w:rsidRPr="00524C75">
        <w:t xml:space="preserve"> J. DeFilippis</w:t>
      </w:r>
      <w:r>
        <w:t>,</w:t>
      </w:r>
      <w:r w:rsidRPr="00524C75">
        <w:t xml:space="preserve"> M. Korpi, “High Frame Rate Capture and Production”, SMPTE 2015 Annual Technical Conference and Exhibition, Oct. 2015</w:t>
      </w:r>
      <w:bookmarkEnd w:id="59"/>
    </w:p>
    <w:p w14:paraId="1FD5BC8B" w14:textId="77777777" w:rsidR="009B0EE5" w:rsidRPr="00524C75" w:rsidRDefault="009B0EE5" w:rsidP="009B0EE5">
      <w:pPr>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contextualSpacing/>
        <w:textAlignment w:val="auto"/>
        <w:rPr>
          <w:lang w:val="en-CA"/>
        </w:rPr>
      </w:pPr>
      <w:bookmarkStart w:id="60" w:name="_Ref11770354"/>
      <w:bookmarkEnd w:id="50"/>
      <w:bookmarkEnd w:id="51"/>
      <w:bookmarkEnd w:id="52"/>
      <w:bookmarkEnd w:id="53"/>
      <w:r w:rsidRPr="00524C75">
        <w:rPr>
          <w:lang w:val="en-CA"/>
        </w:rPr>
        <w:t>A. Segall, S. Deshpande, M. Hannuksela, “On Frame Rate Support and Extraction in VVC”, JVET-M0579, Marrakech, Morocco, Jan., 2019</w:t>
      </w:r>
      <w:bookmarkEnd w:id="60"/>
    </w:p>
    <w:p w14:paraId="65AEE3C8" w14:textId="77777777" w:rsidR="009B0EE5" w:rsidRDefault="009B0EE5" w:rsidP="009B0EE5">
      <w:pPr>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contextualSpacing/>
        <w:textAlignment w:val="auto"/>
        <w:rPr>
          <w:lang w:val="en-CA"/>
        </w:rPr>
      </w:pPr>
      <w:bookmarkStart w:id="61" w:name="_Ref11953199"/>
      <w:r w:rsidRPr="00524C75">
        <w:rPr>
          <w:lang w:val="en-CA"/>
        </w:rPr>
        <w:t>“ATSC Standard: Video – HEVC”, Advanced Television Systems Committee, A/341:2019, 14 Feb. 2019</w:t>
      </w:r>
      <w:bookmarkEnd w:id="61"/>
    </w:p>
    <w:p w14:paraId="01654DD8" w14:textId="77777777" w:rsidR="009B0EE5" w:rsidRPr="00524C75" w:rsidRDefault="009B0EE5" w:rsidP="009B0EE5">
      <w:pPr>
        <w:keepNext/>
        <w:numPr>
          <w:ilvl w:val="0"/>
          <w:numId w:val="6"/>
        </w:numPr>
        <w:tabs>
          <w:tab w:val="num" w:pos="360"/>
        </w:tabs>
        <w:spacing w:before="240" w:after="60"/>
        <w:ind w:left="360" w:hanging="360"/>
        <w:outlineLvl w:val="0"/>
        <w:rPr>
          <w:rFonts w:cs="Arial"/>
          <w:b/>
          <w:bCs/>
          <w:kern w:val="32"/>
          <w:sz w:val="32"/>
          <w:szCs w:val="32"/>
          <w:lang w:val="en-CA"/>
        </w:rPr>
      </w:pPr>
      <w:r w:rsidRPr="00524C75">
        <w:rPr>
          <w:rFonts w:cs="Arial"/>
          <w:b/>
          <w:bCs/>
          <w:kern w:val="32"/>
          <w:sz w:val="32"/>
          <w:szCs w:val="32"/>
          <w:lang w:val="en-CA"/>
        </w:rPr>
        <w:t>Patent rights declaration(s)</w:t>
      </w:r>
    </w:p>
    <w:p w14:paraId="0618A025" w14:textId="734B6650" w:rsidR="007F1F8B" w:rsidRPr="009F176F" w:rsidRDefault="009B0EE5" w:rsidP="00276EB8">
      <w:pPr>
        <w:rPr>
          <w:szCs w:val="22"/>
          <w:lang w:val="en-CA"/>
        </w:rPr>
      </w:pPr>
      <w:r w:rsidRPr="00524C75">
        <w:rPr>
          <w:b/>
          <w:szCs w:val="22"/>
          <w:lang w:val="en-CA"/>
        </w:rPr>
        <w:t>Dolby Laboratories, Inc.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sectPr w:rsidR="007F1F8B" w:rsidRPr="009F176F" w:rsidSect="00A01439">
      <w:footerReference w:type="default" r:id="rId1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818AB1" w14:textId="77777777" w:rsidR="00B60235" w:rsidRDefault="00B60235">
      <w:r>
        <w:separator/>
      </w:r>
    </w:p>
  </w:endnote>
  <w:endnote w:type="continuationSeparator" w:id="0">
    <w:p w14:paraId="6D293CE7" w14:textId="77777777" w:rsidR="00B60235" w:rsidRDefault="00B60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3D92E" w14:textId="1040BCE3" w:rsidR="000B4FF9" w:rsidRPr="00806DFE" w:rsidRDefault="000B4FF9" w:rsidP="002D16A2">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PageNumber"/>
      </w:rPr>
      <w:fldChar w:fldCharType="begin"/>
    </w:r>
    <w:r w:rsidRPr="00806DFE">
      <w:rPr>
        <w:rStyle w:val="PageNumber"/>
      </w:rPr>
      <w:instrText xml:space="preserve"> PAGE </w:instrText>
    </w:r>
    <w:r w:rsidRPr="00806DFE">
      <w:rPr>
        <w:rStyle w:val="PageNumber"/>
      </w:rPr>
      <w:fldChar w:fldCharType="separate"/>
    </w:r>
    <w:r w:rsidR="005D35ED">
      <w:rPr>
        <w:rStyle w:val="PageNumber"/>
        <w:noProof/>
      </w:rPr>
      <w:t>1</w:t>
    </w:r>
    <w:r w:rsidRPr="00806DFE">
      <w:rPr>
        <w:rStyle w:val="PageNumber"/>
      </w:rPr>
      <w:fldChar w:fldCharType="end"/>
    </w:r>
    <w:r w:rsidRPr="00806DFE">
      <w:rPr>
        <w:rStyle w:val="PageNumber"/>
      </w:rPr>
      <w:tab/>
      <w:t xml:space="preserve">Date Saved: </w:t>
    </w:r>
    <w:r w:rsidRPr="00806DFE">
      <w:rPr>
        <w:rStyle w:val="PageNumber"/>
      </w:rPr>
      <w:fldChar w:fldCharType="begin"/>
    </w:r>
    <w:r w:rsidRPr="00806DFE">
      <w:rPr>
        <w:rStyle w:val="PageNumber"/>
      </w:rPr>
      <w:instrText xml:space="preserve"> SAVEDATE  \@ "yyyy-MM-dd"  \* MERGEFORMAT </w:instrText>
    </w:r>
    <w:r w:rsidRPr="00806DFE">
      <w:rPr>
        <w:rStyle w:val="PageNumber"/>
      </w:rPr>
      <w:fldChar w:fldCharType="separate"/>
    </w:r>
    <w:ins w:id="62" w:author="Sean" w:date="2019-10-05T17:30:00Z">
      <w:r w:rsidR="00670C32">
        <w:rPr>
          <w:rStyle w:val="PageNumber"/>
          <w:noProof/>
        </w:rPr>
        <w:t>2019-10-05</w:t>
      </w:r>
    </w:ins>
    <w:ins w:id="63" w:author="sean" w:date="2019-10-05T15:46:00Z">
      <w:del w:id="64" w:author="Sean" w:date="2019-10-05T17:29:00Z">
        <w:r w:rsidR="007C42DA" w:rsidDel="00670C32">
          <w:rPr>
            <w:rStyle w:val="PageNumber"/>
            <w:noProof/>
          </w:rPr>
          <w:delText>2019-10-05</w:delText>
        </w:r>
      </w:del>
    </w:ins>
    <w:del w:id="65" w:author="Sean" w:date="2019-10-05T17:29:00Z">
      <w:r w:rsidR="005E0588" w:rsidDel="00670C32">
        <w:rPr>
          <w:rStyle w:val="PageNumber"/>
          <w:noProof/>
        </w:rPr>
        <w:delText>2019-09-25</w:delText>
      </w:r>
    </w:del>
    <w:r w:rsidRPr="00806DF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0001F6" w14:textId="77777777" w:rsidR="00B60235" w:rsidRDefault="00B60235">
      <w:r>
        <w:separator/>
      </w:r>
    </w:p>
  </w:footnote>
  <w:footnote w:type="continuationSeparator" w:id="0">
    <w:p w14:paraId="22B358F6" w14:textId="77777777" w:rsidR="00B60235" w:rsidRDefault="00B602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B01874"/>
    <w:multiLevelType w:val="hybridMultilevel"/>
    <w:tmpl w:val="9BF8E510"/>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4"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5503573"/>
    <w:multiLevelType w:val="hybridMultilevel"/>
    <w:tmpl w:val="E1F03C9C"/>
    <w:lvl w:ilvl="0" w:tplc="BD32AB3C">
      <w:start w:val="1"/>
      <w:numFmt w:val="decimal"/>
      <w:lvlText w:val="[%1]"/>
      <w:lvlJc w:val="left"/>
      <w:pPr>
        <w:ind w:left="340" w:hanging="340"/>
      </w:pPr>
      <w:rPr>
        <w:lang w:val="en-CA"/>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1745C1F"/>
    <w:multiLevelType w:val="hybridMultilevel"/>
    <w:tmpl w:val="6E16AF5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0"/>
  </w:num>
  <w:num w:numId="4">
    <w:abstractNumId w:val="8"/>
  </w:num>
  <w:num w:numId="5">
    <w:abstractNumId w:val="9"/>
  </w:num>
  <w:num w:numId="6">
    <w:abstractNumId w:val="5"/>
  </w:num>
  <w:num w:numId="7">
    <w:abstractNumId w:val="7"/>
  </w:num>
  <w:num w:numId="8">
    <w:abstractNumId w:val="5"/>
  </w:num>
  <w:num w:numId="9">
    <w:abstractNumId w:val="1"/>
  </w:num>
  <w:num w:numId="10">
    <w:abstractNumId w:val="4"/>
  </w:num>
  <w:num w:numId="11">
    <w:abstractNumId w:val="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ean">
    <w15:presenceInfo w15:providerId="None" w15:userId="sean"/>
  </w15:person>
  <w15:person w15:author="Sean">
    <w15:presenceInfo w15:providerId="None" w15:userId="Se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1553A"/>
    <w:rsid w:val="00023A2A"/>
    <w:rsid w:val="000308A3"/>
    <w:rsid w:val="000458BC"/>
    <w:rsid w:val="00045C41"/>
    <w:rsid w:val="00046C03"/>
    <w:rsid w:val="00051457"/>
    <w:rsid w:val="00065039"/>
    <w:rsid w:val="0007614F"/>
    <w:rsid w:val="00083B28"/>
    <w:rsid w:val="000B0C0F"/>
    <w:rsid w:val="000B1C6B"/>
    <w:rsid w:val="000B4FF9"/>
    <w:rsid w:val="000C09AC"/>
    <w:rsid w:val="000E00F3"/>
    <w:rsid w:val="000F1148"/>
    <w:rsid w:val="000F158C"/>
    <w:rsid w:val="000F2A36"/>
    <w:rsid w:val="000F6C4F"/>
    <w:rsid w:val="00102F3D"/>
    <w:rsid w:val="00124E38"/>
    <w:rsid w:val="0012580B"/>
    <w:rsid w:val="00131F90"/>
    <w:rsid w:val="0013526E"/>
    <w:rsid w:val="00146152"/>
    <w:rsid w:val="00165B71"/>
    <w:rsid w:val="00171371"/>
    <w:rsid w:val="00175A24"/>
    <w:rsid w:val="0018104A"/>
    <w:rsid w:val="00187E58"/>
    <w:rsid w:val="001A297E"/>
    <w:rsid w:val="001A368E"/>
    <w:rsid w:val="001A7329"/>
    <w:rsid w:val="001A792F"/>
    <w:rsid w:val="001B208E"/>
    <w:rsid w:val="001B4E28"/>
    <w:rsid w:val="001C16B9"/>
    <w:rsid w:val="001C3525"/>
    <w:rsid w:val="001C3AFB"/>
    <w:rsid w:val="001D1BD2"/>
    <w:rsid w:val="001D2DFF"/>
    <w:rsid w:val="001E02BE"/>
    <w:rsid w:val="001E3B37"/>
    <w:rsid w:val="001F2594"/>
    <w:rsid w:val="002055A6"/>
    <w:rsid w:val="00206460"/>
    <w:rsid w:val="002069B4"/>
    <w:rsid w:val="00215DFC"/>
    <w:rsid w:val="002212DF"/>
    <w:rsid w:val="00222CD4"/>
    <w:rsid w:val="00225016"/>
    <w:rsid w:val="002264A6"/>
    <w:rsid w:val="00227BA7"/>
    <w:rsid w:val="0023011C"/>
    <w:rsid w:val="002375C1"/>
    <w:rsid w:val="00263398"/>
    <w:rsid w:val="00266F06"/>
    <w:rsid w:val="00275BCF"/>
    <w:rsid w:val="00276EB8"/>
    <w:rsid w:val="00291E36"/>
    <w:rsid w:val="00292257"/>
    <w:rsid w:val="002A54E0"/>
    <w:rsid w:val="002B1595"/>
    <w:rsid w:val="002B191D"/>
    <w:rsid w:val="002C291F"/>
    <w:rsid w:val="002D0AF6"/>
    <w:rsid w:val="002D16A2"/>
    <w:rsid w:val="002F0D69"/>
    <w:rsid w:val="002F164D"/>
    <w:rsid w:val="002F664D"/>
    <w:rsid w:val="00306206"/>
    <w:rsid w:val="00317D85"/>
    <w:rsid w:val="00327C56"/>
    <w:rsid w:val="003315A1"/>
    <w:rsid w:val="003373EC"/>
    <w:rsid w:val="00342FF4"/>
    <w:rsid w:val="00346148"/>
    <w:rsid w:val="00364BC1"/>
    <w:rsid w:val="003669EA"/>
    <w:rsid w:val="003706CC"/>
    <w:rsid w:val="00377710"/>
    <w:rsid w:val="003811E9"/>
    <w:rsid w:val="003A2D8E"/>
    <w:rsid w:val="003A7CE6"/>
    <w:rsid w:val="003B0479"/>
    <w:rsid w:val="003B228E"/>
    <w:rsid w:val="003B5C2A"/>
    <w:rsid w:val="003C20E4"/>
    <w:rsid w:val="003D6342"/>
    <w:rsid w:val="003E6F90"/>
    <w:rsid w:val="003F3F0D"/>
    <w:rsid w:val="003F5D0F"/>
    <w:rsid w:val="00414101"/>
    <w:rsid w:val="004234F0"/>
    <w:rsid w:val="00433DDB"/>
    <w:rsid w:val="00437619"/>
    <w:rsid w:val="00456062"/>
    <w:rsid w:val="00465A1E"/>
    <w:rsid w:val="004870D3"/>
    <w:rsid w:val="004A2A63"/>
    <w:rsid w:val="004B210C"/>
    <w:rsid w:val="004D405F"/>
    <w:rsid w:val="004E4F4F"/>
    <w:rsid w:val="004E6789"/>
    <w:rsid w:val="004F61E3"/>
    <w:rsid w:val="00502E10"/>
    <w:rsid w:val="0051015C"/>
    <w:rsid w:val="00516CF1"/>
    <w:rsid w:val="00531AE9"/>
    <w:rsid w:val="005379F2"/>
    <w:rsid w:val="00550540"/>
    <w:rsid w:val="00550A66"/>
    <w:rsid w:val="00567EC7"/>
    <w:rsid w:val="00570013"/>
    <w:rsid w:val="005801A2"/>
    <w:rsid w:val="005952A5"/>
    <w:rsid w:val="005A33A1"/>
    <w:rsid w:val="005B217D"/>
    <w:rsid w:val="005C385F"/>
    <w:rsid w:val="005D35ED"/>
    <w:rsid w:val="005E0588"/>
    <w:rsid w:val="005E1AC6"/>
    <w:rsid w:val="005F6F1B"/>
    <w:rsid w:val="00613D7B"/>
    <w:rsid w:val="00624B33"/>
    <w:rsid w:val="0063041A"/>
    <w:rsid w:val="00630AA2"/>
    <w:rsid w:val="00646707"/>
    <w:rsid w:val="00646B4E"/>
    <w:rsid w:val="00657F7E"/>
    <w:rsid w:val="00661268"/>
    <w:rsid w:val="00662E58"/>
    <w:rsid w:val="00664DCF"/>
    <w:rsid w:val="00670C32"/>
    <w:rsid w:val="00690C02"/>
    <w:rsid w:val="006B20FE"/>
    <w:rsid w:val="006B3D46"/>
    <w:rsid w:val="006C5D39"/>
    <w:rsid w:val="006D6D9B"/>
    <w:rsid w:val="006E2810"/>
    <w:rsid w:val="006E5417"/>
    <w:rsid w:val="007023DE"/>
    <w:rsid w:val="0070663C"/>
    <w:rsid w:val="00712F60"/>
    <w:rsid w:val="00720E3B"/>
    <w:rsid w:val="0074393F"/>
    <w:rsid w:val="00745F6B"/>
    <w:rsid w:val="00755276"/>
    <w:rsid w:val="0075585E"/>
    <w:rsid w:val="00770571"/>
    <w:rsid w:val="007733F0"/>
    <w:rsid w:val="007768FF"/>
    <w:rsid w:val="007824D3"/>
    <w:rsid w:val="00796EE3"/>
    <w:rsid w:val="007A7D29"/>
    <w:rsid w:val="007B4AB8"/>
    <w:rsid w:val="007C42DA"/>
    <w:rsid w:val="007D1181"/>
    <w:rsid w:val="007E01A3"/>
    <w:rsid w:val="007F1F8B"/>
    <w:rsid w:val="007F67A1"/>
    <w:rsid w:val="00806DFE"/>
    <w:rsid w:val="00811C05"/>
    <w:rsid w:val="008206C8"/>
    <w:rsid w:val="00841666"/>
    <w:rsid w:val="00844F73"/>
    <w:rsid w:val="00855232"/>
    <w:rsid w:val="008637CF"/>
    <w:rsid w:val="0086387C"/>
    <w:rsid w:val="00870D1D"/>
    <w:rsid w:val="00874A6C"/>
    <w:rsid w:val="00876C65"/>
    <w:rsid w:val="008A2A16"/>
    <w:rsid w:val="008A4B4C"/>
    <w:rsid w:val="008A4DDA"/>
    <w:rsid w:val="008C1C3F"/>
    <w:rsid w:val="008C239F"/>
    <w:rsid w:val="008D59CB"/>
    <w:rsid w:val="008E480C"/>
    <w:rsid w:val="009050E9"/>
    <w:rsid w:val="00907757"/>
    <w:rsid w:val="009212B0"/>
    <w:rsid w:val="00921FA1"/>
    <w:rsid w:val="009234A5"/>
    <w:rsid w:val="00933453"/>
    <w:rsid w:val="009335AE"/>
    <w:rsid w:val="009336F7"/>
    <w:rsid w:val="0093636C"/>
    <w:rsid w:val="009374A7"/>
    <w:rsid w:val="00955F6D"/>
    <w:rsid w:val="00975472"/>
    <w:rsid w:val="009816BA"/>
    <w:rsid w:val="0098551D"/>
    <w:rsid w:val="00992A67"/>
    <w:rsid w:val="0099518F"/>
    <w:rsid w:val="009A523D"/>
    <w:rsid w:val="009B02A1"/>
    <w:rsid w:val="009B0EE5"/>
    <w:rsid w:val="009B24FC"/>
    <w:rsid w:val="009C01FD"/>
    <w:rsid w:val="009F176F"/>
    <w:rsid w:val="009F496B"/>
    <w:rsid w:val="00A01439"/>
    <w:rsid w:val="00A029ED"/>
    <w:rsid w:val="00A02E61"/>
    <w:rsid w:val="00A05CFF"/>
    <w:rsid w:val="00A13048"/>
    <w:rsid w:val="00A46843"/>
    <w:rsid w:val="00A56B97"/>
    <w:rsid w:val="00A6093D"/>
    <w:rsid w:val="00A64AEE"/>
    <w:rsid w:val="00A767DC"/>
    <w:rsid w:val="00A76A6D"/>
    <w:rsid w:val="00A83253"/>
    <w:rsid w:val="00AA6E84"/>
    <w:rsid w:val="00AD05A8"/>
    <w:rsid w:val="00AD577E"/>
    <w:rsid w:val="00AD607E"/>
    <w:rsid w:val="00AE341B"/>
    <w:rsid w:val="00B00F2C"/>
    <w:rsid w:val="00B07CA7"/>
    <w:rsid w:val="00B1279A"/>
    <w:rsid w:val="00B3006E"/>
    <w:rsid w:val="00B4194A"/>
    <w:rsid w:val="00B51186"/>
    <w:rsid w:val="00B5222E"/>
    <w:rsid w:val="00B53179"/>
    <w:rsid w:val="00B600CD"/>
    <w:rsid w:val="00B60235"/>
    <w:rsid w:val="00B61C96"/>
    <w:rsid w:val="00B73A2A"/>
    <w:rsid w:val="00B94B06"/>
    <w:rsid w:val="00B94C28"/>
    <w:rsid w:val="00BC10BA"/>
    <w:rsid w:val="00BC5AFD"/>
    <w:rsid w:val="00BD5566"/>
    <w:rsid w:val="00BE086E"/>
    <w:rsid w:val="00BE08DF"/>
    <w:rsid w:val="00C04F43"/>
    <w:rsid w:val="00C0609D"/>
    <w:rsid w:val="00C115AB"/>
    <w:rsid w:val="00C26CCB"/>
    <w:rsid w:val="00C30249"/>
    <w:rsid w:val="00C33ADC"/>
    <w:rsid w:val="00C3723B"/>
    <w:rsid w:val="00C42466"/>
    <w:rsid w:val="00C428A9"/>
    <w:rsid w:val="00C606C9"/>
    <w:rsid w:val="00C80288"/>
    <w:rsid w:val="00C84003"/>
    <w:rsid w:val="00C90650"/>
    <w:rsid w:val="00C97D78"/>
    <w:rsid w:val="00CC2AAE"/>
    <w:rsid w:val="00CC5A42"/>
    <w:rsid w:val="00CD0EAB"/>
    <w:rsid w:val="00CE5E02"/>
    <w:rsid w:val="00CF34DB"/>
    <w:rsid w:val="00CF558F"/>
    <w:rsid w:val="00D010C0"/>
    <w:rsid w:val="00D03AA6"/>
    <w:rsid w:val="00D073E2"/>
    <w:rsid w:val="00D11005"/>
    <w:rsid w:val="00D23BB6"/>
    <w:rsid w:val="00D446EC"/>
    <w:rsid w:val="00D51BF0"/>
    <w:rsid w:val="00D55942"/>
    <w:rsid w:val="00D6590B"/>
    <w:rsid w:val="00D77FDB"/>
    <w:rsid w:val="00D807BF"/>
    <w:rsid w:val="00D81879"/>
    <w:rsid w:val="00D82FCC"/>
    <w:rsid w:val="00D90FB8"/>
    <w:rsid w:val="00DA17FC"/>
    <w:rsid w:val="00DA7887"/>
    <w:rsid w:val="00DB269C"/>
    <w:rsid w:val="00DB2C26"/>
    <w:rsid w:val="00DD0051"/>
    <w:rsid w:val="00DD02F4"/>
    <w:rsid w:val="00DE184D"/>
    <w:rsid w:val="00DE6B43"/>
    <w:rsid w:val="00E11923"/>
    <w:rsid w:val="00E262D4"/>
    <w:rsid w:val="00E36250"/>
    <w:rsid w:val="00E410C8"/>
    <w:rsid w:val="00E54511"/>
    <w:rsid w:val="00E61DAC"/>
    <w:rsid w:val="00E72B80"/>
    <w:rsid w:val="00E75FE3"/>
    <w:rsid w:val="00E86C4C"/>
    <w:rsid w:val="00E907A3"/>
    <w:rsid w:val="00EA5AE0"/>
    <w:rsid w:val="00EB7AB1"/>
    <w:rsid w:val="00EE7CD8"/>
    <w:rsid w:val="00EF48CC"/>
    <w:rsid w:val="00EF75D4"/>
    <w:rsid w:val="00EF77AB"/>
    <w:rsid w:val="00F00801"/>
    <w:rsid w:val="00F711F1"/>
    <w:rsid w:val="00F73032"/>
    <w:rsid w:val="00F848FC"/>
    <w:rsid w:val="00F84DC0"/>
    <w:rsid w:val="00F9282A"/>
    <w:rsid w:val="00F96BAD"/>
    <w:rsid w:val="00FA139D"/>
    <w:rsid w:val="00FB0E84"/>
    <w:rsid w:val="00FD01C2"/>
    <w:rsid w:val="00FD6831"/>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AECF47"/>
  <w15:chartTrackingRefBased/>
  <w15:docId w15:val="{F3971392-89E4-4B0B-8369-8AE2877D6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9B0EE5"/>
    <w:pPr>
      <w:ind w:left="720"/>
      <w:contextualSpacing/>
    </w:pPr>
  </w:style>
  <w:style w:type="character" w:styleId="CommentReference">
    <w:name w:val="annotation reference"/>
    <w:basedOn w:val="DefaultParagraphFont"/>
    <w:rsid w:val="008C1C3F"/>
    <w:rPr>
      <w:sz w:val="16"/>
      <w:szCs w:val="16"/>
    </w:rPr>
  </w:style>
  <w:style w:type="paragraph" w:styleId="CommentText">
    <w:name w:val="annotation text"/>
    <w:basedOn w:val="Normal"/>
    <w:link w:val="CommentTextChar"/>
    <w:rsid w:val="008C1C3F"/>
    <w:rPr>
      <w:sz w:val="20"/>
    </w:rPr>
  </w:style>
  <w:style w:type="character" w:customStyle="1" w:styleId="CommentTextChar">
    <w:name w:val="Comment Text Char"/>
    <w:basedOn w:val="DefaultParagraphFont"/>
    <w:link w:val="CommentText"/>
    <w:rsid w:val="008C1C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7</Pages>
  <Words>2918</Words>
  <Characters>16637</Characters>
  <Application>Microsoft Office Word</Application>
  <DocSecurity>0</DocSecurity>
  <Lines>138</Lines>
  <Paragraphs>39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19516</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Sean</cp:lastModifiedBy>
  <cp:revision>9</cp:revision>
  <cp:lastPrinted>1900-01-01T08:00:00Z</cp:lastPrinted>
  <dcterms:created xsi:type="dcterms:W3CDTF">2019-10-04T14:52:00Z</dcterms:created>
  <dcterms:modified xsi:type="dcterms:W3CDTF">2019-10-05T15:30:00Z</dcterms:modified>
</cp:coreProperties>
</file>