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A44B62" w14:paraId="669632F9" w14:textId="77777777" w:rsidTr="00C56F3D">
        <w:trPr>
          <w:trHeight w:val="864"/>
        </w:trPr>
        <w:tc>
          <w:tcPr>
            <w:tcW w:w="6408" w:type="dxa"/>
          </w:tcPr>
          <w:p w14:paraId="4FBC5DAA" w14:textId="0F5D19E2" w:rsidR="006C5D39" w:rsidRPr="00FD5B8E" w:rsidRDefault="00E41B77" w:rsidP="00C97D78">
            <w:pPr>
              <w:tabs>
                <w:tab w:val="left" w:pos="7200"/>
              </w:tabs>
              <w:spacing w:before="0"/>
              <w:rPr>
                <w:b/>
                <w:szCs w:val="22"/>
              </w:rPr>
            </w:pPr>
            <w:r>
              <w:rPr>
                <w:b/>
                <w:noProof/>
                <w:szCs w:val="22"/>
                <w:lang w:val="en-US"/>
              </w:rPr>
              <mc:AlternateContent>
                <mc:Choice Requires="wpg">
                  <w:drawing>
                    <wp:anchor distT="0" distB="0" distL="114300" distR="114300" simplePos="0" relativeHeight="251656704" behindDoc="0" locked="0" layoutInCell="1" allowOverlap="1" wp14:anchorId="4B689B23" wp14:editId="624F181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8" name="Line 4"/>
                              <wps:cNvCnPr>
                                <a:cxnSpLocks noChangeShapeType="1"/>
                              </wps:cNvCnPr>
                              <wps:spPr bwMode="auto">
                                <a:xfrm>
                                  <a:off x="9" y="493"/>
                                  <a:ext cx="465"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9" name="Line 5"/>
                              <wps:cNvCnPr>
                                <a:cxnSpLocks noChangeShapeType="1"/>
                              </wps:cNvCnPr>
                              <wps:spPr bwMode="auto">
                                <a:xfrm flipV="1">
                                  <a:off x="474" y="9"/>
                                  <a:ext cx="1" cy="484"/>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0" name="Line 6"/>
                              <wps:cNvCnPr>
                                <a:cxnSpLocks noChangeShapeType="1"/>
                              </wps:cNvCnPr>
                              <wps:spPr bwMode="auto">
                                <a:xfrm flipH="1">
                                  <a:off x="9" y="9"/>
                                  <a:ext cx="462"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1" name="Line 7"/>
                              <wps:cNvCnPr>
                                <a:cxnSpLocks noChangeShapeType="1"/>
                              </wps:cNvCnPr>
                              <wps:spPr bwMode="auto">
                                <a:xfrm>
                                  <a:off x="9" y="9"/>
                                  <a:ext cx="1"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2" name="Freeform 8"/>
                              <wps:cNvSpPr>
                                <a:spLocks/>
                              </wps:cNvSpPr>
                              <wps:spPr bwMode="auto">
                                <a:xfrm>
                                  <a:off x="74" y="104"/>
                                  <a:ext cx="309" cy="297"/>
                                </a:xfrm>
                                <a:custGeom>
                                  <a:avLst/>
                                  <a:gdLst>
                                    <a:gd name="T0" fmla="*/ 4 w 309"/>
                                    <a:gd name="T1" fmla="*/ 297 h 297"/>
                                    <a:gd name="T2" fmla="*/ 4 w 309"/>
                                    <a:gd name="T3" fmla="*/ 256 h 297"/>
                                    <a:gd name="T4" fmla="*/ 4 w 309"/>
                                    <a:gd name="T5" fmla="*/ 254 h 297"/>
                                    <a:gd name="T6" fmla="*/ 4 w 309"/>
                                    <a:gd name="T7" fmla="*/ 247 h 297"/>
                                    <a:gd name="T8" fmla="*/ 4 w 309"/>
                                    <a:gd name="T9" fmla="*/ 241 h 297"/>
                                    <a:gd name="T10" fmla="*/ 4 w 309"/>
                                    <a:gd name="T11" fmla="*/ 238 h 297"/>
                                    <a:gd name="T12" fmla="*/ 4 w 309"/>
                                    <a:gd name="T13" fmla="*/ 232 h 297"/>
                                    <a:gd name="T14" fmla="*/ 7 w 309"/>
                                    <a:gd name="T15" fmla="*/ 228 h 297"/>
                                    <a:gd name="T16" fmla="*/ 7 w 309"/>
                                    <a:gd name="T17" fmla="*/ 222 h 297"/>
                                    <a:gd name="T18" fmla="*/ 7 w 309"/>
                                    <a:gd name="T19" fmla="*/ 220 h 297"/>
                                    <a:gd name="T20" fmla="*/ 10 w 309"/>
                                    <a:gd name="T21" fmla="*/ 213 h 297"/>
                                    <a:gd name="T22" fmla="*/ 10 w 309"/>
                                    <a:gd name="T23" fmla="*/ 210 h 297"/>
                                    <a:gd name="T24" fmla="*/ 10 w 309"/>
                                    <a:gd name="T25" fmla="*/ 203 h 297"/>
                                    <a:gd name="T26" fmla="*/ 12 w 309"/>
                                    <a:gd name="T27" fmla="*/ 201 h 297"/>
                                    <a:gd name="T28" fmla="*/ 12 w 309"/>
                                    <a:gd name="T29" fmla="*/ 194 h 297"/>
                                    <a:gd name="T30" fmla="*/ 16 w 309"/>
                                    <a:gd name="T31" fmla="*/ 191 h 297"/>
                                    <a:gd name="T32" fmla="*/ 16 w 309"/>
                                    <a:gd name="T33" fmla="*/ 186 h 297"/>
                                    <a:gd name="T34" fmla="*/ 19 w 309"/>
                                    <a:gd name="T35" fmla="*/ 182 h 297"/>
                                    <a:gd name="T36" fmla="*/ 19 w 309"/>
                                    <a:gd name="T37" fmla="*/ 176 h 297"/>
                                    <a:gd name="T38" fmla="*/ 22 w 309"/>
                                    <a:gd name="T39" fmla="*/ 173 h 297"/>
                                    <a:gd name="T40" fmla="*/ 22 w 309"/>
                                    <a:gd name="T41" fmla="*/ 169 h 297"/>
                                    <a:gd name="T42" fmla="*/ 25 w 309"/>
                                    <a:gd name="T43" fmla="*/ 164 h 297"/>
                                    <a:gd name="T44" fmla="*/ 25 w 309"/>
                                    <a:gd name="T45" fmla="*/ 160 h 297"/>
                                    <a:gd name="T46" fmla="*/ 29 w 309"/>
                                    <a:gd name="T47" fmla="*/ 157 h 297"/>
                                    <a:gd name="T48" fmla="*/ 32 w 309"/>
                                    <a:gd name="T49" fmla="*/ 151 h 297"/>
                                    <a:gd name="T50" fmla="*/ 32 w 309"/>
                                    <a:gd name="T51" fmla="*/ 148 h 297"/>
                                    <a:gd name="T52" fmla="*/ 34 w 309"/>
                                    <a:gd name="T53" fmla="*/ 145 h 297"/>
                                    <a:gd name="T54" fmla="*/ 37 w 309"/>
                                    <a:gd name="T55" fmla="*/ 139 h 297"/>
                                    <a:gd name="T56" fmla="*/ 41 w 309"/>
                                    <a:gd name="T57" fmla="*/ 135 h 297"/>
                                    <a:gd name="T58" fmla="*/ 41 w 309"/>
                                    <a:gd name="T59" fmla="*/ 133 h 297"/>
                                    <a:gd name="T60" fmla="*/ 44 w 309"/>
                                    <a:gd name="T61" fmla="*/ 126 h 297"/>
                                    <a:gd name="T62" fmla="*/ 47 w 309"/>
                                    <a:gd name="T63" fmla="*/ 123 h 297"/>
                                    <a:gd name="T64" fmla="*/ 50 w 309"/>
                                    <a:gd name="T65" fmla="*/ 120 h 297"/>
                                    <a:gd name="T66" fmla="*/ 54 w 309"/>
                                    <a:gd name="T67" fmla="*/ 117 h 297"/>
                                    <a:gd name="T68" fmla="*/ 57 w 309"/>
                                    <a:gd name="T69" fmla="*/ 111 h 297"/>
                                    <a:gd name="T70" fmla="*/ 59 w 309"/>
                                    <a:gd name="T71" fmla="*/ 108 h 297"/>
                                    <a:gd name="T72" fmla="*/ 62 w 309"/>
                                    <a:gd name="T73" fmla="*/ 104 h 297"/>
                                    <a:gd name="T74" fmla="*/ 66 w 309"/>
                                    <a:gd name="T75" fmla="*/ 101 h 297"/>
                                    <a:gd name="T76" fmla="*/ 69 w 309"/>
                                    <a:gd name="T77" fmla="*/ 98 h 297"/>
                                    <a:gd name="T78" fmla="*/ 69 w 309"/>
                                    <a:gd name="T79" fmla="*/ 96 h 297"/>
                                    <a:gd name="T80" fmla="*/ 88 w 309"/>
                                    <a:gd name="T81" fmla="*/ 77 h 297"/>
                                    <a:gd name="T82" fmla="*/ 91 w 309"/>
                                    <a:gd name="T83" fmla="*/ 74 h 297"/>
                                    <a:gd name="T84" fmla="*/ 94 w 309"/>
                                    <a:gd name="T85" fmla="*/ 70 h 297"/>
                                    <a:gd name="T86" fmla="*/ 97 w 309"/>
                                    <a:gd name="T87" fmla="*/ 67 h 297"/>
                                    <a:gd name="T88" fmla="*/ 104 w 309"/>
                                    <a:gd name="T89" fmla="*/ 64 h 297"/>
                                    <a:gd name="T90" fmla="*/ 106 w 309"/>
                                    <a:gd name="T91" fmla="*/ 62 h 297"/>
                                    <a:gd name="T92" fmla="*/ 109 w 309"/>
                                    <a:gd name="T93" fmla="*/ 58 h 297"/>
                                    <a:gd name="T94" fmla="*/ 113 w 309"/>
                                    <a:gd name="T95" fmla="*/ 55 h 297"/>
                                    <a:gd name="T96" fmla="*/ 116 w 309"/>
                                    <a:gd name="T97" fmla="*/ 55 h 297"/>
                                    <a:gd name="T98" fmla="*/ 121 w 309"/>
                                    <a:gd name="T99" fmla="*/ 52 h 297"/>
                                    <a:gd name="T100" fmla="*/ 125 w 309"/>
                                    <a:gd name="T101" fmla="*/ 49 h 297"/>
                                    <a:gd name="T102" fmla="*/ 127 w 309"/>
                                    <a:gd name="T103" fmla="*/ 45 h 297"/>
                                    <a:gd name="T104" fmla="*/ 133 w 309"/>
                                    <a:gd name="T105" fmla="*/ 43 h 297"/>
                                    <a:gd name="T106" fmla="*/ 137 w 309"/>
                                    <a:gd name="T107" fmla="*/ 43 h 297"/>
                                    <a:gd name="T108" fmla="*/ 140 w 309"/>
                                    <a:gd name="T109" fmla="*/ 40 h 297"/>
                                    <a:gd name="T110" fmla="*/ 147 w 309"/>
                                    <a:gd name="T111" fmla="*/ 38 h 297"/>
                                    <a:gd name="T112" fmla="*/ 150 w 309"/>
                                    <a:gd name="T113" fmla="*/ 34 h 297"/>
                                    <a:gd name="T114" fmla="*/ 152 w 309"/>
                                    <a:gd name="T115" fmla="*/ 34 h 297"/>
                                    <a:gd name="T116" fmla="*/ 159 w 309"/>
                                    <a:gd name="T117" fmla="*/ 31 h 297"/>
                                    <a:gd name="T118" fmla="*/ 162 w 309"/>
                                    <a:gd name="T119" fmla="*/ 29 h 297"/>
                                    <a:gd name="T120" fmla="*/ 168 w 309"/>
                                    <a:gd name="T121" fmla="*/ 29 h 297"/>
                                    <a:gd name="T122" fmla="*/ 172 w 309"/>
                                    <a:gd name="T123" fmla="*/ 25 h 297"/>
                                    <a:gd name="T124" fmla="*/ 177 w 309"/>
                                    <a:gd name="T125" fmla="*/ 25 h 297"/>
                                    <a:gd name="T126" fmla="*/ 180 w 309"/>
                                    <a:gd name="T127" fmla="*/ 22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9"/>
                              <wps:cNvSpPr>
                                <a:spLocks/>
                              </wps:cNvSpPr>
                              <wps:spPr bwMode="auto">
                                <a:xfrm>
                                  <a:off x="171" y="48"/>
                                  <a:ext cx="171" cy="411"/>
                                </a:xfrm>
                                <a:custGeom>
                                  <a:avLst/>
                                  <a:gdLst>
                                    <a:gd name="T0" fmla="*/ 0 w 171"/>
                                    <a:gd name="T1" fmla="*/ 407 h 411"/>
                                    <a:gd name="T2" fmla="*/ 0 w 171"/>
                                    <a:gd name="T3" fmla="*/ 407 h 411"/>
                                    <a:gd name="T4" fmla="*/ 7 w 171"/>
                                    <a:gd name="T5" fmla="*/ 407 h 411"/>
                                    <a:gd name="T6" fmla="*/ 9 w 171"/>
                                    <a:gd name="T7" fmla="*/ 404 h 411"/>
                                    <a:gd name="T8" fmla="*/ 16 w 171"/>
                                    <a:gd name="T9" fmla="*/ 401 h 411"/>
                                    <a:gd name="T10" fmla="*/ 19 w 171"/>
                                    <a:gd name="T11" fmla="*/ 401 h 411"/>
                                    <a:gd name="T12" fmla="*/ 24 w 171"/>
                                    <a:gd name="T13" fmla="*/ 398 h 411"/>
                                    <a:gd name="T14" fmla="*/ 28 w 171"/>
                                    <a:gd name="T15" fmla="*/ 395 h 411"/>
                                    <a:gd name="T16" fmla="*/ 30 w 171"/>
                                    <a:gd name="T17" fmla="*/ 395 h 411"/>
                                    <a:gd name="T18" fmla="*/ 36 w 171"/>
                                    <a:gd name="T19" fmla="*/ 392 h 411"/>
                                    <a:gd name="T20" fmla="*/ 40 w 171"/>
                                    <a:gd name="T21" fmla="*/ 389 h 411"/>
                                    <a:gd name="T22" fmla="*/ 43 w 171"/>
                                    <a:gd name="T23" fmla="*/ 385 h 411"/>
                                    <a:gd name="T24" fmla="*/ 50 w 171"/>
                                    <a:gd name="T25" fmla="*/ 383 h 411"/>
                                    <a:gd name="T26" fmla="*/ 53 w 171"/>
                                    <a:gd name="T27" fmla="*/ 383 h 411"/>
                                    <a:gd name="T28" fmla="*/ 55 w 171"/>
                                    <a:gd name="T29" fmla="*/ 381 h 411"/>
                                    <a:gd name="T30" fmla="*/ 58 w 171"/>
                                    <a:gd name="T31" fmla="*/ 378 h 411"/>
                                    <a:gd name="T32" fmla="*/ 65 w 171"/>
                                    <a:gd name="T33" fmla="*/ 374 h 411"/>
                                    <a:gd name="T34" fmla="*/ 68 w 171"/>
                                    <a:gd name="T35" fmla="*/ 371 h 411"/>
                                    <a:gd name="T36" fmla="*/ 71 w 171"/>
                                    <a:gd name="T37" fmla="*/ 368 h 411"/>
                                    <a:gd name="T38" fmla="*/ 75 w 171"/>
                                    <a:gd name="T39" fmla="*/ 365 h 411"/>
                                    <a:gd name="T40" fmla="*/ 80 w 171"/>
                                    <a:gd name="T41" fmla="*/ 359 h 411"/>
                                    <a:gd name="T42" fmla="*/ 87 w 171"/>
                                    <a:gd name="T43" fmla="*/ 356 h 411"/>
                                    <a:gd name="T44" fmla="*/ 90 w 171"/>
                                    <a:gd name="T45" fmla="*/ 353 h 411"/>
                                    <a:gd name="T46" fmla="*/ 93 w 171"/>
                                    <a:gd name="T47" fmla="*/ 349 h 411"/>
                                    <a:gd name="T48" fmla="*/ 100 w 171"/>
                                    <a:gd name="T49" fmla="*/ 344 h 411"/>
                                    <a:gd name="T50" fmla="*/ 102 w 171"/>
                                    <a:gd name="T51" fmla="*/ 337 h 411"/>
                                    <a:gd name="T52" fmla="*/ 105 w 171"/>
                                    <a:gd name="T53" fmla="*/ 334 h 411"/>
                                    <a:gd name="T54" fmla="*/ 109 w 171"/>
                                    <a:gd name="T55" fmla="*/ 331 h 411"/>
                                    <a:gd name="T56" fmla="*/ 112 w 171"/>
                                    <a:gd name="T57" fmla="*/ 328 h 411"/>
                                    <a:gd name="T58" fmla="*/ 115 w 171"/>
                                    <a:gd name="T59" fmla="*/ 325 h 411"/>
                                    <a:gd name="T60" fmla="*/ 115 w 171"/>
                                    <a:gd name="T61" fmla="*/ 322 h 411"/>
                                    <a:gd name="T62" fmla="*/ 122 w 171"/>
                                    <a:gd name="T63" fmla="*/ 315 h 411"/>
                                    <a:gd name="T64" fmla="*/ 122 w 171"/>
                                    <a:gd name="T65" fmla="*/ 312 h 411"/>
                                    <a:gd name="T66" fmla="*/ 124 w 171"/>
                                    <a:gd name="T67" fmla="*/ 310 h 411"/>
                                    <a:gd name="T68" fmla="*/ 127 w 171"/>
                                    <a:gd name="T69" fmla="*/ 306 h 411"/>
                                    <a:gd name="T70" fmla="*/ 130 w 171"/>
                                    <a:gd name="T71" fmla="*/ 300 h 411"/>
                                    <a:gd name="T72" fmla="*/ 134 w 171"/>
                                    <a:gd name="T73" fmla="*/ 297 h 411"/>
                                    <a:gd name="T74" fmla="*/ 134 w 171"/>
                                    <a:gd name="T75" fmla="*/ 294 h 411"/>
                                    <a:gd name="T76" fmla="*/ 137 w 171"/>
                                    <a:gd name="T77" fmla="*/ 288 h 411"/>
                                    <a:gd name="T78" fmla="*/ 140 w 171"/>
                                    <a:gd name="T79" fmla="*/ 284 h 411"/>
                                    <a:gd name="T80" fmla="*/ 143 w 171"/>
                                    <a:gd name="T81" fmla="*/ 281 h 411"/>
                                    <a:gd name="T82" fmla="*/ 143 w 171"/>
                                    <a:gd name="T83" fmla="*/ 276 h 411"/>
                                    <a:gd name="T84" fmla="*/ 147 w 171"/>
                                    <a:gd name="T85" fmla="*/ 272 h 411"/>
                                    <a:gd name="T86" fmla="*/ 147 w 171"/>
                                    <a:gd name="T87" fmla="*/ 269 h 411"/>
                                    <a:gd name="T88" fmla="*/ 149 w 171"/>
                                    <a:gd name="T89" fmla="*/ 263 h 411"/>
                                    <a:gd name="T90" fmla="*/ 152 w 171"/>
                                    <a:gd name="T91" fmla="*/ 259 h 411"/>
                                    <a:gd name="T92" fmla="*/ 152 w 171"/>
                                    <a:gd name="T93" fmla="*/ 254 h 411"/>
                                    <a:gd name="T94" fmla="*/ 152 w 171"/>
                                    <a:gd name="T95" fmla="*/ 250 h 411"/>
                                    <a:gd name="T96" fmla="*/ 155 w 171"/>
                                    <a:gd name="T97" fmla="*/ 244 h 411"/>
                                    <a:gd name="T98" fmla="*/ 159 w 171"/>
                                    <a:gd name="T99" fmla="*/ 242 h 411"/>
                                    <a:gd name="T100" fmla="*/ 159 w 171"/>
                                    <a:gd name="T101" fmla="*/ 238 h 411"/>
                                    <a:gd name="T102" fmla="*/ 159 w 171"/>
                                    <a:gd name="T103" fmla="*/ 232 h 411"/>
                                    <a:gd name="T104" fmla="*/ 162 w 171"/>
                                    <a:gd name="T105" fmla="*/ 229 h 411"/>
                                    <a:gd name="T106" fmla="*/ 162 w 171"/>
                                    <a:gd name="T107" fmla="*/ 223 h 411"/>
                                    <a:gd name="T108" fmla="*/ 162 w 171"/>
                                    <a:gd name="T109" fmla="*/ 216 h 411"/>
                                    <a:gd name="T110" fmla="*/ 165 w 171"/>
                                    <a:gd name="T111" fmla="*/ 213 h 411"/>
                                    <a:gd name="T112" fmla="*/ 165 w 171"/>
                                    <a:gd name="T113" fmla="*/ 210 h 411"/>
                                    <a:gd name="T114" fmla="*/ 165 w 171"/>
                                    <a:gd name="T115" fmla="*/ 204 h 411"/>
                                    <a:gd name="T116" fmla="*/ 165 w 171"/>
                                    <a:gd name="T117" fmla="*/ 198 h 411"/>
                                    <a:gd name="T118" fmla="*/ 165 w 171"/>
                                    <a:gd name="T119" fmla="*/ 195 h 411"/>
                                    <a:gd name="T120" fmla="*/ 169 w 171"/>
                                    <a:gd name="T121" fmla="*/ 189 h 411"/>
                                    <a:gd name="T122" fmla="*/ 169 w 171"/>
                                    <a:gd name="T123" fmla="*/ 186 h 411"/>
                                    <a:gd name="T124" fmla="*/ 169 w 171"/>
                                    <a:gd name="T125" fmla="*/ 170 h 411"/>
                                    <a:gd name="T126" fmla="*/ 169 w 171"/>
                                    <a:gd name="T127" fmla="*/ 16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0"/>
                              <wps:cNvSpPr>
                                <a:spLocks/>
                              </wps:cNvSpPr>
                              <wps:spPr bwMode="auto">
                                <a:xfrm>
                                  <a:off x="254" y="67"/>
                                  <a:ext cx="126" cy="101"/>
                                </a:xfrm>
                                <a:custGeom>
                                  <a:avLst/>
                                  <a:gdLst>
                                    <a:gd name="T0" fmla="*/ 86 w 126"/>
                                    <a:gd name="T1" fmla="*/ 19 h 101"/>
                                    <a:gd name="T2" fmla="*/ 82 w 126"/>
                                    <a:gd name="T3" fmla="*/ 15 h 101"/>
                                    <a:gd name="T4" fmla="*/ 82 w 126"/>
                                    <a:gd name="T5" fmla="*/ 15 h 101"/>
                                    <a:gd name="T6" fmla="*/ 82 w 126"/>
                                    <a:gd name="T7" fmla="*/ 15 h 101"/>
                                    <a:gd name="T8" fmla="*/ 79 w 126"/>
                                    <a:gd name="T9" fmla="*/ 15 h 101"/>
                                    <a:gd name="T10" fmla="*/ 79 w 126"/>
                                    <a:gd name="T11" fmla="*/ 13 h 101"/>
                                    <a:gd name="T12" fmla="*/ 79 w 126"/>
                                    <a:gd name="T13" fmla="*/ 13 h 101"/>
                                    <a:gd name="T14" fmla="*/ 76 w 126"/>
                                    <a:gd name="T15" fmla="*/ 13 h 101"/>
                                    <a:gd name="T16" fmla="*/ 76 w 126"/>
                                    <a:gd name="T17" fmla="*/ 13 h 101"/>
                                    <a:gd name="T18" fmla="*/ 76 w 126"/>
                                    <a:gd name="T19" fmla="*/ 13 h 101"/>
                                    <a:gd name="T20" fmla="*/ 72 w 126"/>
                                    <a:gd name="T21" fmla="*/ 13 h 101"/>
                                    <a:gd name="T22" fmla="*/ 72 w 126"/>
                                    <a:gd name="T23" fmla="*/ 10 h 101"/>
                                    <a:gd name="T24" fmla="*/ 69 w 126"/>
                                    <a:gd name="T25" fmla="*/ 10 h 101"/>
                                    <a:gd name="T26" fmla="*/ 69 w 126"/>
                                    <a:gd name="T27" fmla="*/ 10 h 101"/>
                                    <a:gd name="T28" fmla="*/ 66 w 126"/>
                                    <a:gd name="T29" fmla="*/ 10 h 101"/>
                                    <a:gd name="T30" fmla="*/ 66 w 126"/>
                                    <a:gd name="T31" fmla="*/ 7 h 101"/>
                                    <a:gd name="T32" fmla="*/ 66 w 126"/>
                                    <a:gd name="T33" fmla="*/ 7 h 101"/>
                                    <a:gd name="T34" fmla="*/ 64 w 126"/>
                                    <a:gd name="T35" fmla="*/ 7 h 101"/>
                                    <a:gd name="T36" fmla="*/ 60 w 126"/>
                                    <a:gd name="T37" fmla="*/ 7 h 101"/>
                                    <a:gd name="T38" fmla="*/ 60 w 126"/>
                                    <a:gd name="T39" fmla="*/ 7 h 101"/>
                                    <a:gd name="T40" fmla="*/ 60 w 126"/>
                                    <a:gd name="T41" fmla="*/ 7 h 101"/>
                                    <a:gd name="T42" fmla="*/ 60 w 126"/>
                                    <a:gd name="T43" fmla="*/ 3 h 101"/>
                                    <a:gd name="T44" fmla="*/ 57 w 126"/>
                                    <a:gd name="T45" fmla="*/ 3 h 101"/>
                                    <a:gd name="T46" fmla="*/ 54 w 126"/>
                                    <a:gd name="T47" fmla="*/ 3 h 101"/>
                                    <a:gd name="T48" fmla="*/ 54 w 126"/>
                                    <a:gd name="T49" fmla="*/ 3 h 101"/>
                                    <a:gd name="T50" fmla="*/ 51 w 126"/>
                                    <a:gd name="T51" fmla="*/ 3 h 101"/>
                                    <a:gd name="T52" fmla="*/ 47 w 126"/>
                                    <a:gd name="T53" fmla="*/ 3 h 101"/>
                                    <a:gd name="T54" fmla="*/ 47 w 126"/>
                                    <a:gd name="T55" fmla="*/ 3 h 101"/>
                                    <a:gd name="T56" fmla="*/ 41 w 126"/>
                                    <a:gd name="T57" fmla="*/ 3 h 101"/>
                                    <a:gd name="T58" fmla="*/ 41 w 126"/>
                                    <a:gd name="T59" fmla="*/ 0 h 101"/>
                                    <a:gd name="T60" fmla="*/ 32 w 126"/>
                                    <a:gd name="T61" fmla="*/ 0 h 101"/>
                                    <a:gd name="T62" fmla="*/ 32 w 126"/>
                                    <a:gd name="T63" fmla="*/ 3 h 101"/>
                                    <a:gd name="T64" fmla="*/ 26 w 126"/>
                                    <a:gd name="T65" fmla="*/ 3 h 101"/>
                                    <a:gd name="T66" fmla="*/ 26 w 126"/>
                                    <a:gd name="T67" fmla="*/ 3 h 101"/>
                                    <a:gd name="T68" fmla="*/ 26 w 126"/>
                                    <a:gd name="T69" fmla="*/ 3 h 101"/>
                                    <a:gd name="T70" fmla="*/ 22 w 126"/>
                                    <a:gd name="T71" fmla="*/ 3 h 101"/>
                                    <a:gd name="T72" fmla="*/ 19 w 126"/>
                                    <a:gd name="T73" fmla="*/ 3 h 101"/>
                                    <a:gd name="T74" fmla="*/ 19 w 126"/>
                                    <a:gd name="T75" fmla="*/ 3 h 101"/>
                                    <a:gd name="T76" fmla="*/ 19 w 126"/>
                                    <a:gd name="T77" fmla="*/ 3 h 101"/>
                                    <a:gd name="T78" fmla="*/ 19 w 126"/>
                                    <a:gd name="T79" fmla="*/ 7 h 101"/>
                                    <a:gd name="T80" fmla="*/ 17 w 126"/>
                                    <a:gd name="T81" fmla="*/ 7 h 101"/>
                                    <a:gd name="T82" fmla="*/ 17 w 126"/>
                                    <a:gd name="T83" fmla="*/ 7 h 101"/>
                                    <a:gd name="T84" fmla="*/ 14 w 126"/>
                                    <a:gd name="T85" fmla="*/ 7 h 101"/>
                                    <a:gd name="T86" fmla="*/ 10 w 126"/>
                                    <a:gd name="T87" fmla="*/ 10 h 101"/>
                                    <a:gd name="T88" fmla="*/ 10 w 126"/>
                                    <a:gd name="T89" fmla="*/ 10 h 101"/>
                                    <a:gd name="T90" fmla="*/ 10 w 126"/>
                                    <a:gd name="T91" fmla="*/ 13 h 101"/>
                                    <a:gd name="T92" fmla="*/ 10 w 126"/>
                                    <a:gd name="T93" fmla="*/ 13 h 101"/>
                                    <a:gd name="T94" fmla="*/ 7 w 126"/>
                                    <a:gd name="T95" fmla="*/ 13 h 101"/>
                                    <a:gd name="T96" fmla="*/ 7 w 126"/>
                                    <a:gd name="T97" fmla="*/ 13 h 101"/>
                                    <a:gd name="T98" fmla="*/ 7 w 126"/>
                                    <a:gd name="T99" fmla="*/ 13 h 101"/>
                                    <a:gd name="T100" fmla="*/ 7 w 126"/>
                                    <a:gd name="T101" fmla="*/ 13 h 101"/>
                                    <a:gd name="T102" fmla="*/ 4 w 126"/>
                                    <a:gd name="T103" fmla="*/ 15 h 101"/>
                                    <a:gd name="T104" fmla="*/ 4 w 126"/>
                                    <a:gd name="T105" fmla="*/ 15 h 101"/>
                                    <a:gd name="T106" fmla="*/ 4 w 126"/>
                                    <a:gd name="T107" fmla="*/ 19 h 101"/>
                                    <a:gd name="T108" fmla="*/ 4 w 126"/>
                                    <a:gd name="T109" fmla="*/ 19 h 101"/>
                                    <a:gd name="T110" fmla="*/ 4 w 126"/>
                                    <a:gd name="T111" fmla="*/ 19 h 101"/>
                                    <a:gd name="T112" fmla="*/ 4 w 126"/>
                                    <a:gd name="T113" fmla="*/ 19 h 101"/>
                                    <a:gd name="T114" fmla="*/ 4 w 126"/>
                                    <a:gd name="T115" fmla="*/ 22 h 101"/>
                                    <a:gd name="T116" fmla="*/ 4 w 126"/>
                                    <a:gd name="T117" fmla="*/ 25 h 101"/>
                                    <a:gd name="T118" fmla="*/ 0 w 126"/>
                                    <a:gd name="T119" fmla="*/ 25 h 101"/>
                                    <a:gd name="T120" fmla="*/ 0 w 126"/>
                                    <a:gd name="T121" fmla="*/ 37 h 101"/>
                                    <a:gd name="T122" fmla="*/ 4 w 126"/>
                                    <a:gd name="T123" fmla="*/ 37 h 101"/>
                                    <a:gd name="T124" fmla="*/ 4 w 126"/>
                                    <a:gd name="T125" fmla="*/ 41 h 101"/>
                                    <a:gd name="T126" fmla="*/ 4 w 126"/>
                                    <a:gd name="T127" fmla="*/ 41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1"/>
                              <wps:cNvSpPr>
                                <a:spLocks/>
                              </wps:cNvSpPr>
                              <wps:spPr bwMode="auto">
                                <a:xfrm>
                                  <a:off x="146" y="46"/>
                                  <a:ext cx="293" cy="234"/>
                                </a:xfrm>
                                <a:custGeom>
                                  <a:avLst/>
                                  <a:gdLst>
                                    <a:gd name="T0" fmla="*/ 293 w 293"/>
                                    <a:gd name="T1" fmla="*/ 166 h 234"/>
                                    <a:gd name="T2" fmla="*/ 293 w 293"/>
                                    <a:gd name="T3" fmla="*/ 159 h 234"/>
                                    <a:gd name="T4" fmla="*/ 293 w 293"/>
                                    <a:gd name="T5" fmla="*/ 162 h 234"/>
                                    <a:gd name="T6" fmla="*/ 290 w 293"/>
                                    <a:gd name="T7" fmla="*/ 162 h 234"/>
                                    <a:gd name="T8" fmla="*/ 290 w 293"/>
                                    <a:gd name="T9" fmla="*/ 166 h 234"/>
                                    <a:gd name="T10" fmla="*/ 290 w 293"/>
                                    <a:gd name="T11" fmla="*/ 169 h 234"/>
                                    <a:gd name="T12" fmla="*/ 290 w 293"/>
                                    <a:gd name="T13" fmla="*/ 172 h 234"/>
                                    <a:gd name="T14" fmla="*/ 290 w 293"/>
                                    <a:gd name="T15" fmla="*/ 175 h 234"/>
                                    <a:gd name="T16" fmla="*/ 290 w 293"/>
                                    <a:gd name="T17" fmla="*/ 175 h 234"/>
                                    <a:gd name="T18" fmla="*/ 288 w 293"/>
                                    <a:gd name="T19" fmla="*/ 178 h 234"/>
                                    <a:gd name="T20" fmla="*/ 288 w 293"/>
                                    <a:gd name="T21" fmla="*/ 178 h 234"/>
                                    <a:gd name="T22" fmla="*/ 288 w 293"/>
                                    <a:gd name="T23" fmla="*/ 181 h 234"/>
                                    <a:gd name="T24" fmla="*/ 288 w 293"/>
                                    <a:gd name="T25" fmla="*/ 181 h 234"/>
                                    <a:gd name="T26" fmla="*/ 288 w 293"/>
                                    <a:gd name="T27" fmla="*/ 181 h 234"/>
                                    <a:gd name="T28" fmla="*/ 288 w 293"/>
                                    <a:gd name="T29" fmla="*/ 184 h 234"/>
                                    <a:gd name="T30" fmla="*/ 284 w 293"/>
                                    <a:gd name="T31" fmla="*/ 188 h 234"/>
                                    <a:gd name="T32" fmla="*/ 284 w 293"/>
                                    <a:gd name="T33" fmla="*/ 188 h 234"/>
                                    <a:gd name="T34" fmla="*/ 284 w 293"/>
                                    <a:gd name="T35" fmla="*/ 191 h 234"/>
                                    <a:gd name="T36" fmla="*/ 284 w 293"/>
                                    <a:gd name="T37" fmla="*/ 191 h 234"/>
                                    <a:gd name="T38" fmla="*/ 281 w 293"/>
                                    <a:gd name="T39" fmla="*/ 191 h 234"/>
                                    <a:gd name="T40" fmla="*/ 281 w 293"/>
                                    <a:gd name="T41" fmla="*/ 193 h 234"/>
                                    <a:gd name="T42" fmla="*/ 281 w 293"/>
                                    <a:gd name="T43" fmla="*/ 193 h 234"/>
                                    <a:gd name="T44" fmla="*/ 278 w 293"/>
                                    <a:gd name="T45" fmla="*/ 197 h 234"/>
                                    <a:gd name="T46" fmla="*/ 278 w 293"/>
                                    <a:gd name="T47" fmla="*/ 197 h 234"/>
                                    <a:gd name="T48" fmla="*/ 278 w 293"/>
                                    <a:gd name="T49" fmla="*/ 200 h 234"/>
                                    <a:gd name="T50" fmla="*/ 274 w 293"/>
                                    <a:gd name="T51" fmla="*/ 203 h 234"/>
                                    <a:gd name="T52" fmla="*/ 274 w 293"/>
                                    <a:gd name="T53" fmla="*/ 203 h 234"/>
                                    <a:gd name="T54" fmla="*/ 271 w 293"/>
                                    <a:gd name="T55" fmla="*/ 206 h 234"/>
                                    <a:gd name="T56" fmla="*/ 268 w 293"/>
                                    <a:gd name="T57" fmla="*/ 209 h 234"/>
                                    <a:gd name="T58" fmla="*/ 268 w 293"/>
                                    <a:gd name="T59" fmla="*/ 209 h 234"/>
                                    <a:gd name="T60" fmla="*/ 266 w 293"/>
                                    <a:gd name="T61" fmla="*/ 209 h 234"/>
                                    <a:gd name="T62" fmla="*/ 266 w 293"/>
                                    <a:gd name="T63" fmla="*/ 212 h 234"/>
                                    <a:gd name="T64" fmla="*/ 262 w 293"/>
                                    <a:gd name="T65" fmla="*/ 212 h 234"/>
                                    <a:gd name="T66" fmla="*/ 262 w 293"/>
                                    <a:gd name="T67" fmla="*/ 212 h 234"/>
                                    <a:gd name="T68" fmla="*/ 259 w 293"/>
                                    <a:gd name="T69" fmla="*/ 215 h 234"/>
                                    <a:gd name="T70" fmla="*/ 259 w 293"/>
                                    <a:gd name="T71" fmla="*/ 215 h 234"/>
                                    <a:gd name="T72" fmla="*/ 259 w 293"/>
                                    <a:gd name="T73" fmla="*/ 215 h 234"/>
                                    <a:gd name="T74" fmla="*/ 256 w 293"/>
                                    <a:gd name="T75" fmla="*/ 218 h 234"/>
                                    <a:gd name="T76" fmla="*/ 256 w 293"/>
                                    <a:gd name="T77" fmla="*/ 218 h 234"/>
                                    <a:gd name="T78" fmla="*/ 253 w 293"/>
                                    <a:gd name="T79" fmla="*/ 218 h 234"/>
                                    <a:gd name="T80" fmla="*/ 253 w 293"/>
                                    <a:gd name="T81" fmla="*/ 218 h 234"/>
                                    <a:gd name="T82" fmla="*/ 249 w 293"/>
                                    <a:gd name="T83" fmla="*/ 222 h 234"/>
                                    <a:gd name="T84" fmla="*/ 249 w 293"/>
                                    <a:gd name="T85" fmla="*/ 222 h 234"/>
                                    <a:gd name="T86" fmla="*/ 246 w 293"/>
                                    <a:gd name="T87" fmla="*/ 222 h 234"/>
                                    <a:gd name="T88" fmla="*/ 246 w 293"/>
                                    <a:gd name="T89" fmla="*/ 222 h 234"/>
                                    <a:gd name="T90" fmla="*/ 243 w 293"/>
                                    <a:gd name="T91" fmla="*/ 222 h 234"/>
                                    <a:gd name="T92" fmla="*/ 241 w 293"/>
                                    <a:gd name="T93" fmla="*/ 225 h 234"/>
                                    <a:gd name="T94" fmla="*/ 241 w 293"/>
                                    <a:gd name="T95" fmla="*/ 225 h 234"/>
                                    <a:gd name="T96" fmla="*/ 237 w 293"/>
                                    <a:gd name="T97" fmla="*/ 225 h 234"/>
                                    <a:gd name="T98" fmla="*/ 237 w 293"/>
                                    <a:gd name="T99" fmla="*/ 225 h 234"/>
                                    <a:gd name="T100" fmla="*/ 234 w 293"/>
                                    <a:gd name="T101" fmla="*/ 227 h 234"/>
                                    <a:gd name="T102" fmla="*/ 234 w 293"/>
                                    <a:gd name="T103" fmla="*/ 227 h 234"/>
                                    <a:gd name="T104" fmla="*/ 231 w 293"/>
                                    <a:gd name="T105" fmla="*/ 227 h 234"/>
                                    <a:gd name="T106" fmla="*/ 227 w 293"/>
                                    <a:gd name="T107" fmla="*/ 227 h 234"/>
                                    <a:gd name="T108" fmla="*/ 227 w 293"/>
                                    <a:gd name="T109" fmla="*/ 227 h 234"/>
                                    <a:gd name="T110" fmla="*/ 224 w 293"/>
                                    <a:gd name="T111" fmla="*/ 227 h 234"/>
                                    <a:gd name="T112" fmla="*/ 221 w 293"/>
                                    <a:gd name="T113" fmla="*/ 227 h 234"/>
                                    <a:gd name="T114" fmla="*/ 219 w 293"/>
                                    <a:gd name="T115" fmla="*/ 231 h 234"/>
                                    <a:gd name="T116" fmla="*/ 215 w 293"/>
                                    <a:gd name="T117" fmla="*/ 231 h 234"/>
                                    <a:gd name="T118" fmla="*/ 212 w 293"/>
                                    <a:gd name="T119" fmla="*/ 231 h 234"/>
                                    <a:gd name="T120" fmla="*/ 187 w 293"/>
                                    <a:gd name="T121" fmla="*/ 231 h 234"/>
                                    <a:gd name="T122" fmla="*/ 187 w 293"/>
                                    <a:gd name="T123" fmla="*/ 231 h 234"/>
                                    <a:gd name="T124" fmla="*/ 184 w 293"/>
                                    <a:gd name="T125" fmla="*/ 231 h 234"/>
                                    <a:gd name="T126" fmla="*/ 180 w 293"/>
                                    <a:gd name="T127" fmla="*/ 227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2"/>
                              <wps:cNvSpPr>
                                <a:spLocks/>
                              </wps:cNvSpPr>
                              <wps:spPr bwMode="auto">
                                <a:xfrm>
                                  <a:off x="90" y="67"/>
                                  <a:ext cx="349" cy="244"/>
                                </a:xfrm>
                                <a:custGeom>
                                  <a:avLst/>
                                  <a:gdLst>
                                    <a:gd name="T0" fmla="*/ 3 w 349"/>
                                    <a:gd name="T1" fmla="*/ 25 h 244"/>
                                    <a:gd name="T2" fmla="*/ 0 w 349"/>
                                    <a:gd name="T3" fmla="*/ 32 h 244"/>
                                    <a:gd name="T4" fmla="*/ 3 w 349"/>
                                    <a:gd name="T5" fmla="*/ 28 h 244"/>
                                    <a:gd name="T6" fmla="*/ 9 w 349"/>
                                    <a:gd name="T7" fmla="*/ 28 h 244"/>
                                    <a:gd name="T8" fmla="*/ 9 w 349"/>
                                    <a:gd name="T9" fmla="*/ 25 h 244"/>
                                    <a:gd name="T10" fmla="*/ 13 w 349"/>
                                    <a:gd name="T11" fmla="*/ 25 h 244"/>
                                    <a:gd name="T12" fmla="*/ 16 w 349"/>
                                    <a:gd name="T13" fmla="*/ 22 h 244"/>
                                    <a:gd name="T14" fmla="*/ 18 w 349"/>
                                    <a:gd name="T15" fmla="*/ 19 h 244"/>
                                    <a:gd name="T16" fmla="*/ 21 w 349"/>
                                    <a:gd name="T17" fmla="*/ 19 h 244"/>
                                    <a:gd name="T18" fmla="*/ 25 w 349"/>
                                    <a:gd name="T19" fmla="*/ 15 h 244"/>
                                    <a:gd name="T20" fmla="*/ 28 w 349"/>
                                    <a:gd name="T21" fmla="*/ 15 h 244"/>
                                    <a:gd name="T22" fmla="*/ 31 w 349"/>
                                    <a:gd name="T23" fmla="*/ 15 h 244"/>
                                    <a:gd name="T24" fmla="*/ 38 w 349"/>
                                    <a:gd name="T25" fmla="*/ 13 h 244"/>
                                    <a:gd name="T26" fmla="*/ 41 w 349"/>
                                    <a:gd name="T27" fmla="*/ 13 h 244"/>
                                    <a:gd name="T28" fmla="*/ 43 w 349"/>
                                    <a:gd name="T29" fmla="*/ 10 h 244"/>
                                    <a:gd name="T30" fmla="*/ 46 w 349"/>
                                    <a:gd name="T31" fmla="*/ 10 h 244"/>
                                    <a:gd name="T32" fmla="*/ 50 w 349"/>
                                    <a:gd name="T33" fmla="*/ 10 h 244"/>
                                    <a:gd name="T34" fmla="*/ 53 w 349"/>
                                    <a:gd name="T35" fmla="*/ 10 h 244"/>
                                    <a:gd name="T36" fmla="*/ 56 w 349"/>
                                    <a:gd name="T37" fmla="*/ 7 h 244"/>
                                    <a:gd name="T38" fmla="*/ 60 w 349"/>
                                    <a:gd name="T39" fmla="*/ 7 h 244"/>
                                    <a:gd name="T40" fmla="*/ 63 w 349"/>
                                    <a:gd name="T41" fmla="*/ 7 h 244"/>
                                    <a:gd name="T42" fmla="*/ 68 w 349"/>
                                    <a:gd name="T43" fmla="*/ 7 h 244"/>
                                    <a:gd name="T44" fmla="*/ 72 w 349"/>
                                    <a:gd name="T45" fmla="*/ 3 h 244"/>
                                    <a:gd name="T46" fmla="*/ 75 w 349"/>
                                    <a:gd name="T47" fmla="*/ 3 h 244"/>
                                    <a:gd name="T48" fmla="*/ 78 w 349"/>
                                    <a:gd name="T49" fmla="*/ 3 h 244"/>
                                    <a:gd name="T50" fmla="*/ 81 w 349"/>
                                    <a:gd name="T51" fmla="*/ 3 h 244"/>
                                    <a:gd name="T52" fmla="*/ 85 w 349"/>
                                    <a:gd name="T53" fmla="*/ 3 h 244"/>
                                    <a:gd name="T54" fmla="*/ 114 w 349"/>
                                    <a:gd name="T55" fmla="*/ 3 h 244"/>
                                    <a:gd name="T56" fmla="*/ 117 w 349"/>
                                    <a:gd name="T57" fmla="*/ 3 h 244"/>
                                    <a:gd name="T58" fmla="*/ 127 w 349"/>
                                    <a:gd name="T59" fmla="*/ 3 h 244"/>
                                    <a:gd name="T60" fmla="*/ 131 w 349"/>
                                    <a:gd name="T61" fmla="*/ 3 h 244"/>
                                    <a:gd name="T62" fmla="*/ 134 w 349"/>
                                    <a:gd name="T63" fmla="*/ 3 h 244"/>
                                    <a:gd name="T64" fmla="*/ 136 w 349"/>
                                    <a:gd name="T65" fmla="*/ 7 h 244"/>
                                    <a:gd name="T66" fmla="*/ 143 w 349"/>
                                    <a:gd name="T67" fmla="*/ 7 h 244"/>
                                    <a:gd name="T68" fmla="*/ 146 w 349"/>
                                    <a:gd name="T69" fmla="*/ 7 h 244"/>
                                    <a:gd name="T70" fmla="*/ 149 w 349"/>
                                    <a:gd name="T71" fmla="*/ 7 h 244"/>
                                    <a:gd name="T72" fmla="*/ 152 w 349"/>
                                    <a:gd name="T73" fmla="*/ 10 h 244"/>
                                    <a:gd name="T74" fmla="*/ 156 w 349"/>
                                    <a:gd name="T75" fmla="*/ 10 h 244"/>
                                    <a:gd name="T76" fmla="*/ 161 w 349"/>
                                    <a:gd name="T77" fmla="*/ 10 h 244"/>
                                    <a:gd name="T78" fmla="*/ 164 w 349"/>
                                    <a:gd name="T79" fmla="*/ 10 h 244"/>
                                    <a:gd name="T80" fmla="*/ 168 w 349"/>
                                    <a:gd name="T81" fmla="*/ 13 h 244"/>
                                    <a:gd name="T82" fmla="*/ 174 w 349"/>
                                    <a:gd name="T83" fmla="*/ 13 h 244"/>
                                    <a:gd name="T84" fmla="*/ 178 w 349"/>
                                    <a:gd name="T85" fmla="*/ 15 h 244"/>
                                    <a:gd name="T86" fmla="*/ 181 w 349"/>
                                    <a:gd name="T87" fmla="*/ 15 h 244"/>
                                    <a:gd name="T88" fmla="*/ 183 w 349"/>
                                    <a:gd name="T89" fmla="*/ 19 h 244"/>
                                    <a:gd name="T90" fmla="*/ 186 w 349"/>
                                    <a:gd name="T91" fmla="*/ 19 h 244"/>
                                    <a:gd name="T92" fmla="*/ 193 w 349"/>
                                    <a:gd name="T93" fmla="*/ 19 h 244"/>
                                    <a:gd name="T94" fmla="*/ 196 w 349"/>
                                    <a:gd name="T95" fmla="*/ 22 h 244"/>
                                    <a:gd name="T96" fmla="*/ 199 w 349"/>
                                    <a:gd name="T97" fmla="*/ 25 h 244"/>
                                    <a:gd name="T98" fmla="*/ 203 w 349"/>
                                    <a:gd name="T99" fmla="*/ 25 h 244"/>
                                    <a:gd name="T100" fmla="*/ 205 w 349"/>
                                    <a:gd name="T101" fmla="*/ 28 h 244"/>
                                    <a:gd name="T102" fmla="*/ 211 w 349"/>
                                    <a:gd name="T103" fmla="*/ 28 h 244"/>
                                    <a:gd name="T104" fmla="*/ 215 w 349"/>
                                    <a:gd name="T105" fmla="*/ 32 h 244"/>
                                    <a:gd name="T106" fmla="*/ 218 w 349"/>
                                    <a:gd name="T107" fmla="*/ 32 h 244"/>
                                    <a:gd name="T108" fmla="*/ 221 w 349"/>
                                    <a:gd name="T109" fmla="*/ 34 h 244"/>
                                    <a:gd name="T110" fmla="*/ 224 w 349"/>
                                    <a:gd name="T111" fmla="*/ 37 h 244"/>
                                    <a:gd name="T112" fmla="*/ 228 w 349"/>
                                    <a:gd name="T113" fmla="*/ 37 h 244"/>
                                    <a:gd name="T114" fmla="*/ 233 w 349"/>
                                    <a:gd name="T115" fmla="*/ 41 h 244"/>
                                    <a:gd name="T116" fmla="*/ 236 w 349"/>
                                    <a:gd name="T117" fmla="*/ 44 h 244"/>
                                    <a:gd name="T118" fmla="*/ 240 w 349"/>
                                    <a:gd name="T119" fmla="*/ 47 h 244"/>
                                    <a:gd name="T120" fmla="*/ 243 w 349"/>
                                    <a:gd name="T121" fmla="*/ 47 h 244"/>
                                    <a:gd name="T122" fmla="*/ 246 w 349"/>
                                    <a:gd name="T123" fmla="*/ 49 h 244"/>
                                    <a:gd name="T124" fmla="*/ 250 w 349"/>
                                    <a:gd name="T125" fmla="*/ 53 h 244"/>
                                    <a:gd name="T126" fmla="*/ 252 w 349"/>
                                    <a:gd name="T127" fmla="*/ 56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3"/>
                              <wps:cNvSpPr>
                                <a:spLocks/>
                              </wps:cNvSpPr>
                              <wps:spPr bwMode="auto">
                                <a:xfrm>
                                  <a:off x="21" y="40"/>
                                  <a:ext cx="425" cy="427"/>
                                </a:xfrm>
                                <a:custGeom>
                                  <a:avLst/>
                                  <a:gdLst>
                                    <a:gd name="T0" fmla="*/ 321 w 425"/>
                                    <a:gd name="T1" fmla="*/ 34 h 427"/>
                                    <a:gd name="T2" fmla="*/ 319 w 425"/>
                                    <a:gd name="T3" fmla="*/ 34 h 427"/>
                                    <a:gd name="T4" fmla="*/ 319 w 425"/>
                                    <a:gd name="T5" fmla="*/ 30 h 427"/>
                                    <a:gd name="T6" fmla="*/ 315 w 425"/>
                                    <a:gd name="T7" fmla="*/ 30 h 427"/>
                                    <a:gd name="T8" fmla="*/ 312 w 425"/>
                                    <a:gd name="T9" fmla="*/ 27 h 427"/>
                                    <a:gd name="T10" fmla="*/ 309 w 425"/>
                                    <a:gd name="T11" fmla="*/ 27 h 427"/>
                                    <a:gd name="T12" fmla="*/ 305 w 425"/>
                                    <a:gd name="T13" fmla="*/ 24 h 427"/>
                                    <a:gd name="T14" fmla="*/ 302 w 425"/>
                                    <a:gd name="T15" fmla="*/ 24 h 427"/>
                                    <a:gd name="T16" fmla="*/ 299 w 425"/>
                                    <a:gd name="T17" fmla="*/ 21 h 427"/>
                                    <a:gd name="T18" fmla="*/ 297 w 425"/>
                                    <a:gd name="T19" fmla="*/ 21 h 427"/>
                                    <a:gd name="T20" fmla="*/ 293 w 425"/>
                                    <a:gd name="T21" fmla="*/ 21 h 427"/>
                                    <a:gd name="T22" fmla="*/ 290 w 425"/>
                                    <a:gd name="T23" fmla="*/ 18 h 427"/>
                                    <a:gd name="T24" fmla="*/ 287 w 425"/>
                                    <a:gd name="T25" fmla="*/ 18 h 427"/>
                                    <a:gd name="T26" fmla="*/ 284 w 425"/>
                                    <a:gd name="T27" fmla="*/ 15 h 427"/>
                                    <a:gd name="T28" fmla="*/ 280 w 425"/>
                                    <a:gd name="T29" fmla="*/ 15 h 427"/>
                                    <a:gd name="T30" fmla="*/ 277 w 425"/>
                                    <a:gd name="T31" fmla="*/ 15 h 427"/>
                                    <a:gd name="T32" fmla="*/ 274 w 425"/>
                                    <a:gd name="T33" fmla="*/ 12 h 427"/>
                                    <a:gd name="T34" fmla="*/ 272 w 425"/>
                                    <a:gd name="T35" fmla="*/ 12 h 427"/>
                                    <a:gd name="T36" fmla="*/ 268 w 425"/>
                                    <a:gd name="T37" fmla="*/ 12 h 427"/>
                                    <a:gd name="T38" fmla="*/ 265 w 425"/>
                                    <a:gd name="T39" fmla="*/ 8 h 427"/>
                                    <a:gd name="T40" fmla="*/ 262 w 425"/>
                                    <a:gd name="T41" fmla="*/ 8 h 427"/>
                                    <a:gd name="T42" fmla="*/ 259 w 425"/>
                                    <a:gd name="T43" fmla="*/ 8 h 427"/>
                                    <a:gd name="T44" fmla="*/ 255 w 425"/>
                                    <a:gd name="T45" fmla="*/ 8 h 427"/>
                                    <a:gd name="T46" fmla="*/ 252 w 425"/>
                                    <a:gd name="T47" fmla="*/ 8 h 427"/>
                                    <a:gd name="T48" fmla="*/ 250 w 425"/>
                                    <a:gd name="T49" fmla="*/ 6 h 427"/>
                                    <a:gd name="T50" fmla="*/ 247 w 425"/>
                                    <a:gd name="T51" fmla="*/ 6 h 427"/>
                                    <a:gd name="T52" fmla="*/ 243 w 425"/>
                                    <a:gd name="T53" fmla="*/ 6 h 427"/>
                                    <a:gd name="T54" fmla="*/ 237 w 425"/>
                                    <a:gd name="T55" fmla="*/ 6 h 427"/>
                                    <a:gd name="T56" fmla="*/ 237 w 425"/>
                                    <a:gd name="T57" fmla="*/ 3 h 427"/>
                                    <a:gd name="T58" fmla="*/ 227 w 425"/>
                                    <a:gd name="T59" fmla="*/ 3 h 427"/>
                                    <a:gd name="T60" fmla="*/ 221 w 425"/>
                                    <a:gd name="T61" fmla="*/ 3 h 427"/>
                                    <a:gd name="T62" fmla="*/ 200 w 425"/>
                                    <a:gd name="T63" fmla="*/ 3 h 427"/>
                                    <a:gd name="T64" fmla="*/ 196 w 425"/>
                                    <a:gd name="T65" fmla="*/ 3 h 427"/>
                                    <a:gd name="T66" fmla="*/ 186 w 425"/>
                                    <a:gd name="T67" fmla="*/ 3 h 427"/>
                                    <a:gd name="T68" fmla="*/ 183 w 425"/>
                                    <a:gd name="T69" fmla="*/ 6 h 427"/>
                                    <a:gd name="T70" fmla="*/ 180 w 425"/>
                                    <a:gd name="T71" fmla="*/ 6 h 427"/>
                                    <a:gd name="T72" fmla="*/ 178 w 425"/>
                                    <a:gd name="T73" fmla="*/ 6 h 427"/>
                                    <a:gd name="T74" fmla="*/ 174 w 425"/>
                                    <a:gd name="T75" fmla="*/ 6 h 427"/>
                                    <a:gd name="T76" fmla="*/ 171 w 425"/>
                                    <a:gd name="T77" fmla="*/ 6 h 427"/>
                                    <a:gd name="T78" fmla="*/ 169 w 425"/>
                                    <a:gd name="T79" fmla="*/ 8 h 427"/>
                                    <a:gd name="T80" fmla="*/ 166 w 425"/>
                                    <a:gd name="T81" fmla="*/ 8 h 427"/>
                                    <a:gd name="T82" fmla="*/ 159 w 425"/>
                                    <a:gd name="T83" fmla="*/ 8 h 427"/>
                                    <a:gd name="T84" fmla="*/ 159 w 425"/>
                                    <a:gd name="T85" fmla="*/ 8 h 427"/>
                                    <a:gd name="T86" fmla="*/ 157 w 425"/>
                                    <a:gd name="T87" fmla="*/ 12 h 427"/>
                                    <a:gd name="T88" fmla="*/ 150 w 425"/>
                                    <a:gd name="T89" fmla="*/ 12 h 427"/>
                                    <a:gd name="T90" fmla="*/ 147 w 425"/>
                                    <a:gd name="T91" fmla="*/ 12 h 427"/>
                                    <a:gd name="T92" fmla="*/ 144 w 425"/>
                                    <a:gd name="T93" fmla="*/ 15 h 427"/>
                                    <a:gd name="T94" fmla="*/ 144 w 425"/>
                                    <a:gd name="T95" fmla="*/ 15 h 427"/>
                                    <a:gd name="T96" fmla="*/ 141 w 425"/>
                                    <a:gd name="T97" fmla="*/ 15 h 427"/>
                                    <a:gd name="T98" fmla="*/ 137 w 425"/>
                                    <a:gd name="T99" fmla="*/ 18 h 427"/>
                                    <a:gd name="T100" fmla="*/ 132 w 425"/>
                                    <a:gd name="T101" fmla="*/ 18 h 427"/>
                                    <a:gd name="T102" fmla="*/ 132 w 425"/>
                                    <a:gd name="T103" fmla="*/ 21 h 427"/>
                                    <a:gd name="T104" fmla="*/ 129 w 425"/>
                                    <a:gd name="T105" fmla="*/ 21 h 427"/>
                                    <a:gd name="T106" fmla="*/ 122 w 425"/>
                                    <a:gd name="T107" fmla="*/ 21 h 427"/>
                                    <a:gd name="T108" fmla="*/ 122 w 425"/>
                                    <a:gd name="T109" fmla="*/ 24 h 427"/>
                                    <a:gd name="T110" fmla="*/ 119 w 425"/>
                                    <a:gd name="T111" fmla="*/ 24 h 427"/>
                                    <a:gd name="T112" fmla="*/ 115 w 425"/>
                                    <a:gd name="T113" fmla="*/ 27 h 427"/>
                                    <a:gd name="T114" fmla="*/ 112 w 425"/>
                                    <a:gd name="T115" fmla="*/ 27 h 427"/>
                                    <a:gd name="T116" fmla="*/ 110 w 425"/>
                                    <a:gd name="T117" fmla="*/ 30 h 427"/>
                                    <a:gd name="T118" fmla="*/ 107 w 425"/>
                                    <a:gd name="T119" fmla="*/ 30 h 427"/>
                                    <a:gd name="T120" fmla="*/ 103 w 425"/>
                                    <a:gd name="T121" fmla="*/ 34 h 427"/>
                                    <a:gd name="T122" fmla="*/ 100 w 425"/>
                                    <a:gd name="T123" fmla="*/ 34 h 427"/>
                                    <a:gd name="T124" fmla="*/ 97 w 425"/>
                                    <a:gd name="T125" fmla="*/ 37 h 427"/>
                                    <a:gd name="T126" fmla="*/ 94 w 425"/>
                                    <a:gd name="T127" fmla="*/ 37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4"/>
                              <wps:cNvSpPr>
                                <a:spLocks/>
                              </wps:cNvSpPr>
                              <wps:spPr bwMode="auto">
                                <a:xfrm>
                                  <a:off x="21" y="43"/>
                                  <a:ext cx="337" cy="421"/>
                                </a:xfrm>
                                <a:custGeom>
                                  <a:avLst/>
                                  <a:gdLst>
                                    <a:gd name="T0" fmla="*/ 321 w 337"/>
                                    <a:gd name="T1" fmla="*/ 31 h 421"/>
                                    <a:gd name="T2" fmla="*/ 321 w 337"/>
                                    <a:gd name="T3" fmla="*/ 31 h 421"/>
                                    <a:gd name="T4" fmla="*/ 319 w 337"/>
                                    <a:gd name="T5" fmla="*/ 31 h 421"/>
                                    <a:gd name="T6" fmla="*/ 319 w 337"/>
                                    <a:gd name="T7" fmla="*/ 27 h 421"/>
                                    <a:gd name="T8" fmla="*/ 315 w 337"/>
                                    <a:gd name="T9" fmla="*/ 24 h 421"/>
                                    <a:gd name="T10" fmla="*/ 309 w 337"/>
                                    <a:gd name="T11" fmla="*/ 21 h 421"/>
                                    <a:gd name="T12" fmla="*/ 305 w 337"/>
                                    <a:gd name="T13" fmla="*/ 21 h 421"/>
                                    <a:gd name="T14" fmla="*/ 305 w 337"/>
                                    <a:gd name="T15" fmla="*/ 21 h 421"/>
                                    <a:gd name="T16" fmla="*/ 297 w 337"/>
                                    <a:gd name="T17" fmla="*/ 18 h 421"/>
                                    <a:gd name="T18" fmla="*/ 293 w 337"/>
                                    <a:gd name="T19" fmla="*/ 15 h 421"/>
                                    <a:gd name="T20" fmla="*/ 293 w 337"/>
                                    <a:gd name="T21" fmla="*/ 15 h 421"/>
                                    <a:gd name="T22" fmla="*/ 290 w 337"/>
                                    <a:gd name="T23" fmla="*/ 15 h 421"/>
                                    <a:gd name="T24" fmla="*/ 287 w 337"/>
                                    <a:gd name="T25" fmla="*/ 15 h 421"/>
                                    <a:gd name="T26" fmla="*/ 287 w 337"/>
                                    <a:gd name="T27" fmla="*/ 15 h 421"/>
                                    <a:gd name="T28" fmla="*/ 284 w 337"/>
                                    <a:gd name="T29" fmla="*/ 12 h 421"/>
                                    <a:gd name="T30" fmla="*/ 284 w 337"/>
                                    <a:gd name="T31" fmla="*/ 12 h 421"/>
                                    <a:gd name="T32" fmla="*/ 280 w 337"/>
                                    <a:gd name="T33" fmla="*/ 12 h 421"/>
                                    <a:gd name="T34" fmla="*/ 277 w 337"/>
                                    <a:gd name="T35" fmla="*/ 9 h 421"/>
                                    <a:gd name="T36" fmla="*/ 274 w 337"/>
                                    <a:gd name="T37" fmla="*/ 9 h 421"/>
                                    <a:gd name="T38" fmla="*/ 274 w 337"/>
                                    <a:gd name="T39" fmla="*/ 9 h 421"/>
                                    <a:gd name="T40" fmla="*/ 272 w 337"/>
                                    <a:gd name="T41" fmla="*/ 9 h 421"/>
                                    <a:gd name="T42" fmla="*/ 272 w 337"/>
                                    <a:gd name="T43" fmla="*/ 9 h 421"/>
                                    <a:gd name="T44" fmla="*/ 268 w 337"/>
                                    <a:gd name="T45" fmla="*/ 5 h 421"/>
                                    <a:gd name="T46" fmla="*/ 255 w 337"/>
                                    <a:gd name="T47" fmla="*/ 3 h 421"/>
                                    <a:gd name="T48" fmla="*/ 252 w 337"/>
                                    <a:gd name="T49" fmla="*/ 3 h 421"/>
                                    <a:gd name="T50" fmla="*/ 250 w 337"/>
                                    <a:gd name="T51" fmla="*/ 3 h 421"/>
                                    <a:gd name="T52" fmla="*/ 247 w 337"/>
                                    <a:gd name="T53" fmla="*/ 3 h 421"/>
                                    <a:gd name="T54" fmla="*/ 243 w 337"/>
                                    <a:gd name="T55" fmla="*/ 3 h 421"/>
                                    <a:gd name="T56" fmla="*/ 237 w 337"/>
                                    <a:gd name="T57" fmla="*/ 0 h 421"/>
                                    <a:gd name="T58" fmla="*/ 237 w 337"/>
                                    <a:gd name="T59" fmla="*/ 0 h 421"/>
                                    <a:gd name="T60" fmla="*/ 227 w 337"/>
                                    <a:gd name="T61" fmla="*/ 0 h 421"/>
                                    <a:gd name="T62" fmla="*/ 221 w 337"/>
                                    <a:gd name="T63" fmla="*/ 0 h 421"/>
                                    <a:gd name="T64" fmla="*/ 200 w 337"/>
                                    <a:gd name="T65" fmla="*/ 0 h 421"/>
                                    <a:gd name="T66" fmla="*/ 196 w 337"/>
                                    <a:gd name="T67" fmla="*/ 0 h 421"/>
                                    <a:gd name="T68" fmla="*/ 196 w 337"/>
                                    <a:gd name="T69" fmla="*/ 0 h 421"/>
                                    <a:gd name="T70" fmla="*/ 186 w 337"/>
                                    <a:gd name="T71" fmla="*/ 0 h 421"/>
                                    <a:gd name="T72" fmla="*/ 183 w 337"/>
                                    <a:gd name="T73" fmla="*/ 0 h 421"/>
                                    <a:gd name="T74" fmla="*/ 178 w 337"/>
                                    <a:gd name="T75" fmla="*/ 3 h 421"/>
                                    <a:gd name="T76" fmla="*/ 180 w 337"/>
                                    <a:gd name="T77" fmla="*/ 3 h 421"/>
                                    <a:gd name="T78" fmla="*/ 178 w 337"/>
                                    <a:gd name="T79" fmla="*/ 3 h 421"/>
                                    <a:gd name="T80" fmla="*/ 174 w 337"/>
                                    <a:gd name="T81" fmla="*/ 3 h 421"/>
                                    <a:gd name="T82" fmla="*/ 174 w 337"/>
                                    <a:gd name="T83" fmla="*/ 3 h 421"/>
                                    <a:gd name="T84" fmla="*/ 171 w 337"/>
                                    <a:gd name="T85" fmla="*/ 3 h 421"/>
                                    <a:gd name="T86" fmla="*/ 159 w 337"/>
                                    <a:gd name="T87" fmla="*/ 5 h 421"/>
                                    <a:gd name="T88" fmla="*/ 159 w 337"/>
                                    <a:gd name="T89" fmla="*/ 5 h 421"/>
                                    <a:gd name="T90" fmla="*/ 147 w 337"/>
                                    <a:gd name="T91" fmla="*/ 9 h 421"/>
                                    <a:gd name="T92" fmla="*/ 144 w 337"/>
                                    <a:gd name="T93" fmla="*/ 9 h 421"/>
                                    <a:gd name="T94" fmla="*/ 144 w 337"/>
                                    <a:gd name="T95" fmla="*/ 12 h 421"/>
                                    <a:gd name="T96" fmla="*/ 137 w 337"/>
                                    <a:gd name="T97" fmla="*/ 12 h 421"/>
                                    <a:gd name="T98" fmla="*/ 134 w 337"/>
                                    <a:gd name="T99" fmla="*/ 15 h 421"/>
                                    <a:gd name="T100" fmla="*/ 132 w 337"/>
                                    <a:gd name="T101" fmla="*/ 15 h 421"/>
                                    <a:gd name="T102" fmla="*/ 129 w 337"/>
                                    <a:gd name="T103" fmla="*/ 15 h 421"/>
                                    <a:gd name="T104" fmla="*/ 125 w 337"/>
                                    <a:gd name="T105" fmla="*/ 18 h 421"/>
                                    <a:gd name="T106" fmla="*/ 122 w 337"/>
                                    <a:gd name="T107" fmla="*/ 18 h 421"/>
                                    <a:gd name="T108" fmla="*/ 122 w 337"/>
                                    <a:gd name="T109" fmla="*/ 18 h 421"/>
                                    <a:gd name="T110" fmla="*/ 112 w 337"/>
                                    <a:gd name="T111" fmla="*/ 24 h 421"/>
                                    <a:gd name="T112" fmla="*/ 110 w 337"/>
                                    <a:gd name="T113" fmla="*/ 24 h 421"/>
                                    <a:gd name="T114" fmla="*/ 107 w 337"/>
                                    <a:gd name="T115" fmla="*/ 27 h 421"/>
                                    <a:gd name="T116" fmla="*/ 103 w 337"/>
                                    <a:gd name="T117" fmla="*/ 31 h 421"/>
                                    <a:gd name="T118" fmla="*/ 103 w 337"/>
                                    <a:gd name="T119" fmla="*/ 31 h 421"/>
                                    <a:gd name="T120" fmla="*/ 100 w 337"/>
                                    <a:gd name="T121" fmla="*/ 31 h 421"/>
                                    <a:gd name="T122" fmla="*/ 97 w 337"/>
                                    <a:gd name="T123" fmla="*/ 34 h 421"/>
                                    <a:gd name="T124" fmla="*/ 90 w 337"/>
                                    <a:gd name="T125" fmla="*/ 37 h 421"/>
                                    <a:gd name="T126" fmla="*/ 87 w 337"/>
                                    <a:gd name="T127" fmla="*/ 39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5"/>
                              <wps:cNvSpPr>
                                <a:spLocks/>
                              </wps:cNvSpPr>
                              <wps:spPr bwMode="auto">
                                <a:xfrm>
                                  <a:off x="17" y="40"/>
                                  <a:ext cx="425" cy="386"/>
                                </a:xfrm>
                                <a:custGeom>
                                  <a:avLst/>
                                  <a:gdLst>
                                    <a:gd name="T0" fmla="*/ 341 w 425"/>
                                    <a:gd name="T1" fmla="*/ 386 h 386"/>
                                    <a:gd name="T2" fmla="*/ 344 w 425"/>
                                    <a:gd name="T3" fmla="*/ 382 h 386"/>
                                    <a:gd name="T4" fmla="*/ 344 w 425"/>
                                    <a:gd name="T5" fmla="*/ 379 h 386"/>
                                    <a:gd name="T6" fmla="*/ 350 w 425"/>
                                    <a:gd name="T7" fmla="*/ 376 h 386"/>
                                    <a:gd name="T8" fmla="*/ 356 w 425"/>
                                    <a:gd name="T9" fmla="*/ 373 h 386"/>
                                    <a:gd name="T10" fmla="*/ 356 w 425"/>
                                    <a:gd name="T11" fmla="*/ 370 h 386"/>
                                    <a:gd name="T12" fmla="*/ 366 w 425"/>
                                    <a:gd name="T13" fmla="*/ 364 h 386"/>
                                    <a:gd name="T14" fmla="*/ 366 w 425"/>
                                    <a:gd name="T15" fmla="*/ 361 h 386"/>
                                    <a:gd name="T16" fmla="*/ 370 w 425"/>
                                    <a:gd name="T17" fmla="*/ 357 h 386"/>
                                    <a:gd name="T18" fmla="*/ 372 w 425"/>
                                    <a:gd name="T19" fmla="*/ 354 h 386"/>
                                    <a:gd name="T20" fmla="*/ 375 w 425"/>
                                    <a:gd name="T21" fmla="*/ 352 h 386"/>
                                    <a:gd name="T22" fmla="*/ 378 w 425"/>
                                    <a:gd name="T23" fmla="*/ 348 h 386"/>
                                    <a:gd name="T24" fmla="*/ 382 w 425"/>
                                    <a:gd name="T25" fmla="*/ 345 h 386"/>
                                    <a:gd name="T26" fmla="*/ 382 w 425"/>
                                    <a:gd name="T27" fmla="*/ 342 h 386"/>
                                    <a:gd name="T28" fmla="*/ 385 w 425"/>
                                    <a:gd name="T29" fmla="*/ 339 h 386"/>
                                    <a:gd name="T30" fmla="*/ 391 w 425"/>
                                    <a:gd name="T31" fmla="*/ 333 h 386"/>
                                    <a:gd name="T32" fmla="*/ 391 w 425"/>
                                    <a:gd name="T33" fmla="*/ 330 h 386"/>
                                    <a:gd name="T34" fmla="*/ 395 w 425"/>
                                    <a:gd name="T35" fmla="*/ 323 h 386"/>
                                    <a:gd name="T36" fmla="*/ 397 w 425"/>
                                    <a:gd name="T37" fmla="*/ 320 h 386"/>
                                    <a:gd name="T38" fmla="*/ 400 w 425"/>
                                    <a:gd name="T39" fmla="*/ 318 h 386"/>
                                    <a:gd name="T40" fmla="*/ 400 w 425"/>
                                    <a:gd name="T41" fmla="*/ 314 h 386"/>
                                    <a:gd name="T42" fmla="*/ 400 w 425"/>
                                    <a:gd name="T43" fmla="*/ 314 h 386"/>
                                    <a:gd name="T44" fmla="*/ 400 w 425"/>
                                    <a:gd name="T45" fmla="*/ 311 h 386"/>
                                    <a:gd name="T46" fmla="*/ 400 w 425"/>
                                    <a:gd name="T47" fmla="*/ 311 h 386"/>
                                    <a:gd name="T48" fmla="*/ 403 w 425"/>
                                    <a:gd name="T49" fmla="*/ 308 h 386"/>
                                    <a:gd name="T50" fmla="*/ 403 w 425"/>
                                    <a:gd name="T51" fmla="*/ 305 h 386"/>
                                    <a:gd name="T52" fmla="*/ 407 w 425"/>
                                    <a:gd name="T53" fmla="*/ 302 h 386"/>
                                    <a:gd name="T54" fmla="*/ 407 w 425"/>
                                    <a:gd name="T55" fmla="*/ 299 h 386"/>
                                    <a:gd name="T56" fmla="*/ 407 w 425"/>
                                    <a:gd name="T57" fmla="*/ 299 h 386"/>
                                    <a:gd name="T58" fmla="*/ 410 w 425"/>
                                    <a:gd name="T59" fmla="*/ 296 h 386"/>
                                    <a:gd name="T60" fmla="*/ 410 w 425"/>
                                    <a:gd name="T61" fmla="*/ 292 h 386"/>
                                    <a:gd name="T62" fmla="*/ 410 w 425"/>
                                    <a:gd name="T63" fmla="*/ 292 h 386"/>
                                    <a:gd name="T64" fmla="*/ 410 w 425"/>
                                    <a:gd name="T65" fmla="*/ 289 h 386"/>
                                    <a:gd name="T66" fmla="*/ 413 w 425"/>
                                    <a:gd name="T67" fmla="*/ 289 h 386"/>
                                    <a:gd name="T68" fmla="*/ 413 w 425"/>
                                    <a:gd name="T69" fmla="*/ 286 h 386"/>
                                    <a:gd name="T70" fmla="*/ 413 w 425"/>
                                    <a:gd name="T71" fmla="*/ 286 h 386"/>
                                    <a:gd name="T72" fmla="*/ 413 w 425"/>
                                    <a:gd name="T73" fmla="*/ 284 h 386"/>
                                    <a:gd name="T74" fmla="*/ 417 w 425"/>
                                    <a:gd name="T75" fmla="*/ 277 h 386"/>
                                    <a:gd name="T76" fmla="*/ 417 w 425"/>
                                    <a:gd name="T77" fmla="*/ 274 h 386"/>
                                    <a:gd name="T78" fmla="*/ 417 w 425"/>
                                    <a:gd name="T79" fmla="*/ 271 h 386"/>
                                    <a:gd name="T80" fmla="*/ 417 w 425"/>
                                    <a:gd name="T81" fmla="*/ 271 h 386"/>
                                    <a:gd name="T82" fmla="*/ 419 w 425"/>
                                    <a:gd name="T83" fmla="*/ 267 h 386"/>
                                    <a:gd name="T84" fmla="*/ 419 w 425"/>
                                    <a:gd name="T85" fmla="*/ 265 h 386"/>
                                    <a:gd name="T86" fmla="*/ 419 w 425"/>
                                    <a:gd name="T87" fmla="*/ 262 h 386"/>
                                    <a:gd name="T88" fmla="*/ 422 w 425"/>
                                    <a:gd name="T89" fmla="*/ 258 h 386"/>
                                    <a:gd name="T90" fmla="*/ 422 w 425"/>
                                    <a:gd name="T91" fmla="*/ 252 h 386"/>
                                    <a:gd name="T92" fmla="*/ 422 w 425"/>
                                    <a:gd name="T93" fmla="*/ 250 h 386"/>
                                    <a:gd name="T94" fmla="*/ 425 w 425"/>
                                    <a:gd name="T95" fmla="*/ 243 h 386"/>
                                    <a:gd name="T96" fmla="*/ 425 w 425"/>
                                    <a:gd name="T97" fmla="*/ 240 h 386"/>
                                    <a:gd name="T98" fmla="*/ 425 w 425"/>
                                    <a:gd name="T99" fmla="*/ 237 h 386"/>
                                    <a:gd name="T100" fmla="*/ 425 w 425"/>
                                    <a:gd name="T101" fmla="*/ 224 h 386"/>
                                    <a:gd name="T102" fmla="*/ 425 w 425"/>
                                    <a:gd name="T103" fmla="*/ 221 h 386"/>
                                    <a:gd name="T104" fmla="*/ 425 w 425"/>
                                    <a:gd name="T105" fmla="*/ 206 h 386"/>
                                    <a:gd name="T106" fmla="*/ 425 w 425"/>
                                    <a:gd name="T107" fmla="*/ 203 h 386"/>
                                    <a:gd name="T108" fmla="*/ 425 w 425"/>
                                    <a:gd name="T109" fmla="*/ 203 h 386"/>
                                    <a:gd name="T110" fmla="*/ 425 w 425"/>
                                    <a:gd name="T111" fmla="*/ 194 h 386"/>
                                    <a:gd name="T112" fmla="*/ 425 w 425"/>
                                    <a:gd name="T113" fmla="*/ 187 h 386"/>
                                    <a:gd name="T114" fmla="*/ 425 w 425"/>
                                    <a:gd name="T115" fmla="*/ 190 h 386"/>
                                    <a:gd name="T116" fmla="*/ 425 w 425"/>
                                    <a:gd name="T117" fmla="*/ 184 h 386"/>
                                    <a:gd name="T118" fmla="*/ 422 w 425"/>
                                    <a:gd name="T119" fmla="*/ 178 h 386"/>
                                    <a:gd name="T120" fmla="*/ 422 w 425"/>
                                    <a:gd name="T121" fmla="*/ 178 h 386"/>
                                    <a:gd name="T122" fmla="*/ 422 w 425"/>
                                    <a:gd name="T123" fmla="*/ 175 h 386"/>
                                    <a:gd name="T124" fmla="*/ 422 w 425"/>
                                    <a:gd name="T125" fmla="*/ 168 h 386"/>
                                    <a:gd name="T126" fmla="*/ 419 w 425"/>
                                    <a:gd name="T127" fmla="*/ 165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6"/>
                              <wps:cNvSpPr>
                                <a:spLocks/>
                              </wps:cNvSpPr>
                              <wps:spPr bwMode="auto">
                                <a:xfrm>
                                  <a:off x="21" y="70"/>
                                  <a:ext cx="425" cy="397"/>
                                </a:xfrm>
                                <a:custGeom>
                                  <a:avLst/>
                                  <a:gdLst>
                                    <a:gd name="T0" fmla="*/ 0 w 425"/>
                                    <a:gd name="T1" fmla="*/ 210 h 397"/>
                                    <a:gd name="T2" fmla="*/ 0 w 425"/>
                                    <a:gd name="T3" fmla="*/ 213 h 397"/>
                                    <a:gd name="T4" fmla="*/ 0 w 425"/>
                                    <a:gd name="T5" fmla="*/ 216 h 397"/>
                                    <a:gd name="T6" fmla="*/ 0 w 425"/>
                                    <a:gd name="T7" fmla="*/ 220 h 397"/>
                                    <a:gd name="T8" fmla="*/ 3 w 425"/>
                                    <a:gd name="T9" fmla="*/ 228 h 397"/>
                                    <a:gd name="T10" fmla="*/ 3 w 425"/>
                                    <a:gd name="T11" fmla="*/ 232 h 397"/>
                                    <a:gd name="T12" fmla="*/ 3 w 425"/>
                                    <a:gd name="T13" fmla="*/ 235 h 397"/>
                                    <a:gd name="T14" fmla="*/ 6 w 425"/>
                                    <a:gd name="T15" fmla="*/ 237 h 397"/>
                                    <a:gd name="T16" fmla="*/ 6 w 425"/>
                                    <a:gd name="T17" fmla="*/ 237 h 397"/>
                                    <a:gd name="T18" fmla="*/ 6 w 425"/>
                                    <a:gd name="T19" fmla="*/ 241 h 397"/>
                                    <a:gd name="T20" fmla="*/ 6 w 425"/>
                                    <a:gd name="T21" fmla="*/ 244 h 397"/>
                                    <a:gd name="T22" fmla="*/ 10 w 425"/>
                                    <a:gd name="T23" fmla="*/ 256 h 397"/>
                                    <a:gd name="T24" fmla="*/ 13 w 425"/>
                                    <a:gd name="T25" fmla="*/ 259 h 397"/>
                                    <a:gd name="T26" fmla="*/ 13 w 425"/>
                                    <a:gd name="T27" fmla="*/ 259 h 397"/>
                                    <a:gd name="T28" fmla="*/ 13 w 425"/>
                                    <a:gd name="T29" fmla="*/ 259 h 397"/>
                                    <a:gd name="T30" fmla="*/ 13 w 425"/>
                                    <a:gd name="T31" fmla="*/ 262 h 397"/>
                                    <a:gd name="T32" fmla="*/ 13 w 425"/>
                                    <a:gd name="T33" fmla="*/ 266 h 397"/>
                                    <a:gd name="T34" fmla="*/ 13 w 425"/>
                                    <a:gd name="T35" fmla="*/ 266 h 397"/>
                                    <a:gd name="T36" fmla="*/ 16 w 425"/>
                                    <a:gd name="T37" fmla="*/ 269 h 397"/>
                                    <a:gd name="T38" fmla="*/ 16 w 425"/>
                                    <a:gd name="T39" fmla="*/ 272 h 397"/>
                                    <a:gd name="T40" fmla="*/ 16 w 425"/>
                                    <a:gd name="T41" fmla="*/ 272 h 397"/>
                                    <a:gd name="T42" fmla="*/ 16 w 425"/>
                                    <a:gd name="T43" fmla="*/ 275 h 397"/>
                                    <a:gd name="T44" fmla="*/ 16 w 425"/>
                                    <a:gd name="T45" fmla="*/ 275 h 397"/>
                                    <a:gd name="T46" fmla="*/ 18 w 425"/>
                                    <a:gd name="T47" fmla="*/ 278 h 397"/>
                                    <a:gd name="T48" fmla="*/ 18 w 425"/>
                                    <a:gd name="T49" fmla="*/ 278 h 397"/>
                                    <a:gd name="T50" fmla="*/ 18 w 425"/>
                                    <a:gd name="T51" fmla="*/ 281 h 397"/>
                                    <a:gd name="T52" fmla="*/ 22 w 425"/>
                                    <a:gd name="T53" fmla="*/ 284 h 397"/>
                                    <a:gd name="T54" fmla="*/ 22 w 425"/>
                                    <a:gd name="T55" fmla="*/ 288 h 397"/>
                                    <a:gd name="T56" fmla="*/ 22 w 425"/>
                                    <a:gd name="T57" fmla="*/ 284 h 397"/>
                                    <a:gd name="T58" fmla="*/ 25 w 425"/>
                                    <a:gd name="T59" fmla="*/ 290 h 397"/>
                                    <a:gd name="T60" fmla="*/ 28 w 425"/>
                                    <a:gd name="T61" fmla="*/ 293 h 397"/>
                                    <a:gd name="T62" fmla="*/ 28 w 425"/>
                                    <a:gd name="T63" fmla="*/ 297 h 397"/>
                                    <a:gd name="T64" fmla="*/ 35 w 425"/>
                                    <a:gd name="T65" fmla="*/ 303 h 397"/>
                                    <a:gd name="T66" fmla="*/ 35 w 425"/>
                                    <a:gd name="T67" fmla="*/ 306 h 397"/>
                                    <a:gd name="T68" fmla="*/ 38 w 425"/>
                                    <a:gd name="T69" fmla="*/ 309 h 397"/>
                                    <a:gd name="T70" fmla="*/ 40 w 425"/>
                                    <a:gd name="T71" fmla="*/ 312 h 397"/>
                                    <a:gd name="T72" fmla="*/ 40 w 425"/>
                                    <a:gd name="T73" fmla="*/ 315 h 397"/>
                                    <a:gd name="T74" fmla="*/ 43 w 425"/>
                                    <a:gd name="T75" fmla="*/ 318 h 397"/>
                                    <a:gd name="T76" fmla="*/ 43 w 425"/>
                                    <a:gd name="T77" fmla="*/ 322 h 397"/>
                                    <a:gd name="T78" fmla="*/ 47 w 425"/>
                                    <a:gd name="T79" fmla="*/ 322 h 397"/>
                                    <a:gd name="T80" fmla="*/ 50 w 425"/>
                                    <a:gd name="T81" fmla="*/ 324 h 397"/>
                                    <a:gd name="T82" fmla="*/ 53 w 425"/>
                                    <a:gd name="T83" fmla="*/ 327 h 397"/>
                                    <a:gd name="T84" fmla="*/ 53 w 425"/>
                                    <a:gd name="T85" fmla="*/ 331 h 397"/>
                                    <a:gd name="T86" fmla="*/ 60 w 425"/>
                                    <a:gd name="T87" fmla="*/ 334 h 397"/>
                                    <a:gd name="T88" fmla="*/ 63 w 425"/>
                                    <a:gd name="T89" fmla="*/ 337 h 397"/>
                                    <a:gd name="T90" fmla="*/ 63 w 425"/>
                                    <a:gd name="T91" fmla="*/ 340 h 397"/>
                                    <a:gd name="T92" fmla="*/ 65 w 425"/>
                                    <a:gd name="T93" fmla="*/ 343 h 397"/>
                                    <a:gd name="T94" fmla="*/ 65 w 425"/>
                                    <a:gd name="T95" fmla="*/ 343 h 397"/>
                                    <a:gd name="T96" fmla="*/ 72 w 425"/>
                                    <a:gd name="T97" fmla="*/ 349 h 397"/>
                                    <a:gd name="T98" fmla="*/ 78 w 425"/>
                                    <a:gd name="T99" fmla="*/ 352 h 397"/>
                                    <a:gd name="T100" fmla="*/ 78 w 425"/>
                                    <a:gd name="T101" fmla="*/ 352 h 397"/>
                                    <a:gd name="T102" fmla="*/ 82 w 425"/>
                                    <a:gd name="T103" fmla="*/ 356 h 397"/>
                                    <a:gd name="T104" fmla="*/ 85 w 425"/>
                                    <a:gd name="T105" fmla="*/ 359 h 397"/>
                                    <a:gd name="T106" fmla="*/ 85 w 425"/>
                                    <a:gd name="T107" fmla="*/ 359 h 397"/>
                                    <a:gd name="T108" fmla="*/ 94 w 425"/>
                                    <a:gd name="T109" fmla="*/ 361 h 397"/>
                                    <a:gd name="T110" fmla="*/ 90 w 425"/>
                                    <a:gd name="T111" fmla="*/ 361 h 397"/>
                                    <a:gd name="T112" fmla="*/ 94 w 425"/>
                                    <a:gd name="T113" fmla="*/ 363 h 397"/>
                                    <a:gd name="T114" fmla="*/ 97 w 425"/>
                                    <a:gd name="T115" fmla="*/ 363 h 397"/>
                                    <a:gd name="T116" fmla="*/ 97 w 425"/>
                                    <a:gd name="T117" fmla="*/ 367 h 397"/>
                                    <a:gd name="T118" fmla="*/ 100 w 425"/>
                                    <a:gd name="T119" fmla="*/ 367 h 397"/>
                                    <a:gd name="T120" fmla="*/ 103 w 425"/>
                                    <a:gd name="T121" fmla="*/ 370 h 397"/>
                                    <a:gd name="T122" fmla="*/ 107 w 425"/>
                                    <a:gd name="T123" fmla="*/ 370 h 397"/>
                                    <a:gd name="T124" fmla="*/ 112 w 425"/>
                                    <a:gd name="T125" fmla="*/ 373 h 397"/>
                                    <a:gd name="T126" fmla="*/ 115 w 425"/>
                                    <a:gd name="T127" fmla="*/ 376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7"/>
                              <wps:cNvSpPr>
                                <a:spLocks/>
                              </wps:cNvSpPr>
                              <wps:spPr bwMode="auto">
                                <a:xfrm>
                                  <a:off x="68" y="99"/>
                                  <a:ext cx="366" cy="274"/>
                                </a:xfrm>
                                <a:custGeom>
                                  <a:avLst/>
                                  <a:gdLst>
                                    <a:gd name="T0" fmla="*/ 362 w 366"/>
                                    <a:gd name="T1" fmla="*/ 225 h 274"/>
                                    <a:gd name="T2" fmla="*/ 359 w 366"/>
                                    <a:gd name="T3" fmla="*/ 227 h 274"/>
                                    <a:gd name="T4" fmla="*/ 356 w 366"/>
                                    <a:gd name="T5" fmla="*/ 230 h 274"/>
                                    <a:gd name="T6" fmla="*/ 356 w 366"/>
                                    <a:gd name="T7" fmla="*/ 233 h 274"/>
                                    <a:gd name="T8" fmla="*/ 349 w 366"/>
                                    <a:gd name="T9" fmla="*/ 240 h 274"/>
                                    <a:gd name="T10" fmla="*/ 346 w 366"/>
                                    <a:gd name="T11" fmla="*/ 240 h 274"/>
                                    <a:gd name="T12" fmla="*/ 344 w 366"/>
                                    <a:gd name="T13" fmla="*/ 243 h 274"/>
                                    <a:gd name="T14" fmla="*/ 344 w 366"/>
                                    <a:gd name="T15" fmla="*/ 246 h 274"/>
                                    <a:gd name="T16" fmla="*/ 340 w 366"/>
                                    <a:gd name="T17" fmla="*/ 249 h 274"/>
                                    <a:gd name="T18" fmla="*/ 337 w 366"/>
                                    <a:gd name="T19" fmla="*/ 249 h 274"/>
                                    <a:gd name="T20" fmla="*/ 334 w 366"/>
                                    <a:gd name="T21" fmla="*/ 252 h 274"/>
                                    <a:gd name="T22" fmla="*/ 331 w 366"/>
                                    <a:gd name="T23" fmla="*/ 252 h 274"/>
                                    <a:gd name="T24" fmla="*/ 327 w 366"/>
                                    <a:gd name="T25" fmla="*/ 255 h 274"/>
                                    <a:gd name="T26" fmla="*/ 324 w 366"/>
                                    <a:gd name="T27" fmla="*/ 259 h 274"/>
                                    <a:gd name="T28" fmla="*/ 321 w 366"/>
                                    <a:gd name="T29" fmla="*/ 259 h 274"/>
                                    <a:gd name="T30" fmla="*/ 319 w 366"/>
                                    <a:gd name="T31" fmla="*/ 259 h 274"/>
                                    <a:gd name="T32" fmla="*/ 315 w 366"/>
                                    <a:gd name="T33" fmla="*/ 261 h 274"/>
                                    <a:gd name="T34" fmla="*/ 312 w 366"/>
                                    <a:gd name="T35" fmla="*/ 261 h 274"/>
                                    <a:gd name="T36" fmla="*/ 305 w 366"/>
                                    <a:gd name="T37" fmla="*/ 264 h 274"/>
                                    <a:gd name="T38" fmla="*/ 302 w 366"/>
                                    <a:gd name="T39" fmla="*/ 264 h 274"/>
                                    <a:gd name="T40" fmla="*/ 299 w 366"/>
                                    <a:gd name="T41" fmla="*/ 264 h 274"/>
                                    <a:gd name="T42" fmla="*/ 297 w 366"/>
                                    <a:gd name="T43" fmla="*/ 268 h 274"/>
                                    <a:gd name="T44" fmla="*/ 293 w 366"/>
                                    <a:gd name="T45" fmla="*/ 268 h 274"/>
                                    <a:gd name="T46" fmla="*/ 290 w 366"/>
                                    <a:gd name="T47" fmla="*/ 268 h 274"/>
                                    <a:gd name="T48" fmla="*/ 284 w 366"/>
                                    <a:gd name="T49" fmla="*/ 268 h 274"/>
                                    <a:gd name="T50" fmla="*/ 280 w 366"/>
                                    <a:gd name="T51" fmla="*/ 271 h 274"/>
                                    <a:gd name="T52" fmla="*/ 277 w 366"/>
                                    <a:gd name="T53" fmla="*/ 271 h 274"/>
                                    <a:gd name="T54" fmla="*/ 268 w 366"/>
                                    <a:gd name="T55" fmla="*/ 271 h 274"/>
                                    <a:gd name="T56" fmla="*/ 265 w 366"/>
                                    <a:gd name="T57" fmla="*/ 271 h 274"/>
                                    <a:gd name="T58" fmla="*/ 252 w 366"/>
                                    <a:gd name="T59" fmla="*/ 271 h 274"/>
                                    <a:gd name="T60" fmla="*/ 250 w 366"/>
                                    <a:gd name="T61" fmla="*/ 271 h 274"/>
                                    <a:gd name="T62" fmla="*/ 233 w 366"/>
                                    <a:gd name="T63" fmla="*/ 271 h 274"/>
                                    <a:gd name="T64" fmla="*/ 230 w 366"/>
                                    <a:gd name="T65" fmla="*/ 271 h 274"/>
                                    <a:gd name="T66" fmla="*/ 227 w 366"/>
                                    <a:gd name="T67" fmla="*/ 268 h 274"/>
                                    <a:gd name="T68" fmla="*/ 221 w 366"/>
                                    <a:gd name="T69" fmla="*/ 268 h 274"/>
                                    <a:gd name="T70" fmla="*/ 218 w 366"/>
                                    <a:gd name="T71" fmla="*/ 268 h 274"/>
                                    <a:gd name="T72" fmla="*/ 212 w 366"/>
                                    <a:gd name="T73" fmla="*/ 268 h 274"/>
                                    <a:gd name="T74" fmla="*/ 208 w 366"/>
                                    <a:gd name="T75" fmla="*/ 264 h 274"/>
                                    <a:gd name="T76" fmla="*/ 205 w 366"/>
                                    <a:gd name="T77" fmla="*/ 264 h 274"/>
                                    <a:gd name="T78" fmla="*/ 200 w 366"/>
                                    <a:gd name="T79" fmla="*/ 264 h 274"/>
                                    <a:gd name="T80" fmla="*/ 196 w 366"/>
                                    <a:gd name="T81" fmla="*/ 261 h 274"/>
                                    <a:gd name="T82" fmla="*/ 190 w 366"/>
                                    <a:gd name="T83" fmla="*/ 261 h 274"/>
                                    <a:gd name="T84" fmla="*/ 186 w 366"/>
                                    <a:gd name="T85" fmla="*/ 259 h 274"/>
                                    <a:gd name="T86" fmla="*/ 180 w 366"/>
                                    <a:gd name="T87" fmla="*/ 259 h 274"/>
                                    <a:gd name="T88" fmla="*/ 178 w 366"/>
                                    <a:gd name="T89" fmla="*/ 255 h 274"/>
                                    <a:gd name="T90" fmla="*/ 171 w 366"/>
                                    <a:gd name="T91" fmla="*/ 255 h 274"/>
                                    <a:gd name="T92" fmla="*/ 168 w 366"/>
                                    <a:gd name="T93" fmla="*/ 252 h 274"/>
                                    <a:gd name="T94" fmla="*/ 161 w 366"/>
                                    <a:gd name="T95" fmla="*/ 252 h 274"/>
                                    <a:gd name="T96" fmla="*/ 158 w 366"/>
                                    <a:gd name="T97" fmla="*/ 249 h 274"/>
                                    <a:gd name="T98" fmla="*/ 153 w 366"/>
                                    <a:gd name="T99" fmla="*/ 246 h 274"/>
                                    <a:gd name="T100" fmla="*/ 149 w 366"/>
                                    <a:gd name="T101" fmla="*/ 246 h 274"/>
                                    <a:gd name="T102" fmla="*/ 146 w 366"/>
                                    <a:gd name="T103" fmla="*/ 243 h 274"/>
                                    <a:gd name="T104" fmla="*/ 139 w 366"/>
                                    <a:gd name="T105" fmla="*/ 240 h 274"/>
                                    <a:gd name="T106" fmla="*/ 136 w 366"/>
                                    <a:gd name="T107" fmla="*/ 237 h 274"/>
                                    <a:gd name="T108" fmla="*/ 131 w 366"/>
                                    <a:gd name="T109" fmla="*/ 237 h 274"/>
                                    <a:gd name="T110" fmla="*/ 127 w 366"/>
                                    <a:gd name="T111" fmla="*/ 233 h 274"/>
                                    <a:gd name="T112" fmla="*/ 122 w 366"/>
                                    <a:gd name="T113" fmla="*/ 230 h 274"/>
                                    <a:gd name="T114" fmla="*/ 119 w 366"/>
                                    <a:gd name="T115" fmla="*/ 227 h 274"/>
                                    <a:gd name="T116" fmla="*/ 112 w 366"/>
                                    <a:gd name="T117" fmla="*/ 225 h 274"/>
                                    <a:gd name="T118" fmla="*/ 110 w 366"/>
                                    <a:gd name="T119" fmla="*/ 221 h 274"/>
                                    <a:gd name="T120" fmla="*/ 107 w 366"/>
                                    <a:gd name="T121" fmla="*/ 218 h 274"/>
                                    <a:gd name="T122" fmla="*/ 100 w 366"/>
                                    <a:gd name="T123" fmla="*/ 215 h 274"/>
                                    <a:gd name="T124" fmla="*/ 97 w 366"/>
                                    <a:gd name="T125" fmla="*/ 212 h 274"/>
                                    <a:gd name="T126" fmla="*/ 94 w 366"/>
                                    <a:gd name="T127" fmla="*/ 208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8"/>
                              <wps:cNvSpPr>
                                <a:spLocks/>
                              </wps:cNvSpPr>
                              <wps:spPr bwMode="auto">
                                <a:xfrm>
                                  <a:off x="27" y="196"/>
                                  <a:ext cx="346" cy="244"/>
                                </a:xfrm>
                                <a:custGeom>
                                  <a:avLst/>
                                  <a:gdLst>
                                    <a:gd name="T0" fmla="*/ 346 w 346"/>
                                    <a:gd name="T1" fmla="*/ 217 h 244"/>
                                    <a:gd name="T2" fmla="*/ 346 w 346"/>
                                    <a:gd name="T3" fmla="*/ 214 h 244"/>
                                    <a:gd name="T4" fmla="*/ 343 w 346"/>
                                    <a:gd name="T5" fmla="*/ 217 h 244"/>
                                    <a:gd name="T6" fmla="*/ 340 w 346"/>
                                    <a:gd name="T7" fmla="*/ 217 h 244"/>
                                    <a:gd name="T8" fmla="*/ 338 w 346"/>
                                    <a:gd name="T9" fmla="*/ 220 h 244"/>
                                    <a:gd name="T10" fmla="*/ 338 w 346"/>
                                    <a:gd name="T11" fmla="*/ 220 h 244"/>
                                    <a:gd name="T12" fmla="*/ 334 w 346"/>
                                    <a:gd name="T13" fmla="*/ 220 h 244"/>
                                    <a:gd name="T14" fmla="*/ 331 w 346"/>
                                    <a:gd name="T15" fmla="*/ 223 h 244"/>
                                    <a:gd name="T16" fmla="*/ 328 w 346"/>
                                    <a:gd name="T17" fmla="*/ 223 h 244"/>
                                    <a:gd name="T18" fmla="*/ 325 w 346"/>
                                    <a:gd name="T19" fmla="*/ 226 h 244"/>
                                    <a:gd name="T20" fmla="*/ 321 w 346"/>
                                    <a:gd name="T21" fmla="*/ 226 h 244"/>
                                    <a:gd name="T22" fmla="*/ 321 w 346"/>
                                    <a:gd name="T23" fmla="*/ 230 h 244"/>
                                    <a:gd name="T24" fmla="*/ 318 w 346"/>
                                    <a:gd name="T25" fmla="*/ 230 h 244"/>
                                    <a:gd name="T26" fmla="*/ 315 w 346"/>
                                    <a:gd name="T27" fmla="*/ 230 h 244"/>
                                    <a:gd name="T28" fmla="*/ 313 w 346"/>
                                    <a:gd name="T29" fmla="*/ 230 h 244"/>
                                    <a:gd name="T30" fmla="*/ 309 w 346"/>
                                    <a:gd name="T31" fmla="*/ 233 h 244"/>
                                    <a:gd name="T32" fmla="*/ 309 w 346"/>
                                    <a:gd name="T33" fmla="*/ 233 h 244"/>
                                    <a:gd name="T34" fmla="*/ 303 w 346"/>
                                    <a:gd name="T35" fmla="*/ 233 h 244"/>
                                    <a:gd name="T36" fmla="*/ 303 w 346"/>
                                    <a:gd name="T37" fmla="*/ 235 h 244"/>
                                    <a:gd name="T38" fmla="*/ 299 w 346"/>
                                    <a:gd name="T39" fmla="*/ 235 h 244"/>
                                    <a:gd name="T40" fmla="*/ 296 w 346"/>
                                    <a:gd name="T41" fmla="*/ 235 h 244"/>
                                    <a:gd name="T42" fmla="*/ 293 w 346"/>
                                    <a:gd name="T43" fmla="*/ 235 h 244"/>
                                    <a:gd name="T44" fmla="*/ 291 w 346"/>
                                    <a:gd name="T45" fmla="*/ 237 h 244"/>
                                    <a:gd name="T46" fmla="*/ 287 w 346"/>
                                    <a:gd name="T47" fmla="*/ 237 h 244"/>
                                    <a:gd name="T48" fmla="*/ 284 w 346"/>
                                    <a:gd name="T49" fmla="*/ 237 h 244"/>
                                    <a:gd name="T50" fmla="*/ 281 w 346"/>
                                    <a:gd name="T51" fmla="*/ 237 h 244"/>
                                    <a:gd name="T52" fmla="*/ 278 w 346"/>
                                    <a:gd name="T53" fmla="*/ 237 h 244"/>
                                    <a:gd name="T54" fmla="*/ 274 w 346"/>
                                    <a:gd name="T55" fmla="*/ 241 h 244"/>
                                    <a:gd name="T56" fmla="*/ 271 w 346"/>
                                    <a:gd name="T57" fmla="*/ 241 h 244"/>
                                    <a:gd name="T58" fmla="*/ 268 w 346"/>
                                    <a:gd name="T59" fmla="*/ 241 h 244"/>
                                    <a:gd name="T60" fmla="*/ 256 w 346"/>
                                    <a:gd name="T61" fmla="*/ 241 h 244"/>
                                    <a:gd name="T62" fmla="*/ 253 w 346"/>
                                    <a:gd name="T63" fmla="*/ 241 h 244"/>
                                    <a:gd name="T64" fmla="*/ 237 w 346"/>
                                    <a:gd name="T65" fmla="*/ 241 h 244"/>
                                    <a:gd name="T66" fmla="*/ 234 w 346"/>
                                    <a:gd name="T67" fmla="*/ 241 h 244"/>
                                    <a:gd name="T68" fmla="*/ 221 w 346"/>
                                    <a:gd name="T69" fmla="*/ 241 h 244"/>
                                    <a:gd name="T70" fmla="*/ 219 w 346"/>
                                    <a:gd name="T71" fmla="*/ 241 h 244"/>
                                    <a:gd name="T72" fmla="*/ 215 w 346"/>
                                    <a:gd name="T73" fmla="*/ 237 h 244"/>
                                    <a:gd name="T74" fmla="*/ 212 w 346"/>
                                    <a:gd name="T75" fmla="*/ 237 h 244"/>
                                    <a:gd name="T76" fmla="*/ 209 w 346"/>
                                    <a:gd name="T77" fmla="*/ 237 h 244"/>
                                    <a:gd name="T78" fmla="*/ 206 w 346"/>
                                    <a:gd name="T79" fmla="*/ 237 h 244"/>
                                    <a:gd name="T80" fmla="*/ 202 w 346"/>
                                    <a:gd name="T81" fmla="*/ 237 h 244"/>
                                    <a:gd name="T82" fmla="*/ 199 w 346"/>
                                    <a:gd name="T83" fmla="*/ 237 h 244"/>
                                    <a:gd name="T84" fmla="*/ 197 w 346"/>
                                    <a:gd name="T85" fmla="*/ 235 h 244"/>
                                    <a:gd name="T86" fmla="*/ 194 w 346"/>
                                    <a:gd name="T87" fmla="*/ 235 h 244"/>
                                    <a:gd name="T88" fmla="*/ 190 w 346"/>
                                    <a:gd name="T89" fmla="*/ 235 h 244"/>
                                    <a:gd name="T90" fmla="*/ 187 w 346"/>
                                    <a:gd name="T91" fmla="*/ 233 h 244"/>
                                    <a:gd name="T92" fmla="*/ 184 w 346"/>
                                    <a:gd name="T93" fmla="*/ 233 h 244"/>
                                    <a:gd name="T94" fmla="*/ 180 w 346"/>
                                    <a:gd name="T95" fmla="*/ 233 h 244"/>
                                    <a:gd name="T96" fmla="*/ 177 w 346"/>
                                    <a:gd name="T97" fmla="*/ 233 h 244"/>
                                    <a:gd name="T98" fmla="*/ 174 w 346"/>
                                    <a:gd name="T99" fmla="*/ 230 h 244"/>
                                    <a:gd name="T100" fmla="*/ 172 w 346"/>
                                    <a:gd name="T101" fmla="*/ 230 h 244"/>
                                    <a:gd name="T102" fmla="*/ 168 w 346"/>
                                    <a:gd name="T103" fmla="*/ 230 h 244"/>
                                    <a:gd name="T104" fmla="*/ 165 w 346"/>
                                    <a:gd name="T105" fmla="*/ 226 h 244"/>
                                    <a:gd name="T106" fmla="*/ 163 w 346"/>
                                    <a:gd name="T107" fmla="*/ 226 h 244"/>
                                    <a:gd name="T108" fmla="*/ 160 w 346"/>
                                    <a:gd name="T109" fmla="*/ 226 h 244"/>
                                    <a:gd name="T110" fmla="*/ 156 w 346"/>
                                    <a:gd name="T111" fmla="*/ 223 h 244"/>
                                    <a:gd name="T112" fmla="*/ 153 w 346"/>
                                    <a:gd name="T113" fmla="*/ 223 h 244"/>
                                    <a:gd name="T114" fmla="*/ 151 w 346"/>
                                    <a:gd name="T115" fmla="*/ 220 h 244"/>
                                    <a:gd name="T116" fmla="*/ 148 w 346"/>
                                    <a:gd name="T117" fmla="*/ 220 h 244"/>
                                    <a:gd name="T118" fmla="*/ 144 w 346"/>
                                    <a:gd name="T119" fmla="*/ 217 h 244"/>
                                    <a:gd name="T120" fmla="*/ 141 w 346"/>
                                    <a:gd name="T121" fmla="*/ 217 h 244"/>
                                    <a:gd name="T122" fmla="*/ 138 w 346"/>
                                    <a:gd name="T123" fmla="*/ 217 h 244"/>
                                    <a:gd name="T124" fmla="*/ 135 w 346"/>
                                    <a:gd name="T125" fmla="*/ 214 h 244"/>
                                    <a:gd name="T126" fmla="*/ 131 w 346"/>
                                    <a:gd name="T127" fmla="*/ 211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9"/>
                              <wps:cNvSpPr>
                                <a:spLocks/>
                              </wps:cNvSpPr>
                              <wps:spPr bwMode="auto">
                                <a:xfrm>
                                  <a:off x="64" y="2"/>
                                  <a:ext cx="382" cy="469"/>
                                </a:xfrm>
                                <a:custGeom>
                                  <a:avLst/>
                                  <a:gdLst>
                                    <a:gd name="T0" fmla="*/ 0 w 382"/>
                                    <a:gd name="T1" fmla="*/ 0 h 469"/>
                                    <a:gd name="T2" fmla="*/ 4 w 382"/>
                                    <a:gd name="T3" fmla="*/ 3 h 469"/>
                                    <a:gd name="T4" fmla="*/ 4 w 382"/>
                                    <a:gd name="T5" fmla="*/ 3 h 469"/>
                                    <a:gd name="T6" fmla="*/ 4 w 382"/>
                                    <a:gd name="T7" fmla="*/ 7 h 469"/>
                                    <a:gd name="T8" fmla="*/ 4 w 382"/>
                                    <a:gd name="T9" fmla="*/ 7 h 469"/>
                                    <a:gd name="T10" fmla="*/ 4 w 382"/>
                                    <a:gd name="T11" fmla="*/ 9 h 469"/>
                                    <a:gd name="T12" fmla="*/ 4 w 382"/>
                                    <a:gd name="T13" fmla="*/ 9 h 469"/>
                                    <a:gd name="T14" fmla="*/ 7 w 382"/>
                                    <a:gd name="T15" fmla="*/ 12 h 469"/>
                                    <a:gd name="T16" fmla="*/ 7 w 382"/>
                                    <a:gd name="T17" fmla="*/ 16 h 469"/>
                                    <a:gd name="T18" fmla="*/ 7 w 382"/>
                                    <a:gd name="T19" fmla="*/ 16 h 469"/>
                                    <a:gd name="T20" fmla="*/ 7 w 382"/>
                                    <a:gd name="T21" fmla="*/ 19 h 469"/>
                                    <a:gd name="T22" fmla="*/ 7 w 382"/>
                                    <a:gd name="T23" fmla="*/ 19 h 469"/>
                                    <a:gd name="T24" fmla="*/ 10 w 382"/>
                                    <a:gd name="T25" fmla="*/ 22 h 469"/>
                                    <a:gd name="T26" fmla="*/ 10 w 382"/>
                                    <a:gd name="T27" fmla="*/ 22 h 469"/>
                                    <a:gd name="T28" fmla="*/ 10 w 382"/>
                                    <a:gd name="T29" fmla="*/ 25 h 469"/>
                                    <a:gd name="T30" fmla="*/ 10 w 382"/>
                                    <a:gd name="T31" fmla="*/ 25 h 469"/>
                                    <a:gd name="T32" fmla="*/ 14 w 382"/>
                                    <a:gd name="T33" fmla="*/ 28 h 469"/>
                                    <a:gd name="T34" fmla="*/ 14 w 382"/>
                                    <a:gd name="T35" fmla="*/ 28 h 469"/>
                                    <a:gd name="T36" fmla="*/ 14 w 382"/>
                                    <a:gd name="T37" fmla="*/ 31 h 469"/>
                                    <a:gd name="T38" fmla="*/ 14 w 382"/>
                                    <a:gd name="T39" fmla="*/ 31 h 469"/>
                                    <a:gd name="T40" fmla="*/ 14 w 382"/>
                                    <a:gd name="T41" fmla="*/ 34 h 469"/>
                                    <a:gd name="T42" fmla="*/ 17 w 382"/>
                                    <a:gd name="T43" fmla="*/ 34 h 469"/>
                                    <a:gd name="T44" fmla="*/ 17 w 382"/>
                                    <a:gd name="T45" fmla="*/ 38 h 469"/>
                                    <a:gd name="T46" fmla="*/ 17 w 382"/>
                                    <a:gd name="T47" fmla="*/ 41 h 469"/>
                                    <a:gd name="T48" fmla="*/ 17 w 382"/>
                                    <a:gd name="T49" fmla="*/ 41 h 469"/>
                                    <a:gd name="T50" fmla="*/ 20 w 382"/>
                                    <a:gd name="T51" fmla="*/ 44 h 469"/>
                                    <a:gd name="T52" fmla="*/ 20 w 382"/>
                                    <a:gd name="T53" fmla="*/ 44 h 469"/>
                                    <a:gd name="T54" fmla="*/ 20 w 382"/>
                                    <a:gd name="T55" fmla="*/ 46 h 469"/>
                                    <a:gd name="T56" fmla="*/ 20 w 382"/>
                                    <a:gd name="T57" fmla="*/ 46 h 469"/>
                                    <a:gd name="T58" fmla="*/ 22 w 382"/>
                                    <a:gd name="T59" fmla="*/ 50 h 469"/>
                                    <a:gd name="T60" fmla="*/ 22 w 382"/>
                                    <a:gd name="T61" fmla="*/ 50 h 469"/>
                                    <a:gd name="T62" fmla="*/ 22 w 382"/>
                                    <a:gd name="T63" fmla="*/ 53 h 469"/>
                                    <a:gd name="T64" fmla="*/ 26 w 382"/>
                                    <a:gd name="T65" fmla="*/ 56 h 469"/>
                                    <a:gd name="T66" fmla="*/ 26 w 382"/>
                                    <a:gd name="T67" fmla="*/ 56 h 469"/>
                                    <a:gd name="T68" fmla="*/ 26 w 382"/>
                                    <a:gd name="T69" fmla="*/ 59 h 469"/>
                                    <a:gd name="T70" fmla="*/ 26 w 382"/>
                                    <a:gd name="T71" fmla="*/ 59 h 469"/>
                                    <a:gd name="T72" fmla="*/ 29 w 382"/>
                                    <a:gd name="T73" fmla="*/ 62 h 469"/>
                                    <a:gd name="T74" fmla="*/ 29 w 382"/>
                                    <a:gd name="T75" fmla="*/ 62 h 469"/>
                                    <a:gd name="T76" fmla="*/ 29 w 382"/>
                                    <a:gd name="T77" fmla="*/ 65 h 469"/>
                                    <a:gd name="T78" fmla="*/ 29 w 382"/>
                                    <a:gd name="T79" fmla="*/ 65 h 469"/>
                                    <a:gd name="T80" fmla="*/ 32 w 382"/>
                                    <a:gd name="T81" fmla="*/ 68 h 469"/>
                                    <a:gd name="T82" fmla="*/ 32 w 382"/>
                                    <a:gd name="T83" fmla="*/ 68 h 469"/>
                                    <a:gd name="T84" fmla="*/ 32 w 382"/>
                                    <a:gd name="T85" fmla="*/ 72 h 469"/>
                                    <a:gd name="T86" fmla="*/ 32 w 382"/>
                                    <a:gd name="T87" fmla="*/ 72 h 469"/>
                                    <a:gd name="T88" fmla="*/ 35 w 382"/>
                                    <a:gd name="T89" fmla="*/ 75 h 469"/>
                                    <a:gd name="T90" fmla="*/ 35 w 382"/>
                                    <a:gd name="T91" fmla="*/ 78 h 469"/>
                                    <a:gd name="T92" fmla="*/ 35 w 382"/>
                                    <a:gd name="T93" fmla="*/ 78 h 469"/>
                                    <a:gd name="T94" fmla="*/ 39 w 382"/>
                                    <a:gd name="T95" fmla="*/ 80 h 469"/>
                                    <a:gd name="T96" fmla="*/ 39 w 382"/>
                                    <a:gd name="T97" fmla="*/ 80 h 469"/>
                                    <a:gd name="T98" fmla="*/ 39 w 382"/>
                                    <a:gd name="T99" fmla="*/ 84 h 469"/>
                                    <a:gd name="T100" fmla="*/ 42 w 382"/>
                                    <a:gd name="T101" fmla="*/ 84 h 469"/>
                                    <a:gd name="T102" fmla="*/ 42 w 382"/>
                                    <a:gd name="T103" fmla="*/ 87 h 469"/>
                                    <a:gd name="T104" fmla="*/ 42 w 382"/>
                                    <a:gd name="T105" fmla="*/ 87 h 469"/>
                                    <a:gd name="T106" fmla="*/ 44 w 382"/>
                                    <a:gd name="T107" fmla="*/ 90 h 469"/>
                                    <a:gd name="T108" fmla="*/ 44 w 382"/>
                                    <a:gd name="T109" fmla="*/ 90 h 469"/>
                                    <a:gd name="T110" fmla="*/ 44 w 382"/>
                                    <a:gd name="T111" fmla="*/ 93 h 469"/>
                                    <a:gd name="T112" fmla="*/ 47 w 382"/>
                                    <a:gd name="T113" fmla="*/ 97 h 469"/>
                                    <a:gd name="T114" fmla="*/ 47 w 382"/>
                                    <a:gd name="T115" fmla="*/ 97 h 469"/>
                                    <a:gd name="T116" fmla="*/ 51 w 382"/>
                                    <a:gd name="T117" fmla="*/ 99 h 469"/>
                                    <a:gd name="T118" fmla="*/ 51 w 382"/>
                                    <a:gd name="T119" fmla="*/ 99 h 469"/>
                                    <a:gd name="T120" fmla="*/ 51 w 382"/>
                                    <a:gd name="T121" fmla="*/ 102 h 469"/>
                                    <a:gd name="T122" fmla="*/ 54 w 382"/>
                                    <a:gd name="T123" fmla="*/ 106 h 469"/>
                                    <a:gd name="T124" fmla="*/ 54 w 382"/>
                                    <a:gd name="T125" fmla="*/ 106 h 469"/>
                                    <a:gd name="T126" fmla="*/ 54 w 382"/>
                                    <a:gd name="T127" fmla="*/ 109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0"/>
                              <wps:cNvSpPr>
                                <a:spLocks/>
                              </wps:cNvSpPr>
                              <wps:spPr bwMode="auto">
                                <a:xfrm>
                                  <a:off x="273" y="181"/>
                                  <a:ext cx="132" cy="145"/>
                                </a:xfrm>
                                <a:custGeom>
                                  <a:avLst/>
                                  <a:gdLst>
                                    <a:gd name="T0" fmla="*/ 50 w 132"/>
                                    <a:gd name="T1" fmla="*/ 99 h 145"/>
                                    <a:gd name="T2" fmla="*/ 50 w 132"/>
                                    <a:gd name="T3" fmla="*/ 102 h 145"/>
                                    <a:gd name="T4" fmla="*/ 50 w 132"/>
                                    <a:gd name="T5" fmla="*/ 105 h 145"/>
                                    <a:gd name="T6" fmla="*/ 50 w 132"/>
                                    <a:gd name="T7" fmla="*/ 105 h 145"/>
                                    <a:gd name="T8" fmla="*/ 53 w 132"/>
                                    <a:gd name="T9" fmla="*/ 105 h 145"/>
                                    <a:gd name="T10" fmla="*/ 53 w 132"/>
                                    <a:gd name="T11" fmla="*/ 105 h 145"/>
                                    <a:gd name="T12" fmla="*/ 53 w 132"/>
                                    <a:gd name="T13" fmla="*/ 105 h 145"/>
                                    <a:gd name="T14" fmla="*/ 53 w 132"/>
                                    <a:gd name="T15" fmla="*/ 109 h 145"/>
                                    <a:gd name="T16" fmla="*/ 53 w 132"/>
                                    <a:gd name="T17" fmla="*/ 109 h 145"/>
                                    <a:gd name="T18" fmla="*/ 53 w 132"/>
                                    <a:gd name="T19" fmla="*/ 109 h 145"/>
                                    <a:gd name="T20" fmla="*/ 53 w 132"/>
                                    <a:gd name="T21" fmla="*/ 109 h 145"/>
                                    <a:gd name="T22" fmla="*/ 57 w 132"/>
                                    <a:gd name="T23" fmla="*/ 111 h 145"/>
                                    <a:gd name="T24" fmla="*/ 57 w 132"/>
                                    <a:gd name="T25" fmla="*/ 111 h 145"/>
                                    <a:gd name="T26" fmla="*/ 57 w 132"/>
                                    <a:gd name="T27" fmla="*/ 111 h 145"/>
                                    <a:gd name="T28" fmla="*/ 57 w 132"/>
                                    <a:gd name="T29" fmla="*/ 111 h 145"/>
                                    <a:gd name="T30" fmla="*/ 60 w 132"/>
                                    <a:gd name="T31" fmla="*/ 111 h 145"/>
                                    <a:gd name="T32" fmla="*/ 60 w 132"/>
                                    <a:gd name="T33" fmla="*/ 111 h 145"/>
                                    <a:gd name="T34" fmla="*/ 63 w 132"/>
                                    <a:gd name="T35" fmla="*/ 114 h 145"/>
                                    <a:gd name="T36" fmla="*/ 63 w 132"/>
                                    <a:gd name="T37" fmla="*/ 114 h 145"/>
                                    <a:gd name="T38" fmla="*/ 63 w 132"/>
                                    <a:gd name="T39" fmla="*/ 114 h 145"/>
                                    <a:gd name="T40" fmla="*/ 67 w 132"/>
                                    <a:gd name="T41" fmla="*/ 114 h 145"/>
                                    <a:gd name="T42" fmla="*/ 67 w 132"/>
                                    <a:gd name="T43" fmla="*/ 114 h 145"/>
                                    <a:gd name="T44" fmla="*/ 75 w 132"/>
                                    <a:gd name="T45" fmla="*/ 114 h 145"/>
                                    <a:gd name="T46" fmla="*/ 75 w 132"/>
                                    <a:gd name="T47" fmla="*/ 114 h 145"/>
                                    <a:gd name="T48" fmla="*/ 79 w 132"/>
                                    <a:gd name="T49" fmla="*/ 114 h 145"/>
                                    <a:gd name="T50" fmla="*/ 79 w 132"/>
                                    <a:gd name="T51" fmla="*/ 114 h 145"/>
                                    <a:gd name="T52" fmla="*/ 82 w 132"/>
                                    <a:gd name="T53" fmla="*/ 114 h 145"/>
                                    <a:gd name="T54" fmla="*/ 82 w 132"/>
                                    <a:gd name="T55" fmla="*/ 111 h 145"/>
                                    <a:gd name="T56" fmla="*/ 82 w 132"/>
                                    <a:gd name="T57" fmla="*/ 111 h 145"/>
                                    <a:gd name="T58" fmla="*/ 85 w 132"/>
                                    <a:gd name="T59" fmla="*/ 111 h 145"/>
                                    <a:gd name="T60" fmla="*/ 85 w 132"/>
                                    <a:gd name="T61" fmla="*/ 109 h 145"/>
                                    <a:gd name="T62" fmla="*/ 85 w 132"/>
                                    <a:gd name="T63" fmla="*/ 109 h 145"/>
                                    <a:gd name="T64" fmla="*/ 88 w 132"/>
                                    <a:gd name="T65" fmla="*/ 109 h 145"/>
                                    <a:gd name="T66" fmla="*/ 88 w 132"/>
                                    <a:gd name="T67" fmla="*/ 109 h 145"/>
                                    <a:gd name="T68" fmla="*/ 88 w 132"/>
                                    <a:gd name="T69" fmla="*/ 109 h 145"/>
                                    <a:gd name="T70" fmla="*/ 88 w 132"/>
                                    <a:gd name="T71" fmla="*/ 109 h 145"/>
                                    <a:gd name="T72" fmla="*/ 88 w 132"/>
                                    <a:gd name="T73" fmla="*/ 105 h 145"/>
                                    <a:gd name="T74" fmla="*/ 92 w 132"/>
                                    <a:gd name="T75" fmla="*/ 105 h 145"/>
                                    <a:gd name="T76" fmla="*/ 92 w 132"/>
                                    <a:gd name="T77" fmla="*/ 105 h 145"/>
                                    <a:gd name="T78" fmla="*/ 92 w 132"/>
                                    <a:gd name="T79" fmla="*/ 102 h 145"/>
                                    <a:gd name="T80" fmla="*/ 92 w 132"/>
                                    <a:gd name="T81" fmla="*/ 15 h 145"/>
                                    <a:gd name="T82" fmla="*/ 92 w 132"/>
                                    <a:gd name="T83" fmla="*/ 15 h 145"/>
                                    <a:gd name="T84" fmla="*/ 92 w 132"/>
                                    <a:gd name="T85" fmla="*/ 15 h 145"/>
                                    <a:gd name="T86" fmla="*/ 82 w 132"/>
                                    <a:gd name="T87" fmla="*/ 15 h 145"/>
                                    <a:gd name="T88" fmla="*/ 82 w 132"/>
                                    <a:gd name="T89" fmla="*/ 0 h 145"/>
                                    <a:gd name="T90" fmla="*/ 132 w 132"/>
                                    <a:gd name="T91" fmla="*/ 0 h 145"/>
                                    <a:gd name="T92" fmla="*/ 132 w 132"/>
                                    <a:gd name="T93" fmla="*/ 15 h 145"/>
                                    <a:gd name="T94" fmla="*/ 122 w 132"/>
                                    <a:gd name="T95" fmla="*/ 15 h 145"/>
                                    <a:gd name="T96" fmla="*/ 122 w 132"/>
                                    <a:gd name="T97" fmla="*/ 15 h 145"/>
                                    <a:gd name="T98" fmla="*/ 122 w 132"/>
                                    <a:gd name="T99" fmla="*/ 15 h 145"/>
                                    <a:gd name="T100" fmla="*/ 122 w 132"/>
                                    <a:gd name="T101" fmla="*/ 15 h 145"/>
                                    <a:gd name="T102" fmla="*/ 119 w 132"/>
                                    <a:gd name="T103" fmla="*/ 15 h 145"/>
                                    <a:gd name="T104" fmla="*/ 119 w 132"/>
                                    <a:gd name="T105" fmla="*/ 109 h 145"/>
                                    <a:gd name="T106" fmla="*/ 119 w 132"/>
                                    <a:gd name="T107" fmla="*/ 109 h 145"/>
                                    <a:gd name="T108" fmla="*/ 119 w 132"/>
                                    <a:gd name="T109" fmla="*/ 114 h 145"/>
                                    <a:gd name="T110" fmla="*/ 119 w 132"/>
                                    <a:gd name="T111" fmla="*/ 114 h 145"/>
                                    <a:gd name="T112" fmla="*/ 119 w 132"/>
                                    <a:gd name="T113" fmla="*/ 114 h 145"/>
                                    <a:gd name="T114" fmla="*/ 119 w 132"/>
                                    <a:gd name="T115" fmla="*/ 114 h 145"/>
                                    <a:gd name="T116" fmla="*/ 119 w 132"/>
                                    <a:gd name="T117" fmla="*/ 117 h 145"/>
                                    <a:gd name="T118" fmla="*/ 116 w 132"/>
                                    <a:gd name="T119" fmla="*/ 117 h 145"/>
                                    <a:gd name="T120" fmla="*/ 116 w 132"/>
                                    <a:gd name="T121" fmla="*/ 117 h 145"/>
                                    <a:gd name="T122" fmla="*/ 116 w 132"/>
                                    <a:gd name="T123" fmla="*/ 121 h 145"/>
                                    <a:gd name="T124" fmla="*/ 116 w 132"/>
                                    <a:gd name="T125" fmla="*/ 121 h 145"/>
                                    <a:gd name="T126" fmla="*/ 116 w 132"/>
                                    <a:gd name="T127" fmla="*/ 121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1"/>
                              <wps:cNvSpPr>
                                <a:spLocks/>
                              </wps:cNvSpPr>
                              <wps:spPr bwMode="auto">
                                <a:xfrm>
                                  <a:off x="276" y="184"/>
                                  <a:ext cx="126" cy="140"/>
                                </a:xfrm>
                                <a:custGeom>
                                  <a:avLst/>
                                  <a:gdLst>
                                    <a:gd name="T0" fmla="*/ 113 w 126"/>
                                    <a:gd name="T1" fmla="*/ 99 h 140"/>
                                    <a:gd name="T2" fmla="*/ 113 w 126"/>
                                    <a:gd name="T3" fmla="*/ 106 h 140"/>
                                    <a:gd name="T4" fmla="*/ 113 w 126"/>
                                    <a:gd name="T5" fmla="*/ 106 h 140"/>
                                    <a:gd name="T6" fmla="*/ 113 w 126"/>
                                    <a:gd name="T7" fmla="*/ 108 h 140"/>
                                    <a:gd name="T8" fmla="*/ 111 w 126"/>
                                    <a:gd name="T9" fmla="*/ 108 h 140"/>
                                    <a:gd name="T10" fmla="*/ 111 w 126"/>
                                    <a:gd name="T11" fmla="*/ 111 h 140"/>
                                    <a:gd name="T12" fmla="*/ 111 w 126"/>
                                    <a:gd name="T13" fmla="*/ 111 h 140"/>
                                    <a:gd name="T14" fmla="*/ 111 w 126"/>
                                    <a:gd name="T15" fmla="*/ 111 h 140"/>
                                    <a:gd name="T16" fmla="*/ 111 w 126"/>
                                    <a:gd name="T17" fmla="*/ 114 h 140"/>
                                    <a:gd name="T18" fmla="*/ 111 w 126"/>
                                    <a:gd name="T19" fmla="*/ 114 h 140"/>
                                    <a:gd name="T20" fmla="*/ 111 w 126"/>
                                    <a:gd name="T21" fmla="*/ 114 h 140"/>
                                    <a:gd name="T22" fmla="*/ 107 w 126"/>
                                    <a:gd name="T23" fmla="*/ 114 h 140"/>
                                    <a:gd name="T24" fmla="*/ 107 w 126"/>
                                    <a:gd name="T25" fmla="*/ 118 h 140"/>
                                    <a:gd name="T26" fmla="*/ 107 w 126"/>
                                    <a:gd name="T27" fmla="*/ 118 h 140"/>
                                    <a:gd name="T28" fmla="*/ 107 w 126"/>
                                    <a:gd name="T29" fmla="*/ 118 h 140"/>
                                    <a:gd name="T30" fmla="*/ 107 w 126"/>
                                    <a:gd name="T31" fmla="*/ 118 h 140"/>
                                    <a:gd name="T32" fmla="*/ 107 w 126"/>
                                    <a:gd name="T33" fmla="*/ 118 h 140"/>
                                    <a:gd name="T34" fmla="*/ 104 w 126"/>
                                    <a:gd name="T35" fmla="*/ 121 h 140"/>
                                    <a:gd name="T36" fmla="*/ 104 w 126"/>
                                    <a:gd name="T37" fmla="*/ 121 h 140"/>
                                    <a:gd name="T38" fmla="*/ 104 w 126"/>
                                    <a:gd name="T39" fmla="*/ 121 h 140"/>
                                    <a:gd name="T40" fmla="*/ 104 w 126"/>
                                    <a:gd name="T41" fmla="*/ 123 h 140"/>
                                    <a:gd name="T42" fmla="*/ 104 w 126"/>
                                    <a:gd name="T43" fmla="*/ 123 h 140"/>
                                    <a:gd name="T44" fmla="*/ 101 w 126"/>
                                    <a:gd name="T45" fmla="*/ 123 h 140"/>
                                    <a:gd name="T46" fmla="*/ 101 w 126"/>
                                    <a:gd name="T47" fmla="*/ 123 h 140"/>
                                    <a:gd name="T48" fmla="*/ 101 w 126"/>
                                    <a:gd name="T49" fmla="*/ 123 h 140"/>
                                    <a:gd name="T50" fmla="*/ 101 w 126"/>
                                    <a:gd name="T51" fmla="*/ 127 h 140"/>
                                    <a:gd name="T52" fmla="*/ 101 w 126"/>
                                    <a:gd name="T53" fmla="*/ 127 h 140"/>
                                    <a:gd name="T54" fmla="*/ 101 w 126"/>
                                    <a:gd name="T55" fmla="*/ 127 h 140"/>
                                    <a:gd name="T56" fmla="*/ 97 w 126"/>
                                    <a:gd name="T57" fmla="*/ 127 h 140"/>
                                    <a:gd name="T58" fmla="*/ 97 w 126"/>
                                    <a:gd name="T59" fmla="*/ 127 h 140"/>
                                    <a:gd name="T60" fmla="*/ 97 w 126"/>
                                    <a:gd name="T61" fmla="*/ 127 h 140"/>
                                    <a:gd name="T62" fmla="*/ 97 w 126"/>
                                    <a:gd name="T63" fmla="*/ 130 h 140"/>
                                    <a:gd name="T64" fmla="*/ 94 w 126"/>
                                    <a:gd name="T65" fmla="*/ 130 h 140"/>
                                    <a:gd name="T66" fmla="*/ 94 w 126"/>
                                    <a:gd name="T67" fmla="*/ 130 h 140"/>
                                    <a:gd name="T68" fmla="*/ 91 w 126"/>
                                    <a:gd name="T69" fmla="*/ 130 h 140"/>
                                    <a:gd name="T70" fmla="*/ 91 w 126"/>
                                    <a:gd name="T71" fmla="*/ 133 h 140"/>
                                    <a:gd name="T72" fmla="*/ 89 w 126"/>
                                    <a:gd name="T73" fmla="*/ 133 h 140"/>
                                    <a:gd name="T74" fmla="*/ 89 w 126"/>
                                    <a:gd name="T75" fmla="*/ 133 h 140"/>
                                    <a:gd name="T76" fmla="*/ 89 w 126"/>
                                    <a:gd name="T77" fmla="*/ 133 h 140"/>
                                    <a:gd name="T78" fmla="*/ 85 w 126"/>
                                    <a:gd name="T79" fmla="*/ 133 h 140"/>
                                    <a:gd name="T80" fmla="*/ 85 w 126"/>
                                    <a:gd name="T81" fmla="*/ 133 h 140"/>
                                    <a:gd name="T82" fmla="*/ 82 w 126"/>
                                    <a:gd name="T83" fmla="*/ 136 h 140"/>
                                    <a:gd name="T84" fmla="*/ 82 w 126"/>
                                    <a:gd name="T85" fmla="*/ 136 h 140"/>
                                    <a:gd name="T86" fmla="*/ 82 w 126"/>
                                    <a:gd name="T87" fmla="*/ 136 h 140"/>
                                    <a:gd name="T88" fmla="*/ 79 w 126"/>
                                    <a:gd name="T89" fmla="*/ 136 h 140"/>
                                    <a:gd name="T90" fmla="*/ 79 w 126"/>
                                    <a:gd name="T91" fmla="*/ 136 h 140"/>
                                    <a:gd name="T92" fmla="*/ 76 w 126"/>
                                    <a:gd name="T93" fmla="*/ 136 h 140"/>
                                    <a:gd name="T94" fmla="*/ 76 w 126"/>
                                    <a:gd name="T95" fmla="*/ 136 h 140"/>
                                    <a:gd name="T96" fmla="*/ 69 w 126"/>
                                    <a:gd name="T97" fmla="*/ 136 h 140"/>
                                    <a:gd name="T98" fmla="*/ 69 w 126"/>
                                    <a:gd name="T99" fmla="*/ 140 h 140"/>
                                    <a:gd name="T100" fmla="*/ 54 w 126"/>
                                    <a:gd name="T101" fmla="*/ 140 h 140"/>
                                    <a:gd name="T102" fmla="*/ 54 w 126"/>
                                    <a:gd name="T103" fmla="*/ 136 h 140"/>
                                    <a:gd name="T104" fmla="*/ 47 w 126"/>
                                    <a:gd name="T105" fmla="*/ 136 h 140"/>
                                    <a:gd name="T106" fmla="*/ 47 w 126"/>
                                    <a:gd name="T107" fmla="*/ 136 h 140"/>
                                    <a:gd name="T108" fmla="*/ 44 w 126"/>
                                    <a:gd name="T109" fmla="*/ 136 h 140"/>
                                    <a:gd name="T110" fmla="*/ 42 w 126"/>
                                    <a:gd name="T111" fmla="*/ 136 h 140"/>
                                    <a:gd name="T112" fmla="*/ 42 w 126"/>
                                    <a:gd name="T113" fmla="*/ 136 h 140"/>
                                    <a:gd name="T114" fmla="*/ 42 w 126"/>
                                    <a:gd name="T115" fmla="*/ 136 h 140"/>
                                    <a:gd name="T116" fmla="*/ 38 w 126"/>
                                    <a:gd name="T117" fmla="*/ 136 h 140"/>
                                    <a:gd name="T118" fmla="*/ 38 w 126"/>
                                    <a:gd name="T119" fmla="*/ 133 h 140"/>
                                    <a:gd name="T120" fmla="*/ 38 w 126"/>
                                    <a:gd name="T121" fmla="*/ 133 h 140"/>
                                    <a:gd name="T122" fmla="*/ 35 w 126"/>
                                    <a:gd name="T123" fmla="*/ 133 h 140"/>
                                    <a:gd name="T124" fmla="*/ 35 w 126"/>
                                    <a:gd name="T125" fmla="*/ 133 h 140"/>
                                    <a:gd name="T126" fmla="*/ 35 w 126"/>
                                    <a:gd name="T127" fmla="*/ 133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4"/>
                              <wps:cNvSpPr>
                                <a:spLocks/>
                              </wps:cNvSpPr>
                              <wps:spPr bwMode="auto">
                                <a:xfrm>
                                  <a:off x="146" y="181"/>
                                  <a:ext cx="118" cy="143"/>
                                </a:xfrm>
                                <a:custGeom>
                                  <a:avLst/>
                                  <a:gdLst>
                                    <a:gd name="T0" fmla="*/ 87 w 118"/>
                                    <a:gd name="T1" fmla="*/ 130 h 143"/>
                                    <a:gd name="T2" fmla="*/ 87 w 118"/>
                                    <a:gd name="T3" fmla="*/ 130 h 143"/>
                                    <a:gd name="T4" fmla="*/ 87 w 118"/>
                                    <a:gd name="T5" fmla="*/ 143 h 143"/>
                                    <a:gd name="T6" fmla="*/ 29 w 118"/>
                                    <a:gd name="T7" fmla="*/ 143 h 143"/>
                                    <a:gd name="T8" fmla="*/ 29 w 118"/>
                                    <a:gd name="T9" fmla="*/ 130 h 143"/>
                                    <a:gd name="T10" fmla="*/ 34 w 118"/>
                                    <a:gd name="T11" fmla="*/ 130 h 143"/>
                                    <a:gd name="T12" fmla="*/ 34 w 118"/>
                                    <a:gd name="T13" fmla="*/ 126 h 143"/>
                                    <a:gd name="T14" fmla="*/ 34 w 118"/>
                                    <a:gd name="T15" fmla="*/ 126 h 143"/>
                                    <a:gd name="T16" fmla="*/ 34 w 118"/>
                                    <a:gd name="T17" fmla="*/ 126 h 143"/>
                                    <a:gd name="T18" fmla="*/ 37 w 118"/>
                                    <a:gd name="T19" fmla="*/ 126 h 143"/>
                                    <a:gd name="T20" fmla="*/ 37 w 118"/>
                                    <a:gd name="T21" fmla="*/ 27 h 143"/>
                                    <a:gd name="T22" fmla="*/ 29 w 118"/>
                                    <a:gd name="T23" fmla="*/ 27 h 143"/>
                                    <a:gd name="T24" fmla="*/ 29 w 118"/>
                                    <a:gd name="T25" fmla="*/ 27 h 143"/>
                                    <a:gd name="T26" fmla="*/ 25 w 118"/>
                                    <a:gd name="T27" fmla="*/ 27 h 143"/>
                                    <a:gd name="T28" fmla="*/ 25 w 118"/>
                                    <a:gd name="T29" fmla="*/ 31 h 143"/>
                                    <a:gd name="T30" fmla="*/ 22 w 118"/>
                                    <a:gd name="T31" fmla="*/ 31 h 143"/>
                                    <a:gd name="T32" fmla="*/ 22 w 118"/>
                                    <a:gd name="T33" fmla="*/ 31 h 143"/>
                                    <a:gd name="T34" fmla="*/ 19 w 118"/>
                                    <a:gd name="T35" fmla="*/ 31 h 143"/>
                                    <a:gd name="T36" fmla="*/ 19 w 118"/>
                                    <a:gd name="T37" fmla="*/ 31 h 143"/>
                                    <a:gd name="T38" fmla="*/ 19 w 118"/>
                                    <a:gd name="T39" fmla="*/ 31 h 143"/>
                                    <a:gd name="T40" fmla="*/ 19 w 118"/>
                                    <a:gd name="T41" fmla="*/ 31 h 143"/>
                                    <a:gd name="T42" fmla="*/ 19 w 118"/>
                                    <a:gd name="T43" fmla="*/ 31 h 143"/>
                                    <a:gd name="T44" fmla="*/ 16 w 118"/>
                                    <a:gd name="T45" fmla="*/ 34 h 143"/>
                                    <a:gd name="T46" fmla="*/ 16 w 118"/>
                                    <a:gd name="T47" fmla="*/ 34 h 143"/>
                                    <a:gd name="T48" fmla="*/ 16 w 118"/>
                                    <a:gd name="T49" fmla="*/ 34 h 143"/>
                                    <a:gd name="T50" fmla="*/ 16 w 118"/>
                                    <a:gd name="T51" fmla="*/ 34 h 143"/>
                                    <a:gd name="T52" fmla="*/ 16 w 118"/>
                                    <a:gd name="T53" fmla="*/ 37 h 143"/>
                                    <a:gd name="T54" fmla="*/ 16 w 118"/>
                                    <a:gd name="T55" fmla="*/ 37 h 143"/>
                                    <a:gd name="T56" fmla="*/ 16 w 118"/>
                                    <a:gd name="T57" fmla="*/ 40 h 143"/>
                                    <a:gd name="T58" fmla="*/ 12 w 118"/>
                                    <a:gd name="T59" fmla="*/ 40 h 143"/>
                                    <a:gd name="T60" fmla="*/ 12 w 118"/>
                                    <a:gd name="T61" fmla="*/ 40 h 143"/>
                                    <a:gd name="T62" fmla="*/ 12 w 118"/>
                                    <a:gd name="T63" fmla="*/ 43 h 143"/>
                                    <a:gd name="T64" fmla="*/ 12 w 118"/>
                                    <a:gd name="T65" fmla="*/ 49 h 143"/>
                                    <a:gd name="T66" fmla="*/ 0 w 118"/>
                                    <a:gd name="T67" fmla="*/ 49 h 143"/>
                                    <a:gd name="T68" fmla="*/ 0 w 118"/>
                                    <a:gd name="T69" fmla="*/ 0 h 143"/>
                                    <a:gd name="T70" fmla="*/ 118 w 118"/>
                                    <a:gd name="T71" fmla="*/ 0 h 143"/>
                                    <a:gd name="T72" fmla="*/ 118 w 118"/>
                                    <a:gd name="T73" fmla="*/ 49 h 143"/>
                                    <a:gd name="T74" fmla="*/ 105 w 118"/>
                                    <a:gd name="T75" fmla="*/ 49 h 143"/>
                                    <a:gd name="T76" fmla="*/ 105 w 118"/>
                                    <a:gd name="T77" fmla="*/ 40 h 143"/>
                                    <a:gd name="T78" fmla="*/ 105 w 118"/>
                                    <a:gd name="T79" fmla="*/ 40 h 143"/>
                                    <a:gd name="T80" fmla="*/ 105 w 118"/>
                                    <a:gd name="T81" fmla="*/ 37 h 143"/>
                                    <a:gd name="T82" fmla="*/ 105 w 118"/>
                                    <a:gd name="T83" fmla="*/ 37 h 143"/>
                                    <a:gd name="T84" fmla="*/ 105 w 118"/>
                                    <a:gd name="T85" fmla="*/ 37 h 143"/>
                                    <a:gd name="T86" fmla="*/ 102 w 118"/>
                                    <a:gd name="T87" fmla="*/ 34 h 143"/>
                                    <a:gd name="T88" fmla="*/ 102 w 118"/>
                                    <a:gd name="T89" fmla="*/ 34 h 143"/>
                                    <a:gd name="T90" fmla="*/ 102 w 118"/>
                                    <a:gd name="T91" fmla="*/ 34 h 143"/>
                                    <a:gd name="T92" fmla="*/ 102 w 118"/>
                                    <a:gd name="T93" fmla="*/ 34 h 143"/>
                                    <a:gd name="T94" fmla="*/ 100 w 118"/>
                                    <a:gd name="T95" fmla="*/ 31 h 143"/>
                                    <a:gd name="T96" fmla="*/ 100 w 118"/>
                                    <a:gd name="T97" fmla="*/ 31 h 143"/>
                                    <a:gd name="T98" fmla="*/ 100 w 118"/>
                                    <a:gd name="T99" fmla="*/ 31 h 143"/>
                                    <a:gd name="T100" fmla="*/ 100 w 118"/>
                                    <a:gd name="T101" fmla="*/ 31 h 143"/>
                                    <a:gd name="T102" fmla="*/ 100 w 118"/>
                                    <a:gd name="T103" fmla="*/ 31 h 143"/>
                                    <a:gd name="T104" fmla="*/ 96 w 118"/>
                                    <a:gd name="T105" fmla="*/ 31 h 143"/>
                                    <a:gd name="T106" fmla="*/ 96 w 118"/>
                                    <a:gd name="T107" fmla="*/ 31 h 143"/>
                                    <a:gd name="T108" fmla="*/ 93 w 118"/>
                                    <a:gd name="T109" fmla="*/ 31 h 143"/>
                                    <a:gd name="T110" fmla="*/ 93 w 118"/>
                                    <a:gd name="T111" fmla="*/ 27 h 143"/>
                                    <a:gd name="T112" fmla="*/ 90 w 118"/>
                                    <a:gd name="T113" fmla="*/ 27 h 143"/>
                                    <a:gd name="T114" fmla="*/ 90 w 118"/>
                                    <a:gd name="T115" fmla="*/ 27 h 143"/>
                                    <a:gd name="T116" fmla="*/ 83 w 118"/>
                                    <a:gd name="T117" fmla="*/ 27 h 143"/>
                                    <a:gd name="T118" fmla="*/ 83 w 118"/>
                                    <a:gd name="T119" fmla="*/ 126 h 143"/>
                                    <a:gd name="T120" fmla="*/ 83 w 118"/>
                                    <a:gd name="T121" fmla="*/ 126 h 143"/>
                                    <a:gd name="T122" fmla="*/ 83 w 118"/>
                                    <a:gd name="T123" fmla="*/ 126 h 143"/>
                                    <a:gd name="T124" fmla="*/ 83 w 118"/>
                                    <a:gd name="T125" fmla="*/ 126 h 143"/>
                                    <a:gd name="T126" fmla="*/ 83 w 118"/>
                                    <a:gd name="T127"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5"/>
                              <wps:cNvSpPr>
                                <a:spLocks/>
                              </wps:cNvSpPr>
                              <wps:spPr bwMode="auto">
                                <a:xfrm>
                                  <a:off x="150" y="184"/>
                                  <a:ext cx="111" cy="136"/>
                                </a:xfrm>
                                <a:custGeom>
                                  <a:avLst/>
                                  <a:gdLst>
                                    <a:gd name="T0" fmla="*/ 5 w 111"/>
                                    <a:gd name="T1" fmla="*/ 40 h 136"/>
                                    <a:gd name="T2" fmla="*/ 5 w 111"/>
                                    <a:gd name="T3" fmla="*/ 43 h 136"/>
                                    <a:gd name="T4" fmla="*/ 0 w 111"/>
                                    <a:gd name="T5" fmla="*/ 43 h 136"/>
                                    <a:gd name="T6" fmla="*/ 0 w 111"/>
                                    <a:gd name="T7" fmla="*/ 0 h 136"/>
                                    <a:gd name="T8" fmla="*/ 111 w 111"/>
                                    <a:gd name="T9" fmla="*/ 0 h 136"/>
                                    <a:gd name="T10" fmla="*/ 111 w 111"/>
                                    <a:gd name="T11" fmla="*/ 43 h 136"/>
                                    <a:gd name="T12" fmla="*/ 108 w 111"/>
                                    <a:gd name="T13" fmla="*/ 43 h 136"/>
                                    <a:gd name="T14" fmla="*/ 108 w 111"/>
                                    <a:gd name="T15" fmla="*/ 37 h 136"/>
                                    <a:gd name="T16" fmla="*/ 104 w 111"/>
                                    <a:gd name="T17" fmla="*/ 37 h 136"/>
                                    <a:gd name="T18" fmla="*/ 104 w 111"/>
                                    <a:gd name="T19" fmla="*/ 34 h 136"/>
                                    <a:gd name="T20" fmla="*/ 104 w 111"/>
                                    <a:gd name="T21" fmla="*/ 34 h 136"/>
                                    <a:gd name="T22" fmla="*/ 104 w 111"/>
                                    <a:gd name="T23" fmla="*/ 31 h 136"/>
                                    <a:gd name="T24" fmla="*/ 104 w 111"/>
                                    <a:gd name="T25" fmla="*/ 31 h 136"/>
                                    <a:gd name="T26" fmla="*/ 104 w 111"/>
                                    <a:gd name="T27" fmla="*/ 31 h 136"/>
                                    <a:gd name="T28" fmla="*/ 101 w 111"/>
                                    <a:gd name="T29" fmla="*/ 31 h 136"/>
                                    <a:gd name="T30" fmla="*/ 101 w 111"/>
                                    <a:gd name="T31" fmla="*/ 28 h 136"/>
                                    <a:gd name="T32" fmla="*/ 101 w 111"/>
                                    <a:gd name="T33" fmla="*/ 28 h 136"/>
                                    <a:gd name="T34" fmla="*/ 101 w 111"/>
                                    <a:gd name="T35" fmla="*/ 28 h 136"/>
                                    <a:gd name="T36" fmla="*/ 101 w 111"/>
                                    <a:gd name="T37" fmla="*/ 28 h 136"/>
                                    <a:gd name="T38" fmla="*/ 101 w 111"/>
                                    <a:gd name="T39" fmla="*/ 28 h 136"/>
                                    <a:gd name="T40" fmla="*/ 98 w 111"/>
                                    <a:gd name="T41" fmla="*/ 24 h 136"/>
                                    <a:gd name="T42" fmla="*/ 98 w 111"/>
                                    <a:gd name="T43" fmla="*/ 24 h 136"/>
                                    <a:gd name="T44" fmla="*/ 98 w 111"/>
                                    <a:gd name="T45" fmla="*/ 24 h 136"/>
                                    <a:gd name="T46" fmla="*/ 98 w 111"/>
                                    <a:gd name="T47" fmla="*/ 24 h 136"/>
                                    <a:gd name="T48" fmla="*/ 96 w 111"/>
                                    <a:gd name="T49" fmla="*/ 24 h 136"/>
                                    <a:gd name="T50" fmla="*/ 96 w 111"/>
                                    <a:gd name="T51" fmla="*/ 21 h 136"/>
                                    <a:gd name="T52" fmla="*/ 96 w 111"/>
                                    <a:gd name="T53" fmla="*/ 21 h 136"/>
                                    <a:gd name="T54" fmla="*/ 92 w 111"/>
                                    <a:gd name="T55" fmla="*/ 21 h 136"/>
                                    <a:gd name="T56" fmla="*/ 92 w 111"/>
                                    <a:gd name="T57" fmla="*/ 21 h 136"/>
                                    <a:gd name="T58" fmla="*/ 89 w 111"/>
                                    <a:gd name="T59" fmla="*/ 21 h 136"/>
                                    <a:gd name="T60" fmla="*/ 86 w 111"/>
                                    <a:gd name="T61" fmla="*/ 21 h 136"/>
                                    <a:gd name="T62" fmla="*/ 86 w 111"/>
                                    <a:gd name="T63" fmla="*/ 21 h 136"/>
                                    <a:gd name="T64" fmla="*/ 74 w 111"/>
                                    <a:gd name="T65" fmla="*/ 21 h 136"/>
                                    <a:gd name="T66" fmla="*/ 74 w 111"/>
                                    <a:gd name="T67" fmla="*/ 127 h 136"/>
                                    <a:gd name="T68" fmla="*/ 76 w 111"/>
                                    <a:gd name="T69" fmla="*/ 127 h 136"/>
                                    <a:gd name="T70" fmla="*/ 76 w 111"/>
                                    <a:gd name="T71" fmla="*/ 127 h 136"/>
                                    <a:gd name="T72" fmla="*/ 76 w 111"/>
                                    <a:gd name="T73" fmla="*/ 127 h 136"/>
                                    <a:gd name="T74" fmla="*/ 76 w 111"/>
                                    <a:gd name="T75" fmla="*/ 127 h 136"/>
                                    <a:gd name="T76" fmla="*/ 76 w 111"/>
                                    <a:gd name="T77" fmla="*/ 130 h 136"/>
                                    <a:gd name="T78" fmla="*/ 79 w 111"/>
                                    <a:gd name="T79" fmla="*/ 130 h 136"/>
                                    <a:gd name="T80" fmla="*/ 79 w 111"/>
                                    <a:gd name="T81" fmla="*/ 130 h 136"/>
                                    <a:gd name="T82" fmla="*/ 83 w 111"/>
                                    <a:gd name="T83" fmla="*/ 130 h 136"/>
                                    <a:gd name="T84" fmla="*/ 83 w 111"/>
                                    <a:gd name="T85" fmla="*/ 136 h 136"/>
                                    <a:gd name="T86" fmla="*/ 30 w 111"/>
                                    <a:gd name="T87" fmla="*/ 136 h 136"/>
                                    <a:gd name="T88" fmla="*/ 30 w 111"/>
                                    <a:gd name="T89" fmla="*/ 130 h 136"/>
                                    <a:gd name="T90" fmla="*/ 33 w 111"/>
                                    <a:gd name="T91" fmla="*/ 130 h 136"/>
                                    <a:gd name="T92" fmla="*/ 33 w 111"/>
                                    <a:gd name="T93" fmla="*/ 130 h 136"/>
                                    <a:gd name="T94" fmla="*/ 33 w 111"/>
                                    <a:gd name="T95" fmla="*/ 130 h 136"/>
                                    <a:gd name="T96" fmla="*/ 33 w 111"/>
                                    <a:gd name="T97" fmla="*/ 127 h 136"/>
                                    <a:gd name="T98" fmla="*/ 33 w 111"/>
                                    <a:gd name="T99" fmla="*/ 127 h 136"/>
                                    <a:gd name="T100" fmla="*/ 37 w 111"/>
                                    <a:gd name="T101" fmla="*/ 127 h 136"/>
                                    <a:gd name="T102" fmla="*/ 37 w 111"/>
                                    <a:gd name="T103" fmla="*/ 127 h 136"/>
                                    <a:gd name="T104" fmla="*/ 37 w 111"/>
                                    <a:gd name="T105" fmla="*/ 127 h 136"/>
                                    <a:gd name="T106" fmla="*/ 37 w 111"/>
                                    <a:gd name="T107" fmla="*/ 123 h 136"/>
                                    <a:gd name="T108" fmla="*/ 37 w 111"/>
                                    <a:gd name="T109" fmla="*/ 123 h 136"/>
                                    <a:gd name="T110" fmla="*/ 37 w 111"/>
                                    <a:gd name="T111" fmla="*/ 21 h 136"/>
                                    <a:gd name="T112" fmla="*/ 28 w 111"/>
                                    <a:gd name="T113" fmla="*/ 21 h 136"/>
                                    <a:gd name="T114" fmla="*/ 25 w 111"/>
                                    <a:gd name="T115" fmla="*/ 21 h 136"/>
                                    <a:gd name="T116" fmla="*/ 21 w 111"/>
                                    <a:gd name="T117" fmla="*/ 21 h 136"/>
                                    <a:gd name="T118" fmla="*/ 21 w 111"/>
                                    <a:gd name="T119" fmla="*/ 21 h 136"/>
                                    <a:gd name="T120" fmla="*/ 18 w 111"/>
                                    <a:gd name="T121" fmla="*/ 21 h 136"/>
                                    <a:gd name="T122" fmla="*/ 18 w 111"/>
                                    <a:gd name="T123" fmla="*/ 21 h 136"/>
                                    <a:gd name="T124" fmla="*/ 15 w 111"/>
                                    <a:gd name="T125" fmla="*/ 21 h 136"/>
                                    <a:gd name="T126" fmla="*/ 15 w 111"/>
                                    <a:gd name="T127" fmla="*/ 24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193240"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" strokecolor="white" strokeweight="33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" strokecolor="white" strokeweight="33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" strokecolor="white" strokeweight="33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" strokecolor="white" strokeweight="33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" strokecolor="white" strokeweight="33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97;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 o:connectangles="0,0,0,0,0,0,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0,407;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 o:connectangles="0,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86,19;82,15;82,15;82,15;79,15;79,13;79,13;76,13;76,13;76,13;72,13;72,10;69,10;69,10;66,10;66,7;66,7;64,7;60,7;60,7;60,7;60,3;57,3;54,3;54,3;51,3;47,3;47,3;41,3;41,0;32,0;32,3;26,3;26,3;26,3;22,3;19,3;19,3;19,3;19,7;17,7;17,7;14,7;10,10;10,10;10,13;10,13;7,13;7,13;7,13;7,13;4,15;4,15;4,19;4,19;4,19;4,19;4,22;4,25;0,25;0,37;4,37;4,41;4,41" o:connectangles="0,0,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3,166;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 o:connectangles="0,0,0,0,0,0,0,0,0,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3,25;0,32;3,28;9,28;9,25;13,25;16,22;18,19;21,19;25,15;28,15;31,15;38,13;41,13;43,10;46,10;50,10;53,10;56,7;60,7;63,7;68,7;72,3;75,3;78,3;81,3;85,3;114,3;117,3;127,3;131,3;134,3;136,7;143,7;146,7;149,7;152,10;156,10;161,10;164,10;168,13;174,13;178,15;181,15;183,19;186,19;193,19;196,22;199,25;203,25;205,28;211,28;215,32;218,32;221,34;224,37;228,37;233,41;236,44;240,47;243,47;246,49;250,53;252,56" o:connectangles="0,0,0,0,0,0,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321,34;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 o:connectangles="0,0,0,0,0,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321,31;321,31;319,31;319,27;315,24;309,21;305,21;305,21;297,18;293,15;293,15;290,15;287,15;287,15;284,12;284,12;280,12;277,9;274,9;274,9;272,9;272,9;268,5;255,3;252,3;250,3;247,3;243,3;237,0;237,0;227,0;221,0;200,0;196,0;196,0;186,0;183,0;178,3;180,3;178,3;174,3;174,3;171,3;159,5;159,5;147,9;144,9;144,12;137,12;134,15;132,15;129,15;125,18;122,18;122,18;112,24;110,24;107,27;103,31;103,31;100,31;97,34;90,37;87,39" o:connectangles="0,0,0,0,0,0,0,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41,386;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 o:connectangles="0,0,0,0,0,0,0,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0,210;0,213;0,216;0,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 o:connectangles="0,0,0,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62,225;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 o:connectangles="0,0,0,0,0,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46,217;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 o:connectangles="0,0,0,0,0,0,0,0,0,0,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0,0;4,3;4,3;4,7;4,7;4,9;4,9;7,12;7,16;7,16;7,19;7,19;10,22;10,22;10,25;10,25;14,28;14,28;14,31;14,31;14,34;17,34;17,38;17,41;17,41;20,44;20,44;20,46;20,46;22,50;22,50;22,53;26,56;26,56;26,59;26,59;29,62;29,62;29,65;29,65;32,68;32,68;32,72;32,72;35,75;35,78;35,78;39,80;39,80;39,84;42,84;42,87;42,87;44,90;44,90;44,93;47,97;47,97;51,99;51,99;51,102;54,106;54,106;54,109" o:connectangles="0,0,0,0,0,0,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99;50,102;50,105;50,105;53,105;53,105;53,105;53,109;53,109;53,109;53,109;57,111;57,111;57,111;57,111;60,111;60,111;63,114;63,114;63,114;67,114;67,114;75,114;75,114;79,114;79,114;82,114;82,111;82,111;85,111;85,109;85,109;88,109;88,109;88,109;88,109;88,105;92,105;92,105;92,102;92,15;92,15;92,15;82,15;82,0;132,0;132,15;122,15;122,15;122,15;122,15;119,15;119,109;119,109;119,114;119,114;119,114;119,114;119,117;116,117;116,117;116,121;116,121;116,121" o:connectangles="0,0,0,0,0,0,0,0,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99;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 o:connectangles="0,0,0,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87,130;87,143;29,143;29,130;34,130;34,126;34,126;34,126;37,126;37,27;29,27;29,27;25,27;25,31;22,31;22,31;19,31;19,31;19,31;19,31;19,31;16,34;16,34;16,34;16,34;16,37;16,37;16,40;12,40;12,40;12,43;12,49;0,49;0,0;118,0;118,49;105,49;105,40;105,40;105,37;105,37;105,37;102,34;102,34;102,34;102,34;100,31;100,31;100,31;100,31;100,31;96,31;96,31;93,31;93,27;90,27;90,27;83,27;83,126;83,126;83,126;83,126;83,130" o:connectangles="0,0,0,0,0,0,0,0,0,0,0,0,0,0,0,0,0,0,0,0,0,0,0,0,0,0,0,0,0,0,0,0,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0;5,43;0,43;0,0;111,0;111,43;108,43;108,37;104,37;104,34;104,34;104,31;104,31;104,31;101,31;101,28;101,28;101,28;101,28;101,28;98,24;98,24;98,24;98,24;96,24;96,21;96,21;92,21;92,21;89,21;86,21;86,21;74,21;74,127;76,127;76,127;76,127;76,127;76,130;79,130;79,130;83,130;83,136;30,136;30,130;33,130;33,130;33,130;33,127;33,127;37,127;37,127;37,127;37,123;37,123;37,21;28,21;25,21;21,21;21,21;18,21;18,21;15,21;15,24" o:connectangles="0,0,0,0,0,0,0,0,0,0,0,0,0,0,0,0,0,0,0,0,0,0,0,0,0,0,0,0,0,0,0,0,0,0,0,0,0,0,0,0,0,0,0,0,0,0,0,0,0,0,0,0,0,0,0,0,0,0,0,0,0,0,0,0"/>
                      </v:shape>
                    </v:group>
                  </w:pict>
                </mc:Fallback>
              </mc:AlternateContent>
            </w:r>
            <w:r>
              <w:rPr>
                <w:b/>
                <w:noProof/>
                <w:szCs w:val="22"/>
                <w:lang w:val="en-US"/>
              </w:rPr>
              <w:drawing>
                <wp:anchor distT="0" distB="0" distL="114300" distR="114300" simplePos="0" relativeHeight="251658752" behindDoc="0" locked="0" layoutInCell="1" allowOverlap="1" wp14:anchorId="071474D2" wp14:editId="093C0EFE">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val="en-US"/>
              </w:rPr>
              <w:drawing>
                <wp:anchor distT="0" distB="0" distL="114300" distR="114300" simplePos="0" relativeHeight="251657728" behindDoc="0" locked="0" layoutInCell="1" allowOverlap="1" wp14:anchorId="36D24D5E" wp14:editId="4B380909">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FD5B8E">
              <w:rPr>
                <w:b/>
                <w:szCs w:val="22"/>
              </w:rPr>
              <w:t xml:space="preserve">Joint </w:t>
            </w:r>
            <w:r w:rsidR="006C5D39" w:rsidRPr="00FD5B8E">
              <w:rPr>
                <w:b/>
                <w:szCs w:val="22"/>
              </w:rPr>
              <w:t>Collaborative</w:t>
            </w:r>
            <w:r w:rsidR="00E61DAC" w:rsidRPr="00FD5B8E">
              <w:rPr>
                <w:b/>
                <w:szCs w:val="22"/>
              </w:rPr>
              <w:t xml:space="preserve"> Team </w:t>
            </w:r>
            <w:r w:rsidR="006C5D39" w:rsidRPr="00FD5B8E">
              <w:rPr>
                <w:b/>
                <w:szCs w:val="22"/>
              </w:rPr>
              <w:t>on Video Coding (JCT-VC)</w:t>
            </w:r>
          </w:p>
          <w:p w14:paraId="086216D5" w14:textId="77777777" w:rsidR="00E61DAC" w:rsidRPr="00C9691B" w:rsidRDefault="00E54511" w:rsidP="00C97D78">
            <w:pPr>
              <w:tabs>
                <w:tab w:val="left" w:pos="7200"/>
              </w:tabs>
              <w:spacing w:before="0"/>
              <w:rPr>
                <w:b/>
                <w:szCs w:val="22"/>
              </w:rPr>
            </w:pPr>
            <w:r w:rsidRPr="003151FF">
              <w:rPr>
                <w:b/>
                <w:szCs w:val="22"/>
              </w:rPr>
              <w:t xml:space="preserve">of </w:t>
            </w:r>
            <w:r w:rsidR="007F1F8B" w:rsidRPr="003151FF">
              <w:rPr>
                <w:b/>
                <w:szCs w:val="22"/>
              </w:rPr>
              <w:t>ITU-T SG</w:t>
            </w:r>
            <w:r w:rsidR="005E1AC6" w:rsidRPr="003151FF">
              <w:rPr>
                <w:b/>
                <w:szCs w:val="22"/>
              </w:rPr>
              <w:t> </w:t>
            </w:r>
            <w:r w:rsidR="007F1F8B" w:rsidRPr="003151FF">
              <w:rPr>
                <w:b/>
                <w:szCs w:val="22"/>
              </w:rPr>
              <w:t>16 WP</w:t>
            </w:r>
            <w:r w:rsidR="005E1AC6" w:rsidRPr="003151FF">
              <w:rPr>
                <w:b/>
                <w:szCs w:val="22"/>
              </w:rPr>
              <w:t> </w:t>
            </w:r>
            <w:r w:rsidR="007F1F8B" w:rsidRPr="003151FF">
              <w:rPr>
                <w:b/>
                <w:szCs w:val="22"/>
              </w:rPr>
              <w:t>3 and ISO/IEC JTC</w:t>
            </w:r>
            <w:r w:rsidR="005E1AC6" w:rsidRPr="003151FF">
              <w:rPr>
                <w:b/>
                <w:szCs w:val="22"/>
              </w:rPr>
              <w:t> </w:t>
            </w:r>
            <w:r w:rsidR="007F1F8B" w:rsidRPr="003151FF">
              <w:rPr>
                <w:b/>
                <w:szCs w:val="22"/>
              </w:rPr>
              <w:t>1/SC</w:t>
            </w:r>
            <w:r w:rsidR="005E1AC6" w:rsidRPr="003151FF">
              <w:rPr>
                <w:b/>
                <w:szCs w:val="22"/>
              </w:rPr>
              <w:t> </w:t>
            </w:r>
            <w:r w:rsidR="007F1F8B" w:rsidRPr="003151FF">
              <w:rPr>
                <w:b/>
                <w:szCs w:val="22"/>
              </w:rPr>
              <w:t>29/WG</w:t>
            </w:r>
            <w:r w:rsidR="005E1AC6" w:rsidRPr="003151FF">
              <w:rPr>
                <w:b/>
                <w:szCs w:val="22"/>
              </w:rPr>
              <w:t> </w:t>
            </w:r>
            <w:r w:rsidR="007F1F8B" w:rsidRPr="003151FF">
              <w:rPr>
                <w:b/>
                <w:szCs w:val="22"/>
              </w:rPr>
              <w:t>11</w:t>
            </w:r>
          </w:p>
          <w:p w14:paraId="36129537" w14:textId="5653A294" w:rsidR="00E61DAC" w:rsidRPr="00C9691B" w:rsidRDefault="004C0AA3" w:rsidP="00B8781E">
            <w:pPr>
              <w:tabs>
                <w:tab w:val="left" w:pos="7200"/>
              </w:tabs>
              <w:spacing w:before="0"/>
              <w:rPr>
                <w:b/>
                <w:szCs w:val="22"/>
              </w:rPr>
            </w:pPr>
            <w:r>
              <w:t>37th Meeting: Geneva, CH, 4–10 October 2019</w:t>
            </w:r>
          </w:p>
        </w:tc>
        <w:tc>
          <w:tcPr>
            <w:tcW w:w="3168" w:type="dxa"/>
          </w:tcPr>
          <w:p w14:paraId="01F31C6D" w14:textId="68AEDFE7" w:rsidR="008A4B4C" w:rsidRPr="00A44B62" w:rsidRDefault="00E61DAC" w:rsidP="00DA3292">
            <w:pPr>
              <w:tabs>
                <w:tab w:val="left" w:pos="7200"/>
              </w:tabs>
              <w:rPr>
                <w:u w:val="single"/>
              </w:rPr>
            </w:pPr>
            <w:r w:rsidRPr="00A44B62">
              <w:t>Document</w:t>
            </w:r>
            <w:r w:rsidR="006C5D39" w:rsidRPr="00A44B62">
              <w:t>: JC</w:t>
            </w:r>
            <w:r w:rsidRPr="00A44B62">
              <w:t>T</w:t>
            </w:r>
            <w:r w:rsidR="006C5D39" w:rsidRPr="00A44B62">
              <w:t>VC</w:t>
            </w:r>
            <w:r w:rsidRPr="00A44B62">
              <w:t>-</w:t>
            </w:r>
            <w:r w:rsidR="003C08B3" w:rsidRPr="00A44B62">
              <w:t>A</w:t>
            </w:r>
            <w:r w:rsidR="00DA3292">
              <w:t>K</w:t>
            </w:r>
            <w:r w:rsidR="003F0193">
              <w:t>0025</w:t>
            </w:r>
          </w:p>
        </w:tc>
      </w:tr>
    </w:tbl>
    <w:p w14:paraId="2B2E6F33" w14:textId="77777777" w:rsidR="00E61DAC" w:rsidRPr="00A44B62"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A44B62" w14:paraId="4909B650" w14:textId="77777777">
        <w:tc>
          <w:tcPr>
            <w:tcW w:w="1458" w:type="dxa"/>
          </w:tcPr>
          <w:p w14:paraId="2F6CC1DC" w14:textId="77777777" w:rsidR="00E61DAC" w:rsidRPr="00A44B62" w:rsidRDefault="00E61DAC">
            <w:pPr>
              <w:spacing w:before="60" w:after="60"/>
              <w:rPr>
                <w:i/>
                <w:szCs w:val="22"/>
              </w:rPr>
            </w:pPr>
            <w:r w:rsidRPr="00A44B62">
              <w:rPr>
                <w:i/>
                <w:szCs w:val="22"/>
              </w:rPr>
              <w:t>Title:</w:t>
            </w:r>
          </w:p>
        </w:tc>
        <w:tc>
          <w:tcPr>
            <w:tcW w:w="8118" w:type="dxa"/>
            <w:gridSpan w:val="3"/>
          </w:tcPr>
          <w:p w14:paraId="7A55CF96" w14:textId="4997E619" w:rsidR="00E61DAC" w:rsidRPr="008A38F7" w:rsidRDefault="00DA3292" w:rsidP="00DA3292">
            <w:pPr>
              <w:spacing w:before="60" w:after="60"/>
              <w:rPr>
                <w:b/>
                <w:szCs w:val="22"/>
              </w:rPr>
            </w:pPr>
            <w:r>
              <w:rPr>
                <w:b/>
              </w:rPr>
              <w:t xml:space="preserve">Proposed revision to </w:t>
            </w:r>
            <w:r w:rsidR="008366B8" w:rsidRPr="008366B8">
              <w:rPr>
                <w:b/>
              </w:rPr>
              <w:t xml:space="preserve">Annotated regions </w:t>
            </w:r>
            <w:r>
              <w:rPr>
                <w:b/>
              </w:rPr>
              <w:t>SEI message</w:t>
            </w:r>
            <w:r w:rsidR="003F0193">
              <w:rPr>
                <w:b/>
              </w:rPr>
              <w:t xml:space="preserve"> </w:t>
            </w:r>
            <w:r>
              <w:rPr>
                <w:b/>
              </w:rPr>
              <w:t>for HEVC</w:t>
            </w:r>
            <w:r w:rsidR="003F0193">
              <w:rPr>
                <w:b/>
              </w:rPr>
              <w:t xml:space="preserve"> and inclusion in AVC</w:t>
            </w:r>
            <w:r>
              <w:rPr>
                <w:b/>
              </w:rPr>
              <w:t xml:space="preserve"> </w:t>
            </w:r>
          </w:p>
        </w:tc>
      </w:tr>
      <w:tr w:rsidR="00E61DAC" w:rsidRPr="00A44B62" w14:paraId="2C9B8B2D" w14:textId="77777777">
        <w:tc>
          <w:tcPr>
            <w:tcW w:w="1458" w:type="dxa"/>
          </w:tcPr>
          <w:p w14:paraId="14A3E89E" w14:textId="77777777" w:rsidR="00E61DAC" w:rsidRPr="00A44B62" w:rsidRDefault="00E61DAC">
            <w:pPr>
              <w:spacing w:before="60" w:after="60"/>
              <w:rPr>
                <w:i/>
                <w:szCs w:val="22"/>
              </w:rPr>
            </w:pPr>
            <w:r w:rsidRPr="00A44B62">
              <w:rPr>
                <w:i/>
                <w:szCs w:val="22"/>
              </w:rPr>
              <w:t>Status:</w:t>
            </w:r>
          </w:p>
        </w:tc>
        <w:tc>
          <w:tcPr>
            <w:tcW w:w="8118" w:type="dxa"/>
            <w:gridSpan w:val="3"/>
          </w:tcPr>
          <w:p w14:paraId="6F1FA8CC" w14:textId="5B1AEDF8" w:rsidR="00E61DAC" w:rsidRPr="00A44B62" w:rsidRDefault="00452D6C" w:rsidP="00483459">
            <w:pPr>
              <w:spacing w:before="60" w:after="60"/>
              <w:rPr>
                <w:szCs w:val="22"/>
              </w:rPr>
            </w:pPr>
            <w:r>
              <w:rPr>
                <w:szCs w:val="22"/>
              </w:rPr>
              <w:t>Input document to JVET</w:t>
            </w:r>
          </w:p>
        </w:tc>
      </w:tr>
      <w:tr w:rsidR="00E61DAC" w:rsidRPr="00A44B62" w14:paraId="09C4E019" w14:textId="77777777">
        <w:tc>
          <w:tcPr>
            <w:tcW w:w="1458" w:type="dxa"/>
          </w:tcPr>
          <w:p w14:paraId="66371AEE" w14:textId="77777777" w:rsidR="00E61DAC" w:rsidRPr="00A44B62" w:rsidRDefault="00E61DAC">
            <w:pPr>
              <w:spacing w:before="60" w:after="60"/>
              <w:rPr>
                <w:i/>
                <w:szCs w:val="22"/>
              </w:rPr>
            </w:pPr>
            <w:r w:rsidRPr="00A44B62">
              <w:rPr>
                <w:i/>
                <w:szCs w:val="22"/>
              </w:rPr>
              <w:t>Purpose:</w:t>
            </w:r>
          </w:p>
        </w:tc>
        <w:tc>
          <w:tcPr>
            <w:tcW w:w="8118" w:type="dxa"/>
            <w:gridSpan w:val="3"/>
          </w:tcPr>
          <w:p w14:paraId="6B1117A4" w14:textId="67BE11E5" w:rsidR="00E61DAC" w:rsidRPr="00A44B62" w:rsidRDefault="00452D6C" w:rsidP="00483459">
            <w:pPr>
              <w:spacing w:before="60" w:after="60"/>
              <w:rPr>
                <w:szCs w:val="22"/>
              </w:rPr>
            </w:pPr>
            <w:r>
              <w:rPr>
                <w:szCs w:val="22"/>
              </w:rPr>
              <w:t>Proposal</w:t>
            </w:r>
          </w:p>
        </w:tc>
      </w:tr>
      <w:tr w:rsidR="00E61DAC" w:rsidRPr="00A44B62" w14:paraId="2C5CBA24" w14:textId="77777777">
        <w:tc>
          <w:tcPr>
            <w:tcW w:w="1458" w:type="dxa"/>
          </w:tcPr>
          <w:p w14:paraId="60D5D9C0" w14:textId="77777777" w:rsidR="00E61DAC" w:rsidRPr="00A44B62" w:rsidRDefault="00E61DAC">
            <w:pPr>
              <w:spacing w:before="60" w:after="60"/>
              <w:rPr>
                <w:i/>
                <w:szCs w:val="22"/>
              </w:rPr>
            </w:pPr>
            <w:r w:rsidRPr="00A44B62">
              <w:rPr>
                <w:i/>
                <w:szCs w:val="22"/>
              </w:rPr>
              <w:t>Author(s) or</w:t>
            </w:r>
            <w:r w:rsidRPr="00A44B62">
              <w:rPr>
                <w:i/>
                <w:szCs w:val="22"/>
              </w:rPr>
              <w:br/>
              <w:t>Contact(s):</w:t>
            </w:r>
          </w:p>
        </w:tc>
        <w:tc>
          <w:tcPr>
            <w:tcW w:w="4050" w:type="dxa"/>
          </w:tcPr>
          <w:p w14:paraId="5BDBD709" w14:textId="5EF53D15" w:rsidR="00020364" w:rsidRPr="00A44B62" w:rsidRDefault="00CC74E2" w:rsidP="00DA3292">
            <w:pPr>
              <w:spacing w:before="0"/>
              <w:rPr>
                <w:szCs w:val="22"/>
              </w:rPr>
            </w:pPr>
            <w:r w:rsidRPr="00A44B62">
              <w:rPr>
                <w:szCs w:val="22"/>
              </w:rPr>
              <w:t>Jill Boyce</w:t>
            </w:r>
            <w:r w:rsidR="008A38F7">
              <w:rPr>
                <w:szCs w:val="22"/>
              </w:rPr>
              <w:br/>
            </w:r>
            <w:r w:rsidR="00DA3292">
              <w:rPr>
                <w:szCs w:val="22"/>
              </w:rPr>
              <w:t xml:space="preserve">Palanivel </w:t>
            </w:r>
            <w:proofErr w:type="spellStart"/>
            <w:r w:rsidR="00DA3292">
              <w:rPr>
                <w:szCs w:val="22"/>
              </w:rPr>
              <w:t>Guruva</w:t>
            </w:r>
            <w:proofErr w:type="spellEnd"/>
            <w:r w:rsidR="00DA3292">
              <w:rPr>
                <w:szCs w:val="22"/>
              </w:rPr>
              <w:t xml:space="preserve"> </w:t>
            </w:r>
            <w:proofErr w:type="spellStart"/>
            <w:r w:rsidR="00DA3292">
              <w:rPr>
                <w:szCs w:val="22"/>
              </w:rPr>
              <w:t>reddier</w:t>
            </w:r>
            <w:proofErr w:type="spellEnd"/>
            <w:r w:rsidR="008A38F7">
              <w:rPr>
                <w:szCs w:val="22"/>
              </w:rPr>
              <w:br/>
            </w:r>
          </w:p>
        </w:tc>
        <w:tc>
          <w:tcPr>
            <w:tcW w:w="900" w:type="dxa"/>
          </w:tcPr>
          <w:p w14:paraId="1BD56CC2" w14:textId="77777777" w:rsidR="00E61DAC" w:rsidRPr="00A44B62" w:rsidRDefault="00CC74E2" w:rsidP="00CC74E2">
            <w:pPr>
              <w:spacing w:before="60" w:after="60"/>
              <w:rPr>
                <w:szCs w:val="22"/>
              </w:rPr>
            </w:pPr>
            <w:r w:rsidRPr="00A44B62">
              <w:rPr>
                <w:szCs w:val="22"/>
              </w:rPr>
              <w:t>E</w:t>
            </w:r>
            <w:r w:rsidR="00E61DAC" w:rsidRPr="00A44B62">
              <w:rPr>
                <w:szCs w:val="22"/>
              </w:rPr>
              <w:t>mail:</w:t>
            </w:r>
          </w:p>
        </w:tc>
        <w:tc>
          <w:tcPr>
            <w:tcW w:w="3168" w:type="dxa"/>
          </w:tcPr>
          <w:p w14:paraId="65BA04F3" w14:textId="12E0E7A5" w:rsidR="00E61DAC" w:rsidRPr="00A44B62" w:rsidRDefault="00BB6765" w:rsidP="00DA3292">
            <w:pPr>
              <w:spacing w:before="0"/>
              <w:rPr>
                <w:szCs w:val="22"/>
              </w:rPr>
            </w:pPr>
            <w:hyperlink r:id="rId9" w:history="1">
              <w:r w:rsidR="008A38F7" w:rsidRPr="0084397B">
                <w:rPr>
                  <w:rStyle w:val="Hyperlink"/>
                </w:rPr>
                <w:t>jill.boyce@intel.com</w:t>
              </w:r>
            </w:hyperlink>
            <w:r w:rsidR="008A38F7">
              <w:br/>
            </w:r>
            <w:hyperlink r:id="rId10" w:history="1">
              <w:r w:rsidR="00DA3292" w:rsidRPr="00DA3292">
                <w:rPr>
                  <w:rStyle w:val="Hyperlink"/>
                  <w:sz w:val="20"/>
                  <w:szCs w:val="22"/>
                </w:rPr>
                <w:t>palanivel.guruvareddiar@intel.com</w:t>
              </w:r>
            </w:hyperlink>
            <w:r w:rsidR="00DA3292">
              <w:rPr>
                <w:szCs w:val="22"/>
              </w:rPr>
              <w:t xml:space="preserve"> </w:t>
            </w:r>
          </w:p>
        </w:tc>
      </w:tr>
      <w:tr w:rsidR="00E61DAC" w:rsidRPr="00A44B62" w14:paraId="259AB9AA" w14:textId="77777777">
        <w:tc>
          <w:tcPr>
            <w:tcW w:w="1458" w:type="dxa"/>
          </w:tcPr>
          <w:p w14:paraId="7C5DC513" w14:textId="77777777" w:rsidR="00E61DAC" w:rsidRPr="00A44B62" w:rsidRDefault="00E61DAC">
            <w:pPr>
              <w:spacing w:before="60" w:after="60"/>
              <w:rPr>
                <w:i/>
                <w:szCs w:val="22"/>
              </w:rPr>
            </w:pPr>
            <w:r w:rsidRPr="00A44B62">
              <w:rPr>
                <w:i/>
                <w:szCs w:val="22"/>
              </w:rPr>
              <w:t>Source:</w:t>
            </w:r>
          </w:p>
        </w:tc>
        <w:tc>
          <w:tcPr>
            <w:tcW w:w="8118" w:type="dxa"/>
            <w:gridSpan w:val="3"/>
          </w:tcPr>
          <w:p w14:paraId="345E6D7A" w14:textId="748D6A2B" w:rsidR="00E61DAC" w:rsidRPr="00A44B62" w:rsidRDefault="00DA3292">
            <w:pPr>
              <w:spacing w:before="60" w:after="60"/>
              <w:rPr>
                <w:szCs w:val="22"/>
              </w:rPr>
            </w:pPr>
            <w:r>
              <w:rPr>
                <w:szCs w:val="22"/>
              </w:rPr>
              <w:t>Intel</w:t>
            </w:r>
          </w:p>
        </w:tc>
      </w:tr>
    </w:tbl>
    <w:p w14:paraId="3BD16827" w14:textId="77777777" w:rsidR="00E61DAC" w:rsidRPr="00A44B62" w:rsidRDefault="00E61DAC">
      <w:pPr>
        <w:tabs>
          <w:tab w:val="left" w:pos="1800"/>
          <w:tab w:val="right" w:pos="9360"/>
        </w:tabs>
        <w:spacing w:before="120" w:after="240"/>
        <w:jc w:val="center"/>
        <w:rPr>
          <w:szCs w:val="22"/>
        </w:rPr>
      </w:pPr>
      <w:r w:rsidRPr="00A44B62">
        <w:rPr>
          <w:szCs w:val="22"/>
          <w:u w:val="single"/>
        </w:rPr>
        <w:t>_____________________________</w:t>
      </w:r>
    </w:p>
    <w:p w14:paraId="6B957F40" w14:textId="77777777" w:rsidR="00275BCF" w:rsidRPr="00A44B62" w:rsidRDefault="00275BCF" w:rsidP="009234A5">
      <w:pPr>
        <w:pStyle w:val="Heading1"/>
        <w:numPr>
          <w:ilvl w:val="0"/>
          <w:numId w:val="0"/>
        </w:numPr>
        <w:ind w:left="432" w:hanging="432"/>
      </w:pPr>
      <w:r w:rsidRPr="00A44B62">
        <w:t>Abstract</w:t>
      </w:r>
    </w:p>
    <w:p w14:paraId="5058E4EC" w14:textId="2D372E51" w:rsidR="00DA3292" w:rsidRPr="00491B2D" w:rsidRDefault="004C7942" w:rsidP="009234A5">
      <w:pPr>
        <w:jc w:val="both"/>
        <w:rPr>
          <w:szCs w:val="22"/>
        </w:rPr>
      </w:pPr>
      <w:r>
        <w:rPr>
          <w:szCs w:val="22"/>
        </w:rPr>
        <w:t>M</w:t>
      </w:r>
      <w:r w:rsidR="00DA3292" w:rsidRPr="00491B2D">
        <w:rPr>
          <w:szCs w:val="22"/>
        </w:rPr>
        <w:t>inor revisions are proposed to the Annotated regions SEI message, with respect to</w:t>
      </w:r>
      <w:r w:rsidR="00CF359E">
        <w:rPr>
          <w:szCs w:val="22"/>
        </w:rPr>
        <w:t xml:space="preserve"> the specification text in</w:t>
      </w:r>
      <w:r w:rsidR="00DA3292" w:rsidRPr="00491B2D">
        <w:rPr>
          <w:szCs w:val="22"/>
        </w:rPr>
        <w:t xml:space="preserve"> JCTVC-AH1012-</w:t>
      </w:r>
      <w:proofErr w:type="spellStart"/>
      <w:r w:rsidR="00DA3292" w:rsidRPr="00491B2D">
        <w:rPr>
          <w:szCs w:val="22"/>
        </w:rPr>
        <w:t>v1</w:t>
      </w:r>
      <w:proofErr w:type="spellEnd"/>
      <w:r w:rsidR="00285CA6" w:rsidRPr="00491B2D">
        <w:rPr>
          <w:szCs w:val="22"/>
        </w:rPr>
        <w:t>, based on feedback from a review by Karl Sharman</w:t>
      </w:r>
      <w:r w:rsidR="00DA3292" w:rsidRPr="00491B2D">
        <w:rPr>
          <w:szCs w:val="22"/>
        </w:rPr>
        <w:t>. Change marks indicate the revisions.</w:t>
      </w:r>
    </w:p>
    <w:p w14:paraId="7AD42433" w14:textId="652BBE67" w:rsidR="00285CA6" w:rsidRPr="00491B2D" w:rsidRDefault="00285CA6" w:rsidP="009234A5">
      <w:pPr>
        <w:jc w:val="both"/>
        <w:rPr>
          <w:szCs w:val="22"/>
        </w:rPr>
      </w:pPr>
      <w:r w:rsidRPr="00491B2D">
        <w:rPr>
          <w:szCs w:val="22"/>
        </w:rPr>
        <w:t>The changes are summarized as follows:</w:t>
      </w:r>
    </w:p>
    <w:p w14:paraId="4919284C" w14:textId="7149A292" w:rsidR="00285CA6" w:rsidRPr="00491B2D" w:rsidRDefault="00491B2D" w:rsidP="00285CA6">
      <w:pPr>
        <w:pStyle w:val="ListParagraph"/>
        <w:numPr>
          <w:ilvl w:val="0"/>
          <w:numId w:val="60"/>
        </w:numPr>
        <w:jc w:val="both"/>
        <w:rPr>
          <w:szCs w:val="22"/>
        </w:rPr>
      </w:pPr>
      <w:r>
        <w:rPr>
          <w:szCs w:val="22"/>
        </w:rPr>
        <w:t>Several minor bug fixes, primarily fixing copy/paste errors</w:t>
      </w:r>
    </w:p>
    <w:p w14:paraId="3034554F" w14:textId="080C7B1F" w:rsidR="00285CA6" w:rsidRPr="003F0193" w:rsidRDefault="00285CA6" w:rsidP="00285CA6">
      <w:pPr>
        <w:pStyle w:val="ListParagraph"/>
        <w:numPr>
          <w:ilvl w:val="0"/>
          <w:numId w:val="60"/>
        </w:numPr>
        <w:jc w:val="both"/>
        <w:rPr>
          <w:szCs w:val="22"/>
        </w:rPr>
      </w:pPr>
      <w:r w:rsidRPr="00491B2D">
        <w:rPr>
          <w:szCs w:val="22"/>
          <w:lang w:val="en-GB"/>
        </w:rPr>
        <w:t xml:space="preserve">Addition of </w:t>
      </w:r>
      <w:r w:rsidRPr="00491B2D">
        <w:rPr>
          <w:bCs/>
          <w:noProof/>
          <w:szCs w:val="22"/>
        </w:rPr>
        <w:t>ar_</w:t>
      </w:r>
      <w:r w:rsidRPr="00491B2D">
        <w:rPr>
          <w:noProof/>
          <w:szCs w:val="22"/>
        </w:rPr>
        <w:t xml:space="preserve">bounding_box_cancel_flag syntax element, so that an object may continue to be occupy an object_id value while the object is not present within the picture, so that the same object_id can be used if the object </w:t>
      </w:r>
      <w:r w:rsidR="00CF359E">
        <w:rPr>
          <w:noProof/>
          <w:szCs w:val="22"/>
        </w:rPr>
        <w:t>(re-)</w:t>
      </w:r>
      <w:r w:rsidRPr="00491B2D">
        <w:rPr>
          <w:noProof/>
          <w:szCs w:val="22"/>
        </w:rPr>
        <w:t>enters the picture in future pictures</w:t>
      </w:r>
      <w:r w:rsidRPr="00491B2D">
        <w:rPr>
          <w:b/>
          <w:noProof/>
          <w:szCs w:val="22"/>
        </w:rPr>
        <w:t xml:space="preserve"> </w:t>
      </w:r>
    </w:p>
    <w:p w14:paraId="57DB04CF" w14:textId="692C0BAB" w:rsidR="003F0193" w:rsidRDefault="003F0193" w:rsidP="003F0193">
      <w:pPr>
        <w:jc w:val="both"/>
        <w:rPr>
          <w:szCs w:val="22"/>
        </w:rPr>
      </w:pPr>
      <w:r>
        <w:rPr>
          <w:szCs w:val="22"/>
        </w:rPr>
        <w:t xml:space="preserve">It is also proposed to add the Annotated regions SEI message to AVC. </w:t>
      </w:r>
    </w:p>
    <w:p w14:paraId="64B0F372" w14:textId="77777777" w:rsidR="00AA77E4" w:rsidRDefault="00AA77E4" w:rsidP="00AA77E4">
      <w:pPr>
        <w:pStyle w:val="Heading1"/>
      </w:pPr>
      <w:r>
        <w:t>Addition of Annotation regions SEI message to AVC</w:t>
      </w:r>
    </w:p>
    <w:p w14:paraId="2FC12724" w14:textId="42F80E88" w:rsidR="00125CF0" w:rsidRPr="003F0193" w:rsidRDefault="00125CF0" w:rsidP="003F0193">
      <w:pPr>
        <w:jc w:val="both"/>
        <w:rPr>
          <w:szCs w:val="22"/>
        </w:rPr>
      </w:pPr>
      <w:r>
        <w:rPr>
          <w:szCs w:val="22"/>
        </w:rPr>
        <w:t>The AVC standard is still widely used in video surveillance products. The same used cases highlighted for the Annotated regions SEI message for HEVC also apply to AVC. It is proposed to add the Annotated regions SEI message to the AVC specification when it is next updated.</w:t>
      </w:r>
    </w:p>
    <w:p w14:paraId="780CDCEE" w14:textId="2142E067" w:rsidR="00AA77E4" w:rsidRDefault="00AA77E4" w:rsidP="00AA77E4">
      <w:pPr>
        <w:pStyle w:val="Heading1"/>
      </w:pPr>
      <w:r>
        <w:t>Software status</w:t>
      </w:r>
    </w:p>
    <w:p w14:paraId="1DA78106" w14:textId="112E857A" w:rsidR="00AA77E4" w:rsidRDefault="00AA77E4" w:rsidP="00AA77E4">
      <w:r>
        <w:t xml:space="preserve">The Annotated regions SEI message </w:t>
      </w:r>
      <w:r w:rsidR="00B44A49">
        <w:t xml:space="preserve">support </w:t>
      </w:r>
      <w:r>
        <w:t>has been added to the HM</w:t>
      </w:r>
      <w:r w:rsidR="00B44A49">
        <w:t xml:space="preserve"> software, which incorporates the bug fixes included in this contribution, but not the addition of the </w:t>
      </w:r>
      <w:proofErr w:type="spellStart"/>
      <w:r w:rsidR="00B44A49">
        <w:t>ar_bounding_box_cancel_flag</w:t>
      </w:r>
      <w:proofErr w:type="spellEnd"/>
      <w:r w:rsidR="00B44A49">
        <w:t xml:space="preserve"> syntax element. </w:t>
      </w:r>
    </w:p>
    <w:p w14:paraId="4DD674F2" w14:textId="77777777" w:rsidR="00B44A49" w:rsidRDefault="00B44A49" w:rsidP="00B44A49">
      <w:r>
        <w:t xml:space="preserve">Attached to this contribution is a software patch that adds the </w:t>
      </w:r>
      <w:proofErr w:type="spellStart"/>
      <w:r>
        <w:t>ar_bounding_box_cancel_flag</w:t>
      </w:r>
      <w:proofErr w:type="spellEnd"/>
      <w:r>
        <w:t xml:space="preserve"> syntax element. </w:t>
      </w:r>
    </w:p>
    <w:p w14:paraId="0A1C12B4" w14:textId="14ED8E20" w:rsidR="00DA3292" w:rsidRPr="00DA3292" w:rsidRDefault="00DA3292" w:rsidP="00DA3292">
      <w:pPr>
        <w:pStyle w:val="Heading1"/>
      </w:pPr>
      <w:r>
        <w:t>Modified Text</w:t>
      </w:r>
      <w:r w:rsidR="00D711D9">
        <w:t xml:space="preserve"> for HEVC</w:t>
      </w:r>
    </w:p>
    <w:p w14:paraId="613FA758" w14:textId="0EC4F39A" w:rsidR="00A36B54" w:rsidRPr="00A44B62" w:rsidRDefault="00A36B54" w:rsidP="009234A5">
      <w:pPr>
        <w:jc w:val="both"/>
        <w:rPr>
          <w:sz w:val="20"/>
          <w:szCs w:val="24"/>
          <w:lang w:eastAsia="ja-JP"/>
        </w:rPr>
      </w:pPr>
      <w:r w:rsidRPr="00A44B62">
        <w:rPr>
          <w:szCs w:val="22"/>
        </w:rPr>
        <w:t xml:space="preserve">This document </w:t>
      </w:r>
      <w:r w:rsidR="008A38F7">
        <w:rPr>
          <w:szCs w:val="22"/>
        </w:rPr>
        <w:t xml:space="preserve">contains </w:t>
      </w:r>
      <w:r w:rsidRPr="00A44B62">
        <w:rPr>
          <w:szCs w:val="22"/>
        </w:rPr>
        <w:t xml:space="preserve">the draft text for changes to the High Efficiency Video Coding </w:t>
      </w:r>
      <w:r w:rsidR="00480266" w:rsidRPr="00A44B62">
        <w:rPr>
          <w:szCs w:val="22"/>
        </w:rPr>
        <w:t xml:space="preserve">(HEVC) </w:t>
      </w:r>
      <w:r w:rsidRPr="00A44B62">
        <w:rPr>
          <w:szCs w:val="22"/>
        </w:rPr>
        <w:t xml:space="preserve">standard (Rec. ITU-T </w:t>
      </w:r>
      <w:proofErr w:type="spellStart"/>
      <w:r w:rsidRPr="00A44B62">
        <w:rPr>
          <w:szCs w:val="22"/>
        </w:rPr>
        <w:t>H.265</w:t>
      </w:r>
      <w:proofErr w:type="spellEnd"/>
      <w:r w:rsidRPr="00A44B62">
        <w:rPr>
          <w:szCs w:val="22"/>
        </w:rPr>
        <w:t xml:space="preserve"> | I</w:t>
      </w:r>
      <w:r w:rsidR="00480266" w:rsidRPr="00A44B62">
        <w:rPr>
          <w:szCs w:val="22"/>
        </w:rPr>
        <w:t xml:space="preserve">SO/IEC 23008-2) to specify additional supplemental enhancement information (SEI) messages for </w:t>
      </w:r>
      <w:r w:rsidR="00CE47CE">
        <w:rPr>
          <w:szCs w:val="22"/>
        </w:rPr>
        <w:t>fisheye and annotated regions</w:t>
      </w:r>
      <w:r w:rsidR="00B10ECB" w:rsidRPr="00A44B62">
        <w:rPr>
          <w:szCs w:val="22"/>
        </w:rPr>
        <w:t>.</w:t>
      </w:r>
    </w:p>
    <w:p w14:paraId="235F52EC" w14:textId="17E93FC1" w:rsidR="00024D98" w:rsidRPr="00C9691B" w:rsidRDefault="00024D98" w:rsidP="00024D98">
      <w:pPr>
        <w:keepNext/>
        <w:keepLines/>
        <w:spacing w:before="360"/>
        <w:outlineLvl w:val="0"/>
        <w:rPr>
          <w:i/>
          <w:noProof/>
          <w:sz w:val="24"/>
        </w:rPr>
      </w:pPr>
      <w:r w:rsidRPr="00C9691B">
        <w:rPr>
          <w:i/>
          <w:noProof/>
          <w:sz w:val="24"/>
        </w:rPr>
        <w:lastRenderedPageBreak/>
        <w:t>Replace D.2.1 with the following:</w:t>
      </w:r>
    </w:p>
    <w:p w14:paraId="1AFCFB6F" w14:textId="77777777" w:rsidR="00024D98" w:rsidRPr="00C9691B"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rFonts w:eastAsia="Malgun Gothic"/>
          <w:b/>
          <w:bCs/>
          <w:sz w:val="20"/>
        </w:rPr>
      </w:pPr>
      <w:bookmarkStart w:id="0" w:name="_Ref399007788"/>
      <w:bookmarkStart w:id="1" w:name="_Toc452007389"/>
      <w:proofErr w:type="spellStart"/>
      <w:r w:rsidRPr="00C9691B">
        <w:rPr>
          <w:rFonts w:eastAsia="Malgun Gothic"/>
          <w:b/>
          <w:bCs/>
          <w:sz w:val="20"/>
        </w:rPr>
        <w:t>D.2.1</w:t>
      </w:r>
      <w:proofErr w:type="spellEnd"/>
      <w:r w:rsidRPr="00C9691B">
        <w:rPr>
          <w:rFonts w:eastAsia="Malgun Gothic"/>
          <w:b/>
          <w:bCs/>
          <w:sz w:val="20"/>
        </w:rPr>
        <w:tab/>
        <w:t>General SEI message syntax</w:t>
      </w:r>
      <w:bookmarkEnd w:id="0"/>
      <w:bookmarkEnd w:id="1"/>
    </w:p>
    <w:p w14:paraId="764680AD" w14:textId="77777777" w:rsidR="00024D98" w:rsidRPr="00C9691B" w:rsidRDefault="00024D98" w:rsidP="00024D98">
      <w:pPr>
        <w:keepNext/>
        <w:tabs>
          <w:tab w:val="clear" w:pos="360"/>
          <w:tab w:val="clear" w:pos="720"/>
          <w:tab w:val="clear" w:pos="1080"/>
          <w:tab w:val="clear" w:pos="1440"/>
          <w:tab w:val="left" w:pos="794"/>
          <w:tab w:val="left" w:pos="1191"/>
          <w:tab w:val="left" w:pos="1588"/>
          <w:tab w:val="left" w:pos="1985"/>
        </w:tabs>
        <w:jc w:val="both"/>
        <w:rPr>
          <w:rFonts w:eastAsia="Malgun Gothic"/>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772D0B" w14:paraId="18E2A053" w14:textId="77777777" w:rsidTr="00492EB6">
        <w:trPr>
          <w:cantSplit/>
          <w:jc w:val="center"/>
        </w:trPr>
        <w:tc>
          <w:tcPr>
            <w:tcW w:w="7920" w:type="dxa"/>
          </w:tcPr>
          <w:p w14:paraId="09C36543"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proofErr w:type="spellStart"/>
            <w:r w:rsidRPr="00C9691B">
              <w:rPr>
                <w:rFonts w:eastAsia="Malgun Gothic"/>
                <w:sz w:val="20"/>
              </w:rPr>
              <w:t>sei_</w:t>
            </w:r>
            <w:proofErr w:type="gramStart"/>
            <w:r w:rsidRPr="00C9691B">
              <w:rPr>
                <w:rFonts w:eastAsia="Malgun Gothic"/>
                <w:sz w:val="20"/>
              </w:rPr>
              <w:t>payload</w:t>
            </w:r>
            <w:proofErr w:type="spellEnd"/>
            <w:r w:rsidR="0023350B" w:rsidRPr="00C9691B">
              <w:rPr>
                <w:rFonts w:eastAsia="Malgun Gothic"/>
                <w:sz w:val="20"/>
              </w:rPr>
              <w:t>( </w:t>
            </w:r>
            <w:proofErr w:type="spellStart"/>
            <w:r w:rsidRPr="00C9691B">
              <w:rPr>
                <w:rFonts w:eastAsia="Malgun Gothic"/>
                <w:sz w:val="20"/>
              </w:rPr>
              <w:t>payloadType</w:t>
            </w:r>
            <w:proofErr w:type="spellEnd"/>
            <w:proofErr w:type="gramEnd"/>
            <w:r w:rsidRPr="00C9691B">
              <w:rPr>
                <w:rFonts w:eastAsia="Malgun Gothic"/>
                <w:sz w:val="20"/>
              </w:rPr>
              <w:t xml:space="preserve">, </w:t>
            </w:r>
            <w:proofErr w:type="spellStart"/>
            <w:r w:rsidRPr="00C9691B">
              <w:rPr>
                <w:rFonts w:eastAsia="Malgun Gothic"/>
                <w:sz w:val="20"/>
              </w:rPr>
              <w:t>payloadSize</w:t>
            </w:r>
            <w:proofErr w:type="spellEnd"/>
            <w:r w:rsidR="00806EB4" w:rsidRPr="00C9691B">
              <w:rPr>
                <w:rFonts w:eastAsia="Malgun Gothic"/>
                <w:sz w:val="20"/>
              </w:rPr>
              <w:t> )</w:t>
            </w:r>
            <w:r w:rsidR="005D7365" w:rsidRPr="00C9691B">
              <w:rPr>
                <w:rFonts w:eastAsia="Malgun Gothic"/>
                <w:sz w:val="20"/>
              </w:rPr>
              <w:t xml:space="preserve"> </w:t>
            </w:r>
            <w:r w:rsidRPr="00C9691B">
              <w:rPr>
                <w:rFonts w:eastAsia="Malgun Gothic"/>
                <w:sz w:val="20"/>
              </w:rPr>
              <w:t>{</w:t>
            </w:r>
          </w:p>
        </w:tc>
        <w:tc>
          <w:tcPr>
            <w:tcW w:w="1157" w:type="dxa"/>
          </w:tcPr>
          <w:p w14:paraId="28106AEC" w14:textId="77777777" w:rsidR="00024D98" w:rsidRPr="00C9691B"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
                <w:bCs/>
                <w:sz w:val="20"/>
              </w:rPr>
              <w:t>Descriptor</w:t>
            </w:r>
          </w:p>
        </w:tc>
      </w:tr>
      <w:tr w:rsidR="00024D98" w:rsidRPr="00772D0B" w14:paraId="74491F23" w14:textId="77777777" w:rsidTr="00492EB6">
        <w:trPr>
          <w:cantSplit/>
          <w:jc w:val="center"/>
        </w:trPr>
        <w:tc>
          <w:tcPr>
            <w:tcW w:w="7920" w:type="dxa"/>
          </w:tcPr>
          <w:p w14:paraId="492D59A8"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nal</w:t>
            </w:r>
            <w:proofErr w:type="gramEnd"/>
            <w:r w:rsidRPr="00C9691B">
              <w:rPr>
                <w:rFonts w:eastAsia="Malgun Gothic"/>
                <w:sz w:val="20"/>
              </w:rPr>
              <w:t>_unit_type</w:t>
            </w:r>
            <w:proofErr w:type="spellEnd"/>
            <w:r w:rsidR="0023350B" w:rsidRPr="00C9691B">
              <w:rPr>
                <w:rFonts w:eastAsia="Malgun Gothic"/>
                <w:sz w:val="20"/>
              </w:rPr>
              <w:t>  = </w:t>
            </w:r>
            <w:r w:rsidRPr="00C9691B">
              <w:rPr>
                <w:rFonts w:eastAsia="Malgun Gothic"/>
                <w:sz w:val="20"/>
              </w:rPr>
              <w:t>=</w:t>
            </w:r>
            <w:r w:rsidR="0023350B" w:rsidRPr="00C9691B">
              <w:rPr>
                <w:rFonts w:eastAsia="Malgun Gothic"/>
                <w:sz w:val="20"/>
              </w:rPr>
              <w:t>  </w:t>
            </w:r>
            <w:r w:rsidRPr="00C9691B">
              <w:rPr>
                <w:rFonts w:eastAsia="Malgun Gothic"/>
                <w:sz w:val="20"/>
              </w:rPr>
              <w:t>PREFIX_SEI_NUT</w:t>
            </w:r>
            <w:r w:rsidR="00806EB4" w:rsidRPr="00C9691B">
              <w:rPr>
                <w:rFonts w:eastAsia="Malgun Gothic"/>
                <w:sz w:val="20"/>
              </w:rPr>
              <w:t> )</w:t>
            </w:r>
          </w:p>
        </w:tc>
        <w:tc>
          <w:tcPr>
            <w:tcW w:w="1157" w:type="dxa"/>
          </w:tcPr>
          <w:p w14:paraId="6BD56323" w14:textId="77777777" w:rsidR="00024D98" w:rsidRPr="00C9691B"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772D0B" w14:paraId="4615ED4F" w14:textId="77777777" w:rsidTr="00492EB6">
        <w:trPr>
          <w:cantSplit/>
          <w:jc w:val="center"/>
        </w:trPr>
        <w:tc>
          <w:tcPr>
            <w:tcW w:w="7920" w:type="dxa"/>
          </w:tcPr>
          <w:p w14:paraId="343C716F"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0</w:t>
            </w:r>
            <w:r w:rsidR="00806EB4" w:rsidRPr="00C9691B">
              <w:rPr>
                <w:rFonts w:eastAsia="Malgun Gothic"/>
                <w:sz w:val="20"/>
              </w:rPr>
              <w:t> )</w:t>
            </w:r>
          </w:p>
        </w:tc>
        <w:tc>
          <w:tcPr>
            <w:tcW w:w="1157" w:type="dxa"/>
          </w:tcPr>
          <w:p w14:paraId="0DD88293" w14:textId="77777777" w:rsidR="00024D98" w:rsidRPr="00C9691B"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0422783" w14:textId="77777777" w:rsidTr="00492EB6">
        <w:trPr>
          <w:cantSplit/>
          <w:jc w:val="center"/>
        </w:trPr>
        <w:tc>
          <w:tcPr>
            <w:tcW w:w="7920" w:type="dxa"/>
          </w:tcPr>
          <w:p w14:paraId="523DDA7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buffering_</w:t>
            </w:r>
            <w:proofErr w:type="gramStart"/>
            <w:r w:rsidRPr="00C9691B">
              <w:rPr>
                <w:rFonts w:eastAsia="Malgun Gothic"/>
                <w:sz w:val="20"/>
              </w:rPr>
              <w:t>period</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29F3279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0A9B25C" w14:textId="77777777" w:rsidTr="00492EB6">
        <w:trPr>
          <w:cantSplit/>
          <w:jc w:val="center"/>
        </w:trPr>
        <w:tc>
          <w:tcPr>
            <w:tcW w:w="7920" w:type="dxa"/>
          </w:tcPr>
          <w:p w14:paraId="34F2C91F"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w:t>
            </w:r>
            <w:r w:rsidR="00806EB4" w:rsidRPr="00C9691B">
              <w:rPr>
                <w:rFonts w:eastAsia="Malgun Gothic"/>
                <w:sz w:val="20"/>
              </w:rPr>
              <w:t> )</w:t>
            </w:r>
          </w:p>
        </w:tc>
        <w:tc>
          <w:tcPr>
            <w:tcW w:w="1157" w:type="dxa"/>
          </w:tcPr>
          <w:p w14:paraId="611A7FE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F318143" w14:textId="77777777" w:rsidTr="00492EB6">
        <w:trPr>
          <w:cantSplit/>
          <w:jc w:val="center"/>
        </w:trPr>
        <w:tc>
          <w:tcPr>
            <w:tcW w:w="7920" w:type="dxa"/>
          </w:tcPr>
          <w:p w14:paraId="192C4D6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pic_</w:t>
            </w:r>
            <w:proofErr w:type="gramStart"/>
            <w:r w:rsidRPr="00C9691B">
              <w:rPr>
                <w:rFonts w:eastAsia="Malgun Gothic"/>
                <w:sz w:val="20"/>
              </w:rPr>
              <w:t>timing</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53A294C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B7335D8" w14:textId="77777777" w:rsidTr="00492EB6">
        <w:trPr>
          <w:cantSplit/>
          <w:jc w:val="center"/>
        </w:trPr>
        <w:tc>
          <w:tcPr>
            <w:tcW w:w="7920" w:type="dxa"/>
          </w:tcPr>
          <w:p w14:paraId="4938B65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2</w:t>
            </w:r>
            <w:r w:rsidR="00806EB4" w:rsidRPr="00C9691B">
              <w:rPr>
                <w:rFonts w:eastAsia="Malgun Gothic"/>
                <w:sz w:val="20"/>
              </w:rPr>
              <w:t> )</w:t>
            </w:r>
          </w:p>
        </w:tc>
        <w:tc>
          <w:tcPr>
            <w:tcW w:w="1157" w:type="dxa"/>
          </w:tcPr>
          <w:p w14:paraId="1FB7062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E1CAF28" w14:textId="77777777" w:rsidTr="00492EB6">
        <w:trPr>
          <w:cantSplit/>
          <w:jc w:val="center"/>
        </w:trPr>
        <w:tc>
          <w:tcPr>
            <w:tcW w:w="7920" w:type="dxa"/>
          </w:tcPr>
          <w:p w14:paraId="1DE5841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pan_scan_</w:t>
            </w:r>
            <w:proofErr w:type="gramStart"/>
            <w:r w:rsidRPr="00C9691B">
              <w:rPr>
                <w:rFonts w:eastAsia="Malgun Gothic"/>
                <w:sz w:val="20"/>
              </w:rPr>
              <w:t>rect</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09098AC0"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C1AE9AB" w14:textId="77777777" w:rsidTr="00492EB6">
        <w:trPr>
          <w:cantSplit/>
          <w:jc w:val="center"/>
        </w:trPr>
        <w:tc>
          <w:tcPr>
            <w:tcW w:w="7920" w:type="dxa"/>
          </w:tcPr>
          <w:p w14:paraId="3D786F5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3</w:t>
            </w:r>
            <w:r w:rsidR="00806EB4" w:rsidRPr="00C9691B">
              <w:rPr>
                <w:rFonts w:eastAsia="Malgun Gothic"/>
                <w:sz w:val="20"/>
              </w:rPr>
              <w:t> )</w:t>
            </w:r>
          </w:p>
        </w:tc>
        <w:tc>
          <w:tcPr>
            <w:tcW w:w="1157" w:type="dxa"/>
          </w:tcPr>
          <w:p w14:paraId="5054465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B6EF9FF" w14:textId="77777777" w:rsidTr="00492EB6">
        <w:trPr>
          <w:cantSplit/>
          <w:jc w:val="center"/>
        </w:trPr>
        <w:tc>
          <w:tcPr>
            <w:tcW w:w="7920" w:type="dxa"/>
          </w:tcPr>
          <w:p w14:paraId="3F83273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filler_</w:t>
            </w:r>
            <w:proofErr w:type="gramStart"/>
            <w:r w:rsidRPr="00C9691B">
              <w:rPr>
                <w:rFonts w:eastAsia="Malgun Gothic"/>
                <w:sz w:val="20"/>
              </w:rPr>
              <w:t>payload</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2583C6D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1A10689" w14:textId="77777777" w:rsidTr="00492EB6">
        <w:trPr>
          <w:cantSplit/>
          <w:jc w:val="center"/>
        </w:trPr>
        <w:tc>
          <w:tcPr>
            <w:tcW w:w="7920" w:type="dxa"/>
          </w:tcPr>
          <w:p w14:paraId="7B797CB5"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4</w:t>
            </w:r>
            <w:r w:rsidR="00806EB4" w:rsidRPr="00C9691B">
              <w:rPr>
                <w:rFonts w:eastAsia="Malgun Gothic"/>
                <w:sz w:val="20"/>
              </w:rPr>
              <w:t> )</w:t>
            </w:r>
          </w:p>
        </w:tc>
        <w:tc>
          <w:tcPr>
            <w:tcW w:w="1157" w:type="dxa"/>
          </w:tcPr>
          <w:p w14:paraId="7EB21A1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8A444FD" w14:textId="77777777" w:rsidTr="00492EB6">
        <w:trPr>
          <w:cantSplit/>
          <w:jc w:val="center"/>
        </w:trPr>
        <w:tc>
          <w:tcPr>
            <w:tcW w:w="7920" w:type="dxa"/>
          </w:tcPr>
          <w:p w14:paraId="69845F3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user_data_registered_itu_t_t</w:t>
            </w:r>
            <w:proofErr w:type="gramStart"/>
            <w:r w:rsidRPr="00C9691B">
              <w:rPr>
                <w:rFonts w:eastAsia="Malgun Gothic"/>
                <w:sz w:val="20"/>
              </w:rPr>
              <w:t>35</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164538E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C8C629B" w14:textId="77777777" w:rsidTr="00492EB6">
        <w:trPr>
          <w:cantSplit/>
          <w:jc w:val="center"/>
        </w:trPr>
        <w:tc>
          <w:tcPr>
            <w:tcW w:w="7920" w:type="dxa"/>
          </w:tcPr>
          <w:p w14:paraId="50F786A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5</w:t>
            </w:r>
            <w:r w:rsidR="00806EB4" w:rsidRPr="00C9691B">
              <w:rPr>
                <w:rFonts w:eastAsia="Malgun Gothic"/>
                <w:sz w:val="20"/>
              </w:rPr>
              <w:t> )</w:t>
            </w:r>
          </w:p>
        </w:tc>
        <w:tc>
          <w:tcPr>
            <w:tcW w:w="1157" w:type="dxa"/>
          </w:tcPr>
          <w:p w14:paraId="42F5D8D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7A962C0" w14:textId="77777777" w:rsidTr="00492EB6">
        <w:trPr>
          <w:cantSplit/>
          <w:jc w:val="center"/>
        </w:trPr>
        <w:tc>
          <w:tcPr>
            <w:tcW w:w="7920" w:type="dxa"/>
          </w:tcPr>
          <w:p w14:paraId="60AFBE7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user_data_</w:t>
            </w:r>
            <w:proofErr w:type="gramStart"/>
            <w:r w:rsidRPr="00C9691B">
              <w:rPr>
                <w:rFonts w:eastAsia="Malgun Gothic"/>
                <w:sz w:val="20"/>
              </w:rPr>
              <w:t>unregistered</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512B5D5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56DE729" w14:textId="77777777" w:rsidTr="00492EB6">
        <w:trPr>
          <w:cantSplit/>
          <w:jc w:val="center"/>
        </w:trPr>
        <w:tc>
          <w:tcPr>
            <w:tcW w:w="7920" w:type="dxa"/>
          </w:tcPr>
          <w:p w14:paraId="083E087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6</w:t>
            </w:r>
            <w:r w:rsidR="00806EB4" w:rsidRPr="00C9691B">
              <w:rPr>
                <w:rFonts w:eastAsia="Malgun Gothic"/>
                <w:sz w:val="20"/>
              </w:rPr>
              <w:t> )</w:t>
            </w:r>
          </w:p>
        </w:tc>
        <w:tc>
          <w:tcPr>
            <w:tcW w:w="1157" w:type="dxa"/>
          </w:tcPr>
          <w:p w14:paraId="4ED67C5D"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6D8B72D" w14:textId="77777777" w:rsidTr="00492EB6">
        <w:trPr>
          <w:cantSplit/>
          <w:jc w:val="center"/>
        </w:trPr>
        <w:tc>
          <w:tcPr>
            <w:tcW w:w="7920" w:type="dxa"/>
          </w:tcPr>
          <w:p w14:paraId="3449CE8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recovery_</w:t>
            </w:r>
            <w:proofErr w:type="gramStart"/>
            <w:r w:rsidRPr="00C9691B">
              <w:rPr>
                <w:rFonts w:eastAsia="Malgun Gothic"/>
                <w:sz w:val="20"/>
              </w:rPr>
              <w:t>point</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0E8531E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E368903" w14:textId="77777777" w:rsidTr="00492EB6">
        <w:trPr>
          <w:cantSplit/>
          <w:jc w:val="center"/>
        </w:trPr>
        <w:tc>
          <w:tcPr>
            <w:tcW w:w="7920" w:type="dxa"/>
          </w:tcPr>
          <w:p w14:paraId="62F7F2A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9</w:t>
            </w:r>
            <w:r w:rsidR="00806EB4" w:rsidRPr="00C9691B">
              <w:rPr>
                <w:rFonts w:eastAsia="Malgun Gothic"/>
                <w:sz w:val="20"/>
              </w:rPr>
              <w:t> )</w:t>
            </w:r>
          </w:p>
        </w:tc>
        <w:tc>
          <w:tcPr>
            <w:tcW w:w="1157" w:type="dxa"/>
          </w:tcPr>
          <w:p w14:paraId="5D25623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8654ACA" w14:textId="77777777" w:rsidTr="00492EB6">
        <w:trPr>
          <w:cantSplit/>
          <w:jc w:val="center"/>
        </w:trPr>
        <w:tc>
          <w:tcPr>
            <w:tcW w:w="7920" w:type="dxa"/>
          </w:tcPr>
          <w:p w14:paraId="0D33238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scene_</w:t>
            </w:r>
            <w:proofErr w:type="gramStart"/>
            <w:r w:rsidRPr="00C9691B">
              <w:rPr>
                <w:rFonts w:eastAsia="Malgun Gothic"/>
                <w:sz w:val="20"/>
              </w:rPr>
              <w:t>info</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7DE72AE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44043E0" w14:textId="77777777" w:rsidTr="00492EB6">
        <w:trPr>
          <w:cantSplit/>
          <w:jc w:val="center"/>
        </w:trPr>
        <w:tc>
          <w:tcPr>
            <w:tcW w:w="7920" w:type="dxa"/>
          </w:tcPr>
          <w:p w14:paraId="50F2F8D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15</w:t>
            </w:r>
            <w:r w:rsidR="00806EB4" w:rsidRPr="00C9691B">
              <w:rPr>
                <w:rFonts w:eastAsia="Malgun Gothic"/>
                <w:sz w:val="20"/>
              </w:rPr>
              <w:t> )</w:t>
            </w:r>
          </w:p>
        </w:tc>
        <w:tc>
          <w:tcPr>
            <w:tcW w:w="1157" w:type="dxa"/>
          </w:tcPr>
          <w:p w14:paraId="1440C7D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43AAD41" w14:textId="77777777" w:rsidTr="00492EB6">
        <w:trPr>
          <w:cantSplit/>
          <w:jc w:val="center"/>
        </w:trPr>
        <w:tc>
          <w:tcPr>
            <w:tcW w:w="7920" w:type="dxa"/>
          </w:tcPr>
          <w:p w14:paraId="0078B30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picture_</w:t>
            </w:r>
            <w:proofErr w:type="gramStart"/>
            <w:r w:rsidRPr="00C9691B">
              <w:rPr>
                <w:rFonts w:eastAsia="Malgun Gothic"/>
                <w:sz w:val="20"/>
              </w:rPr>
              <w:t>snapshot</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317803E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A4D0612" w14:textId="77777777" w:rsidTr="00492EB6">
        <w:trPr>
          <w:cantSplit/>
          <w:jc w:val="center"/>
        </w:trPr>
        <w:tc>
          <w:tcPr>
            <w:tcW w:w="7920" w:type="dxa"/>
          </w:tcPr>
          <w:p w14:paraId="3A15710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16</w:t>
            </w:r>
            <w:r w:rsidR="00806EB4" w:rsidRPr="00C9691B">
              <w:rPr>
                <w:rFonts w:eastAsia="Malgun Gothic"/>
                <w:sz w:val="20"/>
              </w:rPr>
              <w:t> )</w:t>
            </w:r>
          </w:p>
        </w:tc>
        <w:tc>
          <w:tcPr>
            <w:tcW w:w="1157" w:type="dxa"/>
          </w:tcPr>
          <w:p w14:paraId="639D72E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6F1A1E0" w14:textId="77777777" w:rsidTr="00492EB6">
        <w:trPr>
          <w:cantSplit/>
          <w:jc w:val="center"/>
        </w:trPr>
        <w:tc>
          <w:tcPr>
            <w:tcW w:w="7920" w:type="dxa"/>
          </w:tcPr>
          <w:p w14:paraId="67EE9C5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progressive_refinement_segment_</w:t>
            </w:r>
            <w:proofErr w:type="gramStart"/>
            <w:r w:rsidRPr="00C9691B">
              <w:rPr>
                <w:rFonts w:eastAsia="Malgun Gothic"/>
                <w:sz w:val="20"/>
              </w:rPr>
              <w:t>start</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47F040C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CFCEF52" w14:textId="77777777" w:rsidTr="00492EB6">
        <w:trPr>
          <w:cantSplit/>
          <w:jc w:val="center"/>
        </w:trPr>
        <w:tc>
          <w:tcPr>
            <w:tcW w:w="7920" w:type="dxa"/>
          </w:tcPr>
          <w:p w14:paraId="5EDC062F"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17</w:t>
            </w:r>
            <w:r w:rsidR="00806EB4" w:rsidRPr="00C9691B">
              <w:rPr>
                <w:rFonts w:eastAsia="Malgun Gothic"/>
                <w:sz w:val="20"/>
              </w:rPr>
              <w:t> )</w:t>
            </w:r>
          </w:p>
        </w:tc>
        <w:tc>
          <w:tcPr>
            <w:tcW w:w="1157" w:type="dxa"/>
          </w:tcPr>
          <w:p w14:paraId="39E623E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9A4DE80" w14:textId="77777777" w:rsidTr="00492EB6">
        <w:trPr>
          <w:cantSplit/>
          <w:jc w:val="center"/>
        </w:trPr>
        <w:tc>
          <w:tcPr>
            <w:tcW w:w="7920" w:type="dxa"/>
          </w:tcPr>
          <w:p w14:paraId="1E760DC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progressive_refinement_segment_</w:t>
            </w:r>
            <w:proofErr w:type="gramStart"/>
            <w:r w:rsidRPr="00C9691B">
              <w:rPr>
                <w:rFonts w:eastAsia="Malgun Gothic"/>
                <w:sz w:val="20"/>
              </w:rPr>
              <w:t>end</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31FB883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78C4626" w14:textId="77777777" w:rsidTr="00492EB6">
        <w:trPr>
          <w:cantSplit/>
          <w:jc w:val="center"/>
        </w:trPr>
        <w:tc>
          <w:tcPr>
            <w:tcW w:w="7920" w:type="dxa"/>
          </w:tcPr>
          <w:p w14:paraId="64F8A36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19</w:t>
            </w:r>
            <w:r w:rsidR="00806EB4" w:rsidRPr="00C9691B">
              <w:rPr>
                <w:rFonts w:eastAsia="Malgun Gothic"/>
                <w:sz w:val="20"/>
              </w:rPr>
              <w:t> )</w:t>
            </w:r>
          </w:p>
        </w:tc>
        <w:tc>
          <w:tcPr>
            <w:tcW w:w="1157" w:type="dxa"/>
          </w:tcPr>
          <w:p w14:paraId="31A1642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36D1748" w14:textId="77777777" w:rsidTr="00492EB6">
        <w:trPr>
          <w:cantSplit/>
          <w:jc w:val="center"/>
        </w:trPr>
        <w:tc>
          <w:tcPr>
            <w:tcW w:w="7920" w:type="dxa"/>
          </w:tcPr>
          <w:p w14:paraId="7B6BDDB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film_grain_</w:t>
            </w:r>
            <w:proofErr w:type="gramStart"/>
            <w:r w:rsidRPr="00C9691B">
              <w:rPr>
                <w:rFonts w:eastAsia="Malgun Gothic"/>
                <w:sz w:val="20"/>
              </w:rPr>
              <w:t>characteristics</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7424D0D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3607CBF" w14:textId="77777777" w:rsidTr="00492EB6">
        <w:trPr>
          <w:cantSplit/>
          <w:jc w:val="center"/>
        </w:trPr>
        <w:tc>
          <w:tcPr>
            <w:tcW w:w="7920" w:type="dxa"/>
          </w:tcPr>
          <w:p w14:paraId="4B23082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22</w:t>
            </w:r>
            <w:r w:rsidR="00806EB4" w:rsidRPr="00C9691B">
              <w:rPr>
                <w:rFonts w:eastAsia="Malgun Gothic"/>
                <w:sz w:val="20"/>
              </w:rPr>
              <w:t> )</w:t>
            </w:r>
          </w:p>
        </w:tc>
        <w:tc>
          <w:tcPr>
            <w:tcW w:w="1157" w:type="dxa"/>
          </w:tcPr>
          <w:p w14:paraId="19FBFE8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118ED68" w14:textId="77777777" w:rsidTr="00492EB6">
        <w:trPr>
          <w:cantSplit/>
          <w:jc w:val="center"/>
        </w:trPr>
        <w:tc>
          <w:tcPr>
            <w:tcW w:w="7920" w:type="dxa"/>
          </w:tcPr>
          <w:p w14:paraId="579EA75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post_filter_</w:t>
            </w:r>
            <w:proofErr w:type="gramStart"/>
            <w:r w:rsidRPr="00C9691B">
              <w:rPr>
                <w:rFonts w:eastAsia="Malgun Gothic"/>
                <w:sz w:val="20"/>
              </w:rPr>
              <w:t>hint</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7C85B90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3EF50A6" w14:textId="77777777" w:rsidTr="00492EB6">
        <w:trPr>
          <w:cantSplit/>
          <w:jc w:val="center"/>
        </w:trPr>
        <w:tc>
          <w:tcPr>
            <w:tcW w:w="7920" w:type="dxa"/>
          </w:tcPr>
          <w:p w14:paraId="245885E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23</w:t>
            </w:r>
            <w:r w:rsidR="00806EB4" w:rsidRPr="00C9691B">
              <w:rPr>
                <w:rFonts w:eastAsia="Malgun Gothic"/>
                <w:sz w:val="20"/>
              </w:rPr>
              <w:t> )</w:t>
            </w:r>
          </w:p>
        </w:tc>
        <w:tc>
          <w:tcPr>
            <w:tcW w:w="1157" w:type="dxa"/>
          </w:tcPr>
          <w:p w14:paraId="7316921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29E3577" w14:textId="77777777" w:rsidTr="00492EB6">
        <w:trPr>
          <w:cantSplit/>
          <w:jc w:val="center"/>
        </w:trPr>
        <w:tc>
          <w:tcPr>
            <w:tcW w:w="7920" w:type="dxa"/>
          </w:tcPr>
          <w:p w14:paraId="4EF5D77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tone_mapping_</w:t>
            </w:r>
            <w:proofErr w:type="gramStart"/>
            <w:r w:rsidRPr="00C9691B">
              <w:rPr>
                <w:rFonts w:eastAsia="Malgun Gothic"/>
                <w:sz w:val="20"/>
              </w:rPr>
              <w:t>info</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4858681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89BE19A" w14:textId="77777777" w:rsidTr="00492EB6">
        <w:trPr>
          <w:cantSplit/>
          <w:jc w:val="center"/>
        </w:trPr>
        <w:tc>
          <w:tcPr>
            <w:tcW w:w="7920" w:type="dxa"/>
          </w:tcPr>
          <w:p w14:paraId="0A75DA6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45</w:t>
            </w:r>
            <w:r w:rsidR="00806EB4" w:rsidRPr="00C9691B">
              <w:rPr>
                <w:rFonts w:eastAsia="Malgun Gothic"/>
                <w:sz w:val="20"/>
              </w:rPr>
              <w:t> )</w:t>
            </w:r>
          </w:p>
        </w:tc>
        <w:tc>
          <w:tcPr>
            <w:tcW w:w="1157" w:type="dxa"/>
          </w:tcPr>
          <w:p w14:paraId="6648F99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6632239" w14:textId="77777777" w:rsidTr="00492EB6">
        <w:trPr>
          <w:cantSplit/>
          <w:jc w:val="center"/>
        </w:trPr>
        <w:tc>
          <w:tcPr>
            <w:tcW w:w="7920" w:type="dxa"/>
          </w:tcPr>
          <w:p w14:paraId="2F2A8DA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frame_packing_</w:t>
            </w:r>
            <w:proofErr w:type="gramStart"/>
            <w:r w:rsidRPr="00C9691B">
              <w:rPr>
                <w:rFonts w:eastAsia="Malgun Gothic"/>
                <w:sz w:val="20"/>
              </w:rPr>
              <w:t>arrangement</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0E88850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782027A" w14:textId="77777777" w:rsidTr="00492EB6">
        <w:trPr>
          <w:cantSplit/>
          <w:jc w:val="center"/>
        </w:trPr>
        <w:tc>
          <w:tcPr>
            <w:tcW w:w="7920" w:type="dxa"/>
          </w:tcPr>
          <w:p w14:paraId="4424BAA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47</w:t>
            </w:r>
            <w:r w:rsidR="00806EB4" w:rsidRPr="00C9691B">
              <w:rPr>
                <w:rFonts w:eastAsia="Malgun Gothic"/>
                <w:sz w:val="20"/>
              </w:rPr>
              <w:t> )</w:t>
            </w:r>
          </w:p>
        </w:tc>
        <w:tc>
          <w:tcPr>
            <w:tcW w:w="1157" w:type="dxa"/>
          </w:tcPr>
          <w:p w14:paraId="5019594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9B1957B" w14:textId="77777777" w:rsidTr="00492EB6">
        <w:trPr>
          <w:cantSplit/>
          <w:jc w:val="center"/>
        </w:trPr>
        <w:tc>
          <w:tcPr>
            <w:tcW w:w="7920" w:type="dxa"/>
          </w:tcPr>
          <w:p w14:paraId="51A609C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display_</w:t>
            </w:r>
            <w:proofErr w:type="gramStart"/>
            <w:r w:rsidRPr="00C9691B">
              <w:rPr>
                <w:rFonts w:eastAsia="Malgun Gothic"/>
                <w:sz w:val="20"/>
              </w:rPr>
              <w:t>orientation</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69D273C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9BA0CFD" w14:textId="77777777" w:rsidTr="00492EB6">
        <w:trPr>
          <w:cantSplit/>
          <w:jc w:val="center"/>
        </w:trPr>
        <w:tc>
          <w:tcPr>
            <w:tcW w:w="7920" w:type="dxa"/>
          </w:tcPr>
          <w:p w14:paraId="3CC05BE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56</w:t>
            </w:r>
            <w:r w:rsidR="00806EB4" w:rsidRPr="00C9691B">
              <w:rPr>
                <w:rFonts w:eastAsia="Malgun Gothic"/>
                <w:sz w:val="20"/>
              </w:rPr>
              <w:t> )</w:t>
            </w:r>
          </w:p>
        </w:tc>
        <w:tc>
          <w:tcPr>
            <w:tcW w:w="1157" w:type="dxa"/>
          </w:tcPr>
          <w:p w14:paraId="3A91E2E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F5C7D17" w14:textId="77777777" w:rsidTr="00492EB6">
        <w:trPr>
          <w:cantSplit/>
          <w:jc w:val="center"/>
        </w:trPr>
        <w:tc>
          <w:tcPr>
            <w:tcW w:w="7920" w:type="dxa"/>
          </w:tcPr>
          <w:p w14:paraId="4190F650" w14:textId="16B34349"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green_</w:t>
            </w:r>
            <w:proofErr w:type="gramStart"/>
            <w:r w:rsidRPr="00C9691B">
              <w:rPr>
                <w:rFonts w:eastAsia="Malgun Gothic"/>
                <w:sz w:val="20"/>
              </w:rPr>
              <w:t>metadata</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r w:rsidR="00FD200E">
              <w:rPr>
                <w:rFonts w:eastAsia="Malgun Gothic"/>
                <w:sz w:val="20"/>
              </w:rPr>
              <w:t xml:space="preserve"> </w:t>
            </w:r>
            <w:r w:rsidRPr="00C9691B">
              <w:rPr>
                <w:rFonts w:eastAsia="Malgun Gothic"/>
                <w:sz w:val="20"/>
              </w:rPr>
              <w:t>/* specified in ISO/IEC 23001-11 */</w:t>
            </w:r>
          </w:p>
        </w:tc>
        <w:tc>
          <w:tcPr>
            <w:tcW w:w="1157" w:type="dxa"/>
          </w:tcPr>
          <w:p w14:paraId="714641F0"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3A0D27F" w14:textId="77777777" w:rsidTr="00492EB6">
        <w:trPr>
          <w:cantSplit/>
          <w:jc w:val="center"/>
        </w:trPr>
        <w:tc>
          <w:tcPr>
            <w:tcW w:w="7920" w:type="dxa"/>
          </w:tcPr>
          <w:p w14:paraId="0A379A3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128</w:t>
            </w:r>
            <w:r w:rsidR="00806EB4" w:rsidRPr="00C9691B">
              <w:rPr>
                <w:rFonts w:eastAsia="Malgun Gothic"/>
                <w:sz w:val="20"/>
              </w:rPr>
              <w:t> )</w:t>
            </w:r>
          </w:p>
        </w:tc>
        <w:tc>
          <w:tcPr>
            <w:tcW w:w="1157" w:type="dxa"/>
          </w:tcPr>
          <w:p w14:paraId="12243F6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62D55FA" w14:textId="77777777" w:rsidTr="00492EB6">
        <w:trPr>
          <w:cantSplit/>
          <w:jc w:val="center"/>
        </w:trPr>
        <w:tc>
          <w:tcPr>
            <w:tcW w:w="7920" w:type="dxa"/>
          </w:tcPr>
          <w:p w14:paraId="1BB80C95"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structure_of_pictures_</w:t>
            </w:r>
            <w:proofErr w:type="gramStart"/>
            <w:r w:rsidRPr="00C9691B">
              <w:rPr>
                <w:rFonts w:eastAsia="Malgun Gothic"/>
                <w:sz w:val="20"/>
              </w:rPr>
              <w:t>info</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7EC77DAD"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2419570" w14:textId="77777777" w:rsidTr="00492EB6">
        <w:trPr>
          <w:cantSplit/>
          <w:jc w:val="center"/>
        </w:trPr>
        <w:tc>
          <w:tcPr>
            <w:tcW w:w="7920" w:type="dxa"/>
          </w:tcPr>
          <w:p w14:paraId="544822AC"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129</w:t>
            </w:r>
            <w:r w:rsidR="00806EB4" w:rsidRPr="00C9691B">
              <w:rPr>
                <w:rFonts w:eastAsia="Malgun Gothic"/>
                <w:sz w:val="20"/>
              </w:rPr>
              <w:t> )</w:t>
            </w:r>
          </w:p>
        </w:tc>
        <w:tc>
          <w:tcPr>
            <w:tcW w:w="1157" w:type="dxa"/>
          </w:tcPr>
          <w:p w14:paraId="6E670BE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0EA4611" w14:textId="77777777" w:rsidTr="00492EB6">
        <w:trPr>
          <w:jc w:val="center"/>
        </w:trPr>
        <w:tc>
          <w:tcPr>
            <w:tcW w:w="7920" w:type="dxa"/>
          </w:tcPr>
          <w:p w14:paraId="290E936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active_parameter_</w:t>
            </w:r>
            <w:proofErr w:type="gramStart"/>
            <w:r w:rsidRPr="00C9691B">
              <w:rPr>
                <w:rFonts w:eastAsia="Malgun Gothic"/>
                <w:sz w:val="20"/>
              </w:rPr>
              <w:t>sets</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2F3A76B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873612C" w14:textId="77777777" w:rsidTr="00492EB6">
        <w:trPr>
          <w:jc w:val="center"/>
        </w:trPr>
        <w:tc>
          <w:tcPr>
            <w:tcW w:w="7920" w:type="dxa"/>
          </w:tcPr>
          <w:p w14:paraId="668EDB5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130</w:t>
            </w:r>
            <w:r w:rsidR="00806EB4" w:rsidRPr="00C9691B">
              <w:rPr>
                <w:rFonts w:eastAsia="Malgun Gothic"/>
                <w:sz w:val="20"/>
              </w:rPr>
              <w:t> )</w:t>
            </w:r>
          </w:p>
        </w:tc>
        <w:tc>
          <w:tcPr>
            <w:tcW w:w="1157" w:type="dxa"/>
          </w:tcPr>
          <w:p w14:paraId="1182228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FC7A0E9" w14:textId="77777777" w:rsidTr="00492EB6">
        <w:trPr>
          <w:jc w:val="center"/>
        </w:trPr>
        <w:tc>
          <w:tcPr>
            <w:tcW w:w="7920" w:type="dxa"/>
          </w:tcPr>
          <w:p w14:paraId="0D639D7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decoding_unit_</w:t>
            </w:r>
            <w:proofErr w:type="gramStart"/>
            <w:r w:rsidRPr="00C9691B">
              <w:rPr>
                <w:rFonts w:eastAsia="Malgun Gothic"/>
                <w:sz w:val="20"/>
              </w:rPr>
              <w:t>info</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419BC45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0C52020" w14:textId="77777777" w:rsidTr="00492EB6">
        <w:trPr>
          <w:jc w:val="center"/>
        </w:trPr>
        <w:tc>
          <w:tcPr>
            <w:tcW w:w="7920" w:type="dxa"/>
          </w:tcPr>
          <w:p w14:paraId="7874CEA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131</w:t>
            </w:r>
            <w:r w:rsidR="00806EB4" w:rsidRPr="00C9691B">
              <w:rPr>
                <w:rFonts w:eastAsia="Malgun Gothic"/>
                <w:sz w:val="20"/>
              </w:rPr>
              <w:t> )</w:t>
            </w:r>
          </w:p>
        </w:tc>
        <w:tc>
          <w:tcPr>
            <w:tcW w:w="1157" w:type="dxa"/>
          </w:tcPr>
          <w:p w14:paraId="3429C05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8B4CE3B" w14:textId="77777777" w:rsidTr="00492EB6">
        <w:trPr>
          <w:jc w:val="center"/>
        </w:trPr>
        <w:tc>
          <w:tcPr>
            <w:tcW w:w="7920" w:type="dxa"/>
          </w:tcPr>
          <w:p w14:paraId="656E46E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lastRenderedPageBreak/>
              <w:tab/>
            </w:r>
            <w:r w:rsidRPr="00C9691B">
              <w:rPr>
                <w:rFonts w:eastAsia="Malgun Gothic"/>
                <w:sz w:val="20"/>
              </w:rPr>
              <w:tab/>
            </w:r>
            <w:r w:rsidRPr="00C9691B">
              <w:rPr>
                <w:rFonts w:eastAsia="Malgun Gothic"/>
                <w:sz w:val="20"/>
              </w:rPr>
              <w:tab/>
            </w:r>
            <w:proofErr w:type="spellStart"/>
            <w:r w:rsidRPr="00C9691B">
              <w:rPr>
                <w:rFonts w:eastAsia="Malgun Gothic"/>
                <w:sz w:val="20"/>
              </w:rPr>
              <w:t>temporal_sub_layer_zero_</w:t>
            </w:r>
            <w:proofErr w:type="gramStart"/>
            <w:r w:rsidRPr="00C9691B">
              <w:rPr>
                <w:rFonts w:eastAsia="Malgun Gothic"/>
                <w:sz w:val="20"/>
              </w:rPr>
              <w:t>index</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52A25572"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CEE9F66" w14:textId="77777777" w:rsidTr="00492EB6">
        <w:trPr>
          <w:jc w:val="center"/>
        </w:trPr>
        <w:tc>
          <w:tcPr>
            <w:tcW w:w="7920" w:type="dxa"/>
          </w:tcPr>
          <w:p w14:paraId="0B5882C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133</w:t>
            </w:r>
            <w:r w:rsidR="00806EB4" w:rsidRPr="00C9691B">
              <w:rPr>
                <w:rFonts w:eastAsia="Malgun Gothic"/>
                <w:sz w:val="20"/>
              </w:rPr>
              <w:t> )</w:t>
            </w:r>
          </w:p>
        </w:tc>
        <w:tc>
          <w:tcPr>
            <w:tcW w:w="1157" w:type="dxa"/>
          </w:tcPr>
          <w:p w14:paraId="5D9DE1D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144EA6D" w14:textId="77777777" w:rsidTr="00492EB6">
        <w:trPr>
          <w:jc w:val="center"/>
        </w:trPr>
        <w:tc>
          <w:tcPr>
            <w:tcW w:w="7920" w:type="dxa"/>
          </w:tcPr>
          <w:p w14:paraId="3965C3C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scalable_</w:t>
            </w:r>
            <w:proofErr w:type="gramStart"/>
            <w:r w:rsidRPr="00C9691B">
              <w:rPr>
                <w:rFonts w:eastAsia="Malgun Gothic"/>
                <w:sz w:val="20"/>
              </w:rPr>
              <w:t>nesting</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10156EB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E6B0B95" w14:textId="77777777" w:rsidTr="00492EB6">
        <w:trPr>
          <w:jc w:val="center"/>
        </w:trPr>
        <w:tc>
          <w:tcPr>
            <w:tcW w:w="7920" w:type="dxa"/>
          </w:tcPr>
          <w:p w14:paraId="6BE214D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134</w:t>
            </w:r>
            <w:r w:rsidR="00806EB4" w:rsidRPr="00C9691B">
              <w:rPr>
                <w:rFonts w:eastAsia="Malgun Gothic"/>
                <w:sz w:val="20"/>
              </w:rPr>
              <w:t> )</w:t>
            </w:r>
          </w:p>
        </w:tc>
        <w:tc>
          <w:tcPr>
            <w:tcW w:w="1157" w:type="dxa"/>
          </w:tcPr>
          <w:p w14:paraId="5B4558C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B9A236E" w14:textId="77777777" w:rsidTr="00492EB6">
        <w:trPr>
          <w:jc w:val="center"/>
        </w:trPr>
        <w:tc>
          <w:tcPr>
            <w:tcW w:w="7920" w:type="dxa"/>
          </w:tcPr>
          <w:p w14:paraId="3BA80555"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region_refresh_</w:t>
            </w:r>
            <w:proofErr w:type="gramStart"/>
            <w:r w:rsidRPr="00C9691B">
              <w:rPr>
                <w:rFonts w:eastAsia="Malgun Gothic"/>
                <w:sz w:val="20"/>
              </w:rPr>
              <w:t>info</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37E15C2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6537518" w14:textId="77777777" w:rsidTr="00492EB6">
        <w:trPr>
          <w:cantSplit/>
          <w:jc w:val="center"/>
        </w:trPr>
        <w:tc>
          <w:tcPr>
            <w:tcW w:w="7920" w:type="dxa"/>
          </w:tcPr>
          <w:p w14:paraId="434E212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135</w:t>
            </w:r>
            <w:r w:rsidR="00806EB4" w:rsidRPr="00C9691B">
              <w:rPr>
                <w:rFonts w:eastAsia="Malgun Gothic"/>
                <w:sz w:val="20"/>
              </w:rPr>
              <w:t> )</w:t>
            </w:r>
          </w:p>
        </w:tc>
        <w:tc>
          <w:tcPr>
            <w:tcW w:w="1157" w:type="dxa"/>
          </w:tcPr>
          <w:p w14:paraId="275BC2F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B017158" w14:textId="77777777" w:rsidTr="00492EB6">
        <w:trPr>
          <w:cantSplit/>
          <w:jc w:val="center"/>
        </w:trPr>
        <w:tc>
          <w:tcPr>
            <w:tcW w:w="7920" w:type="dxa"/>
          </w:tcPr>
          <w:p w14:paraId="4ABFDAC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no_</w:t>
            </w:r>
            <w:proofErr w:type="gramStart"/>
            <w:r w:rsidRPr="00C9691B">
              <w:rPr>
                <w:rFonts w:eastAsia="Malgun Gothic"/>
                <w:sz w:val="20"/>
              </w:rPr>
              <w:t>display</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3D38116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5E6F25C" w14:textId="77777777" w:rsidTr="00492EB6">
        <w:trPr>
          <w:cantSplit/>
          <w:jc w:val="center"/>
        </w:trPr>
        <w:tc>
          <w:tcPr>
            <w:tcW w:w="7920" w:type="dxa"/>
          </w:tcPr>
          <w:p w14:paraId="7166024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136</w:t>
            </w:r>
            <w:r w:rsidR="00806EB4" w:rsidRPr="00C9691B">
              <w:rPr>
                <w:rFonts w:eastAsia="Malgun Gothic"/>
                <w:sz w:val="20"/>
              </w:rPr>
              <w:t> )</w:t>
            </w:r>
          </w:p>
        </w:tc>
        <w:tc>
          <w:tcPr>
            <w:tcW w:w="1157" w:type="dxa"/>
          </w:tcPr>
          <w:p w14:paraId="7172384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223E42B" w14:textId="77777777" w:rsidTr="00492EB6">
        <w:trPr>
          <w:cantSplit/>
          <w:jc w:val="center"/>
        </w:trPr>
        <w:tc>
          <w:tcPr>
            <w:tcW w:w="7920" w:type="dxa"/>
          </w:tcPr>
          <w:p w14:paraId="47EC8E2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time_</w:t>
            </w:r>
            <w:proofErr w:type="gramStart"/>
            <w:r w:rsidRPr="00C9691B">
              <w:rPr>
                <w:rFonts w:eastAsia="Malgun Gothic"/>
                <w:sz w:val="20"/>
              </w:rPr>
              <w:t>code</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5916937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66D12EA" w14:textId="77777777" w:rsidTr="00492EB6">
        <w:trPr>
          <w:cantSplit/>
          <w:jc w:val="center"/>
        </w:trPr>
        <w:tc>
          <w:tcPr>
            <w:tcW w:w="7920" w:type="dxa"/>
          </w:tcPr>
          <w:p w14:paraId="45F5185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137</w:t>
            </w:r>
            <w:r w:rsidR="00806EB4" w:rsidRPr="00C9691B">
              <w:rPr>
                <w:rFonts w:eastAsia="Malgun Gothic"/>
                <w:sz w:val="20"/>
              </w:rPr>
              <w:t> )</w:t>
            </w:r>
          </w:p>
        </w:tc>
        <w:tc>
          <w:tcPr>
            <w:tcW w:w="1157" w:type="dxa"/>
          </w:tcPr>
          <w:p w14:paraId="66B3AFD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EA5E923" w14:textId="77777777" w:rsidTr="00492EB6">
        <w:trPr>
          <w:cantSplit/>
          <w:jc w:val="center"/>
        </w:trPr>
        <w:tc>
          <w:tcPr>
            <w:tcW w:w="7920" w:type="dxa"/>
          </w:tcPr>
          <w:p w14:paraId="717B45A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mastering_display_colour_</w:t>
            </w:r>
            <w:proofErr w:type="gramStart"/>
            <w:r w:rsidRPr="00C9691B">
              <w:rPr>
                <w:rFonts w:eastAsia="Malgun Gothic"/>
                <w:sz w:val="20"/>
              </w:rPr>
              <w:t>volume</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212B8BF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F4BD6D7" w14:textId="77777777" w:rsidTr="00492EB6">
        <w:trPr>
          <w:cantSplit/>
          <w:jc w:val="center"/>
        </w:trPr>
        <w:tc>
          <w:tcPr>
            <w:tcW w:w="7920" w:type="dxa"/>
          </w:tcPr>
          <w:p w14:paraId="5DEDAC1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138</w:t>
            </w:r>
            <w:r w:rsidR="00806EB4" w:rsidRPr="00C9691B">
              <w:rPr>
                <w:rFonts w:eastAsia="Malgun Gothic"/>
                <w:sz w:val="20"/>
              </w:rPr>
              <w:t> )</w:t>
            </w:r>
          </w:p>
        </w:tc>
        <w:tc>
          <w:tcPr>
            <w:tcW w:w="1157" w:type="dxa"/>
          </w:tcPr>
          <w:p w14:paraId="01F0006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C8C4C8F" w14:textId="77777777" w:rsidTr="00492EB6">
        <w:trPr>
          <w:cantSplit/>
          <w:jc w:val="center"/>
        </w:trPr>
        <w:tc>
          <w:tcPr>
            <w:tcW w:w="7920" w:type="dxa"/>
          </w:tcPr>
          <w:p w14:paraId="4B7DE02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segmented_rect_frame_packing_</w:t>
            </w:r>
            <w:proofErr w:type="gramStart"/>
            <w:r w:rsidRPr="00C9691B">
              <w:rPr>
                <w:rFonts w:eastAsia="Malgun Gothic"/>
                <w:sz w:val="20"/>
              </w:rPr>
              <w:t>arrangement</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370C43A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734C9FC" w14:textId="77777777" w:rsidTr="00492EB6">
        <w:trPr>
          <w:cantSplit/>
          <w:jc w:val="center"/>
        </w:trPr>
        <w:tc>
          <w:tcPr>
            <w:tcW w:w="7920" w:type="dxa"/>
          </w:tcPr>
          <w:p w14:paraId="5D62038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139</w:t>
            </w:r>
            <w:r w:rsidR="00806EB4" w:rsidRPr="00C9691B">
              <w:rPr>
                <w:rFonts w:eastAsia="Malgun Gothic"/>
                <w:sz w:val="20"/>
              </w:rPr>
              <w:t> )</w:t>
            </w:r>
          </w:p>
        </w:tc>
        <w:tc>
          <w:tcPr>
            <w:tcW w:w="1157" w:type="dxa"/>
          </w:tcPr>
          <w:p w14:paraId="142F574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192B695" w14:textId="77777777" w:rsidTr="00492EB6">
        <w:trPr>
          <w:cantSplit/>
          <w:jc w:val="center"/>
        </w:trPr>
        <w:tc>
          <w:tcPr>
            <w:tcW w:w="7920" w:type="dxa"/>
          </w:tcPr>
          <w:p w14:paraId="3F35BE6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temporal_motion_constrained_tile_</w:t>
            </w:r>
            <w:proofErr w:type="gramStart"/>
            <w:r w:rsidRPr="00C9691B">
              <w:rPr>
                <w:rFonts w:eastAsia="Malgun Gothic"/>
                <w:sz w:val="20"/>
              </w:rPr>
              <w:t>sets</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0BD6915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394950A" w14:textId="77777777" w:rsidTr="00492EB6">
        <w:trPr>
          <w:cantSplit/>
          <w:jc w:val="center"/>
        </w:trPr>
        <w:tc>
          <w:tcPr>
            <w:tcW w:w="7920" w:type="dxa"/>
          </w:tcPr>
          <w:p w14:paraId="3473554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140</w:t>
            </w:r>
            <w:r w:rsidR="00806EB4" w:rsidRPr="00C9691B">
              <w:rPr>
                <w:rFonts w:eastAsia="Malgun Gothic"/>
                <w:sz w:val="20"/>
              </w:rPr>
              <w:t> )</w:t>
            </w:r>
          </w:p>
        </w:tc>
        <w:tc>
          <w:tcPr>
            <w:tcW w:w="1157" w:type="dxa"/>
          </w:tcPr>
          <w:p w14:paraId="479AAAB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3FBD1FF" w14:textId="77777777" w:rsidTr="00492EB6">
        <w:trPr>
          <w:cantSplit/>
          <w:jc w:val="center"/>
        </w:trPr>
        <w:tc>
          <w:tcPr>
            <w:tcW w:w="7920" w:type="dxa"/>
          </w:tcPr>
          <w:p w14:paraId="4626509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chroma_resampling_filter_</w:t>
            </w:r>
            <w:proofErr w:type="gramStart"/>
            <w:r w:rsidRPr="00C9691B">
              <w:rPr>
                <w:rFonts w:eastAsia="Malgun Gothic"/>
                <w:sz w:val="20"/>
              </w:rPr>
              <w:t>hint</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46EE6DE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0DE1A52" w14:textId="77777777" w:rsidTr="00492EB6">
        <w:trPr>
          <w:cantSplit/>
          <w:jc w:val="center"/>
        </w:trPr>
        <w:tc>
          <w:tcPr>
            <w:tcW w:w="7920" w:type="dxa"/>
          </w:tcPr>
          <w:p w14:paraId="2EB4069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141</w:t>
            </w:r>
            <w:r w:rsidR="00806EB4" w:rsidRPr="00C9691B">
              <w:rPr>
                <w:rFonts w:eastAsia="Malgun Gothic"/>
                <w:sz w:val="20"/>
              </w:rPr>
              <w:t> )</w:t>
            </w:r>
          </w:p>
        </w:tc>
        <w:tc>
          <w:tcPr>
            <w:tcW w:w="1157" w:type="dxa"/>
          </w:tcPr>
          <w:p w14:paraId="4B6EB33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BD0D948" w14:textId="77777777" w:rsidTr="00492EB6">
        <w:trPr>
          <w:cantSplit/>
          <w:jc w:val="center"/>
        </w:trPr>
        <w:tc>
          <w:tcPr>
            <w:tcW w:w="7920" w:type="dxa"/>
          </w:tcPr>
          <w:p w14:paraId="13A4B7B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knee_function_</w:t>
            </w:r>
            <w:proofErr w:type="gramStart"/>
            <w:r w:rsidRPr="00C9691B">
              <w:rPr>
                <w:rFonts w:eastAsia="Malgun Gothic"/>
                <w:sz w:val="20"/>
              </w:rPr>
              <w:t>info</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3128F87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A0D503A" w14:textId="77777777" w:rsidTr="00492EB6">
        <w:trPr>
          <w:cantSplit/>
          <w:jc w:val="center"/>
        </w:trPr>
        <w:tc>
          <w:tcPr>
            <w:tcW w:w="7920" w:type="dxa"/>
          </w:tcPr>
          <w:p w14:paraId="662C4FC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142</w:t>
            </w:r>
            <w:r w:rsidR="00806EB4" w:rsidRPr="00C9691B">
              <w:rPr>
                <w:rFonts w:eastAsia="Malgun Gothic"/>
                <w:sz w:val="20"/>
              </w:rPr>
              <w:t> )</w:t>
            </w:r>
          </w:p>
        </w:tc>
        <w:tc>
          <w:tcPr>
            <w:tcW w:w="1157" w:type="dxa"/>
          </w:tcPr>
          <w:p w14:paraId="4CFDA770"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E017E8A" w14:textId="77777777" w:rsidTr="00492EB6">
        <w:trPr>
          <w:cantSplit/>
          <w:jc w:val="center"/>
        </w:trPr>
        <w:tc>
          <w:tcPr>
            <w:tcW w:w="7920" w:type="dxa"/>
          </w:tcPr>
          <w:p w14:paraId="2BCB811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colour_remapping_</w:t>
            </w:r>
            <w:proofErr w:type="gramStart"/>
            <w:r w:rsidRPr="00C9691B">
              <w:rPr>
                <w:rFonts w:eastAsia="Malgun Gothic"/>
                <w:sz w:val="20"/>
              </w:rPr>
              <w:t>info</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3922FAE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02B4FFD" w14:textId="77777777" w:rsidTr="00492EB6">
        <w:trPr>
          <w:cantSplit/>
          <w:jc w:val="center"/>
        </w:trPr>
        <w:tc>
          <w:tcPr>
            <w:tcW w:w="7920" w:type="dxa"/>
          </w:tcPr>
          <w:p w14:paraId="6A60343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143</w:t>
            </w:r>
            <w:r w:rsidR="00806EB4" w:rsidRPr="00C9691B">
              <w:rPr>
                <w:rFonts w:eastAsia="Malgun Gothic"/>
                <w:sz w:val="20"/>
              </w:rPr>
              <w:t> )</w:t>
            </w:r>
          </w:p>
        </w:tc>
        <w:tc>
          <w:tcPr>
            <w:tcW w:w="1157" w:type="dxa"/>
          </w:tcPr>
          <w:p w14:paraId="07BF479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09B18B6" w14:textId="77777777" w:rsidTr="00492EB6">
        <w:trPr>
          <w:cantSplit/>
          <w:jc w:val="center"/>
        </w:trPr>
        <w:tc>
          <w:tcPr>
            <w:tcW w:w="7920" w:type="dxa"/>
          </w:tcPr>
          <w:p w14:paraId="28A883B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deinterlaced_field_</w:t>
            </w:r>
            <w:proofErr w:type="gramStart"/>
            <w:r w:rsidRPr="00C9691B">
              <w:rPr>
                <w:rFonts w:eastAsia="Malgun Gothic"/>
                <w:sz w:val="20"/>
              </w:rPr>
              <w:t>identification</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63D1BF0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C222709" w14:textId="77777777" w:rsidTr="00492EB6">
        <w:trPr>
          <w:cantSplit/>
          <w:jc w:val="center"/>
        </w:trPr>
        <w:tc>
          <w:tcPr>
            <w:tcW w:w="7920" w:type="dxa"/>
          </w:tcPr>
          <w:p w14:paraId="590FC06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144</w:t>
            </w:r>
            <w:r w:rsidR="00806EB4" w:rsidRPr="00C9691B">
              <w:rPr>
                <w:rFonts w:eastAsia="Malgun Gothic"/>
                <w:sz w:val="20"/>
              </w:rPr>
              <w:t> )</w:t>
            </w:r>
          </w:p>
        </w:tc>
        <w:tc>
          <w:tcPr>
            <w:tcW w:w="1157" w:type="dxa"/>
          </w:tcPr>
          <w:p w14:paraId="4C560C4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C52AD39" w14:textId="77777777" w:rsidTr="00492EB6">
        <w:trPr>
          <w:cantSplit/>
          <w:jc w:val="center"/>
        </w:trPr>
        <w:tc>
          <w:tcPr>
            <w:tcW w:w="7920" w:type="dxa"/>
          </w:tcPr>
          <w:p w14:paraId="654047E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content_light_level_</w:t>
            </w:r>
            <w:proofErr w:type="gramStart"/>
            <w:r w:rsidRPr="00C9691B">
              <w:rPr>
                <w:rFonts w:eastAsia="Malgun Gothic"/>
                <w:sz w:val="20"/>
              </w:rPr>
              <w:t>info</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6E14501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A20B283" w14:textId="77777777" w:rsidTr="00492EB6">
        <w:trPr>
          <w:cantSplit/>
          <w:jc w:val="center"/>
        </w:trPr>
        <w:tc>
          <w:tcPr>
            <w:tcW w:w="7920" w:type="dxa"/>
          </w:tcPr>
          <w:p w14:paraId="2ACC363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145</w:t>
            </w:r>
            <w:r w:rsidR="00806EB4" w:rsidRPr="00C9691B">
              <w:rPr>
                <w:rFonts w:eastAsia="Malgun Gothic"/>
                <w:sz w:val="20"/>
              </w:rPr>
              <w:t> )</w:t>
            </w:r>
          </w:p>
        </w:tc>
        <w:tc>
          <w:tcPr>
            <w:tcW w:w="1157" w:type="dxa"/>
          </w:tcPr>
          <w:p w14:paraId="7748423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1EC8CAD" w14:textId="77777777" w:rsidTr="00492EB6">
        <w:trPr>
          <w:cantSplit/>
          <w:jc w:val="center"/>
        </w:trPr>
        <w:tc>
          <w:tcPr>
            <w:tcW w:w="7920" w:type="dxa"/>
          </w:tcPr>
          <w:p w14:paraId="436D1B8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dependent_rap_</w:t>
            </w:r>
            <w:proofErr w:type="gramStart"/>
            <w:r w:rsidRPr="00C9691B">
              <w:rPr>
                <w:rFonts w:eastAsia="Malgun Gothic"/>
                <w:sz w:val="20"/>
              </w:rPr>
              <w:t>indication</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4BC64FB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AEDE430" w14:textId="77777777" w:rsidTr="00492EB6">
        <w:trPr>
          <w:cantSplit/>
          <w:jc w:val="center"/>
        </w:trPr>
        <w:tc>
          <w:tcPr>
            <w:tcW w:w="7920" w:type="dxa"/>
          </w:tcPr>
          <w:p w14:paraId="3ADD8BFC"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146</w:t>
            </w:r>
            <w:r w:rsidR="00806EB4" w:rsidRPr="00C9691B">
              <w:rPr>
                <w:rFonts w:eastAsia="Malgun Gothic"/>
                <w:sz w:val="20"/>
              </w:rPr>
              <w:t> )</w:t>
            </w:r>
          </w:p>
        </w:tc>
        <w:tc>
          <w:tcPr>
            <w:tcW w:w="1157" w:type="dxa"/>
          </w:tcPr>
          <w:p w14:paraId="605012C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29E812A" w14:textId="77777777" w:rsidTr="00492EB6">
        <w:trPr>
          <w:cantSplit/>
          <w:jc w:val="center"/>
        </w:trPr>
        <w:tc>
          <w:tcPr>
            <w:tcW w:w="7920" w:type="dxa"/>
          </w:tcPr>
          <w:p w14:paraId="1357FB9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coded_region_</w:t>
            </w:r>
            <w:proofErr w:type="gramStart"/>
            <w:r w:rsidRPr="00C9691B">
              <w:rPr>
                <w:rFonts w:eastAsia="Malgun Gothic"/>
                <w:sz w:val="20"/>
              </w:rPr>
              <w:t>completion</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315C07A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48F6FBE" w14:textId="77777777" w:rsidTr="00492EB6">
        <w:trPr>
          <w:cantSplit/>
          <w:jc w:val="center"/>
        </w:trPr>
        <w:tc>
          <w:tcPr>
            <w:tcW w:w="7920" w:type="dxa"/>
          </w:tcPr>
          <w:p w14:paraId="05CDE68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 xml:space="preserve">else </w:t>
            </w:r>
            <w:proofErr w:type="gramStart"/>
            <w:r w:rsidRPr="00C9691B">
              <w:rPr>
                <w:rFonts w:ascii="Times" w:eastAsia="Malgun Gothic" w:hAnsi="Times"/>
                <w:sz w:val="20"/>
              </w:rPr>
              <w:t>if</w:t>
            </w:r>
            <w:r w:rsidR="0023350B" w:rsidRPr="00C9691B">
              <w:rPr>
                <w:rFonts w:ascii="Times" w:eastAsia="Malgun Gothic" w:hAnsi="Times"/>
                <w:sz w:val="20"/>
              </w:rPr>
              <w:t>( </w:t>
            </w:r>
            <w:proofErr w:type="spellStart"/>
            <w:r w:rsidRPr="00C9691B">
              <w:rPr>
                <w:rFonts w:ascii="Times" w:eastAsia="Malgun Gothic" w:hAnsi="Times"/>
                <w:sz w:val="20"/>
              </w:rPr>
              <w:t>payloadType</w:t>
            </w:r>
            <w:proofErr w:type="spellEnd"/>
            <w:proofErr w:type="gramEnd"/>
            <w:r w:rsidR="0023350B" w:rsidRPr="00C9691B">
              <w:rPr>
                <w:rFonts w:ascii="Times" w:eastAsia="Malgun Gothic" w:hAnsi="Times"/>
                <w:sz w:val="20"/>
              </w:rPr>
              <w:t>  = =  </w:t>
            </w:r>
            <w:r w:rsidRPr="00C9691B">
              <w:rPr>
                <w:rFonts w:ascii="Times" w:eastAsia="Malgun Gothic" w:hAnsi="Times"/>
                <w:sz w:val="20"/>
              </w:rPr>
              <w:t>147</w:t>
            </w:r>
            <w:r w:rsidR="00806EB4" w:rsidRPr="00C9691B">
              <w:rPr>
                <w:rFonts w:ascii="Times" w:eastAsia="Malgun Gothic" w:hAnsi="Times"/>
                <w:sz w:val="20"/>
              </w:rPr>
              <w:t> )</w:t>
            </w:r>
          </w:p>
        </w:tc>
        <w:tc>
          <w:tcPr>
            <w:tcW w:w="1157" w:type="dxa"/>
          </w:tcPr>
          <w:p w14:paraId="47117A5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56F3D" w14:paraId="399C1494" w14:textId="77777777" w:rsidTr="00492EB6">
        <w:trPr>
          <w:cantSplit/>
          <w:jc w:val="center"/>
        </w:trPr>
        <w:tc>
          <w:tcPr>
            <w:tcW w:w="7920" w:type="dxa"/>
          </w:tcPr>
          <w:p w14:paraId="0DBE837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r>
            <w:r w:rsidRPr="00C9691B">
              <w:rPr>
                <w:rFonts w:ascii="Times" w:eastAsia="Malgun Gothic" w:hAnsi="Times"/>
                <w:sz w:val="20"/>
              </w:rPr>
              <w:tab/>
            </w:r>
            <w:proofErr w:type="spellStart"/>
            <w:r w:rsidRPr="00C9691B">
              <w:rPr>
                <w:rFonts w:ascii="Times" w:eastAsia="Malgun Gothic" w:hAnsi="Times"/>
                <w:sz w:val="20"/>
              </w:rPr>
              <w:t>alternative_transfer_</w:t>
            </w:r>
            <w:proofErr w:type="gramStart"/>
            <w:r w:rsidRPr="00C9691B">
              <w:rPr>
                <w:rFonts w:ascii="Times" w:eastAsia="Malgun Gothic" w:hAnsi="Times"/>
                <w:sz w:val="20"/>
              </w:rPr>
              <w:t>characteristics</w:t>
            </w:r>
            <w:proofErr w:type="spellEnd"/>
            <w:r w:rsidR="0023350B" w:rsidRPr="00C9691B">
              <w:rPr>
                <w:rFonts w:ascii="Times" w:eastAsia="Malgun Gothic" w:hAnsi="Times"/>
                <w:sz w:val="20"/>
              </w:rPr>
              <w:t>( </w:t>
            </w:r>
            <w:proofErr w:type="spellStart"/>
            <w:r w:rsidRPr="00C9691B">
              <w:rPr>
                <w:rFonts w:ascii="Times" w:eastAsia="Malgun Gothic" w:hAnsi="Times"/>
                <w:sz w:val="20"/>
              </w:rPr>
              <w:t>payloadSize</w:t>
            </w:r>
            <w:proofErr w:type="spellEnd"/>
            <w:proofErr w:type="gramEnd"/>
            <w:r w:rsidR="00806EB4" w:rsidRPr="00C9691B">
              <w:rPr>
                <w:rFonts w:ascii="Times" w:eastAsia="Malgun Gothic" w:hAnsi="Times"/>
                <w:sz w:val="20"/>
              </w:rPr>
              <w:t> )</w:t>
            </w:r>
          </w:p>
        </w:tc>
        <w:tc>
          <w:tcPr>
            <w:tcW w:w="1157" w:type="dxa"/>
          </w:tcPr>
          <w:p w14:paraId="60C67C5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285D88C" w14:textId="77777777" w:rsidTr="00492EB6">
        <w:trPr>
          <w:cantSplit/>
          <w:jc w:val="center"/>
        </w:trPr>
        <w:tc>
          <w:tcPr>
            <w:tcW w:w="7920" w:type="dxa"/>
          </w:tcPr>
          <w:p w14:paraId="33CE53D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 xml:space="preserve">else </w:t>
            </w:r>
            <w:proofErr w:type="gramStart"/>
            <w:r w:rsidRPr="00C9691B">
              <w:rPr>
                <w:rFonts w:ascii="Times" w:eastAsia="Malgun Gothic" w:hAnsi="Times"/>
                <w:sz w:val="20"/>
              </w:rPr>
              <w:t>if</w:t>
            </w:r>
            <w:r w:rsidR="0023350B" w:rsidRPr="00C9691B">
              <w:rPr>
                <w:rFonts w:ascii="Times" w:eastAsia="Malgun Gothic" w:hAnsi="Times"/>
                <w:sz w:val="20"/>
              </w:rPr>
              <w:t>( </w:t>
            </w:r>
            <w:proofErr w:type="spellStart"/>
            <w:r w:rsidRPr="00C9691B">
              <w:rPr>
                <w:rFonts w:ascii="Times" w:eastAsia="Malgun Gothic" w:hAnsi="Times"/>
                <w:sz w:val="20"/>
              </w:rPr>
              <w:t>payloadType</w:t>
            </w:r>
            <w:proofErr w:type="spellEnd"/>
            <w:proofErr w:type="gramEnd"/>
            <w:r w:rsidR="0023350B" w:rsidRPr="00C9691B">
              <w:rPr>
                <w:rFonts w:ascii="Times" w:eastAsia="Malgun Gothic" w:hAnsi="Times"/>
                <w:sz w:val="20"/>
              </w:rPr>
              <w:t>  = =  </w:t>
            </w:r>
            <w:r w:rsidRPr="00C9691B">
              <w:rPr>
                <w:rFonts w:ascii="Times" w:eastAsia="Malgun Gothic" w:hAnsi="Times"/>
                <w:sz w:val="20"/>
              </w:rPr>
              <w:t>148</w:t>
            </w:r>
            <w:r w:rsidR="00806EB4" w:rsidRPr="00C9691B">
              <w:rPr>
                <w:rFonts w:ascii="Times" w:eastAsia="Malgun Gothic" w:hAnsi="Times"/>
                <w:sz w:val="20"/>
              </w:rPr>
              <w:t> )</w:t>
            </w:r>
          </w:p>
        </w:tc>
        <w:tc>
          <w:tcPr>
            <w:tcW w:w="1157" w:type="dxa"/>
          </w:tcPr>
          <w:p w14:paraId="0D737CC2"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56F3D" w14:paraId="2D288736" w14:textId="77777777" w:rsidTr="00492EB6">
        <w:trPr>
          <w:cantSplit/>
          <w:jc w:val="center"/>
        </w:trPr>
        <w:tc>
          <w:tcPr>
            <w:tcW w:w="7920" w:type="dxa"/>
          </w:tcPr>
          <w:p w14:paraId="03D143F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ambient_viewing_</w:t>
            </w:r>
            <w:proofErr w:type="gramStart"/>
            <w:r w:rsidRPr="00C9691B">
              <w:rPr>
                <w:rFonts w:eastAsia="Malgun Gothic"/>
                <w:sz w:val="20"/>
              </w:rPr>
              <w:t>environment</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0E27EFD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56F3D" w14:paraId="1860D6AB" w14:textId="77777777" w:rsidTr="00492EB6">
        <w:trPr>
          <w:cantSplit/>
          <w:jc w:val="center"/>
        </w:trPr>
        <w:tc>
          <w:tcPr>
            <w:tcW w:w="7920" w:type="dxa"/>
          </w:tcPr>
          <w:p w14:paraId="06D7EB6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149</w:t>
            </w:r>
            <w:r w:rsidR="00806EB4" w:rsidRPr="00C9691B">
              <w:rPr>
                <w:rFonts w:eastAsia="Malgun Gothic"/>
                <w:sz w:val="20"/>
              </w:rPr>
              <w:t> )</w:t>
            </w:r>
          </w:p>
        </w:tc>
        <w:tc>
          <w:tcPr>
            <w:tcW w:w="1157" w:type="dxa"/>
          </w:tcPr>
          <w:p w14:paraId="246D83AA"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C56F3D" w14:paraId="222902A8" w14:textId="77777777" w:rsidTr="00492EB6">
        <w:trPr>
          <w:cantSplit/>
          <w:jc w:val="center"/>
        </w:trPr>
        <w:tc>
          <w:tcPr>
            <w:tcW w:w="7920" w:type="dxa"/>
          </w:tcPr>
          <w:p w14:paraId="561823A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content_colour_</w:t>
            </w:r>
            <w:proofErr w:type="gramStart"/>
            <w:r w:rsidRPr="00C9691B">
              <w:rPr>
                <w:rFonts w:eastAsia="Malgun Gothic"/>
                <w:sz w:val="20"/>
              </w:rPr>
              <w:t>volume</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771CAD1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C56F3D" w14:paraId="12606BE3" w14:textId="77777777" w:rsidTr="00492EB6">
        <w:trPr>
          <w:cantSplit/>
          <w:jc w:val="center"/>
        </w:trPr>
        <w:tc>
          <w:tcPr>
            <w:tcW w:w="7920" w:type="dxa"/>
          </w:tcPr>
          <w:p w14:paraId="1A579C9C"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proofErr w:type="spellStart"/>
            <w:r w:rsidRPr="00C9691B">
              <w:rPr>
                <w:rFonts w:eastAsia="Malgun Gothic"/>
                <w:sz w:val="20"/>
              </w:rPr>
              <w:t>payloadType</w:t>
            </w:r>
            <w:proofErr w:type="spellEnd"/>
            <w:proofErr w:type="gramEnd"/>
            <w:r w:rsidR="0023350B" w:rsidRPr="00C9691B">
              <w:rPr>
                <w:rFonts w:eastAsia="Malgun Gothic"/>
                <w:sz w:val="20"/>
              </w:rPr>
              <w:t>  = =  </w:t>
            </w:r>
            <w:r w:rsidRPr="00C9691B">
              <w:rPr>
                <w:rFonts w:eastAsia="Malgun Gothic"/>
                <w:sz w:val="20"/>
              </w:rPr>
              <w:t>150</w:t>
            </w:r>
            <w:r w:rsidR="00806EB4" w:rsidRPr="00C9691B">
              <w:rPr>
                <w:rFonts w:eastAsia="Malgun Gothic"/>
                <w:sz w:val="20"/>
              </w:rPr>
              <w:t> )</w:t>
            </w:r>
          </w:p>
        </w:tc>
        <w:tc>
          <w:tcPr>
            <w:tcW w:w="1157" w:type="dxa"/>
          </w:tcPr>
          <w:p w14:paraId="2E1FBB4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C56F3D" w14:paraId="0778C8BE" w14:textId="77777777" w:rsidTr="00492EB6">
        <w:trPr>
          <w:cantSplit/>
          <w:jc w:val="center"/>
        </w:trPr>
        <w:tc>
          <w:tcPr>
            <w:tcW w:w="7920" w:type="dxa"/>
          </w:tcPr>
          <w:p w14:paraId="181795D2" w14:textId="5C91280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00880D8B">
              <w:rPr>
                <w:rFonts w:eastAsia="Malgun Gothic"/>
                <w:sz w:val="20"/>
              </w:rPr>
              <w:t>equirectangular</w:t>
            </w:r>
            <w:r w:rsidR="00F5186E">
              <w:rPr>
                <w:rFonts w:eastAsia="Malgun Gothic"/>
                <w:sz w:val="20"/>
              </w:rPr>
              <w:t>_</w:t>
            </w:r>
            <w:proofErr w:type="gramStart"/>
            <w:r w:rsidRPr="00C9691B">
              <w:rPr>
                <w:rFonts w:eastAsia="Malgun Gothic"/>
                <w:sz w:val="20"/>
              </w:rPr>
              <w:t>projection</w:t>
            </w:r>
            <w:proofErr w:type="spellEnd"/>
            <w:r w:rsidR="0023350B" w:rsidRPr="00C9691B">
              <w:rPr>
                <w:rFonts w:eastAsia="Malgun Gothic"/>
                <w:sz w:val="20"/>
              </w:rPr>
              <w:t>( </w:t>
            </w:r>
            <w:proofErr w:type="spellStart"/>
            <w:r w:rsidRPr="00C9691B">
              <w:rPr>
                <w:rFonts w:eastAsia="Malgun Gothic"/>
                <w:sz w:val="20"/>
              </w:rPr>
              <w:t>payloadSize</w:t>
            </w:r>
            <w:proofErr w:type="spellEnd"/>
            <w:proofErr w:type="gramEnd"/>
            <w:r w:rsidR="00806EB4" w:rsidRPr="00C9691B">
              <w:rPr>
                <w:rFonts w:eastAsia="Malgun Gothic"/>
                <w:sz w:val="20"/>
              </w:rPr>
              <w:t> )</w:t>
            </w:r>
          </w:p>
        </w:tc>
        <w:tc>
          <w:tcPr>
            <w:tcW w:w="1157" w:type="dxa"/>
          </w:tcPr>
          <w:p w14:paraId="5BDB4F2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08DBC286" w14:textId="77777777" w:rsidTr="000D2C00">
        <w:trPr>
          <w:cantSplit/>
          <w:jc w:val="center"/>
        </w:trPr>
        <w:tc>
          <w:tcPr>
            <w:tcW w:w="7920" w:type="dxa"/>
          </w:tcPr>
          <w:p w14:paraId="3FB9C344" w14:textId="77777777"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15</w:t>
            </w:r>
            <w:r>
              <w:rPr>
                <w:rFonts w:eastAsia="Malgun Gothic"/>
                <w:sz w:val="20"/>
              </w:rPr>
              <w:t>1</w:t>
            </w:r>
            <w:r w:rsidRPr="00C9691B">
              <w:rPr>
                <w:rFonts w:eastAsia="Malgun Gothic"/>
                <w:sz w:val="20"/>
              </w:rPr>
              <w:t> )</w:t>
            </w:r>
          </w:p>
        </w:tc>
        <w:tc>
          <w:tcPr>
            <w:tcW w:w="1157" w:type="dxa"/>
          </w:tcPr>
          <w:p w14:paraId="5484E1EA"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37939319" w14:textId="77777777" w:rsidTr="000D2C00">
        <w:trPr>
          <w:cantSplit/>
          <w:jc w:val="center"/>
        </w:trPr>
        <w:tc>
          <w:tcPr>
            <w:tcW w:w="7920" w:type="dxa"/>
          </w:tcPr>
          <w:p w14:paraId="71C25376" w14:textId="77777777"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Pr>
                <w:rFonts w:eastAsia="Malgun Gothic"/>
                <w:sz w:val="20"/>
              </w:rPr>
              <w:t>cubemap_</w:t>
            </w:r>
            <w:proofErr w:type="gramStart"/>
            <w:r w:rsidRPr="00C9691B">
              <w:rPr>
                <w:rFonts w:eastAsia="Malgun Gothic"/>
                <w:sz w:val="20"/>
              </w:rPr>
              <w:t>projection</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Pr>
          <w:p w14:paraId="4708CC54"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49416E" w14:paraId="14F24311" w14:textId="77777777" w:rsidTr="007B33C6">
        <w:trPr>
          <w:cantSplit/>
          <w:jc w:val="center"/>
        </w:trPr>
        <w:tc>
          <w:tcPr>
            <w:tcW w:w="7920" w:type="dxa"/>
          </w:tcPr>
          <w:p w14:paraId="420989E5" w14:textId="3A26EF66" w:rsidR="0049416E" w:rsidRPr="0049416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highlight w:val="yellow"/>
              </w:rPr>
            </w:pPr>
            <w:r w:rsidRPr="0049416E">
              <w:rPr>
                <w:rFonts w:eastAsia="Malgun Gothic"/>
                <w:sz w:val="20"/>
                <w:highlight w:val="yellow"/>
              </w:rPr>
              <w:tab/>
            </w:r>
            <w:r w:rsidRPr="0049416E">
              <w:rPr>
                <w:rFonts w:eastAsia="Malgun Gothic"/>
                <w:sz w:val="20"/>
                <w:highlight w:val="yellow"/>
              </w:rPr>
              <w:tab/>
              <w:t xml:space="preserve">else </w:t>
            </w:r>
            <w:proofErr w:type="gramStart"/>
            <w:r w:rsidRPr="0049416E">
              <w:rPr>
                <w:rFonts w:eastAsia="Malgun Gothic"/>
                <w:sz w:val="20"/>
                <w:highlight w:val="yellow"/>
              </w:rPr>
              <w:t>if( </w:t>
            </w:r>
            <w:proofErr w:type="spellStart"/>
            <w:r w:rsidRPr="0049416E">
              <w:rPr>
                <w:rFonts w:eastAsia="Malgun Gothic"/>
                <w:sz w:val="20"/>
                <w:highlight w:val="yellow"/>
              </w:rPr>
              <w:t>payloadType</w:t>
            </w:r>
            <w:proofErr w:type="spellEnd"/>
            <w:proofErr w:type="gramEnd"/>
            <w:r w:rsidRPr="0049416E">
              <w:rPr>
                <w:rFonts w:eastAsia="Malgun Gothic"/>
                <w:sz w:val="20"/>
                <w:highlight w:val="yellow"/>
              </w:rPr>
              <w:t>  = =  15</w:t>
            </w:r>
            <w:r>
              <w:rPr>
                <w:rFonts w:eastAsia="Malgun Gothic"/>
                <w:sz w:val="20"/>
                <w:highlight w:val="yellow"/>
              </w:rPr>
              <w:t>2</w:t>
            </w:r>
            <w:r w:rsidRPr="0049416E">
              <w:rPr>
                <w:rFonts w:eastAsia="Malgun Gothic"/>
                <w:sz w:val="20"/>
                <w:highlight w:val="yellow"/>
              </w:rPr>
              <w:t> )</w:t>
            </w:r>
          </w:p>
        </w:tc>
        <w:tc>
          <w:tcPr>
            <w:tcW w:w="1157" w:type="dxa"/>
          </w:tcPr>
          <w:p w14:paraId="02FBE7A4"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C56F3D" w14:paraId="4FAABC33" w14:textId="77777777" w:rsidTr="007B33C6">
        <w:trPr>
          <w:cantSplit/>
          <w:jc w:val="center"/>
        </w:trPr>
        <w:tc>
          <w:tcPr>
            <w:tcW w:w="7920" w:type="dxa"/>
          </w:tcPr>
          <w:p w14:paraId="2D039768" w14:textId="3FE7E1C5" w:rsidR="0049416E" w:rsidRPr="0049416E" w:rsidRDefault="0049416E" w:rsidP="00A03C15">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highlight w:val="yellow"/>
              </w:rPr>
            </w:pPr>
            <w:r w:rsidRPr="0049416E">
              <w:rPr>
                <w:rFonts w:eastAsia="Malgun Gothic"/>
                <w:sz w:val="20"/>
                <w:highlight w:val="yellow"/>
              </w:rPr>
              <w:tab/>
            </w:r>
            <w:r w:rsidRPr="0049416E">
              <w:rPr>
                <w:rFonts w:eastAsia="Malgun Gothic"/>
                <w:sz w:val="20"/>
                <w:highlight w:val="yellow"/>
              </w:rPr>
              <w:tab/>
            </w:r>
            <w:r w:rsidRPr="0049416E">
              <w:rPr>
                <w:rFonts w:eastAsia="Malgun Gothic"/>
                <w:sz w:val="20"/>
                <w:highlight w:val="yellow"/>
              </w:rPr>
              <w:tab/>
            </w:r>
            <w:proofErr w:type="spellStart"/>
            <w:r w:rsidRPr="0049416E">
              <w:rPr>
                <w:rFonts w:eastAsia="Malgun Gothic" w:hint="eastAsia"/>
                <w:sz w:val="20"/>
                <w:highlight w:val="yellow"/>
                <w:lang w:val="en-US"/>
              </w:rPr>
              <w:t>fisheye</w:t>
            </w:r>
            <w:r w:rsidR="00A03C15">
              <w:rPr>
                <w:rFonts w:eastAsia="Malgun Gothic"/>
                <w:sz w:val="20"/>
                <w:highlight w:val="yellow"/>
                <w:lang w:val="en-US"/>
              </w:rPr>
              <w:t>_video_</w:t>
            </w:r>
            <w:proofErr w:type="gramStart"/>
            <w:r w:rsidR="00A03C15">
              <w:rPr>
                <w:rFonts w:eastAsia="Malgun Gothic"/>
                <w:sz w:val="20"/>
                <w:highlight w:val="yellow"/>
                <w:lang w:val="en-US"/>
              </w:rPr>
              <w:t>info</w:t>
            </w:r>
            <w:proofErr w:type="spellEnd"/>
            <w:r w:rsidRPr="0049416E">
              <w:rPr>
                <w:rFonts w:eastAsia="Malgun Gothic"/>
                <w:sz w:val="20"/>
                <w:highlight w:val="yellow"/>
              </w:rPr>
              <w:t>( </w:t>
            </w:r>
            <w:proofErr w:type="spellStart"/>
            <w:r w:rsidRPr="0049416E">
              <w:rPr>
                <w:rFonts w:eastAsia="Malgun Gothic"/>
                <w:sz w:val="20"/>
                <w:highlight w:val="yellow"/>
              </w:rPr>
              <w:t>payloadSize</w:t>
            </w:r>
            <w:proofErr w:type="spellEnd"/>
            <w:proofErr w:type="gramEnd"/>
            <w:r w:rsidRPr="0049416E">
              <w:rPr>
                <w:rFonts w:eastAsia="Malgun Gothic"/>
                <w:sz w:val="20"/>
                <w:highlight w:val="yellow"/>
              </w:rPr>
              <w:t> )</w:t>
            </w:r>
          </w:p>
        </w:tc>
        <w:tc>
          <w:tcPr>
            <w:tcW w:w="1157" w:type="dxa"/>
          </w:tcPr>
          <w:p w14:paraId="7DD42C0C"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102FEE" w:rsidRPr="00C9691B" w14:paraId="09EF701A" w14:textId="77777777" w:rsidTr="00102FEE">
        <w:trPr>
          <w:cantSplit/>
          <w:jc w:val="center"/>
        </w:trPr>
        <w:tc>
          <w:tcPr>
            <w:tcW w:w="7920" w:type="dxa"/>
          </w:tcPr>
          <w:p w14:paraId="2F309296" w14:textId="44314AA3" w:rsidR="00102FEE" w:rsidRPr="00C9691B" w:rsidRDefault="00102FEE" w:rsidP="00102FE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 xml:space="preserve">else </w:t>
            </w:r>
            <w:proofErr w:type="gramStart"/>
            <w:r w:rsidRPr="00C9691B">
              <w:rPr>
                <w:rFonts w:ascii="Times" w:eastAsia="Malgun Gothic" w:hAnsi="Times"/>
                <w:sz w:val="20"/>
              </w:rPr>
              <w:t>if( </w:t>
            </w:r>
            <w:proofErr w:type="spellStart"/>
            <w:r w:rsidRPr="00C9691B">
              <w:rPr>
                <w:rFonts w:ascii="Times" w:eastAsia="Malgun Gothic" w:hAnsi="Times"/>
                <w:sz w:val="20"/>
              </w:rPr>
              <w:t>payloadType</w:t>
            </w:r>
            <w:proofErr w:type="spellEnd"/>
            <w:proofErr w:type="gramEnd"/>
            <w:r w:rsidRPr="00C9691B">
              <w:rPr>
                <w:rFonts w:ascii="Times" w:eastAsia="Malgun Gothic" w:hAnsi="Times"/>
                <w:sz w:val="20"/>
              </w:rPr>
              <w:t>  = =  15</w:t>
            </w:r>
            <w:r w:rsidR="004E366C">
              <w:rPr>
                <w:rFonts w:ascii="Times" w:eastAsia="Malgun Gothic" w:hAnsi="Times"/>
                <w:sz w:val="20"/>
              </w:rPr>
              <w:t>4</w:t>
            </w:r>
            <w:r w:rsidRPr="00C9691B">
              <w:rPr>
                <w:rFonts w:ascii="Times" w:eastAsia="Malgun Gothic" w:hAnsi="Times"/>
                <w:sz w:val="20"/>
              </w:rPr>
              <w:t> )</w:t>
            </w:r>
          </w:p>
        </w:tc>
        <w:tc>
          <w:tcPr>
            <w:tcW w:w="1157" w:type="dxa"/>
          </w:tcPr>
          <w:p w14:paraId="75744E5E" w14:textId="77777777" w:rsidR="00102FEE" w:rsidRPr="00C9691B" w:rsidRDefault="00102FEE" w:rsidP="00102FE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102FEE" w:rsidRPr="00C9691B" w14:paraId="2DDCBD63" w14:textId="77777777" w:rsidTr="00102FEE">
        <w:trPr>
          <w:cantSplit/>
          <w:jc w:val="center"/>
        </w:trPr>
        <w:tc>
          <w:tcPr>
            <w:tcW w:w="7920" w:type="dxa"/>
          </w:tcPr>
          <w:p w14:paraId="41AC43FA" w14:textId="77777777" w:rsidR="00102FEE" w:rsidRPr="00C9691B" w:rsidRDefault="00102FEE" w:rsidP="00102FE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Pr>
                <w:rFonts w:eastAsia="Malgun Gothic"/>
                <w:sz w:val="20"/>
              </w:rPr>
              <w:t>sphere_</w:t>
            </w:r>
            <w:proofErr w:type="gramStart"/>
            <w:r>
              <w:rPr>
                <w:rFonts w:eastAsia="Malgun Gothic"/>
                <w:sz w:val="20"/>
              </w:rPr>
              <w:t>rotation</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Pr>
          <w:p w14:paraId="08B89FF2" w14:textId="77777777" w:rsidR="00102FEE" w:rsidRPr="00C9691B" w:rsidRDefault="00102FEE" w:rsidP="00102FE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4D8B43A0" w14:textId="77777777" w:rsidTr="000D2C00">
        <w:trPr>
          <w:cantSplit/>
          <w:jc w:val="center"/>
        </w:trPr>
        <w:tc>
          <w:tcPr>
            <w:tcW w:w="7920" w:type="dxa"/>
          </w:tcPr>
          <w:p w14:paraId="337F0518" w14:textId="26E2D3F4"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15</w:t>
            </w:r>
            <w:r w:rsidR="004E366C">
              <w:rPr>
                <w:rFonts w:eastAsia="Malgun Gothic"/>
                <w:sz w:val="20"/>
              </w:rPr>
              <w:t>5</w:t>
            </w:r>
            <w:r w:rsidRPr="00C9691B">
              <w:rPr>
                <w:rFonts w:eastAsia="Malgun Gothic"/>
                <w:sz w:val="20"/>
              </w:rPr>
              <w:t> )</w:t>
            </w:r>
          </w:p>
        </w:tc>
        <w:tc>
          <w:tcPr>
            <w:tcW w:w="1157" w:type="dxa"/>
          </w:tcPr>
          <w:p w14:paraId="2AF3297C"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2FD83B09" w14:textId="77777777" w:rsidTr="000D2C00">
        <w:trPr>
          <w:cantSplit/>
          <w:jc w:val="center"/>
        </w:trPr>
        <w:tc>
          <w:tcPr>
            <w:tcW w:w="7920" w:type="dxa"/>
          </w:tcPr>
          <w:p w14:paraId="72AE3933" w14:textId="4C57AF37"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Pr>
                <w:rFonts w:eastAsia="Malgun Gothic"/>
                <w:sz w:val="20"/>
              </w:rPr>
              <w:t>regionwise_</w:t>
            </w:r>
            <w:proofErr w:type="gramStart"/>
            <w:r>
              <w:rPr>
                <w:rFonts w:eastAsia="Malgun Gothic"/>
                <w:sz w:val="20"/>
              </w:rPr>
              <w:t>packing</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Pr>
          <w:p w14:paraId="20D53ED5"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A44B62" w14:paraId="16EEC7E6" w14:textId="77777777" w:rsidTr="00492EB6">
        <w:trPr>
          <w:cantSplit/>
          <w:jc w:val="center"/>
        </w:trPr>
        <w:tc>
          <w:tcPr>
            <w:tcW w:w="7920" w:type="dxa"/>
          </w:tcPr>
          <w:p w14:paraId="155D90F4" w14:textId="3C0F5478"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 xml:space="preserve">else </w:t>
            </w:r>
            <w:proofErr w:type="gramStart"/>
            <w:r w:rsidRPr="00C9691B">
              <w:rPr>
                <w:rFonts w:ascii="Times" w:eastAsia="Malgun Gothic" w:hAnsi="Times"/>
                <w:sz w:val="20"/>
              </w:rPr>
              <w:t>if( </w:t>
            </w:r>
            <w:proofErr w:type="spellStart"/>
            <w:r w:rsidRPr="00C9691B">
              <w:rPr>
                <w:rFonts w:ascii="Times" w:eastAsia="Malgun Gothic" w:hAnsi="Times"/>
                <w:sz w:val="20"/>
              </w:rPr>
              <w:t>payloadType</w:t>
            </w:r>
            <w:proofErr w:type="spellEnd"/>
            <w:proofErr w:type="gramEnd"/>
            <w:r w:rsidRPr="00C9691B">
              <w:rPr>
                <w:rFonts w:ascii="Times" w:eastAsia="Malgun Gothic" w:hAnsi="Times"/>
                <w:sz w:val="20"/>
              </w:rPr>
              <w:t>  = =  15</w:t>
            </w:r>
            <w:r w:rsidR="004E366C">
              <w:rPr>
                <w:rFonts w:ascii="Times" w:eastAsia="Malgun Gothic" w:hAnsi="Times"/>
                <w:sz w:val="20"/>
              </w:rPr>
              <w:t>6</w:t>
            </w:r>
            <w:r w:rsidRPr="00C9691B">
              <w:rPr>
                <w:rFonts w:ascii="Times" w:eastAsia="Malgun Gothic" w:hAnsi="Times"/>
                <w:sz w:val="20"/>
              </w:rPr>
              <w:t> )</w:t>
            </w:r>
          </w:p>
        </w:tc>
        <w:tc>
          <w:tcPr>
            <w:tcW w:w="1157" w:type="dxa"/>
          </w:tcPr>
          <w:p w14:paraId="418E9B76"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A44B62" w14:paraId="6FA5BF59" w14:textId="77777777" w:rsidTr="00492EB6">
        <w:trPr>
          <w:cantSplit/>
          <w:jc w:val="center"/>
        </w:trPr>
        <w:tc>
          <w:tcPr>
            <w:tcW w:w="7920" w:type="dxa"/>
          </w:tcPr>
          <w:p w14:paraId="617787B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00F5186E">
              <w:rPr>
                <w:rFonts w:eastAsia="Malgun Gothic"/>
                <w:sz w:val="20"/>
              </w:rPr>
              <w:t>omni_</w:t>
            </w:r>
            <w:proofErr w:type="gramStart"/>
            <w:r w:rsidRPr="00C9691B">
              <w:rPr>
                <w:rFonts w:eastAsia="Malgun Gothic"/>
                <w:sz w:val="20"/>
              </w:rPr>
              <w:t>viewport</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Pr>
          <w:p w14:paraId="419E440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56F3D" w14:paraId="5357C854" w14:textId="77777777" w:rsidTr="00492EB6">
        <w:trPr>
          <w:cantSplit/>
          <w:jc w:val="center"/>
        </w:trPr>
        <w:tc>
          <w:tcPr>
            <w:tcW w:w="7920" w:type="dxa"/>
          </w:tcPr>
          <w:p w14:paraId="44AAB99C" w14:textId="5AE9A858"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lastRenderedPageBreak/>
              <w:tab/>
            </w:r>
            <w:r w:rsidRPr="00C9691B">
              <w:rPr>
                <w:rFonts w:ascii="Times" w:eastAsia="Malgun Gothic" w:hAnsi="Times"/>
                <w:sz w:val="20"/>
              </w:rPr>
              <w:tab/>
              <w:t xml:space="preserve">else </w:t>
            </w:r>
            <w:proofErr w:type="gramStart"/>
            <w:r w:rsidRPr="00C9691B">
              <w:rPr>
                <w:rFonts w:ascii="Times" w:eastAsia="Malgun Gothic" w:hAnsi="Times"/>
                <w:sz w:val="20"/>
              </w:rPr>
              <w:t>if( </w:t>
            </w:r>
            <w:proofErr w:type="spellStart"/>
            <w:r w:rsidRPr="00C9691B">
              <w:rPr>
                <w:rFonts w:ascii="Times" w:eastAsia="Malgun Gothic" w:hAnsi="Times"/>
                <w:sz w:val="20"/>
              </w:rPr>
              <w:t>payloadType</w:t>
            </w:r>
            <w:proofErr w:type="spellEnd"/>
            <w:proofErr w:type="gramEnd"/>
            <w:r w:rsidRPr="00C9691B">
              <w:rPr>
                <w:rFonts w:ascii="Times" w:eastAsia="Malgun Gothic" w:hAnsi="Times"/>
                <w:sz w:val="20"/>
              </w:rPr>
              <w:t>  = =  15</w:t>
            </w:r>
            <w:r w:rsidR="005374A0">
              <w:rPr>
                <w:rFonts w:ascii="Times" w:eastAsia="Malgun Gothic" w:hAnsi="Times"/>
                <w:sz w:val="20"/>
              </w:rPr>
              <w:t>7</w:t>
            </w:r>
            <w:r w:rsidRPr="00C9691B">
              <w:rPr>
                <w:rFonts w:ascii="Times" w:eastAsia="Malgun Gothic" w:hAnsi="Times"/>
                <w:sz w:val="20"/>
              </w:rPr>
              <w:t> )</w:t>
            </w:r>
          </w:p>
        </w:tc>
        <w:tc>
          <w:tcPr>
            <w:tcW w:w="1157" w:type="dxa"/>
          </w:tcPr>
          <w:p w14:paraId="649F6E4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56F3D" w14:paraId="7C2E97BD" w14:textId="77777777" w:rsidTr="00492EB6">
        <w:trPr>
          <w:cantSplit/>
          <w:jc w:val="center"/>
        </w:trPr>
        <w:tc>
          <w:tcPr>
            <w:tcW w:w="7920" w:type="dxa"/>
          </w:tcPr>
          <w:p w14:paraId="69AD337A" w14:textId="53CF67E0"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r>
            <w:r w:rsidRPr="00C9691B">
              <w:rPr>
                <w:rFonts w:ascii="Times" w:eastAsia="Malgun Gothic" w:hAnsi="Times"/>
                <w:sz w:val="20"/>
              </w:rPr>
              <w:tab/>
            </w:r>
            <w:proofErr w:type="spellStart"/>
            <w:r w:rsidRPr="00C9691B">
              <w:rPr>
                <w:rFonts w:ascii="Times" w:eastAsia="Malgun Gothic" w:hAnsi="Times"/>
                <w:sz w:val="20"/>
              </w:rPr>
              <w:t>regional_</w:t>
            </w:r>
            <w:proofErr w:type="gramStart"/>
            <w:r w:rsidRPr="00C9691B">
              <w:rPr>
                <w:rFonts w:ascii="Times" w:eastAsia="Malgun Gothic" w:hAnsi="Times"/>
                <w:sz w:val="20"/>
              </w:rPr>
              <w:t>nesting</w:t>
            </w:r>
            <w:proofErr w:type="spellEnd"/>
            <w:r w:rsidRPr="00C9691B">
              <w:rPr>
                <w:rFonts w:ascii="Times" w:eastAsia="Malgun Gothic" w:hAnsi="Times"/>
                <w:sz w:val="20"/>
              </w:rPr>
              <w:t>( </w:t>
            </w:r>
            <w:proofErr w:type="spellStart"/>
            <w:r w:rsidRPr="00C9691B">
              <w:rPr>
                <w:rFonts w:ascii="Times" w:eastAsia="Malgun Gothic" w:hAnsi="Times"/>
                <w:sz w:val="20"/>
              </w:rPr>
              <w:t>payloadSize</w:t>
            </w:r>
            <w:proofErr w:type="spellEnd"/>
            <w:proofErr w:type="gramEnd"/>
            <w:r w:rsidRPr="00C9691B">
              <w:rPr>
                <w:rFonts w:ascii="Times" w:eastAsia="Malgun Gothic" w:hAnsi="Times"/>
                <w:sz w:val="20"/>
              </w:rPr>
              <w:t> )</w:t>
            </w:r>
          </w:p>
        </w:tc>
        <w:tc>
          <w:tcPr>
            <w:tcW w:w="1157" w:type="dxa"/>
          </w:tcPr>
          <w:p w14:paraId="349CBDEA"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59F8B11F" w14:textId="77777777" w:rsidTr="00492EB6">
        <w:trPr>
          <w:cantSplit/>
          <w:jc w:val="center"/>
        </w:trPr>
        <w:tc>
          <w:tcPr>
            <w:tcW w:w="7920" w:type="dxa"/>
          </w:tcPr>
          <w:p w14:paraId="228036C8" w14:textId="50EC303A"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 xml:space="preserve">else </w:t>
            </w:r>
            <w:proofErr w:type="gramStart"/>
            <w:r w:rsidRPr="00C9691B">
              <w:rPr>
                <w:rFonts w:ascii="Times" w:eastAsia="Malgun Gothic" w:hAnsi="Times"/>
                <w:sz w:val="20"/>
              </w:rPr>
              <w:t>if( </w:t>
            </w:r>
            <w:proofErr w:type="spellStart"/>
            <w:r w:rsidRPr="00C9691B">
              <w:rPr>
                <w:rFonts w:ascii="Times" w:eastAsia="Malgun Gothic" w:hAnsi="Times"/>
                <w:sz w:val="20"/>
              </w:rPr>
              <w:t>payloadType</w:t>
            </w:r>
            <w:proofErr w:type="spellEnd"/>
            <w:proofErr w:type="gramEnd"/>
            <w:r w:rsidRPr="00C9691B">
              <w:rPr>
                <w:rFonts w:ascii="Times" w:eastAsia="Malgun Gothic" w:hAnsi="Times"/>
                <w:sz w:val="20"/>
              </w:rPr>
              <w:t>  = =  15</w:t>
            </w:r>
            <w:r w:rsidR="005374A0">
              <w:rPr>
                <w:rFonts w:ascii="Times" w:eastAsia="Malgun Gothic" w:hAnsi="Times"/>
                <w:sz w:val="20"/>
              </w:rPr>
              <w:t>8</w:t>
            </w:r>
            <w:r w:rsidRPr="00C9691B">
              <w:rPr>
                <w:rFonts w:ascii="Times" w:eastAsia="Malgun Gothic" w:hAnsi="Times"/>
                <w:sz w:val="20"/>
              </w:rPr>
              <w:t> )</w:t>
            </w:r>
          </w:p>
        </w:tc>
        <w:tc>
          <w:tcPr>
            <w:tcW w:w="1157" w:type="dxa"/>
          </w:tcPr>
          <w:p w14:paraId="2BC259B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6DB57F34" w14:textId="77777777" w:rsidTr="00492EB6">
        <w:trPr>
          <w:cantSplit/>
          <w:jc w:val="center"/>
        </w:trPr>
        <w:tc>
          <w:tcPr>
            <w:tcW w:w="7920" w:type="dxa"/>
          </w:tcPr>
          <w:p w14:paraId="34AFE4D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mcts_extraction_info_</w:t>
            </w:r>
            <w:proofErr w:type="gramStart"/>
            <w:r w:rsidRPr="00C9691B">
              <w:rPr>
                <w:rFonts w:eastAsia="Malgun Gothic"/>
                <w:sz w:val="20"/>
              </w:rPr>
              <w:t>set</w:t>
            </w:r>
            <w:r w:rsidR="00253504">
              <w:rPr>
                <w:rFonts w:eastAsia="Malgun Gothic"/>
                <w:sz w:val="20"/>
              </w:rPr>
              <w:t>s</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Pr>
          <w:p w14:paraId="5AEA687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6582FFF1" w14:textId="77777777" w:rsidTr="00492EB6">
        <w:trPr>
          <w:cantSplit/>
          <w:jc w:val="center"/>
        </w:trPr>
        <w:tc>
          <w:tcPr>
            <w:tcW w:w="7920" w:type="dxa"/>
          </w:tcPr>
          <w:p w14:paraId="66DDEB05" w14:textId="10030F5E"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 xml:space="preserve">else </w:t>
            </w:r>
            <w:proofErr w:type="gramStart"/>
            <w:r w:rsidRPr="00C9691B">
              <w:rPr>
                <w:rFonts w:ascii="Times" w:eastAsia="Malgun Gothic" w:hAnsi="Times"/>
                <w:sz w:val="20"/>
              </w:rPr>
              <w:t>if( </w:t>
            </w:r>
            <w:proofErr w:type="spellStart"/>
            <w:r w:rsidRPr="00C9691B">
              <w:rPr>
                <w:rFonts w:ascii="Times" w:eastAsia="Malgun Gothic" w:hAnsi="Times"/>
                <w:sz w:val="20"/>
              </w:rPr>
              <w:t>payloadType</w:t>
            </w:r>
            <w:proofErr w:type="spellEnd"/>
            <w:proofErr w:type="gramEnd"/>
            <w:r w:rsidRPr="00C9691B">
              <w:rPr>
                <w:rFonts w:ascii="Times" w:eastAsia="Malgun Gothic" w:hAnsi="Times"/>
                <w:sz w:val="20"/>
              </w:rPr>
              <w:t>  = =  15</w:t>
            </w:r>
            <w:r w:rsidR="005374A0">
              <w:rPr>
                <w:rFonts w:ascii="Times" w:eastAsia="Malgun Gothic" w:hAnsi="Times"/>
                <w:sz w:val="20"/>
              </w:rPr>
              <w:t>9</w:t>
            </w:r>
            <w:r w:rsidRPr="00C9691B">
              <w:rPr>
                <w:rFonts w:ascii="Times" w:eastAsia="Malgun Gothic" w:hAnsi="Times"/>
                <w:sz w:val="20"/>
              </w:rPr>
              <w:t> )</w:t>
            </w:r>
          </w:p>
        </w:tc>
        <w:tc>
          <w:tcPr>
            <w:tcW w:w="1157" w:type="dxa"/>
          </w:tcPr>
          <w:p w14:paraId="6A8E05D7"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74DBF8CB" w14:textId="77777777" w:rsidTr="00492EB6">
        <w:trPr>
          <w:cantSplit/>
          <w:jc w:val="center"/>
        </w:trPr>
        <w:tc>
          <w:tcPr>
            <w:tcW w:w="7920" w:type="dxa"/>
          </w:tcPr>
          <w:p w14:paraId="6DA19D8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mcts_extraction_info_</w:t>
            </w:r>
            <w:proofErr w:type="gramStart"/>
            <w:r w:rsidRPr="00C9691B">
              <w:rPr>
                <w:rFonts w:eastAsia="Malgun Gothic"/>
                <w:sz w:val="20"/>
              </w:rPr>
              <w:t>nesting</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Pr>
          <w:p w14:paraId="6C257A9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2C61976B" w14:textId="77777777" w:rsidTr="00492EB6">
        <w:trPr>
          <w:cantSplit/>
          <w:jc w:val="center"/>
        </w:trPr>
        <w:tc>
          <w:tcPr>
            <w:tcW w:w="7920" w:type="dxa"/>
          </w:tcPr>
          <w:p w14:paraId="35E4882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160 )</w:t>
            </w:r>
          </w:p>
        </w:tc>
        <w:tc>
          <w:tcPr>
            <w:tcW w:w="1157" w:type="dxa"/>
          </w:tcPr>
          <w:p w14:paraId="1B47CBC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1FA0B19" w14:textId="77777777" w:rsidTr="00492EB6">
        <w:trPr>
          <w:cantSplit/>
          <w:jc w:val="center"/>
        </w:trPr>
        <w:tc>
          <w:tcPr>
            <w:tcW w:w="7920" w:type="dxa"/>
          </w:tcPr>
          <w:p w14:paraId="36FA9C98"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layers_not_</w:t>
            </w:r>
            <w:proofErr w:type="gramStart"/>
            <w:r w:rsidRPr="00C9691B">
              <w:rPr>
                <w:rFonts w:eastAsia="Malgun Gothic"/>
                <w:sz w:val="20"/>
              </w:rPr>
              <w:t>present</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475639F3"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DF3B9DB" w14:textId="77777777" w:rsidTr="00492EB6">
        <w:trPr>
          <w:cantSplit/>
          <w:jc w:val="center"/>
        </w:trPr>
        <w:tc>
          <w:tcPr>
            <w:tcW w:w="7920" w:type="dxa"/>
          </w:tcPr>
          <w:p w14:paraId="0088A68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161 )</w:t>
            </w:r>
          </w:p>
        </w:tc>
        <w:tc>
          <w:tcPr>
            <w:tcW w:w="1157" w:type="dxa"/>
          </w:tcPr>
          <w:p w14:paraId="1569913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EE75F6D" w14:textId="77777777" w:rsidTr="00492EB6">
        <w:trPr>
          <w:cantSplit/>
          <w:jc w:val="center"/>
        </w:trPr>
        <w:tc>
          <w:tcPr>
            <w:tcW w:w="7920" w:type="dxa"/>
          </w:tcPr>
          <w:p w14:paraId="5A2DB64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inter_layer_constrained_tile_</w:t>
            </w:r>
            <w:proofErr w:type="gramStart"/>
            <w:r w:rsidRPr="00C9691B">
              <w:rPr>
                <w:rFonts w:eastAsia="Malgun Gothic"/>
                <w:sz w:val="20"/>
              </w:rPr>
              <w:t>sets</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26B5937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F9B7076" w14:textId="77777777" w:rsidTr="00492EB6">
        <w:trPr>
          <w:cantSplit/>
          <w:jc w:val="center"/>
        </w:trPr>
        <w:tc>
          <w:tcPr>
            <w:tcW w:w="7920" w:type="dxa"/>
          </w:tcPr>
          <w:p w14:paraId="2D44A39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162 )</w:t>
            </w:r>
          </w:p>
        </w:tc>
        <w:tc>
          <w:tcPr>
            <w:tcW w:w="1157" w:type="dxa"/>
          </w:tcPr>
          <w:p w14:paraId="3D451DF7"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7207A737" w14:textId="77777777" w:rsidTr="00492EB6">
        <w:trPr>
          <w:cantSplit/>
          <w:jc w:val="center"/>
        </w:trPr>
        <w:tc>
          <w:tcPr>
            <w:tcW w:w="7920" w:type="dxa"/>
          </w:tcPr>
          <w:p w14:paraId="29362FA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bsp_</w:t>
            </w:r>
            <w:proofErr w:type="gramStart"/>
            <w:r w:rsidRPr="00C9691B">
              <w:rPr>
                <w:rFonts w:eastAsia="Malgun Gothic"/>
                <w:sz w:val="20"/>
              </w:rPr>
              <w:t>nesting</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1ECE7914"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DE6A0C4" w14:textId="77777777" w:rsidTr="00492EB6">
        <w:trPr>
          <w:cantSplit/>
          <w:jc w:val="center"/>
        </w:trPr>
        <w:tc>
          <w:tcPr>
            <w:tcW w:w="7920" w:type="dxa"/>
          </w:tcPr>
          <w:p w14:paraId="2AA6D69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163 )</w:t>
            </w:r>
          </w:p>
        </w:tc>
        <w:tc>
          <w:tcPr>
            <w:tcW w:w="1157" w:type="dxa"/>
          </w:tcPr>
          <w:p w14:paraId="5D83A1E4"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DA26017" w14:textId="77777777" w:rsidTr="00492EB6">
        <w:trPr>
          <w:cantSplit/>
          <w:jc w:val="center"/>
        </w:trPr>
        <w:tc>
          <w:tcPr>
            <w:tcW w:w="7920" w:type="dxa"/>
          </w:tcPr>
          <w:p w14:paraId="33B2392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bsp_initial_arrival_</w:t>
            </w:r>
            <w:proofErr w:type="gramStart"/>
            <w:r w:rsidRPr="00C9691B">
              <w:rPr>
                <w:rFonts w:eastAsia="Malgun Gothic"/>
                <w:sz w:val="20"/>
              </w:rPr>
              <w:t>time</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574643C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92B220C" w14:textId="77777777" w:rsidTr="00492EB6">
        <w:trPr>
          <w:cantSplit/>
          <w:jc w:val="center"/>
        </w:trPr>
        <w:tc>
          <w:tcPr>
            <w:tcW w:w="7920" w:type="dxa"/>
          </w:tcPr>
          <w:p w14:paraId="194D1A7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164 )</w:t>
            </w:r>
          </w:p>
        </w:tc>
        <w:tc>
          <w:tcPr>
            <w:tcW w:w="1157" w:type="dxa"/>
          </w:tcPr>
          <w:p w14:paraId="3DFC0A7D"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B92A678" w14:textId="77777777" w:rsidTr="00492EB6">
        <w:trPr>
          <w:cantSplit/>
          <w:jc w:val="center"/>
        </w:trPr>
        <w:tc>
          <w:tcPr>
            <w:tcW w:w="7920" w:type="dxa"/>
          </w:tcPr>
          <w:p w14:paraId="56C5E88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ascii="Times" w:eastAsia="Malgun Gothic" w:hAnsi="Times"/>
                <w:sz w:val="20"/>
              </w:rPr>
              <w:t>sub_bitstream_</w:t>
            </w:r>
            <w:proofErr w:type="gramStart"/>
            <w:r w:rsidRPr="00C9691B">
              <w:rPr>
                <w:rFonts w:ascii="Times" w:eastAsia="Malgun Gothic" w:hAnsi="Times"/>
                <w:sz w:val="20"/>
              </w:rPr>
              <w:t>property</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01761F1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3F83DEF" w14:textId="77777777" w:rsidTr="00492EB6">
        <w:trPr>
          <w:cantSplit/>
          <w:jc w:val="center"/>
        </w:trPr>
        <w:tc>
          <w:tcPr>
            <w:tcW w:w="7920" w:type="dxa"/>
          </w:tcPr>
          <w:p w14:paraId="3409148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165 )</w:t>
            </w:r>
          </w:p>
        </w:tc>
        <w:tc>
          <w:tcPr>
            <w:tcW w:w="1157" w:type="dxa"/>
          </w:tcPr>
          <w:p w14:paraId="5B65303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7F1932A7" w14:textId="77777777" w:rsidTr="00492EB6">
        <w:trPr>
          <w:cantSplit/>
          <w:jc w:val="center"/>
        </w:trPr>
        <w:tc>
          <w:tcPr>
            <w:tcW w:w="7920" w:type="dxa"/>
          </w:tcPr>
          <w:p w14:paraId="756CCA98"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alpha_channel_</w:t>
            </w:r>
            <w:proofErr w:type="gramStart"/>
            <w:r w:rsidRPr="00C9691B">
              <w:rPr>
                <w:rFonts w:eastAsia="Malgun Gothic"/>
                <w:sz w:val="20"/>
              </w:rPr>
              <w:t>info</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69A52213"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10F71E9" w14:textId="77777777" w:rsidTr="00492EB6">
        <w:trPr>
          <w:cantSplit/>
          <w:jc w:val="center"/>
        </w:trPr>
        <w:tc>
          <w:tcPr>
            <w:tcW w:w="7920" w:type="dxa"/>
          </w:tcPr>
          <w:p w14:paraId="04B92543"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166 )</w:t>
            </w:r>
          </w:p>
        </w:tc>
        <w:tc>
          <w:tcPr>
            <w:tcW w:w="1157" w:type="dxa"/>
          </w:tcPr>
          <w:p w14:paraId="4DD720B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D5974F5" w14:textId="77777777" w:rsidTr="00492EB6">
        <w:trPr>
          <w:cantSplit/>
          <w:jc w:val="center"/>
        </w:trPr>
        <w:tc>
          <w:tcPr>
            <w:tcW w:w="7920" w:type="dxa"/>
          </w:tcPr>
          <w:p w14:paraId="5891D88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overlay_</w:t>
            </w:r>
            <w:proofErr w:type="gramStart"/>
            <w:r w:rsidRPr="00C9691B">
              <w:rPr>
                <w:rFonts w:eastAsia="Malgun Gothic"/>
                <w:sz w:val="20"/>
              </w:rPr>
              <w:t>info</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6E2C878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44CEFE6" w14:textId="77777777" w:rsidTr="00492EB6">
        <w:trPr>
          <w:cantSplit/>
          <w:jc w:val="center"/>
        </w:trPr>
        <w:tc>
          <w:tcPr>
            <w:tcW w:w="7920" w:type="dxa"/>
          </w:tcPr>
          <w:p w14:paraId="2BE8A62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167 )</w:t>
            </w:r>
          </w:p>
        </w:tc>
        <w:tc>
          <w:tcPr>
            <w:tcW w:w="1157" w:type="dxa"/>
          </w:tcPr>
          <w:p w14:paraId="173B2D7E"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D1EC750" w14:textId="77777777" w:rsidTr="00492EB6">
        <w:trPr>
          <w:cantSplit/>
          <w:jc w:val="center"/>
        </w:trPr>
        <w:tc>
          <w:tcPr>
            <w:tcW w:w="7920" w:type="dxa"/>
          </w:tcPr>
          <w:p w14:paraId="269C1C1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ascii="Times" w:eastAsia="Malgun Gothic" w:hAnsi="Times"/>
                <w:sz w:val="20"/>
              </w:rPr>
              <w:t>temporal_mv_prediction_</w:t>
            </w:r>
            <w:proofErr w:type="gramStart"/>
            <w:r w:rsidRPr="00C9691B">
              <w:rPr>
                <w:rFonts w:ascii="Times" w:eastAsia="Malgun Gothic" w:hAnsi="Times"/>
                <w:sz w:val="20"/>
              </w:rPr>
              <w:t>constraints</w:t>
            </w:r>
            <w:proofErr w:type="spellEnd"/>
            <w:r w:rsidRPr="00C9691B">
              <w:rPr>
                <w:rFonts w:ascii="Times" w:eastAsia="Malgun Gothic" w:hAnsi="Times"/>
                <w:sz w:val="20"/>
              </w:rPr>
              <w:t>( </w:t>
            </w:r>
            <w:proofErr w:type="spellStart"/>
            <w:r w:rsidRPr="00C9691B">
              <w:rPr>
                <w:rFonts w:ascii="Times" w:eastAsia="Malgun Gothic" w:hAnsi="Times"/>
                <w:sz w:val="20"/>
              </w:rPr>
              <w:t>payloadSize</w:t>
            </w:r>
            <w:proofErr w:type="spellEnd"/>
            <w:proofErr w:type="gramEnd"/>
            <w:r w:rsidRPr="00C9691B">
              <w:rPr>
                <w:rFonts w:ascii="Times" w:eastAsia="Malgun Gothic" w:hAnsi="Times"/>
                <w:sz w:val="20"/>
              </w:rPr>
              <w:t> )</w:t>
            </w:r>
            <w:r w:rsidRPr="00C9691B">
              <w:rPr>
                <w:rFonts w:eastAsia="Malgun Gothic"/>
                <w:sz w:val="20"/>
              </w:rPr>
              <w:t xml:space="preserve"> </w:t>
            </w:r>
            <w:r w:rsidRPr="00C9691B">
              <w:rPr>
                <w:rFonts w:ascii="Times" w:eastAsia="Malgun Gothic" w:hAnsi="Times"/>
                <w:sz w:val="20"/>
              </w:rPr>
              <w:t>/* specified in Annex F */</w:t>
            </w:r>
          </w:p>
        </w:tc>
        <w:tc>
          <w:tcPr>
            <w:tcW w:w="1157" w:type="dxa"/>
          </w:tcPr>
          <w:p w14:paraId="4DEDF6B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3F2CFE5" w14:textId="77777777" w:rsidTr="00492EB6">
        <w:trPr>
          <w:cantSplit/>
          <w:jc w:val="center"/>
        </w:trPr>
        <w:tc>
          <w:tcPr>
            <w:tcW w:w="7920" w:type="dxa"/>
          </w:tcPr>
          <w:p w14:paraId="60D1131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168 )</w:t>
            </w:r>
          </w:p>
        </w:tc>
        <w:tc>
          <w:tcPr>
            <w:tcW w:w="1157" w:type="dxa"/>
          </w:tcPr>
          <w:p w14:paraId="4FD5463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6C83C62" w14:textId="77777777" w:rsidTr="00492EB6">
        <w:trPr>
          <w:cantSplit/>
          <w:jc w:val="center"/>
        </w:trPr>
        <w:tc>
          <w:tcPr>
            <w:tcW w:w="7920" w:type="dxa"/>
          </w:tcPr>
          <w:p w14:paraId="551E54F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frame_field_</w:t>
            </w:r>
            <w:proofErr w:type="gramStart"/>
            <w:r w:rsidRPr="00C9691B">
              <w:rPr>
                <w:rFonts w:eastAsia="Malgun Gothic"/>
                <w:sz w:val="20"/>
              </w:rPr>
              <w:t>info</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07AE5A3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0A142BC" w14:textId="77777777" w:rsidTr="00492EB6">
        <w:trPr>
          <w:cantSplit/>
          <w:jc w:val="center"/>
        </w:trPr>
        <w:tc>
          <w:tcPr>
            <w:tcW w:w="7920" w:type="dxa"/>
          </w:tcPr>
          <w:p w14:paraId="0AC1693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176 )</w:t>
            </w:r>
          </w:p>
        </w:tc>
        <w:tc>
          <w:tcPr>
            <w:tcW w:w="1157" w:type="dxa"/>
          </w:tcPr>
          <w:p w14:paraId="38EE7F95"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A5A09EB" w14:textId="77777777" w:rsidTr="00492EB6">
        <w:trPr>
          <w:cantSplit/>
          <w:jc w:val="center"/>
        </w:trPr>
        <w:tc>
          <w:tcPr>
            <w:tcW w:w="7920" w:type="dxa"/>
          </w:tcPr>
          <w:p w14:paraId="3589E45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three_dimensional_reference_displays_</w:t>
            </w:r>
            <w:proofErr w:type="gramStart"/>
            <w:r w:rsidRPr="00C9691B">
              <w:rPr>
                <w:rFonts w:eastAsia="Malgun Gothic"/>
                <w:sz w:val="20"/>
              </w:rPr>
              <w:t>info</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0609A05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4CED31E" w14:textId="77777777" w:rsidTr="00492EB6">
        <w:trPr>
          <w:cantSplit/>
          <w:jc w:val="center"/>
        </w:trPr>
        <w:tc>
          <w:tcPr>
            <w:tcW w:w="7920" w:type="dxa"/>
          </w:tcPr>
          <w:p w14:paraId="2B3B590F"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177 )</w:t>
            </w:r>
          </w:p>
        </w:tc>
        <w:tc>
          <w:tcPr>
            <w:tcW w:w="1157" w:type="dxa"/>
          </w:tcPr>
          <w:p w14:paraId="1ED4626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47C5B72" w14:textId="77777777" w:rsidTr="00492EB6">
        <w:trPr>
          <w:cantSplit/>
          <w:jc w:val="center"/>
        </w:trPr>
        <w:tc>
          <w:tcPr>
            <w:tcW w:w="7920" w:type="dxa"/>
          </w:tcPr>
          <w:p w14:paraId="1D86025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depth</w:t>
            </w:r>
            <w:r w:rsidRPr="00C9691B">
              <w:rPr>
                <w:rFonts w:ascii="Times" w:eastAsia="Malgun Gothic" w:hAnsi="Times"/>
                <w:sz w:val="20"/>
              </w:rPr>
              <w:t>_representation_</w:t>
            </w:r>
            <w:proofErr w:type="gramStart"/>
            <w:r w:rsidRPr="00C9691B">
              <w:rPr>
                <w:rFonts w:ascii="Times" w:eastAsia="Malgun Gothic" w:hAnsi="Times"/>
                <w:sz w:val="20"/>
              </w:rPr>
              <w:t>info</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391562CE"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FA9A8B4" w14:textId="77777777" w:rsidTr="00492EB6">
        <w:trPr>
          <w:cantSplit/>
          <w:jc w:val="center"/>
        </w:trPr>
        <w:tc>
          <w:tcPr>
            <w:tcW w:w="7920" w:type="dxa"/>
          </w:tcPr>
          <w:p w14:paraId="31CCD96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178 )</w:t>
            </w:r>
          </w:p>
        </w:tc>
        <w:tc>
          <w:tcPr>
            <w:tcW w:w="1157" w:type="dxa"/>
          </w:tcPr>
          <w:p w14:paraId="1ABC94E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F807D37" w14:textId="77777777" w:rsidTr="00492EB6">
        <w:trPr>
          <w:cantSplit/>
          <w:jc w:val="center"/>
        </w:trPr>
        <w:tc>
          <w:tcPr>
            <w:tcW w:w="7920" w:type="dxa"/>
          </w:tcPr>
          <w:p w14:paraId="3AB9D71C"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multiview</w:t>
            </w:r>
            <w:r w:rsidRPr="00C9691B">
              <w:rPr>
                <w:rFonts w:ascii="Times" w:hAnsi="Times"/>
                <w:sz w:val="20"/>
              </w:rPr>
              <w:t>_scene_</w:t>
            </w:r>
            <w:proofErr w:type="gramStart"/>
            <w:r w:rsidRPr="00C9691B">
              <w:rPr>
                <w:rFonts w:ascii="Times" w:hAnsi="Times"/>
                <w:sz w:val="20"/>
              </w:rPr>
              <w:t>info</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067E1F3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78CDEC6" w14:textId="77777777" w:rsidTr="00492EB6">
        <w:trPr>
          <w:cantSplit/>
          <w:jc w:val="center"/>
        </w:trPr>
        <w:tc>
          <w:tcPr>
            <w:tcW w:w="7920" w:type="dxa"/>
          </w:tcPr>
          <w:p w14:paraId="6F50609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179 )</w:t>
            </w:r>
          </w:p>
        </w:tc>
        <w:tc>
          <w:tcPr>
            <w:tcW w:w="1157" w:type="dxa"/>
          </w:tcPr>
          <w:p w14:paraId="7996C19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CBB778A" w14:textId="77777777" w:rsidTr="00492EB6">
        <w:trPr>
          <w:cantSplit/>
          <w:jc w:val="center"/>
        </w:trPr>
        <w:tc>
          <w:tcPr>
            <w:tcW w:w="7920" w:type="dxa"/>
          </w:tcPr>
          <w:p w14:paraId="624B189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ascii="Times" w:hAnsi="Times"/>
                <w:sz w:val="20"/>
              </w:rPr>
              <w:t>multiview_acquisition_</w:t>
            </w:r>
            <w:proofErr w:type="gramStart"/>
            <w:r w:rsidRPr="00C9691B">
              <w:rPr>
                <w:rFonts w:ascii="Times" w:hAnsi="Times"/>
                <w:sz w:val="20"/>
              </w:rPr>
              <w:t>info</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75FB175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E01A839" w14:textId="77777777" w:rsidTr="00492EB6">
        <w:trPr>
          <w:cantSplit/>
          <w:jc w:val="center"/>
        </w:trPr>
        <w:tc>
          <w:tcPr>
            <w:tcW w:w="7920" w:type="dxa"/>
          </w:tcPr>
          <w:p w14:paraId="7EE5CA9C"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180 )</w:t>
            </w:r>
          </w:p>
        </w:tc>
        <w:tc>
          <w:tcPr>
            <w:tcW w:w="1157" w:type="dxa"/>
          </w:tcPr>
          <w:p w14:paraId="509ACEF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A3CF9FC" w14:textId="77777777" w:rsidTr="00492EB6">
        <w:trPr>
          <w:cantSplit/>
          <w:jc w:val="center"/>
        </w:trPr>
        <w:tc>
          <w:tcPr>
            <w:tcW w:w="7920" w:type="dxa"/>
          </w:tcPr>
          <w:p w14:paraId="009F872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ascii="Times" w:hAnsi="Times"/>
                <w:sz w:val="20"/>
              </w:rPr>
              <w:t>multiview_view_</w:t>
            </w:r>
            <w:proofErr w:type="gramStart"/>
            <w:r w:rsidRPr="00C9691B">
              <w:rPr>
                <w:rFonts w:ascii="Times" w:hAnsi="Times"/>
                <w:sz w:val="20"/>
              </w:rPr>
              <w:t>position</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03107AA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9671052" w14:textId="77777777" w:rsidTr="00492EB6">
        <w:trPr>
          <w:cantSplit/>
          <w:jc w:val="center"/>
        </w:trPr>
        <w:tc>
          <w:tcPr>
            <w:tcW w:w="7920" w:type="dxa"/>
          </w:tcPr>
          <w:p w14:paraId="004EFDD2"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 xml:space="preserve">else </w:t>
            </w:r>
            <w:proofErr w:type="gramStart"/>
            <w:r w:rsidRPr="00C9691B">
              <w:rPr>
                <w:rFonts w:ascii="Times" w:eastAsia="Malgun Gothic" w:hAnsi="Times"/>
                <w:sz w:val="20"/>
              </w:rPr>
              <w:t>if( </w:t>
            </w:r>
            <w:proofErr w:type="spellStart"/>
            <w:r w:rsidRPr="00C9691B">
              <w:rPr>
                <w:rFonts w:ascii="Times" w:eastAsia="Malgun Gothic" w:hAnsi="Times"/>
                <w:sz w:val="20"/>
              </w:rPr>
              <w:t>payloadType</w:t>
            </w:r>
            <w:proofErr w:type="spellEnd"/>
            <w:proofErr w:type="gramEnd"/>
            <w:r w:rsidRPr="00C9691B">
              <w:rPr>
                <w:rFonts w:ascii="Times" w:eastAsia="Malgun Gothic" w:hAnsi="Times"/>
                <w:sz w:val="20"/>
              </w:rPr>
              <w:t>  = =  181 )</w:t>
            </w:r>
          </w:p>
        </w:tc>
        <w:tc>
          <w:tcPr>
            <w:tcW w:w="1157" w:type="dxa"/>
          </w:tcPr>
          <w:p w14:paraId="716C0E2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1C44A83" w14:textId="77777777" w:rsidTr="00492EB6">
        <w:trPr>
          <w:cantSplit/>
          <w:jc w:val="center"/>
        </w:trPr>
        <w:tc>
          <w:tcPr>
            <w:tcW w:w="7920" w:type="dxa"/>
          </w:tcPr>
          <w:p w14:paraId="61EA01D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sz w:val="20"/>
              </w:rPr>
            </w:pPr>
            <w:r w:rsidRPr="00C9691B">
              <w:rPr>
                <w:rFonts w:ascii="Times" w:eastAsia="Malgun Gothic" w:hAnsi="Times"/>
                <w:sz w:val="20"/>
              </w:rPr>
              <w:tab/>
            </w:r>
            <w:r w:rsidRPr="00C9691B">
              <w:rPr>
                <w:rFonts w:ascii="Times" w:eastAsia="Malgun Gothic" w:hAnsi="Times"/>
                <w:sz w:val="20"/>
              </w:rPr>
              <w:tab/>
            </w:r>
            <w:r w:rsidRPr="00C9691B">
              <w:rPr>
                <w:rFonts w:ascii="Times" w:eastAsia="Malgun Gothic" w:hAnsi="Times"/>
                <w:sz w:val="20"/>
              </w:rPr>
              <w:tab/>
            </w:r>
            <w:proofErr w:type="spellStart"/>
            <w:r w:rsidRPr="00C9691B">
              <w:rPr>
                <w:rFonts w:ascii="Times" w:eastAsia="Malgun Gothic" w:hAnsi="Times"/>
                <w:sz w:val="20"/>
              </w:rPr>
              <w:t>alternative_depth_</w:t>
            </w:r>
            <w:proofErr w:type="gramStart"/>
            <w:r w:rsidRPr="00C9691B">
              <w:rPr>
                <w:rFonts w:ascii="Times" w:eastAsia="Malgun Gothic" w:hAnsi="Times"/>
                <w:sz w:val="20"/>
              </w:rPr>
              <w:t>info</w:t>
            </w:r>
            <w:proofErr w:type="spellEnd"/>
            <w:r w:rsidRPr="00C9691B">
              <w:rPr>
                <w:rFonts w:ascii="Times" w:eastAsia="Malgun Gothic" w:hAnsi="Times"/>
                <w:sz w:val="20"/>
              </w:rPr>
              <w:t>( </w:t>
            </w:r>
            <w:proofErr w:type="spellStart"/>
            <w:r w:rsidRPr="00C9691B">
              <w:rPr>
                <w:rFonts w:ascii="Times" w:eastAsia="Malgun Gothic" w:hAnsi="Times"/>
                <w:sz w:val="20"/>
              </w:rPr>
              <w:t>payloadSize</w:t>
            </w:r>
            <w:proofErr w:type="spellEnd"/>
            <w:proofErr w:type="gramEnd"/>
            <w:r w:rsidRPr="00C9691B">
              <w:rPr>
                <w:rFonts w:ascii="Times" w:eastAsia="Malgun Gothic" w:hAnsi="Times"/>
                <w:sz w:val="20"/>
              </w:rPr>
              <w:t> ) /* specified in Annex I */</w:t>
            </w:r>
          </w:p>
        </w:tc>
        <w:tc>
          <w:tcPr>
            <w:tcW w:w="1157" w:type="dxa"/>
          </w:tcPr>
          <w:p w14:paraId="69566096"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49416E" w:rsidRPr="0049416E" w14:paraId="34BBC5AE" w14:textId="77777777" w:rsidTr="007B33C6">
        <w:trPr>
          <w:cantSplit/>
          <w:jc w:val="center"/>
        </w:trPr>
        <w:tc>
          <w:tcPr>
            <w:tcW w:w="7920" w:type="dxa"/>
          </w:tcPr>
          <w:p w14:paraId="5EA1E2AF" w14:textId="39D00AA8" w:rsidR="0049416E" w:rsidRPr="00CE47C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E47CE">
              <w:rPr>
                <w:rFonts w:eastAsia="Malgun Gothic"/>
                <w:sz w:val="20"/>
              </w:rPr>
              <w:tab/>
            </w:r>
            <w:r w:rsidRPr="00CE47CE">
              <w:rPr>
                <w:rFonts w:eastAsia="Malgun Gothic"/>
                <w:sz w:val="20"/>
              </w:rPr>
              <w:tab/>
              <w:t xml:space="preserve">else </w:t>
            </w:r>
            <w:proofErr w:type="gramStart"/>
            <w:r w:rsidRPr="00CE47CE">
              <w:rPr>
                <w:rFonts w:eastAsia="Malgun Gothic"/>
                <w:sz w:val="20"/>
              </w:rPr>
              <w:t>if( </w:t>
            </w:r>
            <w:proofErr w:type="spellStart"/>
            <w:r w:rsidRPr="00CE47CE">
              <w:rPr>
                <w:rFonts w:eastAsia="Malgun Gothic"/>
                <w:sz w:val="20"/>
              </w:rPr>
              <w:t>payloadType</w:t>
            </w:r>
            <w:proofErr w:type="spellEnd"/>
            <w:proofErr w:type="gramEnd"/>
            <w:r w:rsidRPr="00CE47CE">
              <w:rPr>
                <w:rFonts w:eastAsia="Malgun Gothic"/>
                <w:sz w:val="20"/>
              </w:rPr>
              <w:t>  = =  200 )</w:t>
            </w:r>
          </w:p>
        </w:tc>
        <w:tc>
          <w:tcPr>
            <w:tcW w:w="1157" w:type="dxa"/>
          </w:tcPr>
          <w:p w14:paraId="038231C3"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49416E" w14:paraId="3091D3A4" w14:textId="77777777" w:rsidTr="007B33C6">
        <w:trPr>
          <w:cantSplit/>
          <w:jc w:val="center"/>
        </w:trPr>
        <w:tc>
          <w:tcPr>
            <w:tcW w:w="7920" w:type="dxa"/>
          </w:tcPr>
          <w:p w14:paraId="229B74C3" w14:textId="337EB0D5" w:rsidR="0049416E" w:rsidRPr="00CE47C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E47CE">
              <w:rPr>
                <w:rFonts w:eastAsia="Malgun Gothic"/>
                <w:sz w:val="20"/>
              </w:rPr>
              <w:tab/>
            </w:r>
            <w:r w:rsidRPr="00CE47CE">
              <w:rPr>
                <w:rFonts w:eastAsia="Malgun Gothic"/>
                <w:sz w:val="20"/>
              </w:rPr>
              <w:tab/>
            </w:r>
            <w:r w:rsidRPr="00CE47CE">
              <w:rPr>
                <w:rFonts w:eastAsia="Malgun Gothic"/>
                <w:sz w:val="20"/>
              </w:rPr>
              <w:tab/>
            </w:r>
            <w:proofErr w:type="spellStart"/>
            <w:r w:rsidRPr="00CE47CE">
              <w:rPr>
                <w:rFonts w:ascii="Times" w:hAnsi="Times"/>
                <w:sz w:val="20"/>
                <w:lang w:val="en-US"/>
              </w:rPr>
              <w:t>sei_</w:t>
            </w:r>
            <w:proofErr w:type="gramStart"/>
            <w:r w:rsidRPr="00CE47CE">
              <w:rPr>
                <w:rFonts w:ascii="Times" w:hAnsi="Times"/>
                <w:sz w:val="20"/>
                <w:lang w:val="en-US"/>
              </w:rPr>
              <w:t>manifest</w:t>
            </w:r>
            <w:proofErr w:type="spellEnd"/>
            <w:r w:rsidRPr="00CE47CE">
              <w:rPr>
                <w:rFonts w:eastAsia="Malgun Gothic"/>
                <w:sz w:val="20"/>
              </w:rPr>
              <w:t>( </w:t>
            </w:r>
            <w:proofErr w:type="spellStart"/>
            <w:r w:rsidRPr="00CE47CE">
              <w:rPr>
                <w:rFonts w:eastAsia="Malgun Gothic"/>
                <w:sz w:val="20"/>
              </w:rPr>
              <w:t>payloadSize</w:t>
            </w:r>
            <w:proofErr w:type="spellEnd"/>
            <w:proofErr w:type="gramEnd"/>
            <w:r w:rsidRPr="00CE47CE">
              <w:rPr>
                <w:rFonts w:eastAsia="Malgun Gothic"/>
                <w:sz w:val="20"/>
              </w:rPr>
              <w:t> )</w:t>
            </w:r>
          </w:p>
        </w:tc>
        <w:tc>
          <w:tcPr>
            <w:tcW w:w="1157" w:type="dxa"/>
          </w:tcPr>
          <w:p w14:paraId="40DB1A6E"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49416E" w14:paraId="002ECAA5" w14:textId="77777777" w:rsidTr="007B33C6">
        <w:trPr>
          <w:cantSplit/>
          <w:jc w:val="center"/>
        </w:trPr>
        <w:tc>
          <w:tcPr>
            <w:tcW w:w="7920" w:type="dxa"/>
          </w:tcPr>
          <w:p w14:paraId="657100B6" w14:textId="57469B4F" w:rsidR="0049416E" w:rsidRPr="00CE47C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E47CE">
              <w:rPr>
                <w:rFonts w:ascii="Times" w:eastAsia="Malgun Gothic" w:hAnsi="Times"/>
                <w:sz w:val="20"/>
              </w:rPr>
              <w:tab/>
            </w:r>
            <w:r w:rsidRPr="00CE47CE">
              <w:rPr>
                <w:rFonts w:ascii="Times" w:eastAsia="Malgun Gothic" w:hAnsi="Times"/>
                <w:sz w:val="20"/>
              </w:rPr>
              <w:tab/>
              <w:t xml:space="preserve">else </w:t>
            </w:r>
            <w:proofErr w:type="gramStart"/>
            <w:r w:rsidRPr="00CE47CE">
              <w:rPr>
                <w:rFonts w:ascii="Times" w:eastAsia="Malgun Gothic" w:hAnsi="Times"/>
                <w:sz w:val="20"/>
              </w:rPr>
              <w:t>if( </w:t>
            </w:r>
            <w:proofErr w:type="spellStart"/>
            <w:r w:rsidRPr="00CE47CE">
              <w:rPr>
                <w:rFonts w:ascii="Times" w:eastAsia="Malgun Gothic" w:hAnsi="Times"/>
                <w:sz w:val="20"/>
              </w:rPr>
              <w:t>payloadType</w:t>
            </w:r>
            <w:proofErr w:type="spellEnd"/>
            <w:proofErr w:type="gramEnd"/>
            <w:r w:rsidRPr="00CE47CE">
              <w:rPr>
                <w:rFonts w:ascii="Times" w:eastAsia="Malgun Gothic" w:hAnsi="Times"/>
                <w:sz w:val="20"/>
              </w:rPr>
              <w:t>  = =  201 )</w:t>
            </w:r>
          </w:p>
        </w:tc>
        <w:tc>
          <w:tcPr>
            <w:tcW w:w="1157" w:type="dxa"/>
          </w:tcPr>
          <w:p w14:paraId="3B35208E"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C9691B" w14:paraId="7CB5C20D" w14:textId="77777777" w:rsidTr="007B33C6">
        <w:trPr>
          <w:cantSplit/>
          <w:jc w:val="center"/>
        </w:trPr>
        <w:tc>
          <w:tcPr>
            <w:tcW w:w="7920" w:type="dxa"/>
          </w:tcPr>
          <w:p w14:paraId="1E20D45D" w14:textId="795BF1FB" w:rsidR="0049416E" w:rsidRPr="00CE47C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sz w:val="20"/>
              </w:rPr>
            </w:pPr>
            <w:r w:rsidRPr="00CE47CE">
              <w:rPr>
                <w:rFonts w:ascii="Times" w:eastAsia="Malgun Gothic" w:hAnsi="Times"/>
                <w:sz w:val="20"/>
              </w:rPr>
              <w:tab/>
            </w:r>
            <w:r w:rsidRPr="00CE47CE">
              <w:rPr>
                <w:rFonts w:ascii="Times" w:eastAsia="Malgun Gothic" w:hAnsi="Times"/>
                <w:sz w:val="20"/>
              </w:rPr>
              <w:tab/>
            </w:r>
            <w:r w:rsidRPr="00CE47CE">
              <w:rPr>
                <w:rFonts w:ascii="Times" w:eastAsia="Malgun Gothic" w:hAnsi="Times"/>
                <w:sz w:val="20"/>
              </w:rPr>
              <w:tab/>
            </w:r>
            <w:proofErr w:type="spellStart"/>
            <w:r w:rsidRPr="00CE47CE">
              <w:rPr>
                <w:rFonts w:ascii="Times" w:eastAsia="Malgun Gothic" w:hAnsi="Times"/>
                <w:sz w:val="20"/>
                <w:lang w:val="en-US"/>
              </w:rPr>
              <w:t>sei_prefix_</w:t>
            </w:r>
            <w:proofErr w:type="gramStart"/>
            <w:r w:rsidRPr="00CE47CE">
              <w:rPr>
                <w:rFonts w:ascii="Times" w:eastAsia="Malgun Gothic" w:hAnsi="Times"/>
                <w:sz w:val="20"/>
                <w:lang w:val="en-US"/>
              </w:rPr>
              <w:t>indication</w:t>
            </w:r>
            <w:proofErr w:type="spellEnd"/>
            <w:r w:rsidRPr="00CE47CE">
              <w:rPr>
                <w:rFonts w:ascii="Times" w:eastAsia="Malgun Gothic" w:hAnsi="Times"/>
                <w:sz w:val="20"/>
              </w:rPr>
              <w:t>( </w:t>
            </w:r>
            <w:proofErr w:type="spellStart"/>
            <w:r w:rsidRPr="00CE47CE">
              <w:rPr>
                <w:rFonts w:ascii="Times" w:eastAsia="Malgun Gothic" w:hAnsi="Times"/>
                <w:sz w:val="20"/>
              </w:rPr>
              <w:t>payloadSize</w:t>
            </w:r>
            <w:proofErr w:type="spellEnd"/>
            <w:proofErr w:type="gramEnd"/>
            <w:r w:rsidRPr="00CE47CE">
              <w:rPr>
                <w:rFonts w:ascii="Times" w:eastAsia="Malgun Gothic" w:hAnsi="Times"/>
                <w:sz w:val="20"/>
              </w:rPr>
              <w:t> )</w:t>
            </w:r>
          </w:p>
        </w:tc>
        <w:tc>
          <w:tcPr>
            <w:tcW w:w="1157" w:type="dxa"/>
          </w:tcPr>
          <w:p w14:paraId="6C7FC502" w14:textId="77777777" w:rsidR="0049416E" w:rsidRPr="00C9691B"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0E2CF266" w14:textId="77777777" w:rsidTr="007B33C6">
        <w:trPr>
          <w:cantSplit/>
          <w:jc w:val="center"/>
        </w:trPr>
        <w:tc>
          <w:tcPr>
            <w:tcW w:w="7920" w:type="dxa"/>
          </w:tcPr>
          <w:p w14:paraId="22C387EE" w14:textId="491DD682" w:rsidR="00CE47CE" w:rsidRPr="00CE47CE"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sz w:val="20"/>
                <w:highlight w:val="yellow"/>
              </w:rPr>
            </w:pPr>
            <w:r w:rsidRPr="00CE47CE">
              <w:rPr>
                <w:rFonts w:ascii="Times" w:eastAsia="Malgun Gothic" w:hAnsi="Times"/>
                <w:sz w:val="20"/>
                <w:highlight w:val="yellow"/>
              </w:rPr>
              <w:tab/>
            </w:r>
            <w:r w:rsidRPr="00CE47CE">
              <w:rPr>
                <w:rFonts w:ascii="Times" w:eastAsia="Malgun Gothic" w:hAnsi="Times"/>
                <w:sz w:val="20"/>
                <w:highlight w:val="yellow"/>
              </w:rPr>
              <w:tab/>
              <w:t xml:space="preserve">else </w:t>
            </w:r>
            <w:proofErr w:type="gramStart"/>
            <w:r w:rsidRPr="00CE47CE">
              <w:rPr>
                <w:rFonts w:ascii="Times" w:eastAsia="Malgun Gothic" w:hAnsi="Times"/>
                <w:sz w:val="20"/>
                <w:highlight w:val="yellow"/>
              </w:rPr>
              <w:t>if( </w:t>
            </w:r>
            <w:proofErr w:type="spellStart"/>
            <w:r w:rsidRPr="00CE47CE">
              <w:rPr>
                <w:rFonts w:ascii="Times" w:eastAsia="Malgun Gothic" w:hAnsi="Times"/>
                <w:sz w:val="20"/>
                <w:highlight w:val="yellow"/>
              </w:rPr>
              <w:t>payloadType</w:t>
            </w:r>
            <w:proofErr w:type="spellEnd"/>
            <w:proofErr w:type="gramEnd"/>
            <w:r w:rsidRPr="00CE47CE">
              <w:rPr>
                <w:rFonts w:ascii="Times" w:eastAsia="Malgun Gothic" w:hAnsi="Times"/>
                <w:sz w:val="20"/>
                <w:highlight w:val="yellow"/>
              </w:rPr>
              <w:t>  = =  202 )</w:t>
            </w:r>
          </w:p>
        </w:tc>
        <w:tc>
          <w:tcPr>
            <w:tcW w:w="1157" w:type="dxa"/>
          </w:tcPr>
          <w:p w14:paraId="42428D21"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04B21C0D" w14:textId="77777777" w:rsidTr="007B33C6">
        <w:trPr>
          <w:cantSplit/>
          <w:jc w:val="center"/>
        </w:trPr>
        <w:tc>
          <w:tcPr>
            <w:tcW w:w="7920" w:type="dxa"/>
          </w:tcPr>
          <w:p w14:paraId="083AE1F0" w14:textId="281CE028" w:rsidR="00CE47CE" w:rsidRPr="00CE47CE"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sz w:val="20"/>
                <w:highlight w:val="yellow"/>
              </w:rPr>
            </w:pPr>
            <w:r w:rsidRPr="00CE47CE">
              <w:rPr>
                <w:rFonts w:ascii="Times" w:eastAsia="Malgun Gothic" w:hAnsi="Times"/>
                <w:sz w:val="20"/>
                <w:highlight w:val="yellow"/>
              </w:rPr>
              <w:tab/>
            </w:r>
            <w:r w:rsidRPr="00CE47CE">
              <w:rPr>
                <w:rFonts w:ascii="Times" w:eastAsia="Malgun Gothic" w:hAnsi="Times"/>
                <w:sz w:val="20"/>
                <w:highlight w:val="yellow"/>
              </w:rPr>
              <w:tab/>
            </w:r>
            <w:r w:rsidRPr="00CE47CE">
              <w:rPr>
                <w:rFonts w:ascii="Times" w:eastAsia="Malgun Gothic" w:hAnsi="Times"/>
                <w:sz w:val="20"/>
                <w:highlight w:val="yellow"/>
              </w:rPr>
              <w:tab/>
            </w:r>
            <w:proofErr w:type="spellStart"/>
            <w:r w:rsidRPr="00CE47CE">
              <w:rPr>
                <w:rFonts w:ascii="Times" w:eastAsia="Malgun Gothic" w:hAnsi="Times"/>
                <w:sz w:val="20"/>
                <w:highlight w:val="yellow"/>
                <w:lang w:val="en-US"/>
              </w:rPr>
              <w:t>annotated_</w:t>
            </w:r>
            <w:proofErr w:type="gramStart"/>
            <w:r w:rsidRPr="00CE47CE">
              <w:rPr>
                <w:rFonts w:ascii="Times" w:eastAsia="Malgun Gothic" w:hAnsi="Times"/>
                <w:sz w:val="20"/>
                <w:highlight w:val="yellow"/>
                <w:lang w:val="en-US"/>
              </w:rPr>
              <w:t>regions</w:t>
            </w:r>
            <w:proofErr w:type="spellEnd"/>
            <w:r w:rsidRPr="00CE47CE">
              <w:rPr>
                <w:rFonts w:ascii="Times" w:eastAsia="Malgun Gothic" w:hAnsi="Times"/>
                <w:sz w:val="20"/>
                <w:highlight w:val="yellow"/>
              </w:rPr>
              <w:t>( </w:t>
            </w:r>
            <w:proofErr w:type="spellStart"/>
            <w:r w:rsidRPr="00CE47CE">
              <w:rPr>
                <w:rFonts w:ascii="Times" w:eastAsia="Malgun Gothic" w:hAnsi="Times"/>
                <w:sz w:val="20"/>
                <w:highlight w:val="yellow"/>
              </w:rPr>
              <w:t>payloadSize</w:t>
            </w:r>
            <w:proofErr w:type="spellEnd"/>
            <w:proofErr w:type="gramEnd"/>
            <w:r w:rsidRPr="00CE47CE">
              <w:rPr>
                <w:rFonts w:ascii="Times" w:eastAsia="Malgun Gothic" w:hAnsi="Times"/>
                <w:sz w:val="20"/>
                <w:highlight w:val="yellow"/>
              </w:rPr>
              <w:t> )</w:t>
            </w:r>
          </w:p>
        </w:tc>
        <w:tc>
          <w:tcPr>
            <w:tcW w:w="1157" w:type="dxa"/>
          </w:tcPr>
          <w:p w14:paraId="55FA76F3"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06306548" w14:textId="77777777" w:rsidTr="00492EB6">
        <w:trPr>
          <w:cantSplit/>
          <w:jc w:val="center"/>
        </w:trPr>
        <w:tc>
          <w:tcPr>
            <w:tcW w:w="7920" w:type="dxa"/>
          </w:tcPr>
          <w:p w14:paraId="526B4C45"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w:t>
            </w:r>
          </w:p>
        </w:tc>
        <w:tc>
          <w:tcPr>
            <w:tcW w:w="1157" w:type="dxa"/>
          </w:tcPr>
          <w:p w14:paraId="7959D43F"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2EA86244" w14:textId="77777777" w:rsidTr="00492EB6">
        <w:trPr>
          <w:cantSplit/>
          <w:jc w:val="center"/>
        </w:trPr>
        <w:tc>
          <w:tcPr>
            <w:tcW w:w="7920" w:type="dxa"/>
          </w:tcPr>
          <w:p w14:paraId="09AA4052"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reserved_sei_</w:t>
            </w:r>
            <w:proofErr w:type="gramStart"/>
            <w:r w:rsidRPr="00C9691B">
              <w:rPr>
                <w:rFonts w:eastAsia="Malgun Gothic"/>
                <w:sz w:val="20"/>
              </w:rPr>
              <w:t>message</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Pr>
          <w:p w14:paraId="63723000"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5C89C6E6" w14:textId="77777777" w:rsidTr="00492EB6">
        <w:trPr>
          <w:cantSplit/>
          <w:jc w:val="center"/>
        </w:trPr>
        <w:tc>
          <w:tcPr>
            <w:tcW w:w="7920" w:type="dxa"/>
          </w:tcPr>
          <w:p w14:paraId="0CCEA49F"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t xml:space="preserve">else /* </w:t>
            </w:r>
            <w:proofErr w:type="spellStart"/>
            <w:r w:rsidRPr="00C9691B">
              <w:rPr>
                <w:rFonts w:eastAsia="Malgun Gothic"/>
                <w:sz w:val="20"/>
              </w:rPr>
              <w:t>nal_unit_</w:t>
            </w:r>
            <w:proofErr w:type="gramStart"/>
            <w:r w:rsidRPr="00C9691B">
              <w:rPr>
                <w:rFonts w:eastAsia="Malgun Gothic"/>
                <w:sz w:val="20"/>
              </w:rPr>
              <w:t>type</w:t>
            </w:r>
            <w:proofErr w:type="spellEnd"/>
            <w:r w:rsidRPr="00C9691B">
              <w:rPr>
                <w:rFonts w:eastAsia="Malgun Gothic"/>
                <w:sz w:val="20"/>
              </w:rPr>
              <w:t>  =</w:t>
            </w:r>
            <w:proofErr w:type="gramEnd"/>
            <w:r w:rsidRPr="00C9691B">
              <w:rPr>
                <w:rFonts w:eastAsia="Malgun Gothic"/>
                <w:sz w:val="20"/>
              </w:rPr>
              <w:t> =  SUFFIX_SEI_NUT */</w:t>
            </w:r>
          </w:p>
        </w:tc>
        <w:tc>
          <w:tcPr>
            <w:tcW w:w="1157" w:type="dxa"/>
          </w:tcPr>
          <w:p w14:paraId="6E8E1A09"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3FED7460"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CA05AAB"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3 )</w:t>
            </w:r>
          </w:p>
        </w:tc>
        <w:tc>
          <w:tcPr>
            <w:tcW w:w="1157" w:type="dxa"/>
            <w:tcBorders>
              <w:top w:val="single" w:sz="4" w:space="0" w:color="auto"/>
              <w:left w:val="single" w:sz="4" w:space="0" w:color="auto"/>
              <w:bottom w:val="single" w:sz="4" w:space="0" w:color="auto"/>
              <w:right w:val="single" w:sz="4" w:space="0" w:color="auto"/>
            </w:tcBorders>
          </w:tcPr>
          <w:p w14:paraId="1EC3284A"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0951F37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13966A62"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filler_</w:t>
            </w:r>
            <w:proofErr w:type="gramStart"/>
            <w:r w:rsidRPr="00C9691B">
              <w:rPr>
                <w:rFonts w:eastAsia="Malgun Gothic"/>
                <w:sz w:val="20"/>
              </w:rPr>
              <w:t>payload</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0C7BED79"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1D83995B"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7F58155"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lastRenderedPageBreak/>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4 )</w:t>
            </w:r>
          </w:p>
        </w:tc>
        <w:tc>
          <w:tcPr>
            <w:tcW w:w="1157" w:type="dxa"/>
            <w:tcBorders>
              <w:top w:val="single" w:sz="4" w:space="0" w:color="auto"/>
              <w:left w:val="single" w:sz="4" w:space="0" w:color="auto"/>
              <w:bottom w:val="single" w:sz="4" w:space="0" w:color="auto"/>
              <w:right w:val="single" w:sz="4" w:space="0" w:color="auto"/>
            </w:tcBorders>
          </w:tcPr>
          <w:p w14:paraId="106F6BB4"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30A6CB6F"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C9EFE0A"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user_data_registered_itu_t_t</w:t>
            </w:r>
            <w:proofErr w:type="gramStart"/>
            <w:r w:rsidRPr="00C9691B">
              <w:rPr>
                <w:rFonts w:eastAsia="Malgun Gothic"/>
                <w:sz w:val="20"/>
              </w:rPr>
              <w:t>35</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5A84B87F"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0C3D2CBB"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09D73F5D"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5 )</w:t>
            </w:r>
          </w:p>
        </w:tc>
        <w:tc>
          <w:tcPr>
            <w:tcW w:w="1157" w:type="dxa"/>
            <w:tcBorders>
              <w:top w:val="single" w:sz="4" w:space="0" w:color="auto"/>
              <w:left w:val="single" w:sz="4" w:space="0" w:color="auto"/>
              <w:bottom w:val="single" w:sz="4" w:space="0" w:color="auto"/>
              <w:right w:val="single" w:sz="4" w:space="0" w:color="auto"/>
            </w:tcBorders>
          </w:tcPr>
          <w:p w14:paraId="21A684B1"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3FFB35A6"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1E9BEC7"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user_data_</w:t>
            </w:r>
            <w:proofErr w:type="gramStart"/>
            <w:r w:rsidRPr="00C9691B">
              <w:rPr>
                <w:rFonts w:eastAsia="Malgun Gothic"/>
                <w:sz w:val="20"/>
              </w:rPr>
              <w:t>unregistered</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1F489EA7"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343EAE8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345F800"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17 )</w:t>
            </w:r>
          </w:p>
        </w:tc>
        <w:tc>
          <w:tcPr>
            <w:tcW w:w="1157" w:type="dxa"/>
            <w:tcBorders>
              <w:top w:val="single" w:sz="4" w:space="0" w:color="auto"/>
              <w:left w:val="single" w:sz="4" w:space="0" w:color="auto"/>
              <w:bottom w:val="single" w:sz="4" w:space="0" w:color="auto"/>
              <w:right w:val="single" w:sz="4" w:space="0" w:color="auto"/>
            </w:tcBorders>
          </w:tcPr>
          <w:p w14:paraId="4E47D18B"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20F3A831"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3B9E2CE"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progressive_refinement_segment_</w:t>
            </w:r>
            <w:proofErr w:type="gramStart"/>
            <w:r w:rsidRPr="00C9691B">
              <w:rPr>
                <w:rFonts w:eastAsia="Malgun Gothic"/>
                <w:sz w:val="20"/>
              </w:rPr>
              <w:t>end</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6D3EE568"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74943B2F"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3E88185F"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22 )</w:t>
            </w:r>
          </w:p>
        </w:tc>
        <w:tc>
          <w:tcPr>
            <w:tcW w:w="1157" w:type="dxa"/>
            <w:tcBorders>
              <w:top w:val="single" w:sz="4" w:space="0" w:color="auto"/>
              <w:left w:val="single" w:sz="4" w:space="0" w:color="auto"/>
              <w:bottom w:val="single" w:sz="4" w:space="0" w:color="auto"/>
              <w:right w:val="single" w:sz="4" w:space="0" w:color="auto"/>
            </w:tcBorders>
          </w:tcPr>
          <w:p w14:paraId="061BD3AD"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0BE9B774"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5AF61C6"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post_filter_</w:t>
            </w:r>
            <w:proofErr w:type="gramStart"/>
            <w:r w:rsidRPr="00C9691B">
              <w:rPr>
                <w:rFonts w:eastAsia="Malgun Gothic"/>
                <w:sz w:val="20"/>
              </w:rPr>
              <w:t>hint</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6446D1C1"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5A8B2688" w14:textId="77777777" w:rsidTr="00492EB6">
        <w:trPr>
          <w:cantSplit/>
          <w:jc w:val="center"/>
        </w:trPr>
        <w:tc>
          <w:tcPr>
            <w:tcW w:w="7920" w:type="dxa"/>
          </w:tcPr>
          <w:p w14:paraId="202F848E"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132 )</w:t>
            </w:r>
          </w:p>
        </w:tc>
        <w:tc>
          <w:tcPr>
            <w:tcW w:w="1157" w:type="dxa"/>
          </w:tcPr>
          <w:p w14:paraId="59FD03E4"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78ACCB57" w14:textId="77777777" w:rsidTr="00492EB6">
        <w:trPr>
          <w:cantSplit/>
          <w:jc w:val="center"/>
        </w:trPr>
        <w:tc>
          <w:tcPr>
            <w:tcW w:w="7920" w:type="dxa"/>
          </w:tcPr>
          <w:p w14:paraId="27520E0B"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decoded_picture_</w:t>
            </w:r>
            <w:proofErr w:type="gramStart"/>
            <w:r w:rsidRPr="00C9691B">
              <w:rPr>
                <w:rFonts w:eastAsia="Malgun Gothic"/>
                <w:sz w:val="20"/>
              </w:rPr>
              <w:t>hash</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Pr>
          <w:p w14:paraId="11F17F49"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647B8257" w14:textId="77777777" w:rsidTr="00492EB6">
        <w:trPr>
          <w:cantSplit/>
          <w:jc w:val="center"/>
        </w:trPr>
        <w:tc>
          <w:tcPr>
            <w:tcW w:w="7920" w:type="dxa"/>
          </w:tcPr>
          <w:p w14:paraId="1801AECF"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w:t>
            </w:r>
            <w:proofErr w:type="spellStart"/>
            <w:r w:rsidRPr="00C9691B">
              <w:rPr>
                <w:rFonts w:eastAsia="Malgun Gothic"/>
                <w:sz w:val="20"/>
              </w:rPr>
              <w:t>payloadType</w:t>
            </w:r>
            <w:proofErr w:type="spellEnd"/>
            <w:proofErr w:type="gramEnd"/>
            <w:r w:rsidRPr="00C9691B">
              <w:rPr>
                <w:rFonts w:eastAsia="Malgun Gothic"/>
                <w:sz w:val="20"/>
              </w:rPr>
              <w:t>  = =  146 )</w:t>
            </w:r>
          </w:p>
        </w:tc>
        <w:tc>
          <w:tcPr>
            <w:tcW w:w="1157" w:type="dxa"/>
          </w:tcPr>
          <w:p w14:paraId="139C0BC0"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4F90301B" w14:textId="77777777" w:rsidTr="00492EB6">
        <w:trPr>
          <w:cantSplit/>
          <w:jc w:val="center"/>
        </w:trPr>
        <w:tc>
          <w:tcPr>
            <w:tcW w:w="7920" w:type="dxa"/>
          </w:tcPr>
          <w:p w14:paraId="71442948"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coded_region_</w:t>
            </w:r>
            <w:proofErr w:type="gramStart"/>
            <w:r w:rsidRPr="00C9691B">
              <w:rPr>
                <w:rFonts w:eastAsia="Malgun Gothic"/>
                <w:sz w:val="20"/>
              </w:rPr>
              <w:t>completion</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Pr>
          <w:p w14:paraId="5EF09BA7"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63A43AC2" w14:textId="77777777" w:rsidTr="00492EB6">
        <w:trPr>
          <w:cantSplit/>
          <w:jc w:val="center"/>
        </w:trPr>
        <w:tc>
          <w:tcPr>
            <w:tcW w:w="7920" w:type="dxa"/>
          </w:tcPr>
          <w:p w14:paraId="69925EDD"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w:t>
            </w:r>
          </w:p>
        </w:tc>
        <w:tc>
          <w:tcPr>
            <w:tcW w:w="1157" w:type="dxa"/>
          </w:tcPr>
          <w:p w14:paraId="2F4E2312"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36B14D2D" w14:textId="77777777" w:rsidTr="00492EB6">
        <w:trPr>
          <w:cantSplit/>
          <w:jc w:val="center"/>
        </w:trPr>
        <w:tc>
          <w:tcPr>
            <w:tcW w:w="7920" w:type="dxa"/>
          </w:tcPr>
          <w:p w14:paraId="2E6F20C9"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reserved_sei_</w:t>
            </w:r>
            <w:proofErr w:type="gramStart"/>
            <w:r w:rsidRPr="00C9691B">
              <w:rPr>
                <w:rFonts w:eastAsia="Malgun Gothic"/>
                <w:sz w:val="20"/>
              </w:rPr>
              <w:t>message</w:t>
            </w:r>
            <w:proofErr w:type="spellEnd"/>
            <w:r w:rsidRPr="00C9691B">
              <w:rPr>
                <w:rFonts w:eastAsia="Malgun Gothic"/>
                <w:sz w:val="20"/>
              </w:rPr>
              <w:t>( </w:t>
            </w:r>
            <w:proofErr w:type="spellStart"/>
            <w:r w:rsidRPr="00C9691B">
              <w:rPr>
                <w:rFonts w:eastAsia="Malgun Gothic"/>
                <w:sz w:val="20"/>
              </w:rPr>
              <w:t>payloadSize</w:t>
            </w:r>
            <w:proofErr w:type="spellEnd"/>
            <w:proofErr w:type="gramEnd"/>
            <w:r w:rsidRPr="00C9691B">
              <w:rPr>
                <w:rFonts w:eastAsia="Malgun Gothic"/>
                <w:sz w:val="20"/>
              </w:rPr>
              <w:t> )</w:t>
            </w:r>
          </w:p>
        </w:tc>
        <w:tc>
          <w:tcPr>
            <w:tcW w:w="1157" w:type="dxa"/>
          </w:tcPr>
          <w:p w14:paraId="78497F9B"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4EF584D9" w14:textId="77777777" w:rsidTr="00492EB6">
        <w:trPr>
          <w:cantSplit/>
          <w:jc w:val="center"/>
        </w:trPr>
        <w:tc>
          <w:tcPr>
            <w:tcW w:w="7920" w:type="dxa"/>
          </w:tcPr>
          <w:p w14:paraId="4AEA9888"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proofErr w:type="gramStart"/>
            <w:r w:rsidRPr="00C9691B">
              <w:rPr>
                <w:rFonts w:eastAsia="Malgun Gothic"/>
                <w:sz w:val="20"/>
              </w:rPr>
              <w:t>if( </w:t>
            </w:r>
            <w:proofErr w:type="spellStart"/>
            <w:r w:rsidRPr="00C9691B">
              <w:rPr>
                <w:rFonts w:eastAsia="Malgun Gothic"/>
                <w:sz w:val="20"/>
              </w:rPr>
              <w:t>more</w:t>
            </w:r>
            <w:proofErr w:type="gramEnd"/>
            <w:r w:rsidRPr="00C9691B">
              <w:rPr>
                <w:rFonts w:eastAsia="Malgun Gothic"/>
                <w:sz w:val="20"/>
              </w:rPr>
              <w:t>_data_in_payload</w:t>
            </w:r>
            <w:proofErr w:type="spellEnd"/>
            <w:r w:rsidRPr="00C9691B">
              <w:rPr>
                <w:rFonts w:eastAsia="Malgun Gothic"/>
                <w:sz w:val="20"/>
              </w:rPr>
              <w:t>( ) ) {</w:t>
            </w:r>
          </w:p>
        </w:tc>
        <w:tc>
          <w:tcPr>
            <w:tcW w:w="1157" w:type="dxa"/>
          </w:tcPr>
          <w:p w14:paraId="24EA6370"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10E93B47" w14:textId="77777777" w:rsidTr="00492EB6">
        <w:trPr>
          <w:cantSplit/>
          <w:jc w:val="center"/>
        </w:trPr>
        <w:tc>
          <w:tcPr>
            <w:tcW w:w="7920" w:type="dxa"/>
          </w:tcPr>
          <w:p w14:paraId="3BF64569"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proofErr w:type="gramStart"/>
            <w:r w:rsidRPr="00C9691B">
              <w:rPr>
                <w:rFonts w:eastAsia="Malgun Gothic"/>
                <w:sz w:val="20"/>
              </w:rPr>
              <w:t>if( </w:t>
            </w:r>
            <w:proofErr w:type="spellStart"/>
            <w:r w:rsidRPr="00C9691B">
              <w:rPr>
                <w:rFonts w:eastAsia="Malgun Gothic"/>
                <w:sz w:val="20"/>
              </w:rPr>
              <w:t>payload</w:t>
            </w:r>
            <w:proofErr w:type="gramEnd"/>
            <w:r w:rsidRPr="00C9691B">
              <w:rPr>
                <w:rFonts w:eastAsia="Malgun Gothic"/>
                <w:sz w:val="20"/>
              </w:rPr>
              <w:t>_extension_present</w:t>
            </w:r>
            <w:proofErr w:type="spellEnd"/>
            <w:r w:rsidRPr="00C9691B">
              <w:rPr>
                <w:rFonts w:eastAsia="Malgun Gothic"/>
                <w:sz w:val="20"/>
              </w:rPr>
              <w:t>( ) )</w:t>
            </w:r>
          </w:p>
        </w:tc>
        <w:tc>
          <w:tcPr>
            <w:tcW w:w="1157" w:type="dxa"/>
          </w:tcPr>
          <w:p w14:paraId="71D1990B"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13508BCD" w14:textId="77777777" w:rsidTr="00492EB6">
        <w:trPr>
          <w:cantSplit/>
          <w:jc w:val="center"/>
        </w:trPr>
        <w:tc>
          <w:tcPr>
            <w:tcW w:w="7920" w:type="dxa"/>
          </w:tcPr>
          <w:p w14:paraId="5E93C511"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b/>
                <w:sz w:val="20"/>
              </w:rPr>
              <w:t>reserved_payload_extension_data</w:t>
            </w:r>
            <w:proofErr w:type="spellEnd"/>
          </w:p>
        </w:tc>
        <w:tc>
          <w:tcPr>
            <w:tcW w:w="1157" w:type="dxa"/>
          </w:tcPr>
          <w:p w14:paraId="65FC18CE"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Cs/>
                <w:sz w:val="20"/>
              </w:rPr>
              <w:t>u(v)</w:t>
            </w:r>
          </w:p>
        </w:tc>
      </w:tr>
      <w:tr w:rsidR="00CE47CE" w:rsidRPr="00C9691B" w14:paraId="33470062" w14:textId="77777777" w:rsidTr="00492EB6">
        <w:trPr>
          <w:cantSplit/>
          <w:jc w:val="center"/>
        </w:trPr>
        <w:tc>
          <w:tcPr>
            <w:tcW w:w="7920" w:type="dxa"/>
          </w:tcPr>
          <w:p w14:paraId="140FFFB5"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proofErr w:type="spellStart"/>
            <w:r w:rsidRPr="00C9691B">
              <w:rPr>
                <w:rFonts w:eastAsia="Malgun Gothic"/>
                <w:b/>
                <w:sz w:val="20"/>
              </w:rPr>
              <w:t>payload_bit_equal_to_one</w:t>
            </w:r>
            <w:proofErr w:type="spellEnd"/>
            <w:r w:rsidRPr="00C9691B">
              <w:rPr>
                <w:rFonts w:eastAsia="Malgun Gothic"/>
                <w:sz w:val="20"/>
              </w:rPr>
              <w:t xml:space="preserve"> /* equal to 1 */</w:t>
            </w:r>
          </w:p>
        </w:tc>
        <w:tc>
          <w:tcPr>
            <w:tcW w:w="1157" w:type="dxa"/>
          </w:tcPr>
          <w:p w14:paraId="44D17A20"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C9691B">
              <w:rPr>
                <w:rFonts w:eastAsia="Malgun Gothic"/>
                <w:bCs/>
                <w:sz w:val="20"/>
              </w:rPr>
              <w:t>f(</w:t>
            </w:r>
            <w:proofErr w:type="gramEnd"/>
            <w:r w:rsidRPr="00C9691B">
              <w:rPr>
                <w:rFonts w:eastAsia="Malgun Gothic"/>
                <w:bCs/>
                <w:sz w:val="20"/>
              </w:rPr>
              <w:t>1)</w:t>
            </w:r>
          </w:p>
        </w:tc>
      </w:tr>
      <w:tr w:rsidR="00CE47CE" w:rsidRPr="00A44B62" w14:paraId="5B73510D" w14:textId="77777777" w:rsidTr="00492EB6">
        <w:trPr>
          <w:cantSplit/>
          <w:jc w:val="center"/>
        </w:trPr>
        <w:tc>
          <w:tcPr>
            <w:tcW w:w="7920" w:type="dxa"/>
          </w:tcPr>
          <w:p w14:paraId="45E67283"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proofErr w:type="gramStart"/>
            <w:r w:rsidRPr="00C9691B">
              <w:rPr>
                <w:rFonts w:eastAsia="Malgun Gothic"/>
                <w:sz w:val="20"/>
              </w:rPr>
              <w:t>while( !</w:t>
            </w:r>
            <w:proofErr w:type="spellStart"/>
            <w:proofErr w:type="gramEnd"/>
            <w:r w:rsidRPr="00C9691B">
              <w:rPr>
                <w:rFonts w:eastAsia="Malgun Gothic"/>
                <w:sz w:val="20"/>
              </w:rPr>
              <w:t>byte_aligned</w:t>
            </w:r>
            <w:proofErr w:type="spellEnd"/>
            <w:r w:rsidRPr="00C9691B">
              <w:rPr>
                <w:rFonts w:eastAsia="Malgun Gothic"/>
                <w:sz w:val="20"/>
              </w:rPr>
              <w:t>( ) )</w:t>
            </w:r>
          </w:p>
        </w:tc>
        <w:tc>
          <w:tcPr>
            <w:tcW w:w="1157" w:type="dxa"/>
          </w:tcPr>
          <w:p w14:paraId="34C3ED4C"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A44B62" w14:paraId="724A3552" w14:textId="77777777" w:rsidTr="00492EB6">
        <w:trPr>
          <w:cantSplit/>
          <w:jc w:val="center"/>
        </w:trPr>
        <w:tc>
          <w:tcPr>
            <w:tcW w:w="7920" w:type="dxa"/>
          </w:tcPr>
          <w:p w14:paraId="71F954C2" w14:textId="77777777" w:rsidR="00CE47CE" w:rsidRPr="00A44B62"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A44B62">
              <w:rPr>
                <w:rFonts w:eastAsia="Malgun Gothic"/>
                <w:sz w:val="20"/>
              </w:rPr>
              <w:tab/>
            </w:r>
            <w:r w:rsidRPr="00A44B62">
              <w:rPr>
                <w:rFonts w:eastAsia="Malgun Gothic"/>
                <w:sz w:val="20"/>
              </w:rPr>
              <w:tab/>
            </w:r>
            <w:r w:rsidRPr="00A44B62">
              <w:rPr>
                <w:rFonts w:eastAsia="Malgun Gothic"/>
                <w:sz w:val="20"/>
              </w:rPr>
              <w:tab/>
            </w:r>
            <w:proofErr w:type="spellStart"/>
            <w:r w:rsidRPr="00A44B62">
              <w:rPr>
                <w:rFonts w:eastAsia="Malgun Gothic"/>
                <w:b/>
                <w:sz w:val="20"/>
              </w:rPr>
              <w:t>payload_bit_equal_to_zero</w:t>
            </w:r>
            <w:proofErr w:type="spellEnd"/>
            <w:r w:rsidRPr="00A44B62">
              <w:rPr>
                <w:rFonts w:eastAsia="Malgun Gothic"/>
                <w:sz w:val="20"/>
              </w:rPr>
              <w:t xml:space="preserve"> /* equal to 0 */</w:t>
            </w:r>
          </w:p>
        </w:tc>
        <w:tc>
          <w:tcPr>
            <w:tcW w:w="1157" w:type="dxa"/>
          </w:tcPr>
          <w:p w14:paraId="05358C0B" w14:textId="77777777" w:rsidR="00CE47CE" w:rsidRPr="00A44B62"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A44B62">
              <w:rPr>
                <w:rFonts w:eastAsia="Malgun Gothic"/>
                <w:bCs/>
                <w:sz w:val="20"/>
              </w:rPr>
              <w:t>f(</w:t>
            </w:r>
            <w:proofErr w:type="gramEnd"/>
            <w:r w:rsidRPr="00A44B62">
              <w:rPr>
                <w:rFonts w:eastAsia="Malgun Gothic"/>
                <w:bCs/>
                <w:sz w:val="20"/>
              </w:rPr>
              <w:t>1)</w:t>
            </w:r>
          </w:p>
        </w:tc>
      </w:tr>
      <w:tr w:rsidR="00CE47CE" w:rsidRPr="00A44B62" w14:paraId="43892E8F" w14:textId="77777777" w:rsidTr="00492EB6">
        <w:trPr>
          <w:cantSplit/>
          <w:jc w:val="center"/>
        </w:trPr>
        <w:tc>
          <w:tcPr>
            <w:tcW w:w="7920" w:type="dxa"/>
          </w:tcPr>
          <w:p w14:paraId="23EC74E4" w14:textId="77777777" w:rsidR="00CE47CE" w:rsidRPr="00A44B62"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A44B62">
              <w:rPr>
                <w:rFonts w:eastAsia="Malgun Gothic"/>
                <w:sz w:val="20"/>
              </w:rPr>
              <w:tab/>
              <w:t>}</w:t>
            </w:r>
          </w:p>
        </w:tc>
        <w:tc>
          <w:tcPr>
            <w:tcW w:w="1157" w:type="dxa"/>
          </w:tcPr>
          <w:p w14:paraId="414D0A19" w14:textId="77777777" w:rsidR="00CE47CE" w:rsidRPr="00A44B62"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A44B62" w14:paraId="5E3810C1" w14:textId="77777777" w:rsidTr="00492EB6">
        <w:trPr>
          <w:cantSplit/>
          <w:jc w:val="center"/>
        </w:trPr>
        <w:tc>
          <w:tcPr>
            <w:tcW w:w="7920" w:type="dxa"/>
          </w:tcPr>
          <w:p w14:paraId="00CBF6C0" w14:textId="77777777" w:rsidR="00CE47CE" w:rsidRPr="00A44B62"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A44B62">
              <w:rPr>
                <w:rFonts w:eastAsia="Malgun Gothic"/>
                <w:sz w:val="20"/>
              </w:rPr>
              <w:t>}</w:t>
            </w:r>
          </w:p>
        </w:tc>
        <w:tc>
          <w:tcPr>
            <w:tcW w:w="1157" w:type="dxa"/>
          </w:tcPr>
          <w:p w14:paraId="2BC5CC36" w14:textId="77777777" w:rsidR="00CE47CE" w:rsidRPr="00A44B62"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2B42C5FA" w14:textId="77777777" w:rsidR="009346CA" w:rsidRPr="00F450F2" w:rsidRDefault="009346CA" w:rsidP="009346CA">
      <w:pPr>
        <w:jc w:val="both"/>
        <w:rPr>
          <w:sz w:val="20"/>
        </w:rPr>
      </w:pPr>
    </w:p>
    <w:p w14:paraId="265D06B7" w14:textId="79AC376B" w:rsidR="00591003" w:rsidRDefault="00591003" w:rsidP="00F450F2">
      <w:pPr>
        <w:keepNext/>
        <w:keepLines/>
        <w:spacing w:before="360"/>
        <w:outlineLvl w:val="0"/>
        <w:rPr>
          <w:i/>
          <w:noProof/>
          <w:sz w:val="24"/>
        </w:rPr>
      </w:pPr>
      <w:r>
        <w:rPr>
          <w:i/>
          <w:noProof/>
          <w:sz w:val="24"/>
        </w:rPr>
        <w:lastRenderedPageBreak/>
        <w:t>Renumber clauses D.2.41.3 through D.2.41.5 as D.2.41.4 through D.2.41.6.</w:t>
      </w:r>
    </w:p>
    <w:p w14:paraId="0973310D" w14:textId="3DCD192F" w:rsidR="00F450F2" w:rsidRPr="00A44B62" w:rsidRDefault="00F450F2" w:rsidP="00F450F2">
      <w:pPr>
        <w:keepNext/>
        <w:keepLines/>
        <w:spacing w:before="360"/>
        <w:outlineLvl w:val="0"/>
        <w:rPr>
          <w:i/>
          <w:noProof/>
          <w:sz w:val="24"/>
        </w:rPr>
      </w:pPr>
      <w:r w:rsidRPr="00A44B62">
        <w:rPr>
          <w:i/>
          <w:noProof/>
          <w:sz w:val="24"/>
        </w:rPr>
        <w:t>Add clause D.2.4</w:t>
      </w:r>
      <w:r>
        <w:rPr>
          <w:i/>
          <w:noProof/>
          <w:sz w:val="24"/>
        </w:rPr>
        <w:t>1.</w:t>
      </w:r>
      <w:r w:rsidR="00591003">
        <w:rPr>
          <w:i/>
          <w:noProof/>
          <w:sz w:val="24"/>
        </w:rPr>
        <w:t>3</w:t>
      </w:r>
      <w:r w:rsidRPr="00A44B62">
        <w:rPr>
          <w:i/>
          <w:noProof/>
          <w:sz w:val="24"/>
        </w:rPr>
        <w:t>, as follows:</w:t>
      </w:r>
    </w:p>
    <w:p w14:paraId="02160C0F" w14:textId="054690EB" w:rsidR="00A44B62" w:rsidRPr="00136F0C" w:rsidRDefault="00A44B62" w:rsidP="00977481">
      <w:pPr>
        <w:pStyle w:val="3N2"/>
        <w:keepNext/>
        <w:ind w:left="6"/>
        <w:rPr>
          <w:b/>
        </w:rPr>
      </w:pPr>
      <w:proofErr w:type="spellStart"/>
      <w:r w:rsidRPr="00136F0C">
        <w:rPr>
          <w:b/>
        </w:rPr>
        <w:t>D.2.4</w:t>
      </w:r>
      <w:r w:rsidR="00337C75">
        <w:rPr>
          <w:b/>
        </w:rPr>
        <w:t>1.</w:t>
      </w:r>
      <w:r w:rsidR="00591003">
        <w:rPr>
          <w:b/>
        </w:rPr>
        <w:t>3</w:t>
      </w:r>
      <w:proofErr w:type="spellEnd"/>
      <w:r w:rsidRPr="00136F0C">
        <w:rPr>
          <w:b/>
        </w:rPr>
        <w:tab/>
      </w:r>
      <w:r w:rsidR="00A03C15">
        <w:rPr>
          <w:b/>
        </w:rPr>
        <w:t>F</w:t>
      </w:r>
      <w:r w:rsidR="00F450F2">
        <w:rPr>
          <w:b/>
        </w:rPr>
        <w:t>isheye</w:t>
      </w:r>
      <w:r w:rsidRPr="00136F0C">
        <w:rPr>
          <w:b/>
        </w:rPr>
        <w:t xml:space="preserve"> </w:t>
      </w:r>
      <w:r w:rsidR="00A03C15">
        <w:rPr>
          <w:b/>
        </w:rPr>
        <w:t xml:space="preserve">video information </w:t>
      </w:r>
      <w:r w:rsidRPr="00136F0C">
        <w:rPr>
          <w:b/>
        </w:rPr>
        <w:t>SEI message syntax</w:t>
      </w:r>
    </w:p>
    <w:p w14:paraId="3A04BFF4" w14:textId="77777777" w:rsidR="00997809" w:rsidRPr="00997809" w:rsidRDefault="00997809" w:rsidP="00997809">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997809" w:rsidRPr="00F450F2" w14:paraId="2F3BC54C" w14:textId="77777777" w:rsidTr="007B33C6">
        <w:trPr>
          <w:cantSplit/>
          <w:jc w:val="center"/>
        </w:trPr>
        <w:tc>
          <w:tcPr>
            <w:tcW w:w="7920" w:type="dxa"/>
          </w:tcPr>
          <w:p w14:paraId="6344B906" w14:textId="7F323932" w:rsidR="00997809" w:rsidRPr="00F450F2" w:rsidRDefault="00997809" w:rsidP="0099780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Pr>
                <w:noProof/>
                <w:sz w:val="20"/>
              </w:rPr>
              <w:t>fisheye</w:t>
            </w:r>
            <w:r w:rsidR="00A03C15">
              <w:rPr>
                <w:noProof/>
                <w:sz w:val="20"/>
              </w:rPr>
              <w:t>_video_</w:t>
            </w:r>
            <w:proofErr w:type="gramStart"/>
            <w:r w:rsidR="00A03C15">
              <w:rPr>
                <w:noProof/>
                <w:sz w:val="20"/>
              </w:rPr>
              <w:t>info</w:t>
            </w:r>
            <w:r w:rsidRPr="00F450F2">
              <w:rPr>
                <w:rFonts w:eastAsia="Malgun Gothic"/>
                <w:sz w:val="20"/>
              </w:rPr>
              <w:t>( </w:t>
            </w:r>
            <w:proofErr w:type="spellStart"/>
            <w:r w:rsidRPr="00F450F2">
              <w:rPr>
                <w:rFonts w:eastAsia="Malgun Gothic"/>
                <w:sz w:val="20"/>
              </w:rPr>
              <w:t>payloadSize</w:t>
            </w:r>
            <w:proofErr w:type="spellEnd"/>
            <w:proofErr w:type="gramEnd"/>
            <w:r w:rsidRPr="00F450F2">
              <w:rPr>
                <w:rFonts w:eastAsia="Malgun Gothic"/>
                <w:sz w:val="20"/>
              </w:rPr>
              <w:t> ) {</w:t>
            </w:r>
          </w:p>
        </w:tc>
        <w:tc>
          <w:tcPr>
            <w:tcW w:w="1157" w:type="dxa"/>
          </w:tcPr>
          <w:p w14:paraId="5E7AFCA9"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rFonts w:eastAsia="Malgun Gothic"/>
                <w:b/>
                <w:bCs/>
                <w:sz w:val="20"/>
              </w:rPr>
              <w:t>Descriptor</w:t>
            </w:r>
          </w:p>
        </w:tc>
      </w:tr>
      <w:tr w:rsidR="0024411E" w:rsidRPr="0024411E" w14:paraId="581FE561" w14:textId="77777777" w:rsidTr="00302E0F">
        <w:trPr>
          <w:cantSplit/>
          <w:jc w:val="center"/>
        </w:trPr>
        <w:tc>
          <w:tcPr>
            <w:tcW w:w="7920" w:type="dxa"/>
          </w:tcPr>
          <w:p w14:paraId="4B3EC4AB" w14:textId="77777777" w:rsidR="0024411E" w:rsidRPr="00077FC1" w:rsidRDefault="0024411E" w:rsidP="00302E0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eastAsia="ko-KR"/>
              </w:rPr>
            </w:pPr>
            <w:r w:rsidRPr="00077FC1">
              <w:rPr>
                <w:rFonts w:eastAsia="Malgun Gothic"/>
                <w:noProof/>
                <w:sz w:val="20"/>
              </w:rPr>
              <w:tab/>
            </w:r>
            <w:r w:rsidRPr="00077FC1">
              <w:rPr>
                <w:rFonts w:eastAsia="Malgun Gothic"/>
                <w:b/>
                <w:noProof/>
                <w:sz w:val="20"/>
              </w:rPr>
              <w:t>fisheye_</w:t>
            </w:r>
            <w:r w:rsidRPr="00077FC1">
              <w:rPr>
                <w:rFonts w:eastAsia="Malgun Gothic"/>
                <w:b/>
                <w:bCs/>
                <w:noProof/>
                <w:sz w:val="20"/>
              </w:rPr>
              <w:t>cancel_flag</w:t>
            </w:r>
          </w:p>
        </w:tc>
        <w:tc>
          <w:tcPr>
            <w:tcW w:w="1157" w:type="dxa"/>
          </w:tcPr>
          <w:p w14:paraId="420BC20B" w14:textId="77777777" w:rsidR="0024411E" w:rsidRPr="00077FC1" w:rsidRDefault="0024411E" w:rsidP="00302E0F">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r w:rsidRPr="00077FC1">
              <w:rPr>
                <w:rFonts w:eastAsia="Malgun Gothic"/>
                <w:noProof/>
                <w:sz w:val="20"/>
              </w:rPr>
              <w:t>u(1)</w:t>
            </w:r>
          </w:p>
        </w:tc>
      </w:tr>
      <w:tr w:rsidR="0024411E" w:rsidRPr="0024411E" w14:paraId="78FCC56C" w14:textId="77777777" w:rsidTr="00302E0F">
        <w:trPr>
          <w:cantSplit/>
          <w:jc w:val="center"/>
        </w:trPr>
        <w:tc>
          <w:tcPr>
            <w:tcW w:w="7920" w:type="dxa"/>
          </w:tcPr>
          <w:p w14:paraId="5AAF9BB8" w14:textId="77777777" w:rsidR="0024411E" w:rsidRPr="0024411E" w:rsidRDefault="0024411E" w:rsidP="00302E0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eastAsia="ko-KR"/>
              </w:rPr>
            </w:pPr>
            <w:r w:rsidRPr="0024411E">
              <w:rPr>
                <w:rFonts w:eastAsia="Malgun Gothic"/>
                <w:noProof/>
                <w:sz w:val="20"/>
              </w:rPr>
              <w:tab/>
              <w:t>if( !fisheye_</w:t>
            </w:r>
            <w:r w:rsidRPr="0024411E">
              <w:rPr>
                <w:rFonts w:eastAsia="Malgun Gothic"/>
                <w:bCs/>
                <w:noProof/>
                <w:sz w:val="20"/>
              </w:rPr>
              <w:t>cancel_flag ) {</w:t>
            </w:r>
          </w:p>
        </w:tc>
        <w:tc>
          <w:tcPr>
            <w:tcW w:w="1157" w:type="dxa"/>
          </w:tcPr>
          <w:p w14:paraId="1DF5C7C0" w14:textId="77777777" w:rsidR="0024411E" w:rsidRPr="0024411E" w:rsidRDefault="0024411E" w:rsidP="00302E0F">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p>
        </w:tc>
      </w:tr>
      <w:tr w:rsidR="0024411E" w:rsidRPr="00F450F2" w14:paraId="550323B8" w14:textId="77777777" w:rsidTr="00302E0F">
        <w:trPr>
          <w:cantSplit/>
          <w:jc w:val="center"/>
        </w:trPr>
        <w:tc>
          <w:tcPr>
            <w:tcW w:w="7920" w:type="dxa"/>
          </w:tcPr>
          <w:p w14:paraId="142EB4AD" w14:textId="77777777" w:rsidR="0024411E" w:rsidRPr="00077FC1" w:rsidRDefault="0024411E" w:rsidP="00302E0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eastAsia="ko-KR"/>
              </w:rPr>
            </w:pPr>
            <w:r w:rsidRPr="00077FC1">
              <w:rPr>
                <w:rFonts w:eastAsia="Malgun Gothic"/>
                <w:noProof/>
                <w:sz w:val="20"/>
              </w:rPr>
              <w:tab/>
            </w:r>
            <w:r w:rsidRPr="00077FC1">
              <w:rPr>
                <w:rFonts w:eastAsia="Malgun Gothic"/>
                <w:noProof/>
                <w:sz w:val="20"/>
              </w:rPr>
              <w:tab/>
            </w:r>
            <w:r w:rsidRPr="00077FC1">
              <w:rPr>
                <w:rFonts w:eastAsia="Malgun Gothic"/>
                <w:b/>
                <w:noProof/>
                <w:sz w:val="20"/>
              </w:rPr>
              <w:t>fisheye_</w:t>
            </w:r>
            <w:r w:rsidRPr="00077FC1">
              <w:rPr>
                <w:rFonts w:eastAsia="Malgun Gothic"/>
                <w:b/>
                <w:bCs/>
                <w:noProof/>
                <w:sz w:val="20"/>
              </w:rPr>
              <w:t>persistence_flag</w:t>
            </w:r>
          </w:p>
        </w:tc>
        <w:tc>
          <w:tcPr>
            <w:tcW w:w="1157" w:type="dxa"/>
          </w:tcPr>
          <w:p w14:paraId="5ED60ED0" w14:textId="77777777" w:rsidR="0024411E" w:rsidRPr="00F450F2" w:rsidRDefault="0024411E" w:rsidP="00302E0F">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r w:rsidRPr="00077FC1">
              <w:rPr>
                <w:rFonts w:eastAsia="Malgun Gothic"/>
                <w:noProof/>
                <w:sz w:val="20"/>
              </w:rPr>
              <w:t>u(1)</w:t>
            </w:r>
          </w:p>
        </w:tc>
      </w:tr>
      <w:tr w:rsidR="00997809" w:rsidRPr="00F450F2" w14:paraId="7A812A6A" w14:textId="77777777" w:rsidTr="007B33C6">
        <w:trPr>
          <w:cantSplit/>
          <w:jc w:val="center"/>
        </w:trPr>
        <w:tc>
          <w:tcPr>
            <w:tcW w:w="7920" w:type="dxa"/>
          </w:tcPr>
          <w:p w14:paraId="230CCFA6" w14:textId="777A4FAD"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lang w:eastAsia="ko-KR"/>
              </w:rPr>
              <w:tab/>
            </w:r>
            <w:r w:rsidR="00997809" w:rsidRPr="00F450F2">
              <w:rPr>
                <w:b/>
                <w:sz w:val="20"/>
                <w:lang w:eastAsia="ko-KR"/>
              </w:rPr>
              <w:tab/>
            </w:r>
            <w:proofErr w:type="spellStart"/>
            <w:r w:rsidR="00591003">
              <w:rPr>
                <w:b/>
                <w:sz w:val="20"/>
                <w:lang w:eastAsia="ko-KR"/>
              </w:rPr>
              <w:t>fisheye</w:t>
            </w:r>
            <w:r w:rsidR="00997809" w:rsidRPr="00997809">
              <w:rPr>
                <w:b/>
                <w:sz w:val="20"/>
                <w:lang w:eastAsia="ko-KR"/>
              </w:rPr>
              <w:t>_</w:t>
            </w:r>
            <w:r w:rsidR="00997809" w:rsidRPr="00F450F2">
              <w:rPr>
                <w:b/>
                <w:sz w:val="20"/>
                <w:lang w:eastAsia="ko-KR"/>
              </w:rPr>
              <w:t>view_dimension_idc</w:t>
            </w:r>
            <w:proofErr w:type="spellEnd"/>
          </w:p>
        </w:tc>
        <w:tc>
          <w:tcPr>
            <w:tcW w:w="1157" w:type="dxa"/>
          </w:tcPr>
          <w:p w14:paraId="3D86E161"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F450F2">
              <w:rPr>
                <w:bCs/>
                <w:sz w:val="20"/>
                <w:lang w:eastAsia="ko-KR"/>
              </w:rPr>
              <w:t>u(</w:t>
            </w:r>
            <w:proofErr w:type="gramEnd"/>
            <w:r w:rsidRPr="00F450F2">
              <w:rPr>
                <w:bCs/>
                <w:sz w:val="20"/>
                <w:lang w:eastAsia="ko-KR"/>
              </w:rPr>
              <w:t>3)</w:t>
            </w:r>
          </w:p>
        </w:tc>
      </w:tr>
      <w:tr w:rsidR="00997809" w:rsidRPr="00F450F2" w14:paraId="4361B7F9" w14:textId="77777777" w:rsidTr="007B33C6">
        <w:trPr>
          <w:cantSplit/>
          <w:jc w:val="center"/>
        </w:trPr>
        <w:tc>
          <w:tcPr>
            <w:tcW w:w="7920" w:type="dxa"/>
          </w:tcPr>
          <w:p w14:paraId="48451F17" w14:textId="75175A64" w:rsidR="00997809" w:rsidRPr="00997809" w:rsidRDefault="0024411E" w:rsidP="0024411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sz w:val="20"/>
                <w:lang w:eastAsia="ko-KR"/>
              </w:rPr>
              <w:tab/>
            </w:r>
            <w:r w:rsidR="00997809" w:rsidRPr="00F450F2">
              <w:rPr>
                <w:sz w:val="20"/>
                <w:lang w:eastAsia="ko-KR"/>
              </w:rPr>
              <w:tab/>
            </w:r>
            <w:proofErr w:type="spellStart"/>
            <w:r w:rsidR="00591003">
              <w:rPr>
                <w:b/>
                <w:sz w:val="20"/>
                <w:lang w:eastAsia="ko-KR"/>
              </w:rPr>
              <w:t>fisheye</w:t>
            </w:r>
            <w:r w:rsidR="00997809" w:rsidRPr="00997809">
              <w:rPr>
                <w:b/>
                <w:sz w:val="20"/>
                <w:lang w:eastAsia="ko-KR"/>
              </w:rPr>
              <w:t>_reserved_zero_</w:t>
            </w:r>
            <w:r>
              <w:rPr>
                <w:b/>
                <w:sz w:val="20"/>
                <w:lang w:eastAsia="ko-KR"/>
              </w:rPr>
              <w:t>3</w:t>
            </w:r>
            <w:r w:rsidR="00997809" w:rsidRPr="00997809">
              <w:rPr>
                <w:b/>
                <w:sz w:val="20"/>
                <w:lang w:eastAsia="ko-KR"/>
              </w:rPr>
              <w:t>bits</w:t>
            </w:r>
            <w:proofErr w:type="spellEnd"/>
          </w:p>
        </w:tc>
        <w:tc>
          <w:tcPr>
            <w:tcW w:w="1157" w:type="dxa"/>
          </w:tcPr>
          <w:p w14:paraId="1EC6957E" w14:textId="1BF392CF" w:rsidR="00997809" w:rsidRPr="00F450F2" w:rsidRDefault="00997809" w:rsidP="00C02F68">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F450F2">
              <w:rPr>
                <w:bCs/>
                <w:sz w:val="20"/>
                <w:lang w:eastAsia="ko-KR"/>
              </w:rPr>
              <w:t>u(</w:t>
            </w:r>
            <w:proofErr w:type="gramEnd"/>
            <w:r w:rsidR="00C02F68">
              <w:rPr>
                <w:bCs/>
                <w:sz w:val="20"/>
                <w:lang w:eastAsia="ko-KR"/>
              </w:rPr>
              <w:t>3</w:t>
            </w:r>
            <w:r w:rsidRPr="00F450F2">
              <w:rPr>
                <w:bCs/>
                <w:sz w:val="20"/>
                <w:lang w:eastAsia="ko-KR"/>
              </w:rPr>
              <w:t>)</w:t>
            </w:r>
          </w:p>
        </w:tc>
      </w:tr>
      <w:tr w:rsidR="00997809" w:rsidRPr="00F450F2" w14:paraId="0012FF85" w14:textId="77777777" w:rsidTr="007B33C6">
        <w:trPr>
          <w:cantSplit/>
          <w:jc w:val="center"/>
        </w:trPr>
        <w:tc>
          <w:tcPr>
            <w:tcW w:w="7920" w:type="dxa"/>
          </w:tcPr>
          <w:p w14:paraId="16DBA3F3" w14:textId="6243FEDB"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lang w:eastAsia="ko-KR"/>
              </w:rPr>
              <w:tab/>
            </w:r>
            <w:r w:rsidR="00997809" w:rsidRPr="00F450F2">
              <w:rPr>
                <w:b/>
                <w:sz w:val="20"/>
                <w:lang w:eastAsia="ko-KR"/>
              </w:rPr>
              <w:tab/>
            </w:r>
            <w:proofErr w:type="spellStart"/>
            <w:r w:rsidR="00591003">
              <w:rPr>
                <w:b/>
                <w:sz w:val="20"/>
                <w:lang w:eastAsia="ko-KR"/>
              </w:rPr>
              <w:t>fisheye</w:t>
            </w:r>
            <w:r w:rsidR="00997809" w:rsidRPr="00997809">
              <w:rPr>
                <w:b/>
                <w:sz w:val="20"/>
                <w:lang w:eastAsia="ko-KR"/>
              </w:rPr>
              <w:t>_</w:t>
            </w:r>
            <w:r w:rsidR="00997809" w:rsidRPr="00F450F2">
              <w:rPr>
                <w:b/>
                <w:sz w:val="20"/>
                <w:lang w:eastAsia="ko-KR"/>
              </w:rPr>
              <w:t>num_</w:t>
            </w:r>
            <w:r w:rsidR="00CC2F41">
              <w:rPr>
                <w:b/>
                <w:sz w:val="20"/>
                <w:lang w:eastAsia="ko-KR"/>
              </w:rPr>
              <w:t>active_area</w:t>
            </w:r>
            <w:r w:rsidR="00997809" w:rsidRPr="00F450F2">
              <w:rPr>
                <w:b/>
                <w:sz w:val="20"/>
                <w:lang w:eastAsia="ko-KR"/>
              </w:rPr>
              <w:t>s_minus1</w:t>
            </w:r>
            <w:proofErr w:type="spellEnd"/>
          </w:p>
        </w:tc>
        <w:tc>
          <w:tcPr>
            <w:tcW w:w="1157" w:type="dxa"/>
          </w:tcPr>
          <w:p w14:paraId="032D689D"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F450F2">
              <w:rPr>
                <w:bCs/>
                <w:sz w:val="20"/>
              </w:rPr>
              <w:t>u(</w:t>
            </w:r>
            <w:proofErr w:type="gramEnd"/>
            <w:r w:rsidRPr="00F450F2">
              <w:rPr>
                <w:bCs/>
                <w:sz w:val="20"/>
                <w:lang w:eastAsia="ko-KR"/>
              </w:rPr>
              <w:t>8</w:t>
            </w:r>
            <w:r w:rsidRPr="00F450F2">
              <w:rPr>
                <w:bCs/>
                <w:sz w:val="20"/>
              </w:rPr>
              <w:t>)</w:t>
            </w:r>
          </w:p>
        </w:tc>
      </w:tr>
      <w:tr w:rsidR="00997809" w:rsidRPr="00F450F2" w14:paraId="6601590C" w14:textId="77777777" w:rsidTr="007B33C6">
        <w:trPr>
          <w:cantSplit/>
          <w:jc w:val="center"/>
        </w:trPr>
        <w:tc>
          <w:tcPr>
            <w:tcW w:w="7920" w:type="dxa"/>
          </w:tcPr>
          <w:p w14:paraId="73E1326F" w14:textId="5846FC74" w:rsidR="00997809" w:rsidRPr="00F450F2" w:rsidRDefault="0024411E"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Cs/>
                <w:sz w:val="20"/>
                <w:lang w:eastAsia="ko-KR"/>
              </w:rPr>
              <w:tab/>
            </w:r>
            <w:r w:rsidR="00997809" w:rsidRPr="00F450F2">
              <w:rPr>
                <w:bCs/>
                <w:sz w:val="20"/>
                <w:lang w:eastAsia="ko-KR"/>
              </w:rPr>
              <w:tab/>
            </w:r>
            <w:proofErr w:type="gramStart"/>
            <w:r w:rsidR="00997809" w:rsidRPr="00F450F2">
              <w:rPr>
                <w:bCs/>
                <w:sz w:val="20"/>
                <w:lang w:eastAsia="ko-KR"/>
              </w:rPr>
              <w:t>for(</w:t>
            </w:r>
            <w:r w:rsidR="009346CA">
              <w:rPr>
                <w:bCs/>
                <w:sz w:val="20"/>
                <w:lang w:eastAsia="ko-KR"/>
              </w:rPr>
              <w:t xml:space="preserve"> </w:t>
            </w:r>
            <w:proofErr w:type="spellStart"/>
            <w:r w:rsidR="00997809" w:rsidRPr="00F450F2">
              <w:rPr>
                <w:bCs/>
                <w:sz w:val="20"/>
                <w:lang w:eastAsia="ko-KR"/>
              </w:rPr>
              <w:t>i</w:t>
            </w:r>
            <w:proofErr w:type="spellEnd"/>
            <w:proofErr w:type="gramEnd"/>
            <w:r w:rsidR="009346CA">
              <w:rPr>
                <w:bCs/>
                <w:sz w:val="20"/>
                <w:lang w:eastAsia="ko-KR"/>
              </w:rPr>
              <w:t xml:space="preserve"> </w:t>
            </w:r>
            <w:r w:rsidR="00997809" w:rsidRPr="00F450F2">
              <w:rPr>
                <w:bCs/>
                <w:sz w:val="20"/>
                <w:lang w:eastAsia="ko-KR"/>
              </w:rPr>
              <w:t>=</w:t>
            </w:r>
            <w:r w:rsidR="009346CA">
              <w:rPr>
                <w:bCs/>
                <w:sz w:val="20"/>
                <w:lang w:eastAsia="ko-KR"/>
              </w:rPr>
              <w:t xml:space="preserve"> </w:t>
            </w:r>
            <w:r w:rsidR="00997809" w:rsidRPr="00F450F2">
              <w:rPr>
                <w:bCs/>
                <w:sz w:val="20"/>
                <w:lang w:eastAsia="ko-KR"/>
              </w:rPr>
              <w:t>0;</w:t>
            </w:r>
            <w:r w:rsidR="009346CA">
              <w:rPr>
                <w:bCs/>
                <w:sz w:val="20"/>
                <w:lang w:eastAsia="ko-KR"/>
              </w:rPr>
              <w:t xml:space="preserve"> </w:t>
            </w:r>
            <w:proofErr w:type="spellStart"/>
            <w:r w:rsidR="00997809" w:rsidRPr="00F450F2">
              <w:rPr>
                <w:bCs/>
                <w:sz w:val="20"/>
                <w:lang w:eastAsia="ko-KR"/>
              </w:rPr>
              <w:t>i</w:t>
            </w:r>
            <w:proofErr w:type="spellEnd"/>
            <w:r w:rsidR="009346CA">
              <w:rPr>
                <w:bCs/>
                <w:sz w:val="20"/>
                <w:lang w:eastAsia="ko-KR"/>
              </w:rPr>
              <w:t>  </w:t>
            </w:r>
            <w:r w:rsidR="00997809" w:rsidRPr="00F450F2">
              <w:rPr>
                <w:bCs/>
                <w:sz w:val="20"/>
                <w:lang w:eastAsia="ko-KR"/>
              </w:rPr>
              <w:t>&lt;=</w:t>
            </w:r>
            <w:r w:rsidR="009346CA">
              <w:rPr>
                <w:bCs/>
                <w:sz w:val="20"/>
                <w:lang w:eastAsia="ko-KR"/>
              </w:rPr>
              <w:t>  </w:t>
            </w:r>
            <w:proofErr w:type="spellStart"/>
            <w:r w:rsidR="00591003">
              <w:rPr>
                <w:sz w:val="20"/>
                <w:lang w:eastAsia="ko-KR"/>
              </w:rPr>
              <w:t>fisheye</w:t>
            </w:r>
            <w:r w:rsidR="00997809" w:rsidRPr="00997809">
              <w:rPr>
                <w:sz w:val="20"/>
                <w:lang w:eastAsia="ko-KR"/>
              </w:rPr>
              <w:t>_</w:t>
            </w:r>
            <w:r w:rsidR="00997809" w:rsidRPr="00F450F2">
              <w:rPr>
                <w:bCs/>
                <w:sz w:val="20"/>
                <w:lang w:eastAsia="ko-KR"/>
              </w:rPr>
              <w:t>num_</w:t>
            </w:r>
            <w:r w:rsidR="00CC2F41">
              <w:rPr>
                <w:bCs/>
                <w:sz w:val="20"/>
                <w:lang w:eastAsia="ko-KR"/>
              </w:rPr>
              <w:t>active_area</w:t>
            </w:r>
            <w:r w:rsidR="00997809" w:rsidRPr="00F450F2">
              <w:rPr>
                <w:bCs/>
                <w:sz w:val="20"/>
                <w:lang w:eastAsia="ko-KR"/>
              </w:rPr>
              <w:t>s_minus1</w:t>
            </w:r>
            <w:proofErr w:type="spellEnd"/>
            <w:r w:rsidR="00997809" w:rsidRPr="00F450F2">
              <w:rPr>
                <w:bCs/>
                <w:sz w:val="20"/>
                <w:lang w:eastAsia="ko-KR"/>
              </w:rPr>
              <w:t>;</w:t>
            </w:r>
            <w:r w:rsidR="009346CA">
              <w:rPr>
                <w:bCs/>
                <w:sz w:val="20"/>
                <w:lang w:eastAsia="ko-KR"/>
              </w:rPr>
              <w:t xml:space="preserve"> </w:t>
            </w:r>
            <w:proofErr w:type="spellStart"/>
            <w:r w:rsidR="00997809" w:rsidRPr="00F450F2">
              <w:rPr>
                <w:bCs/>
                <w:sz w:val="20"/>
                <w:lang w:eastAsia="ko-KR"/>
              </w:rPr>
              <w:t>i</w:t>
            </w:r>
            <w:proofErr w:type="spellEnd"/>
            <w:r w:rsidR="00997809" w:rsidRPr="00F450F2">
              <w:rPr>
                <w:bCs/>
                <w:sz w:val="20"/>
                <w:lang w:eastAsia="ko-KR"/>
              </w:rPr>
              <w:t>++</w:t>
            </w:r>
            <w:r w:rsidR="009346CA">
              <w:rPr>
                <w:bCs/>
                <w:sz w:val="20"/>
                <w:lang w:eastAsia="ko-KR"/>
              </w:rPr>
              <w:t xml:space="preserve"> </w:t>
            </w:r>
            <w:r w:rsidR="00997809" w:rsidRPr="00F450F2">
              <w:rPr>
                <w:bCs/>
                <w:sz w:val="20"/>
                <w:lang w:eastAsia="ko-KR"/>
              </w:rPr>
              <w:t>) {</w:t>
            </w:r>
          </w:p>
        </w:tc>
        <w:tc>
          <w:tcPr>
            <w:tcW w:w="1157" w:type="dxa"/>
          </w:tcPr>
          <w:p w14:paraId="2158C81A"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997809" w:rsidRPr="00F450F2" w14:paraId="076CC181" w14:textId="77777777" w:rsidTr="007B33C6">
        <w:trPr>
          <w:cantSplit/>
          <w:jc w:val="center"/>
        </w:trPr>
        <w:tc>
          <w:tcPr>
            <w:tcW w:w="7920" w:type="dxa"/>
          </w:tcPr>
          <w:p w14:paraId="5CC205C3" w14:textId="72B14536" w:rsidR="00997809" w:rsidRPr="00F450F2" w:rsidRDefault="0024411E" w:rsidP="001F6C7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lang w:eastAsia="ko-KR"/>
              </w:rPr>
              <w:tab/>
            </w:r>
            <w:r w:rsidR="00997809" w:rsidRPr="00F450F2">
              <w:rPr>
                <w:b/>
                <w:sz w:val="20"/>
                <w:lang w:eastAsia="ko-KR"/>
              </w:rPr>
              <w:tab/>
            </w:r>
            <w:r w:rsidR="00997809" w:rsidRPr="00F450F2">
              <w:rPr>
                <w:b/>
                <w:sz w:val="20"/>
                <w:lang w:eastAsia="ko-KR"/>
              </w:rPr>
              <w:tab/>
            </w:r>
            <w:r w:rsidR="00591003">
              <w:rPr>
                <w:b/>
                <w:sz w:val="20"/>
                <w:lang w:eastAsia="ko-KR"/>
              </w:rPr>
              <w:t>fisheye</w:t>
            </w:r>
            <w:r w:rsidR="00997809" w:rsidRPr="00997809">
              <w:rPr>
                <w:b/>
                <w:sz w:val="20"/>
                <w:lang w:eastAsia="ko-KR"/>
              </w:rPr>
              <w:t>_</w:t>
            </w:r>
            <w:proofErr w:type="spellStart"/>
            <w:r w:rsidR="001F6C7D">
              <w:rPr>
                <w:b/>
                <w:sz w:val="20"/>
                <w:lang w:val="en-US" w:eastAsia="ko-KR"/>
              </w:rPr>
              <w:t>circular_region</w:t>
            </w:r>
            <w:proofErr w:type="spellEnd"/>
            <w:r w:rsidR="00997809" w:rsidRPr="00F450F2">
              <w:rPr>
                <w:b/>
                <w:sz w:val="20"/>
                <w:lang w:eastAsia="ko-KR"/>
              </w:rPr>
              <w:t>_</w:t>
            </w:r>
            <w:proofErr w:type="spellStart"/>
            <w:r w:rsidR="00C202D5">
              <w:rPr>
                <w:b/>
                <w:sz w:val="20"/>
                <w:lang w:eastAsia="ko-KR"/>
              </w:rPr>
              <w:t>centre</w:t>
            </w:r>
            <w:r w:rsidR="00997809" w:rsidRPr="00F450F2">
              <w:rPr>
                <w:b/>
                <w:sz w:val="20"/>
                <w:lang w:eastAsia="ko-KR"/>
              </w:rPr>
              <w:t>_</w:t>
            </w:r>
            <w:proofErr w:type="gramStart"/>
            <w:r w:rsidR="00997809" w:rsidRPr="00F450F2">
              <w:rPr>
                <w:b/>
                <w:sz w:val="20"/>
                <w:lang w:eastAsia="ko-KR"/>
              </w:rPr>
              <w:t>x</w:t>
            </w:r>
            <w:proofErr w:type="spellEnd"/>
            <w:r w:rsidR="00997809" w:rsidRPr="00F450F2">
              <w:rPr>
                <w:bCs/>
                <w:sz w:val="20"/>
              </w:rPr>
              <w:t>[</w:t>
            </w:r>
            <w:proofErr w:type="gramEnd"/>
            <w:r w:rsidR="00997809" w:rsidRPr="00F450F2">
              <w:rPr>
                <w:rFonts w:eastAsia="Times New Roman"/>
                <w:sz w:val="20"/>
              </w:rPr>
              <w:t> </w:t>
            </w:r>
            <w:proofErr w:type="spellStart"/>
            <w:r w:rsidR="00997809" w:rsidRPr="00F450F2">
              <w:rPr>
                <w:bCs/>
                <w:sz w:val="20"/>
              </w:rPr>
              <w:t>i</w:t>
            </w:r>
            <w:proofErr w:type="spellEnd"/>
            <w:r w:rsidR="00997809" w:rsidRPr="00F450F2">
              <w:rPr>
                <w:rFonts w:eastAsia="Times New Roman"/>
                <w:sz w:val="20"/>
              </w:rPr>
              <w:t> </w:t>
            </w:r>
            <w:r w:rsidR="00997809" w:rsidRPr="00F450F2">
              <w:rPr>
                <w:bCs/>
                <w:sz w:val="20"/>
              </w:rPr>
              <w:t>]</w:t>
            </w:r>
          </w:p>
        </w:tc>
        <w:tc>
          <w:tcPr>
            <w:tcW w:w="1157" w:type="dxa"/>
          </w:tcPr>
          <w:p w14:paraId="1A63F2F8"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F450F2">
              <w:rPr>
                <w:bCs/>
                <w:sz w:val="20"/>
                <w:lang w:eastAsia="ko-KR"/>
              </w:rPr>
              <w:t>u(</w:t>
            </w:r>
            <w:proofErr w:type="gramEnd"/>
            <w:r w:rsidRPr="00F450F2">
              <w:rPr>
                <w:bCs/>
                <w:sz w:val="20"/>
                <w:lang w:eastAsia="ko-KR"/>
              </w:rPr>
              <w:t>32)</w:t>
            </w:r>
          </w:p>
        </w:tc>
      </w:tr>
      <w:tr w:rsidR="00997809" w:rsidRPr="00F450F2" w14:paraId="4167D107" w14:textId="77777777" w:rsidTr="007B33C6">
        <w:trPr>
          <w:cantSplit/>
          <w:jc w:val="center"/>
        </w:trPr>
        <w:tc>
          <w:tcPr>
            <w:tcW w:w="7920" w:type="dxa"/>
          </w:tcPr>
          <w:p w14:paraId="7248282F" w14:textId="14BE8011"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lang w:eastAsia="ko-KR"/>
              </w:rPr>
              <w:tab/>
            </w:r>
            <w:r w:rsidR="00997809" w:rsidRPr="00F450F2">
              <w:rPr>
                <w:b/>
                <w:sz w:val="20"/>
                <w:lang w:eastAsia="ko-KR"/>
              </w:rPr>
              <w:tab/>
            </w:r>
            <w:r w:rsidR="00997809" w:rsidRPr="00F450F2">
              <w:rPr>
                <w:b/>
                <w:sz w:val="20"/>
                <w:lang w:eastAsia="ko-KR"/>
              </w:rPr>
              <w:tab/>
            </w:r>
            <w:r w:rsidR="00591003">
              <w:rPr>
                <w:b/>
                <w:sz w:val="20"/>
                <w:lang w:eastAsia="ko-KR"/>
              </w:rPr>
              <w:t>fisheye</w:t>
            </w:r>
            <w:r w:rsidR="00997809" w:rsidRPr="00997809">
              <w:rPr>
                <w:b/>
                <w:sz w:val="20"/>
                <w:lang w:eastAsia="ko-KR"/>
              </w:rPr>
              <w:t>_</w:t>
            </w:r>
            <w:proofErr w:type="spellStart"/>
            <w:r w:rsidR="001F6C7D">
              <w:rPr>
                <w:b/>
                <w:sz w:val="20"/>
                <w:lang w:val="en-US" w:eastAsia="ko-KR"/>
              </w:rPr>
              <w:t>circular_region</w:t>
            </w:r>
            <w:proofErr w:type="spellEnd"/>
            <w:r w:rsidR="00997809" w:rsidRPr="00F450F2">
              <w:rPr>
                <w:b/>
                <w:sz w:val="20"/>
                <w:lang w:eastAsia="ko-KR"/>
              </w:rPr>
              <w:t>_</w:t>
            </w:r>
            <w:proofErr w:type="spellStart"/>
            <w:r w:rsidR="00C202D5">
              <w:rPr>
                <w:b/>
                <w:sz w:val="20"/>
                <w:lang w:eastAsia="ko-KR"/>
              </w:rPr>
              <w:t>centre</w:t>
            </w:r>
            <w:r w:rsidR="00997809" w:rsidRPr="00F450F2">
              <w:rPr>
                <w:b/>
                <w:sz w:val="20"/>
                <w:lang w:eastAsia="ko-KR"/>
              </w:rPr>
              <w:t>_</w:t>
            </w:r>
            <w:proofErr w:type="gramStart"/>
            <w:r w:rsidR="00997809" w:rsidRPr="00F450F2">
              <w:rPr>
                <w:b/>
                <w:sz w:val="20"/>
                <w:lang w:eastAsia="ko-KR"/>
              </w:rPr>
              <w:t>y</w:t>
            </w:r>
            <w:proofErr w:type="spellEnd"/>
            <w:r w:rsidR="00997809" w:rsidRPr="00F450F2">
              <w:rPr>
                <w:bCs/>
                <w:sz w:val="20"/>
              </w:rPr>
              <w:t>[</w:t>
            </w:r>
            <w:proofErr w:type="gramEnd"/>
            <w:r w:rsidR="00997809" w:rsidRPr="00F450F2">
              <w:rPr>
                <w:rFonts w:eastAsia="Times New Roman"/>
                <w:sz w:val="20"/>
              </w:rPr>
              <w:t> </w:t>
            </w:r>
            <w:proofErr w:type="spellStart"/>
            <w:r w:rsidR="00997809" w:rsidRPr="00F450F2">
              <w:rPr>
                <w:bCs/>
                <w:sz w:val="20"/>
              </w:rPr>
              <w:t>i</w:t>
            </w:r>
            <w:proofErr w:type="spellEnd"/>
            <w:r w:rsidR="00997809" w:rsidRPr="00F450F2">
              <w:rPr>
                <w:rFonts w:eastAsia="Times New Roman"/>
                <w:sz w:val="20"/>
              </w:rPr>
              <w:t> </w:t>
            </w:r>
            <w:r w:rsidR="00997809" w:rsidRPr="00F450F2">
              <w:rPr>
                <w:bCs/>
                <w:sz w:val="20"/>
              </w:rPr>
              <w:t>]</w:t>
            </w:r>
          </w:p>
        </w:tc>
        <w:tc>
          <w:tcPr>
            <w:tcW w:w="1157" w:type="dxa"/>
          </w:tcPr>
          <w:p w14:paraId="553A875D"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F450F2">
              <w:rPr>
                <w:bCs/>
                <w:sz w:val="20"/>
                <w:lang w:eastAsia="ko-KR"/>
              </w:rPr>
              <w:t>u(</w:t>
            </w:r>
            <w:proofErr w:type="gramEnd"/>
            <w:r w:rsidRPr="00F450F2">
              <w:rPr>
                <w:bCs/>
                <w:sz w:val="20"/>
                <w:lang w:eastAsia="ko-KR"/>
              </w:rPr>
              <w:t>32)</w:t>
            </w:r>
          </w:p>
        </w:tc>
      </w:tr>
      <w:tr w:rsidR="00997809" w:rsidRPr="00F450F2" w14:paraId="5CE258FE" w14:textId="77777777" w:rsidTr="007B33C6">
        <w:trPr>
          <w:cantSplit/>
          <w:jc w:val="center"/>
        </w:trPr>
        <w:tc>
          <w:tcPr>
            <w:tcW w:w="7920" w:type="dxa"/>
          </w:tcPr>
          <w:p w14:paraId="46CAD601" w14:textId="0D46747B"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lang w:eastAsia="ko-KR"/>
              </w:rPr>
              <w:tab/>
            </w:r>
            <w:r w:rsidR="00997809" w:rsidRPr="00F450F2">
              <w:rPr>
                <w:b/>
                <w:sz w:val="20"/>
                <w:lang w:eastAsia="ko-KR"/>
              </w:rPr>
              <w:tab/>
            </w:r>
            <w:r w:rsidR="00997809" w:rsidRPr="00F450F2">
              <w:rPr>
                <w:b/>
                <w:sz w:val="20"/>
                <w:lang w:eastAsia="ko-KR"/>
              </w:rPr>
              <w:tab/>
            </w:r>
            <w:proofErr w:type="spellStart"/>
            <w:r w:rsidR="00591003">
              <w:rPr>
                <w:b/>
                <w:sz w:val="20"/>
                <w:lang w:eastAsia="ko-KR"/>
              </w:rPr>
              <w:t>fisheye</w:t>
            </w:r>
            <w:r w:rsidR="00997809" w:rsidRPr="00997809">
              <w:rPr>
                <w:b/>
                <w:sz w:val="20"/>
                <w:lang w:eastAsia="ko-KR"/>
              </w:rPr>
              <w:t>_</w:t>
            </w:r>
            <w:r w:rsidR="00997809" w:rsidRPr="00F450F2">
              <w:rPr>
                <w:b/>
                <w:sz w:val="20"/>
                <w:lang w:eastAsia="ko-KR"/>
              </w:rPr>
              <w:t>rect_region_</w:t>
            </w:r>
            <w:proofErr w:type="gramStart"/>
            <w:r w:rsidR="00997809" w:rsidRPr="00F450F2">
              <w:rPr>
                <w:b/>
                <w:sz w:val="20"/>
                <w:lang w:eastAsia="ko-KR"/>
              </w:rPr>
              <w:t>top</w:t>
            </w:r>
            <w:proofErr w:type="spellEnd"/>
            <w:r w:rsidR="00997809" w:rsidRPr="00F450F2">
              <w:rPr>
                <w:bCs/>
                <w:sz w:val="20"/>
              </w:rPr>
              <w:t>[</w:t>
            </w:r>
            <w:proofErr w:type="gramEnd"/>
            <w:r w:rsidR="00997809" w:rsidRPr="00F450F2">
              <w:rPr>
                <w:rFonts w:eastAsia="Times New Roman"/>
                <w:sz w:val="20"/>
              </w:rPr>
              <w:t> </w:t>
            </w:r>
            <w:proofErr w:type="spellStart"/>
            <w:r w:rsidR="00997809" w:rsidRPr="00F450F2">
              <w:rPr>
                <w:bCs/>
                <w:sz w:val="20"/>
              </w:rPr>
              <w:t>i</w:t>
            </w:r>
            <w:proofErr w:type="spellEnd"/>
            <w:r w:rsidR="00997809" w:rsidRPr="00F450F2">
              <w:rPr>
                <w:rFonts w:eastAsia="Times New Roman"/>
                <w:sz w:val="20"/>
              </w:rPr>
              <w:t> </w:t>
            </w:r>
            <w:r w:rsidR="00997809" w:rsidRPr="00F450F2">
              <w:rPr>
                <w:bCs/>
                <w:sz w:val="20"/>
              </w:rPr>
              <w:t>]</w:t>
            </w:r>
          </w:p>
        </w:tc>
        <w:tc>
          <w:tcPr>
            <w:tcW w:w="1157" w:type="dxa"/>
          </w:tcPr>
          <w:p w14:paraId="6E80C3BF"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F450F2">
              <w:rPr>
                <w:bCs/>
                <w:sz w:val="20"/>
                <w:lang w:eastAsia="ko-KR"/>
              </w:rPr>
              <w:t>u(</w:t>
            </w:r>
            <w:proofErr w:type="gramEnd"/>
            <w:r w:rsidRPr="00F450F2">
              <w:rPr>
                <w:bCs/>
                <w:sz w:val="20"/>
                <w:lang w:eastAsia="ko-KR"/>
              </w:rPr>
              <w:t>32)</w:t>
            </w:r>
          </w:p>
        </w:tc>
      </w:tr>
      <w:tr w:rsidR="00997809" w:rsidRPr="00F450F2" w14:paraId="4EF4C49B" w14:textId="77777777" w:rsidTr="007B33C6">
        <w:trPr>
          <w:cantSplit/>
          <w:jc w:val="center"/>
        </w:trPr>
        <w:tc>
          <w:tcPr>
            <w:tcW w:w="7920" w:type="dxa"/>
          </w:tcPr>
          <w:p w14:paraId="727CE39C" w14:textId="48CB6937"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lang w:eastAsia="ko-KR"/>
              </w:rPr>
              <w:tab/>
            </w:r>
            <w:r w:rsidR="00997809" w:rsidRPr="00F450F2">
              <w:rPr>
                <w:b/>
                <w:sz w:val="20"/>
                <w:lang w:eastAsia="ko-KR"/>
              </w:rPr>
              <w:tab/>
            </w:r>
            <w:r w:rsidR="00997809" w:rsidRPr="00F450F2">
              <w:rPr>
                <w:b/>
                <w:sz w:val="20"/>
                <w:lang w:eastAsia="ko-KR"/>
              </w:rPr>
              <w:tab/>
            </w:r>
            <w:proofErr w:type="spellStart"/>
            <w:r w:rsidR="00591003">
              <w:rPr>
                <w:b/>
                <w:sz w:val="20"/>
                <w:lang w:eastAsia="ko-KR"/>
              </w:rPr>
              <w:t>fisheye</w:t>
            </w:r>
            <w:r w:rsidR="00997809" w:rsidRPr="00997809">
              <w:rPr>
                <w:b/>
                <w:sz w:val="20"/>
                <w:lang w:eastAsia="ko-KR"/>
              </w:rPr>
              <w:t>_</w:t>
            </w:r>
            <w:r w:rsidR="00997809" w:rsidRPr="00F450F2">
              <w:rPr>
                <w:b/>
                <w:sz w:val="20"/>
                <w:lang w:eastAsia="ko-KR"/>
              </w:rPr>
              <w:t>rect_region_</w:t>
            </w:r>
            <w:proofErr w:type="gramStart"/>
            <w:r w:rsidR="00997809" w:rsidRPr="00F450F2">
              <w:rPr>
                <w:b/>
                <w:sz w:val="20"/>
                <w:lang w:eastAsia="ko-KR"/>
              </w:rPr>
              <w:t>left</w:t>
            </w:r>
            <w:proofErr w:type="spellEnd"/>
            <w:r w:rsidR="00997809" w:rsidRPr="00F450F2">
              <w:rPr>
                <w:bCs/>
                <w:sz w:val="20"/>
              </w:rPr>
              <w:t>[</w:t>
            </w:r>
            <w:proofErr w:type="gramEnd"/>
            <w:r w:rsidR="00997809" w:rsidRPr="00F450F2">
              <w:rPr>
                <w:rFonts w:eastAsia="Times New Roman"/>
                <w:sz w:val="20"/>
              </w:rPr>
              <w:t> </w:t>
            </w:r>
            <w:proofErr w:type="spellStart"/>
            <w:r w:rsidR="00997809" w:rsidRPr="00F450F2">
              <w:rPr>
                <w:bCs/>
                <w:sz w:val="20"/>
              </w:rPr>
              <w:t>i</w:t>
            </w:r>
            <w:proofErr w:type="spellEnd"/>
            <w:r w:rsidR="00997809" w:rsidRPr="00F450F2">
              <w:rPr>
                <w:rFonts w:eastAsia="Times New Roman"/>
                <w:sz w:val="20"/>
              </w:rPr>
              <w:t> </w:t>
            </w:r>
            <w:r w:rsidR="00997809" w:rsidRPr="00F450F2">
              <w:rPr>
                <w:bCs/>
                <w:sz w:val="20"/>
              </w:rPr>
              <w:t>]</w:t>
            </w:r>
          </w:p>
        </w:tc>
        <w:tc>
          <w:tcPr>
            <w:tcW w:w="1157" w:type="dxa"/>
          </w:tcPr>
          <w:p w14:paraId="3C34C19F"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F450F2">
              <w:rPr>
                <w:bCs/>
                <w:sz w:val="20"/>
                <w:lang w:eastAsia="ko-KR"/>
              </w:rPr>
              <w:t>u(</w:t>
            </w:r>
            <w:proofErr w:type="gramEnd"/>
            <w:r w:rsidRPr="00F450F2">
              <w:rPr>
                <w:bCs/>
                <w:sz w:val="20"/>
                <w:lang w:eastAsia="ko-KR"/>
              </w:rPr>
              <w:t>32)</w:t>
            </w:r>
          </w:p>
        </w:tc>
      </w:tr>
      <w:tr w:rsidR="00997809" w:rsidRPr="00F450F2" w14:paraId="4C527063" w14:textId="77777777" w:rsidTr="007B33C6">
        <w:trPr>
          <w:cantSplit/>
          <w:jc w:val="center"/>
        </w:trPr>
        <w:tc>
          <w:tcPr>
            <w:tcW w:w="7920" w:type="dxa"/>
          </w:tcPr>
          <w:p w14:paraId="1F2751F7" w14:textId="3D94AF32"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lang w:eastAsia="ko-KR"/>
              </w:rPr>
              <w:tab/>
            </w:r>
            <w:r w:rsidR="00997809" w:rsidRPr="00F450F2">
              <w:rPr>
                <w:b/>
                <w:sz w:val="20"/>
                <w:lang w:eastAsia="ko-KR"/>
              </w:rPr>
              <w:tab/>
            </w:r>
            <w:r w:rsidR="00997809" w:rsidRPr="00F450F2">
              <w:rPr>
                <w:b/>
                <w:sz w:val="20"/>
                <w:lang w:eastAsia="ko-KR"/>
              </w:rPr>
              <w:tab/>
            </w:r>
            <w:proofErr w:type="spellStart"/>
            <w:r w:rsidR="00591003">
              <w:rPr>
                <w:b/>
                <w:sz w:val="20"/>
                <w:lang w:eastAsia="ko-KR"/>
              </w:rPr>
              <w:t>fisheye</w:t>
            </w:r>
            <w:r w:rsidR="00997809" w:rsidRPr="00997809">
              <w:rPr>
                <w:b/>
                <w:sz w:val="20"/>
                <w:lang w:eastAsia="ko-KR"/>
              </w:rPr>
              <w:t>_</w:t>
            </w:r>
            <w:r w:rsidR="00997809" w:rsidRPr="00F450F2">
              <w:rPr>
                <w:b/>
                <w:sz w:val="20"/>
                <w:lang w:eastAsia="ko-KR"/>
              </w:rPr>
              <w:t>rect_region_</w:t>
            </w:r>
            <w:proofErr w:type="gramStart"/>
            <w:r w:rsidR="00997809" w:rsidRPr="00F450F2">
              <w:rPr>
                <w:b/>
                <w:sz w:val="20"/>
                <w:lang w:eastAsia="ko-KR"/>
              </w:rPr>
              <w:t>width</w:t>
            </w:r>
            <w:proofErr w:type="spellEnd"/>
            <w:r w:rsidR="00997809" w:rsidRPr="00F450F2">
              <w:rPr>
                <w:bCs/>
                <w:sz w:val="20"/>
              </w:rPr>
              <w:t>[</w:t>
            </w:r>
            <w:proofErr w:type="gramEnd"/>
            <w:r w:rsidR="00997809" w:rsidRPr="00F450F2">
              <w:rPr>
                <w:rFonts w:eastAsia="Times New Roman"/>
                <w:sz w:val="20"/>
              </w:rPr>
              <w:t> </w:t>
            </w:r>
            <w:proofErr w:type="spellStart"/>
            <w:r w:rsidR="00997809" w:rsidRPr="00F450F2">
              <w:rPr>
                <w:bCs/>
                <w:sz w:val="20"/>
              </w:rPr>
              <w:t>i</w:t>
            </w:r>
            <w:proofErr w:type="spellEnd"/>
            <w:r w:rsidR="00997809" w:rsidRPr="00F450F2">
              <w:rPr>
                <w:rFonts w:eastAsia="Times New Roman"/>
                <w:sz w:val="20"/>
              </w:rPr>
              <w:t> </w:t>
            </w:r>
            <w:r w:rsidR="00997809" w:rsidRPr="00F450F2">
              <w:rPr>
                <w:bCs/>
                <w:sz w:val="20"/>
              </w:rPr>
              <w:t>]</w:t>
            </w:r>
          </w:p>
        </w:tc>
        <w:tc>
          <w:tcPr>
            <w:tcW w:w="1157" w:type="dxa"/>
          </w:tcPr>
          <w:p w14:paraId="42803A89"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F450F2">
              <w:rPr>
                <w:bCs/>
                <w:sz w:val="20"/>
                <w:lang w:eastAsia="ko-KR"/>
              </w:rPr>
              <w:t>u(</w:t>
            </w:r>
            <w:proofErr w:type="gramEnd"/>
            <w:r w:rsidRPr="00F450F2">
              <w:rPr>
                <w:bCs/>
                <w:sz w:val="20"/>
                <w:lang w:eastAsia="ko-KR"/>
              </w:rPr>
              <w:t>32)</w:t>
            </w:r>
          </w:p>
        </w:tc>
      </w:tr>
      <w:tr w:rsidR="00997809" w:rsidRPr="00F450F2" w14:paraId="49DDE4EE" w14:textId="77777777" w:rsidTr="007B33C6">
        <w:trPr>
          <w:cantSplit/>
          <w:jc w:val="center"/>
        </w:trPr>
        <w:tc>
          <w:tcPr>
            <w:tcW w:w="7920" w:type="dxa"/>
          </w:tcPr>
          <w:p w14:paraId="11AE5EE8" w14:textId="2C9B4F22"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lang w:eastAsia="ko-KR"/>
              </w:rPr>
              <w:tab/>
            </w:r>
            <w:r w:rsidR="00997809" w:rsidRPr="00F450F2">
              <w:rPr>
                <w:b/>
                <w:sz w:val="20"/>
                <w:lang w:eastAsia="ko-KR"/>
              </w:rPr>
              <w:tab/>
            </w:r>
            <w:r w:rsidR="00997809" w:rsidRPr="00F450F2">
              <w:rPr>
                <w:b/>
                <w:sz w:val="20"/>
                <w:lang w:eastAsia="ko-KR"/>
              </w:rPr>
              <w:tab/>
            </w:r>
            <w:proofErr w:type="spellStart"/>
            <w:r w:rsidR="00591003">
              <w:rPr>
                <w:b/>
                <w:sz w:val="20"/>
                <w:lang w:eastAsia="ko-KR"/>
              </w:rPr>
              <w:t>fisheye</w:t>
            </w:r>
            <w:r w:rsidR="00997809" w:rsidRPr="00997809">
              <w:rPr>
                <w:b/>
                <w:sz w:val="20"/>
                <w:lang w:eastAsia="ko-KR"/>
              </w:rPr>
              <w:t>_</w:t>
            </w:r>
            <w:r w:rsidR="00997809" w:rsidRPr="00F450F2">
              <w:rPr>
                <w:b/>
                <w:sz w:val="20"/>
                <w:lang w:eastAsia="ko-KR"/>
              </w:rPr>
              <w:t>rect_region_</w:t>
            </w:r>
            <w:proofErr w:type="gramStart"/>
            <w:r w:rsidR="00997809" w:rsidRPr="00F450F2">
              <w:rPr>
                <w:b/>
                <w:sz w:val="20"/>
                <w:lang w:eastAsia="ko-KR"/>
              </w:rPr>
              <w:t>height</w:t>
            </w:r>
            <w:proofErr w:type="spellEnd"/>
            <w:r w:rsidR="00997809" w:rsidRPr="00F450F2">
              <w:rPr>
                <w:bCs/>
                <w:sz w:val="20"/>
              </w:rPr>
              <w:t>[</w:t>
            </w:r>
            <w:proofErr w:type="gramEnd"/>
            <w:r w:rsidR="00997809" w:rsidRPr="00F450F2">
              <w:rPr>
                <w:rFonts w:eastAsia="Times New Roman"/>
                <w:sz w:val="20"/>
              </w:rPr>
              <w:t> </w:t>
            </w:r>
            <w:proofErr w:type="spellStart"/>
            <w:r w:rsidR="00997809" w:rsidRPr="00F450F2">
              <w:rPr>
                <w:bCs/>
                <w:sz w:val="20"/>
              </w:rPr>
              <w:t>i</w:t>
            </w:r>
            <w:proofErr w:type="spellEnd"/>
            <w:r w:rsidR="00997809" w:rsidRPr="00F450F2">
              <w:rPr>
                <w:rFonts w:eastAsia="Times New Roman"/>
                <w:sz w:val="20"/>
              </w:rPr>
              <w:t> </w:t>
            </w:r>
            <w:r w:rsidR="00997809" w:rsidRPr="00F450F2">
              <w:rPr>
                <w:bCs/>
                <w:sz w:val="20"/>
              </w:rPr>
              <w:t>]</w:t>
            </w:r>
          </w:p>
        </w:tc>
        <w:tc>
          <w:tcPr>
            <w:tcW w:w="1157" w:type="dxa"/>
          </w:tcPr>
          <w:p w14:paraId="697BB50F"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F450F2">
              <w:rPr>
                <w:bCs/>
                <w:sz w:val="20"/>
                <w:lang w:eastAsia="ko-KR"/>
              </w:rPr>
              <w:t>u(</w:t>
            </w:r>
            <w:proofErr w:type="gramEnd"/>
            <w:r w:rsidRPr="00F450F2">
              <w:rPr>
                <w:bCs/>
                <w:sz w:val="20"/>
                <w:lang w:eastAsia="ko-KR"/>
              </w:rPr>
              <w:t>32)</w:t>
            </w:r>
          </w:p>
        </w:tc>
      </w:tr>
      <w:tr w:rsidR="00997809" w:rsidRPr="00F450F2" w14:paraId="515ECBD6" w14:textId="77777777" w:rsidTr="007B33C6">
        <w:trPr>
          <w:cantSplit/>
          <w:jc w:val="center"/>
        </w:trPr>
        <w:tc>
          <w:tcPr>
            <w:tcW w:w="7920" w:type="dxa"/>
          </w:tcPr>
          <w:p w14:paraId="60A44830" w14:textId="19A72B08"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rPr>
              <w:tab/>
            </w:r>
            <w:r w:rsidR="00997809" w:rsidRPr="00F450F2">
              <w:rPr>
                <w:b/>
                <w:sz w:val="20"/>
              </w:rPr>
              <w:tab/>
            </w:r>
            <w:r w:rsidR="00997809" w:rsidRPr="00F450F2">
              <w:rPr>
                <w:b/>
                <w:sz w:val="20"/>
              </w:rPr>
              <w:tab/>
            </w:r>
            <w:r w:rsidR="00591003">
              <w:rPr>
                <w:b/>
                <w:sz w:val="20"/>
                <w:lang w:eastAsia="ko-KR"/>
              </w:rPr>
              <w:t>fisheye</w:t>
            </w:r>
            <w:r w:rsidR="00997809" w:rsidRPr="00997809">
              <w:rPr>
                <w:b/>
                <w:sz w:val="20"/>
                <w:lang w:eastAsia="ko-KR"/>
              </w:rPr>
              <w:t>_</w:t>
            </w:r>
            <w:proofErr w:type="spellStart"/>
            <w:r w:rsidR="001F6C7D">
              <w:rPr>
                <w:b/>
                <w:sz w:val="20"/>
                <w:lang w:val="en-US" w:eastAsia="ko-KR"/>
              </w:rPr>
              <w:t>circular_region</w:t>
            </w:r>
            <w:proofErr w:type="spellEnd"/>
            <w:r w:rsidR="00997809" w:rsidRPr="00F450F2">
              <w:rPr>
                <w:b/>
                <w:sz w:val="20"/>
                <w:lang w:eastAsia="ko-KR"/>
              </w:rPr>
              <w:t>_</w:t>
            </w:r>
            <w:proofErr w:type="gramStart"/>
            <w:r w:rsidR="00997809" w:rsidRPr="00F450F2">
              <w:rPr>
                <w:b/>
                <w:bCs/>
                <w:sz w:val="20"/>
                <w:lang w:eastAsia="ko-KR"/>
              </w:rPr>
              <w:t>radius</w:t>
            </w:r>
            <w:r w:rsidR="00997809" w:rsidRPr="00F450F2">
              <w:rPr>
                <w:bCs/>
                <w:sz w:val="20"/>
              </w:rPr>
              <w:t>[</w:t>
            </w:r>
            <w:proofErr w:type="gramEnd"/>
            <w:r w:rsidR="00997809" w:rsidRPr="00F450F2">
              <w:rPr>
                <w:rFonts w:eastAsia="Times New Roman"/>
                <w:sz w:val="20"/>
              </w:rPr>
              <w:t> </w:t>
            </w:r>
            <w:proofErr w:type="spellStart"/>
            <w:r w:rsidR="00997809" w:rsidRPr="00F450F2">
              <w:rPr>
                <w:bCs/>
                <w:sz w:val="20"/>
              </w:rPr>
              <w:t>i</w:t>
            </w:r>
            <w:proofErr w:type="spellEnd"/>
            <w:r w:rsidR="00997809" w:rsidRPr="00F450F2">
              <w:rPr>
                <w:rFonts w:eastAsia="Times New Roman"/>
                <w:sz w:val="20"/>
              </w:rPr>
              <w:t> </w:t>
            </w:r>
            <w:r w:rsidR="00997809" w:rsidRPr="00F450F2">
              <w:rPr>
                <w:bCs/>
                <w:sz w:val="20"/>
              </w:rPr>
              <w:t>]</w:t>
            </w:r>
          </w:p>
        </w:tc>
        <w:tc>
          <w:tcPr>
            <w:tcW w:w="1157" w:type="dxa"/>
          </w:tcPr>
          <w:p w14:paraId="19724F74"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F450F2">
              <w:rPr>
                <w:bCs/>
                <w:sz w:val="20"/>
                <w:lang w:eastAsia="ko-KR"/>
              </w:rPr>
              <w:t>u(</w:t>
            </w:r>
            <w:proofErr w:type="gramEnd"/>
            <w:r w:rsidRPr="00F450F2">
              <w:rPr>
                <w:bCs/>
                <w:sz w:val="20"/>
                <w:lang w:eastAsia="ko-KR"/>
              </w:rPr>
              <w:t>32)</w:t>
            </w:r>
          </w:p>
        </w:tc>
      </w:tr>
      <w:tr w:rsidR="00997809" w:rsidRPr="00F450F2" w14:paraId="49CE0F68" w14:textId="77777777" w:rsidTr="007B33C6">
        <w:trPr>
          <w:cantSplit/>
          <w:jc w:val="center"/>
        </w:trPr>
        <w:tc>
          <w:tcPr>
            <w:tcW w:w="7920" w:type="dxa"/>
          </w:tcPr>
          <w:p w14:paraId="3CBEC183" w14:textId="5264CDAF" w:rsidR="00997809" w:rsidRPr="00F450F2" w:rsidRDefault="00732875"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lang w:eastAsia="ko-KR"/>
              </w:rPr>
              <w:tab/>
            </w:r>
            <w:r w:rsidR="00997809" w:rsidRPr="00F450F2">
              <w:rPr>
                <w:b/>
                <w:sz w:val="20"/>
                <w:lang w:eastAsia="ko-KR"/>
              </w:rPr>
              <w:tab/>
            </w:r>
            <w:r w:rsidR="00997809" w:rsidRPr="00F450F2">
              <w:rPr>
                <w:b/>
                <w:sz w:val="20"/>
                <w:lang w:eastAsia="ko-KR"/>
              </w:rPr>
              <w:tab/>
            </w:r>
            <w:proofErr w:type="spellStart"/>
            <w:r w:rsidR="00591003">
              <w:rPr>
                <w:b/>
                <w:sz w:val="20"/>
                <w:lang w:eastAsia="ko-KR"/>
              </w:rPr>
              <w:t>fisheye</w:t>
            </w:r>
            <w:r w:rsidR="00997809" w:rsidRPr="00997809">
              <w:rPr>
                <w:b/>
                <w:sz w:val="20"/>
                <w:lang w:eastAsia="ko-KR"/>
              </w:rPr>
              <w:t>_</w:t>
            </w:r>
            <w:r w:rsidR="00997809" w:rsidRPr="00F450F2">
              <w:rPr>
                <w:b/>
                <w:sz w:val="20"/>
                <w:lang w:eastAsia="ko-KR"/>
              </w:rPr>
              <w:t>scene_</w:t>
            </w:r>
            <w:proofErr w:type="gramStart"/>
            <w:r w:rsidR="00997809" w:rsidRPr="00F450F2">
              <w:rPr>
                <w:b/>
                <w:sz w:val="20"/>
                <w:lang w:eastAsia="ko-KR"/>
              </w:rPr>
              <w:t>radius</w:t>
            </w:r>
            <w:proofErr w:type="spellEnd"/>
            <w:r w:rsidR="00997809" w:rsidRPr="00F450F2">
              <w:rPr>
                <w:bCs/>
                <w:sz w:val="20"/>
              </w:rPr>
              <w:t>[</w:t>
            </w:r>
            <w:proofErr w:type="gramEnd"/>
            <w:r w:rsidR="00997809" w:rsidRPr="00F450F2">
              <w:rPr>
                <w:rFonts w:eastAsia="Times New Roman"/>
                <w:sz w:val="20"/>
              </w:rPr>
              <w:t> </w:t>
            </w:r>
            <w:proofErr w:type="spellStart"/>
            <w:r w:rsidR="00997809" w:rsidRPr="00F450F2">
              <w:rPr>
                <w:bCs/>
                <w:sz w:val="20"/>
              </w:rPr>
              <w:t>i</w:t>
            </w:r>
            <w:proofErr w:type="spellEnd"/>
            <w:r w:rsidR="00997809" w:rsidRPr="00F450F2">
              <w:rPr>
                <w:rFonts w:eastAsia="Times New Roman"/>
                <w:sz w:val="20"/>
              </w:rPr>
              <w:t> </w:t>
            </w:r>
            <w:r w:rsidR="00997809" w:rsidRPr="00F450F2">
              <w:rPr>
                <w:bCs/>
                <w:sz w:val="20"/>
              </w:rPr>
              <w:t>]</w:t>
            </w:r>
          </w:p>
        </w:tc>
        <w:tc>
          <w:tcPr>
            <w:tcW w:w="1157" w:type="dxa"/>
          </w:tcPr>
          <w:p w14:paraId="7D128039"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F450F2">
              <w:rPr>
                <w:bCs/>
                <w:sz w:val="20"/>
                <w:lang w:eastAsia="ko-KR"/>
              </w:rPr>
              <w:t>u(</w:t>
            </w:r>
            <w:proofErr w:type="gramEnd"/>
            <w:r w:rsidRPr="00F450F2">
              <w:rPr>
                <w:bCs/>
                <w:sz w:val="20"/>
                <w:lang w:eastAsia="ko-KR"/>
              </w:rPr>
              <w:t>32)</w:t>
            </w:r>
          </w:p>
        </w:tc>
      </w:tr>
      <w:tr w:rsidR="00997809" w:rsidRPr="00F450F2" w14:paraId="5DEDB035" w14:textId="77777777" w:rsidTr="007B33C6">
        <w:trPr>
          <w:cantSplit/>
          <w:jc w:val="center"/>
        </w:trPr>
        <w:tc>
          <w:tcPr>
            <w:tcW w:w="7920" w:type="dxa"/>
          </w:tcPr>
          <w:p w14:paraId="0131D6A3" w14:textId="591F5981"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sz w:val="20"/>
                <w:lang w:eastAsia="ko-KR"/>
              </w:rPr>
              <w:tab/>
            </w:r>
            <w:r w:rsidR="00997809" w:rsidRPr="00F450F2">
              <w:rPr>
                <w:sz w:val="20"/>
                <w:lang w:eastAsia="ko-KR"/>
              </w:rPr>
              <w:tab/>
            </w:r>
            <w:r w:rsidR="00997809" w:rsidRPr="00F450F2">
              <w:rPr>
                <w:sz w:val="20"/>
                <w:lang w:eastAsia="ko-KR"/>
              </w:rPr>
              <w:tab/>
            </w:r>
            <w:proofErr w:type="spellStart"/>
            <w:r w:rsidR="00591003">
              <w:rPr>
                <w:b/>
                <w:sz w:val="20"/>
                <w:lang w:eastAsia="ko-KR"/>
              </w:rPr>
              <w:t>fisheye</w:t>
            </w:r>
            <w:r w:rsidR="00997809" w:rsidRPr="00997809">
              <w:rPr>
                <w:b/>
                <w:sz w:val="20"/>
                <w:lang w:eastAsia="ko-KR"/>
              </w:rPr>
              <w:t>_</w:t>
            </w:r>
            <w:r w:rsidR="00997809" w:rsidRPr="00F450F2">
              <w:rPr>
                <w:b/>
                <w:sz w:val="20"/>
                <w:lang w:eastAsia="ko-KR"/>
              </w:rPr>
              <w:t>camera_</w:t>
            </w:r>
            <w:r w:rsidR="00C202D5">
              <w:rPr>
                <w:b/>
                <w:sz w:val="20"/>
                <w:lang w:eastAsia="ko-KR"/>
              </w:rPr>
              <w:t>centre</w:t>
            </w:r>
            <w:r w:rsidR="00997809" w:rsidRPr="00F450F2">
              <w:rPr>
                <w:b/>
                <w:sz w:val="20"/>
                <w:lang w:eastAsia="ko-KR"/>
              </w:rPr>
              <w:t>_</w:t>
            </w:r>
            <w:proofErr w:type="gramStart"/>
            <w:r w:rsidR="00997809" w:rsidRPr="00F450F2">
              <w:rPr>
                <w:b/>
                <w:sz w:val="20"/>
                <w:lang w:eastAsia="ko-KR"/>
              </w:rPr>
              <w:t>azimuth</w:t>
            </w:r>
            <w:proofErr w:type="spellEnd"/>
            <w:r w:rsidR="00997809" w:rsidRPr="00F450F2">
              <w:rPr>
                <w:bCs/>
                <w:sz w:val="20"/>
              </w:rPr>
              <w:t>[</w:t>
            </w:r>
            <w:proofErr w:type="gramEnd"/>
            <w:r w:rsidR="00997809" w:rsidRPr="00F450F2">
              <w:rPr>
                <w:rFonts w:eastAsia="Times New Roman"/>
                <w:sz w:val="20"/>
              </w:rPr>
              <w:t> </w:t>
            </w:r>
            <w:proofErr w:type="spellStart"/>
            <w:r w:rsidR="00997809" w:rsidRPr="00F450F2">
              <w:rPr>
                <w:bCs/>
                <w:sz w:val="20"/>
              </w:rPr>
              <w:t>i</w:t>
            </w:r>
            <w:proofErr w:type="spellEnd"/>
            <w:r w:rsidR="00997809" w:rsidRPr="00F450F2">
              <w:rPr>
                <w:rFonts w:eastAsia="Times New Roman"/>
                <w:sz w:val="20"/>
              </w:rPr>
              <w:t> </w:t>
            </w:r>
            <w:r w:rsidR="00997809" w:rsidRPr="00F450F2">
              <w:rPr>
                <w:bCs/>
                <w:sz w:val="20"/>
              </w:rPr>
              <w:t>]</w:t>
            </w:r>
          </w:p>
        </w:tc>
        <w:tc>
          <w:tcPr>
            <w:tcW w:w="1157" w:type="dxa"/>
          </w:tcPr>
          <w:p w14:paraId="7003D420"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spellStart"/>
            <w:proofErr w:type="gramStart"/>
            <w:r w:rsidRPr="00F450F2">
              <w:rPr>
                <w:bCs/>
                <w:sz w:val="20"/>
                <w:lang w:eastAsia="ko-KR"/>
              </w:rPr>
              <w:t>i</w:t>
            </w:r>
            <w:proofErr w:type="spellEnd"/>
            <w:r w:rsidRPr="00F450F2">
              <w:rPr>
                <w:bCs/>
                <w:sz w:val="20"/>
              </w:rPr>
              <w:t>(</w:t>
            </w:r>
            <w:proofErr w:type="gramEnd"/>
            <w:r w:rsidRPr="00F450F2">
              <w:rPr>
                <w:bCs/>
                <w:sz w:val="20"/>
                <w:lang w:eastAsia="ko-KR"/>
              </w:rPr>
              <w:t>32</w:t>
            </w:r>
            <w:r w:rsidRPr="00F450F2">
              <w:rPr>
                <w:bCs/>
                <w:sz w:val="20"/>
              </w:rPr>
              <w:t>)</w:t>
            </w:r>
          </w:p>
        </w:tc>
      </w:tr>
      <w:tr w:rsidR="00997809" w:rsidRPr="00F450F2" w14:paraId="06C1D23B" w14:textId="77777777" w:rsidTr="007B33C6">
        <w:trPr>
          <w:cantSplit/>
          <w:jc w:val="center"/>
        </w:trPr>
        <w:tc>
          <w:tcPr>
            <w:tcW w:w="7920" w:type="dxa"/>
          </w:tcPr>
          <w:p w14:paraId="028DCBE2" w14:textId="1B23EE02"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sz w:val="20"/>
                <w:lang w:eastAsia="ko-KR"/>
              </w:rPr>
              <w:tab/>
            </w:r>
            <w:r w:rsidR="00997809" w:rsidRPr="00F450F2">
              <w:rPr>
                <w:sz w:val="20"/>
                <w:lang w:eastAsia="ko-KR"/>
              </w:rPr>
              <w:tab/>
            </w:r>
            <w:r w:rsidR="00997809" w:rsidRPr="00F450F2">
              <w:rPr>
                <w:sz w:val="20"/>
                <w:lang w:eastAsia="ko-KR"/>
              </w:rPr>
              <w:tab/>
            </w:r>
            <w:proofErr w:type="spellStart"/>
            <w:r w:rsidR="00591003">
              <w:rPr>
                <w:b/>
                <w:sz w:val="20"/>
                <w:lang w:eastAsia="ko-KR"/>
              </w:rPr>
              <w:t>fisheye</w:t>
            </w:r>
            <w:r w:rsidR="00997809" w:rsidRPr="00997809">
              <w:rPr>
                <w:b/>
                <w:sz w:val="20"/>
                <w:lang w:eastAsia="ko-KR"/>
              </w:rPr>
              <w:t>_</w:t>
            </w:r>
            <w:r w:rsidR="00997809" w:rsidRPr="00F450F2">
              <w:rPr>
                <w:b/>
                <w:sz w:val="20"/>
                <w:lang w:eastAsia="ko-KR"/>
              </w:rPr>
              <w:t>camera_</w:t>
            </w:r>
            <w:r w:rsidR="00C202D5">
              <w:rPr>
                <w:b/>
                <w:sz w:val="20"/>
                <w:lang w:eastAsia="ko-KR"/>
              </w:rPr>
              <w:t>centre</w:t>
            </w:r>
            <w:r w:rsidR="00997809" w:rsidRPr="00F450F2">
              <w:rPr>
                <w:b/>
                <w:sz w:val="20"/>
                <w:lang w:eastAsia="ko-KR"/>
              </w:rPr>
              <w:t>_</w:t>
            </w:r>
            <w:proofErr w:type="gramStart"/>
            <w:r w:rsidR="00997809" w:rsidRPr="00F450F2">
              <w:rPr>
                <w:b/>
                <w:sz w:val="20"/>
                <w:lang w:eastAsia="ko-KR"/>
              </w:rPr>
              <w:t>elevation</w:t>
            </w:r>
            <w:proofErr w:type="spellEnd"/>
            <w:r w:rsidR="00997809" w:rsidRPr="00F450F2">
              <w:rPr>
                <w:bCs/>
                <w:sz w:val="20"/>
              </w:rPr>
              <w:t>[</w:t>
            </w:r>
            <w:proofErr w:type="gramEnd"/>
            <w:r w:rsidR="00997809" w:rsidRPr="00F450F2">
              <w:rPr>
                <w:rFonts w:eastAsia="Times New Roman"/>
                <w:sz w:val="20"/>
              </w:rPr>
              <w:t> </w:t>
            </w:r>
            <w:proofErr w:type="spellStart"/>
            <w:r w:rsidR="00997809" w:rsidRPr="00F450F2">
              <w:rPr>
                <w:bCs/>
                <w:sz w:val="20"/>
              </w:rPr>
              <w:t>i</w:t>
            </w:r>
            <w:proofErr w:type="spellEnd"/>
            <w:r w:rsidR="00997809" w:rsidRPr="00F450F2">
              <w:rPr>
                <w:rFonts w:eastAsia="Times New Roman"/>
                <w:sz w:val="20"/>
              </w:rPr>
              <w:t> </w:t>
            </w:r>
            <w:r w:rsidR="00997809" w:rsidRPr="00F450F2">
              <w:rPr>
                <w:bCs/>
                <w:sz w:val="20"/>
              </w:rPr>
              <w:t>]</w:t>
            </w:r>
          </w:p>
        </w:tc>
        <w:tc>
          <w:tcPr>
            <w:tcW w:w="1157" w:type="dxa"/>
          </w:tcPr>
          <w:p w14:paraId="14D33C6D"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spellStart"/>
            <w:proofErr w:type="gramStart"/>
            <w:r w:rsidRPr="00F450F2">
              <w:rPr>
                <w:bCs/>
                <w:sz w:val="20"/>
                <w:lang w:eastAsia="ko-KR"/>
              </w:rPr>
              <w:t>i</w:t>
            </w:r>
            <w:proofErr w:type="spellEnd"/>
            <w:r w:rsidRPr="00F450F2">
              <w:rPr>
                <w:bCs/>
                <w:sz w:val="20"/>
              </w:rPr>
              <w:t>(</w:t>
            </w:r>
            <w:proofErr w:type="gramEnd"/>
            <w:r w:rsidRPr="00F450F2">
              <w:rPr>
                <w:bCs/>
                <w:sz w:val="20"/>
                <w:lang w:eastAsia="ko-KR"/>
              </w:rPr>
              <w:t>32</w:t>
            </w:r>
            <w:r w:rsidRPr="00F450F2">
              <w:rPr>
                <w:bCs/>
                <w:sz w:val="20"/>
              </w:rPr>
              <w:t>)</w:t>
            </w:r>
          </w:p>
        </w:tc>
      </w:tr>
      <w:tr w:rsidR="00997809" w:rsidRPr="00F450F2" w14:paraId="2A3351B4" w14:textId="77777777" w:rsidTr="007B33C6">
        <w:trPr>
          <w:cantSplit/>
          <w:jc w:val="center"/>
        </w:trPr>
        <w:tc>
          <w:tcPr>
            <w:tcW w:w="7920" w:type="dxa"/>
          </w:tcPr>
          <w:p w14:paraId="54AAE77E" w14:textId="5D18248C"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sz w:val="20"/>
                <w:lang w:eastAsia="ko-KR"/>
              </w:rPr>
              <w:tab/>
            </w:r>
            <w:r w:rsidR="00997809" w:rsidRPr="00F450F2">
              <w:rPr>
                <w:sz w:val="20"/>
                <w:lang w:eastAsia="ko-KR"/>
              </w:rPr>
              <w:tab/>
            </w:r>
            <w:r w:rsidR="00997809" w:rsidRPr="00F450F2">
              <w:rPr>
                <w:sz w:val="20"/>
                <w:lang w:eastAsia="ko-KR"/>
              </w:rPr>
              <w:tab/>
            </w:r>
            <w:proofErr w:type="spellStart"/>
            <w:r w:rsidR="00591003">
              <w:rPr>
                <w:b/>
                <w:sz w:val="20"/>
                <w:lang w:eastAsia="ko-KR"/>
              </w:rPr>
              <w:t>fisheye</w:t>
            </w:r>
            <w:r w:rsidR="00997809" w:rsidRPr="00997809">
              <w:rPr>
                <w:b/>
                <w:sz w:val="20"/>
                <w:lang w:eastAsia="ko-KR"/>
              </w:rPr>
              <w:t>_</w:t>
            </w:r>
            <w:r w:rsidR="00997809" w:rsidRPr="00F450F2">
              <w:rPr>
                <w:b/>
                <w:sz w:val="20"/>
                <w:lang w:eastAsia="ko-KR"/>
              </w:rPr>
              <w:t>camera_</w:t>
            </w:r>
            <w:r w:rsidR="00C202D5">
              <w:rPr>
                <w:b/>
                <w:sz w:val="20"/>
                <w:lang w:eastAsia="ko-KR"/>
              </w:rPr>
              <w:t>centre</w:t>
            </w:r>
            <w:r w:rsidR="00997809" w:rsidRPr="00F450F2">
              <w:rPr>
                <w:b/>
                <w:sz w:val="20"/>
                <w:lang w:eastAsia="ko-KR"/>
              </w:rPr>
              <w:t>_</w:t>
            </w:r>
            <w:proofErr w:type="gramStart"/>
            <w:r w:rsidR="00997809" w:rsidRPr="00F450F2">
              <w:rPr>
                <w:b/>
                <w:sz w:val="20"/>
                <w:lang w:eastAsia="ko-KR"/>
              </w:rPr>
              <w:t>tilt</w:t>
            </w:r>
            <w:proofErr w:type="spellEnd"/>
            <w:r w:rsidR="00997809" w:rsidRPr="00F450F2">
              <w:rPr>
                <w:bCs/>
                <w:sz w:val="20"/>
              </w:rPr>
              <w:t>[</w:t>
            </w:r>
            <w:proofErr w:type="gramEnd"/>
            <w:r w:rsidR="00997809" w:rsidRPr="00F450F2">
              <w:rPr>
                <w:rFonts w:eastAsia="Times New Roman"/>
                <w:sz w:val="20"/>
              </w:rPr>
              <w:t> </w:t>
            </w:r>
            <w:proofErr w:type="spellStart"/>
            <w:r w:rsidR="00997809" w:rsidRPr="00F450F2">
              <w:rPr>
                <w:bCs/>
                <w:sz w:val="20"/>
              </w:rPr>
              <w:t>i</w:t>
            </w:r>
            <w:proofErr w:type="spellEnd"/>
            <w:r w:rsidR="00997809" w:rsidRPr="00F450F2">
              <w:rPr>
                <w:rFonts w:eastAsia="Times New Roman"/>
                <w:sz w:val="20"/>
              </w:rPr>
              <w:t> </w:t>
            </w:r>
            <w:r w:rsidR="00997809" w:rsidRPr="00F450F2">
              <w:rPr>
                <w:bCs/>
                <w:sz w:val="20"/>
              </w:rPr>
              <w:t>]</w:t>
            </w:r>
          </w:p>
        </w:tc>
        <w:tc>
          <w:tcPr>
            <w:tcW w:w="1157" w:type="dxa"/>
          </w:tcPr>
          <w:p w14:paraId="3B7FA03F"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spellStart"/>
            <w:proofErr w:type="gramStart"/>
            <w:r w:rsidRPr="00F450F2">
              <w:rPr>
                <w:bCs/>
                <w:sz w:val="20"/>
                <w:lang w:eastAsia="ko-KR"/>
              </w:rPr>
              <w:t>i</w:t>
            </w:r>
            <w:proofErr w:type="spellEnd"/>
            <w:r w:rsidRPr="00F450F2">
              <w:rPr>
                <w:bCs/>
                <w:sz w:val="20"/>
              </w:rPr>
              <w:t>(</w:t>
            </w:r>
            <w:proofErr w:type="gramEnd"/>
            <w:r w:rsidRPr="00F450F2">
              <w:rPr>
                <w:bCs/>
                <w:sz w:val="20"/>
                <w:lang w:eastAsia="ko-KR"/>
              </w:rPr>
              <w:t>32</w:t>
            </w:r>
            <w:r w:rsidRPr="00F450F2">
              <w:rPr>
                <w:bCs/>
                <w:sz w:val="20"/>
              </w:rPr>
              <w:t>)</w:t>
            </w:r>
          </w:p>
        </w:tc>
      </w:tr>
      <w:tr w:rsidR="00997809" w:rsidRPr="00F450F2" w14:paraId="364CFD83" w14:textId="77777777" w:rsidTr="007B33C6">
        <w:trPr>
          <w:cantSplit/>
          <w:jc w:val="center"/>
        </w:trPr>
        <w:tc>
          <w:tcPr>
            <w:tcW w:w="7920" w:type="dxa"/>
          </w:tcPr>
          <w:p w14:paraId="0DD21E71" w14:textId="1AA0F509"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sz w:val="20"/>
                <w:lang w:eastAsia="ko-KR"/>
              </w:rPr>
              <w:tab/>
            </w:r>
            <w:r w:rsidR="00997809" w:rsidRPr="00F450F2">
              <w:rPr>
                <w:sz w:val="20"/>
                <w:lang w:eastAsia="ko-KR"/>
              </w:rPr>
              <w:tab/>
            </w:r>
            <w:r w:rsidR="00997809" w:rsidRPr="00F450F2">
              <w:rPr>
                <w:sz w:val="20"/>
                <w:lang w:eastAsia="ko-KR"/>
              </w:rPr>
              <w:tab/>
            </w:r>
            <w:proofErr w:type="spellStart"/>
            <w:r w:rsidR="00591003">
              <w:rPr>
                <w:b/>
                <w:sz w:val="20"/>
                <w:lang w:eastAsia="ko-KR"/>
              </w:rPr>
              <w:t>fisheye</w:t>
            </w:r>
            <w:r w:rsidR="00997809" w:rsidRPr="00997809">
              <w:rPr>
                <w:b/>
                <w:sz w:val="20"/>
                <w:lang w:eastAsia="ko-KR"/>
              </w:rPr>
              <w:t>_</w:t>
            </w:r>
            <w:r w:rsidR="00997809" w:rsidRPr="00F450F2">
              <w:rPr>
                <w:b/>
                <w:sz w:val="20"/>
                <w:lang w:eastAsia="ko-KR"/>
              </w:rPr>
              <w:t>camera_</w:t>
            </w:r>
            <w:r w:rsidR="00C202D5">
              <w:rPr>
                <w:b/>
                <w:sz w:val="20"/>
                <w:lang w:eastAsia="ko-KR"/>
              </w:rPr>
              <w:t>centre</w:t>
            </w:r>
            <w:r w:rsidR="00997809" w:rsidRPr="00F450F2">
              <w:rPr>
                <w:b/>
                <w:sz w:val="20"/>
                <w:lang w:eastAsia="ko-KR"/>
              </w:rPr>
              <w:t>_offset_</w:t>
            </w:r>
            <w:proofErr w:type="gramStart"/>
            <w:r w:rsidR="00997809" w:rsidRPr="00F450F2">
              <w:rPr>
                <w:b/>
                <w:sz w:val="20"/>
                <w:lang w:eastAsia="ko-KR"/>
              </w:rPr>
              <w:t>x</w:t>
            </w:r>
            <w:proofErr w:type="spellEnd"/>
            <w:r w:rsidR="00997809" w:rsidRPr="00F450F2">
              <w:rPr>
                <w:bCs/>
                <w:sz w:val="20"/>
              </w:rPr>
              <w:t>[</w:t>
            </w:r>
            <w:proofErr w:type="gramEnd"/>
            <w:r w:rsidR="00997809" w:rsidRPr="00F450F2">
              <w:rPr>
                <w:rFonts w:eastAsia="Times New Roman"/>
                <w:sz w:val="20"/>
              </w:rPr>
              <w:t> </w:t>
            </w:r>
            <w:proofErr w:type="spellStart"/>
            <w:r w:rsidR="00997809" w:rsidRPr="00F450F2">
              <w:rPr>
                <w:bCs/>
                <w:sz w:val="20"/>
              </w:rPr>
              <w:t>i</w:t>
            </w:r>
            <w:proofErr w:type="spellEnd"/>
            <w:r w:rsidR="00997809" w:rsidRPr="00F450F2">
              <w:rPr>
                <w:rFonts w:eastAsia="Times New Roman"/>
                <w:sz w:val="20"/>
              </w:rPr>
              <w:t> </w:t>
            </w:r>
            <w:r w:rsidR="00997809" w:rsidRPr="00F450F2">
              <w:rPr>
                <w:bCs/>
                <w:sz w:val="20"/>
              </w:rPr>
              <w:t>]</w:t>
            </w:r>
          </w:p>
        </w:tc>
        <w:tc>
          <w:tcPr>
            <w:tcW w:w="1157" w:type="dxa"/>
          </w:tcPr>
          <w:p w14:paraId="50E6836E"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F450F2">
              <w:rPr>
                <w:bCs/>
                <w:sz w:val="20"/>
                <w:lang w:eastAsia="ko-KR"/>
              </w:rPr>
              <w:t>u(</w:t>
            </w:r>
            <w:proofErr w:type="gramEnd"/>
            <w:r w:rsidRPr="00F450F2">
              <w:rPr>
                <w:bCs/>
                <w:sz w:val="20"/>
                <w:lang w:eastAsia="ko-KR"/>
              </w:rPr>
              <w:t>32)</w:t>
            </w:r>
          </w:p>
        </w:tc>
      </w:tr>
      <w:tr w:rsidR="00997809" w:rsidRPr="00F450F2" w14:paraId="271EE0D3" w14:textId="77777777" w:rsidTr="007B33C6">
        <w:trPr>
          <w:cantSplit/>
          <w:jc w:val="center"/>
        </w:trPr>
        <w:tc>
          <w:tcPr>
            <w:tcW w:w="7920" w:type="dxa"/>
          </w:tcPr>
          <w:p w14:paraId="42A6494E" w14:textId="3DD70A4E"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sz w:val="20"/>
                <w:lang w:eastAsia="ko-KR"/>
              </w:rPr>
              <w:tab/>
            </w:r>
            <w:r w:rsidR="00997809" w:rsidRPr="00F450F2">
              <w:rPr>
                <w:sz w:val="20"/>
                <w:lang w:eastAsia="ko-KR"/>
              </w:rPr>
              <w:tab/>
            </w:r>
            <w:r w:rsidR="00997809" w:rsidRPr="00F450F2">
              <w:rPr>
                <w:sz w:val="20"/>
                <w:lang w:eastAsia="ko-KR"/>
              </w:rPr>
              <w:tab/>
            </w:r>
            <w:proofErr w:type="spellStart"/>
            <w:r w:rsidR="00591003">
              <w:rPr>
                <w:b/>
                <w:sz w:val="20"/>
                <w:lang w:eastAsia="ko-KR"/>
              </w:rPr>
              <w:t>fisheye</w:t>
            </w:r>
            <w:r w:rsidR="00997809" w:rsidRPr="00997809">
              <w:rPr>
                <w:b/>
                <w:sz w:val="20"/>
                <w:lang w:eastAsia="ko-KR"/>
              </w:rPr>
              <w:t>_</w:t>
            </w:r>
            <w:r w:rsidR="00997809" w:rsidRPr="00F450F2">
              <w:rPr>
                <w:b/>
                <w:sz w:val="20"/>
                <w:lang w:eastAsia="ko-KR"/>
              </w:rPr>
              <w:t>camera_</w:t>
            </w:r>
            <w:r w:rsidR="00C202D5">
              <w:rPr>
                <w:b/>
                <w:sz w:val="20"/>
                <w:lang w:eastAsia="ko-KR"/>
              </w:rPr>
              <w:t>centre</w:t>
            </w:r>
            <w:r w:rsidR="00997809" w:rsidRPr="00F450F2">
              <w:rPr>
                <w:b/>
                <w:sz w:val="20"/>
                <w:lang w:eastAsia="ko-KR"/>
              </w:rPr>
              <w:t>_offset_</w:t>
            </w:r>
            <w:proofErr w:type="gramStart"/>
            <w:r w:rsidR="00997809" w:rsidRPr="00F450F2">
              <w:rPr>
                <w:b/>
                <w:sz w:val="20"/>
                <w:lang w:eastAsia="ko-KR"/>
              </w:rPr>
              <w:t>y</w:t>
            </w:r>
            <w:proofErr w:type="spellEnd"/>
            <w:r w:rsidR="00997809" w:rsidRPr="00F450F2">
              <w:rPr>
                <w:bCs/>
                <w:sz w:val="20"/>
              </w:rPr>
              <w:t>[</w:t>
            </w:r>
            <w:proofErr w:type="gramEnd"/>
            <w:r w:rsidR="00997809" w:rsidRPr="00F450F2">
              <w:rPr>
                <w:rFonts w:eastAsia="Times New Roman"/>
                <w:sz w:val="20"/>
              </w:rPr>
              <w:t> </w:t>
            </w:r>
            <w:proofErr w:type="spellStart"/>
            <w:r w:rsidR="00997809" w:rsidRPr="00F450F2">
              <w:rPr>
                <w:bCs/>
                <w:sz w:val="20"/>
              </w:rPr>
              <w:t>i</w:t>
            </w:r>
            <w:proofErr w:type="spellEnd"/>
            <w:r w:rsidR="00997809" w:rsidRPr="00F450F2">
              <w:rPr>
                <w:rFonts w:eastAsia="Times New Roman"/>
                <w:sz w:val="20"/>
              </w:rPr>
              <w:t> </w:t>
            </w:r>
            <w:r w:rsidR="00997809" w:rsidRPr="00F450F2">
              <w:rPr>
                <w:bCs/>
                <w:sz w:val="20"/>
              </w:rPr>
              <w:t>]</w:t>
            </w:r>
          </w:p>
        </w:tc>
        <w:tc>
          <w:tcPr>
            <w:tcW w:w="1157" w:type="dxa"/>
          </w:tcPr>
          <w:p w14:paraId="00571074"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F450F2">
              <w:rPr>
                <w:bCs/>
                <w:sz w:val="20"/>
                <w:lang w:eastAsia="ko-KR"/>
              </w:rPr>
              <w:t>u(</w:t>
            </w:r>
            <w:proofErr w:type="gramEnd"/>
            <w:r w:rsidRPr="00F450F2">
              <w:rPr>
                <w:bCs/>
                <w:sz w:val="20"/>
                <w:lang w:eastAsia="ko-KR"/>
              </w:rPr>
              <w:t>32)</w:t>
            </w:r>
          </w:p>
        </w:tc>
      </w:tr>
      <w:tr w:rsidR="00997809" w:rsidRPr="00F450F2" w14:paraId="157901E2" w14:textId="77777777" w:rsidTr="007B33C6">
        <w:trPr>
          <w:cantSplit/>
          <w:jc w:val="center"/>
        </w:trPr>
        <w:tc>
          <w:tcPr>
            <w:tcW w:w="7920" w:type="dxa"/>
          </w:tcPr>
          <w:p w14:paraId="66A3B859" w14:textId="4F9B7BF6" w:rsidR="00997809" w:rsidRPr="00F450F2" w:rsidRDefault="0024411E" w:rsidP="007B33C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sz w:val="20"/>
                <w:lang w:eastAsia="ko-KR"/>
              </w:rPr>
              <w:tab/>
            </w:r>
            <w:r w:rsidR="00997809" w:rsidRPr="00F450F2">
              <w:rPr>
                <w:sz w:val="20"/>
                <w:lang w:eastAsia="ko-KR"/>
              </w:rPr>
              <w:tab/>
            </w:r>
            <w:r w:rsidR="00997809" w:rsidRPr="00F450F2">
              <w:rPr>
                <w:sz w:val="20"/>
                <w:lang w:eastAsia="ko-KR"/>
              </w:rPr>
              <w:tab/>
            </w:r>
            <w:proofErr w:type="spellStart"/>
            <w:r w:rsidR="00591003">
              <w:rPr>
                <w:b/>
                <w:sz w:val="20"/>
                <w:lang w:eastAsia="ko-KR"/>
              </w:rPr>
              <w:t>fisheye</w:t>
            </w:r>
            <w:r w:rsidR="00997809" w:rsidRPr="00997809">
              <w:rPr>
                <w:b/>
                <w:sz w:val="20"/>
                <w:lang w:eastAsia="ko-KR"/>
              </w:rPr>
              <w:t>_</w:t>
            </w:r>
            <w:r w:rsidR="00997809" w:rsidRPr="00F450F2">
              <w:rPr>
                <w:b/>
                <w:sz w:val="20"/>
                <w:lang w:eastAsia="ko-KR"/>
              </w:rPr>
              <w:t>camera_</w:t>
            </w:r>
            <w:r w:rsidR="00C202D5">
              <w:rPr>
                <w:b/>
                <w:sz w:val="20"/>
                <w:lang w:eastAsia="ko-KR"/>
              </w:rPr>
              <w:t>centre</w:t>
            </w:r>
            <w:r w:rsidR="00997809" w:rsidRPr="00F450F2">
              <w:rPr>
                <w:b/>
                <w:sz w:val="20"/>
                <w:lang w:eastAsia="ko-KR"/>
              </w:rPr>
              <w:t>_offset_</w:t>
            </w:r>
            <w:proofErr w:type="gramStart"/>
            <w:r w:rsidR="00997809" w:rsidRPr="00F450F2">
              <w:rPr>
                <w:b/>
                <w:sz w:val="20"/>
                <w:lang w:eastAsia="ko-KR"/>
              </w:rPr>
              <w:t>z</w:t>
            </w:r>
            <w:proofErr w:type="spellEnd"/>
            <w:r w:rsidR="00997809" w:rsidRPr="00F450F2">
              <w:rPr>
                <w:bCs/>
                <w:sz w:val="20"/>
              </w:rPr>
              <w:t>[</w:t>
            </w:r>
            <w:proofErr w:type="gramEnd"/>
            <w:r w:rsidR="00997809" w:rsidRPr="00F450F2">
              <w:rPr>
                <w:rFonts w:eastAsia="Times New Roman"/>
                <w:sz w:val="20"/>
              </w:rPr>
              <w:t> </w:t>
            </w:r>
            <w:proofErr w:type="spellStart"/>
            <w:r w:rsidR="00997809" w:rsidRPr="00F450F2">
              <w:rPr>
                <w:bCs/>
                <w:sz w:val="20"/>
              </w:rPr>
              <w:t>i</w:t>
            </w:r>
            <w:proofErr w:type="spellEnd"/>
            <w:r w:rsidR="00997809" w:rsidRPr="00F450F2">
              <w:rPr>
                <w:rFonts w:eastAsia="Times New Roman"/>
                <w:sz w:val="20"/>
              </w:rPr>
              <w:t> </w:t>
            </w:r>
            <w:r w:rsidR="00997809" w:rsidRPr="00F450F2">
              <w:rPr>
                <w:bCs/>
                <w:sz w:val="20"/>
              </w:rPr>
              <w:t>]</w:t>
            </w:r>
          </w:p>
        </w:tc>
        <w:tc>
          <w:tcPr>
            <w:tcW w:w="1157" w:type="dxa"/>
          </w:tcPr>
          <w:p w14:paraId="31E41150" w14:textId="77777777" w:rsidR="00997809" w:rsidRPr="00F450F2" w:rsidRDefault="00997809" w:rsidP="007B33C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F450F2">
              <w:rPr>
                <w:bCs/>
                <w:sz w:val="20"/>
                <w:lang w:eastAsia="ko-KR"/>
              </w:rPr>
              <w:t>u(</w:t>
            </w:r>
            <w:proofErr w:type="gramEnd"/>
            <w:r w:rsidRPr="00F450F2">
              <w:rPr>
                <w:bCs/>
                <w:sz w:val="20"/>
                <w:lang w:eastAsia="ko-KR"/>
              </w:rPr>
              <w:t>32)</w:t>
            </w:r>
          </w:p>
        </w:tc>
      </w:tr>
      <w:tr w:rsidR="00997809" w:rsidRPr="00F450F2" w14:paraId="7EEF51A2" w14:textId="77777777" w:rsidTr="007B33C6">
        <w:trPr>
          <w:cantSplit/>
          <w:jc w:val="center"/>
        </w:trPr>
        <w:tc>
          <w:tcPr>
            <w:tcW w:w="7920" w:type="dxa"/>
          </w:tcPr>
          <w:p w14:paraId="5E49EA15" w14:textId="549568DF"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Pr>
                <w:sz w:val="20"/>
                <w:lang w:eastAsia="ko-KR"/>
              </w:rPr>
              <w:tab/>
            </w:r>
            <w:r w:rsidR="00997809" w:rsidRPr="00F450F2">
              <w:rPr>
                <w:sz w:val="20"/>
                <w:lang w:eastAsia="ko-KR"/>
              </w:rPr>
              <w:tab/>
            </w:r>
            <w:r w:rsidR="00997809" w:rsidRPr="00F450F2">
              <w:rPr>
                <w:sz w:val="20"/>
                <w:lang w:eastAsia="ko-KR"/>
              </w:rPr>
              <w:tab/>
            </w:r>
            <w:proofErr w:type="spellStart"/>
            <w:r w:rsidR="00591003">
              <w:rPr>
                <w:b/>
                <w:sz w:val="20"/>
                <w:lang w:eastAsia="ko-KR"/>
              </w:rPr>
              <w:t>fisheye</w:t>
            </w:r>
            <w:r w:rsidR="00997809" w:rsidRPr="00997809">
              <w:rPr>
                <w:b/>
                <w:sz w:val="20"/>
                <w:lang w:eastAsia="ko-KR"/>
              </w:rPr>
              <w:t>_</w:t>
            </w:r>
            <w:r w:rsidR="00997809" w:rsidRPr="00F450F2">
              <w:rPr>
                <w:b/>
                <w:sz w:val="20"/>
                <w:lang w:eastAsia="ko-KR"/>
              </w:rPr>
              <w:t>field_of_</w:t>
            </w:r>
            <w:proofErr w:type="gramStart"/>
            <w:r w:rsidR="00997809" w:rsidRPr="00F450F2">
              <w:rPr>
                <w:b/>
                <w:sz w:val="20"/>
                <w:lang w:eastAsia="ko-KR"/>
              </w:rPr>
              <w:t>view</w:t>
            </w:r>
            <w:proofErr w:type="spellEnd"/>
            <w:r w:rsidR="00997809" w:rsidRPr="00F450F2">
              <w:rPr>
                <w:bCs/>
                <w:sz w:val="20"/>
              </w:rPr>
              <w:t>[</w:t>
            </w:r>
            <w:proofErr w:type="gramEnd"/>
            <w:r w:rsidR="00997809" w:rsidRPr="00F450F2">
              <w:rPr>
                <w:rFonts w:eastAsia="Times New Roman"/>
                <w:sz w:val="20"/>
              </w:rPr>
              <w:t> </w:t>
            </w:r>
            <w:proofErr w:type="spellStart"/>
            <w:r w:rsidR="00997809" w:rsidRPr="00F450F2">
              <w:rPr>
                <w:bCs/>
                <w:sz w:val="20"/>
              </w:rPr>
              <w:t>i</w:t>
            </w:r>
            <w:proofErr w:type="spellEnd"/>
            <w:r w:rsidR="00997809" w:rsidRPr="00F450F2">
              <w:rPr>
                <w:rFonts w:eastAsia="Times New Roman"/>
                <w:sz w:val="20"/>
              </w:rPr>
              <w:t> </w:t>
            </w:r>
            <w:r w:rsidR="00997809" w:rsidRPr="00F450F2">
              <w:rPr>
                <w:bCs/>
                <w:sz w:val="20"/>
              </w:rPr>
              <w:t>]</w:t>
            </w:r>
          </w:p>
        </w:tc>
        <w:tc>
          <w:tcPr>
            <w:tcW w:w="1157" w:type="dxa"/>
          </w:tcPr>
          <w:p w14:paraId="54A5FD32"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F450F2">
              <w:rPr>
                <w:bCs/>
                <w:sz w:val="20"/>
                <w:lang w:eastAsia="ko-KR"/>
              </w:rPr>
              <w:t>u(</w:t>
            </w:r>
            <w:proofErr w:type="gramEnd"/>
            <w:r w:rsidRPr="00F450F2">
              <w:rPr>
                <w:bCs/>
                <w:sz w:val="20"/>
                <w:lang w:eastAsia="ko-KR"/>
              </w:rPr>
              <w:t>32)</w:t>
            </w:r>
          </w:p>
        </w:tc>
      </w:tr>
      <w:tr w:rsidR="00997809" w:rsidRPr="00F450F2" w14:paraId="37A2D5A2" w14:textId="77777777" w:rsidTr="007B33C6">
        <w:trPr>
          <w:cantSplit/>
          <w:jc w:val="center"/>
        </w:trPr>
        <w:tc>
          <w:tcPr>
            <w:tcW w:w="7920" w:type="dxa"/>
          </w:tcPr>
          <w:p w14:paraId="3E1BB853" w14:textId="064ADF5C" w:rsidR="00997809" w:rsidRPr="00F450F2" w:rsidRDefault="0024411E" w:rsidP="002077F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Pr>
                <w:sz w:val="20"/>
                <w:lang w:eastAsia="ko-KR"/>
              </w:rPr>
              <w:tab/>
            </w:r>
            <w:r w:rsidR="00997809" w:rsidRPr="00F450F2">
              <w:rPr>
                <w:sz w:val="20"/>
                <w:lang w:eastAsia="ko-KR"/>
              </w:rPr>
              <w:tab/>
            </w:r>
            <w:r w:rsidR="00997809" w:rsidRPr="00F450F2">
              <w:rPr>
                <w:sz w:val="20"/>
                <w:lang w:eastAsia="ko-KR"/>
              </w:rPr>
              <w:tab/>
            </w:r>
            <w:proofErr w:type="spellStart"/>
            <w:r w:rsidR="00591003">
              <w:rPr>
                <w:b/>
                <w:sz w:val="20"/>
                <w:lang w:eastAsia="ko-KR"/>
              </w:rPr>
              <w:t>fisheye</w:t>
            </w:r>
            <w:r w:rsidR="00997809" w:rsidRPr="00997809">
              <w:rPr>
                <w:b/>
                <w:sz w:val="20"/>
                <w:lang w:eastAsia="ko-KR"/>
              </w:rPr>
              <w:t>_</w:t>
            </w:r>
            <w:r w:rsidR="00997809" w:rsidRPr="00F450F2">
              <w:rPr>
                <w:b/>
                <w:sz w:val="20"/>
                <w:lang w:eastAsia="ko-KR"/>
              </w:rPr>
              <w:t>num_polynomial_</w:t>
            </w:r>
            <w:proofErr w:type="gramStart"/>
            <w:r w:rsidR="00997809" w:rsidRPr="00F450F2">
              <w:rPr>
                <w:b/>
                <w:sz w:val="20"/>
                <w:lang w:eastAsia="ko-KR"/>
              </w:rPr>
              <w:t>coe</w:t>
            </w:r>
            <w:r w:rsidR="00CC2F41">
              <w:rPr>
                <w:b/>
                <w:sz w:val="20"/>
                <w:lang w:eastAsia="ko-KR"/>
              </w:rPr>
              <w:t>f</w:t>
            </w:r>
            <w:r w:rsidR="00997809" w:rsidRPr="00F450F2">
              <w:rPr>
                <w:b/>
                <w:sz w:val="20"/>
                <w:lang w:eastAsia="ko-KR"/>
              </w:rPr>
              <w:t>fs</w:t>
            </w:r>
            <w:proofErr w:type="spellEnd"/>
            <w:r w:rsidR="00997809" w:rsidRPr="00F450F2">
              <w:rPr>
                <w:bCs/>
                <w:sz w:val="20"/>
              </w:rPr>
              <w:t>[</w:t>
            </w:r>
            <w:proofErr w:type="gramEnd"/>
            <w:r w:rsidR="00997809" w:rsidRPr="00F450F2">
              <w:rPr>
                <w:rFonts w:eastAsia="Times New Roman"/>
                <w:sz w:val="20"/>
              </w:rPr>
              <w:t> </w:t>
            </w:r>
            <w:proofErr w:type="spellStart"/>
            <w:r w:rsidR="00997809" w:rsidRPr="00F450F2">
              <w:rPr>
                <w:bCs/>
                <w:sz w:val="20"/>
              </w:rPr>
              <w:t>i</w:t>
            </w:r>
            <w:proofErr w:type="spellEnd"/>
            <w:r w:rsidR="00997809" w:rsidRPr="00F450F2">
              <w:rPr>
                <w:rFonts w:eastAsia="Times New Roman"/>
                <w:sz w:val="20"/>
              </w:rPr>
              <w:t> </w:t>
            </w:r>
            <w:r w:rsidR="00997809" w:rsidRPr="00F450F2">
              <w:rPr>
                <w:bCs/>
                <w:sz w:val="20"/>
              </w:rPr>
              <w:t>]</w:t>
            </w:r>
          </w:p>
        </w:tc>
        <w:tc>
          <w:tcPr>
            <w:tcW w:w="1157" w:type="dxa"/>
          </w:tcPr>
          <w:p w14:paraId="487B2763"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F450F2">
              <w:rPr>
                <w:bCs/>
                <w:sz w:val="20"/>
                <w:lang w:eastAsia="ko-KR"/>
              </w:rPr>
              <w:t>u(</w:t>
            </w:r>
            <w:proofErr w:type="gramEnd"/>
            <w:r w:rsidRPr="00F450F2">
              <w:rPr>
                <w:bCs/>
                <w:sz w:val="20"/>
                <w:lang w:eastAsia="ko-KR"/>
              </w:rPr>
              <w:t>16)</w:t>
            </w:r>
          </w:p>
        </w:tc>
      </w:tr>
      <w:tr w:rsidR="00997809" w:rsidRPr="00F450F2" w14:paraId="4384D3A2" w14:textId="77777777" w:rsidTr="007B33C6">
        <w:trPr>
          <w:cantSplit/>
          <w:jc w:val="center"/>
        </w:trPr>
        <w:tc>
          <w:tcPr>
            <w:tcW w:w="7920" w:type="dxa"/>
          </w:tcPr>
          <w:p w14:paraId="7CEA8B6E" w14:textId="434B5103" w:rsidR="00997809" w:rsidRPr="00F450F2" w:rsidRDefault="0024411E" w:rsidP="002077F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sz w:val="20"/>
                <w:lang w:eastAsia="ko-KR"/>
              </w:rPr>
              <w:tab/>
            </w:r>
            <w:r w:rsidR="00997809" w:rsidRPr="00F450F2">
              <w:rPr>
                <w:sz w:val="20"/>
                <w:lang w:eastAsia="ko-KR"/>
              </w:rPr>
              <w:tab/>
            </w:r>
            <w:r w:rsidR="00997809" w:rsidRPr="00F450F2">
              <w:rPr>
                <w:sz w:val="20"/>
                <w:lang w:eastAsia="ko-KR"/>
              </w:rPr>
              <w:tab/>
            </w:r>
            <w:proofErr w:type="gramStart"/>
            <w:r w:rsidR="00997809" w:rsidRPr="00F450F2">
              <w:rPr>
                <w:sz w:val="20"/>
                <w:lang w:eastAsia="ko-KR"/>
              </w:rPr>
              <w:t>for(</w:t>
            </w:r>
            <w:r w:rsidR="009346CA">
              <w:rPr>
                <w:sz w:val="20"/>
                <w:lang w:eastAsia="ko-KR"/>
              </w:rPr>
              <w:t xml:space="preserve"> </w:t>
            </w:r>
            <w:r w:rsidR="00997809" w:rsidRPr="00F450F2">
              <w:rPr>
                <w:sz w:val="20"/>
                <w:lang w:eastAsia="ko-KR"/>
              </w:rPr>
              <w:t>j</w:t>
            </w:r>
            <w:proofErr w:type="gramEnd"/>
            <w:r w:rsidR="009346CA">
              <w:rPr>
                <w:sz w:val="20"/>
                <w:lang w:eastAsia="ko-KR"/>
              </w:rPr>
              <w:t xml:space="preserve"> </w:t>
            </w:r>
            <w:r w:rsidR="00997809" w:rsidRPr="00F450F2">
              <w:rPr>
                <w:sz w:val="20"/>
                <w:lang w:eastAsia="ko-KR"/>
              </w:rPr>
              <w:t>=</w:t>
            </w:r>
            <w:r w:rsidR="009346CA">
              <w:rPr>
                <w:sz w:val="20"/>
                <w:lang w:eastAsia="ko-KR"/>
              </w:rPr>
              <w:t xml:space="preserve"> </w:t>
            </w:r>
            <w:r w:rsidR="00997809" w:rsidRPr="00F450F2">
              <w:rPr>
                <w:sz w:val="20"/>
                <w:lang w:eastAsia="ko-KR"/>
              </w:rPr>
              <w:t>0;</w:t>
            </w:r>
            <w:r w:rsidR="009346CA">
              <w:rPr>
                <w:sz w:val="20"/>
                <w:lang w:eastAsia="ko-KR"/>
              </w:rPr>
              <w:t xml:space="preserve"> </w:t>
            </w:r>
            <w:r w:rsidR="00997809" w:rsidRPr="00F450F2">
              <w:rPr>
                <w:sz w:val="20"/>
                <w:lang w:eastAsia="ko-KR"/>
              </w:rPr>
              <w:t>j</w:t>
            </w:r>
            <w:r w:rsidR="009346CA">
              <w:rPr>
                <w:sz w:val="20"/>
                <w:lang w:eastAsia="ko-KR"/>
              </w:rPr>
              <w:t xml:space="preserve"> </w:t>
            </w:r>
            <w:r w:rsidR="00997809" w:rsidRPr="00F450F2">
              <w:rPr>
                <w:sz w:val="20"/>
                <w:lang w:eastAsia="ko-KR"/>
              </w:rPr>
              <w:t>&lt;</w:t>
            </w:r>
            <w:r w:rsidR="009346CA">
              <w:rPr>
                <w:sz w:val="20"/>
                <w:lang w:eastAsia="ko-KR"/>
              </w:rPr>
              <w:t xml:space="preserve"> </w:t>
            </w:r>
            <w:proofErr w:type="spellStart"/>
            <w:r w:rsidR="00591003">
              <w:rPr>
                <w:sz w:val="20"/>
                <w:lang w:eastAsia="ko-KR"/>
              </w:rPr>
              <w:t>fisheye</w:t>
            </w:r>
            <w:r w:rsidR="00997809" w:rsidRPr="00997809">
              <w:rPr>
                <w:sz w:val="20"/>
                <w:lang w:eastAsia="ko-KR"/>
              </w:rPr>
              <w:t>_</w:t>
            </w:r>
            <w:r w:rsidR="00997809" w:rsidRPr="00F450F2">
              <w:rPr>
                <w:sz w:val="20"/>
                <w:lang w:eastAsia="ko-KR"/>
              </w:rPr>
              <w:t>num_polynomial_coe</w:t>
            </w:r>
            <w:r w:rsidR="00CC2F41">
              <w:rPr>
                <w:sz w:val="20"/>
                <w:lang w:eastAsia="ko-KR"/>
              </w:rPr>
              <w:t>f</w:t>
            </w:r>
            <w:r w:rsidR="00997809" w:rsidRPr="00F450F2">
              <w:rPr>
                <w:sz w:val="20"/>
                <w:lang w:eastAsia="ko-KR"/>
              </w:rPr>
              <w:t>fs</w:t>
            </w:r>
            <w:proofErr w:type="spellEnd"/>
            <w:r w:rsidR="00997809" w:rsidRPr="00F450F2">
              <w:rPr>
                <w:sz w:val="20"/>
                <w:lang w:eastAsia="ko-KR"/>
              </w:rPr>
              <w:t>[</w:t>
            </w:r>
            <w:r w:rsidR="00997809" w:rsidRPr="00F450F2">
              <w:rPr>
                <w:rFonts w:eastAsia="Times New Roman"/>
                <w:sz w:val="20"/>
              </w:rPr>
              <w:t> </w:t>
            </w:r>
            <w:proofErr w:type="spellStart"/>
            <w:r w:rsidR="00997809" w:rsidRPr="00F450F2">
              <w:rPr>
                <w:sz w:val="20"/>
                <w:lang w:eastAsia="ko-KR"/>
              </w:rPr>
              <w:t>i</w:t>
            </w:r>
            <w:proofErr w:type="spellEnd"/>
            <w:r w:rsidR="00997809" w:rsidRPr="00F450F2">
              <w:rPr>
                <w:rFonts w:eastAsia="Times New Roman"/>
                <w:sz w:val="20"/>
              </w:rPr>
              <w:t> </w:t>
            </w:r>
            <w:r w:rsidR="00997809" w:rsidRPr="00F450F2">
              <w:rPr>
                <w:sz w:val="20"/>
                <w:lang w:eastAsia="ko-KR"/>
              </w:rPr>
              <w:t>];</w:t>
            </w:r>
            <w:r w:rsidR="009346CA">
              <w:rPr>
                <w:sz w:val="20"/>
                <w:lang w:eastAsia="ko-KR"/>
              </w:rPr>
              <w:t xml:space="preserve"> </w:t>
            </w:r>
            <w:proofErr w:type="spellStart"/>
            <w:r w:rsidR="00997809" w:rsidRPr="00F450F2">
              <w:rPr>
                <w:sz w:val="20"/>
                <w:lang w:eastAsia="ko-KR"/>
              </w:rPr>
              <w:t>j++</w:t>
            </w:r>
            <w:proofErr w:type="spellEnd"/>
            <w:r w:rsidR="009346CA">
              <w:rPr>
                <w:sz w:val="20"/>
                <w:lang w:eastAsia="ko-KR"/>
              </w:rPr>
              <w:t xml:space="preserve"> </w:t>
            </w:r>
            <w:r w:rsidR="00997809" w:rsidRPr="00F450F2">
              <w:rPr>
                <w:sz w:val="20"/>
                <w:lang w:eastAsia="ko-KR"/>
              </w:rPr>
              <w:t>)</w:t>
            </w:r>
          </w:p>
        </w:tc>
        <w:tc>
          <w:tcPr>
            <w:tcW w:w="1157" w:type="dxa"/>
          </w:tcPr>
          <w:p w14:paraId="4CF3E429"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997809" w:rsidRPr="00F450F2" w14:paraId="14EFFBB5" w14:textId="77777777" w:rsidTr="007B33C6">
        <w:trPr>
          <w:cantSplit/>
          <w:jc w:val="center"/>
        </w:trPr>
        <w:tc>
          <w:tcPr>
            <w:tcW w:w="7920" w:type="dxa"/>
          </w:tcPr>
          <w:p w14:paraId="59B7C66A" w14:textId="0E2A2A8E" w:rsidR="00997809" w:rsidRPr="00F450F2" w:rsidRDefault="0024411E" w:rsidP="002077F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sz w:val="20"/>
                <w:lang w:eastAsia="ko-KR"/>
              </w:rPr>
              <w:tab/>
            </w:r>
            <w:r w:rsidR="00997809" w:rsidRPr="00F450F2">
              <w:rPr>
                <w:sz w:val="20"/>
                <w:lang w:eastAsia="ko-KR"/>
              </w:rPr>
              <w:tab/>
            </w:r>
            <w:r w:rsidR="00997809" w:rsidRPr="00F450F2">
              <w:rPr>
                <w:sz w:val="20"/>
                <w:lang w:eastAsia="ko-KR"/>
              </w:rPr>
              <w:tab/>
            </w:r>
            <w:r w:rsidR="00997809" w:rsidRPr="00F450F2">
              <w:rPr>
                <w:sz w:val="20"/>
                <w:lang w:eastAsia="ko-KR"/>
              </w:rPr>
              <w:tab/>
            </w:r>
            <w:proofErr w:type="spellStart"/>
            <w:r w:rsidR="00591003">
              <w:rPr>
                <w:b/>
                <w:sz w:val="20"/>
                <w:lang w:eastAsia="ko-KR"/>
              </w:rPr>
              <w:t>fisheye</w:t>
            </w:r>
            <w:r w:rsidR="00997809" w:rsidRPr="00997809">
              <w:rPr>
                <w:b/>
                <w:sz w:val="20"/>
                <w:lang w:eastAsia="ko-KR"/>
              </w:rPr>
              <w:t>_</w:t>
            </w:r>
            <w:r w:rsidR="00997809" w:rsidRPr="00F450F2">
              <w:rPr>
                <w:b/>
                <w:sz w:val="20"/>
                <w:lang w:eastAsia="ko-KR"/>
              </w:rPr>
              <w:t>polynomial_</w:t>
            </w:r>
            <w:proofErr w:type="gramStart"/>
            <w:r w:rsidR="00997809" w:rsidRPr="00F450F2">
              <w:rPr>
                <w:b/>
                <w:sz w:val="20"/>
                <w:lang w:eastAsia="ko-KR"/>
              </w:rPr>
              <w:t>coe</w:t>
            </w:r>
            <w:r w:rsidR="00CC2F41">
              <w:rPr>
                <w:b/>
                <w:sz w:val="20"/>
                <w:lang w:eastAsia="ko-KR"/>
              </w:rPr>
              <w:t>f</w:t>
            </w:r>
            <w:r w:rsidR="00997809" w:rsidRPr="00F450F2">
              <w:rPr>
                <w:b/>
                <w:sz w:val="20"/>
                <w:lang w:eastAsia="ko-KR"/>
              </w:rPr>
              <w:t>f</w:t>
            </w:r>
            <w:proofErr w:type="spellEnd"/>
            <w:r w:rsidR="00997809" w:rsidRPr="00F450F2">
              <w:rPr>
                <w:sz w:val="20"/>
                <w:lang w:eastAsia="ko-KR"/>
              </w:rPr>
              <w:t>[</w:t>
            </w:r>
            <w:proofErr w:type="gramEnd"/>
            <w:r w:rsidR="00997809" w:rsidRPr="00F450F2">
              <w:rPr>
                <w:rFonts w:eastAsia="Times New Roman"/>
                <w:sz w:val="20"/>
              </w:rPr>
              <w:t> </w:t>
            </w:r>
            <w:proofErr w:type="spellStart"/>
            <w:r w:rsidR="00997809" w:rsidRPr="00F450F2">
              <w:rPr>
                <w:sz w:val="20"/>
                <w:lang w:eastAsia="ko-KR"/>
              </w:rPr>
              <w:t>i</w:t>
            </w:r>
            <w:proofErr w:type="spellEnd"/>
            <w:r w:rsidR="00997809" w:rsidRPr="00F450F2">
              <w:rPr>
                <w:rFonts w:eastAsia="Times New Roman"/>
                <w:sz w:val="20"/>
              </w:rPr>
              <w:t> </w:t>
            </w:r>
            <w:r w:rsidR="00997809" w:rsidRPr="00F450F2">
              <w:rPr>
                <w:sz w:val="20"/>
                <w:lang w:eastAsia="ko-KR"/>
              </w:rPr>
              <w:t>][</w:t>
            </w:r>
            <w:r w:rsidR="00997809" w:rsidRPr="00F450F2">
              <w:rPr>
                <w:rFonts w:eastAsia="Times New Roman"/>
                <w:sz w:val="20"/>
              </w:rPr>
              <w:t> </w:t>
            </w:r>
            <w:r w:rsidR="00997809" w:rsidRPr="00F450F2">
              <w:rPr>
                <w:sz w:val="20"/>
                <w:lang w:eastAsia="ko-KR"/>
              </w:rPr>
              <w:t>j</w:t>
            </w:r>
            <w:r w:rsidR="00997809" w:rsidRPr="00F450F2">
              <w:rPr>
                <w:rFonts w:eastAsia="Times New Roman"/>
                <w:sz w:val="20"/>
              </w:rPr>
              <w:t> </w:t>
            </w:r>
            <w:r w:rsidR="00997809" w:rsidRPr="00F450F2">
              <w:rPr>
                <w:sz w:val="20"/>
                <w:lang w:eastAsia="ko-KR"/>
              </w:rPr>
              <w:t>]</w:t>
            </w:r>
          </w:p>
        </w:tc>
        <w:tc>
          <w:tcPr>
            <w:tcW w:w="1157" w:type="dxa"/>
          </w:tcPr>
          <w:p w14:paraId="7A43C52B" w14:textId="6D08AC6A" w:rsidR="00997809" w:rsidRPr="00F450F2" w:rsidRDefault="00CC2F41" w:rsidP="00CC2F4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spellStart"/>
            <w:proofErr w:type="gramStart"/>
            <w:r>
              <w:rPr>
                <w:bCs/>
                <w:sz w:val="20"/>
                <w:lang w:eastAsia="ko-KR"/>
              </w:rPr>
              <w:t>i</w:t>
            </w:r>
            <w:proofErr w:type="spellEnd"/>
            <w:r w:rsidR="00997809" w:rsidRPr="00F450F2">
              <w:rPr>
                <w:bCs/>
                <w:sz w:val="20"/>
                <w:lang w:eastAsia="ko-KR"/>
              </w:rPr>
              <w:t>(</w:t>
            </w:r>
            <w:proofErr w:type="gramEnd"/>
            <w:r w:rsidR="00997809" w:rsidRPr="00F450F2">
              <w:rPr>
                <w:bCs/>
                <w:sz w:val="20"/>
                <w:lang w:eastAsia="ko-KR"/>
              </w:rPr>
              <w:t>32)</w:t>
            </w:r>
          </w:p>
        </w:tc>
      </w:tr>
      <w:tr w:rsidR="0024411E" w:rsidRPr="00F450F2" w14:paraId="6A7C1BBA" w14:textId="77777777" w:rsidTr="00302E0F">
        <w:trPr>
          <w:cantSplit/>
          <w:jc w:val="center"/>
        </w:trPr>
        <w:tc>
          <w:tcPr>
            <w:tcW w:w="7920" w:type="dxa"/>
          </w:tcPr>
          <w:p w14:paraId="115BBC15" w14:textId="77777777" w:rsidR="0024411E" w:rsidRPr="00F450F2" w:rsidRDefault="0024411E" w:rsidP="00302E0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24240">
              <w:rPr>
                <w:rFonts w:eastAsia="Malgun Gothic"/>
                <w:noProof/>
                <w:sz w:val="20"/>
              </w:rPr>
              <w:tab/>
            </w:r>
            <w:r w:rsidRPr="00C24240">
              <w:rPr>
                <w:sz w:val="20"/>
                <w:lang w:eastAsia="ko-KR"/>
              </w:rPr>
              <w:tab/>
              <w:t>}</w:t>
            </w:r>
          </w:p>
        </w:tc>
        <w:tc>
          <w:tcPr>
            <w:tcW w:w="1157" w:type="dxa"/>
          </w:tcPr>
          <w:p w14:paraId="074B2FF9" w14:textId="77777777" w:rsidR="0024411E" w:rsidRPr="00F450F2" w:rsidRDefault="0024411E" w:rsidP="00302E0F">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997809" w:rsidRPr="00F450F2" w14:paraId="3FA95E75" w14:textId="77777777" w:rsidTr="007B33C6">
        <w:trPr>
          <w:cantSplit/>
          <w:jc w:val="center"/>
        </w:trPr>
        <w:tc>
          <w:tcPr>
            <w:tcW w:w="7920" w:type="dxa"/>
          </w:tcPr>
          <w:p w14:paraId="5598169C" w14:textId="77777777"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sz w:val="20"/>
                <w:lang w:eastAsia="ko-KR"/>
              </w:rPr>
              <w:tab/>
              <w:t>}</w:t>
            </w:r>
          </w:p>
        </w:tc>
        <w:tc>
          <w:tcPr>
            <w:tcW w:w="1157" w:type="dxa"/>
          </w:tcPr>
          <w:p w14:paraId="46A83FEE"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997809" w:rsidRPr="00F450F2" w14:paraId="2BB1D1D8" w14:textId="77777777" w:rsidTr="007B33C6">
        <w:trPr>
          <w:cantSplit/>
          <w:jc w:val="center"/>
        </w:trPr>
        <w:tc>
          <w:tcPr>
            <w:tcW w:w="7920" w:type="dxa"/>
          </w:tcPr>
          <w:p w14:paraId="7E311594" w14:textId="65AADB50"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sz w:val="20"/>
                <w:lang w:eastAsia="ko-KR"/>
              </w:rPr>
            </w:pPr>
            <w:r>
              <w:rPr>
                <w:sz w:val="20"/>
                <w:lang w:eastAsia="ko-KR"/>
              </w:rPr>
              <w:t>}</w:t>
            </w:r>
          </w:p>
        </w:tc>
        <w:tc>
          <w:tcPr>
            <w:tcW w:w="1157" w:type="dxa"/>
          </w:tcPr>
          <w:p w14:paraId="3C15CEF8"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bl>
    <w:p w14:paraId="7C2E5A04" w14:textId="3E9196FE" w:rsidR="00997809" w:rsidRDefault="00997809" w:rsidP="00997809">
      <w:pPr>
        <w:jc w:val="both"/>
        <w:rPr>
          <w:sz w:val="20"/>
        </w:rPr>
      </w:pPr>
    </w:p>
    <w:p w14:paraId="556CC3F0" w14:textId="0D0F4FB4" w:rsidR="009346CA" w:rsidRPr="00A44B62" w:rsidRDefault="009346CA" w:rsidP="009346CA">
      <w:pPr>
        <w:keepNext/>
        <w:keepLines/>
        <w:spacing w:before="360"/>
        <w:outlineLvl w:val="0"/>
        <w:rPr>
          <w:i/>
          <w:noProof/>
          <w:sz w:val="24"/>
        </w:rPr>
      </w:pPr>
      <w:r w:rsidRPr="00A44B62">
        <w:rPr>
          <w:i/>
          <w:noProof/>
          <w:sz w:val="24"/>
        </w:rPr>
        <w:t>Renumber clause D.2.4</w:t>
      </w:r>
      <w:r>
        <w:rPr>
          <w:i/>
          <w:noProof/>
          <w:sz w:val="24"/>
        </w:rPr>
        <w:t>5</w:t>
      </w:r>
      <w:r w:rsidRPr="00A44B62">
        <w:rPr>
          <w:i/>
          <w:noProof/>
          <w:sz w:val="24"/>
        </w:rPr>
        <w:t xml:space="preserve"> (Reserved SEI message syntax) as D.2.4</w:t>
      </w:r>
      <w:r>
        <w:rPr>
          <w:i/>
          <w:noProof/>
          <w:sz w:val="24"/>
        </w:rPr>
        <w:t>7</w:t>
      </w:r>
      <w:r w:rsidRPr="00A44B62">
        <w:rPr>
          <w:i/>
          <w:noProof/>
          <w:sz w:val="24"/>
        </w:rPr>
        <w:t>.</w:t>
      </w:r>
    </w:p>
    <w:p w14:paraId="79677D13" w14:textId="77777777" w:rsidR="00024D98" w:rsidRPr="00A44B62" w:rsidRDefault="00024D98" w:rsidP="00024D98">
      <w:pPr>
        <w:keepNext/>
        <w:keepLines/>
        <w:spacing w:before="360"/>
        <w:outlineLvl w:val="0"/>
        <w:rPr>
          <w:i/>
          <w:noProof/>
          <w:sz w:val="24"/>
        </w:rPr>
      </w:pPr>
      <w:r w:rsidRPr="00A44B62">
        <w:rPr>
          <w:i/>
          <w:noProof/>
          <w:sz w:val="24"/>
        </w:rPr>
        <w:t>In D.3.1, replace the following paragraphs:</w:t>
      </w:r>
    </w:p>
    <w:p w14:paraId="00044C33" w14:textId="77777777" w:rsidR="00C55DF4" w:rsidRPr="00A44B62" w:rsidRDefault="00C55DF4" w:rsidP="00C55DF4">
      <w:pPr>
        <w:rPr>
          <w:sz w:val="20"/>
        </w:rPr>
      </w:pPr>
      <w:r w:rsidRPr="00A44B62">
        <w:rPr>
          <w:sz w:val="20"/>
        </w:rPr>
        <w:t xml:space="preserve">The list </w:t>
      </w:r>
      <w:proofErr w:type="spellStart"/>
      <w:r w:rsidRPr="00A44B62">
        <w:rPr>
          <w:sz w:val="20"/>
        </w:rPr>
        <w:t>SingleLayerSeiList</w:t>
      </w:r>
      <w:proofErr w:type="spellEnd"/>
      <w:r w:rsidRPr="00A44B62">
        <w:rPr>
          <w:sz w:val="20"/>
        </w:rPr>
        <w:t xml:space="preserve"> is set to consist of the </w:t>
      </w:r>
      <w:proofErr w:type="spellStart"/>
      <w:r w:rsidRPr="00A44B62">
        <w:rPr>
          <w:sz w:val="20"/>
        </w:rPr>
        <w:t>payloadType</w:t>
      </w:r>
      <w:proofErr w:type="spellEnd"/>
      <w:r w:rsidRPr="00A44B62">
        <w:rPr>
          <w:sz w:val="20"/>
        </w:rPr>
        <w:t xml:space="preserve"> values 3, 6, 9, 15, 16, 17, 19, 22, 23, 45, 47, 56, 128, 129, 131, 132, 134 to </w:t>
      </w:r>
      <w:r>
        <w:rPr>
          <w:sz w:val="20"/>
        </w:rPr>
        <w:t>151</w:t>
      </w:r>
      <w:r w:rsidRPr="00A44B62">
        <w:rPr>
          <w:sz w:val="20"/>
        </w:rPr>
        <w:t>, inclusive</w:t>
      </w:r>
      <w:r>
        <w:rPr>
          <w:sz w:val="20"/>
        </w:rPr>
        <w:t>, and 154 to 159</w:t>
      </w:r>
      <w:r w:rsidRPr="00A44B62">
        <w:rPr>
          <w:sz w:val="20"/>
        </w:rPr>
        <w:t>, inclusive.</w:t>
      </w:r>
    </w:p>
    <w:p w14:paraId="3FEBEB3D" w14:textId="77777777" w:rsidR="00C55DF4" w:rsidRPr="00A44B62" w:rsidRDefault="00C55DF4" w:rsidP="00C55DF4">
      <w:pPr>
        <w:rPr>
          <w:sz w:val="20"/>
        </w:rPr>
      </w:pPr>
      <w:r w:rsidRPr="00A44B62">
        <w:rPr>
          <w:sz w:val="20"/>
        </w:rPr>
        <w:t xml:space="preserve">The list </w:t>
      </w:r>
      <w:proofErr w:type="spellStart"/>
      <w:r w:rsidRPr="00A44B62">
        <w:rPr>
          <w:sz w:val="20"/>
        </w:rPr>
        <w:t>VclAssociatedSeiList</w:t>
      </w:r>
      <w:proofErr w:type="spellEnd"/>
      <w:r w:rsidRPr="00A44B62">
        <w:rPr>
          <w:sz w:val="20"/>
        </w:rPr>
        <w:t xml:space="preserve"> is set to consist of the </w:t>
      </w:r>
      <w:proofErr w:type="spellStart"/>
      <w:r w:rsidRPr="00A44B62">
        <w:rPr>
          <w:sz w:val="20"/>
        </w:rPr>
        <w:t>payloadType</w:t>
      </w:r>
      <w:proofErr w:type="spellEnd"/>
      <w:r w:rsidRPr="00A44B62">
        <w:rPr>
          <w:sz w:val="20"/>
        </w:rPr>
        <w:t xml:space="preserve"> values 2, 3, 6, 9, 15, 16, 17, 19, 22, 23, 45, 47, 56, 128, 131, 132, 134 to </w:t>
      </w:r>
      <w:r>
        <w:rPr>
          <w:sz w:val="20"/>
        </w:rPr>
        <w:t>151</w:t>
      </w:r>
      <w:r w:rsidRPr="00A44B62">
        <w:rPr>
          <w:sz w:val="20"/>
        </w:rPr>
        <w:t>, inclusive</w:t>
      </w:r>
      <w:r>
        <w:rPr>
          <w:sz w:val="20"/>
        </w:rPr>
        <w:t>, and 154 to 159</w:t>
      </w:r>
      <w:r w:rsidRPr="00A44B62">
        <w:rPr>
          <w:sz w:val="20"/>
        </w:rPr>
        <w:t>, inclusive.</w:t>
      </w:r>
    </w:p>
    <w:p w14:paraId="58AC4B2B" w14:textId="77777777" w:rsidR="00C55DF4" w:rsidRPr="00A44B62" w:rsidRDefault="00C55DF4" w:rsidP="00C55DF4">
      <w:pPr>
        <w:rPr>
          <w:sz w:val="20"/>
        </w:rPr>
      </w:pPr>
      <w:r w:rsidRPr="00A44B62">
        <w:rPr>
          <w:sz w:val="20"/>
        </w:rPr>
        <w:t xml:space="preserve">The list </w:t>
      </w:r>
      <w:proofErr w:type="spellStart"/>
      <w:r w:rsidRPr="00A44B62">
        <w:rPr>
          <w:sz w:val="20"/>
        </w:rPr>
        <w:t>PicUnitRepConSeiList</w:t>
      </w:r>
      <w:proofErr w:type="spellEnd"/>
      <w:r w:rsidRPr="00A44B62">
        <w:rPr>
          <w:sz w:val="20"/>
        </w:rPr>
        <w:t xml:space="preserve"> is set to consist of the </w:t>
      </w:r>
      <w:proofErr w:type="spellStart"/>
      <w:r w:rsidRPr="00A44B62">
        <w:rPr>
          <w:sz w:val="20"/>
        </w:rPr>
        <w:t>payloadType</w:t>
      </w:r>
      <w:proofErr w:type="spellEnd"/>
      <w:r w:rsidRPr="00A44B62">
        <w:rPr>
          <w:sz w:val="20"/>
        </w:rPr>
        <w:t xml:space="preserve"> values 0, 1, 2, 6, 9, 15, 16, 17, 19, 22, 23, 45, 47, 56, 128, 129, 131, 132, 133, 135 to </w:t>
      </w:r>
      <w:r>
        <w:rPr>
          <w:sz w:val="20"/>
        </w:rPr>
        <w:t>151</w:t>
      </w:r>
      <w:r w:rsidRPr="00A44B62">
        <w:rPr>
          <w:sz w:val="20"/>
        </w:rPr>
        <w:t>, inclusive</w:t>
      </w:r>
      <w:r>
        <w:rPr>
          <w:sz w:val="20"/>
        </w:rPr>
        <w:t>, and 154 to 159</w:t>
      </w:r>
      <w:r w:rsidRPr="00A44B62">
        <w:rPr>
          <w:sz w:val="20"/>
        </w:rPr>
        <w:t>, inclusive.</w:t>
      </w:r>
    </w:p>
    <w:p w14:paraId="4CB22B70" w14:textId="77777777" w:rsidR="00024D98" w:rsidRPr="00A44B62" w:rsidRDefault="00024D98" w:rsidP="00024D98">
      <w:pPr>
        <w:keepNext/>
        <w:keepLines/>
        <w:spacing w:before="360"/>
        <w:outlineLvl w:val="1"/>
        <w:rPr>
          <w:i/>
          <w:noProof/>
          <w:sz w:val="24"/>
        </w:rPr>
      </w:pPr>
      <w:r w:rsidRPr="00A44B62">
        <w:rPr>
          <w:i/>
          <w:noProof/>
          <w:sz w:val="24"/>
        </w:rPr>
        <w:lastRenderedPageBreak/>
        <w:t>with the following:</w:t>
      </w:r>
    </w:p>
    <w:p w14:paraId="6A394E7D" w14:textId="7D42F6C1" w:rsidR="00024D98" w:rsidRPr="00B0725D" w:rsidRDefault="00024D98" w:rsidP="00024D98">
      <w:pPr>
        <w:rPr>
          <w:sz w:val="20"/>
        </w:rPr>
      </w:pPr>
      <w:r w:rsidRPr="00A44B62">
        <w:rPr>
          <w:sz w:val="20"/>
        </w:rPr>
        <w:t xml:space="preserve">The list </w:t>
      </w:r>
      <w:proofErr w:type="spellStart"/>
      <w:r w:rsidRPr="00A44B62">
        <w:rPr>
          <w:sz w:val="20"/>
        </w:rPr>
        <w:t>SingleLayerSeiList</w:t>
      </w:r>
      <w:proofErr w:type="spellEnd"/>
      <w:r w:rsidRPr="00A44B62">
        <w:rPr>
          <w:sz w:val="20"/>
        </w:rPr>
        <w:t xml:space="preserve"> is set to consist of the </w:t>
      </w:r>
      <w:proofErr w:type="spellStart"/>
      <w:r w:rsidRPr="00A44B62">
        <w:rPr>
          <w:sz w:val="20"/>
        </w:rPr>
        <w:t>payloadType</w:t>
      </w:r>
      <w:proofErr w:type="spellEnd"/>
      <w:r w:rsidRPr="00A44B62">
        <w:rPr>
          <w:sz w:val="20"/>
        </w:rPr>
        <w:t xml:space="preserve"> values 3, 6, 9, 15, 16, 17, 19, 22, 23, 45, 47, 56, 128, 129, 131, 132, 134 </w:t>
      </w:r>
      <w:r w:rsidRPr="00B0725D">
        <w:rPr>
          <w:sz w:val="20"/>
        </w:rPr>
        <w:t xml:space="preserve">to </w:t>
      </w:r>
      <w:r w:rsidR="0007089B" w:rsidRPr="00B0725D">
        <w:rPr>
          <w:sz w:val="20"/>
        </w:rPr>
        <w:t>15</w:t>
      </w:r>
      <w:r w:rsidR="00C55DF4" w:rsidRPr="00B0725D">
        <w:rPr>
          <w:sz w:val="20"/>
        </w:rPr>
        <w:t>2</w:t>
      </w:r>
      <w:r w:rsidR="0007089B" w:rsidRPr="00B0725D">
        <w:rPr>
          <w:sz w:val="20"/>
        </w:rPr>
        <w:t>, inclusive, 15</w:t>
      </w:r>
      <w:r w:rsidR="004E366C" w:rsidRPr="00B0725D">
        <w:rPr>
          <w:sz w:val="20"/>
        </w:rPr>
        <w:t>4</w:t>
      </w:r>
      <w:r w:rsidR="0007089B" w:rsidRPr="00B0725D">
        <w:rPr>
          <w:sz w:val="20"/>
        </w:rPr>
        <w:t xml:space="preserve"> to 159</w:t>
      </w:r>
      <w:r w:rsidRPr="00B0725D">
        <w:rPr>
          <w:sz w:val="20"/>
        </w:rPr>
        <w:t>, inclusive</w:t>
      </w:r>
      <w:r w:rsidR="00C55DF4" w:rsidRPr="00B0725D">
        <w:rPr>
          <w:sz w:val="20"/>
        </w:rPr>
        <w:t>, and 200 to 20</w:t>
      </w:r>
      <w:r w:rsidR="00B0725D" w:rsidRPr="00B0725D">
        <w:rPr>
          <w:sz w:val="20"/>
          <w:highlight w:val="yellow"/>
        </w:rPr>
        <w:t>2</w:t>
      </w:r>
      <w:r w:rsidR="00C55DF4" w:rsidRPr="00B0725D">
        <w:rPr>
          <w:sz w:val="20"/>
        </w:rPr>
        <w:t>, inclusive</w:t>
      </w:r>
      <w:r w:rsidRPr="00B0725D">
        <w:rPr>
          <w:sz w:val="20"/>
        </w:rPr>
        <w:t>.</w:t>
      </w:r>
    </w:p>
    <w:p w14:paraId="3384F358" w14:textId="04ACA144" w:rsidR="00024D98" w:rsidRPr="00B0725D" w:rsidRDefault="00024D98" w:rsidP="00024D98">
      <w:pPr>
        <w:rPr>
          <w:sz w:val="20"/>
        </w:rPr>
      </w:pPr>
      <w:r w:rsidRPr="00B0725D">
        <w:rPr>
          <w:sz w:val="20"/>
        </w:rPr>
        <w:t xml:space="preserve">The list </w:t>
      </w:r>
      <w:proofErr w:type="spellStart"/>
      <w:r w:rsidRPr="00B0725D">
        <w:rPr>
          <w:sz w:val="20"/>
        </w:rPr>
        <w:t>VclAssociatedSeiList</w:t>
      </w:r>
      <w:proofErr w:type="spellEnd"/>
      <w:r w:rsidRPr="00B0725D">
        <w:rPr>
          <w:sz w:val="20"/>
        </w:rPr>
        <w:t xml:space="preserve"> is set to consist of the </w:t>
      </w:r>
      <w:proofErr w:type="spellStart"/>
      <w:r w:rsidRPr="00B0725D">
        <w:rPr>
          <w:sz w:val="20"/>
        </w:rPr>
        <w:t>payloadType</w:t>
      </w:r>
      <w:proofErr w:type="spellEnd"/>
      <w:r w:rsidRPr="00B0725D">
        <w:rPr>
          <w:sz w:val="20"/>
        </w:rPr>
        <w:t xml:space="preserve"> values 2, 3, 6, 9, 15, 16, 17, 19, 22, 23, 45, 47, 56, 128, 131, 132, 134 to </w:t>
      </w:r>
      <w:r w:rsidR="0007089B" w:rsidRPr="00B0725D">
        <w:rPr>
          <w:sz w:val="20"/>
        </w:rPr>
        <w:t>15</w:t>
      </w:r>
      <w:r w:rsidR="00C55DF4" w:rsidRPr="00B0725D">
        <w:rPr>
          <w:sz w:val="20"/>
        </w:rPr>
        <w:t>2</w:t>
      </w:r>
      <w:r w:rsidR="0007089B" w:rsidRPr="00B0725D">
        <w:rPr>
          <w:sz w:val="20"/>
        </w:rPr>
        <w:t>, inclusive, 15</w:t>
      </w:r>
      <w:r w:rsidR="004E366C" w:rsidRPr="00B0725D">
        <w:rPr>
          <w:sz w:val="20"/>
        </w:rPr>
        <w:t>4</w:t>
      </w:r>
      <w:r w:rsidR="0007089B" w:rsidRPr="00B0725D">
        <w:rPr>
          <w:sz w:val="20"/>
        </w:rPr>
        <w:t xml:space="preserve"> to 159</w:t>
      </w:r>
      <w:r w:rsidRPr="00B0725D">
        <w:rPr>
          <w:sz w:val="20"/>
        </w:rPr>
        <w:t>, inclusive</w:t>
      </w:r>
      <w:r w:rsidR="00C55DF4" w:rsidRPr="00B0725D">
        <w:rPr>
          <w:sz w:val="20"/>
        </w:rPr>
        <w:t>, and 200 to 20</w:t>
      </w:r>
      <w:r w:rsidR="00B0725D" w:rsidRPr="00B0725D">
        <w:rPr>
          <w:sz w:val="20"/>
          <w:highlight w:val="yellow"/>
        </w:rPr>
        <w:t>2</w:t>
      </w:r>
      <w:r w:rsidR="00C55DF4" w:rsidRPr="00B0725D">
        <w:rPr>
          <w:sz w:val="20"/>
        </w:rPr>
        <w:t>, inclusive</w:t>
      </w:r>
      <w:r w:rsidRPr="00B0725D">
        <w:rPr>
          <w:sz w:val="20"/>
        </w:rPr>
        <w:t>.</w:t>
      </w:r>
    </w:p>
    <w:p w14:paraId="0E7839F5" w14:textId="130BF143" w:rsidR="00024D98" w:rsidRPr="00A44B62" w:rsidRDefault="00024D98" w:rsidP="00024D98">
      <w:pPr>
        <w:rPr>
          <w:sz w:val="20"/>
        </w:rPr>
      </w:pPr>
      <w:r w:rsidRPr="00B0725D">
        <w:rPr>
          <w:sz w:val="20"/>
        </w:rPr>
        <w:t xml:space="preserve">The list </w:t>
      </w:r>
      <w:proofErr w:type="spellStart"/>
      <w:r w:rsidRPr="00B0725D">
        <w:rPr>
          <w:sz w:val="20"/>
        </w:rPr>
        <w:t>PicUnitRepConSeiList</w:t>
      </w:r>
      <w:proofErr w:type="spellEnd"/>
      <w:r w:rsidRPr="00B0725D">
        <w:rPr>
          <w:sz w:val="20"/>
        </w:rPr>
        <w:t xml:space="preserve"> is set to consist of the </w:t>
      </w:r>
      <w:proofErr w:type="spellStart"/>
      <w:r w:rsidRPr="00B0725D">
        <w:rPr>
          <w:sz w:val="20"/>
        </w:rPr>
        <w:t>payloadType</w:t>
      </w:r>
      <w:proofErr w:type="spellEnd"/>
      <w:r w:rsidRPr="00B0725D">
        <w:rPr>
          <w:sz w:val="20"/>
        </w:rPr>
        <w:t xml:space="preserve"> values 0, 1, 2, 6, 9, 15, 16, 17, 19, 22, 23, 45, 47, 56, 128, 129, 131, 132, 133, 135 to </w:t>
      </w:r>
      <w:r w:rsidR="0007089B" w:rsidRPr="00B0725D">
        <w:rPr>
          <w:sz w:val="20"/>
        </w:rPr>
        <w:t>15</w:t>
      </w:r>
      <w:r w:rsidR="00C55DF4" w:rsidRPr="00B0725D">
        <w:rPr>
          <w:sz w:val="20"/>
        </w:rPr>
        <w:t>2</w:t>
      </w:r>
      <w:r w:rsidR="0007089B" w:rsidRPr="00B0725D">
        <w:rPr>
          <w:sz w:val="20"/>
        </w:rPr>
        <w:t>, inclusive, 15</w:t>
      </w:r>
      <w:r w:rsidR="004E366C" w:rsidRPr="00B0725D">
        <w:rPr>
          <w:sz w:val="20"/>
        </w:rPr>
        <w:t>4</w:t>
      </w:r>
      <w:r w:rsidR="0007089B" w:rsidRPr="00B0725D">
        <w:rPr>
          <w:sz w:val="20"/>
        </w:rPr>
        <w:t xml:space="preserve"> to 159</w:t>
      </w:r>
      <w:r w:rsidRPr="00B0725D">
        <w:rPr>
          <w:sz w:val="20"/>
        </w:rPr>
        <w:t>, inclusive</w:t>
      </w:r>
      <w:r w:rsidR="00C55DF4" w:rsidRPr="00B0725D">
        <w:rPr>
          <w:sz w:val="20"/>
        </w:rPr>
        <w:t>, and 200 to 20</w:t>
      </w:r>
      <w:r w:rsidR="00B0725D" w:rsidRPr="00B0725D">
        <w:rPr>
          <w:sz w:val="20"/>
          <w:highlight w:val="yellow"/>
        </w:rPr>
        <w:t>2</w:t>
      </w:r>
      <w:r w:rsidR="00C55DF4" w:rsidRPr="00B0725D">
        <w:rPr>
          <w:sz w:val="20"/>
        </w:rPr>
        <w:t>, inclusive</w:t>
      </w:r>
      <w:r w:rsidRPr="00B0725D">
        <w:rPr>
          <w:sz w:val="20"/>
        </w:rPr>
        <w:t>.</w:t>
      </w:r>
    </w:p>
    <w:p w14:paraId="1D2C91F7" w14:textId="28CC9755" w:rsidR="00024D98" w:rsidRPr="00A44B62" w:rsidRDefault="00024D98" w:rsidP="00024D98">
      <w:pPr>
        <w:keepNext/>
        <w:keepLines/>
        <w:spacing w:before="360"/>
        <w:outlineLvl w:val="0"/>
        <w:rPr>
          <w:i/>
          <w:noProof/>
          <w:sz w:val="24"/>
        </w:rPr>
      </w:pPr>
      <w:r w:rsidRPr="00A44B62">
        <w:rPr>
          <w:i/>
          <w:noProof/>
          <w:sz w:val="24"/>
        </w:rPr>
        <w:t xml:space="preserve">In </w:t>
      </w:r>
      <w:r w:rsidR="00D03382" w:rsidRPr="00A44B62">
        <w:rPr>
          <w:i/>
          <w:noProof/>
          <w:sz w:val="24"/>
        </w:rPr>
        <w:t xml:space="preserve">D.3.1, </w:t>
      </w:r>
      <w:r w:rsidR="00D03382">
        <w:rPr>
          <w:i/>
          <w:noProof/>
          <w:sz w:val="24"/>
        </w:rPr>
        <w:t xml:space="preserve">in </w:t>
      </w:r>
      <w:r w:rsidRPr="00A44B62">
        <w:rPr>
          <w:i/>
          <w:noProof/>
          <w:sz w:val="24"/>
        </w:rPr>
        <w:t xml:space="preserve">Table D.1, </w:t>
      </w:r>
      <w:r w:rsidR="00BD4A65">
        <w:rPr>
          <w:i/>
          <w:noProof/>
          <w:sz w:val="24"/>
        </w:rPr>
        <w:t xml:space="preserve">insert the </w:t>
      </w:r>
      <w:r w:rsidRPr="00A44B62">
        <w:rPr>
          <w:i/>
          <w:noProof/>
          <w:sz w:val="24"/>
        </w:rPr>
        <w:t xml:space="preserve">following row </w:t>
      </w:r>
      <w:r w:rsidR="00BD4A65">
        <w:rPr>
          <w:i/>
          <w:noProof/>
          <w:sz w:val="24"/>
        </w:rPr>
        <w:t xml:space="preserve">immediately after the row </w:t>
      </w:r>
      <w:r w:rsidR="00FC4723">
        <w:rPr>
          <w:i/>
          <w:noProof/>
          <w:sz w:val="24"/>
        </w:rPr>
        <w:t xml:space="preserve">for </w:t>
      </w:r>
      <w:r w:rsidR="00BD4A65">
        <w:rPr>
          <w:i/>
          <w:noProof/>
          <w:sz w:val="24"/>
        </w:rPr>
        <w:t>"</w:t>
      </w:r>
      <w:r w:rsidR="00FC4723" w:rsidRPr="00FC4723">
        <w:rPr>
          <w:i/>
          <w:noProof/>
          <w:sz w:val="24"/>
        </w:rPr>
        <w:t>Cubemap projection</w:t>
      </w:r>
      <w:r w:rsidR="00BD4A65">
        <w:rPr>
          <w:i/>
          <w:noProof/>
          <w:sz w:val="24"/>
        </w:rPr>
        <w:t>"</w:t>
      </w:r>
      <w:r w:rsidRPr="00A44B62">
        <w:rPr>
          <w:i/>
          <w:noProof/>
          <w:sz w:val="24"/>
        </w:rPr>
        <w:t xml:space="preserve"> </w:t>
      </w:r>
      <w:r w:rsidR="00FC4723">
        <w:rPr>
          <w:i/>
          <w:noProof/>
          <w:sz w:val="24"/>
        </w:rPr>
        <w:t>in</w:t>
      </w:r>
      <w:r w:rsidRPr="00A44B62">
        <w:rPr>
          <w:i/>
          <w:noProof/>
          <w:sz w:val="24"/>
        </w:rPr>
        <w:t xml:space="preserve"> the table:</w:t>
      </w:r>
    </w:p>
    <w:p w14:paraId="51E8731E" w14:textId="20B37BE4" w:rsidR="00024D98" w:rsidRDefault="00024D98" w:rsidP="00024D98">
      <w:pPr>
        <w:keepNext/>
        <w:rPr>
          <w:noProof/>
          <w:sz w:val="20"/>
        </w:rPr>
      </w:pPr>
    </w:p>
    <w:tbl>
      <w:tblPr>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464"/>
        <w:gridCol w:w="5378"/>
      </w:tblGrid>
      <w:tr w:rsidR="00BD4A65" w:rsidRPr="00A44B62" w14:paraId="17AD60DE" w14:textId="77777777" w:rsidTr="007B33C6">
        <w:trPr>
          <w:cantSplit/>
          <w:trHeight w:val="144"/>
          <w:jc w:val="center"/>
        </w:trPr>
        <w:tc>
          <w:tcPr>
            <w:tcW w:w="3464" w:type="dxa"/>
            <w:vAlign w:val="center"/>
          </w:tcPr>
          <w:p w14:paraId="24C58E1B" w14:textId="797CD80D" w:rsidR="00BD4A65" w:rsidRPr="00A44B62" w:rsidRDefault="00A03C15" w:rsidP="00ED5634">
            <w:pPr>
              <w:keepNext/>
              <w:spacing w:before="40" w:after="40"/>
              <w:jc w:val="center"/>
              <w:rPr>
                <w:sz w:val="20"/>
              </w:rPr>
            </w:pPr>
            <w:r>
              <w:rPr>
                <w:sz w:val="20"/>
              </w:rPr>
              <w:t>F</w:t>
            </w:r>
            <w:r w:rsidR="00BD4A65">
              <w:rPr>
                <w:sz w:val="20"/>
              </w:rPr>
              <w:t>isheye</w:t>
            </w:r>
            <w:r>
              <w:rPr>
                <w:sz w:val="20"/>
              </w:rPr>
              <w:t xml:space="preserve"> video information</w:t>
            </w:r>
          </w:p>
        </w:tc>
        <w:tc>
          <w:tcPr>
            <w:tcW w:w="5378" w:type="dxa"/>
            <w:vAlign w:val="center"/>
          </w:tcPr>
          <w:p w14:paraId="49E956A2" w14:textId="2DB8D1FB" w:rsidR="00BD4A65" w:rsidRPr="00A44B62" w:rsidRDefault="00133CD3" w:rsidP="007B33C6">
            <w:pPr>
              <w:keepNext/>
              <w:spacing w:before="40" w:after="40"/>
              <w:jc w:val="center"/>
              <w:rPr>
                <w:sz w:val="20"/>
              </w:rPr>
            </w:pPr>
            <w:r w:rsidRPr="00133CD3">
              <w:rPr>
                <w:rFonts w:eastAsia="Malgun Gothic"/>
                <w:sz w:val="20"/>
              </w:rPr>
              <w:t>Specified by the syntax of the SEI message</w:t>
            </w:r>
          </w:p>
        </w:tc>
      </w:tr>
    </w:tbl>
    <w:p w14:paraId="6B333708" w14:textId="77777777" w:rsidR="00BD4A65" w:rsidRDefault="00BD4A65" w:rsidP="00BD4A65">
      <w:pPr>
        <w:jc w:val="both"/>
        <w:rPr>
          <w:noProof/>
          <w:sz w:val="20"/>
        </w:rPr>
      </w:pPr>
    </w:p>
    <w:p w14:paraId="64827B9C" w14:textId="77777777" w:rsidR="00BD4A65" w:rsidRPr="00A44B62" w:rsidRDefault="00BD4A65" w:rsidP="00BD4A65">
      <w:pPr>
        <w:keepNext/>
        <w:keepLines/>
        <w:spacing w:before="360"/>
        <w:outlineLvl w:val="0"/>
        <w:rPr>
          <w:i/>
          <w:noProof/>
          <w:sz w:val="24"/>
        </w:rPr>
      </w:pPr>
      <w:r w:rsidRPr="00A44B62">
        <w:rPr>
          <w:i/>
          <w:noProof/>
          <w:sz w:val="24"/>
        </w:rPr>
        <w:t xml:space="preserve">In D.3.1, </w:t>
      </w:r>
      <w:r>
        <w:rPr>
          <w:i/>
          <w:noProof/>
          <w:sz w:val="24"/>
        </w:rPr>
        <w:t xml:space="preserve">in </w:t>
      </w:r>
      <w:r w:rsidRPr="00A44B62">
        <w:rPr>
          <w:i/>
          <w:noProof/>
          <w:sz w:val="24"/>
        </w:rPr>
        <w:t>Table D.1, append the following rows to the end of the table:</w:t>
      </w:r>
    </w:p>
    <w:p w14:paraId="7CCCF4E6" w14:textId="77777777" w:rsidR="00BD4A65" w:rsidRPr="00A44B62" w:rsidRDefault="00BD4A65" w:rsidP="00BD4A65">
      <w:pPr>
        <w:keepNext/>
        <w:rPr>
          <w:noProof/>
          <w:sz w:val="20"/>
        </w:rPr>
      </w:pPr>
    </w:p>
    <w:tbl>
      <w:tblPr>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464"/>
        <w:gridCol w:w="5378"/>
      </w:tblGrid>
      <w:tr w:rsidR="00BD4A65" w:rsidRPr="00A44B62" w14:paraId="48D42FE0" w14:textId="77777777" w:rsidTr="007B33C6">
        <w:trPr>
          <w:cantSplit/>
          <w:trHeight w:val="144"/>
          <w:jc w:val="center"/>
        </w:trPr>
        <w:tc>
          <w:tcPr>
            <w:tcW w:w="3464" w:type="dxa"/>
          </w:tcPr>
          <w:p w14:paraId="65A5060E" w14:textId="49F3643F" w:rsidR="00BD4A65" w:rsidRPr="00A44B62" w:rsidRDefault="00B0725D" w:rsidP="007B33C6">
            <w:pPr>
              <w:keepNext/>
              <w:spacing w:before="40" w:after="40"/>
              <w:jc w:val="center"/>
              <w:rPr>
                <w:sz w:val="20"/>
              </w:rPr>
            </w:pPr>
            <w:r>
              <w:rPr>
                <w:sz w:val="20"/>
              </w:rPr>
              <w:t>Annotated regions</w:t>
            </w:r>
          </w:p>
        </w:tc>
        <w:tc>
          <w:tcPr>
            <w:tcW w:w="5378" w:type="dxa"/>
          </w:tcPr>
          <w:p w14:paraId="06E636E2" w14:textId="61151F82" w:rsidR="00BD4A65" w:rsidRPr="00A44B62" w:rsidRDefault="00B0725D" w:rsidP="007B33C6">
            <w:pPr>
              <w:keepNext/>
              <w:spacing w:before="40" w:after="40"/>
              <w:jc w:val="center"/>
              <w:rPr>
                <w:sz w:val="20"/>
              </w:rPr>
            </w:pPr>
            <w:r w:rsidRPr="00133CD3">
              <w:rPr>
                <w:rFonts w:eastAsia="Malgun Gothic"/>
                <w:sz w:val="20"/>
              </w:rPr>
              <w:t>Specified by the syntax of the SEI message</w:t>
            </w:r>
          </w:p>
        </w:tc>
      </w:tr>
    </w:tbl>
    <w:p w14:paraId="7F4E285E" w14:textId="1BAD66ED" w:rsidR="00FC4723" w:rsidRDefault="00FC4723" w:rsidP="00FC4723">
      <w:pPr>
        <w:keepNext/>
        <w:keepLines/>
        <w:spacing w:before="360"/>
        <w:outlineLvl w:val="0"/>
        <w:rPr>
          <w:i/>
          <w:noProof/>
          <w:sz w:val="24"/>
        </w:rPr>
      </w:pPr>
      <w:r>
        <w:rPr>
          <w:i/>
          <w:noProof/>
          <w:sz w:val="24"/>
        </w:rPr>
        <w:t>Renumber clauses D.3.41.</w:t>
      </w:r>
      <w:r w:rsidR="00761020">
        <w:rPr>
          <w:i/>
          <w:noProof/>
          <w:sz w:val="24"/>
        </w:rPr>
        <w:t>4</w:t>
      </w:r>
      <w:r>
        <w:rPr>
          <w:i/>
          <w:noProof/>
          <w:sz w:val="24"/>
        </w:rPr>
        <w:t xml:space="preserve"> through D.3.41.6 (and their subordinate subclauses) as D.3.41.</w:t>
      </w:r>
      <w:r w:rsidR="00761020">
        <w:rPr>
          <w:i/>
          <w:noProof/>
          <w:sz w:val="24"/>
        </w:rPr>
        <w:t>5</w:t>
      </w:r>
      <w:r>
        <w:rPr>
          <w:i/>
          <w:noProof/>
          <w:sz w:val="24"/>
        </w:rPr>
        <w:t xml:space="preserve"> through D.3.41.7 (and subordinate subclauses)</w:t>
      </w:r>
    </w:p>
    <w:p w14:paraId="1313347E" w14:textId="7D1BABE2" w:rsidR="00066D3D" w:rsidRPr="00A44B62" w:rsidRDefault="00066D3D" w:rsidP="00066D3D">
      <w:pPr>
        <w:keepNext/>
        <w:keepLines/>
        <w:spacing w:before="360"/>
        <w:outlineLvl w:val="0"/>
        <w:rPr>
          <w:i/>
          <w:noProof/>
          <w:sz w:val="24"/>
        </w:rPr>
      </w:pPr>
      <w:r w:rsidRPr="00A44B62">
        <w:rPr>
          <w:i/>
          <w:noProof/>
          <w:sz w:val="24"/>
        </w:rPr>
        <w:t>Add clause D.</w:t>
      </w:r>
      <w:r>
        <w:rPr>
          <w:i/>
          <w:noProof/>
          <w:sz w:val="24"/>
        </w:rPr>
        <w:t>3</w:t>
      </w:r>
      <w:r w:rsidRPr="00A44B62">
        <w:rPr>
          <w:i/>
          <w:noProof/>
          <w:sz w:val="24"/>
        </w:rPr>
        <w:t>.4</w:t>
      </w:r>
      <w:r>
        <w:rPr>
          <w:i/>
          <w:noProof/>
          <w:sz w:val="24"/>
        </w:rPr>
        <w:t>1.</w:t>
      </w:r>
      <w:r w:rsidR="00761020">
        <w:rPr>
          <w:i/>
          <w:noProof/>
          <w:sz w:val="24"/>
        </w:rPr>
        <w:t>4</w:t>
      </w:r>
      <w:r w:rsidRPr="00A44B62">
        <w:rPr>
          <w:i/>
          <w:noProof/>
          <w:sz w:val="24"/>
        </w:rPr>
        <w:t>, as follows:</w:t>
      </w:r>
    </w:p>
    <w:p w14:paraId="62D17307" w14:textId="1837134C" w:rsidR="00066D3D" w:rsidRPr="00136F0C" w:rsidRDefault="00066D3D" w:rsidP="00066D3D">
      <w:pPr>
        <w:pStyle w:val="3N2"/>
        <w:keepNext/>
        <w:ind w:left="6"/>
        <w:rPr>
          <w:b/>
        </w:rPr>
      </w:pPr>
      <w:proofErr w:type="spellStart"/>
      <w:r w:rsidRPr="00136F0C">
        <w:rPr>
          <w:b/>
        </w:rPr>
        <w:t>D.</w:t>
      </w:r>
      <w:r w:rsidR="00E57C66">
        <w:rPr>
          <w:b/>
        </w:rPr>
        <w:t>3</w:t>
      </w:r>
      <w:r w:rsidRPr="00136F0C">
        <w:rPr>
          <w:b/>
        </w:rPr>
        <w:t>.4</w:t>
      </w:r>
      <w:r>
        <w:rPr>
          <w:b/>
        </w:rPr>
        <w:t>1.</w:t>
      </w:r>
      <w:r w:rsidR="00761020">
        <w:rPr>
          <w:b/>
        </w:rPr>
        <w:t>4</w:t>
      </w:r>
      <w:proofErr w:type="spellEnd"/>
      <w:r w:rsidRPr="00136F0C">
        <w:rPr>
          <w:b/>
        </w:rPr>
        <w:tab/>
      </w:r>
      <w:r w:rsidR="00A03C15">
        <w:rPr>
          <w:b/>
        </w:rPr>
        <w:t>F</w:t>
      </w:r>
      <w:r>
        <w:rPr>
          <w:b/>
        </w:rPr>
        <w:t>isheye</w:t>
      </w:r>
      <w:r w:rsidRPr="00136F0C">
        <w:rPr>
          <w:b/>
        </w:rPr>
        <w:t xml:space="preserve"> </w:t>
      </w:r>
      <w:r w:rsidR="00A03C15">
        <w:rPr>
          <w:b/>
        </w:rPr>
        <w:t xml:space="preserve">video information </w:t>
      </w:r>
      <w:r w:rsidRPr="00136F0C">
        <w:rPr>
          <w:b/>
        </w:rPr>
        <w:t>SEI message s</w:t>
      </w:r>
      <w:r>
        <w:rPr>
          <w:b/>
        </w:rPr>
        <w:t>emantics</w:t>
      </w:r>
    </w:p>
    <w:p w14:paraId="1836C8A9" w14:textId="7B0D2A6D" w:rsidR="00066D3D" w:rsidRPr="0050184D" w:rsidRDefault="00066D3D" w:rsidP="00066D3D">
      <w:pPr>
        <w:jc w:val="both"/>
        <w:rPr>
          <w:sz w:val="20"/>
        </w:rPr>
      </w:pPr>
      <w:r w:rsidRPr="0050184D">
        <w:rPr>
          <w:sz w:val="20"/>
        </w:rPr>
        <w:t xml:space="preserve">The presence of the </w:t>
      </w:r>
      <w:r w:rsidR="00A03C15">
        <w:rPr>
          <w:sz w:val="20"/>
        </w:rPr>
        <w:t>fisheye video information</w:t>
      </w:r>
      <w:r w:rsidRPr="0050184D">
        <w:rPr>
          <w:sz w:val="20"/>
        </w:rPr>
        <w:t xml:space="preserve"> SEI message </w:t>
      </w:r>
      <w:r w:rsidR="0024411E">
        <w:rPr>
          <w:sz w:val="20"/>
        </w:rPr>
        <w:t>for any picture of</w:t>
      </w:r>
      <w:r w:rsidRPr="0050184D">
        <w:rPr>
          <w:sz w:val="20"/>
        </w:rPr>
        <w:t xml:space="preserve"> a CLVS indicates that </w:t>
      </w:r>
      <w:r w:rsidR="0024411E">
        <w:rPr>
          <w:sz w:val="20"/>
        </w:rPr>
        <w:t>the picture</w:t>
      </w:r>
      <w:r w:rsidRPr="0050184D">
        <w:rPr>
          <w:sz w:val="20"/>
        </w:rPr>
        <w:t xml:space="preserve"> is </w:t>
      </w:r>
      <w:r w:rsidR="00A03C15">
        <w:rPr>
          <w:sz w:val="20"/>
        </w:rPr>
        <w:t xml:space="preserve">a fisheye video </w:t>
      </w:r>
      <w:r w:rsidRPr="0050184D">
        <w:rPr>
          <w:sz w:val="20"/>
        </w:rPr>
        <w:t xml:space="preserve">picture containing </w:t>
      </w:r>
      <w:proofErr w:type="gramStart"/>
      <w:r w:rsidRPr="0050184D">
        <w:rPr>
          <w:sz w:val="20"/>
        </w:rPr>
        <w:t>a number of</w:t>
      </w:r>
      <w:proofErr w:type="gramEnd"/>
      <w:r w:rsidRPr="0050184D">
        <w:rPr>
          <w:sz w:val="20"/>
        </w:rPr>
        <w:t xml:space="preserve"> </w:t>
      </w:r>
      <w:r w:rsidR="00CC2F41">
        <w:rPr>
          <w:sz w:val="20"/>
        </w:rPr>
        <w:t>active area</w:t>
      </w:r>
      <w:r w:rsidRPr="0050184D">
        <w:rPr>
          <w:sz w:val="20"/>
        </w:rPr>
        <w:t xml:space="preserve">s captured by fisheye camera lens. The information carried in the </w:t>
      </w:r>
      <w:r w:rsidR="00A03C15">
        <w:rPr>
          <w:sz w:val="20"/>
        </w:rPr>
        <w:t>fisheye video information</w:t>
      </w:r>
      <w:r w:rsidRPr="0050184D">
        <w:rPr>
          <w:sz w:val="20"/>
        </w:rPr>
        <w:t xml:space="preserve"> SEI message</w:t>
      </w:r>
      <w:r w:rsidR="0024411E">
        <w:rPr>
          <w:sz w:val="20"/>
        </w:rPr>
        <w:t xml:space="preserve"> </w:t>
      </w:r>
      <w:r w:rsidR="0024411E" w:rsidRPr="0024411E">
        <w:rPr>
          <w:sz w:val="20"/>
        </w:rPr>
        <w:t>enables remapping of the colour samples of the pictures onto a sphere coordinate space in sphere coordinates (ϕ, θ), for use in omnidirectional video applications for which the viewing perspective is from the origin looking outward toward the inside of the sphere. The sphere coordinates are defined so that ϕ is the azimuth (longitude, increasing eastward) and θ is the elevation (latitude, increasing northward)</w:t>
      </w:r>
      <w:r w:rsidRPr="0050184D">
        <w:rPr>
          <w:sz w:val="20"/>
        </w:rPr>
        <w:t>.</w:t>
      </w:r>
    </w:p>
    <w:p w14:paraId="380EF9E2" w14:textId="77777777" w:rsidR="0024411E" w:rsidRPr="0024411E" w:rsidRDefault="0024411E" w:rsidP="0024411E">
      <w:pPr>
        <w:jc w:val="both"/>
        <w:rPr>
          <w:sz w:val="20"/>
          <w:lang w:val="en-GB"/>
        </w:rPr>
      </w:pPr>
      <w:r w:rsidRPr="0024411E">
        <w:rPr>
          <w:sz w:val="20"/>
          <w:lang w:val="en-GB"/>
        </w:rPr>
        <w:t>When a</w:t>
      </w:r>
      <w:r w:rsidRPr="0024411E">
        <w:rPr>
          <w:sz w:val="20"/>
        </w:rPr>
        <w:t xml:space="preserve"> fisheye video information</w:t>
      </w:r>
      <w:r w:rsidRPr="0024411E">
        <w:rPr>
          <w:sz w:val="20"/>
          <w:lang w:val="en-GB"/>
        </w:rPr>
        <w:t xml:space="preserve"> SEI message is present for any picture of a CLVS of a </w:t>
      </w:r>
      <w:proofErr w:type="gramStart"/>
      <w:r w:rsidRPr="0024411E">
        <w:rPr>
          <w:sz w:val="20"/>
          <w:lang w:val="en-GB"/>
        </w:rPr>
        <w:t>particular layer</w:t>
      </w:r>
      <w:proofErr w:type="gramEnd"/>
      <w:r w:rsidRPr="0024411E">
        <w:rPr>
          <w:sz w:val="20"/>
          <w:lang w:val="en-GB"/>
        </w:rPr>
        <w:t xml:space="preserve">, a </w:t>
      </w:r>
      <w:r w:rsidRPr="0024411E">
        <w:rPr>
          <w:sz w:val="20"/>
        </w:rPr>
        <w:t>fisheye video information</w:t>
      </w:r>
      <w:r w:rsidRPr="0024411E">
        <w:rPr>
          <w:sz w:val="20"/>
          <w:lang w:val="en-GB"/>
        </w:rPr>
        <w:t xml:space="preserve"> SEI message shall be present for the first picture of the CLVS and no equirectangular projection SEI message or </w:t>
      </w:r>
      <w:proofErr w:type="spellStart"/>
      <w:r w:rsidRPr="0024411E">
        <w:rPr>
          <w:sz w:val="20"/>
          <w:lang w:val="en-GB"/>
        </w:rPr>
        <w:t>cubemap</w:t>
      </w:r>
      <w:proofErr w:type="spellEnd"/>
      <w:r w:rsidRPr="0024411E">
        <w:rPr>
          <w:sz w:val="20"/>
          <w:lang w:val="en-GB"/>
        </w:rPr>
        <w:t xml:space="preserve"> projection SEI message shall be present for any picture of the CLVS.</w:t>
      </w:r>
    </w:p>
    <w:p w14:paraId="4C4C2CD7" w14:textId="77777777" w:rsidR="00C02F68" w:rsidRPr="0024411E" w:rsidRDefault="00C02F68" w:rsidP="00C02F68">
      <w:pPr>
        <w:jc w:val="both"/>
        <w:rPr>
          <w:sz w:val="20"/>
          <w:lang w:val="en-GB"/>
        </w:rPr>
      </w:pPr>
      <w:r w:rsidRPr="0024411E">
        <w:rPr>
          <w:sz w:val="20"/>
          <w:lang w:val="en-GB"/>
        </w:rPr>
        <w:t xml:space="preserve">When </w:t>
      </w:r>
      <w:proofErr w:type="spellStart"/>
      <w:r w:rsidRPr="0024411E">
        <w:rPr>
          <w:sz w:val="20"/>
          <w:lang w:val="en-GB"/>
        </w:rPr>
        <w:t>general_non_packed_constraint_flag</w:t>
      </w:r>
      <w:proofErr w:type="spellEnd"/>
      <w:r w:rsidRPr="0024411E">
        <w:rPr>
          <w:sz w:val="20"/>
          <w:lang w:val="en-GB"/>
        </w:rPr>
        <w:t xml:space="preserve"> is equal to 1 in the active SPS for the current layer, there shall be no </w:t>
      </w:r>
      <w:r w:rsidRPr="0024411E">
        <w:rPr>
          <w:sz w:val="20"/>
        </w:rPr>
        <w:t>fisheye video information</w:t>
      </w:r>
      <w:r w:rsidRPr="0024411E">
        <w:rPr>
          <w:sz w:val="20"/>
          <w:lang w:val="en-GB"/>
        </w:rPr>
        <w:t xml:space="preserve"> SEI messages applicable for any picture of the CLVS of the current layer.</w:t>
      </w:r>
    </w:p>
    <w:p w14:paraId="216104F5" w14:textId="77777777" w:rsidR="00C02F68" w:rsidRPr="0024411E" w:rsidRDefault="00C02F68" w:rsidP="00C02F68">
      <w:pPr>
        <w:tabs>
          <w:tab w:val="left" w:pos="794"/>
          <w:tab w:val="left" w:pos="1191"/>
          <w:tab w:val="left" w:pos="1588"/>
          <w:tab w:val="left" w:pos="1985"/>
        </w:tabs>
        <w:jc w:val="both"/>
        <w:rPr>
          <w:sz w:val="20"/>
          <w:lang w:val="en-GB"/>
        </w:rPr>
      </w:pPr>
      <w:r w:rsidRPr="0024411E">
        <w:rPr>
          <w:sz w:val="20"/>
          <w:lang w:val="en-GB"/>
        </w:rPr>
        <w:t xml:space="preserve">When </w:t>
      </w:r>
      <w:proofErr w:type="spellStart"/>
      <w:r w:rsidRPr="0024411E">
        <w:rPr>
          <w:sz w:val="20"/>
          <w:lang w:val="en-GB"/>
        </w:rPr>
        <w:t>aspect_ratio_idc</w:t>
      </w:r>
      <w:proofErr w:type="spellEnd"/>
      <w:r w:rsidRPr="0024411E">
        <w:rPr>
          <w:sz w:val="20"/>
          <w:lang w:val="en-GB"/>
        </w:rPr>
        <w:t xml:space="preserve"> is present and greater than 1 in the active SPS for the current layer, there should be no </w:t>
      </w:r>
      <w:r w:rsidRPr="0024411E">
        <w:rPr>
          <w:sz w:val="20"/>
        </w:rPr>
        <w:t>fisheye video information</w:t>
      </w:r>
      <w:r w:rsidRPr="0024411E">
        <w:rPr>
          <w:sz w:val="20"/>
          <w:lang w:val="en-GB"/>
        </w:rPr>
        <w:t xml:space="preserve"> SEI messages applicable for any picture of the CLVS of the current layer.</w:t>
      </w:r>
    </w:p>
    <w:p w14:paraId="2207DE1B" w14:textId="77777777" w:rsidR="00C02F68" w:rsidRPr="0024411E" w:rsidRDefault="00C02F68" w:rsidP="00C02F68">
      <w:pPr>
        <w:tabs>
          <w:tab w:val="left" w:pos="794"/>
          <w:tab w:val="left" w:pos="1191"/>
          <w:tab w:val="left" w:pos="1588"/>
          <w:tab w:val="left" w:pos="1985"/>
        </w:tabs>
        <w:jc w:val="both"/>
        <w:rPr>
          <w:sz w:val="20"/>
          <w:lang w:val="en-GB" w:eastAsia="de-DE"/>
        </w:rPr>
      </w:pPr>
      <w:r w:rsidRPr="0024411E">
        <w:rPr>
          <w:sz w:val="20"/>
          <w:lang w:val="en-GB" w:eastAsia="de-DE"/>
        </w:rPr>
        <w:t xml:space="preserve">When a </w:t>
      </w:r>
      <w:r w:rsidRPr="0024411E">
        <w:rPr>
          <w:rFonts w:eastAsia="Malgun Gothic"/>
          <w:bCs/>
          <w:noProof/>
          <w:sz w:val="20"/>
          <w:lang w:val="en-GB"/>
        </w:rPr>
        <w:t xml:space="preserve">frame </w:t>
      </w:r>
      <w:r w:rsidRPr="0024411E">
        <w:rPr>
          <w:color w:val="000000"/>
          <w:sz w:val="20"/>
          <w:lang w:val="en-GB"/>
        </w:rPr>
        <w:t xml:space="preserve">packing arrangement SEI message with </w:t>
      </w:r>
      <w:proofErr w:type="spellStart"/>
      <w:r w:rsidRPr="0024411E">
        <w:rPr>
          <w:color w:val="000000"/>
          <w:sz w:val="20"/>
          <w:lang w:val="en-GB"/>
        </w:rPr>
        <w:t>frame_packing_arrangement_cancel_flag</w:t>
      </w:r>
      <w:proofErr w:type="spellEnd"/>
      <w:r w:rsidRPr="0024411E">
        <w:rPr>
          <w:color w:val="000000"/>
          <w:sz w:val="20"/>
          <w:lang w:val="en-GB"/>
        </w:rPr>
        <w:t xml:space="preserve"> </w:t>
      </w:r>
      <w:r w:rsidRPr="0024411E">
        <w:rPr>
          <w:rFonts w:eastAsia="Malgun Gothic"/>
          <w:color w:val="000000"/>
          <w:sz w:val="20"/>
          <w:lang w:val="en-GB"/>
        </w:rPr>
        <w:t>equal to 0 or a</w:t>
      </w:r>
      <w:r w:rsidRPr="0024411E">
        <w:rPr>
          <w:sz w:val="20"/>
          <w:lang w:val="en-GB"/>
        </w:rPr>
        <w:t xml:space="preserve"> segmented rectangular frame packing arrangement SEI message with </w:t>
      </w:r>
      <w:proofErr w:type="spellStart"/>
      <w:r w:rsidRPr="0024411E">
        <w:rPr>
          <w:sz w:val="20"/>
          <w:lang w:val="en-GB"/>
        </w:rPr>
        <w:t>segmented_rect_frame_packing_arrangement_cancel_flag</w:t>
      </w:r>
      <w:proofErr w:type="spellEnd"/>
      <w:r w:rsidRPr="0024411E">
        <w:rPr>
          <w:sz w:val="20"/>
          <w:lang w:val="en-GB"/>
        </w:rPr>
        <w:t xml:space="preserve"> equal to 0 </w:t>
      </w:r>
      <w:r w:rsidRPr="0024411E">
        <w:rPr>
          <w:rFonts w:eastAsia="Malgun Gothic"/>
          <w:bCs/>
          <w:noProof/>
          <w:sz w:val="20"/>
          <w:lang w:val="en-GB"/>
        </w:rPr>
        <w:t xml:space="preserve">that applies to the picture </w:t>
      </w:r>
      <w:r w:rsidRPr="0024411E">
        <w:rPr>
          <w:rFonts w:eastAsia="Malgun Gothic"/>
          <w:color w:val="000000"/>
          <w:sz w:val="20"/>
          <w:lang w:val="en-GB"/>
        </w:rPr>
        <w:t>is present</w:t>
      </w:r>
      <w:r w:rsidRPr="0024411E">
        <w:rPr>
          <w:rFonts w:eastAsia="Malgun Gothic"/>
          <w:bCs/>
          <w:noProof/>
          <w:sz w:val="20"/>
          <w:lang w:val="en-GB"/>
        </w:rPr>
        <w:t xml:space="preserve">, </w:t>
      </w:r>
      <w:r w:rsidRPr="0024411E">
        <w:rPr>
          <w:color w:val="000000"/>
          <w:sz w:val="20"/>
          <w:lang w:val="en-GB"/>
        </w:rPr>
        <w:t xml:space="preserve">a </w:t>
      </w:r>
      <w:r w:rsidRPr="0024411E">
        <w:rPr>
          <w:sz w:val="20"/>
        </w:rPr>
        <w:t>fisheye video information</w:t>
      </w:r>
      <w:r w:rsidRPr="0024411E">
        <w:rPr>
          <w:sz w:val="20"/>
          <w:lang w:val="en-GB"/>
        </w:rPr>
        <w:t xml:space="preserve"> SEI message with </w:t>
      </w:r>
      <w:proofErr w:type="spellStart"/>
      <w:r w:rsidRPr="0024411E">
        <w:rPr>
          <w:sz w:val="20"/>
          <w:lang w:val="en-GB"/>
        </w:rPr>
        <w:t>fisheye</w:t>
      </w:r>
      <w:r w:rsidRPr="0024411E">
        <w:rPr>
          <w:rFonts w:eastAsia="Malgun Gothic"/>
          <w:noProof/>
          <w:sz w:val="20"/>
          <w:lang w:val="en-GB"/>
        </w:rPr>
        <w:t>_</w:t>
      </w:r>
      <w:r w:rsidRPr="0024411E">
        <w:rPr>
          <w:rFonts w:eastAsia="Malgun Gothic"/>
          <w:bCs/>
          <w:noProof/>
          <w:sz w:val="20"/>
          <w:lang w:val="en-GB"/>
        </w:rPr>
        <w:t>cancel_flag</w:t>
      </w:r>
      <w:proofErr w:type="spellEnd"/>
      <w:r w:rsidRPr="0024411E">
        <w:rPr>
          <w:rFonts w:eastAsia="Malgun Gothic"/>
          <w:bCs/>
          <w:noProof/>
          <w:sz w:val="20"/>
          <w:lang w:val="en-GB"/>
        </w:rPr>
        <w:t xml:space="preserve"> equal to 0 that applies to the picture shall not be present</w:t>
      </w:r>
      <w:r w:rsidRPr="0024411E">
        <w:rPr>
          <w:sz w:val="20"/>
          <w:lang w:val="en-GB" w:eastAsia="de-DE"/>
        </w:rPr>
        <w:t xml:space="preserve">. </w:t>
      </w:r>
      <w:r w:rsidRPr="0024411E">
        <w:rPr>
          <w:noProof/>
          <w:sz w:val="20"/>
          <w:lang w:val="en-GB"/>
        </w:rPr>
        <w:t xml:space="preserve">Decoders shall ignore </w:t>
      </w:r>
      <w:r w:rsidRPr="0024411E">
        <w:rPr>
          <w:sz w:val="20"/>
        </w:rPr>
        <w:t>fisheye video information</w:t>
      </w:r>
      <w:r w:rsidRPr="0024411E">
        <w:rPr>
          <w:sz w:val="20"/>
          <w:lang w:val="en-GB"/>
        </w:rPr>
        <w:t xml:space="preserve"> SEI messages</w:t>
      </w:r>
      <w:r w:rsidRPr="0024411E">
        <w:rPr>
          <w:noProof/>
          <w:sz w:val="20"/>
          <w:lang w:val="en-GB"/>
        </w:rPr>
        <w:t xml:space="preserve"> when </w:t>
      </w:r>
      <w:r w:rsidRPr="0024411E">
        <w:rPr>
          <w:sz w:val="20"/>
          <w:lang w:val="en-GB" w:eastAsia="de-DE"/>
        </w:rPr>
        <w:t xml:space="preserve">a </w:t>
      </w:r>
      <w:r w:rsidRPr="0024411E">
        <w:rPr>
          <w:rFonts w:eastAsia="Malgun Gothic"/>
          <w:bCs/>
          <w:noProof/>
          <w:sz w:val="20"/>
          <w:lang w:val="en-GB"/>
        </w:rPr>
        <w:t xml:space="preserve">frame </w:t>
      </w:r>
      <w:r w:rsidRPr="0024411E">
        <w:rPr>
          <w:color w:val="000000"/>
          <w:sz w:val="20"/>
          <w:lang w:val="en-GB"/>
        </w:rPr>
        <w:t xml:space="preserve">packing arrangement SEI message with </w:t>
      </w:r>
      <w:proofErr w:type="spellStart"/>
      <w:r w:rsidRPr="0024411E">
        <w:rPr>
          <w:color w:val="000000"/>
          <w:sz w:val="20"/>
          <w:lang w:val="en-GB"/>
        </w:rPr>
        <w:t>frame_packing_arrangement_cancel_flag</w:t>
      </w:r>
      <w:proofErr w:type="spellEnd"/>
      <w:r w:rsidRPr="0024411E">
        <w:rPr>
          <w:color w:val="000000"/>
          <w:sz w:val="20"/>
          <w:lang w:val="en-GB"/>
        </w:rPr>
        <w:t xml:space="preserve"> </w:t>
      </w:r>
      <w:r w:rsidRPr="0024411E">
        <w:rPr>
          <w:rFonts w:eastAsia="Malgun Gothic"/>
          <w:color w:val="000000"/>
          <w:sz w:val="20"/>
          <w:lang w:val="en-GB"/>
        </w:rPr>
        <w:t xml:space="preserve">equal to 0 or </w:t>
      </w:r>
      <w:r w:rsidRPr="0024411E">
        <w:rPr>
          <w:sz w:val="20"/>
          <w:lang w:val="en-GB"/>
        </w:rPr>
        <w:t xml:space="preserve">a segmented rectangular frame packing arrangement SEI message with </w:t>
      </w:r>
      <w:proofErr w:type="spellStart"/>
      <w:r w:rsidRPr="0024411E">
        <w:rPr>
          <w:sz w:val="20"/>
          <w:lang w:val="en-GB"/>
        </w:rPr>
        <w:t>segmented_rect_frame_packing_arrangement_cancel_flag</w:t>
      </w:r>
      <w:proofErr w:type="spellEnd"/>
      <w:r w:rsidRPr="0024411E">
        <w:rPr>
          <w:sz w:val="20"/>
          <w:lang w:val="en-GB"/>
        </w:rPr>
        <w:t xml:space="preserve"> equal to 0 </w:t>
      </w:r>
      <w:r w:rsidRPr="0024411E">
        <w:rPr>
          <w:rFonts w:eastAsia="Malgun Gothic"/>
          <w:bCs/>
          <w:noProof/>
          <w:sz w:val="20"/>
          <w:lang w:val="en-GB"/>
        </w:rPr>
        <w:t xml:space="preserve">that applies to the picture </w:t>
      </w:r>
      <w:r w:rsidRPr="0024411E">
        <w:rPr>
          <w:rFonts w:eastAsia="Malgun Gothic"/>
          <w:color w:val="000000"/>
          <w:sz w:val="20"/>
          <w:lang w:val="en-GB"/>
        </w:rPr>
        <w:t>is present</w:t>
      </w:r>
      <w:r w:rsidRPr="0024411E">
        <w:rPr>
          <w:noProof/>
          <w:sz w:val="20"/>
          <w:lang w:val="en-GB"/>
        </w:rPr>
        <w:t>.</w:t>
      </w:r>
    </w:p>
    <w:p w14:paraId="22E08701" w14:textId="77777777" w:rsidR="00C02F68" w:rsidRPr="0024411E" w:rsidRDefault="00C02F68" w:rsidP="00C02F68">
      <w:pPr>
        <w:tabs>
          <w:tab w:val="left" w:pos="794"/>
          <w:tab w:val="left" w:pos="1191"/>
          <w:tab w:val="left" w:pos="1588"/>
          <w:tab w:val="left" w:pos="1985"/>
        </w:tabs>
        <w:jc w:val="both"/>
        <w:rPr>
          <w:noProof/>
          <w:sz w:val="20"/>
          <w:lang w:val="en-GB"/>
        </w:rPr>
      </w:pPr>
      <w:r w:rsidRPr="0024411E">
        <w:rPr>
          <w:b/>
          <w:noProof/>
          <w:sz w:val="20"/>
          <w:lang w:val="en-GB"/>
        </w:rPr>
        <w:t>fisheye_cancel_flag</w:t>
      </w:r>
      <w:r w:rsidRPr="0024411E">
        <w:rPr>
          <w:noProof/>
          <w:sz w:val="20"/>
          <w:lang w:val="en-GB"/>
        </w:rPr>
        <w:t xml:space="preserve"> equal to 1 indicates that the SEI message cancels the persistence of any previous </w:t>
      </w:r>
      <w:r w:rsidRPr="0024411E">
        <w:rPr>
          <w:sz w:val="20"/>
        </w:rPr>
        <w:t>fisheye video information</w:t>
      </w:r>
      <w:r w:rsidRPr="0024411E">
        <w:rPr>
          <w:sz w:val="20"/>
          <w:lang w:val="en-GB"/>
        </w:rPr>
        <w:t xml:space="preserve"> </w:t>
      </w:r>
      <w:r w:rsidRPr="0024411E">
        <w:rPr>
          <w:noProof/>
          <w:sz w:val="20"/>
          <w:lang w:val="en-GB"/>
        </w:rPr>
        <w:t xml:space="preserve">SEI message in output order. fisheye_cancel_flag equal to 0 indicates that </w:t>
      </w:r>
      <w:r w:rsidRPr="0024411E">
        <w:rPr>
          <w:sz w:val="20"/>
        </w:rPr>
        <w:t>fisheye video information</w:t>
      </w:r>
      <w:r w:rsidRPr="0024411E">
        <w:rPr>
          <w:noProof/>
          <w:sz w:val="20"/>
          <w:lang w:val="en-GB"/>
        </w:rPr>
        <w:t xml:space="preserve"> follows.</w:t>
      </w:r>
    </w:p>
    <w:p w14:paraId="1AA7F8FF" w14:textId="77777777" w:rsidR="00C02F68" w:rsidRPr="0024411E" w:rsidRDefault="00C02F68" w:rsidP="00C02F68">
      <w:pPr>
        <w:tabs>
          <w:tab w:val="left" w:pos="794"/>
          <w:tab w:val="left" w:pos="1191"/>
          <w:tab w:val="left" w:pos="1588"/>
          <w:tab w:val="left" w:pos="1985"/>
        </w:tabs>
        <w:jc w:val="both"/>
        <w:rPr>
          <w:noProof/>
          <w:sz w:val="20"/>
          <w:lang w:val="en-GB"/>
        </w:rPr>
      </w:pPr>
      <w:r w:rsidRPr="0024411E">
        <w:rPr>
          <w:b/>
          <w:noProof/>
          <w:sz w:val="20"/>
          <w:lang w:val="en-GB"/>
        </w:rPr>
        <w:t>fisheye_persistence_flag</w:t>
      </w:r>
      <w:r w:rsidRPr="0024411E">
        <w:rPr>
          <w:noProof/>
          <w:sz w:val="20"/>
          <w:lang w:val="en-GB"/>
        </w:rPr>
        <w:t xml:space="preserve"> specifies the persistence of the </w:t>
      </w:r>
      <w:r w:rsidRPr="0024411E">
        <w:rPr>
          <w:sz w:val="20"/>
        </w:rPr>
        <w:t>fisheye video information</w:t>
      </w:r>
      <w:r w:rsidRPr="0024411E">
        <w:rPr>
          <w:sz w:val="20"/>
          <w:lang w:val="en-GB"/>
        </w:rPr>
        <w:t xml:space="preserve"> </w:t>
      </w:r>
      <w:r w:rsidRPr="0024411E">
        <w:rPr>
          <w:noProof/>
          <w:sz w:val="20"/>
          <w:lang w:val="en-GB"/>
        </w:rPr>
        <w:t>SEI message for the current layer.</w:t>
      </w:r>
    </w:p>
    <w:p w14:paraId="39081AFD" w14:textId="77777777" w:rsidR="00C02F68" w:rsidRPr="0024411E" w:rsidRDefault="00C02F68" w:rsidP="00C02F68">
      <w:pPr>
        <w:tabs>
          <w:tab w:val="left" w:pos="794"/>
          <w:tab w:val="left" w:pos="1191"/>
          <w:tab w:val="left" w:pos="1588"/>
          <w:tab w:val="left" w:pos="1985"/>
        </w:tabs>
        <w:jc w:val="both"/>
        <w:rPr>
          <w:noProof/>
          <w:sz w:val="20"/>
          <w:lang w:val="en-GB"/>
        </w:rPr>
      </w:pPr>
      <w:r w:rsidRPr="0024411E">
        <w:rPr>
          <w:noProof/>
          <w:sz w:val="20"/>
          <w:lang w:val="en-GB"/>
        </w:rPr>
        <w:lastRenderedPageBreak/>
        <w:t xml:space="preserve">fisheye_persistence_flag equal to 0 specifies that the </w:t>
      </w:r>
      <w:r w:rsidRPr="0024411E">
        <w:rPr>
          <w:sz w:val="20"/>
        </w:rPr>
        <w:t>fisheye video information</w:t>
      </w:r>
      <w:r w:rsidRPr="0024411E">
        <w:rPr>
          <w:rFonts w:eastAsia="Malgun Gothic"/>
          <w:noProof/>
          <w:sz w:val="20"/>
          <w:lang w:val="en-GB" w:eastAsia="ko-KR"/>
        </w:rPr>
        <w:t xml:space="preserve"> </w:t>
      </w:r>
      <w:r w:rsidRPr="0024411E">
        <w:rPr>
          <w:noProof/>
          <w:sz w:val="20"/>
          <w:lang w:val="en-GB"/>
        </w:rPr>
        <w:t>SEI message applies to the current decoded picture only.</w:t>
      </w:r>
    </w:p>
    <w:p w14:paraId="07003946" w14:textId="77777777" w:rsidR="00C02F68" w:rsidRPr="0024411E" w:rsidRDefault="00C02F68" w:rsidP="00C02F68">
      <w:pPr>
        <w:tabs>
          <w:tab w:val="left" w:pos="794"/>
          <w:tab w:val="left" w:pos="1191"/>
          <w:tab w:val="left" w:pos="1588"/>
          <w:tab w:val="left" w:pos="1985"/>
        </w:tabs>
        <w:jc w:val="both"/>
        <w:rPr>
          <w:noProof/>
          <w:sz w:val="20"/>
          <w:lang w:val="en-GB"/>
        </w:rPr>
      </w:pPr>
      <w:r w:rsidRPr="0024411E">
        <w:rPr>
          <w:noProof/>
          <w:sz w:val="20"/>
          <w:lang w:val="en-GB"/>
        </w:rPr>
        <w:t xml:space="preserve">Let picA be the current picture. fisheye_persistence_flag equal to 1 specifies that the </w:t>
      </w:r>
      <w:r w:rsidRPr="0024411E">
        <w:rPr>
          <w:sz w:val="20"/>
        </w:rPr>
        <w:t>fisheye video information</w:t>
      </w:r>
      <w:r w:rsidRPr="0024411E">
        <w:rPr>
          <w:rFonts w:eastAsia="Malgun Gothic"/>
          <w:noProof/>
          <w:sz w:val="20"/>
          <w:lang w:val="en-GB" w:eastAsia="ko-KR"/>
        </w:rPr>
        <w:t xml:space="preserve"> </w:t>
      </w:r>
      <w:r w:rsidRPr="0024411E">
        <w:rPr>
          <w:noProof/>
          <w:sz w:val="20"/>
          <w:lang w:val="en-GB"/>
        </w:rPr>
        <w:t>SEI message persists for the current layer in output order until one or more of the following conditions are true:</w:t>
      </w:r>
    </w:p>
    <w:p w14:paraId="2EA1F258" w14:textId="77777777" w:rsidR="00C02F68" w:rsidRPr="0024411E" w:rsidRDefault="00C02F68" w:rsidP="00C02F68">
      <w:pPr>
        <w:tabs>
          <w:tab w:val="left" w:pos="794"/>
          <w:tab w:val="left" w:pos="1191"/>
          <w:tab w:val="left" w:pos="1588"/>
          <w:tab w:val="left" w:pos="1985"/>
        </w:tabs>
        <w:ind w:left="397" w:hanging="397"/>
        <w:jc w:val="both"/>
        <w:rPr>
          <w:rFonts w:eastAsia="Malgun Gothic"/>
          <w:noProof/>
          <w:sz w:val="20"/>
          <w:lang w:val="en-GB"/>
        </w:rPr>
      </w:pPr>
      <w:r w:rsidRPr="0024411E">
        <w:rPr>
          <w:rFonts w:eastAsia="Malgun Gothic"/>
          <w:noProof/>
          <w:sz w:val="20"/>
          <w:lang w:val="en-GB"/>
        </w:rPr>
        <w:t>–</w:t>
      </w:r>
      <w:r w:rsidRPr="0024411E">
        <w:rPr>
          <w:rFonts w:eastAsia="Malgun Gothic"/>
          <w:noProof/>
          <w:sz w:val="20"/>
          <w:lang w:val="en-GB"/>
        </w:rPr>
        <w:tab/>
        <w:t>A new CLVS of the current layer begins.</w:t>
      </w:r>
    </w:p>
    <w:p w14:paraId="15DAF17D" w14:textId="77777777" w:rsidR="00C02F68" w:rsidRPr="0024411E" w:rsidRDefault="00C02F68" w:rsidP="00C02F68">
      <w:pPr>
        <w:tabs>
          <w:tab w:val="left" w:pos="794"/>
          <w:tab w:val="left" w:pos="1191"/>
          <w:tab w:val="left" w:pos="1588"/>
          <w:tab w:val="left" w:pos="1985"/>
        </w:tabs>
        <w:ind w:left="397" w:hanging="397"/>
        <w:jc w:val="both"/>
        <w:rPr>
          <w:rFonts w:eastAsia="Malgun Gothic"/>
          <w:noProof/>
          <w:sz w:val="20"/>
          <w:lang w:val="en-GB"/>
        </w:rPr>
      </w:pPr>
      <w:r w:rsidRPr="0024411E">
        <w:rPr>
          <w:rFonts w:eastAsia="Malgun Gothic"/>
          <w:noProof/>
          <w:sz w:val="20"/>
          <w:lang w:val="en-GB"/>
        </w:rPr>
        <w:t>–</w:t>
      </w:r>
      <w:r w:rsidRPr="0024411E">
        <w:rPr>
          <w:rFonts w:eastAsia="Malgun Gothic"/>
          <w:noProof/>
          <w:sz w:val="20"/>
          <w:lang w:val="en-GB"/>
        </w:rPr>
        <w:tab/>
        <w:t>The bitstream ends.</w:t>
      </w:r>
    </w:p>
    <w:p w14:paraId="0B6F01E2" w14:textId="77777777" w:rsidR="00C02F68" w:rsidRPr="009C761E" w:rsidRDefault="00C02F68" w:rsidP="00C02F68">
      <w:pPr>
        <w:tabs>
          <w:tab w:val="left" w:pos="794"/>
          <w:tab w:val="left" w:pos="1191"/>
          <w:tab w:val="left" w:pos="1588"/>
          <w:tab w:val="left" w:pos="1985"/>
        </w:tabs>
        <w:ind w:left="397" w:hanging="397"/>
        <w:jc w:val="both"/>
        <w:rPr>
          <w:rFonts w:eastAsia="Malgun Gothic"/>
          <w:noProof/>
          <w:sz w:val="20"/>
          <w:lang w:val="en-GB"/>
        </w:rPr>
      </w:pPr>
      <w:r w:rsidRPr="0024411E">
        <w:rPr>
          <w:rFonts w:eastAsia="Malgun Gothic"/>
          <w:noProof/>
          <w:sz w:val="20"/>
          <w:lang w:val="en-GB"/>
        </w:rPr>
        <w:t>–</w:t>
      </w:r>
      <w:r w:rsidRPr="0024411E">
        <w:rPr>
          <w:rFonts w:eastAsia="Malgun Gothic"/>
          <w:noProof/>
          <w:sz w:val="20"/>
          <w:lang w:val="en-GB"/>
        </w:rPr>
        <w:tab/>
        <w:t xml:space="preserve">A picture picB in the current layer in an access unit containing a </w:t>
      </w:r>
      <w:r w:rsidRPr="0024411E">
        <w:rPr>
          <w:sz w:val="20"/>
        </w:rPr>
        <w:t>fisheye video information</w:t>
      </w:r>
      <w:r w:rsidRPr="0024411E">
        <w:rPr>
          <w:rFonts w:eastAsia="Malgun Gothic"/>
          <w:noProof/>
          <w:sz w:val="20"/>
          <w:lang w:val="en-GB" w:eastAsia="ko-KR"/>
        </w:rPr>
        <w:t xml:space="preserve"> </w:t>
      </w:r>
      <w:r w:rsidRPr="0024411E">
        <w:rPr>
          <w:rFonts w:eastAsia="Malgun Gothic"/>
          <w:noProof/>
          <w:sz w:val="20"/>
          <w:lang w:val="en-GB"/>
        </w:rPr>
        <w:t xml:space="preserve">SEI message that is applicable to the current layer is output </w:t>
      </w:r>
      <w:r w:rsidRPr="0024411E">
        <w:rPr>
          <w:rFonts w:eastAsia="Malgun Gothic"/>
          <w:sz w:val="20"/>
          <w:lang w:val="en-GB"/>
        </w:rPr>
        <w:t xml:space="preserve">for which </w:t>
      </w:r>
      <w:proofErr w:type="spellStart"/>
      <w:r w:rsidRPr="0024411E">
        <w:rPr>
          <w:rFonts w:eastAsia="Malgun Gothic"/>
          <w:sz w:val="20"/>
          <w:lang w:val="en-GB"/>
        </w:rPr>
        <w:t>PicOrderCnt</w:t>
      </w:r>
      <w:proofErr w:type="spellEnd"/>
      <w:r w:rsidRPr="0024411E">
        <w:rPr>
          <w:rFonts w:eastAsia="Malgun Gothic"/>
          <w:sz w:val="20"/>
          <w:lang w:val="en-GB"/>
        </w:rPr>
        <w:t>( </w:t>
      </w:r>
      <w:proofErr w:type="spellStart"/>
      <w:r w:rsidRPr="0024411E">
        <w:rPr>
          <w:rFonts w:eastAsia="Malgun Gothic"/>
          <w:sz w:val="20"/>
          <w:lang w:val="en-GB"/>
        </w:rPr>
        <w:t>picB</w:t>
      </w:r>
      <w:proofErr w:type="spellEnd"/>
      <w:r w:rsidRPr="0024411E">
        <w:rPr>
          <w:rFonts w:eastAsia="Malgun Gothic"/>
          <w:sz w:val="20"/>
          <w:lang w:val="en-GB"/>
        </w:rPr>
        <w:t> ) is</w:t>
      </w:r>
      <w:r w:rsidRPr="0024411E">
        <w:rPr>
          <w:rFonts w:eastAsia="Malgun Gothic"/>
          <w:noProof/>
          <w:sz w:val="20"/>
          <w:lang w:val="en-GB"/>
        </w:rPr>
        <w:t xml:space="preserve"> greater than </w:t>
      </w:r>
      <w:proofErr w:type="spellStart"/>
      <w:r w:rsidRPr="0024411E">
        <w:rPr>
          <w:rFonts w:eastAsia="Malgun Gothic"/>
          <w:sz w:val="20"/>
          <w:lang w:val="en-GB"/>
        </w:rPr>
        <w:t>PicOrderCnt</w:t>
      </w:r>
      <w:proofErr w:type="spellEnd"/>
      <w:r w:rsidRPr="0024411E">
        <w:rPr>
          <w:rFonts w:eastAsia="Malgun Gothic"/>
          <w:sz w:val="20"/>
          <w:lang w:val="en-GB"/>
        </w:rPr>
        <w:t>( </w:t>
      </w:r>
      <w:proofErr w:type="spellStart"/>
      <w:r w:rsidRPr="0024411E">
        <w:rPr>
          <w:rFonts w:eastAsia="Malgun Gothic"/>
          <w:sz w:val="20"/>
          <w:lang w:val="en-GB"/>
        </w:rPr>
        <w:t>picA</w:t>
      </w:r>
      <w:proofErr w:type="spellEnd"/>
      <w:r w:rsidRPr="0024411E">
        <w:rPr>
          <w:rFonts w:eastAsia="Malgun Gothic"/>
          <w:sz w:val="20"/>
          <w:lang w:val="en-GB"/>
        </w:rPr>
        <w:t xml:space="preserve"> ), where </w:t>
      </w:r>
      <w:proofErr w:type="spellStart"/>
      <w:r w:rsidRPr="0024411E">
        <w:rPr>
          <w:rFonts w:eastAsia="Malgun Gothic"/>
          <w:sz w:val="20"/>
          <w:lang w:val="en-GB"/>
        </w:rPr>
        <w:t>PicOrderCnt</w:t>
      </w:r>
      <w:proofErr w:type="spellEnd"/>
      <w:r w:rsidRPr="0024411E">
        <w:rPr>
          <w:rFonts w:eastAsia="Malgun Gothic"/>
          <w:sz w:val="20"/>
          <w:lang w:val="en-GB"/>
        </w:rPr>
        <w:t>( </w:t>
      </w:r>
      <w:proofErr w:type="spellStart"/>
      <w:r w:rsidRPr="0024411E">
        <w:rPr>
          <w:rFonts w:eastAsia="Malgun Gothic"/>
          <w:sz w:val="20"/>
          <w:lang w:val="en-GB"/>
        </w:rPr>
        <w:t>picB</w:t>
      </w:r>
      <w:proofErr w:type="spellEnd"/>
      <w:r w:rsidRPr="0024411E">
        <w:rPr>
          <w:rFonts w:eastAsia="Malgun Gothic"/>
          <w:sz w:val="20"/>
          <w:lang w:val="en-GB"/>
        </w:rPr>
        <w:t xml:space="preserve"> ) and </w:t>
      </w:r>
      <w:proofErr w:type="spellStart"/>
      <w:r w:rsidRPr="0024411E">
        <w:rPr>
          <w:rFonts w:eastAsia="Malgun Gothic"/>
          <w:sz w:val="20"/>
          <w:lang w:val="en-GB"/>
        </w:rPr>
        <w:t>PicOrderCnt</w:t>
      </w:r>
      <w:proofErr w:type="spellEnd"/>
      <w:r w:rsidRPr="0024411E">
        <w:rPr>
          <w:rFonts w:eastAsia="Malgun Gothic"/>
          <w:sz w:val="20"/>
          <w:lang w:val="en-GB"/>
        </w:rPr>
        <w:t>( </w:t>
      </w:r>
      <w:proofErr w:type="spellStart"/>
      <w:r w:rsidRPr="0024411E">
        <w:rPr>
          <w:rFonts w:eastAsia="Malgun Gothic"/>
          <w:sz w:val="20"/>
          <w:lang w:val="en-GB"/>
        </w:rPr>
        <w:t>picA</w:t>
      </w:r>
      <w:proofErr w:type="spellEnd"/>
      <w:r w:rsidRPr="0024411E">
        <w:rPr>
          <w:rFonts w:eastAsia="Malgun Gothic"/>
          <w:sz w:val="20"/>
          <w:lang w:val="en-GB"/>
        </w:rPr>
        <w:t xml:space="preserve"> ) are the </w:t>
      </w:r>
      <w:proofErr w:type="spellStart"/>
      <w:r w:rsidRPr="0024411E">
        <w:rPr>
          <w:rFonts w:eastAsia="Malgun Gothic"/>
          <w:sz w:val="20"/>
          <w:lang w:val="en-GB"/>
        </w:rPr>
        <w:t>PicOrderCntVal</w:t>
      </w:r>
      <w:proofErr w:type="spellEnd"/>
      <w:r w:rsidRPr="0024411E">
        <w:rPr>
          <w:rFonts w:eastAsia="Malgun Gothic"/>
          <w:sz w:val="20"/>
          <w:lang w:val="en-GB"/>
        </w:rPr>
        <w:t xml:space="preserve"> values of </w:t>
      </w:r>
      <w:proofErr w:type="spellStart"/>
      <w:r w:rsidRPr="0024411E">
        <w:rPr>
          <w:rFonts w:eastAsia="Malgun Gothic"/>
          <w:sz w:val="20"/>
          <w:lang w:val="en-GB"/>
        </w:rPr>
        <w:t>picB</w:t>
      </w:r>
      <w:proofErr w:type="spellEnd"/>
      <w:r w:rsidRPr="0024411E">
        <w:rPr>
          <w:rFonts w:eastAsia="Malgun Gothic"/>
          <w:sz w:val="20"/>
          <w:lang w:val="en-GB"/>
        </w:rPr>
        <w:t xml:space="preserve"> and </w:t>
      </w:r>
      <w:proofErr w:type="spellStart"/>
      <w:r w:rsidRPr="0024411E">
        <w:rPr>
          <w:rFonts w:eastAsia="Malgun Gothic"/>
          <w:sz w:val="20"/>
          <w:lang w:val="en-GB"/>
        </w:rPr>
        <w:t>picA</w:t>
      </w:r>
      <w:proofErr w:type="spellEnd"/>
      <w:r w:rsidRPr="0024411E">
        <w:rPr>
          <w:rFonts w:eastAsia="Malgun Gothic"/>
          <w:sz w:val="20"/>
          <w:lang w:val="en-GB"/>
        </w:rPr>
        <w:t xml:space="preserve">, respectively, immediately after the invocation of the decoding process for picture order count for </w:t>
      </w:r>
      <w:proofErr w:type="spellStart"/>
      <w:r w:rsidRPr="0024411E">
        <w:rPr>
          <w:rFonts w:eastAsia="Malgun Gothic"/>
          <w:sz w:val="20"/>
          <w:lang w:val="en-GB"/>
        </w:rPr>
        <w:t>picB</w:t>
      </w:r>
      <w:proofErr w:type="spellEnd"/>
      <w:r w:rsidRPr="0024411E">
        <w:rPr>
          <w:rFonts w:eastAsia="Malgun Gothic"/>
          <w:noProof/>
          <w:sz w:val="20"/>
          <w:lang w:val="en-GB"/>
        </w:rPr>
        <w:t>.</w:t>
      </w:r>
    </w:p>
    <w:p w14:paraId="49009905" w14:textId="587AD362" w:rsidR="00066D3D" w:rsidRPr="002757C8" w:rsidRDefault="00591003" w:rsidP="00B81C05">
      <w:pPr>
        <w:keepNext/>
        <w:jc w:val="both"/>
        <w:rPr>
          <w:sz w:val="20"/>
          <w:lang w:val="en-GB" w:eastAsia="ko-KR"/>
        </w:rPr>
      </w:pPr>
      <w:proofErr w:type="spellStart"/>
      <w:r>
        <w:rPr>
          <w:b/>
          <w:sz w:val="20"/>
          <w:lang w:val="en-GB" w:eastAsia="ko-KR"/>
        </w:rPr>
        <w:t>fisheye</w:t>
      </w:r>
      <w:r w:rsidR="00066D3D">
        <w:rPr>
          <w:b/>
          <w:sz w:val="20"/>
          <w:lang w:val="en-GB" w:eastAsia="ko-KR"/>
        </w:rPr>
        <w:t>_</w:t>
      </w:r>
      <w:r w:rsidR="00066D3D" w:rsidRPr="002757C8">
        <w:rPr>
          <w:rFonts w:hint="eastAsia"/>
          <w:b/>
          <w:sz w:val="20"/>
          <w:lang w:val="en-GB" w:eastAsia="ko-KR"/>
        </w:rPr>
        <w:t>view_dimension_idc</w:t>
      </w:r>
      <w:proofErr w:type="spellEnd"/>
      <w:r w:rsidR="00066D3D" w:rsidRPr="002757C8">
        <w:rPr>
          <w:rFonts w:hint="eastAsia"/>
          <w:sz w:val="20"/>
          <w:lang w:val="en-GB" w:eastAsia="ko-KR"/>
        </w:rPr>
        <w:t xml:space="preserve"> indicates </w:t>
      </w:r>
      <w:r w:rsidR="00045C03">
        <w:rPr>
          <w:sz w:val="20"/>
          <w:lang w:val="en-GB" w:eastAsia="ko-KR"/>
        </w:rPr>
        <w:t xml:space="preserve">the </w:t>
      </w:r>
      <w:r w:rsidR="00066D3D" w:rsidRPr="002757C8">
        <w:rPr>
          <w:rFonts w:hint="eastAsia"/>
          <w:sz w:val="20"/>
          <w:lang w:val="en-GB" w:eastAsia="ko-KR"/>
        </w:rPr>
        <w:t xml:space="preserve">alignment and viewing direction of </w:t>
      </w:r>
      <w:r w:rsidR="00045C03">
        <w:rPr>
          <w:sz w:val="20"/>
          <w:lang w:val="en-GB" w:eastAsia="ko-KR"/>
        </w:rPr>
        <w:t xml:space="preserve">a </w:t>
      </w:r>
      <w:r w:rsidR="00066D3D" w:rsidRPr="002757C8">
        <w:rPr>
          <w:rFonts w:hint="eastAsia"/>
          <w:sz w:val="20"/>
          <w:lang w:val="en-GB" w:eastAsia="ko-KR"/>
        </w:rPr>
        <w:t>fisheye lens</w:t>
      </w:r>
      <w:r w:rsidR="00066D3D">
        <w:rPr>
          <w:sz w:val="20"/>
          <w:lang w:val="en-GB" w:eastAsia="ko-KR"/>
        </w:rPr>
        <w:t>, as follows:</w:t>
      </w:r>
    </w:p>
    <w:p w14:paraId="36FB3852" w14:textId="0CBC08AB" w:rsidR="00066D3D" w:rsidRPr="002757C8" w:rsidRDefault="00066D3D" w:rsidP="00066D3D">
      <w:pPr>
        <w:pStyle w:val="enumlev1"/>
        <w:ind w:left="397"/>
        <w:rPr>
          <w:noProof/>
          <w:lang w:val="en-CA"/>
        </w:rPr>
      </w:pPr>
      <w:r w:rsidRPr="002757C8">
        <w:rPr>
          <w:noProof/>
          <w:lang w:val="en-CA"/>
        </w:rPr>
        <w:t>–</w:t>
      </w:r>
      <w:r w:rsidRPr="002757C8">
        <w:rPr>
          <w:noProof/>
          <w:lang w:val="en-CA"/>
        </w:rPr>
        <w:tab/>
      </w:r>
      <w:r w:rsidR="00591003">
        <w:rPr>
          <w:noProof/>
          <w:lang w:val="en-CA"/>
        </w:rPr>
        <w:t>fisheye</w:t>
      </w:r>
      <w:r>
        <w:rPr>
          <w:noProof/>
          <w:lang w:val="en-CA"/>
        </w:rPr>
        <w:t>_</w:t>
      </w:r>
      <w:r w:rsidRPr="002757C8">
        <w:rPr>
          <w:rFonts w:hint="eastAsia"/>
          <w:noProof/>
          <w:lang w:val="en-CA"/>
        </w:rPr>
        <w:t>view_dimension_idc equal to 0</w:t>
      </w:r>
      <w:r w:rsidRPr="002757C8">
        <w:rPr>
          <w:rFonts w:hint="eastAsia"/>
          <w:noProof/>
          <w:lang w:val="en-CA" w:eastAsia="ko-KR"/>
        </w:rPr>
        <w:t xml:space="preserve"> </w:t>
      </w:r>
      <w:r>
        <w:rPr>
          <w:noProof/>
          <w:lang w:val="en-CA" w:eastAsia="ko-KR"/>
        </w:rPr>
        <w:t>indicates</w:t>
      </w:r>
      <w:r w:rsidRPr="002757C8">
        <w:rPr>
          <w:rFonts w:hint="eastAsia"/>
          <w:noProof/>
          <w:lang w:val="en-CA" w:eastAsia="ko-KR"/>
        </w:rPr>
        <w:t xml:space="preserve"> that</w:t>
      </w:r>
      <w:r w:rsidRPr="002757C8">
        <w:rPr>
          <w:rFonts w:hint="eastAsia"/>
          <w:noProof/>
          <w:lang w:val="en-CA"/>
        </w:rPr>
        <w:t xml:space="preserve"> </w:t>
      </w:r>
      <w:r w:rsidR="00591003">
        <w:rPr>
          <w:noProof/>
          <w:lang w:val="en-CA"/>
        </w:rPr>
        <w:t>fisheye</w:t>
      </w:r>
      <w:r>
        <w:rPr>
          <w:noProof/>
          <w:lang w:val="en-CA"/>
        </w:rPr>
        <w:t>_</w:t>
      </w:r>
      <w:r w:rsidRPr="002757C8">
        <w:rPr>
          <w:rFonts w:hint="eastAsia"/>
          <w:noProof/>
          <w:lang w:val="en-CA"/>
        </w:rPr>
        <w:t>num_</w:t>
      </w:r>
      <w:r w:rsidR="00CC2F41">
        <w:rPr>
          <w:rFonts w:hint="eastAsia"/>
          <w:noProof/>
          <w:lang w:val="en-CA"/>
        </w:rPr>
        <w:t>active_area</w:t>
      </w:r>
      <w:r w:rsidRPr="002757C8">
        <w:rPr>
          <w:rFonts w:hint="eastAsia"/>
          <w:noProof/>
          <w:lang w:val="en-CA"/>
        </w:rPr>
        <w:t xml:space="preserve">s </w:t>
      </w:r>
      <w:r>
        <w:rPr>
          <w:noProof/>
          <w:lang w:val="en-CA"/>
        </w:rPr>
        <w:t xml:space="preserve">is </w:t>
      </w:r>
      <w:r w:rsidRPr="002757C8">
        <w:rPr>
          <w:rFonts w:hint="eastAsia"/>
          <w:noProof/>
          <w:lang w:val="en-CA"/>
        </w:rPr>
        <w:t>equal to 2</w:t>
      </w:r>
      <w:r w:rsidRPr="002757C8">
        <w:rPr>
          <w:rFonts w:hint="eastAsia"/>
          <w:noProof/>
          <w:lang w:val="en-CA" w:eastAsia="ko-KR"/>
        </w:rPr>
        <w:t xml:space="preserve">, </w:t>
      </w:r>
      <w:r>
        <w:rPr>
          <w:noProof/>
          <w:lang w:val="en-CA" w:eastAsia="ko-KR"/>
        </w:rPr>
        <w:t xml:space="preserve">and </w:t>
      </w:r>
      <w:r w:rsidRPr="002757C8">
        <w:rPr>
          <w:rFonts w:hint="eastAsia"/>
          <w:noProof/>
          <w:lang w:val="en-CA"/>
        </w:rPr>
        <w:t xml:space="preserve">the values of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_azimuth,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_elevation,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_tilt,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_offset_x,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_offset_y, and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_offset_z are such that the </w:t>
      </w:r>
      <w:r w:rsidR="00CC2F41">
        <w:rPr>
          <w:noProof/>
          <w:lang w:val="en-CA"/>
        </w:rPr>
        <w:t>active area</w:t>
      </w:r>
      <w:r w:rsidRPr="002757C8">
        <w:rPr>
          <w:noProof/>
          <w:lang w:val="en-CA"/>
        </w:rPr>
        <w:t>s have aligned optical axes and face opposite directions</w:t>
      </w:r>
      <w:r w:rsidRPr="002757C8">
        <w:rPr>
          <w:rFonts w:hint="eastAsia"/>
          <w:noProof/>
          <w:lang w:val="en-CA"/>
        </w:rPr>
        <w:t>, and t</w:t>
      </w:r>
      <w:r w:rsidRPr="002757C8">
        <w:rPr>
          <w:noProof/>
          <w:lang w:val="en-CA"/>
        </w:rPr>
        <w:t xml:space="preserve">he sum of </w:t>
      </w:r>
      <w:r w:rsidR="00591003">
        <w:rPr>
          <w:noProof/>
          <w:lang w:val="en-CA"/>
        </w:rPr>
        <w:t>fisheye</w:t>
      </w:r>
      <w:r>
        <w:rPr>
          <w:noProof/>
          <w:lang w:val="en-CA"/>
        </w:rPr>
        <w:t>_</w:t>
      </w:r>
      <w:r w:rsidRPr="002757C8">
        <w:rPr>
          <w:noProof/>
          <w:lang w:val="en-CA"/>
        </w:rPr>
        <w:t xml:space="preserve">field_of_view values is greater than or equal to </w:t>
      </w:r>
      <w:r w:rsidRPr="002757C8">
        <w:rPr>
          <w:rFonts w:hint="eastAsia"/>
          <w:noProof/>
          <w:lang w:val="en-CA"/>
        </w:rPr>
        <w:t>360</w:t>
      </w:r>
      <w:r w:rsidRPr="002757C8">
        <w:rPr>
          <w:noProof/>
          <w:lang w:val="en-CA"/>
        </w:rPr>
        <w:t> </w:t>
      </w:r>
      <w:r w:rsidRPr="002757C8">
        <w:rPr>
          <w:rFonts w:hint="eastAsia"/>
          <w:noProof/>
          <w:lang w:val="en-CA"/>
        </w:rPr>
        <w:t>*</w:t>
      </w:r>
      <w:r w:rsidRPr="002757C8">
        <w:rPr>
          <w:noProof/>
          <w:lang w:val="en-CA"/>
        </w:rPr>
        <w:t> 2</w:t>
      </w:r>
      <w:r w:rsidRPr="002757C8">
        <w:rPr>
          <w:noProof/>
          <w:vertAlign w:val="superscript"/>
          <w:lang w:val="en-CA"/>
        </w:rPr>
        <w:t>16</w:t>
      </w:r>
      <w:r w:rsidRPr="002757C8">
        <w:rPr>
          <w:noProof/>
          <w:lang w:val="en-CA"/>
        </w:rPr>
        <w:t>.</w:t>
      </w:r>
    </w:p>
    <w:p w14:paraId="5EAC8405" w14:textId="3F406277" w:rsidR="00066D3D" w:rsidRPr="002757C8" w:rsidRDefault="00066D3D" w:rsidP="00066D3D">
      <w:pPr>
        <w:pStyle w:val="enumlev1"/>
        <w:ind w:left="397"/>
        <w:rPr>
          <w:noProof/>
          <w:lang w:val="en-CA"/>
        </w:rPr>
      </w:pPr>
      <w:r w:rsidRPr="002757C8">
        <w:rPr>
          <w:noProof/>
          <w:lang w:val="en-CA"/>
        </w:rPr>
        <w:t>–</w:t>
      </w:r>
      <w:r w:rsidRPr="002757C8">
        <w:rPr>
          <w:noProof/>
          <w:lang w:val="en-CA"/>
        </w:rPr>
        <w:tab/>
      </w:r>
      <w:r w:rsidR="00591003">
        <w:rPr>
          <w:noProof/>
          <w:lang w:val="en-CA"/>
        </w:rPr>
        <w:t>fisheye</w:t>
      </w:r>
      <w:r>
        <w:rPr>
          <w:noProof/>
          <w:lang w:val="en-CA"/>
        </w:rPr>
        <w:t>_</w:t>
      </w:r>
      <w:r w:rsidRPr="002757C8">
        <w:rPr>
          <w:rFonts w:hint="eastAsia"/>
          <w:noProof/>
          <w:lang w:val="en-CA"/>
        </w:rPr>
        <w:t>view_dimension_idc equal to 1</w:t>
      </w:r>
      <w:r w:rsidRPr="002757C8">
        <w:rPr>
          <w:rFonts w:hint="eastAsia"/>
          <w:noProof/>
          <w:lang w:val="en-CA" w:eastAsia="ko-KR"/>
        </w:rPr>
        <w:t xml:space="preserve"> </w:t>
      </w:r>
      <w:r>
        <w:rPr>
          <w:noProof/>
          <w:lang w:val="en-CA" w:eastAsia="ko-KR"/>
        </w:rPr>
        <w:t>indicates</w:t>
      </w:r>
      <w:r w:rsidRPr="002757C8">
        <w:rPr>
          <w:rFonts w:hint="eastAsia"/>
          <w:noProof/>
          <w:lang w:val="en-CA" w:eastAsia="ko-KR"/>
        </w:rPr>
        <w:t xml:space="preserve"> that</w:t>
      </w:r>
      <w:r w:rsidRPr="002757C8">
        <w:rPr>
          <w:rFonts w:hint="eastAsia"/>
          <w:noProof/>
          <w:lang w:val="en-CA"/>
        </w:rPr>
        <w:t xml:space="preserve"> </w:t>
      </w:r>
      <w:r w:rsidR="00591003">
        <w:rPr>
          <w:noProof/>
          <w:lang w:val="en-CA"/>
        </w:rPr>
        <w:t>fisheye</w:t>
      </w:r>
      <w:r>
        <w:rPr>
          <w:noProof/>
          <w:lang w:val="en-CA"/>
        </w:rPr>
        <w:t>_</w:t>
      </w:r>
      <w:r w:rsidRPr="002757C8">
        <w:rPr>
          <w:rFonts w:hint="eastAsia"/>
          <w:noProof/>
          <w:lang w:val="en-CA"/>
        </w:rPr>
        <w:t>num_</w:t>
      </w:r>
      <w:r w:rsidR="00CC2F41">
        <w:rPr>
          <w:rFonts w:hint="eastAsia"/>
          <w:noProof/>
          <w:lang w:val="en-CA"/>
        </w:rPr>
        <w:t>active_area</w:t>
      </w:r>
      <w:r w:rsidRPr="002757C8">
        <w:rPr>
          <w:rFonts w:hint="eastAsia"/>
          <w:noProof/>
          <w:lang w:val="en-CA"/>
        </w:rPr>
        <w:t xml:space="preserve">s </w:t>
      </w:r>
      <w:r>
        <w:rPr>
          <w:noProof/>
          <w:lang w:val="en-CA"/>
        </w:rPr>
        <w:t xml:space="preserve">is </w:t>
      </w:r>
      <w:r w:rsidRPr="002757C8">
        <w:rPr>
          <w:rFonts w:hint="eastAsia"/>
          <w:noProof/>
          <w:lang w:val="en-CA"/>
        </w:rPr>
        <w:t xml:space="preserve">equal to 2, </w:t>
      </w:r>
      <w:r>
        <w:rPr>
          <w:noProof/>
          <w:lang w:val="en-CA"/>
        </w:rPr>
        <w:t xml:space="preserve">and </w:t>
      </w:r>
      <w:r w:rsidRPr="002757C8">
        <w:rPr>
          <w:rFonts w:hint="eastAsia"/>
          <w:noProof/>
          <w:lang w:val="en-CA"/>
        </w:rPr>
        <w:t xml:space="preserve">the values of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_azimuth,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_elevation,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_tilt,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_offset_x,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_offset_y, and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_offset_z are such that the </w:t>
      </w:r>
      <w:r w:rsidR="00CC2F41">
        <w:rPr>
          <w:noProof/>
          <w:lang w:val="en-CA"/>
        </w:rPr>
        <w:t>active area</w:t>
      </w:r>
      <w:r w:rsidRPr="002757C8">
        <w:rPr>
          <w:noProof/>
          <w:lang w:val="en-CA"/>
        </w:rPr>
        <w:t xml:space="preserve">s have parallel optical axes that are orthogonal to the line intersecting the camera </w:t>
      </w:r>
      <w:r w:rsidR="00C202D5">
        <w:rPr>
          <w:noProof/>
          <w:lang w:val="en-CA"/>
        </w:rPr>
        <w:t>centre</w:t>
      </w:r>
      <w:r w:rsidRPr="002757C8">
        <w:rPr>
          <w:noProof/>
          <w:lang w:val="en-CA"/>
        </w:rPr>
        <w:t xml:space="preserve"> points</w:t>
      </w:r>
      <w:r w:rsidRPr="002757C8">
        <w:rPr>
          <w:rFonts w:hint="eastAsia"/>
          <w:noProof/>
          <w:lang w:val="en-CA"/>
        </w:rPr>
        <w:t xml:space="preserve">, and </w:t>
      </w:r>
      <w:r>
        <w:rPr>
          <w:noProof/>
          <w:lang w:val="en-CA"/>
        </w:rPr>
        <w:t xml:space="preserve">the </w:t>
      </w:r>
      <w:r w:rsidRPr="002757C8">
        <w:rPr>
          <w:noProof/>
          <w:lang w:val="en-CA"/>
        </w:rPr>
        <w:t xml:space="preserve">camera </w:t>
      </w:r>
      <w:r>
        <w:rPr>
          <w:noProof/>
          <w:lang w:val="en-CA"/>
        </w:rPr>
        <w:t xml:space="preserve">corresponding to </w:t>
      </w:r>
      <w:r w:rsidRPr="002757C8">
        <w:rPr>
          <w:noProof/>
          <w:lang w:val="en-CA"/>
        </w:rPr>
        <w:t>i equal to 0 is the left view.</w:t>
      </w:r>
    </w:p>
    <w:p w14:paraId="1B5192AE" w14:textId="5AC20D97" w:rsidR="00066D3D" w:rsidRPr="002757C8" w:rsidRDefault="00066D3D" w:rsidP="00066D3D">
      <w:pPr>
        <w:pStyle w:val="enumlev1"/>
        <w:ind w:left="397"/>
        <w:rPr>
          <w:noProof/>
          <w:lang w:val="en-CA"/>
        </w:rPr>
      </w:pPr>
      <w:r w:rsidRPr="002757C8">
        <w:rPr>
          <w:noProof/>
          <w:lang w:val="en-CA"/>
        </w:rPr>
        <w:t>–</w:t>
      </w:r>
      <w:r w:rsidRPr="002757C8">
        <w:rPr>
          <w:noProof/>
          <w:lang w:val="en-CA"/>
        </w:rPr>
        <w:tab/>
      </w:r>
      <w:r w:rsidR="00591003">
        <w:rPr>
          <w:noProof/>
          <w:lang w:val="en-CA"/>
        </w:rPr>
        <w:t>fisheye</w:t>
      </w:r>
      <w:r>
        <w:rPr>
          <w:noProof/>
          <w:lang w:val="en-CA"/>
        </w:rPr>
        <w:t>_</w:t>
      </w:r>
      <w:r w:rsidRPr="002757C8">
        <w:rPr>
          <w:rFonts w:hint="eastAsia"/>
          <w:noProof/>
          <w:lang w:val="en-CA"/>
        </w:rPr>
        <w:t>view_dimension_idc equal to 2</w:t>
      </w:r>
      <w:r w:rsidRPr="002757C8">
        <w:rPr>
          <w:rFonts w:hint="eastAsia"/>
          <w:noProof/>
          <w:lang w:val="en-CA" w:eastAsia="ko-KR"/>
        </w:rPr>
        <w:t xml:space="preserve"> </w:t>
      </w:r>
      <w:r>
        <w:rPr>
          <w:noProof/>
          <w:lang w:val="en-CA" w:eastAsia="ko-KR"/>
        </w:rPr>
        <w:t>indicates</w:t>
      </w:r>
      <w:r w:rsidRPr="002757C8">
        <w:rPr>
          <w:rFonts w:hint="eastAsia"/>
          <w:noProof/>
          <w:lang w:val="en-CA" w:eastAsia="ko-KR"/>
        </w:rPr>
        <w:t xml:space="preserve"> that</w:t>
      </w:r>
      <w:r w:rsidRPr="002757C8">
        <w:rPr>
          <w:rFonts w:hint="eastAsia"/>
          <w:noProof/>
          <w:lang w:val="en-CA"/>
        </w:rPr>
        <w:t xml:space="preserve"> </w:t>
      </w:r>
      <w:r w:rsidR="00591003">
        <w:rPr>
          <w:noProof/>
          <w:lang w:val="en-CA"/>
        </w:rPr>
        <w:t>fisheye</w:t>
      </w:r>
      <w:r>
        <w:rPr>
          <w:noProof/>
          <w:lang w:val="en-CA"/>
        </w:rPr>
        <w:t>_</w:t>
      </w:r>
      <w:r w:rsidRPr="002757C8">
        <w:rPr>
          <w:rFonts w:hint="eastAsia"/>
          <w:noProof/>
          <w:lang w:val="en-CA"/>
        </w:rPr>
        <w:t>num_</w:t>
      </w:r>
      <w:r w:rsidR="00CC2F41">
        <w:rPr>
          <w:rFonts w:hint="eastAsia"/>
          <w:noProof/>
          <w:lang w:val="en-CA"/>
        </w:rPr>
        <w:t>active_area</w:t>
      </w:r>
      <w:r w:rsidRPr="002757C8">
        <w:rPr>
          <w:rFonts w:hint="eastAsia"/>
          <w:noProof/>
          <w:lang w:val="en-CA"/>
        </w:rPr>
        <w:t xml:space="preserve">s </w:t>
      </w:r>
      <w:r>
        <w:rPr>
          <w:noProof/>
          <w:lang w:val="en-CA"/>
        </w:rPr>
        <w:t xml:space="preserve">is </w:t>
      </w:r>
      <w:r w:rsidRPr="002757C8">
        <w:rPr>
          <w:rFonts w:hint="eastAsia"/>
          <w:noProof/>
          <w:lang w:val="en-CA"/>
        </w:rPr>
        <w:t xml:space="preserve">equal to 2, </w:t>
      </w:r>
      <w:r>
        <w:rPr>
          <w:noProof/>
          <w:lang w:val="en-CA"/>
        </w:rPr>
        <w:t xml:space="preserve">and </w:t>
      </w:r>
      <w:r w:rsidRPr="002757C8">
        <w:rPr>
          <w:rFonts w:hint="eastAsia"/>
          <w:noProof/>
          <w:lang w:val="en-CA"/>
        </w:rPr>
        <w:t xml:space="preserve">the values of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_azimuth,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_elevation,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_tilt,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_offset_x,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_offset_y, and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_offset_z are such that the </w:t>
      </w:r>
      <w:r w:rsidR="00CC2F41">
        <w:rPr>
          <w:noProof/>
          <w:lang w:val="en-CA"/>
        </w:rPr>
        <w:t>active area</w:t>
      </w:r>
      <w:r w:rsidRPr="002757C8">
        <w:rPr>
          <w:noProof/>
          <w:lang w:val="en-CA"/>
        </w:rPr>
        <w:t xml:space="preserve">s have parallel optical axes that are orthogonal to the line intersecting the camera </w:t>
      </w:r>
      <w:r w:rsidR="00C202D5">
        <w:rPr>
          <w:noProof/>
          <w:lang w:val="en-CA"/>
        </w:rPr>
        <w:t>centre</w:t>
      </w:r>
      <w:r w:rsidRPr="002757C8">
        <w:rPr>
          <w:noProof/>
          <w:lang w:val="en-CA"/>
        </w:rPr>
        <w:t xml:space="preserve"> points</w:t>
      </w:r>
      <w:r w:rsidRPr="002757C8">
        <w:rPr>
          <w:rFonts w:hint="eastAsia"/>
          <w:noProof/>
          <w:lang w:val="en-CA"/>
        </w:rPr>
        <w:t xml:space="preserve">, and </w:t>
      </w:r>
      <w:r>
        <w:rPr>
          <w:noProof/>
          <w:lang w:val="en-CA"/>
        </w:rPr>
        <w:t xml:space="preserve">the </w:t>
      </w:r>
      <w:r w:rsidRPr="002757C8">
        <w:rPr>
          <w:noProof/>
          <w:lang w:val="en-CA"/>
        </w:rPr>
        <w:t xml:space="preserve">camera </w:t>
      </w:r>
      <w:r>
        <w:rPr>
          <w:noProof/>
          <w:lang w:val="en-CA"/>
        </w:rPr>
        <w:t xml:space="preserve">corresponding to </w:t>
      </w:r>
      <w:r w:rsidRPr="002757C8">
        <w:rPr>
          <w:noProof/>
          <w:lang w:val="en-CA"/>
        </w:rPr>
        <w:t xml:space="preserve">i equal to 0 is the </w:t>
      </w:r>
      <w:r w:rsidRPr="002757C8">
        <w:rPr>
          <w:rFonts w:hint="eastAsia"/>
          <w:noProof/>
          <w:lang w:val="en-CA"/>
        </w:rPr>
        <w:t>right</w:t>
      </w:r>
      <w:r w:rsidRPr="002757C8">
        <w:rPr>
          <w:noProof/>
          <w:lang w:val="en-CA"/>
        </w:rPr>
        <w:t xml:space="preserve"> view.</w:t>
      </w:r>
    </w:p>
    <w:p w14:paraId="2374CF0A" w14:textId="527F46A6" w:rsidR="00066D3D" w:rsidRPr="002757C8" w:rsidRDefault="00066D3D" w:rsidP="00066D3D">
      <w:pPr>
        <w:pStyle w:val="enumlev1"/>
        <w:ind w:left="397"/>
        <w:rPr>
          <w:noProof/>
          <w:lang w:val="en-CA"/>
        </w:rPr>
      </w:pPr>
      <w:r w:rsidRPr="002757C8">
        <w:rPr>
          <w:noProof/>
          <w:lang w:val="en-CA"/>
        </w:rPr>
        <w:t>–</w:t>
      </w:r>
      <w:r w:rsidRPr="002757C8">
        <w:rPr>
          <w:noProof/>
          <w:lang w:val="en-CA"/>
        </w:rPr>
        <w:tab/>
      </w:r>
      <w:r w:rsidR="00591003">
        <w:rPr>
          <w:noProof/>
          <w:lang w:val="en-CA"/>
        </w:rPr>
        <w:t>fisheye</w:t>
      </w:r>
      <w:r>
        <w:rPr>
          <w:noProof/>
          <w:lang w:val="en-CA"/>
        </w:rPr>
        <w:t>_</w:t>
      </w:r>
      <w:r w:rsidRPr="002757C8">
        <w:rPr>
          <w:rFonts w:hint="eastAsia"/>
          <w:noProof/>
          <w:lang w:val="en-CA"/>
        </w:rPr>
        <w:t>view_dimension_idc equal to 7</w:t>
      </w:r>
      <w:r w:rsidRPr="002757C8">
        <w:rPr>
          <w:rFonts w:hint="eastAsia"/>
          <w:noProof/>
          <w:lang w:val="en-CA" w:eastAsia="ko-KR"/>
        </w:rPr>
        <w:t xml:space="preserve"> </w:t>
      </w:r>
      <w:r>
        <w:rPr>
          <w:noProof/>
          <w:lang w:val="en-CA" w:eastAsia="ko-KR"/>
        </w:rPr>
        <w:t xml:space="preserve">indicates </w:t>
      </w:r>
      <w:r w:rsidRPr="002757C8">
        <w:rPr>
          <w:rFonts w:hint="eastAsia"/>
          <w:noProof/>
          <w:lang w:val="en-CA" w:eastAsia="ko-KR"/>
        </w:rPr>
        <w:t>that</w:t>
      </w:r>
      <w:r w:rsidRPr="002757C8">
        <w:rPr>
          <w:rFonts w:hint="eastAsia"/>
          <w:noProof/>
          <w:lang w:val="en-CA"/>
        </w:rPr>
        <w:t xml:space="preserve"> n</w:t>
      </w:r>
      <w:r w:rsidRPr="002757C8">
        <w:rPr>
          <w:noProof/>
          <w:lang w:val="en-CA"/>
        </w:rPr>
        <w:t xml:space="preserve">o additional constraints are implied for the syntax element values within </w:t>
      </w:r>
      <w:r w:rsidRPr="002757C8">
        <w:rPr>
          <w:rFonts w:hint="eastAsia"/>
          <w:noProof/>
          <w:lang w:val="en-CA"/>
        </w:rPr>
        <w:t xml:space="preserve">the </w:t>
      </w:r>
      <w:r w:rsidR="00A03C15">
        <w:rPr>
          <w:rFonts w:hint="eastAsia"/>
          <w:noProof/>
          <w:lang w:val="en-CA"/>
        </w:rPr>
        <w:t>fisheye video information</w:t>
      </w:r>
      <w:r w:rsidRPr="002757C8">
        <w:rPr>
          <w:noProof/>
          <w:lang w:val="en-CA"/>
        </w:rPr>
        <w:t xml:space="preserve"> SEI message</w:t>
      </w:r>
      <w:r w:rsidRPr="002757C8">
        <w:rPr>
          <w:rFonts w:hint="eastAsia"/>
          <w:noProof/>
          <w:lang w:val="en-CA"/>
        </w:rPr>
        <w:t>.</w:t>
      </w:r>
    </w:p>
    <w:p w14:paraId="53378474" w14:textId="06C87316" w:rsidR="00066D3D" w:rsidRPr="002757C8" w:rsidRDefault="00066D3D" w:rsidP="00066D3D">
      <w:pPr>
        <w:pStyle w:val="enumlev1"/>
        <w:ind w:left="397"/>
        <w:rPr>
          <w:noProof/>
          <w:lang w:val="en-CA"/>
        </w:rPr>
      </w:pPr>
      <w:r w:rsidRPr="002757C8">
        <w:rPr>
          <w:noProof/>
          <w:lang w:val="en-CA"/>
        </w:rPr>
        <w:t>–</w:t>
      </w:r>
      <w:r w:rsidRPr="002757C8">
        <w:rPr>
          <w:noProof/>
          <w:lang w:val="en-CA"/>
        </w:rPr>
        <w:tab/>
      </w:r>
      <w:r w:rsidR="00B6042A">
        <w:rPr>
          <w:noProof/>
          <w:lang w:val="en-CA"/>
        </w:rPr>
        <w:t xml:space="preserve">Values of </w:t>
      </w:r>
      <w:r w:rsidR="00591003">
        <w:rPr>
          <w:noProof/>
          <w:lang w:val="en-CA"/>
        </w:rPr>
        <w:t>fisheye</w:t>
      </w:r>
      <w:r>
        <w:rPr>
          <w:noProof/>
          <w:lang w:val="en-CA"/>
        </w:rPr>
        <w:t>_</w:t>
      </w:r>
      <w:r w:rsidRPr="002757C8">
        <w:rPr>
          <w:rFonts w:hint="eastAsia"/>
          <w:noProof/>
          <w:lang w:val="en-CA"/>
        </w:rPr>
        <w:t xml:space="preserve">view_dimension_idc </w:t>
      </w:r>
      <w:r>
        <w:rPr>
          <w:noProof/>
          <w:lang w:val="en-CA"/>
        </w:rPr>
        <w:t xml:space="preserve">in the range of </w:t>
      </w:r>
      <w:r w:rsidRPr="002757C8">
        <w:rPr>
          <w:rFonts w:hint="eastAsia"/>
          <w:noProof/>
          <w:lang w:val="en-CA"/>
        </w:rPr>
        <w:t>3 to 6, inclusive, are reserved for future use</w:t>
      </w:r>
      <w:r>
        <w:rPr>
          <w:noProof/>
          <w:lang w:val="en-CA"/>
        </w:rPr>
        <w:t xml:space="preserve"> by ITU-T | ISO/IEC</w:t>
      </w:r>
      <w:r w:rsidRPr="002757C8">
        <w:rPr>
          <w:rFonts w:hint="eastAsia"/>
          <w:noProof/>
          <w:lang w:val="en-CA"/>
        </w:rPr>
        <w:t>.</w:t>
      </w:r>
      <w:r w:rsidR="00B6042A">
        <w:rPr>
          <w:noProof/>
          <w:lang w:val="en-CA"/>
        </w:rPr>
        <w:t xml:space="preserve"> </w:t>
      </w:r>
      <w:r w:rsidR="00B6042A" w:rsidRPr="00A44B62">
        <w:t xml:space="preserve">Decoders encountering </w:t>
      </w:r>
      <w:r w:rsidR="00B6042A">
        <w:t xml:space="preserve">a value of </w:t>
      </w:r>
      <w:r w:rsidR="00591003">
        <w:rPr>
          <w:noProof/>
          <w:lang w:val="en-CA"/>
        </w:rPr>
        <w:t>fisheye</w:t>
      </w:r>
      <w:r w:rsidR="00B6042A">
        <w:rPr>
          <w:noProof/>
          <w:lang w:val="en-CA"/>
        </w:rPr>
        <w:t>_</w:t>
      </w:r>
      <w:r w:rsidR="00B6042A" w:rsidRPr="002757C8">
        <w:rPr>
          <w:rFonts w:hint="eastAsia"/>
          <w:noProof/>
          <w:lang w:val="en-CA"/>
        </w:rPr>
        <w:t xml:space="preserve">view_dimension_idc </w:t>
      </w:r>
      <w:r w:rsidR="00B6042A">
        <w:rPr>
          <w:noProof/>
          <w:lang w:val="en-CA"/>
        </w:rPr>
        <w:t xml:space="preserve">in the range of </w:t>
      </w:r>
      <w:r w:rsidR="00B6042A" w:rsidRPr="002757C8">
        <w:rPr>
          <w:rFonts w:hint="eastAsia"/>
          <w:noProof/>
          <w:lang w:val="en-CA"/>
        </w:rPr>
        <w:t>3 to 6, inclusive</w:t>
      </w:r>
      <w:r w:rsidR="00B6042A">
        <w:rPr>
          <w:noProof/>
          <w:lang w:val="en-CA"/>
        </w:rPr>
        <w:t>, shall ignore it</w:t>
      </w:r>
      <w:r w:rsidR="00B6042A" w:rsidRPr="00A44B62">
        <w:t>.</w:t>
      </w:r>
    </w:p>
    <w:p w14:paraId="344A8599" w14:textId="763D96E2" w:rsidR="0099620A" w:rsidRPr="0099620A" w:rsidRDefault="00591003" w:rsidP="0099620A">
      <w:pPr>
        <w:tabs>
          <w:tab w:val="clear" w:pos="360"/>
          <w:tab w:val="clear" w:pos="720"/>
          <w:tab w:val="clear" w:pos="1080"/>
          <w:tab w:val="clear" w:pos="1440"/>
          <w:tab w:val="left" w:pos="794"/>
          <w:tab w:val="left" w:pos="1191"/>
          <w:tab w:val="left" w:pos="1588"/>
          <w:tab w:val="left" w:pos="1985"/>
        </w:tabs>
        <w:spacing w:before="86"/>
        <w:jc w:val="both"/>
        <w:rPr>
          <w:rFonts w:eastAsia="Malgun Gothic"/>
          <w:noProof/>
          <w:sz w:val="20"/>
          <w:lang w:val="en-GB"/>
        </w:rPr>
      </w:pPr>
      <w:proofErr w:type="spellStart"/>
      <w:r>
        <w:rPr>
          <w:b/>
          <w:sz w:val="20"/>
          <w:lang w:val="en-GB"/>
        </w:rPr>
        <w:t>fisheye</w:t>
      </w:r>
      <w:r w:rsidR="0099620A" w:rsidRPr="0099620A">
        <w:rPr>
          <w:sz w:val="20"/>
          <w:lang w:val="en-GB"/>
        </w:rPr>
        <w:t>_</w:t>
      </w:r>
      <w:r w:rsidR="0099620A" w:rsidRPr="0099620A">
        <w:rPr>
          <w:b/>
          <w:bCs/>
          <w:sz w:val="20"/>
          <w:lang w:val="en-GB"/>
        </w:rPr>
        <w:t>reserved_zero_</w:t>
      </w:r>
      <w:r w:rsidR="00C02F68">
        <w:rPr>
          <w:b/>
          <w:bCs/>
          <w:sz w:val="20"/>
          <w:lang w:val="en-GB"/>
        </w:rPr>
        <w:t>3</w:t>
      </w:r>
      <w:r w:rsidR="0099620A" w:rsidRPr="0099620A">
        <w:rPr>
          <w:b/>
          <w:bCs/>
          <w:sz w:val="20"/>
          <w:lang w:val="en-GB"/>
        </w:rPr>
        <w:t>bits</w:t>
      </w:r>
      <w:proofErr w:type="spellEnd"/>
      <w:r w:rsidR="0099620A" w:rsidRPr="0099620A">
        <w:rPr>
          <w:rFonts w:eastAsia="Malgun Gothic"/>
          <w:noProof/>
          <w:sz w:val="20"/>
          <w:lang w:val="en-GB" w:eastAsia="zh-CN"/>
        </w:rPr>
        <w:t xml:space="preserve"> shall be equal to 0</w:t>
      </w:r>
      <w:r w:rsidR="0099620A" w:rsidRPr="0099620A">
        <w:rPr>
          <w:bCs/>
          <w:noProof/>
          <w:sz w:val="20"/>
          <w:lang w:val="en-GB"/>
        </w:rPr>
        <w:t xml:space="preserve"> in bitstreams conforming to this version of this Specification. Other values for </w:t>
      </w:r>
      <w:r>
        <w:rPr>
          <w:bCs/>
          <w:noProof/>
          <w:sz w:val="20"/>
          <w:lang w:val="en-GB"/>
        </w:rPr>
        <w:t>fisheye</w:t>
      </w:r>
      <w:r w:rsidR="0099620A" w:rsidRPr="0099620A">
        <w:rPr>
          <w:noProof/>
          <w:sz w:val="20"/>
          <w:lang w:val="en-GB"/>
        </w:rPr>
        <w:t>_reserved_zero_</w:t>
      </w:r>
      <w:r w:rsidR="00C02F68">
        <w:rPr>
          <w:noProof/>
          <w:sz w:val="20"/>
          <w:lang w:val="en-GB"/>
        </w:rPr>
        <w:t>3</w:t>
      </w:r>
      <w:r w:rsidR="0099620A" w:rsidRPr="0099620A">
        <w:rPr>
          <w:noProof/>
          <w:sz w:val="20"/>
          <w:lang w:val="en-GB"/>
        </w:rPr>
        <w:t>bits</w:t>
      </w:r>
      <w:r w:rsidR="0099620A" w:rsidRPr="0099620A">
        <w:rPr>
          <w:bCs/>
          <w:noProof/>
          <w:sz w:val="20"/>
          <w:lang w:val="en-GB"/>
        </w:rPr>
        <w:t xml:space="preserve"> are reserved for future use by ITU-T | ISO/IEC. Decoders shall ignore the value of </w:t>
      </w:r>
      <w:r>
        <w:rPr>
          <w:bCs/>
          <w:noProof/>
          <w:sz w:val="20"/>
          <w:lang w:val="en-GB"/>
        </w:rPr>
        <w:t>fisheye</w:t>
      </w:r>
      <w:r w:rsidR="0099620A" w:rsidRPr="0099620A">
        <w:rPr>
          <w:noProof/>
          <w:sz w:val="20"/>
          <w:lang w:val="en-GB"/>
        </w:rPr>
        <w:t>_reserved_zero_</w:t>
      </w:r>
      <w:r w:rsidR="00C02F68">
        <w:rPr>
          <w:noProof/>
          <w:sz w:val="20"/>
          <w:lang w:val="en-GB"/>
        </w:rPr>
        <w:t>3</w:t>
      </w:r>
      <w:r w:rsidR="0099620A" w:rsidRPr="0099620A">
        <w:rPr>
          <w:noProof/>
          <w:sz w:val="20"/>
          <w:lang w:val="en-GB"/>
        </w:rPr>
        <w:t>bits</w:t>
      </w:r>
      <w:r w:rsidR="0099620A" w:rsidRPr="0099620A">
        <w:rPr>
          <w:rFonts w:eastAsia="Malgun Gothic"/>
          <w:noProof/>
          <w:sz w:val="20"/>
          <w:lang w:val="en-GB" w:eastAsia="zh-CN"/>
        </w:rPr>
        <w:t>.</w:t>
      </w:r>
    </w:p>
    <w:p w14:paraId="13E13D78" w14:textId="55F18BAF" w:rsidR="00066D3D" w:rsidRPr="00D954BA" w:rsidRDefault="00591003" w:rsidP="00066D3D">
      <w:pPr>
        <w:jc w:val="both"/>
        <w:rPr>
          <w:sz w:val="20"/>
          <w:lang w:val="en-GB" w:eastAsia="ko-KR"/>
        </w:rPr>
      </w:pPr>
      <w:proofErr w:type="spellStart"/>
      <w:r>
        <w:rPr>
          <w:b/>
          <w:sz w:val="20"/>
          <w:lang w:val="en-GB" w:eastAsia="ko-KR"/>
        </w:rPr>
        <w:t>fisheye</w:t>
      </w:r>
      <w:r w:rsidR="00066D3D">
        <w:rPr>
          <w:b/>
          <w:sz w:val="20"/>
          <w:lang w:val="en-GB" w:eastAsia="ko-KR"/>
        </w:rPr>
        <w:t>_</w:t>
      </w:r>
      <w:r w:rsidR="00066D3D" w:rsidRPr="00D954BA">
        <w:rPr>
          <w:b/>
          <w:sz w:val="20"/>
          <w:lang w:val="en-GB" w:eastAsia="ko-KR"/>
        </w:rPr>
        <w:t>num_</w:t>
      </w:r>
      <w:r w:rsidR="00CC2F41">
        <w:rPr>
          <w:b/>
          <w:sz w:val="20"/>
          <w:lang w:val="en-GB" w:eastAsia="ko-KR"/>
        </w:rPr>
        <w:t>active_area</w:t>
      </w:r>
      <w:r w:rsidR="00066D3D" w:rsidRPr="00D954BA">
        <w:rPr>
          <w:b/>
          <w:sz w:val="20"/>
          <w:lang w:val="en-GB" w:eastAsia="ko-KR"/>
        </w:rPr>
        <w:t>s</w:t>
      </w:r>
      <w:r w:rsidR="00066D3D" w:rsidRPr="00D954BA">
        <w:rPr>
          <w:rFonts w:hint="eastAsia"/>
          <w:b/>
          <w:sz w:val="20"/>
          <w:lang w:val="en-GB" w:eastAsia="ko-KR"/>
        </w:rPr>
        <w:t>_minus1</w:t>
      </w:r>
      <w:proofErr w:type="spellEnd"/>
      <w:r w:rsidR="00066D3D" w:rsidRPr="00D954BA">
        <w:rPr>
          <w:sz w:val="20"/>
          <w:lang w:val="en-GB" w:eastAsia="ko-KR"/>
        </w:rPr>
        <w:t xml:space="preserve"> </w:t>
      </w:r>
      <w:r w:rsidR="00066D3D" w:rsidRPr="00D954BA">
        <w:rPr>
          <w:rFonts w:hint="eastAsia"/>
          <w:sz w:val="20"/>
          <w:lang w:val="en-GB" w:eastAsia="ko-KR"/>
        </w:rPr>
        <w:t xml:space="preserve">plus 1 </w:t>
      </w:r>
      <w:r w:rsidR="00066D3D" w:rsidRPr="00D954BA">
        <w:rPr>
          <w:sz w:val="20"/>
          <w:lang w:val="en-GB" w:eastAsia="ko-KR"/>
        </w:rPr>
        <w:t xml:space="preserve">specifies the number of </w:t>
      </w:r>
      <w:r w:rsidR="00CC2F41">
        <w:rPr>
          <w:sz w:val="20"/>
          <w:lang w:val="en-GB" w:eastAsia="ko-KR"/>
        </w:rPr>
        <w:t>active area</w:t>
      </w:r>
      <w:r w:rsidR="00066D3D" w:rsidRPr="00D954BA">
        <w:rPr>
          <w:sz w:val="20"/>
          <w:lang w:val="en-GB" w:eastAsia="ko-KR"/>
        </w:rPr>
        <w:t>s in the coded picture.</w:t>
      </w:r>
      <w:r w:rsidR="00B6042A">
        <w:rPr>
          <w:sz w:val="20"/>
          <w:lang w:val="en-GB" w:eastAsia="ko-KR"/>
        </w:rPr>
        <w:t xml:space="preserve"> The value of </w:t>
      </w:r>
      <w:proofErr w:type="spellStart"/>
      <w:r>
        <w:rPr>
          <w:sz w:val="20"/>
          <w:lang w:val="en-GB" w:eastAsia="ko-KR"/>
        </w:rPr>
        <w:t>fisheye</w:t>
      </w:r>
      <w:r w:rsidR="00B6042A" w:rsidRPr="00B6042A">
        <w:rPr>
          <w:sz w:val="20"/>
          <w:lang w:val="en-GB" w:eastAsia="ko-KR"/>
        </w:rPr>
        <w:t>_num_active_areas_minus1</w:t>
      </w:r>
      <w:proofErr w:type="spellEnd"/>
      <w:r w:rsidR="00B6042A">
        <w:rPr>
          <w:sz w:val="20"/>
          <w:lang w:val="en-GB" w:eastAsia="ko-KR"/>
        </w:rPr>
        <w:t xml:space="preserve"> shall be in the range of 0 to 3, inclusive. Values of </w:t>
      </w:r>
      <w:proofErr w:type="spellStart"/>
      <w:r>
        <w:rPr>
          <w:sz w:val="20"/>
          <w:lang w:val="en-GB" w:eastAsia="ko-KR"/>
        </w:rPr>
        <w:t>fisheye</w:t>
      </w:r>
      <w:r w:rsidR="00B6042A" w:rsidRPr="00B6042A">
        <w:rPr>
          <w:sz w:val="20"/>
          <w:lang w:val="en-GB" w:eastAsia="ko-KR"/>
        </w:rPr>
        <w:t>_num_active_areas_minus1</w:t>
      </w:r>
      <w:proofErr w:type="spellEnd"/>
      <w:r w:rsidR="00B6042A">
        <w:rPr>
          <w:sz w:val="20"/>
          <w:lang w:val="en-GB" w:eastAsia="ko-KR"/>
        </w:rPr>
        <w:t xml:space="preserve"> greater than 3 are reserved for future use </w:t>
      </w:r>
      <w:r w:rsidR="00B6042A" w:rsidRPr="00B6042A">
        <w:rPr>
          <w:sz w:val="20"/>
          <w:lang w:val="en-GB" w:eastAsia="ko-KR"/>
        </w:rPr>
        <w:t>by ITU-T | ISO/IEC</w:t>
      </w:r>
      <w:r w:rsidR="00B6042A">
        <w:rPr>
          <w:sz w:val="20"/>
          <w:lang w:val="en-GB" w:eastAsia="ko-KR"/>
        </w:rPr>
        <w:t xml:space="preserve">. </w:t>
      </w:r>
      <w:r w:rsidR="00B6042A" w:rsidRPr="00A44B62">
        <w:rPr>
          <w:sz w:val="20"/>
        </w:rPr>
        <w:t xml:space="preserve">Decoders encountering </w:t>
      </w:r>
      <w:r w:rsidR="00A03C15">
        <w:rPr>
          <w:sz w:val="20"/>
        </w:rPr>
        <w:t>a fisheye video information</w:t>
      </w:r>
      <w:r w:rsidR="00B6042A" w:rsidRPr="0050184D">
        <w:rPr>
          <w:sz w:val="20"/>
        </w:rPr>
        <w:t xml:space="preserve"> SEI message</w:t>
      </w:r>
      <w:r w:rsidR="00B6042A" w:rsidRPr="00A44B62">
        <w:rPr>
          <w:sz w:val="20"/>
        </w:rPr>
        <w:t xml:space="preserve"> </w:t>
      </w:r>
      <w:r w:rsidR="00B6042A">
        <w:rPr>
          <w:sz w:val="20"/>
        </w:rPr>
        <w:t xml:space="preserve">with </w:t>
      </w:r>
      <w:proofErr w:type="spellStart"/>
      <w:r>
        <w:rPr>
          <w:sz w:val="20"/>
          <w:lang w:val="en-GB" w:eastAsia="ko-KR"/>
        </w:rPr>
        <w:t>fisheye</w:t>
      </w:r>
      <w:r w:rsidR="00B6042A" w:rsidRPr="00B6042A">
        <w:rPr>
          <w:sz w:val="20"/>
          <w:lang w:val="en-GB" w:eastAsia="ko-KR"/>
        </w:rPr>
        <w:t>_num_active_areas_minus1</w:t>
      </w:r>
      <w:proofErr w:type="spellEnd"/>
      <w:r w:rsidR="00B6042A">
        <w:rPr>
          <w:sz w:val="20"/>
          <w:lang w:val="en-GB" w:eastAsia="ko-KR"/>
        </w:rPr>
        <w:t xml:space="preserve"> greater than 3 shall ignore </w:t>
      </w:r>
      <w:r w:rsidR="00B6042A" w:rsidRPr="00A44B62">
        <w:rPr>
          <w:sz w:val="20"/>
        </w:rPr>
        <w:t xml:space="preserve">the </w:t>
      </w:r>
      <w:r w:rsidR="00A03C15">
        <w:rPr>
          <w:sz w:val="20"/>
        </w:rPr>
        <w:t>fisheye video information</w:t>
      </w:r>
      <w:r w:rsidR="00B6042A" w:rsidRPr="00A44B62">
        <w:rPr>
          <w:sz w:val="20"/>
        </w:rPr>
        <w:t xml:space="preserve"> SEI message.</w:t>
      </w:r>
    </w:p>
    <w:p w14:paraId="42FFEA94" w14:textId="05978746" w:rsidR="00066D3D" w:rsidRPr="00D954BA" w:rsidRDefault="00591003" w:rsidP="00066D3D">
      <w:pPr>
        <w:jc w:val="both"/>
        <w:rPr>
          <w:b/>
          <w:sz w:val="20"/>
          <w:lang w:val="en-GB" w:eastAsia="ko-KR"/>
        </w:rPr>
      </w:pPr>
      <w:proofErr w:type="spellStart"/>
      <w:r>
        <w:rPr>
          <w:b/>
          <w:sz w:val="20"/>
          <w:lang w:val="en-GB" w:eastAsia="ko-KR"/>
        </w:rPr>
        <w:t>fisheye</w:t>
      </w:r>
      <w:r w:rsidR="00066D3D">
        <w:rPr>
          <w:b/>
          <w:sz w:val="20"/>
          <w:lang w:val="en-GB" w:eastAsia="ko-KR"/>
        </w:rPr>
        <w:t>_</w:t>
      </w:r>
      <w:r w:rsidR="00FC5DA7" w:rsidRPr="00FC5DA7">
        <w:rPr>
          <w:b/>
          <w:sz w:val="20"/>
          <w:lang w:val="en-GB" w:eastAsia="ko-KR"/>
        </w:rPr>
        <w:t>circular_region</w:t>
      </w:r>
      <w:r w:rsidR="00066D3D" w:rsidRPr="00D954BA">
        <w:rPr>
          <w:b/>
          <w:sz w:val="20"/>
          <w:lang w:val="en-GB" w:eastAsia="ko-KR"/>
        </w:rPr>
        <w:t>_</w:t>
      </w:r>
      <w:r w:rsidR="00C202D5">
        <w:rPr>
          <w:b/>
          <w:sz w:val="20"/>
          <w:lang w:val="en-GB" w:eastAsia="ko-KR"/>
        </w:rPr>
        <w:t>centre</w:t>
      </w:r>
      <w:r w:rsidR="00066D3D" w:rsidRPr="00D954BA">
        <w:rPr>
          <w:b/>
          <w:sz w:val="20"/>
          <w:lang w:val="en-GB" w:eastAsia="ko-KR"/>
        </w:rPr>
        <w:t>_</w:t>
      </w:r>
      <w:proofErr w:type="gramStart"/>
      <w:r w:rsidR="00066D3D" w:rsidRPr="00D954BA">
        <w:rPr>
          <w:b/>
          <w:sz w:val="20"/>
          <w:lang w:val="en-GB" w:eastAsia="ko-KR"/>
        </w:rPr>
        <w:t>x</w:t>
      </w:r>
      <w:proofErr w:type="spellEnd"/>
      <w:r w:rsidR="00066D3D" w:rsidRPr="00D954BA">
        <w:rPr>
          <w:rFonts w:hint="eastAsia"/>
          <w:sz w:val="20"/>
          <w:lang w:val="en-GB" w:eastAsia="ko-KR"/>
        </w:rPr>
        <w:t>[</w:t>
      </w:r>
      <w:proofErr w:type="gramEnd"/>
      <w:r w:rsidR="00066D3D" w:rsidRPr="00D954BA">
        <w:rPr>
          <w:rFonts w:eastAsia="Times New Roman"/>
          <w:sz w:val="20"/>
        </w:rPr>
        <w:t> </w:t>
      </w:r>
      <w:proofErr w:type="spellStart"/>
      <w:r w:rsidR="00066D3D" w:rsidRPr="00D954BA">
        <w:rPr>
          <w:rFonts w:hint="eastAsia"/>
          <w:sz w:val="20"/>
          <w:lang w:val="en-GB" w:eastAsia="ko-KR"/>
        </w:rPr>
        <w:t>i</w:t>
      </w:r>
      <w:proofErr w:type="spellEnd"/>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w:t>
      </w:r>
      <w:r w:rsidR="00066D3D" w:rsidRPr="00D954BA">
        <w:rPr>
          <w:rFonts w:hint="eastAsia"/>
          <w:sz w:val="20"/>
          <w:lang w:val="en-GB" w:eastAsia="ko-KR"/>
        </w:rPr>
        <w:t xml:space="preserve">and </w:t>
      </w:r>
      <w:proofErr w:type="spellStart"/>
      <w:r>
        <w:rPr>
          <w:b/>
          <w:sz w:val="20"/>
          <w:lang w:val="en-GB" w:eastAsia="ko-KR"/>
        </w:rPr>
        <w:t>fisheye</w:t>
      </w:r>
      <w:r w:rsidR="00066D3D">
        <w:rPr>
          <w:b/>
          <w:sz w:val="20"/>
          <w:lang w:val="en-GB" w:eastAsia="ko-KR"/>
        </w:rPr>
        <w:t>_</w:t>
      </w:r>
      <w:r w:rsidR="00FC5DA7" w:rsidRPr="00FC5DA7">
        <w:rPr>
          <w:b/>
          <w:sz w:val="20"/>
          <w:lang w:val="en-GB" w:eastAsia="ko-KR"/>
        </w:rPr>
        <w:t>circular_region</w:t>
      </w:r>
      <w:r w:rsidR="00066D3D" w:rsidRPr="00D954BA">
        <w:rPr>
          <w:b/>
          <w:sz w:val="20"/>
          <w:lang w:val="en-GB" w:eastAsia="ko-KR"/>
        </w:rPr>
        <w:t>_</w:t>
      </w:r>
      <w:r w:rsidR="00C202D5">
        <w:rPr>
          <w:b/>
          <w:sz w:val="20"/>
          <w:lang w:val="en-GB" w:eastAsia="ko-KR"/>
        </w:rPr>
        <w:t>centre</w:t>
      </w:r>
      <w:r w:rsidR="00066D3D" w:rsidRPr="00D954BA">
        <w:rPr>
          <w:b/>
          <w:sz w:val="20"/>
          <w:lang w:val="en-GB" w:eastAsia="ko-KR"/>
        </w:rPr>
        <w:t>_y</w:t>
      </w:r>
      <w:proofErr w:type="spellEnd"/>
      <w:r w:rsidR="00066D3D" w:rsidRPr="00D954BA">
        <w:rPr>
          <w:rFonts w:hint="eastAsia"/>
          <w:sz w:val="20"/>
          <w:lang w:val="en-GB" w:eastAsia="ko-KR"/>
        </w:rPr>
        <w:t>[</w:t>
      </w:r>
      <w:r w:rsidR="00066D3D" w:rsidRPr="00D954BA">
        <w:rPr>
          <w:rFonts w:eastAsia="Times New Roman"/>
          <w:sz w:val="20"/>
        </w:rPr>
        <w:t> </w:t>
      </w:r>
      <w:proofErr w:type="spellStart"/>
      <w:r w:rsidR="00066D3D" w:rsidRPr="00D954BA">
        <w:rPr>
          <w:rFonts w:hint="eastAsia"/>
          <w:sz w:val="20"/>
          <w:lang w:val="en-GB" w:eastAsia="ko-KR"/>
        </w:rPr>
        <w:t>i</w:t>
      </w:r>
      <w:proofErr w:type="spellEnd"/>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specif</w:t>
      </w:r>
      <w:r w:rsidR="00066D3D" w:rsidRPr="00D954BA">
        <w:rPr>
          <w:rFonts w:hint="eastAsia"/>
          <w:sz w:val="20"/>
          <w:lang w:val="en-GB" w:eastAsia="ko-KR"/>
        </w:rPr>
        <w:t>y</w:t>
      </w:r>
      <w:r w:rsidR="00066D3D" w:rsidRPr="00D954BA">
        <w:rPr>
          <w:sz w:val="20"/>
          <w:lang w:val="en-GB" w:eastAsia="ko-KR"/>
        </w:rPr>
        <w:t xml:space="preserve"> the horizontal </w:t>
      </w:r>
      <w:r w:rsidR="00066D3D" w:rsidRPr="00D954BA">
        <w:rPr>
          <w:rFonts w:hint="eastAsia"/>
          <w:sz w:val="20"/>
          <w:lang w:val="en-GB" w:eastAsia="ko-KR"/>
        </w:rPr>
        <w:t xml:space="preserve">and vertical </w:t>
      </w:r>
      <w:r w:rsidR="00066D3D" w:rsidRPr="00D954BA">
        <w:rPr>
          <w:sz w:val="20"/>
          <w:lang w:val="en-GB" w:eastAsia="ko-KR"/>
        </w:rPr>
        <w:t>coordinate</w:t>
      </w:r>
      <w:r w:rsidR="00066D3D">
        <w:rPr>
          <w:sz w:val="20"/>
          <w:lang w:val="en-GB" w:eastAsia="ko-KR"/>
        </w:rPr>
        <w:t>s</w:t>
      </w:r>
      <w:r w:rsidR="00066D3D" w:rsidRPr="00D954BA">
        <w:rPr>
          <w:sz w:val="20"/>
          <w:lang w:val="en-GB" w:eastAsia="ko-KR"/>
        </w:rPr>
        <w:t xml:space="preserve"> of the </w:t>
      </w:r>
      <w:r w:rsidR="00C202D5">
        <w:rPr>
          <w:sz w:val="20"/>
          <w:lang w:val="en-GB" w:eastAsia="ko-KR"/>
        </w:rPr>
        <w:t>centre</w:t>
      </w:r>
      <w:r w:rsidR="00066D3D" w:rsidRPr="00D954BA">
        <w:rPr>
          <w:sz w:val="20"/>
          <w:lang w:val="en-GB" w:eastAsia="ko-KR"/>
        </w:rPr>
        <w:t xml:space="preserve"> of the</w:t>
      </w:r>
      <w:r w:rsidR="00FC5DA7">
        <w:rPr>
          <w:sz w:val="20"/>
          <w:lang w:val="en-GB" w:eastAsia="ko-KR"/>
        </w:rPr>
        <w:t xml:space="preserve"> circular region </w:t>
      </w:r>
      <w:r w:rsidR="002774B0">
        <w:rPr>
          <w:sz w:val="20"/>
          <w:lang w:val="en-GB" w:eastAsia="ko-KR"/>
        </w:rPr>
        <w:t xml:space="preserve">that contains </w:t>
      </w:r>
      <w:r w:rsidR="00FC5DA7">
        <w:rPr>
          <w:sz w:val="20"/>
          <w:lang w:val="en-GB" w:eastAsia="ko-KR"/>
        </w:rPr>
        <w:t>the</w:t>
      </w:r>
      <w:r w:rsidR="00066D3D" w:rsidRPr="00D954BA">
        <w:rPr>
          <w:sz w:val="20"/>
          <w:lang w:val="en-GB" w:eastAsia="ko-KR"/>
        </w:rPr>
        <w:t xml:space="preserve"> </w:t>
      </w:r>
      <w:proofErr w:type="spellStart"/>
      <w:r w:rsidR="00066D3D" w:rsidRPr="00D954BA">
        <w:rPr>
          <w:rFonts w:hint="eastAsia"/>
          <w:sz w:val="20"/>
          <w:lang w:val="en-GB" w:eastAsia="ko-KR"/>
        </w:rPr>
        <w:t>i-th</w:t>
      </w:r>
      <w:proofErr w:type="spellEnd"/>
      <w:r w:rsidR="00066D3D" w:rsidRPr="00D954BA">
        <w:rPr>
          <w:rFonts w:hint="eastAsia"/>
          <w:sz w:val="20"/>
          <w:lang w:val="en-GB" w:eastAsia="ko-KR"/>
        </w:rPr>
        <w:t xml:space="preserve"> </w:t>
      </w:r>
      <w:r w:rsidR="00CC2F41">
        <w:rPr>
          <w:sz w:val="20"/>
          <w:lang w:val="en-GB" w:eastAsia="ko-KR"/>
        </w:rPr>
        <w:t>active area</w:t>
      </w:r>
      <w:r w:rsidR="00066D3D" w:rsidRPr="00D954BA">
        <w:rPr>
          <w:sz w:val="20"/>
          <w:lang w:val="en-GB" w:eastAsia="ko-KR"/>
        </w:rPr>
        <w:t xml:space="preserve"> in the coded picture</w:t>
      </w:r>
      <w:r w:rsidR="00066D3D" w:rsidRPr="00D954BA">
        <w:rPr>
          <w:rFonts w:hint="eastAsia"/>
          <w:sz w:val="20"/>
          <w:lang w:val="en-GB" w:eastAsia="ko-KR"/>
        </w:rPr>
        <w:t xml:space="preserve">, respectively, in units of </w:t>
      </w:r>
      <w:r w:rsidR="00066D3D" w:rsidRPr="00D954BA">
        <w:rPr>
          <w:sz w:val="20"/>
          <w:lang w:eastAsia="ko-KR"/>
        </w:rPr>
        <w:t>2</w:t>
      </w:r>
      <w:r w:rsidR="00066D3D" w:rsidRPr="00D954BA">
        <w:rPr>
          <w:sz w:val="20"/>
          <w:vertAlign w:val="superscript"/>
          <w:lang w:eastAsia="ko-KR"/>
        </w:rPr>
        <w:t>−16</w:t>
      </w:r>
      <w:r w:rsidR="00066D3D" w:rsidRPr="00D954BA">
        <w:rPr>
          <w:rFonts w:hint="eastAsia"/>
          <w:sz w:val="20"/>
          <w:vertAlign w:val="superscript"/>
          <w:lang w:eastAsia="ko-KR"/>
        </w:rPr>
        <w:t xml:space="preserve"> </w:t>
      </w:r>
      <w:proofErr w:type="spellStart"/>
      <w:r w:rsidR="00066D3D" w:rsidRPr="00D954BA">
        <w:rPr>
          <w:rFonts w:hint="eastAsia"/>
          <w:sz w:val="20"/>
          <w:lang w:val="en-GB" w:eastAsia="ko-KR"/>
        </w:rPr>
        <w:t>luma</w:t>
      </w:r>
      <w:proofErr w:type="spellEnd"/>
      <w:r w:rsidR="00066D3D" w:rsidRPr="00D954BA">
        <w:rPr>
          <w:rFonts w:hint="eastAsia"/>
          <w:sz w:val="20"/>
          <w:lang w:val="en-GB" w:eastAsia="ko-KR"/>
        </w:rPr>
        <w:t xml:space="preserve"> samples</w:t>
      </w:r>
      <w:r w:rsidR="00066D3D" w:rsidRPr="00D954BA">
        <w:rPr>
          <w:sz w:val="20"/>
          <w:lang w:val="en-GB" w:eastAsia="ko-KR"/>
        </w:rPr>
        <w:t>.</w:t>
      </w:r>
      <w:r w:rsidR="00066D3D" w:rsidRPr="00D954BA">
        <w:rPr>
          <w:rFonts w:hint="eastAsia"/>
          <w:sz w:val="20"/>
          <w:lang w:val="en-GB" w:eastAsia="ko-KR"/>
        </w:rPr>
        <w:t xml:space="preserve"> The value of </w:t>
      </w:r>
      <w:proofErr w:type="spellStart"/>
      <w:r>
        <w:rPr>
          <w:sz w:val="20"/>
          <w:lang w:val="en-GB" w:eastAsia="ko-KR"/>
        </w:rPr>
        <w:t>fisheye</w:t>
      </w:r>
      <w:r w:rsidR="00066D3D" w:rsidRPr="00D954BA">
        <w:rPr>
          <w:sz w:val="20"/>
          <w:lang w:val="en-GB" w:eastAsia="ko-KR"/>
        </w:rPr>
        <w:t>_</w:t>
      </w:r>
      <w:r w:rsidR="002774B0" w:rsidRPr="002774B0">
        <w:rPr>
          <w:sz w:val="20"/>
          <w:lang w:val="en-GB" w:eastAsia="ko-KR"/>
        </w:rPr>
        <w:t>circular_region</w:t>
      </w:r>
      <w:r w:rsidR="00066D3D" w:rsidRPr="00D954BA">
        <w:rPr>
          <w:sz w:val="20"/>
          <w:lang w:val="en-GB" w:eastAsia="ko-KR"/>
        </w:rPr>
        <w:t>_</w:t>
      </w:r>
      <w:r w:rsidR="00C202D5">
        <w:rPr>
          <w:sz w:val="20"/>
          <w:lang w:val="en-GB" w:eastAsia="ko-KR"/>
        </w:rPr>
        <w:t>centre</w:t>
      </w:r>
      <w:r w:rsidR="00066D3D" w:rsidRPr="00D954BA">
        <w:rPr>
          <w:sz w:val="20"/>
          <w:lang w:val="en-GB" w:eastAsia="ko-KR"/>
        </w:rPr>
        <w:t>_</w:t>
      </w:r>
      <w:proofErr w:type="gramStart"/>
      <w:r w:rsidR="00066D3D" w:rsidRPr="00D954BA">
        <w:rPr>
          <w:sz w:val="20"/>
          <w:lang w:val="en-GB" w:eastAsia="ko-KR"/>
        </w:rPr>
        <w:t>x</w:t>
      </w:r>
      <w:proofErr w:type="spellEnd"/>
      <w:r w:rsidR="00066D3D" w:rsidRPr="00D954BA">
        <w:rPr>
          <w:rFonts w:hint="eastAsia"/>
          <w:sz w:val="20"/>
          <w:lang w:val="en-GB" w:eastAsia="ko-KR"/>
        </w:rPr>
        <w:t>[</w:t>
      </w:r>
      <w:proofErr w:type="gramEnd"/>
      <w:r w:rsidR="00066D3D" w:rsidRPr="00D954BA">
        <w:rPr>
          <w:rFonts w:eastAsia="Times New Roman"/>
          <w:sz w:val="20"/>
        </w:rPr>
        <w:t> </w:t>
      </w:r>
      <w:proofErr w:type="spellStart"/>
      <w:r w:rsidR="00066D3D" w:rsidRPr="00D954BA">
        <w:rPr>
          <w:rFonts w:hint="eastAsia"/>
          <w:sz w:val="20"/>
          <w:lang w:val="en-GB" w:eastAsia="ko-KR"/>
        </w:rPr>
        <w:t>i</w:t>
      </w:r>
      <w:proofErr w:type="spellEnd"/>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w:t>
      </w:r>
      <w:r w:rsidR="00066D3D" w:rsidRPr="00D954BA">
        <w:rPr>
          <w:rFonts w:hint="eastAsia"/>
          <w:sz w:val="20"/>
          <w:lang w:val="en-GB" w:eastAsia="ko-KR"/>
        </w:rPr>
        <w:t xml:space="preserve">and </w:t>
      </w:r>
      <w:proofErr w:type="spellStart"/>
      <w:r>
        <w:rPr>
          <w:sz w:val="20"/>
          <w:lang w:val="en-GB" w:eastAsia="ko-KR"/>
        </w:rPr>
        <w:t>fisheye</w:t>
      </w:r>
      <w:r w:rsidR="00066D3D" w:rsidRPr="00D954BA">
        <w:rPr>
          <w:sz w:val="20"/>
          <w:lang w:val="en-GB" w:eastAsia="ko-KR"/>
        </w:rPr>
        <w:t>_</w:t>
      </w:r>
      <w:r w:rsidR="002774B0" w:rsidRPr="002774B0">
        <w:rPr>
          <w:sz w:val="20"/>
          <w:lang w:val="en-GB" w:eastAsia="ko-KR"/>
        </w:rPr>
        <w:t>circular_region</w:t>
      </w:r>
      <w:r w:rsidR="00066D3D" w:rsidRPr="00D954BA">
        <w:rPr>
          <w:sz w:val="20"/>
          <w:lang w:val="en-GB" w:eastAsia="ko-KR"/>
        </w:rPr>
        <w:t>_</w:t>
      </w:r>
      <w:r w:rsidR="00C202D5">
        <w:rPr>
          <w:sz w:val="20"/>
          <w:lang w:val="en-GB" w:eastAsia="ko-KR"/>
        </w:rPr>
        <w:t>centre</w:t>
      </w:r>
      <w:r w:rsidR="00066D3D" w:rsidRPr="00D954BA">
        <w:rPr>
          <w:sz w:val="20"/>
          <w:lang w:val="en-GB" w:eastAsia="ko-KR"/>
        </w:rPr>
        <w:t>_y</w:t>
      </w:r>
      <w:proofErr w:type="spellEnd"/>
      <w:r w:rsidR="00066D3D" w:rsidRPr="00D954BA">
        <w:rPr>
          <w:rFonts w:hint="eastAsia"/>
          <w:sz w:val="20"/>
          <w:lang w:val="en-GB" w:eastAsia="ko-KR"/>
        </w:rPr>
        <w:t>[</w:t>
      </w:r>
      <w:r w:rsidR="00066D3D" w:rsidRPr="00D954BA">
        <w:rPr>
          <w:rFonts w:eastAsia="Times New Roman"/>
          <w:sz w:val="20"/>
        </w:rPr>
        <w:t> </w:t>
      </w:r>
      <w:proofErr w:type="spellStart"/>
      <w:r w:rsidR="00066D3D" w:rsidRPr="00D954BA">
        <w:rPr>
          <w:rFonts w:hint="eastAsia"/>
          <w:sz w:val="20"/>
          <w:lang w:val="en-GB" w:eastAsia="ko-KR"/>
        </w:rPr>
        <w:t>i</w:t>
      </w:r>
      <w:proofErr w:type="spellEnd"/>
      <w:r w:rsidR="00066D3D" w:rsidRPr="00D954BA">
        <w:rPr>
          <w:rFonts w:eastAsia="Times New Roman"/>
          <w:sz w:val="20"/>
        </w:rPr>
        <w:t> </w:t>
      </w:r>
      <w:r w:rsidR="00066D3D" w:rsidRPr="00D954BA">
        <w:rPr>
          <w:rFonts w:hint="eastAsia"/>
          <w:sz w:val="20"/>
          <w:lang w:val="en-GB" w:eastAsia="ko-KR"/>
        </w:rPr>
        <w:t>] shall be in the range of 0 to 65</w:t>
      </w:r>
      <w:r w:rsidR="00066D3D">
        <w:rPr>
          <w:sz w:val="20"/>
          <w:lang w:val="en-GB" w:eastAsia="ko-KR"/>
        </w:rPr>
        <w:t> </w:t>
      </w:r>
      <w:r w:rsidR="00066D3D" w:rsidRPr="00D954BA">
        <w:rPr>
          <w:rFonts w:hint="eastAsia"/>
          <w:sz w:val="20"/>
          <w:lang w:val="en-GB" w:eastAsia="ko-KR"/>
        </w:rPr>
        <w:t>536</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sz w:val="20"/>
          <w:vertAlign w:val="superscript"/>
          <w:lang w:eastAsia="ko-KR"/>
        </w:rPr>
        <w:t>16</w:t>
      </w:r>
      <w:r w:rsidR="00066D3D" w:rsidRPr="00D954BA">
        <w:rPr>
          <w:sz w:val="20"/>
        </w:rPr>
        <w:t> </w:t>
      </w:r>
      <w:r w:rsidR="00066D3D">
        <w:rPr>
          <w:sz w:val="20"/>
          <w:lang w:eastAsia="ko-KR"/>
        </w:rPr>
        <w:t>−</w:t>
      </w:r>
      <w:r w:rsidR="00066D3D" w:rsidRPr="00D954BA">
        <w:rPr>
          <w:sz w:val="20"/>
        </w:rPr>
        <w:t> </w:t>
      </w:r>
      <w:r w:rsidR="00066D3D" w:rsidRPr="00D954BA">
        <w:rPr>
          <w:rFonts w:hint="eastAsia"/>
          <w:sz w:val="20"/>
          <w:lang w:val="en-GB" w:eastAsia="ko-KR"/>
        </w:rPr>
        <w:t xml:space="preserve">1 </w:t>
      </w:r>
      <w:r w:rsidR="00066D3D" w:rsidRPr="00D954BA">
        <w:rPr>
          <w:sz w:val="20"/>
        </w:rPr>
        <w:t>(i.e., </w:t>
      </w:r>
      <w:r w:rsidR="00066D3D" w:rsidRPr="00D954BA">
        <w:rPr>
          <w:sz w:val="20"/>
          <w:lang w:eastAsia="ko-KR"/>
        </w:rPr>
        <w:t>4</w:t>
      </w:r>
      <w:r w:rsidR="00066D3D">
        <w:rPr>
          <w:sz w:val="20"/>
          <w:lang w:eastAsia="ko-KR"/>
        </w:rPr>
        <w:t> </w:t>
      </w:r>
      <w:r w:rsidR="00066D3D" w:rsidRPr="00D954BA">
        <w:rPr>
          <w:sz w:val="20"/>
          <w:lang w:eastAsia="ko-KR"/>
        </w:rPr>
        <w:t>294</w:t>
      </w:r>
      <w:r w:rsidR="00066D3D">
        <w:rPr>
          <w:sz w:val="20"/>
          <w:lang w:eastAsia="ko-KR"/>
        </w:rPr>
        <w:t> </w:t>
      </w:r>
      <w:r w:rsidR="00066D3D" w:rsidRPr="00D954BA">
        <w:rPr>
          <w:sz w:val="20"/>
          <w:lang w:eastAsia="ko-KR"/>
        </w:rPr>
        <w:t>967</w:t>
      </w:r>
      <w:r w:rsidR="00066D3D">
        <w:rPr>
          <w:sz w:val="20"/>
          <w:lang w:eastAsia="ko-KR"/>
        </w:rPr>
        <w:t> </w:t>
      </w:r>
      <w:r w:rsidR="00066D3D" w:rsidRPr="00D954BA">
        <w:rPr>
          <w:sz w:val="20"/>
          <w:lang w:eastAsia="ko-KR"/>
        </w:rPr>
        <w:t>295)</w:t>
      </w:r>
      <w:r w:rsidR="00066D3D" w:rsidRPr="00D954BA">
        <w:rPr>
          <w:rFonts w:hint="eastAsia"/>
          <w:sz w:val="20"/>
          <w:lang w:val="en-GB" w:eastAsia="ko-KR"/>
        </w:rPr>
        <w:t>, inclusive.</w:t>
      </w:r>
    </w:p>
    <w:p w14:paraId="3DED3F7E" w14:textId="65522AC8" w:rsidR="00C02F68" w:rsidRDefault="00591003" w:rsidP="00066D3D">
      <w:pPr>
        <w:jc w:val="both"/>
        <w:rPr>
          <w:bCs/>
          <w:sz w:val="20"/>
          <w:lang w:eastAsia="ko-KR"/>
        </w:rPr>
      </w:pPr>
      <w:r>
        <w:rPr>
          <w:b/>
          <w:sz w:val="20"/>
          <w:lang w:val="en-GB" w:eastAsia="ko-KR"/>
        </w:rPr>
        <w:t>fisheye</w:t>
      </w:r>
      <w:r w:rsidR="00066D3D">
        <w:rPr>
          <w:b/>
          <w:sz w:val="20"/>
          <w:lang w:val="en-GB" w:eastAsia="ko-KR"/>
        </w:rPr>
        <w:t>_</w:t>
      </w:r>
      <w:proofErr w:type="spellStart"/>
      <w:r w:rsidR="00066D3D" w:rsidRPr="00D954BA">
        <w:rPr>
          <w:rFonts w:hint="eastAsia"/>
          <w:b/>
          <w:sz w:val="20"/>
          <w:lang w:eastAsia="ko-KR"/>
        </w:rPr>
        <w:t>rect_region_top</w:t>
      </w:r>
      <w:proofErr w:type="spellEnd"/>
      <w:r w:rsidR="00066D3D" w:rsidRPr="00D954BA">
        <w:rPr>
          <w:bCs/>
          <w:sz w:val="20"/>
        </w:rPr>
        <w:t>[</w:t>
      </w:r>
      <w:r w:rsidR="00066D3D" w:rsidRPr="00D954BA">
        <w:rPr>
          <w:rFonts w:eastAsia="Times New Roman"/>
          <w:sz w:val="20"/>
        </w:rPr>
        <w:t> </w:t>
      </w:r>
      <w:proofErr w:type="spellStart"/>
      <w:r w:rsidR="00066D3D" w:rsidRPr="00D954BA">
        <w:rPr>
          <w:bCs/>
          <w:sz w:val="20"/>
        </w:rPr>
        <w:t>i</w:t>
      </w:r>
      <w:proofErr w:type="spellEnd"/>
      <w:r w:rsidR="00066D3D" w:rsidRPr="00D954BA">
        <w:rPr>
          <w:rFonts w:eastAsia="Times New Roman"/>
          <w:sz w:val="20"/>
        </w:rPr>
        <w:t> </w:t>
      </w:r>
      <w:r w:rsidR="00066D3D" w:rsidRPr="00D954BA">
        <w:rPr>
          <w:bCs/>
          <w:sz w:val="20"/>
        </w:rPr>
        <w:t>]</w:t>
      </w:r>
      <w:r w:rsidR="00066D3D" w:rsidRPr="00D954BA">
        <w:rPr>
          <w:rFonts w:hint="eastAsia"/>
          <w:bCs/>
          <w:sz w:val="20"/>
          <w:lang w:eastAsia="ko-KR"/>
        </w:rPr>
        <w:t xml:space="preserve">, </w:t>
      </w:r>
      <w:r>
        <w:rPr>
          <w:b/>
          <w:sz w:val="20"/>
          <w:lang w:val="en-GB" w:eastAsia="ko-KR"/>
        </w:rPr>
        <w:t>fisheye</w:t>
      </w:r>
      <w:r w:rsidR="00066D3D">
        <w:rPr>
          <w:b/>
          <w:sz w:val="20"/>
          <w:lang w:val="en-GB" w:eastAsia="ko-KR"/>
        </w:rPr>
        <w:t>_</w:t>
      </w:r>
      <w:proofErr w:type="spellStart"/>
      <w:r w:rsidR="00066D3D" w:rsidRPr="00D954BA">
        <w:rPr>
          <w:rFonts w:hint="eastAsia"/>
          <w:b/>
          <w:sz w:val="20"/>
          <w:lang w:eastAsia="ko-KR"/>
        </w:rPr>
        <w:t>rect_region_left</w:t>
      </w:r>
      <w:proofErr w:type="spellEnd"/>
      <w:r w:rsidR="00066D3D" w:rsidRPr="00D954BA">
        <w:rPr>
          <w:bCs/>
          <w:sz w:val="20"/>
        </w:rPr>
        <w:t>[</w:t>
      </w:r>
      <w:r w:rsidR="00066D3D" w:rsidRPr="00D954BA">
        <w:rPr>
          <w:rFonts w:eastAsia="Times New Roman"/>
          <w:sz w:val="20"/>
        </w:rPr>
        <w:t> </w:t>
      </w:r>
      <w:proofErr w:type="spellStart"/>
      <w:r w:rsidR="00066D3D" w:rsidRPr="00D954BA">
        <w:rPr>
          <w:bCs/>
          <w:sz w:val="20"/>
        </w:rPr>
        <w:t>i</w:t>
      </w:r>
      <w:proofErr w:type="spellEnd"/>
      <w:r w:rsidR="00066D3D" w:rsidRPr="00D954BA">
        <w:rPr>
          <w:rFonts w:eastAsia="Times New Roman"/>
          <w:sz w:val="20"/>
        </w:rPr>
        <w:t> </w:t>
      </w:r>
      <w:r w:rsidR="00066D3D" w:rsidRPr="00D954BA">
        <w:rPr>
          <w:bCs/>
          <w:sz w:val="20"/>
        </w:rPr>
        <w:t>]</w:t>
      </w:r>
      <w:r w:rsidR="00066D3D" w:rsidRPr="00D954BA">
        <w:rPr>
          <w:rFonts w:hint="eastAsia"/>
          <w:bCs/>
          <w:sz w:val="20"/>
          <w:lang w:eastAsia="ko-KR"/>
        </w:rPr>
        <w:t xml:space="preserve">, </w:t>
      </w:r>
      <w:r>
        <w:rPr>
          <w:b/>
          <w:sz w:val="20"/>
          <w:lang w:val="en-GB" w:eastAsia="ko-KR"/>
        </w:rPr>
        <w:t>fisheye</w:t>
      </w:r>
      <w:r w:rsidR="00066D3D">
        <w:rPr>
          <w:b/>
          <w:sz w:val="20"/>
          <w:lang w:val="en-GB" w:eastAsia="ko-KR"/>
        </w:rPr>
        <w:t>_</w:t>
      </w:r>
      <w:proofErr w:type="spellStart"/>
      <w:r w:rsidR="00066D3D" w:rsidRPr="00D954BA">
        <w:rPr>
          <w:rFonts w:hint="eastAsia"/>
          <w:b/>
          <w:sz w:val="20"/>
          <w:lang w:eastAsia="ko-KR"/>
        </w:rPr>
        <w:t>rect_region_width</w:t>
      </w:r>
      <w:proofErr w:type="spellEnd"/>
      <w:r w:rsidR="00066D3D" w:rsidRPr="00D954BA">
        <w:rPr>
          <w:bCs/>
          <w:sz w:val="20"/>
        </w:rPr>
        <w:t>[</w:t>
      </w:r>
      <w:r w:rsidR="00066D3D" w:rsidRPr="00D954BA">
        <w:rPr>
          <w:rFonts w:eastAsia="Times New Roman"/>
          <w:sz w:val="20"/>
        </w:rPr>
        <w:t> </w:t>
      </w:r>
      <w:proofErr w:type="spellStart"/>
      <w:r w:rsidR="00066D3D" w:rsidRPr="00D954BA">
        <w:rPr>
          <w:bCs/>
          <w:sz w:val="20"/>
        </w:rPr>
        <w:t>i</w:t>
      </w:r>
      <w:proofErr w:type="spellEnd"/>
      <w:r w:rsidR="00066D3D" w:rsidRPr="00D954BA">
        <w:rPr>
          <w:rFonts w:eastAsia="Times New Roman"/>
          <w:sz w:val="20"/>
        </w:rPr>
        <w:t> </w:t>
      </w:r>
      <w:r w:rsidR="00066D3D" w:rsidRPr="00D954BA">
        <w:rPr>
          <w:bCs/>
          <w:sz w:val="20"/>
        </w:rPr>
        <w:t>]</w:t>
      </w:r>
      <w:r w:rsidR="00066D3D" w:rsidRPr="00D954BA">
        <w:rPr>
          <w:rFonts w:hint="eastAsia"/>
          <w:bCs/>
          <w:sz w:val="20"/>
          <w:lang w:eastAsia="ko-KR"/>
        </w:rPr>
        <w:t xml:space="preserve">, and </w:t>
      </w:r>
      <w:r>
        <w:rPr>
          <w:b/>
          <w:sz w:val="20"/>
          <w:lang w:val="en-GB" w:eastAsia="ko-KR"/>
        </w:rPr>
        <w:t>fisheye</w:t>
      </w:r>
      <w:r w:rsidR="00066D3D">
        <w:rPr>
          <w:b/>
          <w:sz w:val="20"/>
          <w:lang w:val="en-GB" w:eastAsia="ko-KR"/>
        </w:rPr>
        <w:t>_</w:t>
      </w:r>
      <w:proofErr w:type="spellStart"/>
      <w:r w:rsidR="00066D3D" w:rsidRPr="00D954BA">
        <w:rPr>
          <w:rFonts w:hint="eastAsia"/>
          <w:b/>
          <w:sz w:val="20"/>
          <w:lang w:eastAsia="ko-KR"/>
        </w:rPr>
        <w:t>rect_region_height</w:t>
      </w:r>
      <w:proofErr w:type="spellEnd"/>
      <w:r w:rsidR="00066D3D" w:rsidRPr="00D954BA">
        <w:rPr>
          <w:bCs/>
          <w:sz w:val="20"/>
        </w:rPr>
        <w:t>[</w:t>
      </w:r>
      <w:r w:rsidR="00066D3D" w:rsidRPr="00D954BA">
        <w:rPr>
          <w:rFonts w:eastAsia="Times New Roman"/>
          <w:sz w:val="20"/>
        </w:rPr>
        <w:t> </w:t>
      </w:r>
      <w:proofErr w:type="spellStart"/>
      <w:r w:rsidR="00066D3D" w:rsidRPr="00D954BA">
        <w:rPr>
          <w:bCs/>
          <w:sz w:val="20"/>
        </w:rPr>
        <w:t>i</w:t>
      </w:r>
      <w:proofErr w:type="spellEnd"/>
      <w:r w:rsidR="00066D3D" w:rsidRPr="00D954BA">
        <w:rPr>
          <w:rFonts w:eastAsia="Times New Roman"/>
          <w:sz w:val="20"/>
        </w:rPr>
        <w:t> </w:t>
      </w:r>
      <w:r w:rsidR="00066D3D" w:rsidRPr="00D954BA">
        <w:rPr>
          <w:bCs/>
          <w:sz w:val="20"/>
        </w:rPr>
        <w:t>]</w:t>
      </w:r>
      <w:r w:rsidR="00066D3D" w:rsidRPr="00D954BA">
        <w:rPr>
          <w:rFonts w:hint="eastAsia"/>
          <w:bCs/>
          <w:sz w:val="20"/>
          <w:lang w:eastAsia="ko-KR"/>
        </w:rPr>
        <w:t xml:space="preserve"> </w:t>
      </w:r>
      <w:r w:rsidR="00066D3D" w:rsidRPr="00D954BA">
        <w:rPr>
          <w:bCs/>
          <w:sz w:val="20"/>
          <w:lang w:eastAsia="ko-KR"/>
        </w:rPr>
        <w:t xml:space="preserve">specify the coordinates </w:t>
      </w:r>
      <w:r w:rsidR="00066D3D" w:rsidRPr="00D954BA">
        <w:rPr>
          <w:rFonts w:hint="eastAsia"/>
          <w:bCs/>
          <w:sz w:val="20"/>
          <w:lang w:eastAsia="ko-KR"/>
        </w:rPr>
        <w:t xml:space="preserve">of the top-left corner and the width and height </w:t>
      </w:r>
      <w:r w:rsidR="00066D3D" w:rsidRPr="00D954BA">
        <w:rPr>
          <w:bCs/>
          <w:sz w:val="20"/>
          <w:lang w:eastAsia="ko-KR"/>
        </w:rPr>
        <w:t xml:space="preserve">of the </w:t>
      </w:r>
      <w:proofErr w:type="spellStart"/>
      <w:r w:rsidR="00066D3D" w:rsidRPr="00D954BA">
        <w:rPr>
          <w:bCs/>
          <w:sz w:val="20"/>
          <w:lang w:eastAsia="ko-KR"/>
        </w:rPr>
        <w:t>i-th</w:t>
      </w:r>
      <w:proofErr w:type="spellEnd"/>
      <w:r w:rsidR="00066D3D" w:rsidRPr="00D954BA">
        <w:rPr>
          <w:bCs/>
          <w:sz w:val="20"/>
          <w:lang w:eastAsia="ko-KR"/>
        </w:rPr>
        <w:t xml:space="preserve"> rectangular region </w:t>
      </w:r>
      <w:r w:rsidR="00066D3D" w:rsidRPr="00D954BA">
        <w:rPr>
          <w:rFonts w:hint="eastAsia"/>
          <w:bCs/>
          <w:sz w:val="20"/>
          <w:lang w:eastAsia="ko-KR"/>
        </w:rPr>
        <w:t xml:space="preserve">that contains the </w:t>
      </w:r>
      <w:proofErr w:type="spellStart"/>
      <w:r w:rsidR="00066D3D" w:rsidRPr="00D954BA">
        <w:rPr>
          <w:rFonts w:hint="eastAsia"/>
          <w:bCs/>
          <w:sz w:val="20"/>
          <w:lang w:eastAsia="ko-KR"/>
        </w:rPr>
        <w:t>i-th</w:t>
      </w:r>
      <w:proofErr w:type="spellEnd"/>
      <w:r w:rsidR="00066D3D" w:rsidRPr="00D954BA">
        <w:rPr>
          <w:rFonts w:hint="eastAsia"/>
          <w:bCs/>
          <w:sz w:val="20"/>
          <w:lang w:eastAsia="ko-KR"/>
        </w:rPr>
        <w:t xml:space="preserve"> </w:t>
      </w:r>
      <w:r w:rsidR="00CC2F41">
        <w:rPr>
          <w:rFonts w:hint="eastAsia"/>
          <w:bCs/>
          <w:sz w:val="20"/>
          <w:lang w:eastAsia="ko-KR"/>
        </w:rPr>
        <w:t>active area</w:t>
      </w:r>
      <w:r w:rsidR="00C02F68">
        <w:rPr>
          <w:bCs/>
          <w:sz w:val="20"/>
          <w:lang w:eastAsia="ko-KR"/>
        </w:rPr>
        <w:t xml:space="preserve">, </w:t>
      </w:r>
      <w:r w:rsidR="00066D3D" w:rsidRPr="00D954BA">
        <w:rPr>
          <w:bCs/>
          <w:sz w:val="20"/>
          <w:lang w:eastAsia="ko-KR"/>
        </w:rPr>
        <w:t xml:space="preserve">in units of </w:t>
      </w:r>
      <w:proofErr w:type="spellStart"/>
      <w:r w:rsidR="00066D3D" w:rsidRPr="00D954BA">
        <w:rPr>
          <w:bCs/>
          <w:sz w:val="20"/>
          <w:lang w:eastAsia="ko-KR"/>
        </w:rPr>
        <w:t>luma</w:t>
      </w:r>
      <w:proofErr w:type="spellEnd"/>
      <w:r w:rsidR="00066D3D" w:rsidRPr="00D954BA">
        <w:rPr>
          <w:bCs/>
          <w:sz w:val="20"/>
          <w:lang w:eastAsia="ko-KR"/>
        </w:rPr>
        <w:t xml:space="preserve"> samples.</w:t>
      </w:r>
    </w:p>
    <w:p w14:paraId="2997844B" w14:textId="77777777" w:rsidR="00750CB9" w:rsidRPr="00C24240" w:rsidRDefault="00750CB9" w:rsidP="00750CB9">
      <w:pPr>
        <w:jc w:val="both"/>
        <w:rPr>
          <w:noProof/>
          <w:sz w:val="20"/>
        </w:rPr>
      </w:pPr>
      <w:r w:rsidRPr="00614D3D">
        <w:rPr>
          <w:rFonts w:hint="eastAsia"/>
          <w:bCs/>
          <w:sz w:val="20"/>
          <w:lang w:eastAsia="ko-KR"/>
        </w:rPr>
        <w:t xml:space="preserve">The value of </w:t>
      </w:r>
      <w:proofErr w:type="spellStart"/>
      <w:r w:rsidRPr="00614D3D">
        <w:rPr>
          <w:bCs/>
          <w:sz w:val="20"/>
          <w:lang w:eastAsia="ko-KR"/>
        </w:rPr>
        <w:t>fisheye_rect_region_</w:t>
      </w:r>
      <w:proofErr w:type="gramStart"/>
      <w:r w:rsidRPr="00614D3D">
        <w:rPr>
          <w:bCs/>
          <w:sz w:val="20"/>
          <w:lang w:eastAsia="ko-KR"/>
        </w:rPr>
        <w:t>top</w:t>
      </w:r>
      <w:proofErr w:type="spellEnd"/>
      <w:r w:rsidRPr="00614D3D">
        <w:rPr>
          <w:bCs/>
          <w:sz w:val="20"/>
          <w:lang w:eastAsia="ko-KR"/>
        </w:rPr>
        <w:t>[</w:t>
      </w:r>
      <w:proofErr w:type="gramEnd"/>
      <w:r w:rsidRPr="00614D3D">
        <w:rPr>
          <w:rFonts w:eastAsia="Times New Roman"/>
          <w:sz w:val="20"/>
        </w:rPr>
        <w:t> </w:t>
      </w:r>
      <w:proofErr w:type="spellStart"/>
      <w:r w:rsidRPr="00614D3D">
        <w:rPr>
          <w:bCs/>
          <w:sz w:val="20"/>
          <w:lang w:eastAsia="ko-KR"/>
        </w:rPr>
        <w:t>i</w:t>
      </w:r>
      <w:proofErr w:type="spellEnd"/>
      <w:r w:rsidRPr="00614D3D">
        <w:rPr>
          <w:rFonts w:eastAsia="Times New Roman"/>
          <w:sz w:val="20"/>
        </w:rPr>
        <w:t> </w:t>
      </w:r>
      <w:r w:rsidRPr="00614D3D">
        <w:rPr>
          <w:bCs/>
          <w:sz w:val="20"/>
          <w:lang w:eastAsia="ko-KR"/>
        </w:rPr>
        <w:t>]</w:t>
      </w:r>
      <w:r w:rsidRPr="00614D3D">
        <w:rPr>
          <w:rFonts w:hint="eastAsia"/>
          <w:bCs/>
          <w:sz w:val="20"/>
          <w:lang w:eastAsia="ko-KR"/>
        </w:rPr>
        <w:t xml:space="preserve"> shall be in the range of </w:t>
      </w:r>
      <w:r w:rsidRPr="00C24240">
        <w:rPr>
          <w:noProof/>
          <w:sz w:val="20"/>
        </w:rPr>
        <w:t>SubHeightC * conf_win_top_offset to pic_height_in_luma_samples − ( SubHeightC * conf_win_bottom_offset + 1 ), inclusive.</w:t>
      </w:r>
    </w:p>
    <w:p w14:paraId="34BAFE59" w14:textId="77777777" w:rsidR="00750CB9" w:rsidRPr="00C24240" w:rsidRDefault="00750CB9" w:rsidP="00750CB9">
      <w:pPr>
        <w:jc w:val="both"/>
        <w:rPr>
          <w:noProof/>
          <w:sz w:val="20"/>
        </w:rPr>
      </w:pPr>
      <w:r w:rsidRPr="00614D3D">
        <w:rPr>
          <w:rFonts w:hint="eastAsia"/>
          <w:bCs/>
          <w:sz w:val="20"/>
          <w:lang w:eastAsia="ko-KR"/>
        </w:rPr>
        <w:t xml:space="preserve">The value of </w:t>
      </w:r>
      <w:proofErr w:type="spellStart"/>
      <w:r w:rsidRPr="00614D3D">
        <w:rPr>
          <w:bCs/>
          <w:sz w:val="20"/>
          <w:lang w:eastAsia="ko-KR"/>
        </w:rPr>
        <w:t>fisheye_rect_region_</w:t>
      </w:r>
      <w:proofErr w:type="gramStart"/>
      <w:r>
        <w:rPr>
          <w:bCs/>
          <w:sz w:val="20"/>
          <w:lang w:eastAsia="ko-KR"/>
        </w:rPr>
        <w:t>left</w:t>
      </w:r>
      <w:proofErr w:type="spellEnd"/>
      <w:r w:rsidRPr="00614D3D">
        <w:rPr>
          <w:bCs/>
          <w:sz w:val="20"/>
          <w:lang w:eastAsia="ko-KR"/>
        </w:rPr>
        <w:t>[</w:t>
      </w:r>
      <w:proofErr w:type="gramEnd"/>
      <w:r w:rsidRPr="00C24240">
        <w:rPr>
          <w:rFonts w:eastAsia="Times New Roman"/>
          <w:sz w:val="20"/>
        </w:rPr>
        <w:t> </w:t>
      </w:r>
      <w:proofErr w:type="spellStart"/>
      <w:r w:rsidRPr="00C24240">
        <w:rPr>
          <w:bCs/>
          <w:sz w:val="20"/>
          <w:lang w:eastAsia="ko-KR"/>
        </w:rPr>
        <w:t>i</w:t>
      </w:r>
      <w:proofErr w:type="spellEnd"/>
      <w:r w:rsidRPr="00C24240">
        <w:rPr>
          <w:rFonts w:eastAsia="Times New Roman"/>
          <w:sz w:val="20"/>
        </w:rPr>
        <w:t> </w:t>
      </w:r>
      <w:r w:rsidRPr="00C24240">
        <w:rPr>
          <w:bCs/>
          <w:sz w:val="20"/>
          <w:lang w:eastAsia="ko-KR"/>
        </w:rPr>
        <w:t>]</w:t>
      </w:r>
      <w:r w:rsidRPr="00C24240">
        <w:rPr>
          <w:rFonts w:hint="eastAsia"/>
          <w:bCs/>
          <w:sz w:val="20"/>
          <w:lang w:eastAsia="ko-KR"/>
        </w:rPr>
        <w:t xml:space="preserve"> shall be in the range of </w:t>
      </w:r>
      <w:r w:rsidRPr="00C24240">
        <w:rPr>
          <w:noProof/>
          <w:sz w:val="20"/>
        </w:rPr>
        <w:t>SubWidthC * conf_win_left_offset to pic_width_in_luma_samples − ( SubWidthC * conf_win_right_offset + 1 ), inclusive.</w:t>
      </w:r>
    </w:p>
    <w:p w14:paraId="04BC72A7" w14:textId="77777777" w:rsidR="00750CB9" w:rsidRDefault="00750CB9" w:rsidP="00750CB9">
      <w:pPr>
        <w:jc w:val="both"/>
        <w:rPr>
          <w:noProof/>
          <w:sz w:val="20"/>
        </w:rPr>
      </w:pPr>
      <w:r>
        <w:rPr>
          <w:bCs/>
          <w:sz w:val="20"/>
          <w:lang w:eastAsia="ko-KR"/>
        </w:rPr>
        <w:t>The</w:t>
      </w:r>
      <w:r w:rsidRPr="00C02F68">
        <w:rPr>
          <w:rFonts w:hint="eastAsia"/>
          <w:bCs/>
          <w:sz w:val="20"/>
          <w:lang w:eastAsia="ko-KR"/>
        </w:rPr>
        <w:t xml:space="preserve"> value of </w:t>
      </w:r>
      <w:proofErr w:type="spellStart"/>
      <w:r w:rsidRPr="00C02F68">
        <w:rPr>
          <w:bCs/>
          <w:sz w:val="20"/>
          <w:lang w:eastAsia="ko-KR"/>
        </w:rPr>
        <w:t>fisheye_rect_region_</w:t>
      </w:r>
      <w:proofErr w:type="gramStart"/>
      <w:r w:rsidRPr="00C02F68">
        <w:rPr>
          <w:bCs/>
          <w:sz w:val="20"/>
          <w:lang w:eastAsia="ko-KR"/>
        </w:rPr>
        <w:t>width</w:t>
      </w:r>
      <w:proofErr w:type="spellEnd"/>
      <w:r w:rsidRPr="00C02F68">
        <w:rPr>
          <w:bCs/>
          <w:sz w:val="20"/>
          <w:lang w:eastAsia="ko-KR"/>
        </w:rPr>
        <w:t>[</w:t>
      </w:r>
      <w:proofErr w:type="gramEnd"/>
      <w:r w:rsidRPr="00C02F68">
        <w:rPr>
          <w:rFonts w:eastAsia="Times New Roman"/>
          <w:sz w:val="20"/>
        </w:rPr>
        <w:t> </w:t>
      </w:r>
      <w:proofErr w:type="spellStart"/>
      <w:r w:rsidRPr="00C02F68">
        <w:rPr>
          <w:bCs/>
          <w:sz w:val="20"/>
          <w:lang w:eastAsia="ko-KR"/>
        </w:rPr>
        <w:t>i</w:t>
      </w:r>
      <w:proofErr w:type="spellEnd"/>
      <w:r w:rsidRPr="00C02F68">
        <w:rPr>
          <w:rFonts w:eastAsia="Times New Roman"/>
          <w:sz w:val="20"/>
        </w:rPr>
        <w:t> </w:t>
      </w:r>
      <w:r w:rsidRPr="00C02F68">
        <w:rPr>
          <w:bCs/>
          <w:sz w:val="20"/>
          <w:lang w:eastAsia="ko-KR"/>
        </w:rPr>
        <w:t>]</w:t>
      </w:r>
      <w:r w:rsidRPr="00C02F68">
        <w:rPr>
          <w:rFonts w:hint="eastAsia"/>
          <w:bCs/>
          <w:sz w:val="20"/>
          <w:lang w:eastAsia="ko-KR"/>
        </w:rPr>
        <w:t xml:space="preserve"> shall be in the range of </w:t>
      </w:r>
      <w:r>
        <w:rPr>
          <w:bCs/>
          <w:sz w:val="20"/>
          <w:lang w:eastAsia="ko-KR"/>
        </w:rPr>
        <w:t>1</w:t>
      </w:r>
      <w:r w:rsidRPr="00C02F68">
        <w:rPr>
          <w:rFonts w:hint="eastAsia"/>
          <w:bCs/>
          <w:sz w:val="20"/>
          <w:lang w:eastAsia="ko-KR"/>
        </w:rPr>
        <w:t xml:space="preserve"> to </w:t>
      </w:r>
      <w:r w:rsidRPr="00C24240">
        <w:rPr>
          <w:noProof/>
          <w:sz w:val="20"/>
        </w:rPr>
        <w:t>pic_</w:t>
      </w:r>
      <w:r>
        <w:rPr>
          <w:noProof/>
          <w:sz w:val="20"/>
        </w:rPr>
        <w:t>width</w:t>
      </w:r>
      <w:r w:rsidRPr="00C24240">
        <w:rPr>
          <w:noProof/>
          <w:sz w:val="20"/>
        </w:rPr>
        <w:t>_in_luma_samples − Sub</w:t>
      </w:r>
      <w:r>
        <w:rPr>
          <w:noProof/>
          <w:sz w:val="20"/>
        </w:rPr>
        <w:t>Width</w:t>
      </w:r>
      <w:r w:rsidRPr="00C24240">
        <w:rPr>
          <w:noProof/>
          <w:sz w:val="20"/>
        </w:rPr>
        <w:t>C * </w:t>
      </w:r>
      <w:r>
        <w:rPr>
          <w:noProof/>
          <w:sz w:val="20"/>
        </w:rPr>
        <w:t>( </w:t>
      </w:r>
      <w:r w:rsidRPr="00C24240">
        <w:rPr>
          <w:noProof/>
          <w:sz w:val="20"/>
        </w:rPr>
        <w:t>conf_win_</w:t>
      </w:r>
      <w:r>
        <w:rPr>
          <w:noProof/>
          <w:sz w:val="20"/>
        </w:rPr>
        <w:t>left</w:t>
      </w:r>
      <w:r w:rsidRPr="00C24240">
        <w:rPr>
          <w:noProof/>
          <w:sz w:val="20"/>
        </w:rPr>
        <w:t>_offset </w:t>
      </w:r>
      <w:r>
        <w:rPr>
          <w:noProof/>
          <w:sz w:val="20"/>
        </w:rPr>
        <w:t>+ </w:t>
      </w:r>
      <w:r w:rsidRPr="00C24240">
        <w:rPr>
          <w:noProof/>
          <w:sz w:val="20"/>
        </w:rPr>
        <w:t>conf_win_</w:t>
      </w:r>
      <w:r>
        <w:rPr>
          <w:noProof/>
          <w:sz w:val="20"/>
        </w:rPr>
        <w:t>right</w:t>
      </w:r>
      <w:r w:rsidRPr="00C24240">
        <w:rPr>
          <w:noProof/>
          <w:sz w:val="20"/>
        </w:rPr>
        <w:t>_offset</w:t>
      </w:r>
      <w:r>
        <w:rPr>
          <w:noProof/>
          <w:sz w:val="20"/>
        </w:rPr>
        <w:t> ), inclusive.</w:t>
      </w:r>
    </w:p>
    <w:p w14:paraId="4C872DBC" w14:textId="77777777" w:rsidR="00750CB9" w:rsidRDefault="00750CB9" w:rsidP="00750CB9">
      <w:pPr>
        <w:jc w:val="both"/>
        <w:rPr>
          <w:noProof/>
          <w:sz w:val="20"/>
        </w:rPr>
      </w:pPr>
      <w:r w:rsidRPr="00614D3D">
        <w:rPr>
          <w:bCs/>
          <w:sz w:val="20"/>
          <w:lang w:eastAsia="ko-KR"/>
        </w:rPr>
        <w:lastRenderedPageBreak/>
        <w:t>T</w:t>
      </w:r>
      <w:r w:rsidRPr="00614D3D">
        <w:rPr>
          <w:rFonts w:hint="eastAsia"/>
          <w:bCs/>
          <w:sz w:val="20"/>
          <w:lang w:eastAsia="ko-KR"/>
        </w:rPr>
        <w:t xml:space="preserve">he value of </w:t>
      </w:r>
      <w:proofErr w:type="spellStart"/>
      <w:r w:rsidRPr="00614D3D">
        <w:rPr>
          <w:bCs/>
          <w:sz w:val="20"/>
          <w:lang w:eastAsia="ko-KR"/>
        </w:rPr>
        <w:t>fisheye_rect_region_</w:t>
      </w:r>
      <w:proofErr w:type="gramStart"/>
      <w:r w:rsidRPr="00614D3D">
        <w:rPr>
          <w:bCs/>
          <w:sz w:val="20"/>
          <w:lang w:eastAsia="ko-KR"/>
        </w:rPr>
        <w:t>height</w:t>
      </w:r>
      <w:proofErr w:type="spellEnd"/>
      <w:r w:rsidRPr="00614D3D">
        <w:rPr>
          <w:bCs/>
          <w:sz w:val="20"/>
          <w:lang w:eastAsia="ko-KR"/>
        </w:rPr>
        <w:t>[</w:t>
      </w:r>
      <w:proofErr w:type="gramEnd"/>
      <w:r w:rsidRPr="00614D3D">
        <w:rPr>
          <w:rFonts w:eastAsia="Times New Roman"/>
          <w:sz w:val="20"/>
        </w:rPr>
        <w:t> </w:t>
      </w:r>
      <w:proofErr w:type="spellStart"/>
      <w:r w:rsidRPr="00614D3D">
        <w:rPr>
          <w:bCs/>
          <w:sz w:val="20"/>
          <w:lang w:eastAsia="ko-KR"/>
        </w:rPr>
        <w:t>i</w:t>
      </w:r>
      <w:proofErr w:type="spellEnd"/>
      <w:r w:rsidRPr="00614D3D">
        <w:rPr>
          <w:rFonts w:eastAsia="Times New Roman"/>
          <w:sz w:val="20"/>
        </w:rPr>
        <w:t> </w:t>
      </w:r>
      <w:r w:rsidRPr="00614D3D">
        <w:rPr>
          <w:bCs/>
          <w:sz w:val="20"/>
          <w:lang w:eastAsia="ko-KR"/>
        </w:rPr>
        <w:t>]</w:t>
      </w:r>
      <w:r w:rsidRPr="00614D3D">
        <w:rPr>
          <w:rFonts w:hint="eastAsia"/>
          <w:bCs/>
          <w:sz w:val="20"/>
          <w:lang w:eastAsia="ko-KR"/>
        </w:rPr>
        <w:t xml:space="preserve"> shall be in the range of </w:t>
      </w:r>
      <w:r w:rsidRPr="00614D3D">
        <w:rPr>
          <w:bCs/>
          <w:sz w:val="20"/>
          <w:lang w:eastAsia="ko-KR"/>
        </w:rPr>
        <w:t>1</w:t>
      </w:r>
      <w:r w:rsidRPr="00614D3D">
        <w:rPr>
          <w:rFonts w:hint="eastAsia"/>
          <w:bCs/>
          <w:sz w:val="20"/>
          <w:lang w:eastAsia="ko-KR"/>
        </w:rPr>
        <w:t xml:space="preserve"> to </w:t>
      </w:r>
      <w:r w:rsidRPr="00C24240">
        <w:rPr>
          <w:noProof/>
          <w:sz w:val="20"/>
        </w:rPr>
        <w:t>pic_height_in_luma_samples − SubHeightC * </w:t>
      </w:r>
      <w:r>
        <w:rPr>
          <w:noProof/>
          <w:sz w:val="20"/>
        </w:rPr>
        <w:t>( </w:t>
      </w:r>
      <w:r w:rsidRPr="00C24240">
        <w:rPr>
          <w:noProof/>
          <w:sz w:val="20"/>
        </w:rPr>
        <w:t>conf_win_top_offset</w:t>
      </w:r>
      <w:r>
        <w:rPr>
          <w:noProof/>
          <w:sz w:val="20"/>
        </w:rPr>
        <w:t> + </w:t>
      </w:r>
      <w:r w:rsidRPr="00C24240">
        <w:rPr>
          <w:noProof/>
          <w:sz w:val="20"/>
        </w:rPr>
        <w:t>conf_win</w:t>
      </w:r>
      <w:r>
        <w:rPr>
          <w:noProof/>
          <w:sz w:val="20"/>
        </w:rPr>
        <w:t>_</w:t>
      </w:r>
      <w:r w:rsidRPr="00C24240">
        <w:rPr>
          <w:noProof/>
          <w:sz w:val="20"/>
        </w:rPr>
        <w:t>bottom_offset</w:t>
      </w:r>
      <w:r>
        <w:rPr>
          <w:noProof/>
          <w:sz w:val="20"/>
        </w:rPr>
        <w:t> ), inclusive.</w:t>
      </w:r>
    </w:p>
    <w:p w14:paraId="78F2608E" w14:textId="77777777" w:rsidR="00750CB9" w:rsidRDefault="00750CB9" w:rsidP="00750CB9">
      <w:pPr>
        <w:jc w:val="both"/>
        <w:rPr>
          <w:bCs/>
          <w:sz w:val="20"/>
          <w:lang w:eastAsia="ko-KR"/>
        </w:rPr>
      </w:pPr>
      <w:r>
        <w:rPr>
          <w:bCs/>
          <w:sz w:val="20"/>
          <w:lang w:eastAsia="ko-KR"/>
        </w:rPr>
        <w:t>T</w:t>
      </w:r>
      <w:r w:rsidRPr="00C02F68">
        <w:rPr>
          <w:rFonts w:hint="eastAsia"/>
          <w:bCs/>
          <w:sz w:val="20"/>
          <w:lang w:eastAsia="ko-KR"/>
        </w:rPr>
        <w:t xml:space="preserve">he sum of </w:t>
      </w:r>
      <w:proofErr w:type="spellStart"/>
      <w:r w:rsidRPr="00C02F68">
        <w:rPr>
          <w:bCs/>
          <w:sz w:val="20"/>
          <w:lang w:eastAsia="ko-KR"/>
        </w:rPr>
        <w:t>fisheye_rect_region_</w:t>
      </w:r>
      <w:proofErr w:type="gramStart"/>
      <w:r w:rsidRPr="00C02F68">
        <w:rPr>
          <w:bCs/>
          <w:sz w:val="20"/>
          <w:lang w:eastAsia="ko-KR"/>
        </w:rPr>
        <w:t>top</w:t>
      </w:r>
      <w:proofErr w:type="spellEnd"/>
      <w:r w:rsidRPr="00C02F68">
        <w:rPr>
          <w:bCs/>
          <w:sz w:val="20"/>
          <w:lang w:eastAsia="ko-KR"/>
        </w:rPr>
        <w:t>[</w:t>
      </w:r>
      <w:proofErr w:type="gramEnd"/>
      <w:r w:rsidRPr="00C02F68">
        <w:rPr>
          <w:rFonts w:eastAsia="Times New Roman"/>
          <w:sz w:val="20"/>
        </w:rPr>
        <w:t> </w:t>
      </w:r>
      <w:proofErr w:type="spellStart"/>
      <w:r w:rsidRPr="00C02F68">
        <w:rPr>
          <w:bCs/>
          <w:sz w:val="20"/>
          <w:lang w:eastAsia="ko-KR"/>
        </w:rPr>
        <w:t>i</w:t>
      </w:r>
      <w:proofErr w:type="spellEnd"/>
      <w:r w:rsidRPr="00C02F68">
        <w:rPr>
          <w:rFonts w:eastAsia="Times New Roman"/>
          <w:sz w:val="20"/>
        </w:rPr>
        <w:t> </w:t>
      </w:r>
      <w:r w:rsidRPr="00C02F68">
        <w:rPr>
          <w:bCs/>
          <w:sz w:val="20"/>
          <w:lang w:eastAsia="ko-KR"/>
        </w:rPr>
        <w:t>]</w:t>
      </w:r>
      <w:r w:rsidRPr="00C02F68">
        <w:rPr>
          <w:rFonts w:hint="eastAsia"/>
          <w:bCs/>
          <w:sz w:val="20"/>
          <w:lang w:eastAsia="ko-KR"/>
        </w:rPr>
        <w:t xml:space="preserve"> and </w:t>
      </w:r>
      <w:proofErr w:type="spellStart"/>
      <w:r w:rsidRPr="00C02F68">
        <w:rPr>
          <w:bCs/>
          <w:sz w:val="20"/>
          <w:lang w:eastAsia="ko-KR"/>
        </w:rPr>
        <w:t>fisheye_rect_region_height</w:t>
      </w:r>
      <w:proofErr w:type="spellEnd"/>
      <w:r w:rsidRPr="00C02F68">
        <w:rPr>
          <w:bCs/>
          <w:sz w:val="20"/>
          <w:lang w:eastAsia="ko-KR"/>
        </w:rPr>
        <w:t>[</w:t>
      </w:r>
      <w:r w:rsidRPr="00C02F68">
        <w:rPr>
          <w:rFonts w:eastAsia="Times New Roman"/>
          <w:sz w:val="20"/>
        </w:rPr>
        <w:t> </w:t>
      </w:r>
      <w:proofErr w:type="spellStart"/>
      <w:r w:rsidRPr="00C02F68">
        <w:rPr>
          <w:bCs/>
          <w:sz w:val="20"/>
          <w:lang w:eastAsia="ko-KR"/>
        </w:rPr>
        <w:t>i</w:t>
      </w:r>
      <w:proofErr w:type="spellEnd"/>
      <w:r w:rsidRPr="00C02F68">
        <w:rPr>
          <w:rFonts w:eastAsia="Times New Roman"/>
          <w:sz w:val="20"/>
        </w:rPr>
        <w:t> </w:t>
      </w:r>
      <w:r w:rsidRPr="00C02F68">
        <w:rPr>
          <w:bCs/>
          <w:sz w:val="20"/>
          <w:lang w:eastAsia="ko-KR"/>
        </w:rPr>
        <w:t>]</w:t>
      </w:r>
      <w:r w:rsidRPr="00C02F68">
        <w:rPr>
          <w:rFonts w:hint="eastAsia"/>
          <w:bCs/>
          <w:sz w:val="20"/>
          <w:lang w:eastAsia="ko-KR"/>
        </w:rPr>
        <w:t xml:space="preserve"> shall be </w:t>
      </w:r>
      <w:r>
        <w:rPr>
          <w:bCs/>
          <w:sz w:val="20"/>
          <w:lang w:eastAsia="ko-KR"/>
        </w:rPr>
        <w:t xml:space="preserve">less </w:t>
      </w:r>
      <w:r w:rsidRPr="00C02F68">
        <w:rPr>
          <w:rFonts w:hint="eastAsia"/>
          <w:bCs/>
          <w:sz w:val="20"/>
          <w:lang w:eastAsia="ko-KR"/>
        </w:rPr>
        <w:t xml:space="preserve">than </w:t>
      </w:r>
      <w:r w:rsidRPr="00C24240">
        <w:rPr>
          <w:noProof/>
          <w:sz w:val="20"/>
        </w:rPr>
        <w:t>pic_height_in_luma_samples − SubHeightC * conf_win_bottom_offset</w:t>
      </w:r>
      <w:r>
        <w:rPr>
          <w:bCs/>
          <w:sz w:val="20"/>
          <w:lang w:eastAsia="ko-KR"/>
        </w:rPr>
        <w:t>.</w:t>
      </w:r>
    </w:p>
    <w:p w14:paraId="6ED6FC44" w14:textId="3772D7B1" w:rsidR="00066D3D" w:rsidRPr="00D954BA" w:rsidRDefault="00750CB9" w:rsidP="00066D3D">
      <w:pPr>
        <w:jc w:val="both"/>
        <w:rPr>
          <w:sz w:val="20"/>
          <w:lang w:val="en-GB" w:eastAsia="ko-KR"/>
        </w:rPr>
      </w:pPr>
      <w:r>
        <w:rPr>
          <w:bCs/>
          <w:sz w:val="20"/>
          <w:lang w:eastAsia="ko-KR"/>
        </w:rPr>
        <w:t xml:space="preserve">The </w:t>
      </w:r>
      <w:r w:rsidRPr="00C02F68">
        <w:rPr>
          <w:rFonts w:hint="eastAsia"/>
          <w:bCs/>
          <w:sz w:val="20"/>
          <w:lang w:eastAsia="ko-KR"/>
        </w:rPr>
        <w:t xml:space="preserve">sum of </w:t>
      </w:r>
      <w:proofErr w:type="spellStart"/>
      <w:r w:rsidRPr="00C02F68">
        <w:rPr>
          <w:bCs/>
          <w:sz w:val="20"/>
          <w:lang w:eastAsia="ko-KR"/>
        </w:rPr>
        <w:t>fisheye_rect_region_</w:t>
      </w:r>
      <w:proofErr w:type="gramStart"/>
      <w:r w:rsidRPr="00C02F68">
        <w:rPr>
          <w:bCs/>
          <w:sz w:val="20"/>
          <w:lang w:eastAsia="ko-KR"/>
        </w:rPr>
        <w:t>left</w:t>
      </w:r>
      <w:proofErr w:type="spellEnd"/>
      <w:r w:rsidRPr="00C02F68">
        <w:rPr>
          <w:bCs/>
          <w:sz w:val="20"/>
          <w:lang w:eastAsia="ko-KR"/>
        </w:rPr>
        <w:t>[</w:t>
      </w:r>
      <w:proofErr w:type="gramEnd"/>
      <w:r w:rsidRPr="00C02F68">
        <w:rPr>
          <w:rFonts w:eastAsia="Times New Roman"/>
          <w:sz w:val="20"/>
        </w:rPr>
        <w:t> </w:t>
      </w:r>
      <w:proofErr w:type="spellStart"/>
      <w:r w:rsidRPr="00C02F68">
        <w:rPr>
          <w:bCs/>
          <w:sz w:val="20"/>
          <w:lang w:eastAsia="ko-KR"/>
        </w:rPr>
        <w:t>i</w:t>
      </w:r>
      <w:proofErr w:type="spellEnd"/>
      <w:r w:rsidRPr="00C02F68">
        <w:rPr>
          <w:rFonts w:eastAsia="Times New Roman"/>
          <w:sz w:val="20"/>
        </w:rPr>
        <w:t> </w:t>
      </w:r>
      <w:r w:rsidRPr="00C02F68">
        <w:rPr>
          <w:bCs/>
          <w:sz w:val="20"/>
          <w:lang w:eastAsia="ko-KR"/>
        </w:rPr>
        <w:t>]</w:t>
      </w:r>
      <w:r w:rsidRPr="00C02F68">
        <w:rPr>
          <w:rFonts w:hint="eastAsia"/>
          <w:bCs/>
          <w:sz w:val="20"/>
          <w:lang w:eastAsia="ko-KR"/>
        </w:rPr>
        <w:t xml:space="preserve"> and </w:t>
      </w:r>
      <w:proofErr w:type="spellStart"/>
      <w:r w:rsidRPr="00C02F68">
        <w:rPr>
          <w:bCs/>
          <w:sz w:val="20"/>
          <w:lang w:eastAsia="ko-KR"/>
        </w:rPr>
        <w:t>fisheye_rect_region_width</w:t>
      </w:r>
      <w:proofErr w:type="spellEnd"/>
      <w:r w:rsidRPr="00C02F68">
        <w:rPr>
          <w:bCs/>
          <w:sz w:val="20"/>
          <w:lang w:eastAsia="ko-KR"/>
        </w:rPr>
        <w:t>[</w:t>
      </w:r>
      <w:r w:rsidRPr="00C02F68">
        <w:rPr>
          <w:rFonts w:eastAsia="Times New Roman"/>
          <w:sz w:val="20"/>
        </w:rPr>
        <w:t> </w:t>
      </w:r>
      <w:proofErr w:type="spellStart"/>
      <w:r w:rsidRPr="00C02F68">
        <w:rPr>
          <w:bCs/>
          <w:sz w:val="20"/>
          <w:lang w:eastAsia="ko-KR"/>
        </w:rPr>
        <w:t>i</w:t>
      </w:r>
      <w:proofErr w:type="spellEnd"/>
      <w:r w:rsidRPr="00C02F68">
        <w:rPr>
          <w:rFonts w:eastAsia="Times New Roman"/>
          <w:sz w:val="20"/>
        </w:rPr>
        <w:t> </w:t>
      </w:r>
      <w:r w:rsidRPr="00C02F68">
        <w:rPr>
          <w:bCs/>
          <w:sz w:val="20"/>
          <w:lang w:eastAsia="ko-KR"/>
        </w:rPr>
        <w:t>]</w:t>
      </w:r>
      <w:r w:rsidRPr="00C02F68">
        <w:rPr>
          <w:rFonts w:hint="eastAsia"/>
          <w:bCs/>
          <w:sz w:val="20"/>
          <w:lang w:eastAsia="ko-KR"/>
        </w:rPr>
        <w:t xml:space="preserve"> </w:t>
      </w:r>
      <w:r>
        <w:rPr>
          <w:bCs/>
          <w:sz w:val="20"/>
          <w:lang w:eastAsia="ko-KR"/>
        </w:rPr>
        <w:t xml:space="preserve">shall be less than </w:t>
      </w:r>
      <w:r w:rsidRPr="00C24240">
        <w:rPr>
          <w:noProof/>
          <w:sz w:val="20"/>
        </w:rPr>
        <w:t>pic_width_in_luma_samples − SubWidthC * conf_win_right_offset</w:t>
      </w:r>
      <w:r w:rsidRPr="00C02F68">
        <w:rPr>
          <w:rFonts w:hint="eastAsia"/>
          <w:bCs/>
          <w:sz w:val="20"/>
          <w:lang w:eastAsia="ko-KR"/>
        </w:rPr>
        <w:t>.</w:t>
      </w:r>
    </w:p>
    <w:p w14:paraId="4898A800" w14:textId="14904D3D" w:rsidR="00066D3D" w:rsidRPr="00D954BA" w:rsidRDefault="00591003" w:rsidP="00066D3D">
      <w:pPr>
        <w:jc w:val="both"/>
        <w:rPr>
          <w:sz w:val="20"/>
          <w:lang w:val="en-GB" w:eastAsia="ko-KR"/>
        </w:rPr>
      </w:pPr>
      <w:proofErr w:type="spellStart"/>
      <w:r>
        <w:rPr>
          <w:b/>
          <w:sz w:val="20"/>
          <w:lang w:val="en-GB" w:eastAsia="ko-KR"/>
        </w:rPr>
        <w:t>fisheye</w:t>
      </w:r>
      <w:r w:rsidR="00066D3D">
        <w:rPr>
          <w:b/>
          <w:sz w:val="20"/>
          <w:lang w:val="en-GB" w:eastAsia="ko-KR"/>
        </w:rPr>
        <w:t>_</w:t>
      </w:r>
      <w:r w:rsidR="002774B0" w:rsidRPr="002774B0">
        <w:rPr>
          <w:b/>
          <w:sz w:val="20"/>
          <w:lang w:val="en-GB" w:eastAsia="ko-KR"/>
        </w:rPr>
        <w:t>circular_region</w:t>
      </w:r>
      <w:r w:rsidR="00066D3D" w:rsidRPr="00D954BA">
        <w:rPr>
          <w:b/>
          <w:sz w:val="20"/>
          <w:lang w:val="en-GB" w:eastAsia="ko-KR"/>
        </w:rPr>
        <w:t>_radius</w:t>
      </w:r>
      <w:proofErr w:type="spellEnd"/>
      <w:r w:rsidR="00066D3D" w:rsidRPr="00D954BA">
        <w:rPr>
          <w:rFonts w:hint="eastAsia"/>
          <w:sz w:val="20"/>
          <w:lang w:val="en-GB" w:eastAsia="ko-KR"/>
        </w:rPr>
        <w:t>[</w:t>
      </w:r>
      <w:r w:rsidR="00066D3D" w:rsidRPr="00D954BA">
        <w:rPr>
          <w:rFonts w:eastAsia="Times New Roman"/>
          <w:sz w:val="20"/>
        </w:rPr>
        <w:t> </w:t>
      </w:r>
      <w:proofErr w:type="spellStart"/>
      <w:r w:rsidR="00066D3D" w:rsidRPr="00D954BA">
        <w:rPr>
          <w:rFonts w:hint="eastAsia"/>
          <w:sz w:val="20"/>
          <w:lang w:val="en-GB" w:eastAsia="ko-KR"/>
        </w:rPr>
        <w:t>i</w:t>
      </w:r>
      <w:proofErr w:type="spellEnd"/>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specifies the radius</w:t>
      </w:r>
      <w:r w:rsidR="00066D3D" w:rsidRPr="00D954BA">
        <w:rPr>
          <w:rFonts w:hint="eastAsia"/>
          <w:sz w:val="20"/>
          <w:lang w:val="en-GB" w:eastAsia="ko-KR"/>
        </w:rPr>
        <w:t xml:space="preserve"> of </w:t>
      </w:r>
      <w:r w:rsidR="002774B0" w:rsidRPr="00D954BA">
        <w:rPr>
          <w:sz w:val="20"/>
          <w:lang w:val="en-GB" w:eastAsia="ko-KR"/>
        </w:rPr>
        <w:t>the</w:t>
      </w:r>
      <w:r w:rsidR="002774B0">
        <w:rPr>
          <w:sz w:val="20"/>
          <w:lang w:val="en-GB" w:eastAsia="ko-KR"/>
        </w:rPr>
        <w:t xml:space="preserve"> circular region that contains </w:t>
      </w:r>
      <w:r w:rsidR="00066D3D" w:rsidRPr="00D954BA">
        <w:rPr>
          <w:rFonts w:hint="eastAsia"/>
          <w:sz w:val="20"/>
          <w:lang w:val="en-GB" w:eastAsia="ko-KR"/>
        </w:rPr>
        <w:t xml:space="preserve">the </w:t>
      </w:r>
      <w:proofErr w:type="spellStart"/>
      <w:r w:rsidR="00066D3D" w:rsidRPr="00D954BA">
        <w:rPr>
          <w:rFonts w:hint="eastAsia"/>
          <w:sz w:val="20"/>
          <w:lang w:val="en-GB" w:eastAsia="ko-KR"/>
        </w:rPr>
        <w:t>i-th</w:t>
      </w:r>
      <w:proofErr w:type="spellEnd"/>
      <w:r w:rsidR="00066D3D" w:rsidRPr="00D954BA">
        <w:rPr>
          <w:rFonts w:hint="eastAsia"/>
          <w:sz w:val="20"/>
          <w:lang w:val="en-GB" w:eastAsia="ko-KR"/>
        </w:rPr>
        <w:t xml:space="preserve"> </w:t>
      </w:r>
      <w:r w:rsidR="00CC2F41">
        <w:rPr>
          <w:rFonts w:hint="eastAsia"/>
          <w:sz w:val="20"/>
          <w:lang w:val="en-GB" w:eastAsia="ko-KR"/>
        </w:rPr>
        <w:t>active area</w:t>
      </w:r>
      <w:r w:rsidR="00066D3D" w:rsidRPr="00D954BA">
        <w:rPr>
          <w:rFonts w:hint="eastAsia"/>
          <w:sz w:val="20"/>
          <w:lang w:val="en-GB" w:eastAsia="ko-KR"/>
        </w:rPr>
        <w:t xml:space="preserve"> that is defined as a </w:t>
      </w:r>
      <w:r w:rsidR="00066D3D" w:rsidRPr="00D954BA">
        <w:rPr>
          <w:sz w:val="20"/>
          <w:lang w:val="en-GB" w:eastAsia="ko-KR"/>
        </w:rPr>
        <w:t>length</w:t>
      </w:r>
      <w:r w:rsidR="00066D3D" w:rsidRPr="00D954BA">
        <w:rPr>
          <w:rFonts w:hint="eastAsia"/>
          <w:sz w:val="20"/>
          <w:lang w:val="en-GB" w:eastAsia="ko-KR"/>
        </w:rPr>
        <w:t xml:space="preserve"> </w:t>
      </w:r>
      <w:r w:rsidR="00066D3D" w:rsidRPr="00D954BA">
        <w:rPr>
          <w:sz w:val="20"/>
          <w:lang w:val="en-GB" w:eastAsia="ko-KR"/>
        </w:rPr>
        <w:t xml:space="preserve">from the </w:t>
      </w:r>
      <w:r w:rsidR="00C202D5">
        <w:rPr>
          <w:sz w:val="20"/>
          <w:lang w:val="en-GB" w:eastAsia="ko-KR"/>
        </w:rPr>
        <w:t>centre</w:t>
      </w:r>
      <w:r w:rsidR="00066D3D" w:rsidRPr="00D954BA">
        <w:rPr>
          <w:sz w:val="20"/>
          <w:lang w:val="en-GB" w:eastAsia="ko-KR"/>
        </w:rPr>
        <w:t xml:space="preserve"> of the </w:t>
      </w:r>
      <w:r w:rsidR="00F87EDF">
        <w:rPr>
          <w:sz w:val="20"/>
          <w:lang w:val="en-GB" w:eastAsia="ko-KR"/>
        </w:rPr>
        <w:t>circular region</w:t>
      </w:r>
      <w:r w:rsidR="00066D3D" w:rsidRPr="00D954BA">
        <w:rPr>
          <w:rFonts w:hint="eastAsia"/>
          <w:sz w:val="20"/>
          <w:lang w:val="en-GB" w:eastAsia="ko-KR"/>
        </w:rPr>
        <w:t xml:space="preserve"> </w:t>
      </w:r>
      <w:r w:rsidR="00F87EDF">
        <w:rPr>
          <w:sz w:val="20"/>
          <w:lang w:val="en-GB" w:eastAsia="ko-KR"/>
        </w:rPr>
        <w:t xml:space="preserve">specified </w:t>
      </w:r>
      <w:r w:rsidR="00066D3D" w:rsidRPr="00D954BA">
        <w:rPr>
          <w:rFonts w:hint="eastAsia"/>
          <w:sz w:val="20"/>
          <w:lang w:val="en-GB" w:eastAsia="ko-KR"/>
        </w:rPr>
        <w:t xml:space="preserve">by </w:t>
      </w:r>
      <w:proofErr w:type="spellStart"/>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rFonts w:hint="eastAsia"/>
          <w:sz w:val="20"/>
          <w:lang w:val="en-GB" w:eastAsia="ko-KR"/>
        </w:rPr>
        <w:t>_</w:t>
      </w:r>
      <w:r w:rsidR="00C202D5">
        <w:rPr>
          <w:rFonts w:hint="eastAsia"/>
          <w:sz w:val="20"/>
          <w:lang w:val="en-GB" w:eastAsia="ko-KR"/>
        </w:rPr>
        <w:t>centre</w:t>
      </w:r>
      <w:r w:rsidR="00066D3D" w:rsidRPr="00D954BA">
        <w:rPr>
          <w:rFonts w:hint="eastAsia"/>
          <w:sz w:val="20"/>
          <w:lang w:val="en-GB" w:eastAsia="ko-KR"/>
        </w:rPr>
        <w:t>_x</w:t>
      </w:r>
      <w:proofErr w:type="spellEnd"/>
      <w:r w:rsidR="00066D3D" w:rsidRPr="00D954BA">
        <w:rPr>
          <w:rFonts w:hint="eastAsia"/>
          <w:sz w:val="20"/>
          <w:lang w:val="en-GB" w:eastAsia="ko-KR"/>
        </w:rPr>
        <w:t>[</w:t>
      </w:r>
      <w:r w:rsidR="00066D3D" w:rsidRPr="00D954BA">
        <w:rPr>
          <w:rFonts w:eastAsia="Times New Roman"/>
          <w:sz w:val="20"/>
        </w:rPr>
        <w:t> </w:t>
      </w:r>
      <w:proofErr w:type="spellStart"/>
      <w:r w:rsidR="00066D3D" w:rsidRPr="00D954BA">
        <w:rPr>
          <w:rFonts w:hint="eastAsia"/>
          <w:sz w:val="20"/>
          <w:lang w:val="en-GB" w:eastAsia="ko-KR"/>
        </w:rPr>
        <w:t>i</w:t>
      </w:r>
      <w:proofErr w:type="spellEnd"/>
      <w:r w:rsidR="00066D3D" w:rsidRPr="00D954BA">
        <w:rPr>
          <w:rFonts w:eastAsia="Times New Roman"/>
          <w:sz w:val="20"/>
        </w:rPr>
        <w:t> </w:t>
      </w:r>
      <w:r w:rsidR="00066D3D" w:rsidRPr="00D954BA">
        <w:rPr>
          <w:rFonts w:hint="eastAsia"/>
          <w:sz w:val="20"/>
          <w:lang w:val="en-GB" w:eastAsia="ko-KR"/>
        </w:rPr>
        <w:t xml:space="preserve">] and </w:t>
      </w:r>
      <w:proofErr w:type="spellStart"/>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rFonts w:hint="eastAsia"/>
          <w:sz w:val="20"/>
          <w:lang w:val="en-GB" w:eastAsia="ko-KR"/>
        </w:rPr>
        <w:t>_</w:t>
      </w:r>
      <w:r w:rsidR="00C202D5">
        <w:rPr>
          <w:rFonts w:hint="eastAsia"/>
          <w:sz w:val="20"/>
          <w:lang w:val="en-GB" w:eastAsia="ko-KR"/>
        </w:rPr>
        <w:t>centre</w:t>
      </w:r>
      <w:r w:rsidR="00066D3D" w:rsidRPr="00D954BA">
        <w:rPr>
          <w:rFonts w:hint="eastAsia"/>
          <w:sz w:val="20"/>
          <w:lang w:val="en-GB" w:eastAsia="ko-KR"/>
        </w:rPr>
        <w:t>_y</w:t>
      </w:r>
      <w:proofErr w:type="spellEnd"/>
      <w:r w:rsidR="00066D3D" w:rsidRPr="00D954BA">
        <w:rPr>
          <w:rFonts w:hint="eastAsia"/>
          <w:sz w:val="20"/>
          <w:lang w:val="en-GB" w:eastAsia="ko-KR"/>
        </w:rPr>
        <w:t>[</w:t>
      </w:r>
      <w:r w:rsidR="00066D3D" w:rsidRPr="00D954BA">
        <w:rPr>
          <w:rFonts w:eastAsia="Times New Roman"/>
          <w:sz w:val="20"/>
        </w:rPr>
        <w:t> </w:t>
      </w:r>
      <w:proofErr w:type="spellStart"/>
      <w:r w:rsidR="00066D3D" w:rsidRPr="00D954BA">
        <w:rPr>
          <w:rFonts w:hint="eastAsia"/>
          <w:sz w:val="20"/>
          <w:lang w:val="en-GB" w:eastAsia="ko-KR"/>
        </w:rPr>
        <w:t>i</w:t>
      </w:r>
      <w:proofErr w:type="spellEnd"/>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to the </w:t>
      </w:r>
      <w:r w:rsidR="00066D3D" w:rsidRPr="00D954BA">
        <w:rPr>
          <w:rFonts w:hint="eastAsia"/>
          <w:sz w:val="20"/>
          <w:lang w:val="en-GB" w:eastAsia="ko-KR"/>
        </w:rPr>
        <w:t>outermost pixel boundary</w:t>
      </w:r>
      <w:r w:rsidR="00066D3D" w:rsidRPr="00D954BA">
        <w:rPr>
          <w:sz w:val="20"/>
          <w:lang w:val="en-GB" w:eastAsia="ko-KR"/>
        </w:rPr>
        <w:t xml:space="preserve"> of the</w:t>
      </w:r>
      <w:r w:rsidR="00066D3D" w:rsidRPr="00D954BA">
        <w:rPr>
          <w:rFonts w:hint="eastAsia"/>
          <w:sz w:val="20"/>
          <w:lang w:val="en-GB" w:eastAsia="ko-KR"/>
        </w:rPr>
        <w:t xml:space="preserve"> </w:t>
      </w:r>
      <w:r w:rsidR="00F87EDF" w:rsidRPr="002774B0">
        <w:rPr>
          <w:sz w:val="20"/>
          <w:lang w:val="en-GB" w:eastAsia="ko-KR"/>
        </w:rPr>
        <w:t>circular</w:t>
      </w:r>
      <w:r w:rsidR="00F87EDF">
        <w:rPr>
          <w:sz w:val="20"/>
          <w:lang w:val="en-GB" w:eastAsia="ko-KR"/>
        </w:rPr>
        <w:t xml:space="preserve"> </w:t>
      </w:r>
      <w:r w:rsidR="00F87EDF" w:rsidRPr="002774B0">
        <w:rPr>
          <w:sz w:val="20"/>
          <w:lang w:val="en-GB" w:eastAsia="ko-KR"/>
        </w:rPr>
        <w:t>region</w:t>
      </w:r>
      <w:r w:rsidR="00066D3D" w:rsidRPr="00D954BA">
        <w:rPr>
          <w:rFonts w:hint="eastAsia"/>
          <w:sz w:val="20"/>
          <w:lang w:val="en-GB" w:eastAsia="ko-KR"/>
        </w:rPr>
        <w:t xml:space="preserve">, in units of </w:t>
      </w:r>
      <w:r w:rsidR="00066D3D" w:rsidRPr="00D954BA">
        <w:rPr>
          <w:sz w:val="20"/>
          <w:lang w:eastAsia="ko-KR"/>
        </w:rPr>
        <w:t>2</w:t>
      </w:r>
      <w:r w:rsidR="00066D3D" w:rsidRPr="00D954BA">
        <w:rPr>
          <w:sz w:val="20"/>
          <w:vertAlign w:val="superscript"/>
          <w:lang w:eastAsia="ko-KR"/>
        </w:rPr>
        <w:t>−16</w:t>
      </w:r>
      <w:r w:rsidR="00066D3D" w:rsidRPr="00D954BA">
        <w:rPr>
          <w:rFonts w:hint="eastAsia"/>
          <w:sz w:val="20"/>
          <w:vertAlign w:val="superscript"/>
          <w:lang w:eastAsia="ko-KR"/>
        </w:rPr>
        <w:t xml:space="preserve"> </w:t>
      </w:r>
      <w:proofErr w:type="spellStart"/>
      <w:r w:rsidR="00066D3D" w:rsidRPr="00D954BA">
        <w:rPr>
          <w:rFonts w:hint="eastAsia"/>
          <w:sz w:val="20"/>
          <w:lang w:val="en-GB" w:eastAsia="ko-KR"/>
        </w:rPr>
        <w:t>luma</w:t>
      </w:r>
      <w:proofErr w:type="spellEnd"/>
      <w:r w:rsidR="00066D3D" w:rsidRPr="00D954BA">
        <w:rPr>
          <w:rFonts w:hint="eastAsia"/>
          <w:sz w:val="20"/>
          <w:lang w:val="en-GB" w:eastAsia="ko-KR"/>
        </w:rPr>
        <w:t xml:space="preserve"> samples, that corresponds to the maximum field of view of the </w:t>
      </w:r>
      <w:proofErr w:type="spellStart"/>
      <w:r w:rsidR="00066D3D" w:rsidRPr="00D954BA">
        <w:rPr>
          <w:rFonts w:hint="eastAsia"/>
          <w:sz w:val="20"/>
          <w:lang w:val="en-GB" w:eastAsia="ko-KR"/>
        </w:rPr>
        <w:t>i-th</w:t>
      </w:r>
      <w:proofErr w:type="spellEnd"/>
      <w:r w:rsidR="00066D3D" w:rsidRPr="00D954BA">
        <w:rPr>
          <w:rFonts w:hint="eastAsia"/>
          <w:sz w:val="20"/>
          <w:lang w:val="en-GB" w:eastAsia="ko-KR"/>
        </w:rPr>
        <w:t xml:space="preserve"> fisheye lens, specified by </w:t>
      </w:r>
      <w:proofErr w:type="spellStart"/>
      <w:r>
        <w:rPr>
          <w:sz w:val="20"/>
          <w:lang w:val="en-GB" w:eastAsia="ko-KR"/>
        </w:rPr>
        <w:t>fisheye</w:t>
      </w:r>
      <w:r w:rsidR="00066D3D" w:rsidRPr="00D954BA">
        <w:rPr>
          <w:sz w:val="20"/>
          <w:lang w:val="en-GB" w:eastAsia="ko-KR"/>
        </w:rPr>
        <w:t>_</w:t>
      </w:r>
      <w:r w:rsidR="00066D3D" w:rsidRPr="00D954BA">
        <w:rPr>
          <w:rFonts w:hint="eastAsia"/>
          <w:sz w:val="20"/>
          <w:lang w:val="en-GB" w:eastAsia="ko-KR"/>
        </w:rPr>
        <w:t>field_of_view</w:t>
      </w:r>
      <w:proofErr w:type="spellEnd"/>
      <w:r w:rsidR="00066D3D" w:rsidRPr="00D954BA">
        <w:rPr>
          <w:rFonts w:hint="eastAsia"/>
          <w:sz w:val="20"/>
          <w:lang w:val="en-GB" w:eastAsia="ko-KR"/>
        </w:rPr>
        <w:t>[</w:t>
      </w:r>
      <w:r w:rsidR="00066D3D" w:rsidRPr="00D954BA">
        <w:rPr>
          <w:rFonts w:eastAsia="Times New Roman"/>
          <w:sz w:val="20"/>
        </w:rPr>
        <w:t> </w:t>
      </w:r>
      <w:proofErr w:type="spellStart"/>
      <w:r w:rsidR="00066D3D" w:rsidRPr="00D954BA">
        <w:rPr>
          <w:rFonts w:hint="eastAsia"/>
          <w:sz w:val="20"/>
          <w:lang w:val="en-GB" w:eastAsia="ko-KR"/>
        </w:rPr>
        <w:t>i</w:t>
      </w:r>
      <w:proofErr w:type="spellEnd"/>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w:t>
      </w:r>
      <w:r w:rsidR="00066D3D" w:rsidRPr="00D954BA">
        <w:rPr>
          <w:rFonts w:hint="eastAsia"/>
          <w:sz w:val="20"/>
          <w:lang w:val="en-GB" w:eastAsia="ko-KR"/>
        </w:rPr>
        <w:t xml:space="preserve"> The value of </w:t>
      </w:r>
      <w:proofErr w:type="spellStart"/>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sz w:val="20"/>
          <w:lang w:val="en-GB" w:eastAsia="ko-KR"/>
        </w:rPr>
        <w:t>_</w:t>
      </w:r>
      <w:proofErr w:type="gramStart"/>
      <w:r w:rsidR="00066D3D" w:rsidRPr="00D954BA">
        <w:rPr>
          <w:rFonts w:hint="eastAsia"/>
          <w:sz w:val="20"/>
          <w:lang w:val="en-GB" w:eastAsia="ko-KR"/>
        </w:rPr>
        <w:t>radius</w:t>
      </w:r>
      <w:proofErr w:type="spellEnd"/>
      <w:r w:rsidR="00066D3D" w:rsidRPr="00D954BA">
        <w:rPr>
          <w:rFonts w:hint="eastAsia"/>
          <w:sz w:val="20"/>
          <w:lang w:val="en-GB" w:eastAsia="ko-KR"/>
        </w:rPr>
        <w:t>[</w:t>
      </w:r>
      <w:proofErr w:type="gramEnd"/>
      <w:r w:rsidR="00066D3D" w:rsidRPr="00D954BA">
        <w:rPr>
          <w:rFonts w:eastAsia="Times New Roman"/>
          <w:sz w:val="20"/>
        </w:rPr>
        <w:t> </w:t>
      </w:r>
      <w:proofErr w:type="spellStart"/>
      <w:r w:rsidR="00066D3D" w:rsidRPr="00D954BA">
        <w:rPr>
          <w:rFonts w:hint="eastAsia"/>
          <w:sz w:val="20"/>
          <w:lang w:val="en-GB" w:eastAsia="ko-KR"/>
        </w:rPr>
        <w:t>i</w:t>
      </w:r>
      <w:proofErr w:type="spellEnd"/>
      <w:r w:rsidR="00066D3D" w:rsidRPr="00D954BA">
        <w:rPr>
          <w:rFonts w:eastAsia="Times New Roman"/>
          <w:sz w:val="20"/>
        </w:rPr>
        <w:t> </w:t>
      </w:r>
      <w:r w:rsidR="00066D3D" w:rsidRPr="00D954BA">
        <w:rPr>
          <w:rFonts w:hint="eastAsia"/>
          <w:sz w:val="20"/>
          <w:lang w:val="en-GB" w:eastAsia="ko-KR"/>
        </w:rPr>
        <w:t>] shall be in the range of 0 to 65</w:t>
      </w:r>
      <w:r w:rsidR="00CB38C2">
        <w:rPr>
          <w:sz w:val="20"/>
          <w:lang w:val="en-GB" w:eastAsia="ko-KR"/>
        </w:rPr>
        <w:t> </w:t>
      </w:r>
      <w:r w:rsidR="00066D3D" w:rsidRPr="00D954BA">
        <w:rPr>
          <w:rFonts w:hint="eastAsia"/>
          <w:sz w:val="20"/>
          <w:lang w:val="en-GB" w:eastAsia="ko-KR"/>
        </w:rPr>
        <w:t>536</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sz w:val="20"/>
          <w:vertAlign w:val="superscript"/>
          <w:lang w:eastAsia="ko-KR"/>
        </w:rPr>
        <w:t>16</w:t>
      </w:r>
      <w:r w:rsidR="00066D3D" w:rsidRPr="00D954BA">
        <w:rPr>
          <w:sz w:val="20"/>
        </w:rPr>
        <w:t> </w:t>
      </w:r>
      <w:r w:rsidR="00066D3D">
        <w:rPr>
          <w:sz w:val="20"/>
        </w:rPr>
        <w:t>−</w:t>
      </w:r>
      <w:r w:rsidR="00066D3D" w:rsidRPr="00D954BA">
        <w:rPr>
          <w:sz w:val="20"/>
        </w:rPr>
        <w:t> </w:t>
      </w:r>
      <w:r w:rsidR="00066D3D" w:rsidRPr="00D954BA">
        <w:rPr>
          <w:rFonts w:hint="eastAsia"/>
          <w:sz w:val="20"/>
          <w:lang w:val="en-GB" w:eastAsia="ko-KR"/>
        </w:rPr>
        <w:t xml:space="preserve">1 </w:t>
      </w:r>
      <w:r w:rsidR="00066D3D" w:rsidRPr="00D954BA">
        <w:rPr>
          <w:sz w:val="20"/>
        </w:rPr>
        <w:t>(i.e., </w:t>
      </w:r>
      <w:r w:rsidR="00066D3D" w:rsidRPr="00D954BA">
        <w:rPr>
          <w:sz w:val="20"/>
          <w:lang w:eastAsia="ko-KR"/>
        </w:rPr>
        <w:t>4</w:t>
      </w:r>
      <w:r w:rsidR="00066D3D">
        <w:rPr>
          <w:sz w:val="20"/>
          <w:lang w:eastAsia="ko-KR"/>
        </w:rPr>
        <w:t> </w:t>
      </w:r>
      <w:r w:rsidR="00066D3D" w:rsidRPr="00D954BA">
        <w:rPr>
          <w:sz w:val="20"/>
          <w:lang w:eastAsia="ko-KR"/>
        </w:rPr>
        <w:t>294</w:t>
      </w:r>
      <w:r w:rsidR="00066D3D">
        <w:rPr>
          <w:sz w:val="20"/>
          <w:lang w:eastAsia="ko-KR"/>
        </w:rPr>
        <w:t> </w:t>
      </w:r>
      <w:r w:rsidR="00066D3D" w:rsidRPr="00D954BA">
        <w:rPr>
          <w:sz w:val="20"/>
          <w:lang w:eastAsia="ko-KR"/>
        </w:rPr>
        <w:t>967</w:t>
      </w:r>
      <w:r w:rsidR="00066D3D">
        <w:rPr>
          <w:sz w:val="20"/>
          <w:lang w:eastAsia="ko-KR"/>
        </w:rPr>
        <w:t> </w:t>
      </w:r>
      <w:r w:rsidR="00066D3D" w:rsidRPr="00D954BA">
        <w:rPr>
          <w:sz w:val="20"/>
          <w:lang w:eastAsia="ko-KR"/>
        </w:rPr>
        <w:t>295)</w:t>
      </w:r>
      <w:r w:rsidR="00066D3D">
        <w:rPr>
          <w:sz w:val="20"/>
          <w:lang w:eastAsia="ko-KR"/>
        </w:rPr>
        <w:t>, inclusive</w:t>
      </w:r>
      <w:r w:rsidR="00066D3D" w:rsidRPr="00D954BA">
        <w:rPr>
          <w:rFonts w:hint="eastAsia"/>
          <w:sz w:val="20"/>
          <w:lang w:val="en-GB" w:eastAsia="ko-KR"/>
        </w:rPr>
        <w:t>.</w:t>
      </w:r>
    </w:p>
    <w:p w14:paraId="2371E609" w14:textId="2124687E" w:rsidR="00066D3D" w:rsidRDefault="00066D3D" w:rsidP="00066D3D">
      <w:pPr>
        <w:jc w:val="both"/>
        <w:rPr>
          <w:sz w:val="20"/>
          <w:lang w:val="en-GB" w:eastAsia="ko-KR"/>
        </w:rPr>
      </w:pPr>
      <w:r w:rsidRPr="00D954BA">
        <w:rPr>
          <w:sz w:val="20"/>
          <w:lang w:val="en-GB" w:eastAsia="ko-KR"/>
        </w:rPr>
        <w:t xml:space="preserve">The </w:t>
      </w:r>
      <w:proofErr w:type="spellStart"/>
      <w:r w:rsidR="00030678">
        <w:rPr>
          <w:rFonts w:eastAsia="Malgun Gothic" w:hint="eastAsia"/>
          <w:sz w:val="20"/>
          <w:lang w:val="en-GB" w:eastAsia="ko-KR"/>
        </w:rPr>
        <w:t>i-th</w:t>
      </w:r>
      <w:proofErr w:type="spellEnd"/>
      <w:r w:rsidR="00030678">
        <w:rPr>
          <w:rFonts w:eastAsia="Malgun Gothic" w:hint="eastAsia"/>
          <w:sz w:val="20"/>
          <w:lang w:val="en-GB" w:eastAsia="ko-KR"/>
        </w:rPr>
        <w:t xml:space="preserve"> active</w:t>
      </w:r>
      <w:r w:rsidRPr="00D954BA">
        <w:rPr>
          <w:sz w:val="20"/>
          <w:lang w:val="en-GB" w:eastAsia="ko-KR"/>
        </w:rPr>
        <w:t xml:space="preserve"> area is defined </w:t>
      </w:r>
      <w:r w:rsidR="00F87EDF">
        <w:rPr>
          <w:sz w:val="20"/>
          <w:lang w:val="en-GB" w:eastAsia="ko-KR"/>
        </w:rPr>
        <w:t>as</w:t>
      </w:r>
      <w:r w:rsidRPr="00D954BA">
        <w:rPr>
          <w:sz w:val="20"/>
          <w:lang w:val="en-GB" w:eastAsia="ko-KR"/>
        </w:rPr>
        <w:t xml:space="preserve"> the intersection of the </w:t>
      </w:r>
      <w:proofErr w:type="spellStart"/>
      <w:r w:rsidR="00030678">
        <w:rPr>
          <w:rFonts w:eastAsia="Malgun Gothic" w:hint="eastAsia"/>
          <w:sz w:val="20"/>
          <w:lang w:val="en-GB" w:eastAsia="ko-KR"/>
        </w:rPr>
        <w:t>i-th</w:t>
      </w:r>
      <w:proofErr w:type="spellEnd"/>
      <w:r w:rsidR="00030678">
        <w:rPr>
          <w:rFonts w:eastAsia="Malgun Gothic" w:hint="eastAsia"/>
          <w:sz w:val="20"/>
          <w:lang w:val="en-GB" w:eastAsia="ko-KR"/>
        </w:rPr>
        <w:t xml:space="preserve"> </w:t>
      </w:r>
      <w:r w:rsidRPr="00D954BA">
        <w:rPr>
          <w:sz w:val="20"/>
          <w:lang w:val="en-GB" w:eastAsia="ko-KR"/>
        </w:rPr>
        <w:t xml:space="preserve">rectangular region, </w:t>
      </w:r>
      <w:r w:rsidR="00F87EDF">
        <w:rPr>
          <w:sz w:val="20"/>
          <w:lang w:val="en-GB" w:eastAsia="ko-KR"/>
        </w:rPr>
        <w:t xml:space="preserve">specified </w:t>
      </w:r>
      <w:r w:rsidRPr="00D954BA">
        <w:rPr>
          <w:sz w:val="20"/>
          <w:lang w:val="en-GB" w:eastAsia="ko-KR"/>
        </w:rPr>
        <w:t xml:space="preserve">by </w:t>
      </w:r>
      <w:proofErr w:type="spellStart"/>
      <w:r w:rsidR="00591003">
        <w:rPr>
          <w:sz w:val="20"/>
          <w:lang w:val="en-GB" w:eastAsia="ko-KR"/>
        </w:rPr>
        <w:t>fisheye</w:t>
      </w:r>
      <w:r w:rsidRPr="00D954BA">
        <w:rPr>
          <w:sz w:val="20"/>
          <w:lang w:val="en-GB" w:eastAsia="ko-KR"/>
        </w:rPr>
        <w:t>_rect_region_top</w:t>
      </w:r>
      <w:proofErr w:type="spellEnd"/>
      <w:r w:rsidRPr="00D954BA">
        <w:rPr>
          <w:rFonts w:hint="eastAsia"/>
          <w:sz w:val="20"/>
          <w:lang w:val="en-GB" w:eastAsia="ko-KR"/>
        </w:rPr>
        <w:t>[</w:t>
      </w:r>
      <w:r w:rsidRPr="00D954BA">
        <w:rPr>
          <w:rFonts w:eastAsia="Times New Roman"/>
          <w:sz w:val="20"/>
        </w:rPr>
        <w:t> </w:t>
      </w:r>
      <w:proofErr w:type="spellStart"/>
      <w:r w:rsidRPr="00D954BA">
        <w:rPr>
          <w:rFonts w:hint="eastAsia"/>
          <w:sz w:val="20"/>
          <w:lang w:val="en-GB" w:eastAsia="ko-KR"/>
        </w:rPr>
        <w:t>i</w:t>
      </w:r>
      <w:proofErr w:type="spellEnd"/>
      <w:r w:rsidRPr="00D954BA">
        <w:rPr>
          <w:rFonts w:eastAsia="Times New Roman"/>
          <w:sz w:val="20"/>
        </w:rPr>
        <w:t> </w:t>
      </w:r>
      <w:r w:rsidRPr="00D954BA">
        <w:rPr>
          <w:rFonts w:hint="eastAsia"/>
          <w:sz w:val="20"/>
          <w:lang w:val="en-GB" w:eastAsia="ko-KR"/>
        </w:rPr>
        <w:t>]</w:t>
      </w:r>
      <w:r w:rsidRPr="00D954BA">
        <w:rPr>
          <w:sz w:val="20"/>
          <w:lang w:val="en-GB" w:eastAsia="ko-KR"/>
        </w:rPr>
        <w:t xml:space="preserve">, </w:t>
      </w:r>
      <w:proofErr w:type="spellStart"/>
      <w:r w:rsidR="00591003">
        <w:rPr>
          <w:sz w:val="20"/>
          <w:lang w:val="en-GB" w:eastAsia="ko-KR"/>
        </w:rPr>
        <w:t>fisheye</w:t>
      </w:r>
      <w:r w:rsidRPr="00D954BA">
        <w:rPr>
          <w:sz w:val="20"/>
          <w:lang w:val="en-GB" w:eastAsia="ko-KR"/>
        </w:rPr>
        <w:t>_rect_region_left</w:t>
      </w:r>
      <w:proofErr w:type="spellEnd"/>
      <w:r w:rsidRPr="00D954BA">
        <w:rPr>
          <w:rFonts w:hint="eastAsia"/>
          <w:sz w:val="20"/>
          <w:lang w:val="en-GB" w:eastAsia="ko-KR"/>
        </w:rPr>
        <w:t>[</w:t>
      </w:r>
      <w:r w:rsidRPr="00D954BA">
        <w:rPr>
          <w:rFonts w:eastAsia="Times New Roman"/>
          <w:sz w:val="20"/>
        </w:rPr>
        <w:t> </w:t>
      </w:r>
      <w:proofErr w:type="spellStart"/>
      <w:r w:rsidRPr="00D954BA">
        <w:rPr>
          <w:rFonts w:hint="eastAsia"/>
          <w:sz w:val="20"/>
          <w:lang w:val="en-GB" w:eastAsia="ko-KR"/>
        </w:rPr>
        <w:t>i</w:t>
      </w:r>
      <w:proofErr w:type="spellEnd"/>
      <w:r w:rsidRPr="00D954BA">
        <w:rPr>
          <w:rFonts w:eastAsia="Times New Roman"/>
          <w:sz w:val="20"/>
        </w:rPr>
        <w:t> </w:t>
      </w:r>
      <w:r w:rsidRPr="00D954BA">
        <w:rPr>
          <w:rFonts w:hint="eastAsia"/>
          <w:sz w:val="20"/>
          <w:lang w:val="en-GB" w:eastAsia="ko-KR"/>
        </w:rPr>
        <w:t>]</w:t>
      </w:r>
      <w:r w:rsidRPr="00D954BA">
        <w:rPr>
          <w:sz w:val="20"/>
          <w:lang w:val="en-GB" w:eastAsia="ko-KR"/>
        </w:rPr>
        <w:t xml:space="preserve">, </w:t>
      </w:r>
      <w:proofErr w:type="spellStart"/>
      <w:r w:rsidR="00591003">
        <w:rPr>
          <w:sz w:val="20"/>
          <w:lang w:val="en-GB" w:eastAsia="ko-KR"/>
        </w:rPr>
        <w:t>fisheye</w:t>
      </w:r>
      <w:r w:rsidRPr="00D954BA">
        <w:rPr>
          <w:sz w:val="20"/>
          <w:lang w:val="en-GB" w:eastAsia="ko-KR"/>
        </w:rPr>
        <w:t>_rect_region_width</w:t>
      </w:r>
      <w:proofErr w:type="spellEnd"/>
      <w:r w:rsidRPr="00D954BA">
        <w:rPr>
          <w:rFonts w:hint="eastAsia"/>
          <w:sz w:val="20"/>
          <w:lang w:val="en-GB" w:eastAsia="ko-KR"/>
        </w:rPr>
        <w:t>[</w:t>
      </w:r>
      <w:r w:rsidRPr="00D954BA">
        <w:rPr>
          <w:rFonts w:eastAsia="Times New Roman"/>
          <w:sz w:val="20"/>
        </w:rPr>
        <w:t> </w:t>
      </w:r>
      <w:proofErr w:type="spellStart"/>
      <w:r w:rsidRPr="00D954BA">
        <w:rPr>
          <w:rFonts w:hint="eastAsia"/>
          <w:sz w:val="20"/>
          <w:lang w:val="en-GB" w:eastAsia="ko-KR"/>
        </w:rPr>
        <w:t>i</w:t>
      </w:r>
      <w:proofErr w:type="spellEnd"/>
      <w:r w:rsidRPr="00D954BA">
        <w:rPr>
          <w:rFonts w:eastAsia="Times New Roman"/>
          <w:sz w:val="20"/>
        </w:rPr>
        <w:t> </w:t>
      </w:r>
      <w:r w:rsidRPr="00D954BA">
        <w:rPr>
          <w:rFonts w:hint="eastAsia"/>
          <w:sz w:val="20"/>
          <w:lang w:val="en-GB" w:eastAsia="ko-KR"/>
        </w:rPr>
        <w:t>]</w:t>
      </w:r>
      <w:r w:rsidRPr="00D954BA">
        <w:rPr>
          <w:sz w:val="20"/>
          <w:lang w:val="en-GB" w:eastAsia="ko-KR"/>
        </w:rPr>
        <w:t xml:space="preserve">, and </w:t>
      </w:r>
      <w:proofErr w:type="spellStart"/>
      <w:r w:rsidR="00591003">
        <w:rPr>
          <w:sz w:val="20"/>
          <w:lang w:val="en-GB" w:eastAsia="ko-KR"/>
        </w:rPr>
        <w:t>fisheye</w:t>
      </w:r>
      <w:r w:rsidRPr="00D954BA">
        <w:rPr>
          <w:sz w:val="20"/>
          <w:lang w:val="en-GB" w:eastAsia="ko-KR"/>
        </w:rPr>
        <w:t>_rect_region_height</w:t>
      </w:r>
      <w:proofErr w:type="spellEnd"/>
      <w:r w:rsidRPr="00D954BA">
        <w:rPr>
          <w:rFonts w:hint="eastAsia"/>
          <w:sz w:val="20"/>
          <w:lang w:val="en-GB" w:eastAsia="ko-KR"/>
        </w:rPr>
        <w:t>[</w:t>
      </w:r>
      <w:r w:rsidRPr="00D954BA">
        <w:rPr>
          <w:rFonts w:eastAsia="Times New Roman"/>
          <w:sz w:val="20"/>
        </w:rPr>
        <w:t> </w:t>
      </w:r>
      <w:proofErr w:type="spellStart"/>
      <w:r w:rsidRPr="00D954BA">
        <w:rPr>
          <w:rFonts w:hint="eastAsia"/>
          <w:sz w:val="20"/>
          <w:lang w:val="en-GB" w:eastAsia="ko-KR"/>
        </w:rPr>
        <w:t>i</w:t>
      </w:r>
      <w:proofErr w:type="spellEnd"/>
      <w:r w:rsidRPr="00D954BA">
        <w:rPr>
          <w:rFonts w:eastAsia="Times New Roman"/>
          <w:sz w:val="20"/>
        </w:rPr>
        <w:t> </w:t>
      </w:r>
      <w:r w:rsidRPr="00D954BA">
        <w:rPr>
          <w:rFonts w:hint="eastAsia"/>
          <w:sz w:val="20"/>
          <w:lang w:val="en-GB" w:eastAsia="ko-KR"/>
        </w:rPr>
        <w:t>]</w:t>
      </w:r>
      <w:r w:rsidRPr="00D954BA">
        <w:rPr>
          <w:sz w:val="20"/>
          <w:lang w:val="en-GB" w:eastAsia="ko-KR"/>
        </w:rPr>
        <w:t xml:space="preserve">, and the </w:t>
      </w:r>
      <w:proofErr w:type="spellStart"/>
      <w:r w:rsidR="00030678">
        <w:rPr>
          <w:rFonts w:eastAsia="Malgun Gothic" w:hint="eastAsia"/>
          <w:sz w:val="20"/>
          <w:lang w:val="en-GB" w:eastAsia="ko-KR"/>
        </w:rPr>
        <w:t>i-th</w:t>
      </w:r>
      <w:proofErr w:type="spellEnd"/>
      <w:r w:rsidR="00030678">
        <w:rPr>
          <w:rFonts w:eastAsia="Malgun Gothic" w:hint="eastAsia"/>
          <w:sz w:val="20"/>
          <w:lang w:val="en-GB" w:eastAsia="ko-KR"/>
        </w:rPr>
        <w:t xml:space="preserve"> </w:t>
      </w:r>
      <w:r w:rsidRPr="00D954BA">
        <w:rPr>
          <w:sz w:val="20"/>
          <w:lang w:val="en-GB" w:eastAsia="ko-KR"/>
        </w:rPr>
        <w:t>circ</w:t>
      </w:r>
      <w:r w:rsidRPr="00D954BA">
        <w:rPr>
          <w:rFonts w:hint="eastAsia"/>
          <w:sz w:val="20"/>
          <w:lang w:val="en-GB" w:eastAsia="ko-KR"/>
        </w:rPr>
        <w:t>ular region</w:t>
      </w:r>
      <w:r w:rsidR="00F87EDF">
        <w:rPr>
          <w:sz w:val="20"/>
          <w:lang w:val="en-GB" w:eastAsia="ko-KR"/>
        </w:rPr>
        <w:t>,</w:t>
      </w:r>
      <w:r w:rsidRPr="00D954BA">
        <w:rPr>
          <w:sz w:val="20"/>
          <w:lang w:val="en-GB" w:eastAsia="ko-KR"/>
        </w:rPr>
        <w:t xml:space="preserve"> </w:t>
      </w:r>
      <w:r w:rsidR="00F87EDF">
        <w:rPr>
          <w:sz w:val="20"/>
          <w:lang w:val="en-GB" w:eastAsia="ko-KR"/>
        </w:rPr>
        <w:t>specified</w:t>
      </w:r>
      <w:r w:rsidR="00F87EDF" w:rsidRPr="00D954BA">
        <w:rPr>
          <w:sz w:val="20"/>
          <w:lang w:val="en-GB" w:eastAsia="ko-KR"/>
        </w:rPr>
        <w:t xml:space="preserve"> </w:t>
      </w:r>
      <w:r w:rsidRPr="00D954BA">
        <w:rPr>
          <w:sz w:val="20"/>
          <w:lang w:val="en-GB" w:eastAsia="ko-KR"/>
        </w:rPr>
        <w:t xml:space="preserve">by </w:t>
      </w:r>
      <w:proofErr w:type="spellStart"/>
      <w:r w:rsidR="00591003">
        <w:rPr>
          <w:sz w:val="20"/>
          <w:lang w:val="en-GB" w:eastAsia="ko-KR"/>
        </w:rPr>
        <w:t>fisheye</w:t>
      </w:r>
      <w:r w:rsidRPr="00D954BA">
        <w:rPr>
          <w:sz w:val="20"/>
          <w:lang w:val="en-GB" w:eastAsia="ko-KR"/>
        </w:rPr>
        <w:t>_</w:t>
      </w:r>
      <w:r w:rsidR="00F87EDF" w:rsidRPr="002774B0">
        <w:rPr>
          <w:sz w:val="20"/>
          <w:lang w:val="en-GB" w:eastAsia="ko-KR"/>
        </w:rPr>
        <w:t>circular_region</w:t>
      </w:r>
      <w:r w:rsidRPr="00D954BA">
        <w:rPr>
          <w:sz w:val="20"/>
          <w:lang w:val="en-GB" w:eastAsia="ko-KR"/>
        </w:rPr>
        <w:t>_</w:t>
      </w:r>
      <w:r w:rsidR="00C202D5">
        <w:rPr>
          <w:sz w:val="20"/>
          <w:lang w:val="en-GB" w:eastAsia="ko-KR"/>
        </w:rPr>
        <w:t>centre</w:t>
      </w:r>
      <w:r w:rsidRPr="00D954BA">
        <w:rPr>
          <w:sz w:val="20"/>
          <w:lang w:val="en-GB" w:eastAsia="ko-KR"/>
        </w:rPr>
        <w:t>_x</w:t>
      </w:r>
      <w:proofErr w:type="spellEnd"/>
      <w:r w:rsidRPr="00D954BA">
        <w:rPr>
          <w:rFonts w:hint="eastAsia"/>
          <w:sz w:val="20"/>
          <w:lang w:val="en-GB" w:eastAsia="ko-KR"/>
        </w:rPr>
        <w:t>[</w:t>
      </w:r>
      <w:r w:rsidRPr="00D954BA">
        <w:rPr>
          <w:rFonts w:eastAsia="Times New Roman"/>
          <w:sz w:val="20"/>
        </w:rPr>
        <w:t> </w:t>
      </w:r>
      <w:proofErr w:type="spellStart"/>
      <w:r w:rsidRPr="00D954BA">
        <w:rPr>
          <w:rFonts w:hint="eastAsia"/>
          <w:sz w:val="20"/>
          <w:lang w:val="en-GB" w:eastAsia="ko-KR"/>
        </w:rPr>
        <w:t>i</w:t>
      </w:r>
      <w:proofErr w:type="spellEnd"/>
      <w:r w:rsidRPr="00D954BA">
        <w:rPr>
          <w:rFonts w:eastAsia="Times New Roman"/>
          <w:sz w:val="20"/>
        </w:rPr>
        <w:t> </w:t>
      </w:r>
      <w:r w:rsidRPr="00D954BA">
        <w:rPr>
          <w:rFonts w:hint="eastAsia"/>
          <w:sz w:val="20"/>
          <w:lang w:val="en-GB" w:eastAsia="ko-KR"/>
        </w:rPr>
        <w:t>]</w:t>
      </w:r>
      <w:r w:rsidRPr="00D954BA">
        <w:rPr>
          <w:sz w:val="20"/>
          <w:lang w:val="en-GB" w:eastAsia="ko-KR"/>
        </w:rPr>
        <w:t xml:space="preserve">, </w:t>
      </w:r>
      <w:proofErr w:type="spellStart"/>
      <w:r w:rsidR="00591003">
        <w:rPr>
          <w:sz w:val="20"/>
          <w:lang w:val="en-GB" w:eastAsia="ko-KR"/>
        </w:rPr>
        <w:t>fisheye</w:t>
      </w:r>
      <w:r w:rsidRPr="00D954BA">
        <w:rPr>
          <w:sz w:val="20"/>
          <w:lang w:val="en-GB" w:eastAsia="ko-KR"/>
        </w:rPr>
        <w:t>_</w:t>
      </w:r>
      <w:r w:rsidR="00F87EDF" w:rsidRPr="002774B0">
        <w:rPr>
          <w:sz w:val="20"/>
          <w:lang w:val="en-GB" w:eastAsia="ko-KR"/>
        </w:rPr>
        <w:t>circular_region</w:t>
      </w:r>
      <w:r w:rsidRPr="00D954BA">
        <w:rPr>
          <w:sz w:val="20"/>
          <w:lang w:val="en-GB" w:eastAsia="ko-KR"/>
        </w:rPr>
        <w:t>_</w:t>
      </w:r>
      <w:r w:rsidR="00C202D5">
        <w:rPr>
          <w:sz w:val="20"/>
          <w:lang w:val="en-GB" w:eastAsia="ko-KR"/>
        </w:rPr>
        <w:t>centre</w:t>
      </w:r>
      <w:r w:rsidRPr="00D954BA">
        <w:rPr>
          <w:sz w:val="20"/>
          <w:lang w:val="en-GB" w:eastAsia="ko-KR"/>
        </w:rPr>
        <w:t>_y</w:t>
      </w:r>
      <w:proofErr w:type="spellEnd"/>
      <w:r w:rsidRPr="00D954BA">
        <w:rPr>
          <w:rFonts w:hint="eastAsia"/>
          <w:sz w:val="20"/>
          <w:lang w:val="en-GB" w:eastAsia="ko-KR"/>
        </w:rPr>
        <w:t>[</w:t>
      </w:r>
      <w:r w:rsidRPr="00D954BA">
        <w:rPr>
          <w:rFonts w:eastAsia="Times New Roman"/>
          <w:sz w:val="20"/>
        </w:rPr>
        <w:t> </w:t>
      </w:r>
      <w:proofErr w:type="spellStart"/>
      <w:r w:rsidRPr="00D954BA">
        <w:rPr>
          <w:rFonts w:hint="eastAsia"/>
          <w:sz w:val="20"/>
          <w:lang w:val="en-GB" w:eastAsia="ko-KR"/>
        </w:rPr>
        <w:t>i</w:t>
      </w:r>
      <w:proofErr w:type="spellEnd"/>
      <w:r w:rsidRPr="00D954BA">
        <w:rPr>
          <w:rFonts w:eastAsia="Times New Roman"/>
          <w:sz w:val="20"/>
        </w:rPr>
        <w:t> </w:t>
      </w:r>
      <w:r w:rsidRPr="00D954BA">
        <w:rPr>
          <w:rFonts w:hint="eastAsia"/>
          <w:sz w:val="20"/>
          <w:lang w:val="en-GB" w:eastAsia="ko-KR"/>
        </w:rPr>
        <w:t>]</w:t>
      </w:r>
      <w:r w:rsidRPr="00D954BA">
        <w:rPr>
          <w:sz w:val="20"/>
          <w:lang w:val="en-GB" w:eastAsia="ko-KR"/>
        </w:rPr>
        <w:t xml:space="preserve">, and </w:t>
      </w:r>
      <w:proofErr w:type="spellStart"/>
      <w:r w:rsidR="00591003">
        <w:rPr>
          <w:sz w:val="20"/>
          <w:lang w:val="en-GB" w:eastAsia="ko-KR"/>
        </w:rPr>
        <w:t>fisheye</w:t>
      </w:r>
      <w:r w:rsidRPr="00D954BA">
        <w:rPr>
          <w:sz w:val="20"/>
          <w:lang w:val="en-GB" w:eastAsia="ko-KR"/>
        </w:rPr>
        <w:t>_</w:t>
      </w:r>
      <w:r w:rsidR="00F87EDF" w:rsidRPr="002774B0">
        <w:rPr>
          <w:sz w:val="20"/>
          <w:lang w:val="en-GB" w:eastAsia="ko-KR"/>
        </w:rPr>
        <w:t>circular_region</w:t>
      </w:r>
      <w:r w:rsidRPr="00D954BA">
        <w:rPr>
          <w:rFonts w:hint="eastAsia"/>
          <w:sz w:val="20"/>
          <w:lang w:val="en-GB" w:eastAsia="ko-KR"/>
        </w:rPr>
        <w:t>_radius</w:t>
      </w:r>
      <w:proofErr w:type="spellEnd"/>
      <w:r w:rsidRPr="00D954BA">
        <w:rPr>
          <w:rFonts w:hint="eastAsia"/>
          <w:sz w:val="20"/>
          <w:lang w:val="en-GB" w:eastAsia="ko-KR"/>
        </w:rPr>
        <w:t>[</w:t>
      </w:r>
      <w:r w:rsidRPr="00D954BA">
        <w:rPr>
          <w:rFonts w:eastAsia="Times New Roman"/>
          <w:sz w:val="20"/>
        </w:rPr>
        <w:t> </w:t>
      </w:r>
      <w:proofErr w:type="spellStart"/>
      <w:r w:rsidRPr="00D954BA">
        <w:rPr>
          <w:rFonts w:hint="eastAsia"/>
          <w:sz w:val="20"/>
          <w:lang w:val="en-GB" w:eastAsia="ko-KR"/>
        </w:rPr>
        <w:t>i</w:t>
      </w:r>
      <w:proofErr w:type="spellEnd"/>
      <w:r w:rsidRPr="00D954BA">
        <w:rPr>
          <w:rFonts w:eastAsia="Times New Roman"/>
          <w:sz w:val="20"/>
        </w:rPr>
        <w:t> </w:t>
      </w:r>
      <w:r w:rsidRPr="00D954BA">
        <w:rPr>
          <w:rFonts w:hint="eastAsia"/>
          <w:sz w:val="20"/>
          <w:lang w:eastAsia="ko-KR"/>
        </w:rPr>
        <w:t>]</w:t>
      </w:r>
      <w:r w:rsidRPr="00D954BA">
        <w:rPr>
          <w:sz w:val="20"/>
          <w:lang w:val="en-GB" w:eastAsia="ko-KR"/>
        </w:rPr>
        <w:t>.</w:t>
      </w:r>
    </w:p>
    <w:p w14:paraId="0CC96C8A" w14:textId="5EBDCFB5" w:rsidR="00A1648A" w:rsidRDefault="00A1648A" w:rsidP="00066D3D">
      <w:pPr>
        <w:jc w:val="both"/>
        <w:rPr>
          <w:sz w:val="20"/>
          <w:lang w:val="en-GB" w:eastAsia="ko-KR"/>
        </w:rPr>
      </w:pPr>
      <w:r>
        <w:rPr>
          <w:sz w:val="20"/>
          <w:lang w:val="en-GB" w:eastAsia="ko-KR"/>
        </w:rPr>
        <w:t>Each active area shall contain at least one sample location. T</w:t>
      </w:r>
      <w:r w:rsidRPr="00A1648A">
        <w:rPr>
          <w:sz w:val="20"/>
          <w:lang w:val="en-GB" w:eastAsia="ko-KR"/>
        </w:rPr>
        <w:t xml:space="preserve">here shall not be any sample </w:t>
      </w:r>
      <w:r>
        <w:rPr>
          <w:sz w:val="20"/>
          <w:lang w:val="en-GB" w:eastAsia="ko-KR"/>
        </w:rPr>
        <w:t>location</w:t>
      </w:r>
      <w:r w:rsidRPr="00A1648A">
        <w:rPr>
          <w:sz w:val="20"/>
          <w:lang w:val="en-GB" w:eastAsia="ko-KR"/>
        </w:rPr>
        <w:t xml:space="preserve"> that is within </w:t>
      </w:r>
      <w:r>
        <w:rPr>
          <w:sz w:val="20"/>
          <w:lang w:val="en-GB" w:eastAsia="ko-KR"/>
        </w:rPr>
        <w:t xml:space="preserve">more than one </w:t>
      </w:r>
      <w:r w:rsidRPr="00A1648A">
        <w:rPr>
          <w:sz w:val="20"/>
          <w:lang w:val="en-GB" w:eastAsia="ko-KR"/>
        </w:rPr>
        <w:t>active area</w:t>
      </w:r>
      <w:r>
        <w:rPr>
          <w:sz w:val="20"/>
          <w:lang w:val="en-GB" w:eastAsia="ko-KR"/>
        </w:rPr>
        <w:t>.</w:t>
      </w:r>
    </w:p>
    <w:p w14:paraId="6392BF89" w14:textId="6E0F66D8" w:rsidR="00066D3D" w:rsidRPr="00D954BA" w:rsidRDefault="00591003" w:rsidP="00066D3D">
      <w:pPr>
        <w:jc w:val="both"/>
        <w:rPr>
          <w:sz w:val="20"/>
          <w:lang w:val="en-GB" w:eastAsia="ko-KR"/>
        </w:rPr>
      </w:pPr>
      <w:proofErr w:type="spellStart"/>
      <w:r>
        <w:rPr>
          <w:b/>
          <w:sz w:val="20"/>
          <w:lang w:val="en-GB" w:eastAsia="ko-KR"/>
        </w:rPr>
        <w:t>fisheye</w:t>
      </w:r>
      <w:r w:rsidR="00066D3D" w:rsidRPr="00D954BA">
        <w:rPr>
          <w:b/>
          <w:sz w:val="20"/>
          <w:lang w:val="en-GB" w:eastAsia="ko-KR"/>
        </w:rPr>
        <w:t>_scene</w:t>
      </w:r>
      <w:r w:rsidR="00066D3D" w:rsidRPr="00D954BA">
        <w:rPr>
          <w:rFonts w:hint="eastAsia"/>
          <w:b/>
          <w:sz w:val="20"/>
          <w:lang w:val="en-GB" w:eastAsia="ko-KR"/>
        </w:rPr>
        <w:t>_radius</w:t>
      </w:r>
      <w:proofErr w:type="spellEnd"/>
      <w:r w:rsidR="00066D3D" w:rsidRPr="00D954BA">
        <w:rPr>
          <w:rFonts w:hint="eastAsia"/>
          <w:sz w:val="20"/>
          <w:lang w:val="en-GB" w:eastAsia="ko-KR"/>
        </w:rPr>
        <w:t>[</w:t>
      </w:r>
      <w:r w:rsidR="00066D3D" w:rsidRPr="00D954BA">
        <w:rPr>
          <w:rFonts w:eastAsia="Times New Roman"/>
          <w:sz w:val="20"/>
        </w:rPr>
        <w:t> </w:t>
      </w:r>
      <w:proofErr w:type="spellStart"/>
      <w:r w:rsidR="00066D3D" w:rsidRPr="00D954BA">
        <w:rPr>
          <w:rFonts w:hint="eastAsia"/>
          <w:sz w:val="20"/>
          <w:lang w:val="en-GB" w:eastAsia="ko-KR"/>
        </w:rPr>
        <w:t>i</w:t>
      </w:r>
      <w:proofErr w:type="spellEnd"/>
      <w:r w:rsidR="00066D3D" w:rsidRPr="00D954BA">
        <w:rPr>
          <w:rFonts w:eastAsia="Times New Roman"/>
          <w:sz w:val="20"/>
        </w:rPr>
        <w:t> </w:t>
      </w:r>
      <w:r w:rsidR="00066D3D" w:rsidRPr="00D954BA">
        <w:rPr>
          <w:rFonts w:hint="eastAsia"/>
          <w:sz w:val="20"/>
          <w:lang w:val="en-GB" w:eastAsia="ko-KR"/>
        </w:rPr>
        <w:t xml:space="preserve">] specifies the radius of a circular region within the </w:t>
      </w:r>
      <w:proofErr w:type="spellStart"/>
      <w:r w:rsidR="00066D3D" w:rsidRPr="00D954BA">
        <w:rPr>
          <w:rFonts w:hint="eastAsia"/>
          <w:sz w:val="20"/>
          <w:lang w:val="en-GB" w:eastAsia="ko-KR"/>
        </w:rPr>
        <w:t>i-th</w:t>
      </w:r>
      <w:proofErr w:type="spellEnd"/>
      <w:r w:rsidR="00066D3D" w:rsidRPr="00D954BA">
        <w:rPr>
          <w:rFonts w:hint="eastAsia"/>
          <w:sz w:val="20"/>
          <w:lang w:val="en-GB" w:eastAsia="ko-KR"/>
        </w:rPr>
        <w:t xml:space="preserve"> </w:t>
      </w:r>
      <w:r w:rsidR="00CC2F41">
        <w:rPr>
          <w:rFonts w:hint="eastAsia"/>
          <w:sz w:val="20"/>
          <w:lang w:val="en-GB" w:eastAsia="ko-KR"/>
        </w:rPr>
        <w:t>active area</w:t>
      </w:r>
      <w:r w:rsidR="00066D3D" w:rsidRPr="00D954BA">
        <w:rPr>
          <w:rFonts w:hint="eastAsia"/>
          <w:sz w:val="20"/>
          <w:lang w:val="en-GB" w:eastAsia="ko-KR"/>
        </w:rPr>
        <w:t xml:space="preserve"> in units of </w:t>
      </w:r>
      <w:r w:rsidR="00066D3D" w:rsidRPr="00D954BA">
        <w:rPr>
          <w:sz w:val="20"/>
          <w:lang w:eastAsia="ko-KR"/>
        </w:rPr>
        <w:t>2</w:t>
      </w:r>
      <w:r w:rsidR="00066D3D" w:rsidRPr="00D954BA">
        <w:rPr>
          <w:sz w:val="20"/>
          <w:vertAlign w:val="superscript"/>
          <w:lang w:eastAsia="ko-KR"/>
        </w:rPr>
        <w:t>−16</w:t>
      </w:r>
      <w:r w:rsidR="00066D3D" w:rsidRPr="00D954BA">
        <w:rPr>
          <w:rFonts w:hint="eastAsia"/>
          <w:sz w:val="20"/>
          <w:vertAlign w:val="superscript"/>
          <w:lang w:eastAsia="ko-KR"/>
        </w:rPr>
        <w:t xml:space="preserve"> </w:t>
      </w:r>
      <w:proofErr w:type="spellStart"/>
      <w:r w:rsidR="00066D3D" w:rsidRPr="00D954BA">
        <w:rPr>
          <w:rFonts w:hint="eastAsia"/>
          <w:sz w:val="20"/>
          <w:lang w:val="en-GB" w:eastAsia="ko-KR"/>
        </w:rPr>
        <w:t>luma</w:t>
      </w:r>
      <w:proofErr w:type="spellEnd"/>
      <w:r w:rsidR="00066D3D" w:rsidRPr="00D954BA">
        <w:rPr>
          <w:rFonts w:hint="eastAsia"/>
          <w:sz w:val="20"/>
          <w:lang w:val="en-GB" w:eastAsia="ko-KR"/>
        </w:rPr>
        <w:t xml:space="preserve"> samples, where the obstruction, such as the camera body, is not </w:t>
      </w:r>
      <w:r w:rsidR="00066D3D">
        <w:rPr>
          <w:sz w:val="20"/>
          <w:lang w:val="en-GB" w:eastAsia="ko-KR"/>
        </w:rPr>
        <w:t xml:space="preserve">included </w:t>
      </w:r>
      <w:r w:rsidR="00066D3D" w:rsidRPr="00D954BA">
        <w:rPr>
          <w:rFonts w:hint="eastAsia"/>
          <w:sz w:val="20"/>
          <w:lang w:val="en-GB" w:eastAsia="ko-KR"/>
        </w:rPr>
        <w:t xml:space="preserve">in the region </w:t>
      </w:r>
      <w:r w:rsidR="00F87EDF">
        <w:rPr>
          <w:sz w:val="20"/>
          <w:lang w:val="en-GB" w:eastAsia="ko-KR"/>
        </w:rPr>
        <w:t>specified</w:t>
      </w:r>
      <w:r w:rsidR="00F87EDF" w:rsidRPr="00D954BA">
        <w:rPr>
          <w:rFonts w:hint="eastAsia"/>
          <w:sz w:val="20"/>
          <w:lang w:val="en-GB" w:eastAsia="ko-KR"/>
        </w:rPr>
        <w:t xml:space="preserve"> </w:t>
      </w:r>
      <w:r w:rsidR="00066D3D" w:rsidRPr="00D954BA">
        <w:rPr>
          <w:rFonts w:hint="eastAsia"/>
          <w:sz w:val="20"/>
          <w:lang w:val="en-GB" w:eastAsia="ko-KR"/>
        </w:rPr>
        <w:t xml:space="preserve">by </w:t>
      </w:r>
      <w:proofErr w:type="spellStart"/>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rFonts w:hint="eastAsia"/>
          <w:sz w:val="20"/>
          <w:lang w:val="en-GB" w:eastAsia="ko-KR"/>
        </w:rPr>
        <w:t>_</w:t>
      </w:r>
      <w:r w:rsidR="00C202D5">
        <w:rPr>
          <w:rFonts w:hint="eastAsia"/>
          <w:sz w:val="20"/>
          <w:lang w:val="en-GB" w:eastAsia="ko-KR"/>
        </w:rPr>
        <w:t>centre</w:t>
      </w:r>
      <w:r w:rsidR="00066D3D" w:rsidRPr="00D954BA">
        <w:rPr>
          <w:rFonts w:hint="eastAsia"/>
          <w:sz w:val="20"/>
          <w:lang w:val="en-GB" w:eastAsia="ko-KR"/>
        </w:rPr>
        <w:t>_x</w:t>
      </w:r>
      <w:proofErr w:type="spellEnd"/>
      <w:r w:rsidR="00066D3D" w:rsidRPr="00D954BA">
        <w:rPr>
          <w:rFonts w:hint="eastAsia"/>
          <w:sz w:val="20"/>
          <w:lang w:val="en-GB" w:eastAsia="ko-KR"/>
        </w:rPr>
        <w:t>[</w:t>
      </w:r>
      <w:r w:rsidR="00066D3D" w:rsidRPr="00D954BA">
        <w:rPr>
          <w:rFonts w:eastAsia="Times New Roman"/>
          <w:sz w:val="20"/>
        </w:rPr>
        <w:t> </w:t>
      </w:r>
      <w:proofErr w:type="spellStart"/>
      <w:r w:rsidR="00066D3D" w:rsidRPr="00D954BA">
        <w:rPr>
          <w:rFonts w:hint="eastAsia"/>
          <w:sz w:val="20"/>
          <w:lang w:val="en-GB" w:eastAsia="ko-KR"/>
        </w:rPr>
        <w:t>i</w:t>
      </w:r>
      <w:proofErr w:type="spellEnd"/>
      <w:r w:rsidR="00066D3D" w:rsidRPr="00D954BA">
        <w:rPr>
          <w:rFonts w:eastAsia="Times New Roman"/>
          <w:sz w:val="20"/>
        </w:rPr>
        <w:t> </w:t>
      </w:r>
      <w:r w:rsidR="00066D3D" w:rsidRPr="00D954BA">
        <w:rPr>
          <w:rFonts w:hint="eastAsia"/>
          <w:sz w:val="20"/>
          <w:lang w:val="en-GB" w:eastAsia="ko-KR"/>
        </w:rPr>
        <w:t>]</w:t>
      </w:r>
      <w:r w:rsidR="00066D3D">
        <w:rPr>
          <w:sz w:val="20"/>
          <w:lang w:val="en-GB" w:eastAsia="ko-KR"/>
        </w:rPr>
        <w:t>,</w:t>
      </w:r>
      <w:r w:rsidR="00066D3D" w:rsidRPr="00D954BA">
        <w:rPr>
          <w:rFonts w:hint="eastAsia"/>
          <w:sz w:val="20"/>
          <w:lang w:val="en-GB" w:eastAsia="ko-KR"/>
        </w:rPr>
        <w:t xml:space="preserve"> </w:t>
      </w:r>
      <w:proofErr w:type="spellStart"/>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rFonts w:hint="eastAsia"/>
          <w:sz w:val="20"/>
          <w:lang w:val="en-GB" w:eastAsia="ko-KR"/>
        </w:rPr>
        <w:t>_</w:t>
      </w:r>
      <w:r w:rsidR="00C202D5">
        <w:rPr>
          <w:rFonts w:hint="eastAsia"/>
          <w:sz w:val="20"/>
          <w:lang w:val="en-GB" w:eastAsia="ko-KR"/>
        </w:rPr>
        <w:t>centre</w:t>
      </w:r>
      <w:r w:rsidR="00066D3D" w:rsidRPr="00D954BA">
        <w:rPr>
          <w:rFonts w:hint="eastAsia"/>
          <w:sz w:val="20"/>
          <w:lang w:val="en-GB" w:eastAsia="ko-KR"/>
        </w:rPr>
        <w:t>_y</w:t>
      </w:r>
      <w:proofErr w:type="spellEnd"/>
      <w:r w:rsidR="00066D3D" w:rsidRPr="00D954BA">
        <w:rPr>
          <w:rFonts w:hint="eastAsia"/>
          <w:sz w:val="20"/>
          <w:lang w:val="en-GB" w:eastAsia="ko-KR"/>
        </w:rPr>
        <w:t>[</w:t>
      </w:r>
      <w:r w:rsidR="00066D3D" w:rsidRPr="00D954BA">
        <w:rPr>
          <w:rFonts w:eastAsia="Times New Roman"/>
          <w:sz w:val="20"/>
        </w:rPr>
        <w:t> </w:t>
      </w:r>
      <w:proofErr w:type="spellStart"/>
      <w:r w:rsidR="00066D3D" w:rsidRPr="00D954BA">
        <w:rPr>
          <w:rFonts w:hint="eastAsia"/>
          <w:sz w:val="20"/>
          <w:lang w:val="en-GB" w:eastAsia="ko-KR"/>
        </w:rPr>
        <w:t>i</w:t>
      </w:r>
      <w:proofErr w:type="spellEnd"/>
      <w:r w:rsidR="00066D3D" w:rsidRPr="00D954BA">
        <w:rPr>
          <w:rFonts w:eastAsia="Times New Roman"/>
          <w:sz w:val="20"/>
        </w:rPr>
        <w:t> </w:t>
      </w:r>
      <w:r w:rsidR="00066D3D" w:rsidRPr="00D954BA">
        <w:rPr>
          <w:rFonts w:hint="eastAsia"/>
          <w:sz w:val="20"/>
          <w:lang w:val="en-GB" w:eastAsia="ko-KR"/>
        </w:rPr>
        <w:t>]</w:t>
      </w:r>
      <w:r w:rsidR="00066D3D">
        <w:rPr>
          <w:sz w:val="20"/>
          <w:lang w:val="en-GB" w:eastAsia="ko-KR"/>
        </w:rPr>
        <w:t>,</w:t>
      </w:r>
      <w:r w:rsidR="00066D3D" w:rsidRPr="00D954BA">
        <w:rPr>
          <w:rFonts w:hint="eastAsia"/>
          <w:sz w:val="20"/>
          <w:lang w:val="en-GB" w:eastAsia="ko-KR"/>
        </w:rPr>
        <w:t xml:space="preserve"> and </w:t>
      </w:r>
      <w:proofErr w:type="spellStart"/>
      <w:r>
        <w:rPr>
          <w:sz w:val="20"/>
          <w:lang w:val="en-GB" w:eastAsia="ko-KR"/>
        </w:rPr>
        <w:t>fisheye</w:t>
      </w:r>
      <w:r w:rsidR="00066D3D" w:rsidRPr="00D954BA">
        <w:rPr>
          <w:sz w:val="20"/>
          <w:lang w:val="en-GB" w:eastAsia="ko-KR"/>
        </w:rPr>
        <w:t>_</w:t>
      </w:r>
      <w:r w:rsidR="00066D3D" w:rsidRPr="00D954BA">
        <w:rPr>
          <w:rFonts w:hint="eastAsia"/>
          <w:sz w:val="20"/>
          <w:lang w:val="en-GB" w:eastAsia="ko-KR"/>
        </w:rPr>
        <w:t>scene_radius</w:t>
      </w:r>
      <w:proofErr w:type="spellEnd"/>
      <w:r w:rsidR="00066D3D" w:rsidRPr="00D954BA">
        <w:rPr>
          <w:rFonts w:hint="eastAsia"/>
          <w:sz w:val="20"/>
          <w:lang w:val="en-GB" w:eastAsia="ko-KR"/>
        </w:rPr>
        <w:t>[</w:t>
      </w:r>
      <w:r w:rsidR="00066D3D" w:rsidRPr="00D954BA">
        <w:rPr>
          <w:rFonts w:eastAsia="Times New Roman"/>
          <w:sz w:val="20"/>
        </w:rPr>
        <w:t> </w:t>
      </w:r>
      <w:proofErr w:type="spellStart"/>
      <w:r w:rsidR="00066D3D" w:rsidRPr="00D954BA">
        <w:rPr>
          <w:rFonts w:hint="eastAsia"/>
          <w:sz w:val="20"/>
          <w:lang w:val="en-GB" w:eastAsia="ko-KR"/>
        </w:rPr>
        <w:t>i</w:t>
      </w:r>
      <w:proofErr w:type="spellEnd"/>
      <w:r w:rsidR="00066D3D" w:rsidRPr="00D954BA">
        <w:rPr>
          <w:rFonts w:eastAsia="Times New Roman"/>
          <w:sz w:val="20"/>
        </w:rPr>
        <w:t> </w:t>
      </w:r>
      <w:r w:rsidR="00066D3D" w:rsidRPr="00D954BA">
        <w:rPr>
          <w:rFonts w:hint="eastAsia"/>
          <w:sz w:val="20"/>
          <w:lang w:val="en-GB" w:eastAsia="ko-KR"/>
        </w:rPr>
        <w:t xml:space="preserve">]. The value of </w:t>
      </w:r>
      <w:proofErr w:type="spellStart"/>
      <w:r>
        <w:rPr>
          <w:sz w:val="20"/>
          <w:lang w:val="en-GB" w:eastAsia="ko-KR"/>
        </w:rPr>
        <w:t>fisheye</w:t>
      </w:r>
      <w:r w:rsidR="00066D3D" w:rsidRPr="00D954BA">
        <w:rPr>
          <w:sz w:val="20"/>
          <w:lang w:val="en-GB" w:eastAsia="ko-KR"/>
        </w:rPr>
        <w:t>_</w:t>
      </w:r>
      <w:r w:rsidR="00066D3D" w:rsidRPr="00D954BA">
        <w:rPr>
          <w:rFonts w:hint="eastAsia"/>
          <w:sz w:val="20"/>
          <w:lang w:val="en-GB" w:eastAsia="ko-KR"/>
        </w:rPr>
        <w:t>scene</w:t>
      </w:r>
      <w:r w:rsidR="00066D3D" w:rsidRPr="00D954BA">
        <w:rPr>
          <w:sz w:val="20"/>
          <w:lang w:val="en-GB" w:eastAsia="ko-KR"/>
        </w:rPr>
        <w:t>_</w:t>
      </w:r>
      <w:proofErr w:type="gramStart"/>
      <w:r w:rsidR="00066D3D" w:rsidRPr="00D954BA">
        <w:rPr>
          <w:rFonts w:hint="eastAsia"/>
          <w:sz w:val="20"/>
          <w:lang w:val="en-GB" w:eastAsia="ko-KR"/>
        </w:rPr>
        <w:t>radius</w:t>
      </w:r>
      <w:proofErr w:type="spellEnd"/>
      <w:r w:rsidR="00066D3D" w:rsidRPr="00D954BA">
        <w:rPr>
          <w:rFonts w:hint="eastAsia"/>
          <w:sz w:val="20"/>
          <w:lang w:val="en-GB" w:eastAsia="ko-KR"/>
        </w:rPr>
        <w:t>[</w:t>
      </w:r>
      <w:proofErr w:type="gramEnd"/>
      <w:r w:rsidR="00066D3D" w:rsidRPr="00D954BA">
        <w:rPr>
          <w:rFonts w:eastAsia="Times New Roman"/>
          <w:sz w:val="20"/>
        </w:rPr>
        <w:t> </w:t>
      </w:r>
      <w:proofErr w:type="spellStart"/>
      <w:r w:rsidR="00066D3D" w:rsidRPr="00D954BA">
        <w:rPr>
          <w:rFonts w:hint="eastAsia"/>
          <w:sz w:val="20"/>
          <w:lang w:val="en-GB" w:eastAsia="ko-KR"/>
        </w:rPr>
        <w:t>i</w:t>
      </w:r>
      <w:proofErr w:type="spellEnd"/>
      <w:r w:rsidR="00066D3D" w:rsidRPr="00D954BA">
        <w:rPr>
          <w:rFonts w:eastAsia="Times New Roman"/>
          <w:sz w:val="20"/>
        </w:rPr>
        <w:t> </w:t>
      </w:r>
      <w:r w:rsidR="00066D3D" w:rsidRPr="00D954BA">
        <w:rPr>
          <w:rFonts w:hint="eastAsia"/>
          <w:sz w:val="20"/>
          <w:lang w:val="en-GB" w:eastAsia="ko-KR"/>
        </w:rPr>
        <w:t xml:space="preserve">] shall be </w:t>
      </w:r>
      <w:r w:rsidR="00066D3D">
        <w:rPr>
          <w:sz w:val="20"/>
          <w:lang w:val="en-GB" w:eastAsia="ko-KR"/>
        </w:rPr>
        <w:t xml:space="preserve">less than or </w:t>
      </w:r>
      <w:r w:rsidR="00066D3D" w:rsidRPr="00D954BA">
        <w:rPr>
          <w:rFonts w:hint="eastAsia"/>
          <w:sz w:val="20"/>
          <w:lang w:val="en-GB" w:eastAsia="ko-KR"/>
        </w:rPr>
        <w:t xml:space="preserve">equal </w:t>
      </w:r>
      <w:r w:rsidR="00066D3D">
        <w:rPr>
          <w:sz w:val="20"/>
          <w:lang w:val="en-GB" w:eastAsia="ko-KR"/>
        </w:rPr>
        <w:t xml:space="preserve">to </w:t>
      </w:r>
      <w:proofErr w:type="spellStart"/>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sz w:val="20"/>
          <w:lang w:val="en-GB" w:eastAsia="ko-KR"/>
        </w:rPr>
        <w:t>_</w:t>
      </w:r>
      <w:r w:rsidR="00066D3D" w:rsidRPr="00D954BA">
        <w:rPr>
          <w:rFonts w:hint="eastAsia"/>
          <w:sz w:val="20"/>
          <w:lang w:val="en-GB" w:eastAsia="ko-KR"/>
        </w:rPr>
        <w:t>radius</w:t>
      </w:r>
      <w:proofErr w:type="spellEnd"/>
      <w:r w:rsidR="00066D3D" w:rsidRPr="00D954BA">
        <w:rPr>
          <w:rFonts w:hint="eastAsia"/>
          <w:sz w:val="20"/>
          <w:lang w:val="en-GB" w:eastAsia="ko-KR"/>
        </w:rPr>
        <w:t>[</w:t>
      </w:r>
      <w:r w:rsidR="00066D3D" w:rsidRPr="00D954BA">
        <w:rPr>
          <w:rFonts w:eastAsia="Times New Roman"/>
          <w:sz w:val="20"/>
        </w:rPr>
        <w:t> </w:t>
      </w:r>
      <w:proofErr w:type="spellStart"/>
      <w:r w:rsidR="00066D3D" w:rsidRPr="00D954BA">
        <w:rPr>
          <w:rFonts w:hint="eastAsia"/>
          <w:sz w:val="20"/>
          <w:lang w:val="en-GB" w:eastAsia="ko-KR"/>
        </w:rPr>
        <w:t>i</w:t>
      </w:r>
      <w:proofErr w:type="spellEnd"/>
      <w:r w:rsidR="00066D3D" w:rsidRPr="00D954BA">
        <w:rPr>
          <w:rFonts w:eastAsia="Times New Roman"/>
          <w:sz w:val="20"/>
        </w:rPr>
        <w:t> </w:t>
      </w:r>
      <w:r w:rsidR="00066D3D" w:rsidRPr="00D954BA">
        <w:rPr>
          <w:rFonts w:hint="eastAsia"/>
          <w:sz w:val="20"/>
          <w:lang w:val="en-GB" w:eastAsia="ko-KR"/>
        </w:rPr>
        <w:t>]</w:t>
      </w:r>
      <w:r w:rsidR="00066D3D">
        <w:rPr>
          <w:sz w:val="20"/>
          <w:lang w:val="en-GB" w:eastAsia="ko-KR"/>
        </w:rPr>
        <w:t>,</w:t>
      </w:r>
      <w:r w:rsidR="00066D3D" w:rsidRPr="00D954BA">
        <w:rPr>
          <w:rFonts w:hint="eastAsia"/>
          <w:sz w:val="20"/>
          <w:lang w:val="en-GB" w:eastAsia="ko-KR"/>
        </w:rPr>
        <w:t xml:space="preserve"> and shall be in the range of 0 to 65</w:t>
      </w:r>
      <w:r w:rsidR="00066D3D">
        <w:rPr>
          <w:sz w:val="20"/>
          <w:lang w:val="en-GB" w:eastAsia="ko-KR"/>
        </w:rPr>
        <w:t> </w:t>
      </w:r>
      <w:r w:rsidR="00066D3D" w:rsidRPr="00D954BA">
        <w:rPr>
          <w:rFonts w:hint="eastAsia"/>
          <w:sz w:val="20"/>
          <w:lang w:val="en-GB" w:eastAsia="ko-KR"/>
        </w:rPr>
        <w:t>536</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sz w:val="20"/>
          <w:vertAlign w:val="superscript"/>
          <w:lang w:eastAsia="ko-KR"/>
        </w:rPr>
        <w:t>16</w:t>
      </w:r>
      <w:r w:rsidR="00066D3D" w:rsidRPr="00D954BA">
        <w:rPr>
          <w:sz w:val="20"/>
        </w:rPr>
        <w:t> </w:t>
      </w:r>
      <w:r w:rsidR="00066D3D">
        <w:rPr>
          <w:sz w:val="20"/>
        </w:rPr>
        <w:t>−</w:t>
      </w:r>
      <w:r w:rsidR="00066D3D" w:rsidRPr="00D954BA">
        <w:rPr>
          <w:sz w:val="20"/>
        </w:rPr>
        <w:t> </w:t>
      </w:r>
      <w:r w:rsidR="00066D3D" w:rsidRPr="00D954BA">
        <w:rPr>
          <w:rFonts w:hint="eastAsia"/>
          <w:sz w:val="20"/>
          <w:lang w:val="en-GB" w:eastAsia="ko-KR"/>
        </w:rPr>
        <w:t xml:space="preserve">1 </w:t>
      </w:r>
      <w:r w:rsidR="00066D3D" w:rsidRPr="00D954BA">
        <w:rPr>
          <w:sz w:val="20"/>
        </w:rPr>
        <w:t>(i.e., </w:t>
      </w:r>
      <w:r w:rsidR="00066D3D" w:rsidRPr="00D954BA">
        <w:rPr>
          <w:sz w:val="20"/>
          <w:lang w:eastAsia="ko-KR"/>
        </w:rPr>
        <w:t>4</w:t>
      </w:r>
      <w:r w:rsidR="00066D3D">
        <w:rPr>
          <w:sz w:val="20"/>
          <w:lang w:eastAsia="ko-KR"/>
        </w:rPr>
        <w:t> </w:t>
      </w:r>
      <w:r w:rsidR="00066D3D" w:rsidRPr="00D954BA">
        <w:rPr>
          <w:sz w:val="20"/>
          <w:lang w:eastAsia="ko-KR"/>
        </w:rPr>
        <w:t>294</w:t>
      </w:r>
      <w:r w:rsidR="00066D3D">
        <w:rPr>
          <w:sz w:val="20"/>
          <w:lang w:eastAsia="ko-KR"/>
        </w:rPr>
        <w:t> </w:t>
      </w:r>
      <w:r w:rsidR="00066D3D" w:rsidRPr="00D954BA">
        <w:rPr>
          <w:sz w:val="20"/>
          <w:lang w:eastAsia="ko-KR"/>
        </w:rPr>
        <w:t>967</w:t>
      </w:r>
      <w:r w:rsidR="00066D3D">
        <w:rPr>
          <w:sz w:val="20"/>
          <w:lang w:eastAsia="ko-KR"/>
        </w:rPr>
        <w:t> </w:t>
      </w:r>
      <w:r w:rsidR="00066D3D" w:rsidRPr="00D954BA">
        <w:rPr>
          <w:sz w:val="20"/>
          <w:lang w:eastAsia="ko-KR"/>
        </w:rPr>
        <w:t>295)</w:t>
      </w:r>
      <w:r w:rsidR="00066D3D">
        <w:rPr>
          <w:sz w:val="20"/>
          <w:lang w:eastAsia="ko-KR"/>
        </w:rPr>
        <w:t>, inclusive</w:t>
      </w:r>
      <w:r w:rsidR="00066D3D" w:rsidRPr="00D954BA">
        <w:rPr>
          <w:rFonts w:hint="eastAsia"/>
          <w:sz w:val="20"/>
          <w:lang w:val="en-GB" w:eastAsia="ko-KR"/>
        </w:rPr>
        <w:t>.</w:t>
      </w:r>
      <w:r w:rsidR="00066D3D" w:rsidRPr="00D954BA">
        <w:rPr>
          <w:sz w:val="20"/>
          <w:lang w:val="en-GB" w:eastAsia="ko-KR"/>
        </w:rPr>
        <w:t xml:space="preserve"> </w:t>
      </w:r>
      <w:r w:rsidR="00066D3D" w:rsidRPr="00D954BA">
        <w:rPr>
          <w:rFonts w:hint="eastAsia"/>
          <w:sz w:val="20"/>
          <w:lang w:val="en-GB" w:eastAsia="ko-KR"/>
        </w:rPr>
        <w:t>T</w:t>
      </w:r>
      <w:r w:rsidR="00066D3D" w:rsidRPr="00D954BA">
        <w:rPr>
          <w:sz w:val="20"/>
          <w:lang w:val="en-GB" w:eastAsia="ko-KR"/>
        </w:rPr>
        <w:t xml:space="preserve">he enclosed area is the suggested area for stitching as recommended by the </w:t>
      </w:r>
      <w:r w:rsidR="00066D3D">
        <w:rPr>
          <w:sz w:val="20"/>
          <w:lang w:val="en-GB" w:eastAsia="ko-KR"/>
        </w:rPr>
        <w:t>encoder</w:t>
      </w:r>
      <w:r w:rsidR="00066D3D" w:rsidRPr="00D954BA">
        <w:rPr>
          <w:sz w:val="20"/>
          <w:lang w:val="en-GB" w:eastAsia="ko-KR"/>
        </w:rPr>
        <w:t>.</w:t>
      </w:r>
    </w:p>
    <w:p w14:paraId="0FCAC390" w14:textId="4608C210" w:rsidR="00066D3D" w:rsidRPr="00D954BA" w:rsidRDefault="00591003" w:rsidP="00066D3D">
      <w:pPr>
        <w:jc w:val="both"/>
        <w:rPr>
          <w:sz w:val="20"/>
          <w:lang w:eastAsia="ko-KR"/>
        </w:rPr>
      </w:pPr>
      <w:r>
        <w:rPr>
          <w:b/>
          <w:sz w:val="20"/>
          <w:lang w:val="en-GB" w:eastAsia="ko-KR"/>
        </w:rPr>
        <w:t>fisheye</w:t>
      </w:r>
      <w:r w:rsidR="00066D3D" w:rsidRPr="00D954BA">
        <w:rPr>
          <w:b/>
          <w:sz w:val="20"/>
          <w:lang w:val="en-GB" w:eastAsia="ko-KR"/>
        </w:rPr>
        <w:t>_</w:t>
      </w:r>
      <w:proofErr w:type="spellStart"/>
      <w:r w:rsidR="00066D3D" w:rsidRPr="00D954BA">
        <w:rPr>
          <w:b/>
          <w:sz w:val="20"/>
          <w:lang w:eastAsia="ko-KR"/>
        </w:rPr>
        <w:t>camera_</w:t>
      </w:r>
      <w:r w:rsidR="00C202D5">
        <w:rPr>
          <w:b/>
          <w:sz w:val="20"/>
          <w:lang w:eastAsia="ko-KR"/>
        </w:rPr>
        <w:t>centre</w:t>
      </w:r>
      <w:r w:rsidR="00066D3D" w:rsidRPr="00D954BA">
        <w:rPr>
          <w:b/>
          <w:sz w:val="20"/>
          <w:lang w:eastAsia="ko-KR"/>
        </w:rPr>
        <w:t>_</w:t>
      </w:r>
      <w:proofErr w:type="gramStart"/>
      <w:r w:rsidR="00066D3D" w:rsidRPr="00D954BA">
        <w:rPr>
          <w:b/>
          <w:sz w:val="20"/>
          <w:lang w:eastAsia="ko-KR"/>
        </w:rPr>
        <w:t>azimuth</w:t>
      </w:r>
      <w:proofErr w:type="spellEnd"/>
      <w:r w:rsidR="00066D3D" w:rsidRPr="00D954BA">
        <w:rPr>
          <w:rFonts w:hint="eastAsia"/>
          <w:sz w:val="20"/>
          <w:lang w:val="en-GB" w:eastAsia="ko-KR"/>
        </w:rPr>
        <w:t>[</w:t>
      </w:r>
      <w:proofErr w:type="gramEnd"/>
      <w:r w:rsidR="00066D3D" w:rsidRPr="00D954BA">
        <w:rPr>
          <w:rFonts w:eastAsia="Times New Roman"/>
          <w:sz w:val="20"/>
        </w:rPr>
        <w:t> </w:t>
      </w:r>
      <w:proofErr w:type="spellStart"/>
      <w:r w:rsidR="00066D3D" w:rsidRPr="00D954BA">
        <w:rPr>
          <w:rFonts w:hint="eastAsia"/>
          <w:sz w:val="20"/>
          <w:lang w:val="en-GB" w:eastAsia="ko-KR"/>
        </w:rPr>
        <w:t>i</w:t>
      </w:r>
      <w:proofErr w:type="spellEnd"/>
      <w:r w:rsidR="00066D3D" w:rsidRPr="00D954BA">
        <w:rPr>
          <w:rFonts w:eastAsia="Times New Roman"/>
          <w:sz w:val="20"/>
        </w:rPr>
        <w:t> </w:t>
      </w:r>
      <w:r w:rsidR="00066D3D" w:rsidRPr="00D954BA">
        <w:rPr>
          <w:rFonts w:hint="eastAsia"/>
          <w:sz w:val="20"/>
          <w:lang w:val="en-GB" w:eastAsia="ko-KR"/>
        </w:rPr>
        <w:t>]</w:t>
      </w:r>
      <w:r w:rsidR="00066D3D" w:rsidRPr="00D954BA">
        <w:rPr>
          <w:sz w:val="20"/>
          <w:lang w:eastAsia="ko-KR"/>
        </w:rPr>
        <w:t xml:space="preserve"> and </w:t>
      </w:r>
      <w:r>
        <w:rPr>
          <w:b/>
          <w:sz w:val="20"/>
          <w:lang w:val="en-GB" w:eastAsia="ko-KR"/>
        </w:rPr>
        <w:t>fisheye</w:t>
      </w:r>
      <w:r w:rsidR="00066D3D" w:rsidRPr="00D954BA">
        <w:rPr>
          <w:b/>
          <w:sz w:val="20"/>
          <w:lang w:val="en-GB" w:eastAsia="ko-KR"/>
        </w:rPr>
        <w:t>_</w:t>
      </w:r>
      <w:proofErr w:type="spellStart"/>
      <w:r w:rsidR="00066D3D" w:rsidRPr="00D954BA">
        <w:rPr>
          <w:b/>
          <w:sz w:val="20"/>
          <w:lang w:eastAsia="ko-KR"/>
        </w:rPr>
        <w:t>camera_</w:t>
      </w:r>
      <w:r w:rsidR="00C202D5">
        <w:rPr>
          <w:b/>
          <w:sz w:val="20"/>
          <w:lang w:eastAsia="ko-KR"/>
        </w:rPr>
        <w:t>centre</w:t>
      </w:r>
      <w:r w:rsidR="00066D3D" w:rsidRPr="00D954BA">
        <w:rPr>
          <w:b/>
          <w:sz w:val="20"/>
          <w:lang w:eastAsia="ko-KR"/>
        </w:rPr>
        <w:t>_elevation</w:t>
      </w:r>
      <w:proofErr w:type="spellEnd"/>
      <w:r w:rsidR="00066D3D" w:rsidRPr="00D954BA">
        <w:rPr>
          <w:rFonts w:hint="eastAsia"/>
          <w:sz w:val="20"/>
          <w:lang w:val="en-GB" w:eastAsia="ko-KR"/>
        </w:rPr>
        <w:t>[</w:t>
      </w:r>
      <w:r w:rsidR="00066D3D" w:rsidRPr="00D954BA">
        <w:rPr>
          <w:rFonts w:eastAsia="Times New Roman"/>
          <w:sz w:val="20"/>
        </w:rPr>
        <w:t> </w:t>
      </w:r>
      <w:proofErr w:type="spellStart"/>
      <w:r w:rsidR="00066D3D" w:rsidRPr="00D954BA">
        <w:rPr>
          <w:rFonts w:hint="eastAsia"/>
          <w:sz w:val="20"/>
          <w:lang w:val="en-GB" w:eastAsia="ko-KR"/>
        </w:rPr>
        <w:t>i</w:t>
      </w:r>
      <w:proofErr w:type="spellEnd"/>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w:t>
      </w:r>
      <w:r w:rsidR="00066D3D" w:rsidRPr="00D954BA">
        <w:rPr>
          <w:sz w:val="20"/>
          <w:lang w:eastAsia="ko-KR"/>
        </w:rPr>
        <w:t>indicate</w:t>
      </w:r>
      <w:r w:rsidR="00066D3D" w:rsidRPr="00D954BA">
        <w:rPr>
          <w:sz w:val="20"/>
        </w:rPr>
        <w:t xml:space="preserve"> the </w:t>
      </w:r>
      <w:r w:rsidR="00066D3D" w:rsidRPr="00D954BA">
        <w:rPr>
          <w:rFonts w:hint="eastAsia"/>
          <w:sz w:val="20"/>
          <w:lang w:eastAsia="ko-KR"/>
        </w:rPr>
        <w:t>spherical coordinate</w:t>
      </w:r>
      <w:r w:rsidR="00066D3D">
        <w:rPr>
          <w:sz w:val="20"/>
          <w:lang w:eastAsia="ko-KR"/>
        </w:rPr>
        <w:t>s</w:t>
      </w:r>
      <w:r w:rsidR="00066D3D" w:rsidRPr="00D954BA">
        <w:rPr>
          <w:sz w:val="20"/>
        </w:rPr>
        <w:t xml:space="preserve"> that correspond to the </w:t>
      </w:r>
      <w:r w:rsidR="00C202D5">
        <w:rPr>
          <w:sz w:val="20"/>
        </w:rPr>
        <w:t>centre</w:t>
      </w:r>
      <w:r w:rsidR="00066D3D" w:rsidRPr="00D954BA">
        <w:rPr>
          <w:sz w:val="20"/>
        </w:rPr>
        <w:t xml:space="preserve"> of </w:t>
      </w:r>
      <w:r w:rsidR="00F87EDF" w:rsidRPr="00D954BA">
        <w:rPr>
          <w:sz w:val="20"/>
          <w:lang w:val="en-GB" w:eastAsia="ko-KR"/>
        </w:rPr>
        <w:t>the</w:t>
      </w:r>
      <w:r w:rsidR="00F87EDF">
        <w:rPr>
          <w:sz w:val="20"/>
          <w:lang w:val="en-GB" w:eastAsia="ko-KR"/>
        </w:rPr>
        <w:t xml:space="preserve"> circular region that contains </w:t>
      </w:r>
      <w:r w:rsidR="00066D3D" w:rsidRPr="00D954BA">
        <w:rPr>
          <w:sz w:val="20"/>
        </w:rPr>
        <w:t xml:space="preserve">the </w:t>
      </w:r>
      <w:proofErr w:type="spellStart"/>
      <w:r w:rsidR="00066D3D" w:rsidRPr="00D954BA">
        <w:rPr>
          <w:rFonts w:hint="eastAsia"/>
          <w:sz w:val="20"/>
          <w:lang w:eastAsia="ko-KR"/>
        </w:rPr>
        <w:t>i-th</w:t>
      </w:r>
      <w:proofErr w:type="spellEnd"/>
      <w:r w:rsidR="00066D3D" w:rsidRPr="00D954BA">
        <w:rPr>
          <w:rFonts w:hint="eastAsia"/>
          <w:sz w:val="20"/>
          <w:lang w:eastAsia="ko-KR"/>
        </w:rPr>
        <w:t xml:space="preserve"> </w:t>
      </w:r>
      <w:r w:rsidR="00CC2F41">
        <w:rPr>
          <w:rFonts w:hint="eastAsia"/>
          <w:sz w:val="20"/>
          <w:lang w:eastAsia="ko-KR"/>
        </w:rPr>
        <w:t>active area</w:t>
      </w:r>
      <w:r w:rsidR="00066D3D" w:rsidRPr="00D954BA">
        <w:rPr>
          <w:rFonts w:hint="eastAsia"/>
          <w:sz w:val="20"/>
          <w:lang w:eastAsia="ko-KR"/>
        </w:rPr>
        <w:t xml:space="preserve"> in the </w:t>
      </w:r>
      <w:r w:rsidR="00066D3D" w:rsidRPr="00D954BA">
        <w:rPr>
          <w:sz w:val="20"/>
        </w:rPr>
        <w:t xml:space="preserve">cropped output picture, in units of </w:t>
      </w:r>
      <w:r w:rsidR="00066D3D" w:rsidRPr="00D954BA">
        <w:rPr>
          <w:sz w:val="20"/>
          <w:lang w:eastAsia="ko-KR"/>
        </w:rPr>
        <w:t>2</w:t>
      </w:r>
      <w:r w:rsidR="00066D3D" w:rsidRPr="00D954BA">
        <w:rPr>
          <w:sz w:val="20"/>
          <w:vertAlign w:val="superscript"/>
          <w:lang w:eastAsia="ko-KR"/>
        </w:rPr>
        <w:t>−16</w:t>
      </w:r>
      <w:r w:rsidR="00066D3D" w:rsidRPr="00D954BA">
        <w:rPr>
          <w:sz w:val="20"/>
          <w:lang w:eastAsia="ko-KR"/>
        </w:rPr>
        <w:t xml:space="preserve"> </w:t>
      </w:r>
      <w:r w:rsidR="00066D3D" w:rsidRPr="00D954BA">
        <w:rPr>
          <w:sz w:val="20"/>
        </w:rPr>
        <w:t>degrees.</w:t>
      </w:r>
      <w:r w:rsidR="00066D3D" w:rsidRPr="00D954BA">
        <w:rPr>
          <w:rFonts w:hint="eastAsia"/>
          <w:sz w:val="20"/>
          <w:lang w:eastAsia="ko-KR"/>
        </w:rPr>
        <w:t xml:space="preserve"> </w:t>
      </w:r>
      <w:r w:rsidR="00066D3D" w:rsidRPr="00D954BA">
        <w:rPr>
          <w:sz w:val="20"/>
        </w:rPr>
        <w:t xml:space="preserve">The value of </w:t>
      </w:r>
      <w:r>
        <w:rPr>
          <w:sz w:val="20"/>
          <w:lang w:val="en-GB" w:eastAsia="ko-KR"/>
        </w:rPr>
        <w:t>fisheye</w:t>
      </w:r>
      <w:r w:rsidR="00066D3D" w:rsidRPr="00D954BA">
        <w:rPr>
          <w:sz w:val="20"/>
          <w:lang w:val="en-GB" w:eastAsia="ko-KR"/>
        </w:rPr>
        <w:t>_</w:t>
      </w:r>
      <w:proofErr w:type="spellStart"/>
      <w:r w:rsidR="00066D3D" w:rsidRPr="00D954BA">
        <w:rPr>
          <w:rFonts w:hint="eastAsia"/>
          <w:sz w:val="20"/>
          <w:lang w:eastAsia="ko-KR"/>
        </w:rPr>
        <w:t>camera_</w:t>
      </w:r>
      <w:r w:rsidR="00C202D5">
        <w:rPr>
          <w:sz w:val="20"/>
        </w:rPr>
        <w:t>centre</w:t>
      </w:r>
      <w:r w:rsidR="00066D3D" w:rsidRPr="00D954BA">
        <w:rPr>
          <w:rFonts w:hint="eastAsia"/>
          <w:sz w:val="20"/>
          <w:lang w:eastAsia="ko-KR"/>
        </w:rPr>
        <w:t>_azimuth</w:t>
      </w:r>
      <w:proofErr w:type="spellEnd"/>
      <w:r w:rsidR="00066D3D" w:rsidRPr="00D954BA">
        <w:rPr>
          <w:bCs/>
          <w:sz w:val="20"/>
        </w:rPr>
        <w:t>[ </w:t>
      </w:r>
      <w:proofErr w:type="spellStart"/>
      <w:r w:rsidR="00066D3D" w:rsidRPr="00D954BA">
        <w:rPr>
          <w:bCs/>
          <w:sz w:val="20"/>
        </w:rPr>
        <w:t>i</w:t>
      </w:r>
      <w:proofErr w:type="spellEnd"/>
      <w:r w:rsidR="00066D3D" w:rsidRPr="00D954BA">
        <w:rPr>
          <w:bCs/>
          <w:sz w:val="20"/>
        </w:rPr>
        <w:t> ]</w:t>
      </w:r>
      <w:r w:rsidR="00066D3D" w:rsidRPr="00D954BA">
        <w:rPr>
          <w:sz w:val="20"/>
        </w:rPr>
        <w:t xml:space="preserve"> shall be in the range of </w:t>
      </w:r>
      <w:r w:rsidR="00066D3D" w:rsidRPr="00D954BA">
        <w:rPr>
          <w:sz w:val="20"/>
          <w:lang w:eastAsia="ko-KR"/>
        </w:rPr>
        <w:t>−</w:t>
      </w:r>
      <w:r w:rsidR="00066D3D" w:rsidRPr="00D954BA">
        <w:rPr>
          <w:sz w:val="20"/>
        </w:rPr>
        <w:t>180 * 2</w:t>
      </w:r>
      <w:r w:rsidR="00066D3D" w:rsidRPr="00D954BA">
        <w:rPr>
          <w:sz w:val="20"/>
          <w:vertAlign w:val="superscript"/>
        </w:rPr>
        <w:t>16</w:t>
      </w:r>
      <w:r w:rsidR="00066D3D" w:rsidRPr="00D954BA">
        <w:rPr>
          <w:sz w:val="20"/>
        </w:rPr>
        <w:t xml:space="preserve"> (i.e., </w:t>
      </w:r>
      <w:r w:rsidR="00066D3D" w:rsidRPr="00D954BA">
        <w:rPr>
          <w:sz w:val="20"/>
          <w:lang w:eastAsia="ko-KR"/>
        </w:rPr>
        <w:t>−11</w:t>
      </w:r>
      <w:r w:rsidR="00CB38C2" w:rsidRPr="00D954BA">
        <w:rPr>
          <w:sz w:val="20"/>
        </w:rPr>
        <w:t> </w:t>
      </w:r>
      <w:r w:rsidR="00066D3D" w:rsidRPr="00D954BA">
        <w:rPr>
          <w:sz w:val="20"/>
          <w:lang w:eastAsia="ko-KR"/>
        </w:rPr>
        <w:t>796</w:t>
      </w:r>
      <w:r w:rsidR="00CB38C2" w:rsidRPr="00D954BA">
        <w:rPr>
          <w:sz w:val="20"/>
        </w:rPr>
        <w:t> </w:t>
      </w:r>
      <w:r w:rsidR="00066D3D" w:rsidRPr="00D954BA">
        <w:rPr>
          <w:sz w:val="20"/>
          <w:lang w:eastAsia="ko-KR"/>
        </w:rPr>
        <w:t>480) to</w:t>
      </w:r>
      <w:r w:rsidR="00066D3D" w:rsidRPr="00D954BA">
        <w:rPr>
          <w:sz w:val="20"/>
        </w:rPr>
        <w:t xml:space="preserve"> 180 * 2</w:t>
      </w:r>
      <w:r w:rsidR="00066D3D" w:rsidRPr="00D954BA">
        <w:rPr>
          <w:sz w:val="20"/>
          <w:vertAlign w:val="superscript"/>
        </w:rPr>
        <w:t>16</w:t>
      </w:r>
      <w:r w:rsidR="00066D3D" w:rsidRPr="00D954BA">
        <w:rPr>
          <w:sz w:val="20"/>
        </w:rPr>
        <w:t> − 1 (i.e., </w:t>
      </w:r>
      <w:r w:rsidR="00066D3D" w:rsidRPr="00D954BA">
        <w:rPr>
          <w:sz w:val="20"/>
          <w:lang w:eastAsia="ko-KR"/>
        </w:rPr>
        <w:t>11</w:t>
      </w:r>
      <w:r w:rsidR="00066D3D">
        <w:rPr>
          <w:sz w:val="20"/>
          <w:lang w:eastAsia="ko-KR"/>
        </w:rPr>
        <w:t> </w:t>
      </w:r>
      <w:r w:rsidR="00066D3D" w:rsidRPr="00D954BA">
        <w:rPr>
          <w:sz w:val="20"/>
          <w:lang w:eastAsia="ko-KR"/>
        </w:rPr>
        <w:t>796</w:t>
      </w:r>
      <w:r w:rsidR="00066D3D">
        <w:rPr>
          <w:sz w:val="20"/>
          <w:lang w:eastAsia="ko-KR"/>
        </w:rPr>
        <w:t> </w:t>
      </w:r>
      <w:r w:rsidR="00066D3D" w:rsidRPr="00D954BA">
        <w:rPr>
          <w:sz w:val="20"/>
          <w:lang w:eastAsia="ko-KR"/>
        </w:rPr>
        <w:t>479), inclusive</w:t>
      </w:r>
      <w:r w:rsidR="00066D3D" w:rsidRPr="00D954BA">
        <w:rPr>
          <w:rFonts w:hint="eastAsia"/>
          <w:sz w:val="20"/>
          <w:lang w:eastAsia="ko-KR"/>
        </w:rPr>
        <w:t xml:space="preserve">, and the value of </w:t>
      </w:r>
      <w:r>
        <w:rPr>
          <w:sz w:val="20"/>
          <w:lang w:val="en-GB" w:eastAsia="ko-KR"/>
        </w:rPr>
        <w:t>fisheye</w:t>
      </w:r>
      <w:r w:rsidR="00066D3D" w:rsidRPr="00D954BA">
        <w:rPr>
          <w:sz w:val="20"/>
          <w:lang w:val="en-GB" w:eastAsia="ko-KR"/>
        </w:rPr>
        <w:t>_</w:t>
      </w:r>
      <w:proofErr w:type="spellStart"/>
      <w:r w:rsidR="00066D3D" w:rsidRPr="00D954BA">
        <w:rPr>
          <w:rFonts w:hint="eastAsia"/>
          <w:sz w:val="20"/>
          <w:lang w:eastAsia="ko-KR"/>
        </w:rPr>
        <w:t>camera_</w:t>
      </w:r>
      <w:r w:rsidR="00C202D5">
        <w:rPr>
          <w:rFonts w:hint="eastAsia"/>
          <w:sz w:val="20"/>
          <w:lang w:eastAsia="ko-KR"/>
        </w:rPr>
        <w:t>centre</w:t>
      </w:r>
      <w:r w:rsidR="00066D3D" w:rsidRPr="00D954BA">
        <w:rPr>
          <w:rFonts w:hint="eastAsia"/>
          <w:sz w:val="20"/>
          <w:lang w:eastAsia="ko-KR"/>
        </w:rPr>
        <w:t>_elevation</w:t>
      </w:r>
      <w:proofErr w:type="spellEnd"/>
      <w:r w:rsidR="00066D3D" w:rsidRPr="00D954BA">
        <w:rPr>
          <w:rFonts w:hint="eastAsia"/>
          <w:sz w:val="20"/>
          <w:lang w:val="en-GB" w:eastAsia="ko-KR"/>
        </w:rPr>
        <w:t>[</w:t>
      </w:r>
      <w:r w:rsidR="00066D3D" w:rsidRPr="00D954BA">
        <w:rPr>
          <w:rFonts w:eastAsia="Times New Roman"/>
          <w:sz w:val="20"/>
        </w:rPr>
        <w:t> </w:t>
      </w:r>
      <w:proofErr w:type="spellStart"/>
      <w:r w:rsidR="00066D3D" w:rsidRPr="00D954BA">
        <w:rPr>
          <w:rFonts w:hint="eastAsia"/>
          <w:sz w:val="20"/>
          <w:lang w:val="en-GB" w:eastAsia="ko-KR"/>
        </w:rPr>
        <w:t>i</w:t>
      </w:r>
      <w:proofErr w:type="spellEnd"/>
      <w:r w:rsidR="00066D3D" w:rsidRPr="00D954BA">
        <w:rPr>
          <w:rFonts w:eastAsia="Times New Roman"/>
          <w:sz w:val="20"/>
        </w:rPr>
        <w:t> </w:t>
      </w:r>
      <w:r w:rsidR="00066D3D" w:rsidRPr="00D954BA">
        <w:rPr>
          <w:rFonts w:hint="eastAsia"/>
          <w:sz w:val="20"/>
          <w:lang w:val="en-GB" w:eastAsia="ko-KR"/>
        </w:rPr>
        <w:t>]</w:t>
      </w:r>
      <w:r w:rsidR="00066D3D" w:rsidRPr="00D954BA">
        <w:rPr>
          <w:sz w:val="20"/>
        </w:rPr>
        <w:t xml:space="preserve"> shall be in the range of </w:t>
      </w:r>
      <w:r w:rsidR="00066D3D" w:rsidRPr="00D954BA">
        <w:rPr>
          <w:sz w:val="20"/>
          <w:lang w:eastAsia="ko-KR"/>
        </w:rPr>
        <w:t>−</w:t>
      </w:r>
      <w:r w:rsidR="00066D3D" w:rsidRPr="00D954BA">
        <w:rPr>
          <w:sz w:val="20"/>
        </w:rPr>
        <w:t>90 * 2</w:t>
      </w:r>
      <w:r w:rsidR="00066D3D" w:rsidRPr="00D954BA">
        <w:rPr>
          <w:sz w:val="20"/>
          <w:vertAlign w:val="superscript"/>
        </w:rPr>
        <w:t>16</w:t>
      </w:r>
      <w:r w:rsidR="00066D3D" w:rsidRPr="00D954BA">
        <w:rPr>
          <w:sz w:val="20"/>
        </w:rPr>
        <w:t xml:space="preserve"> (i.e., </w:t>
      </w:r>
      <w:r w:rsidR="00066D3D" w:rsidRPr="00D954BA">
        <w:rPr>
          <w:sz w:val="20"/>
          <w:lang w:eastAsia="ko-KR"/>
        </w:rPr>
        <w:t>−5</w:t>
      </w:r>
      <w:r w:rsidR="00066D3D">
        <w:rPr>
          <w:sz w:val="20"/>
          <w:lang w:eastAsia="ko-KR"/>
        </w:rPr>
        <w:t> </w:t>
      </w:r>
      <w:r w:rsidR="00066D3D" w:rsidRPr="00D954BA">
        <w:rPr>
          <w:sz w:val="20"/>
          <w:lang w:eastAsia="ko-KR"/>
        </w:rPr>
        <w:t>898</w:t>
      </w:r>
      <w:r w:rsidR="00066D3D">
        <w:rPr>
          <w:sz w:val="20"/>
          <w:lang w:eastAsia="ko-KR"/>
        </w:rPr>
        <w:t> </w:t>
      </w:r>
      <w:r w:rsidR="00066D3D" w:rsidRPr="00D954BA">
        <w:rPr>
          <w:sz w:val="20"/>
          <w:lang w:eastAsia="ko-KR"/>
        </w:rPr>
        <w:t xml:space="preserve">240) to </w:t>
      </w:r>
      <w:r w:rsidR="00066D3D" w:rsidRPr="00D954BA">
        <w:rPr>
          <w:sz w:val="20"/>
        </w:rPr>
        <w:t>90 * 2</w:t>
      </w:r>
      <w:r w:rsidR="00066D3D" w:rsidRPr="00D954BA">
        <w:rPr>
          <w:sz w:val="20"/>
          <w:vertAlign w:val="superscript"/>
        </w:rPr>
        <w:t>16</w:t>
      </w:r>
      <w:r w:rsidR="00066D3D" w:rsidRPr="00D954BA">
        <w:rPr>
          <w:sz w:val="20"/>
        </w:rPr>
        <w:t xml:space="preserve"> (i.e., </w:t>
      </w:r>
      <w:r w:rsidR="00066D3D" w:rsidRPr="00D954BA">
        <w:rPr>
          <w:sz w:val="20"/>
          <w:lang w:eastAsia="ko-KR"/>
        </w:rPr>
        <w:t>5</w:t>
      </w:r>
      <w:r w:rsidR="00066D3D">
        <w:rPr>
          <w:sz w:val="20"/>
          <w:lang w:eastAsia="ko-KR"/>
        </w:rPr>
        <w:t> </w:t>
      </w:r>
      <w:r w:rsidR="00066D3D" w:rsidRPr="00D954BA">
        <w:rPr>
          <w:sz w:val="20"/>
          <w:lang w:eastAsia="ko-KR"/>
        </w:rPr>
        <w:t>898</w:t>
      </w:r>
      <w:r w:rsidR="00066D3D">
        <w:rPr>
          <w:sz w:val="20"/>
          <w:lang w:eastAsia="ko-KR"/>
        </w:rPr>
        <w:t> </w:t>
      </w:r>
      <w:r w:rsidR="00066D3D" w:rsidRPr="00D954BA">
        <w:rPr>
          <w:sz w:val="20"/>
          <w:lang w:eastAsia="ko-KR"/>
        </w:rPr>
        <w:t>240), inclusive</w:t>
      </w:r>
      <w:r w:rsidR="00066D3D" w:rsidRPr="00D954BA">
        <w:rPr>
          <w:sz w:val="20"/>
        </w:rPr>
        <w:t>.</w:t>
      </w:r>
    </w:p>
    <w:p w14:paraId="70BD2827" w14:textId="5B3F8285" w:rsidR="00066D3D" w:rsidRDefault="00591003" w:rsidP="00066D3D">
      <w:pPr>
        <w:jc w:val="both"/>
        <w:rPr>
          <w:sz w:val="20"/>
        </w:rPr>
      </w:pPr>
      <w:r>
        <w:rPr>
          <w:b/>
          <w:sz w:val="20"/>
          <w:lang w:val="en-GB" w:eastAsia="ko-KR"/>
        </w:rPr>
        <w:t>fisheye</w:t>
      </w:r>
      <w:r w:rsidR="00066D3D" w:rsidRPr="00D954BA">
        <w:rPr>
          <w:b/>
          <w:sz w:val="20"/>
          <w:lang w:val="en-GB" w:eastAsia="ko-KR"/>
        </w:rPr>
        <w:t>_</w:t>
      </w:r>
      <w:proofErr w:type="spellStart"/>
      <w:r w:rsidR="00066D3D" w:rsidRPr="00D954BA">
        <w:rPr>
          <w:b/>
          <w:sz w:val="20"/>
          <w:lang w:eastAsia="ko-KR"/>
        </w:rPr>
        <w:t>camera</w:t>
      </w:r>
      <w:r w:rsidR="00066D3D" w:rsidRPr="00D954BA">
        <w:rPr>
          <w:rFonts w:hint="eastAsia"/>
          <w:b/>
          <w:sz w:val="20"/>
          <w:lang w:eastAsia="ko-KR"/>
        </w:rPr>
        <w:t>_</w:t>
      </w:r>
      <w:r w:rsidR="00C202D5">
        <w:rPr>
          <w:b/>
          <w:sz w:val="20"/>
          <w:lang w:eastAsia="ko-KR"/>
        </w:rPr>
        <w:t>centre</w:t>
      </w:r>
      <w:r w:rsidR="00066D3D" w:rsidRPr="00D954BA">
        <w:rPr>
          <w:b/>
          <w:sz w:val="20"/>
          <w:lang w:eastAsia="ko-KR"/>
        </w:rPr>
        <w:t>_</w:t>
      </w:r>
      <w:proofErr w:type="gramStart"/>
      <w:r w:rsidR="00066D3D" w:rsidRPr="00D954BA">
        <w:rPr>
          <w:rFonts w:hint="eastAsia"/>
          <w:b/>
          <w:sz w:val="20"/>
          <w:lang w:eastAsia="ko-KR"/>
        </w:rPr>
        <w:t>tilt</w:t>
      </w:r>
      <w:proofErr w:type="spellEnd"/>
      <w:r w:rsidR="00066D3D" w:rsidRPr="00D954BA">
        <w:rPr>
          <w:rFonts w:hint="eastAsia"/>
          <w:sz w:val="20"/>
          <w:lang w:val="en-GB" w:eastAsia="ko-KR"/>
        </w:rPr>
        <w:t>[</w:t>
      </w:r>
      <w:proofErr w:type="gramEnd"/>
      <w:r w:rsidR="00066D3D" w:rsidRPr="00D954BA">
        <w:rPr>
          <w:rFonts w:eastAsia="Times New Roman"/>
          <w:sz w:val="20"/>
        </w:rPr>
        <w:t> </w:t>
      </w:r>
      <w:proofErr w:type="spellStart"/>
      <w:r w:rsidR="00066D3D" w:rsidRPr="00D954BA">
        <w:rPr>
          <w:rFonts w:hint="eastAsia"/>
          <w:sz w:val="20"/>
          <w:lang w:val="en-GB" w:eastAsia="ko-KR"/>
        </w:rPr>
        <w:t>i</w:t>
      </w:r>
      <w:proofErr w:type="spellEnd"/>
      <w:r w:rsidR="00066D3D" w:rsidRPr="00D954BA">
        <w:rPr>
          <w:rFonts w:eastAsia="Times New Roman"/>
          <w:sz w:val="20"/>
        </w:rPr>
        <w:t> </w:t>
      </w:r>
      <w:r w:rsidR="00066D3D" w:rsidRPr="00D954BA">
        <w:rPr>
          <w:rFonts w:hint="eastAsia"/>
          <w:sz w:val="20"/>
          <w:lang w:val="en-GB" w:eastAsia="ko-KR"/>
        </w:rPr>
        <w:t>]</w:t>
      </w:r>
      <w:r w:rsidR="00066D3D" w:rsidRPr="00D954BA">
        <w:rPr>
          <w:sz w:val="20"/>
          <w:lang w:eastAsia="ko-KR"/>
        </w:rPr>
        <w:t xml:space="preserve"> </w:t>
      </w:r>
      <w:r w:rsidR="00066D3D" w:rsidRPr="00D954BA">
        <w:rPr>
          <w:rFonts w:hint="eastAsia"/>
          <w:sz w:val="20"/>
          <w:lang w:eastAsia="ko-KR"/>
        </w:rPr>
        <w:t xml:space="preserve">indicates the tilt angle of </w:t>
      </w:r>
      <w:r w:rsidR="004F365A" w:rsidRPr="004F365A">
        <w:rPr>
          <w:sz w:val="20"/>
          <w:lang w:eastAsia="ko-KR"/>
        </w:rPr>
        <w:t>the sphere region that correspond</w:t>
      </w:r>
      <w:r w:rsidR="004F365A">
        <w:rPr>
          <w:sz w:val="20"/>
          <w:lang w:eastAsia="ko-KR"/>
        </w:rPr>
        <w:t>s</w:t>
      </w:r>
      <w:r w:rsidR="004F365A" w:rsidRPr="004F365A">
        <w:rPr>
          <w:sz w:val="20"/>
          <w:lang w:eastAsia="ko-KR"/>
        </w:rPr>
        <w:t xml:space="preserve"> to </w:t>
      </w:r>
      <w:r w:rsidR="00066D3D" w:rsidRPr="00D954BA">
        <w:rPr>
          <w:rFonts w:hint="eastAsia"/>
          <w:sz w:val="20"/>
          <w:lang w:eastAsia="ko-KR"/>
        </w:rPr>
        <w:t xml:space="preserve">the </w:t>
      </w:r>
      <w:proofErr w:type="spellStart"/>
      <w:r w:rsidR="00066D3D" w:rsidRPr="00D954BA">
        <w:rPr>
          <w:rFonts w:hint="eastAsia"/>
          <w:sz w:val="20"/>
          <w:lang w:eastAsia="ko-KR"/>
        </w:rPr>
        <w:t>i-th</w:t>
      </w:r>
      <w:proofErr w:type="spellEnd"/>
      <w:r w:rsidR="00066D3D" w:rsidRPr="00D954BA">
        <w:rPr>
          <w:rFonts w:hint="eastAsia"/>
          <w:sz w:val="20"/>
          <w:lang w:eastAsia="ko-KR"/>
        </w:rPr>
        <w:t xml:space="preserve"> </w:t>
      </w:r>
      <w:r w:rsidR="00CC2F41">
        <w:rPr>
          <w:rFonts w:hint="eastAsia"/>
          <w:sz w:val="20"/>
          <w:lang w:eastAsia="ko-KR"/>
        </w:rPr>
        <w:t>active area</w:t>
      </w:r>
      <w:r w:rsidR="00066D3D" w:rsidRPr="00D954BA">
        <w:rPr>
          <w:sz w:val="20"/>
        </w:rPr>
        <w:t xml:space="preserve"> of the cropped output picture, in units of 2</w:t>
      </w:r>
      <w:r w:rsidR="00066D3D" w:rsidRPr="00D954BA">
        <w:rPr>
          <w:sz w:val="20"/>
          <w:vertAlign w:val="superscript"/>
        </w:rPr>
        <w:t>−16</w:t>
      </w:r>
      <w:r w:rsidR="00066D3D" w:rsidRPr="00D954BA">
        <w:rPr>
          <w:sz w:val="20"/>
        </w:rPr>
        <w:t xml:space="preserve"> degrees. The value of </w:t>
      </w:r>
      <w:r>
        <w:rPr>
          <w:sz w:val="20"/>
          <w:lang w:val="en-GB" w:eastAsia="ko-KR"/>
        </w:rPr>
        <w:t>fisheye</w:t>
      </w:r>
      <w:r w:rsidR="00066D3D" w:rsidRPr="00D954BA">
        <w:rPr>
          <w:sz w:val="20"/>
          <w:lang w:val="en-GB" w:eastAsia="ko-KR"/>
        </w:rPr>
        <w:t>_</w:t>
      </w:r>
      <w:proofErr w:type="spellStart"/>
      <w:r w:rsidR="00066D3D" w:rsidRPr="00D954BA">
        <w:rPr>
          <w:rFonts w:hint="eastAsia"/>
          <w:sz w:val="20"/>
          <w:lang w:eastAsia="ko-KR"/>
        </w:rPr>
        <w:t>camera_</w:t>
      </w:r>
      <w:r w:rsidR="00C202D5">
        <w:rPr>
          <w:rFonts w:hint="eastAsia"/>
          <w:sz w:val="20"/>
          <w:lang w:eastAsia="ko-KR"/>
        </w:rPr>
        <w:t>centre</w:t>
      </w:r>
      <w:r w:rsidR="00066D3D" w:rsidRPr="00D954BA">
        <w:rPr>
          <w:rFonts w:hint="eastAsia"/>
          <w:sz w:val="20"/>
          <w:lang w:eastAsia="ko-KR"/>
        </w:rPr>
        <w:t>_</w:t>
      </w:r>
      <w:proofErr w:type="gramStart"/>
      <w:r w:rsidR="00066D3D" w:rsidRPr="00D954BA">
        <w:rPr>
          <w:rFonts w:hint="eastAsia"/>
          <w:sz w:val="20"/>
          <w:lang w:eastAsia="ko-KR"/>
        </w:rPr>
        <w:t>tilt</w:t>
      </w:r>
      <w:proofErr w:type="spellEnd"/>
      <w:r w:rsidR="00066D3D" w:rsidRPr="00D954BA">
        <w:rPr>
          <w:rFonts w:hint="eastAsia"/>
          <w:sz w:val="20"/>
          <w:lang w:val="en-GB" w:eastAsia="ko-KR"/>
        </w:rPr>
        <w:t>[</w:t>
      </w:r>
      <w:proofErr w:type="gramEnd"/>
      <w:r w:rsidR="00066D3D" w:rsidRPr="00D954BA">
        <w:rPr>
          <w:rFonts w:eastAsia="Times New Roman"/>
          <w:sz w:val="20"/>
        </w:rPr>
        <w:t> </w:t>
      </w:r>
      <w:proofErr w:type="spellStart"/>
      <w:r w:rsidR="00066D3D" w:rsidRPr="00D954BA">
        <w:rPr>
          <w:rFonts w:hint="eastAsia"/>
          <w:sz w:val="20"/>
          <w:lang w:val="en-GB" w:eastAsia="ko-KR"/>
        </w:rPr>
        <w:t>i</w:t>
      </w:r>
      <w:proofErr w:type="spellEnd"/>
      <w:r w:rsidR="00066D3D" w:rsidRPr="00D954BA">
        <w:rPr>
          <w:rFonts w:eastAsia="Times New Roman"/>
          <w:sz w:val="20"/>
        </w:rPr>
        <w:t> </w:t>
      </w:r>
      <w:r w:rsidR="00066D3D" w:rsidRPr="00D954BA">
        <w:rPr>
          <w:rFonts w:hint="eastAsia"/>
          <w:sz w:val="20"/>
          <w:lang w:val="en-GB" w:eastAsia="ko-KR"/>
        </w:rPr>
        <w:t>]</w:t>
      </w:r>
      <w:r w:rsidR="00066D3D" w:rsidRPr="00D954BA">
        <w:rPr>
          <w:sz w:val="20"/>
        </w:rPr>
        <w:t xml:space="preserve"> shall be in the range of </w:t>
      </w:r>
      <w:r w:rsidR="00066D3D" w:rsidRPr="00D954BA">
        <w:rPr>
          <w:sz w:val="20"/>
          <w:lang w:eastAsia="ko-KR"/>
        </w:rPr>
        <w:t>−</w:t>
      </w:r>
      <w:r w:rsidR="00066D3D" w:rsidRPr="00D954BA">
        <w:rPr>
          <w:sz w:val="20"/>
        </w:rPr>
        <w:t>180 * 2</w:t>
      </w:r>
      <w:r w:rsidR="00066D3D" w:rsidRPr="00D954BA">
        <w:rPr>
          <w:sz w:val="20"/>
          <w:vertAlign w:val="superscript"/>
        </w:rPr>
        <w:t>16</w:t>
      </w:r>
      <w:r w:rsidR="00066D3D" w:rsidRPr="00D954BA">
        <w:rPr>
          <w:sz w:val="20"/>
        </w:rPr>
        <w:t xml:space="preserve"> (i.e., </w:t>
      </w:r>
      <w:r w:rsidR="00066D3D" w:rsidRPr="00D954BA">
        <w:rPr>
          <w:sz w:val="20"/>
          <w:lang w:eastAsia="ko-KR"/>
        </w:rPr>
        <w:t>−11</w:t>
      </w:r>
      <w:r w:rsidR="00066D3D">
        <w:rPr>
          <w:sz w:val="20"/>
          <w:lang w:eastAsia="ko-KR"/>
        </w:rPr>
        <w:t> </w:t>
      </w:r>
      <w:r w:rsidR="00066D3D" w:rsidRPr="00D954BA">
        <w:rPr>
          <w:sz w:val="20"/>
          <w:lang w:eastAsia="ko-KR"/>
        </w:rPr>
        <w:t>796</w:t>
      </w:r>
      <w:r w:rsidR="00066D3D">
        <w:rPr>
          <w:sz w:val="20"/>
          <w:lang w:eastAsia="ko-KR"/>
        </w:rPr>
        <w:t> </w:t>
      </w:r>
      <w:r w:rsidR="00066D3D" w:rsidRPr="00D954BA">
        <w:rPr>
          <w:sz w:val="20"/>
          <w:lang w:eastAsia="ko-KR"/>
        </w:rPr>
        <w:t>480)</w:t>
      </w:r>
      <w:r w:rsidR="00066D3D" w:rsidRPr="00D954BA">
        <w:rPr>
          <w:sz w:val="20"/>
        </w:rPr>
        <w:t xml:space="preserve"> to 180 * 2</w:t>
      </w:r>
      <w:r w:rsidR="00066D3D" w:rsidRPr="00D954BA">
        <w:rPr>
          <w:sz w:val="20"/>
          <w:vertAlign w:val="superscript"/>
        </w:rPr>
        <w:t>16</w:t>
      </w:r>
      <w:r w:rsidR="00066D3D" w:rsidRPr="00D954BA">
        <w:rPr>
          <w:sz w:val="20"/>
        </w:rPr>
        <w:t> − 1 (i.e., </w:t>
      </w:r>
      <w:r w:rsidR="00066D3D" w:rsidRPr="00D954BA">
        <w:rPr>
          <w:sz w:val="20"/>
          <w:lang w:eastAsia="ko-KR"/>
        </w:rPr>
        <w:t>11</w:t>
      </w:r>
      <w:r w:rsidR="00066D3D">
        <w:rPr>
          <w:sz w:val="20"/>
          <w:lang w:eastAsia="ko-KR"/>
        </w:rPr>
        <w:t> </w:t>
      </w:r>
      <w:r w:rsidR="00066D3D" w:rsidRPr="00D954BA">
        <w:rPr>
          <w:sz w:val="20"/>
          <w:lang w:eastAsia="ko-KR"/>
        </w:rPr>
        <w:t>796</w:t>
      </w:r>
      <w:r w:rsidR="00066D3D">
        <w:rPr>
          <w:sz w:val="20"/>
          <w:lang w:eastAsia="ko-KR"/>
        </w:rPr>
        <w:t> </w:t>
      </w:r>
      <w:r w:rsidR="00066D3D" w:rsidRPr="00D954BA">
        <w:rPr>
          <w:sz w:val="20"/>
          <w:lang w:eastAsia="ko-KR"/>
        </w:rPr>
        <w:t>479), inclusive</w:t>
      </w:r>
      <w:r w:rsidR="00066D3D" w:rsidRPr="00D954BA">
        <w:rPr>
          <w:sz w:val="20"/>
        </w:rPr>
        <w:t>.</w:t>
      </w:r>
    </w:p>
    <w:p w14:paraId="23BA4CE4" w14:textId="0D518781" w:rsidR="00066D3D" w:rsidRPr="00D954BA" w:rsidRDefault="00591003" w:rsidP="00066D3D">
      <w:pPr>
        <w:jc w:val="both"/>
        <w:rPr>
          <w:sz w:val="20"/>
          <w:lang w:eastAsia="ko-KR"/>
        </w:rPr>
      </w:pPr>
      <w:r>
        <w:rPr>
          <w:b/>
          <w:sz w:val="20"/>
          <w:lang w:val="en-GB" w:eastAsia="ko-KR"/>
        </w:rPr>
        <w:t>fisheye</w:t>
      </w:r>
      <w:r w:rsidR="00066D3D" w:rsidRPr="00D954BA">
        <w:rPr>
          <w:b/>
          <w:sz w:val="20"/>
          <w:lang w:val="en-GB" w:eastAsia="ko-KR"/>
        </w:rPr>
        <w:t>_</w:t>
      </w:r>
      <w:proofErr w:type="spellStart"/>
      <w:r w:rsidR="00066D3D" w:rsidRPr="00D954BA">
        <w:rPr>
          <w:b/>
          <w:sz w:val="20"/>
          <w:lang w:eastAsia="ko-KR"/>
        </w:rPr>
        <w:t>camera_</w:t>
      </w:r>
      <w:r w:rsidR="00C202D5">
        <w:rPr>
          <w:b/>
          <w:sz w:val="20"/>
          <w:lang w:eastAsia="ko-KR"/>
        </w:rPr>
        <w:t>centre</w:t>
      </w:r>
      <w:r w:rsidR="00066D3D" w:rsidRPr="00D954BA">
        <w:rPr>
          <w:b/>
          <w:sz w:val="20"/>
          <w:lang w:eastAsia="ko-KR"/>
        </w:rPr>
        <w:t>_offset_x</w:t>
      </w:r>
      <w:proofErr w:type="spellEnd"/>
      <w:r w:rsidR="00066D3D" w:rsidRPr="00D954BA">
        <w:rPr>
          <w:rFonts w:hint="eastAsia"/>
          <w:sz w:val="20"/>
          <w:lang w:val="en-GB" w:eastAsia="ko-KR"/>
        </w:rPr>
        <w:t>[</w:t>
      </w:r>
      <w:r w:rsidR="00066D3D" w:rsidRPr="00D954BA">
        <w:rPr>
          <w:rFonts w:eastAsia="Times New Roman"/>
          <w:sz w:val="20"/>
        </w:rPr>
        <w:t> </w:t>
      </w:r>
      <w:proofErr w:type="spellStart"/>
      <w:r w:rsidR="00066D3D" w:rsidRPr="00D954BA">
        <w:rPr>
          <w:rFonts w:hint="eastAsia"/>
          <w:sz w:val="20"/>
          <w:lang w:val="en-GB" w:eastAsia="ko-KR"/>
        </w:rPr>
        <w:t>i</w:t>
      </w:r>
      <w:proofErr w:type="spellEnd"/>
      <w:r w:rsidR="00066D3D" w:rsidRPr="00D954BA">
        <w:rPr>
          <w:rFonts w:eastAsia="Times New Roman"/>
          <w:sz w:val="20"/>
        </w:rPr>
        <w:t> </w:t>
      </w:r>
      <w:r w:rsidR="00066D3D" w:rsidRPr="00D954BA">
        <w:rPr>
          <w:rFonts w:hint="eastAsia"/>
          <w:sz w:val="20"/>
          <w:lang w:val="en-GB" w:eastAsia="ko-KR"/>
        </w:rPr>
        <w:t>]</w:t>
      </w:r>
      <w:r w:rsidR="00066D3D" w:rsidRPr="00D954BA">
        <w:rPr>
          <w:sz w:val="20"/>
          <w:lang w:eastAsia="ko-KR"/>
        </w:rPr>
        <w:t xml:space="preserve">, </w:t>
      </w:r>
      <w:r>
        <w:rPr>
          <w:b/>
          <w:sz w:val="20"/>
          <w:lang w:val="en-GB" w:eastAsia="ko-KR"/>
        </w:rPr>
        <w:t>fisheye</w:t>
      </w:r>
      <w:r w:rsidR="00066D3D" w:rsidRPr="00D954BA">
        <w:rPr>
          <w:b/>
          <w:sz w:val="20"/>
          <w:lang w:val="en-GB" w:eastAsia="ko-KR"/>
        </w:rPr>
        <w:t>_</w:t>
      </w:r>
      <w:proofErr w:type="spellStart"/>
      <w:r w:rsidR="00066D3D" w:rsidRPr="00D954BA">
        <w:rPr>
          <w:b/>
          <w:sz w:val="20"/>
          <w:lang w:eastAsia="ko-KR"/>
        </w:rPr>
        <w:t>camera_</w:t>
      </w:r>
      <w:r w:rsidR="00C202D5">
        <w:rPr>
          <w:b/>
          <w:sz w:val="20"/>
          <w:lang w:eastAsia="ko-KR"/>
        </w:rPr>
        <w:t>centre</w:t>
      </w:r>
      <w:r w:rsidR="00066D3D" w:rsidRPr="00D954BA">
        <w:rPr>
          <w:b/>
          <w:sz w:val="20"/>
          <w:lang w:eastAsia="ko-KR"/>
        </w:rPr>
        <w:t>_offset_y</w:t>
      </w:r>
      <w:proofErr w:type="spellEnd"/>
      <w:r w:rsidR="00066D3D" w:rsidRPr="00D954BA">
        <w:rPr>
          <w:rFonts w:hint="eastAsia"/>
          <w:sz w:val="20"/>
          <w:lang w:val="en-GB" w:eastAsia="ko-KR"/>
        </w:rPr>
        <w:t>[</w:t>
      </w:r>
      <w:r w:rsidR="00066D3D" w:rsidRPr="00D954BA">
        <w:rPr>
          <w:rFonts w:eastAsia="Times New Roman"/>
          <w:sz w:val="20"/>
        </w:rPr>
        <w:t> </w:t>
      </w:r>
      <w:proofErr w:type="spellStart"/>
      <w:r w:rsidR="00066D3D" w:rsidRPr="00D954BA">
        <w:rPr>
          <w:rFonts w:hint="eastAsia"/>
          <w:sz w:val="20"/>
          <w:lang w:val="en-GB" w:eastAsia="ko-KR"/>
        </w:rPr>
        <w:t>i</w:t>
      </w:r>
      <w:proofErr w:type="spellEnd"/>
      <w:r w:rsidR="00066D3D" w:rsidRPr="00D954BA">
        <w:rPr>
          <w:rFonts w:eastAsia="Times New Roman"/>
          <w:sz w:val="20"/>
        </w:rPr>
        <w:t> </w:t>
      </w:r>
      <w:r w:rsidR="00066D3D" w:rsidRPr="00D954BA">
        <w:rPr>
          <w:rFonts w:hint="eastAsia"/>
          <w:sz w:val="20"/>
          <w:lang w:val="en-GB" w:eastAsia="ko-KR"/>
        </w:rPr>
        <w:t>]</w:t>
      </w:r>
      <w:r w:rsidR="00066D3D" w:rsidRPr="00D954BA">
        <w:rPr>
          <w:sz w:val="20"/>
          <w:lang w:eastAsia="ko-KR"/>
        </w:rPr>
        <w:t xml:space="preserve"> and </w:t>
      </w:r>
      <w:r>
        <w:rPr>
          <w:b/>
          <w:sz w:val="20"/>
          <w:lang w:val="en-GB" w:eastAsia="ko-KR"/>
        </w:rPr>
        <w:t>fisheye</w:t>
      </w:r>
      <w:r w:rsidR="00066D3D" w:rsidRPr="00D954BA">
        <w:rPr>
          <w:b/>
          <w:sz w:val="20"/>
          <w:lang w:val="en-GB" w:eastAsia="ko-KR"/>
        </w:rPr>
        <w:t>_</w:t>
      </w:r>
      <w:proofErr w:type="spellStart"/>
      <w:r w:rsidR="00066D3D" w:rsidRPr="00D954BA">
        <w:rPr>
          <w:b/>
          <w:sz w:val="20"/>
          <w:lang w:eastAsia="ko-KR"/>
        </w:rPr>
        <w:t>camera_</w:t>
      </w:r>
      <w:r w:rsidR="00C202D5">
        <w:rPr>
          <w:b/>
          <w:sz w:val="20"/>
          <w:lang w:eastAsia="ko-KR"/>
        </w:rPr>
        <w:t>centre</w:t>
      </w:r>
      <w:r w:rsidR="00066D3D" w:rsidRPr="00D954BA">
        <w:rPr>
          <w:b/>
          <w:sz w:val="20"/>
          <w:lang w:eastAsia="ko-KR"/>
        </w:rPr>
        <w:t>_offset_z</w:t>
      </w:r>
      <w:proofErr w:type="spellEnd"/>
      <w:r w:rsidR="00066D3D" w:rsidRPr="00D954BA">
        <w:rPr>
          <w:rFonts w:hint="eastAsia"/>
          <w:sz w:val="20"/>
          <w:lang w:val="en-GB" w:eastAsia="ko-KR"/>
        </w:rPr>
        <w:t>[</w:t>
      </w:r>
      <w:r w:rsidR="00066D3D" w:rsidRPr="00D954BA">
        <w:rPr>
          <w:rFonts w:eastAsia="Times New Roman"/>
          <w:sz w:val="20"/>
        </w:rPr>
        <w:t> </w:t>
      </w:r>
      <w:proofErr w:type="spellStart"/>
      <w:r w:rsidR="00066D3D" w:rsidRPr="00D954BA">
        <w:rPr>
          <w:rFonts w:hint="eastAsia"/>
          <w:sz w:val="20"/>
          <w:lang w:val="en-GB" w:eastAsia="ko-KR"/>
        </w:rPr>
        <w:t>i</w:t>
      </w:r>
      <w:proofErr w:type="spellEnd"/>
      <w:r w:rsidR="00066D3D" w:rsidRPr="00D954BA">
        <w:rPr>
          <w:rFonts w:eastAsia="Times New Roman"/>
          <w:sz w:val="20"/>
        </w:rPr>
        <w:t> </w:t>
      </w:r>
      <w:r w:rsidR="00066D3D" w:rsidRPr="00D954BA">
        <w:rPr>
          <w:rFonts w:hint="eastAsia"/>
          <w:sz w:val="20"/>
          <w:lang w:val="en-GB" w:eastAsia="ko-KR"/>
        </w:rPr>
        <w:t>]</w:t>
      </w:r>
      <w:r w:rsidR="00066D3D" w:rsidRPr="00D954BA">
        <w:rPr>
          <w:rFonts w:hint="eastAsia"/>
          <w:sz w:val="20"/>
          <w:lang w:eastAsia="ko-KR"/>
        </w:rPr>
        <w:t xml:space="preserve"> indicate </w:t>
      </w:r>
      <w:r w:rsidR="00066D3D" w:rsidRPr="00D954BA">
        <w:rPr>
          <w:sz w:val="20"/>
          <w:lang w:eastAsia="ko-KR"/>
        </w:rPr>
        <w:t xml:space="preserve">the XYZ offset values, in </w:t>
      </w:r>
      <w:r w:rsidR="00066D3D" w:rsidRPr="00D954BA">
        <w:rPr>
          <w:rFonts w:hint="eastAsia"/>
          <w:sz w:val="20"/>
          <w:lang w:eastAsia="ko-KR"/>
        </w:rPr>
        <w:t xml:space="preserve">units </w:t>
      </w:r>
      <w:r w:rsidR="00066D3D" w:rsidRPr="00D954BA">
        <w:rPr>
          <w:rFonts w:hint="eastAsia"/>
          <w:sz w:val="20"/>
          <w:lang w:val="en-GB" w:eastAsia="ko-KR"/>
        </w:rPr>
        <w:t xml:space="preserve">of </w:t>
      </w:r>
      <w:r w:rsidR="00066D3D" w:rsidRPr="00D954BA">
        <w:rPr>
          <w:sz w:val="20"/>
          <w:lang w:eastAsia="ko-KR"/>
        </w:rPr>
        <w:t>2</w:t>
      </w:r>
      <w:r w:rsidR="00066D3D" w:rsidRPr="00D954BA">
        <w:rPr>
          <w:sz w:val="20"/>
          <w:vertAlign w:val="superscript"/>
          <w:lang w:eastAsia="ko-KR"/>
        </w:rPr>
        <w:t>−16</w:t>
      </w:r>
      <w:r w:rsidR="00066D3D" w:rsidRPr="00D954BA">
        <w:rPr>
          <w:sz w:val="20"/>
          <w:lang w:eastAsia="ko-KR"/>
        </w:rPr>
        <w:t xml:space="preserve"> millimeters, of the focal </w:t>
      </w:r>
      <w:r w:rsidR="00C202D5">
        <w:rPr>
          <w:sz w:val="20"/>
          <w:lang w:eastAsia="ko-KR"/>
        </w:rPr>
        <w:t>centre</w:t>
      </w:r>
      <w:r w:rsidR="00066D3D" w:rsidRPr="00D954BA">
        <w:rPr>
          <w:sz w:val="20"/>
          <w:lang w:eastAsia="ko-KR"/>
        </w:rPr>
        <w:t xml:space="preserve"> of the fisheye camera lens corresponding to the </w:t>
      </w:r>
      <w:proofErr w:type="spellStart"/>
      <w:r w:rsidR="00066D3D" w:rsidRPr="00D954BA">
        <w:rPr>
          <w:rFonts w:hint="eastAsia"/>
          <w:sz w:val="20"/>
          <w:lang w:eastAsia="ko-KR"/>
        </w:rPr>
        <w:t>i-th</w:t>
      </w:r>
      <w:proofErr w:type="spellEnd"/>
      <w:r w:rsidR="00066D3D" w:rsidRPr="00D954BA">
        <w:rPr>
          <w:rFonts w:hint="eastAsia"/>
          <w:sz w:val="20"/>
          <w:lang w:eastAsia="ko-KR"/>
        </w:rPr>
        <w:t xml:space="preserve"> </w:t>
      </w:r>
      <w:r w:rsidR="00CC2F41">
        <w:rPr>
          <w:sz w:val="20"/>
          <w:lang w:eastAsia="ko-KR"/>
        </w:rPr>
        <w:t>active area</w:t>
      </w:r>
      <w:r w:rsidR="00066D3D" w:rsidRPr="00D954BA">
        <w:rPr>
          <w:sz w:val="20"/>
          <w:lang w:eastAsia="ko-KR"/>
        </w:rPr>
        <w:t xml:space="preserve"> from the focal </w:t>
      </w:r>
      <w:r w:rsidR="00C202D5">
        <w:rPr>
          <w:sz w:val="20"/>
          <w:lang w:eastAsia="ko-KR"/>
        </w:rPr>
        <w:t>centre</w:t>
      </w:r>
      <w:r w:rsidR="00066D3D" w:rsidRPr="00D954BA">
        <w:rPr>
          <w:sz w:val="20"/>
          <w:lang w:eastAsia="ko-KR"/>
        </w:rPr>
        <w:t xml:space="preserve"> origin of the overall fisheye camera configuration</w:t>
      </w:r>
      <w:r w:rsidR="00066D3D" w:rsidRPr="00D954BA">
        <w:rPr>
          <w:rFonts w:hint="eastAsia"/>
          <w:sz w:val="20"/>
          <w:lang w:eastAsia="ko-KR"/>
        </w:rPr>
        <w:t xml:space="preserve">. </w:t>
      </w:r>
      <w:r w:rsidR="00066D3D" w:rsidRPr="00D954BA">
        <w:rPr>
          <w:rFonts w:hint="eastAsia"/>
          <w:sz w:val="20"/>
          <w:lang w:val="en-GB" w:eastAsia="ko-KR"/>
        </w:rPr>
        <w:t xml:space="preserve">The value of </w:t>
      </w:r>
      <w:r w:rsidR="00066D3D">
        <w:rPr>
          <w:sz w:val="20"/>
          <w:lang w:val="en-GB" w:eastAsia="ko-KR"/>
        </w:rPr>
        <w:t xml:space="preserve">each of </w:t>
      </w:r>
      <w:proofErr w:type="spellStart"/>
      <w:r>
        <w:rPr>
          <w:sz w:val="20"/>
          <w:lang w:val="en-GB" w:eastAsia="ko-KR"/>
        </w:rPr>
        <w:t>fisheye</w:t>
      </w:r>
      <w:r w:rsidR="00066D3D" w:rsidRPr="00D954BA">
        <w:rPr>
          <w:sz w:val="20"/>
          <w:lang w:val="en-GB" w:eastAsia="ko-KR"/>
        </w:rPr>
        <w:t>_</w:t>
      </w:r>
      <w:r w:rsidR="00066D3D" w:rsidRPr="00D954BA">
        <w:rPr>
          <w:rFonts w:hint="eastAsia"/>
          <w:sz w:val="20"/>
          <w:lang w:val="en-GB" w:eastAsia="ko-KR"/>
        </w:rPr>
        <w:t>camera_</w:t>
      </w:r>
      <w:r w:rsidR="00C202D5">
        <w:rPr>
          <w:rFonts w:hint="eastAsia"/>
          <w:sz w:val="20"/>
          <w:lang w:val="en-GB" w:eastAsia="ko-KR"/>
        </w:rPr>
        <w:t>centre</w:t>
      </w:r>
      <w:r w:rsidR="00066D3D" w:rsidRPr="00D954BA">
        <w:rPr>
          <w:rFonts w:hint="eastAsia"/>
          <w:sz w:val="20"/>
          <w:lang w:val="en-GB" w:eastAsia="ko-KR"/>
        </w:rPr>
        <w:t>_offset_</w:t>
      </w:r>
      <w:proofErr w:type="gramStart"/>
      <w:r w:rsidR="00066D3D" w:rsidRPr="00D954BA">
        <w:rPr>
          <w:rFonts w:hint="eastAsia"/>
          <w:sz w:val="20"/>
          <w:lang w:val="en-GB" w:eastAsia="ko-KR"/>
        </w:rPr>
        <w:t>x</w:t>
      </w:r>
      <w:proofErr w:type="spellEnd"/>
      <w:r w:rsidR="00066D3D" w:rsidRPr="00D954BA">
        <w:rPr>
          <w:rFonts w:hint="eastAsia"/>
          <w:sz w:val="20"/>
          <w:lang w:val="en-GB" w:eastAsia="ko-KR"/>
        </w:rPr>
        <w:t>[</w:t>
      </w:r>
      <w:proofErr w:type="gramEnd"/>
      <w:r w:rsidR="00066D3D" w:rsidRPr="00D954BA">
        <w:rPr>
          <w:rFonts w:eastAsia="Times New Roman"/>
          <w:sz w:val="20"/>
        </w:rPr>
        <w:t> </w:t>
      </w:r>
      <w:proofErr w:type="spellStart"/>
      <w:r w:rsidR="00066D3D" w:rsidRPr="00D954BA">
        <w:rPr>
          <w:rFonts w:hint="eastAsia"/>
          <w:sz w:val="20"/>
          <w:lang w:val="en-GB" w:eastAsia="ko-KR"/>
        </w:rPr>
        <w:t>i</w:t>
      </w:r>
      <w:proofErr w:type="spellEnd"/>
      <w:r w:rsidR="00066D3D" w:rsidRPr="00D954BA">
        <w:rPr>
          <w:rFonts w:eastAsia="Times New Roman"/>
          <w:sz w:val="20"/>
        </w:rPr>
        <w:t> </w:t>
      </w:r>
      <w:r w:rsidR="00066D3D" w:rsidRPr="00D954BA">
        <w:rPr>
          <w:rFonts w:hint="eastAsia"/>
          <w:sz w:val="20"/>
          <w:lang w:val="en-GB" w:eastAsia="ko-KR"/>
        </w:rPr>
        <w:t xml:space="preserve">], </w:t>
      </w:r>
      <w:proofErr w:type="spellStart"/>
      <w:r>
        <w:rPr>
          <w:sz w:val="20"/>
          <w:lang w:val="en-GB" w:eastAsia="ko-KR"/>
        </w:rPr>
        <w:t>fisheye</w:t>
      </w:r>
      <w:r w:rsidR="00066D3D" w:rsidRPr="00D954BA">
        <w:rPr>
          <w:sz w:val="20"/>
          <w:lang w:val="en-GB" w:eastAsia="ko-KR"/>
        </w:rPr>
        <w:t>_</w:t>
      </w:r>
      <w:r w:rsidR="00066D3D" w:rsidRPr="00D954BA">
        <w:rPr>
          <w:rFonts w:hint="eastAsia"/>
          <w:sz w:val="20"/>
          <w:lang w:val="en-GB" w:eastAsia="ko-KR"/>
        </w:rPr>
        <w:t>camera_</w:t>
      </w:r>
      <w:r w:rsidR="00C202D5">
        <w:rPr>
          <w:rFonts w:hint="eastAsia"/>
          <w:sz w:val="20"/>
          <w:lang w:val="en-GB" w:eastAsia="ko-KR"/>
        </w:rPr>
        <w:t>centre</w:t>
      </w:r>
      <w:r w:rsidR="00066D3D" w:rsidRPr="00D954BA">
        <w:rPr>
          <w:rFonts w:hint="eastAsia"/>
          <w:sz w:val="20"/>
          <w:lang w:val="en-GB" w:eastAsia="ko-KR"/>
        </w:rPr>
        <w:t>_offset_y</w:t>
      </w:r>
      <w:proofErr w:type="spellEnd"/>
      <w:r w:rsidR="00066D3D" w:rsidRPr="00D954BA">
        <w:rPr>
          <w:rFonts w:hint="eastAsia"/>
          <w:sz w:val="20"/>
          <w:lang w:val="en-GB" w:eastAsia="ko-KR"/>
        </w:rPr>
        <w:t>[</w:t>
      </w:r>
      <w:r w:rsidR="00066D3D" w:rsidRPr="00D954BA">
        <w:rPr>
          <w:rFonts w:eastAsia="Times New Roman"/>
          <w:sz w:val="20"/>
        </w:rPr>
        <w:t> </w:t>
      </w:r>
      <w:proofErr w:type="spellStart"/>
      <w:r w:rsidR="00066D3D" w:rsidRPr="00D954BA">
        <w:rPr>
          <w:rFonts w:hint="eastAsia"/>
          <w:sz w:val="20"/>
          <w:lang w:val="en-GB" w:eastAsia="ko-KR"/>
        </w:rPr>
        <w:t>i</w:t>
      </w:r>
      <w:proofErr w:type="spellEnd"/>
      <w:r w:rsidR="00066D3D" w:rsidRPr="00D954BA">
        <w:rPr>
          <w:rFonts w:eastAsia="Times New Roman"/>
          <w:sz w:val="20"/>
        </w:rPr>
        <w:t> </w:t>
      </w:r>
      <w:r w:rsidR="00066D3D" w:rsidRPr="00D954BA">
        <w:rPr>
          <w:rFonts w:hint="eastAsia"/>
          <w:sz w:val="20"/>
          <w:lang w:val="en-GB" w:eastAsia="ko-KR"/>
        </w:rPr>
        <w:t xml:space="preserve">], and </w:t>
      </w:r>
      <w:proofErr w:type="spellStart"/>
      <w:r>
        <w:rPr>
          <w:sz w:val="20"/>
          <w:lang w:val="en-GB" w:eastAsia="ko-KR"/>
        </w:rPr>
        <w:t>fisheye</w:t>
      </w:r>
      <w:r w:rsidR="00066D3D" w:rsidRPr="00D954BA">
        <w:rPr>
          <w:sz w:val="20"/>
          <w:lang w:val="en-GB" w:eastAsia="ko-KR"/>
        </w:rPr>
        <w:t>_</w:t>
      </w:r>
      <w:r w:rsidR="00066D3D" w:rsidRPr="00D954BA">
        <w:rPr>
          <w:rFonts w:hint="eastAsia"/>
          <w:sz w:val="20"/>
          <w:lang w:val="en-GB" w:eastAsia="ko-KR"/>
        </w:rPr>
        <w:t>camera_</w:t>
      </w:r>
      <w:r w:rsidR="00C202D5">
        <w:rPr>
          <w:rFonts w:hint="eastAsia"/>
          <w:sz w:val="20"/>
          <w:lang w:val="en-GB" w:eastAsia="ko-KR"/>
        </w:rPr>
        <w:t>centre</w:t>
      </w:r>
      <w:r w:rsidR="00066D3D" w:rsidRPr="00D954BA">
        <w:rPr>
          <w:rFonts w:hint="eastAsia"/>
          <w:sz w:val="20"/>
          <w:lang w:val="en-GB" w:eastAsia="ko-KR"/>
        </w:rPr>
        <w:t>_offset_z</w:t>
      </w:r>
      <w:proofErr w:type="spellEnd"/>
      <w:r w:rsidR="00066D3D" w:rsidRPr="00D954BA">
        <w:rPr>
          <w:rFonts w:hint="eastAsia"/>
          <w:sz w:val="20"/>
          <w:lang w:val="en-GB" w:eastAsia="ko-KR"/>
        </w:rPr>
        <w:t>[</w:t>
      </w:r>
      <w:r w:rsidR="00066D3D" w:rsidRPr="00D954BA">
        <w:rPr>
          <w:rFonts w:eastAsia="Times New Roman"/>
          <w:sz w:val="20"/>
        </w:rPr>
        <w:t> </w:t>
      </w:r>
      <w:proofErr w:type="spellStart"/>
      <w:r w:rsidR="00066D3D" w:rsidRPr="00D954BA">
        <w:rPr>
          <w:rFonts w:hint="eastAsia"/>
          <w:sz w:val="20"/>
          <w:lang w:val="en-GB" w:eastAsia="ko-KR"/>
        </w:rPr>
        <w:t>i</w:t>
      </w:r>
      <w:proofErr w:type="spellEnd"/>
      <w:r w:rsidR="00066D3D" w:rsidRPr="00D954BA">
        <w:rPr>
          <w:rFonts w:eastAsia="Times New Roman"/>
          <w:sz w:val="20"/>
        </w:rPr>
        <w:t> </w:t>
      </w:r>
      <w:r w:rsidR="00066D3D" w:rsidRPr="00D954BA">
        <w:rPr>
          <w:rFonts w:hint="eastAsia"/>
          <w:sz w:val="20"/>
          <w:lang w:val="en-GB" w:eastAsia="ko-KR"/>
        </w:rPr>
        <w:t>] shall be in the range of 0 to 65</w:t>
      </w:r>
      <w:r w:rsidR="00066D3D">
        <w:rPr>
          <w:sz w:val="20"/>
          <w:lang w:val="en-GB" w:eastAsia="ko-KR"/>
        </w:rPr>
        <w:t> </w:t>
      </w:r>
      <w:r w:rsidR="00066D3D" w:rsidRPr="00D954BA">
        <w:rPr>
          <w:rFonts w:hint="eastAsia"/>
          <w:sz w:val="20"/>
          <w:lang w:val="en-GB" w:eastAsia="ko-KR"/>
        </w:rPr>
        <w:t>536</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sz w:val="20"/>
          <w:vertAlign w:val="superscript"/>
          <w:lang w:eastAsia="ko-KR"/>
        </w:rPr>
        <w:t>16</w:t>
      </w:r>
      <w:r w:rsidR="00066D3D" w:rsidRPr="00D954BA">
        <w:rPr>
          <w:sz w:val="20"/>
        </w:rPr>
        <w:t> </w:t>
      </w:r>
      <w:r w:rsidR="00066D3D">
        <w:rPr>
          <w:sz w:val="20"/>
          <w:lang w:eastAsia="ko-KR"/>
        </w:rPr>
        <w:t>−</w:t>
      </w:r>
      <w:r w:rsidR="00066D3D" w:rsidRPr="00D954BA">
        <w:rPr>
          <w:sz w:val="20"/>
        </w:rPr>
        <w:t> </w:t>
      </w:r>
      <w:r w:rsidR="00066D3D" w:rsidRPr="00D954BA">
        <w:rPr>
          <w:rFonts w:hint="eastAsia"/>
          <w:sz w:val="20"/>
          <w:lang w:val="en-GB" w:eastAsia="ko-KR"/>
        </w:rPr>
        <w:t xml:space="preserve">1 </w:t>
      </w:r>
      <w:r w:rsidR="00066D3D" w:rsidRPr="00D954BA">
        <w:rPr>
          <w:sz w:val="20"/>
        </w:rPr>
        <w:t>(i.e., </w:t>
      </w:r>
      <w:r w:rsidR="00066D3D" w:rsidRPr="00D954BA">
        <w:rPr>
          <w:sz w:val="20"/>
          <w:lang w:eastAsia="ko-KR"/>
        </w:rPr>
        <w:t>4</w:t>
      </w:r>
      <w:r w:rsidR="00066D3D">
        <w:rPr>
          <w:sz w:val="20"/>
          <w:lang w:eastAsia="ko-KR"/>
        </w:rPr>
        <w:t> </w:t>
      </w:r>
      <w:r w:rsidR="00066D3D" w:rsidRPr="00D954BA">
        <w:rPr>
          <w:sz w:val="20"/>
          <w:lang w:eastAsia="ko-KR"/>
        </w:rPr>
        <w:t>294</w:t>
      </w:r>
      <w:r w:rsidR="00066D3D">
        <w:rPr>
          <w:sz w:val="20"/>
          <w:lang w:eastAsia="ko-KR"/>
        </w:rPr>
        <w:t> </w:t>
      </w:r>
      <w:r w:rsidR="00066D3D" w:rsidRPr="00D954BA">
        <w:rPr>
          <w:sz w:val="20"/>
          <w:lang w:eastAsia="ko-KR"/>
        </w:rPr>
        <w:t>967</w:t>
      </w:r>
      <w:r w:rsidR="00066D3D">
        <w:rPr>
          <w:sz w:val="20"/>
          <w:lang w:eastAsia="ko-KR"/>
        </w:rPr>
        <w:t> </w:t>
      </w:r>
      <w:r w:rsidR="00066D3D" w:rsidRPr="00D954BA">
        <w:rPr>
          <w:sz w:val="20"/>
          <w:lang w:eastAsia="ko-KR"/>
        </w:rPr>
        <w:t>295)</w:t>
      </w:r>
      <w:r w:rsidR="00066D3D" w:rsidRPr="00D954BA">
        <w:rPr>
          <w:rFonts w:hint="eastAsia"/>
          <w:sz w:val="20"/>
          <w:lang w:eastAsia="ko-KR"/>
        </w:rPr>
        <w:t xml:space="preserve">, </w:t>
      </w:r>
      <w:r w:rsidR="00066D3D">
        <w:rPr>
          <w:sz w:val="20"/>
          <w:lang w:eastAsia="ko-KR"/>
        </w:rPr>
        <w:t>inclusive</w:t>
      </w:r>
      <w:r w:rsidR="00066D3D" w:rsidRPr="00D954BA">
        <w:rPr>
          <w:rFonts w:hint="eastAsia"/>
          <w:sz w:val="20"/>
          <w:lang w:val="en-GB" w:eastAsia="ko-KR"/>
        </w:rPr>
        <w:t>.</w:t>
      </w:r>
    </w:p>
    <w:p w14:paraId="3D248FE2" w14:textId="1CE4A28D" w:rsidR="00066D3D" w:rsidRDefault="00591003" w:rsidP="00066D3D">
      <w:pPr>
        <w:jc w:val="both"/>
        <w:rPr>
          <w:sz w:val="20"/>
          <w:lang w:eastAsia="ko-KR"/>
        </w:rPr>
      </w:pPr>
      <w:r>
        <w:rPr>
          <w:b/>
          <w:sz w:val="20"/>
          <w:lang w:val="en-GB" w:eastAsia="ko-KR"/>
        </w:rPr>
        <w:t>fisheye</w:t>
      </w:r>
      <w:r w:rsidR="00066D3D" w:rsidRPr="00D954BA">
        <w:rPr>
          <w:b/>
          <w:sz w:val="20"/>
          <w:lang w:val="en-GB" w:eastAsia="ko-KR"/>
        </w:rPr>
        <w:t>_</w:t>
      </w:r>
      <w:proofErr w:type="spellStart"/>
      <w:r w:rsidR="00066D3D" w:rsidRPr="00D954BA">
        <w:rPr>
          <w:b/>
          <w:sz w:val="20"/>
          <w:lang w:eastAsia="ko-KR"/>
        </w:rPr>
        <w:t>field_of_</w:t>
      </w:r>
      <w:proofErr w:type="gramStart"/>
      <w:r w:rsidR="00066D3D" w:rsidRPr="00D954BA">
        <w:rPr>
          <w:b/>
          <w:sz w:val="20"/>
          <w:lang w:eastAsia="ko-KR"/>
        </w:rPr>
        <w:t>view</w:t>
      </w:r>
      <w:proofErr w:type="spellEnd"/>
      <w:r w:rsidR="00066D3D" w:rsidRPr="00D954BA">
        <w:rPr>
          <w:rFonts w:hint="eastAsia"/>
          <w:sz w:val="20"/>
          <w:lang w:val="en-GB" w:eastAsia="ko-KR"/>
        </w:rPr>
        <w:t>[</w:t>
      </w:r>
      <w:proofErr w:type="gramEnd"/>
      <w:r w:rsidR="00066D3D" w:rsidRPr="00D954BA">
        <w:rPr>
          <w:rFonts w:eastAsia="Times New Roman"/>
          <w:sz w:val="20"/>
        </w:rPr>
        <w:t> </w:t>
      </w:r>
      <w:proofErr w:type="spellStart"/>
      <w:r w:rsidR="00066D3D" w:rsidRPr="00D954BA">
        <w:rPr>
          <w:rFonts w:hint="eastAsia"/>
          <w:sz w:val="20"/>
          <w:lang w:val="en-GB" w:eastAsia="ko-KR"/>
        </w:rPr>
        <w:t>i</w:t>
      </w:r>
      <w:proofErr w:type="spellEnd"/>
      <w:r w:rsidR="00066D3D" w:rsidRPr="00D954BA">
        <w:rPr>
          <w:rFonts w:eastAsia="Times New Roman"/>
          <w:sz w:val="20"/>
        </w:rPr>
        <w:t> </w:t>
      </w:r>
      <w:r w:rsidR="00066D3D" w:rsidRPr="00D954BA">
        <w:rPr>
          <w:rFonts w:hint="eastAsia"/>
          <w:sz w:val="20"/>
          <w:lang w:val="en-GB" w:eastAsia="ko-KR"/>
        </w:rPr>
        <w:t>]</w:t>
      </w:r>
      <w:r w:rsidR="00066D3D" w:rsidRPr="00D954BA">
        <w:rPr>
          <w:sz w:val="20"/>
          <w:lang w:eastAsia="ko-KR"/>
        </w:rPr>
        <w:t xml:space="preserve"> specifies </w:t>
      </w:r>
      <w:r w:rsidR="004F365A" w:rsidRPr="004F365A">
        <w:rPr>
          <w:sz w:val="20"/>
          <w:lang w:eastAsia="ko-KR"/>
        </w:rPr>
        <w:t xml:space="preserve">the field of view of the lens </w:t>
      </w:r>
      <w:r w:rsidR="004F365A">
        <w:rPr>
          <w:sz w:val="20"/>
          <w:lang w:eastAsia="ko-KR"/>
        </w:rPr>
        <w:t>that</w:t>
      </w:r>
      <w:r w:rsidR="004F365A" w:rsidRPr="004F365A">
        <w:rPr>
          <w:sz w:val="20"/>
          <w:lang w:eastAsia="ko-KR"/>
        </w:rPr>
        <w:t xml:space="preserve"> corresponds to </w:t>
      </w:r>
      <w:r w:rsidR="00066D3D" w:rsidRPr="00D954BA">
        <w:rPr>
          <w:sz w:val="20"/>
          <w:lang w:eastAsia="ko-KR"/>
        </w:rPr>
        <w:t xml:space="preserve">the </w:t>
      </w:r>
      <w:proofErr w:type="spellStart"/>
      <w:r w:rsidR="00066D3D" w:rsidRPr="00D954BA">
        <w:rPr>
          <w:rFonts w:hint="eastAsia"/>
          <w:sz w:val="20"/>
          <w:lang w:eastAsia="ko-KR"/>
        </w:rPr>
        <w:t>i-th</w:t>
      </w:r>
      <w:proofErr w:type="spellEnd"/>
      <w:r w:rsidR="00066D3D" w:rsidRPr="00D954BA">
        <w:rPr>
          <w:rFonts w:hint="eastAsia"/>
          <w:sz w:val="20"/>
          <w:lang w:eastAsia="ko-KR"/>
        </w:rPr>
        <w:t xml:space="preserve"> </w:t>
      </w:r>
      <w:r w:rsidR="00CC2F41">
        <w:rPr>
          <w:rFonts w:hint="eastAsia"/>
          <w:sz w:val="20"/>
          <w:lang w:val="en-GB" w:eastAsia="ko-KR"/>
        </w:rPr>
        <w:t>active area</w:t>
      </w:r>
      <w:r w:rsidR="00066D3D" w:rsidRPr="00D954BA">
        <w:rPr>
          <w:rFonts w:hint="eastAsia"/>
          <w:sz w:val="20"/>
          <w:lang w:val="en-GB" w:eastAsia="ko-KR"/>
        </w:rPr>
        <w:t xml:space="preserve"> </w:t>
      </w:r>
      <w:r w:rsidR="00066D3D" w:rsidRPr="00D954BA">
        <w:rPr>
          <w:sz w:val="20"/>
          <w:lang w:val="en-GB" w:eastAsia="ko-KR"/>
        </w:rPr>
        <w:t>in the coded picture</w:t>
      </w:r>
      <w:r w:rsidR="00066D3D" w:rsidRPr="00D954BA">
        <w:rPr>
          <w:rFonts w:hint="eastAsia"/>
          <w:sz w:val="20"/>
          <w:lang w:val="en-GB" w:eastAsia="ko-KR"/>
        </w:rPr>
        <w:t xml:space="preserve">, in units of </w:t>
      </w:r>
      <w:r w:rsidR="00066D3D" w:rsidRPr="00D954BA">
        <w:rPr>
          <w:sz w:val="20"/>
          <w:lang w:eastAsia="ko-KR"/>
        </w:rPr>
        <w:t>2</w:t>
      </w:r>
      <w:r w:rsidR="00066D3D" w:rsidRPr="00D954BA">
        <w:rPr>
          <w:sz w:val="20"/>
          <w:vertAlign w:val="superscript"/>
          <w:lang w:eastAsia="ko-KR"/>
        </w:rPr>
        <w:t>−16</w:t>
      </w:r>
      <w:r w:rsidR="00066D3D" w:rsidRPr="00D954BA">
        <w:rPr>
          <w:sz w:val="20"/>
          <w:lang w:eastAsia="ko-KR"/>
        </w:rPr>
        <w:t xml:space="preserve"> degrees. T</w:t>
      </w:r>
      <w:r w:rsidR="00066D3D" w:rsidRPr="00D954BA">
        <w:rPr>
          <w:rFonts w:hint="eastAsia"/>
          <w:sz w:val="20"/>
          <w:lang w:eastAsia="ko-KR"/>
        </w:rPr>
        <w:t xml:space="preserve">he value of </w:t>
      </w:r>
      <w:r>
        <w:rPr>
          <w:sz w:val="20"/>
          <w:lang w:val="en-GB" w:eastAsia="ko-KR"/>
        </w:rPr>
        <w:t>fisheye</w:t>
      </w:r>
      <w:r w:rsidR="00066D3D" w:rsidRPr="00D954BA">
        <w:rPr>
          <w:sz w:val="20"/>
          <w:lang w:val="en-GB" w:eastAsia="ko-KR"/>
        </w:rPr>
        <w:t>_</w:t>
      </w:r>
      <w:proofErr w:type="spellStart"/>
      <w:r w:rsidR="00066D3D" w:rsidRPr="00D954BA">
        <w:rPr>
          <w:rFonts w:hint="eastAsia"/>
          <w:sz w:val="20"/>
          <w:lang w:eastAsia="ko-KR"/>
        </w:rPr>
        <w:t>field_of_</w:t>
      </w:r>
      <w:proofErr w:type="gramStart"/>
      <w:r w:rsidR="00066D3D" w:rsidRPr="00D954BA">
        <w:rPr>
          <w:rFonts w:hint="eastAsia"/>
          <w:sz w:val="20"/>
          <w:lang w:eastAsia="ko-KR"/>
        </w:rPr>
        <w:t>view</w:t>
      </w:r>
      <w:proofErr w:type="spellEnd"/>
      <w:r w:rsidR="00066D3D" w:rsidRPr="00D954BA">
        <w:rPr>
          <w:rFonts w:hint="eastAsia"/>
          <w:sz w:val="20"/>
          <w:lang w:val="en-GB" w:eastAsia="ko-KR"/>
        </w:rPr>
        <w:t>[</w:t>
      </w:r>
      <w:proofErr w:type="gramEnd"/>
      <w:r w:rsidR="00066D3D" w:rsidRPr="00D954BA">
        <w:rPr>
          <w:rFonts w:eastAsia="Times New Roman"/>
          <w:sz w:val="20"/>
        </w:rPr>
        <w:t> </w:t>
      </w:r>
      <w:proofErr w:type="spellStart"/>
      <w:r w:rsidR="00066D3D" w:rsidRPr="00D954BA">
        <w:rPr>
          <w:rFonts w:hint="eastAsia"/>
          <w:sz w:val="20"/>
          <w:lang w:val="en-GB" w:eastAsia="ko-KR"/>
        </w:rPr>
        <w:t>i</w:t>
      </w:r>
      <w:proofErr w:type="spellEnd"/>
      <w:r w:rsidR="00066D3D" w:rsidRPr="00D954BA">
        <w:rPr>
          <w:rFonts w:eastAsia="Times New Roman"/>
          <w:sz w:val="20"/>
        </w:rPr>
        <w:t> </w:t>
      </w:r>
      <w:r w:rsidR="00066D3D" w:rsidRPr="00D954BA">
        <w:rPr>
          <w:rFonts w:hint="eastAsia"/>
          <w:sz w:val="20"/>
          <w:lang w:val="en-GB" w:eastAsia="ko-KR"/>
        </w:rPr>
        <w:t>] shall be in the range of 0 to 360</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sz w:val="20"/>
          <w:vertAlign w:val="superscript"/>
          <w:lang w:eastAsia="ko-KR"/>
        </w:rPr>
        <w:t>16</w:t>
      </w:r>
      <w:r w:rsidR="00E45772">
        <w:rPr>
          <w:sz w:val="20"/>
        </w:rPr>
        <w:t xml:space="preserve"> (</w:t>
      </w:r>
      <w:r w:rsidR="00E45772" w:rsidRPr="00D954BA">
        <w:rPr>
          <w:sz w:val="20"/>
        </w:rPr>
        <w:t>i.e., </w:t>
      </w:r>
      <w:r w:rsidR="00E45772" w:rsidRPr="00E45772">
        <w:rPr>
          <w:sz w:val="20"/>
          <w:lang w:eastAsia="ko-KR"/>
        </w:rPr>
        <w:t>23</w:t>
      </w:r>
      <w:r w:rsidR="00E45772">
        <w:rPr>
          <w:sz w:val="20"/>
          <w:lang w:val="en-US" w:eastAsia="ko-KR"/>
        </w:rPr>
        <w:t> </w:t>
      </w:r>
      <w:r w:rsidR="00E45772" w:rsidRPr="00E45772">
        <w:rPr>
          <w:sz w:val="20"/>
          <w:lang w:eastAsia="ko-KR"/>
        </w:rPr>
        <w:t>592</w:t>
      </w:r>
      <w:r w:rsidR="00E45772">
        <w:rPr>
          <w:sz w:val="20"/>
          <w:lang w:val="en-US" w:eastAsia="ko-KR"/>
        </w:rPr>
        <w:t> </w:t>
      </w:r>
      <w:r w:rsidR="00E45772" w:rsidRPr="00E45772">
        <w:rPr>
          <w:sz w:val="20"/>
          <w:lang w:eastAsia="ko-KR"/>
        </w:rPr>
        <w:t>960</w:t>
      </w:r>
      <w:r w:rsidR="00E45772" w:rsidRPr="00D954BA">
        <w:rPr>
          <w:sz w:val="20"/>
          <w:lang w:eastAsia="ko-KR"/>
        </w:rPr>
        <w:t>)</w:t>
      </w:r>
      <w:r w:rsidR="00066D3D" w:rsidRPr="00D954BA">
        <w:rPr>
          <w:rFonts w:hint="eastAsia"/>
          <w:sz w:val="20"/>
          <w:lang w:eastAsia="ko-KR"/>
        </w:rPr>
        <w:t>, inclusive.</w:t>
      </w:r>
    </w:p>
    <w:p w14:paraId="3EB0AEC3" w14:textId="121E2D2A" w:rsidR="00066D3D" w:rsidRPr="00D954BA" w:rsidRDefault="00591003" w:rsidP="00066D3D">
      <w:pPr>
        <w:jc w:val="both"/>
        <w:rPr>
          <w:sz w:val="20"/>
          <w:lang w:val="en-GB" w:eastAsia="ko-KR"/>
        </w:rPr>
      </w:pPr>
      <w:r>
        <w:rPr>
          <w:b/>
          <w:sz w:val="20"/>
          <w:lang w:val="en-GB" w:eastAsia="ko-KR"/>
        </w:rPr>
        <w:t>fisheye</w:t>
      </w:r>
      <w:r w:rsidR="00066D3D" w:rsidRPr="00D954BA">
        <w:rPr>
          <w:b/>
          <w:sz w:val="20"/>
          <w:lang w:val="en-GB" w:eastAsia="ko-KR"/>
        </w:rPr>
        <w:t>_</w:t>
      </w:r>
      <w:proofErr w:type="spellStart"/>
      <w:r w:rsidR="00066D3D" w:rsidRPr="00D954BA">
        <w:rPr>
          <w:rFonts w:hint="eastAsia"/>
          <w:b/>
          <w:sz w:val="20"/>
          <w:lang w:eastAsia="ko-KR"/>
        </w:rPr>
        <w:t>num_polynomial_</w:t>
      </w:r>
      <w:proofErr w:type="gramStart"/>
      <w:r w:rsidR="00066D3D" w:rsidRPr="00D954BA">
        <w:rPr>
          <w:rFonts w:hint="eastAsia"/>
          <w:b/>
          <w:sz w:val="20"/>
          <w:lang w:eastAsia="ko-KR"/>
        </w:rPr>
        <w:t>coef</w:t>
      </w:r>
      <w:r w:rsidR="00CC2F41">
        <w:rPr>
          <w:b/>
          <w:sz w:val="20"/>
          <w:lang w:eastAsia="ko-KR"/>
        </w:rPr>
        <w:t>f</w:t>
      </w:r>
      <w:r w:rsidR="00066D3D" w:rsidRPr="00D954BA">
        <w:rPr>
          <w:rFonts w:hint="eastAsia"/>
          <w:b/>
          <w:sz w:val="20"/>
          <w:lang w:eastAsia="ko-KR"/>
        </w:rPr>
        <w:t>s</w:t>
      </w:r>
      <w:proofErr w:type="spellEnd"/>
      <w:r w:rsidR="00066D3D" w:rsidRPr="00D954BA">
        <w:rPr>
          <w:rFonts w:hint="eastAsia"/>
          <w:sz w:val="20"/>
          <w:lang w:val="en-GB" w:eastAsia="ko-KR"/>
        </w:rPr>
        <w:t>[</w:t>
      </w:r>
      <w:proofErr w:type="gramEnd"/>
      <w:r w:rsidR="00066D3D" w:rsidRPr="00D954BA">
        <w:rPr>
          <w:rFonts w:eastAsia="Times New Roman"/>
          <w:sz w:val="20"/>
        </w:rPr>
        <w:t> </w:t>
      </w:r>
      <w:proofErr w:type="spellStart"/>
      <w:r w:rsidR="00066D3D" w:rsidRPr="00D954BA">
        <w:rPr>
          <w:rFonts w:hint="eastAsia"/>
          <w:sz w:val="20"/>
          <w:lang w:val="en-GB" w:eastAsia="ko-KR"/>
        </w:rPr>
        <w:t>i</w:t>
      </w:r>
      <w:proofErr w:type="spellEnd"/>
      <w:r w:rsidR="00066D3D" w:rsidRPr="00D954BA">
        <w:rPr>
          <w:rFonts w:eastAsia="Times New Roman"/>
          <w:sz w:val="20"/>
        </w:rPr>
        <w:t> </w:t>
      </w:r>
      <w:r w:rsidR="00066D3D" w:rsidRPr="00D954BA">
        <w:rPr>
          <w:rFonts w:hint="eastAsia"/>
          <w:sz w:val="20"/>
          <w:lang w:val="en-GB" w:eastAsia="ko-KR"/>
        </w:rPr>
        <w:t xml:space="preserve">] </w:t>
      </w:r>
      <w:r w:rsidR="00066D3D" w:rsidRPr="00D954BA">
        <w:rPr>
          <w:sz w:val="20"/>
          <w:lang w:val="en-GB" w:eastAsia="ko-KR"/>
        </w:rPr>
        <w:t xml:space="preserve">specifies the number of polynomial coefficients </w:t>
      </w:r>
      <w:r w:rsidR="000473F7">
        <w:rPr>
          <w:sz w:val="20"/>
          <w:lang w:val="en-GB" w:eastAsia="ko-KR"/>
        </w:rPr>
        <w:t xml:space="preserve">for the circular region </w:t>
      </w:r>
      <w:r w:rsidR="00066D3D" w:rsidRPr="00D954BA">
        <w:rPr>
          <w:sz w:val="20"/>
          <w:lang w:val="en-GB" w:eastAsia="ko-KR"/>
        </w:rPr>
        <w:t xml:space="preserve">corresponding to the </w:t>
      </w:r>
      <w:proofErr w:type="spellStart"/>
      <w:r w:rsidR="00066D3D" w:rsidRPr="00D954BA">
        <w:rPr>
          <w:rFonts w:hint="eastAsia"/>
          <w:sz w:val="20"/>
          <w:lang w:val="en-GB" w:eastAsia="ko-KR"/>
        </w:rPr>
        <w:t>i-th</w:t>
      </w:r>
      <w:proofErr w:type="spellEnd"/>
      <w:r w:rsidR="00066D3D" w:rsidRPr="00D954BA">
        <w:rPr>
          <w:rFonts w:hint="eastAsia"/>
          <w:sz w:val="20"/>
          <w:lang w:val="en-GB" w:eastAsia="ko-KR"/>
        </w:rPr>
        <w:t xml:space="preserve"> </w:t>
      </w:r>
      <w:r w:rsidR="00CC2F41">
        <w:rPr>
          <w:sz w:val="20"/>
          <w:lang w:val="en-GB" w:eastAsia="ko-KR"/>
        </w:rPr>
        <w:t>active area</w:t>
      </w:r>
      <w:r w:rsidR="00066D3D" w:rsidRPr="00D954BA">
        <w:rPr>
          <w:rFonts w:hint="eastAsia"/>
          <w:sz w:val="20"/>
          <w:lang w:val="en-GB" w:eastAsia="ko-KR"/>
        </w:rPr>
        <w:t>.</w:t>
      </w:r>
      <w:r w:rsidR="00D20136">
        <w:rPr>
          <w:sz w:val="20"/>
          <w:lang w:val="en-GB" w:eastAsia="ko-KR"/>
        </w:rPr>
        <w:t xml:space="preserve"> The value of </w:t>
      </w:r>
      <w:proofErr w:type="spellStart"/>
      <w:r>
        <w:rPr>
          <w:sz w:val="20"/>
          <w:lang w:val="en-GB" w:eastAsia="ko-KR"/>
        </w:rPr>
        <w:t>fisheye</w:t>
      </w:r>
      <w:r w:rsidR="00D20136" w:rsidRPr="00D20136">
        <w:rPr>
          <w:sz w:val="20"/>
          <w:lang w:val="en-GB" w:eastAsia="ko-KR"/>
        </w:rPr>
        <w:t>_num_polynomial_</w:t>
      </w:r>
      <w:proofErr w:type="gramStart"/>
      <w:r w:rsidR="00D20136" w:rsidRPr="00D20136">
        <w:rPr>
          <w:sz w:val="20"/>
          <w:lang w:val="en-GB" w:eastAsia="ko-KR"/>
        </w:rPr>
        <w:t>coeffs</w:t>
      </w:r>
      <w:proofErr w:type="spellEnd"/>
      <w:r w:rsidR="00D20136" w:rsidRPr="00D20136">
        <w:rPr>
          <w:sz w:val="20"/>
          <w:lang w:val="en-GB" w:eastAsia="ko-KR"/>
        </w:rPr>
        <w:t>[</w:t>
      </w:r>
      <w:proofErr w:type="gramEnd"/>
      <w:r w:rsidR="00D20136">
        <w:rPr>
          <w:sz w:val="20"/>
          <w:lang w:val="en-GB" w:eastAsia="ko-KR"/>
        </w:rPr>
        <w:t> </w:t>
      </w:r>
      <w:proofErr w:type="spellStart"/>
      <w:r w:rsidR="00D20136" w:rsidRPr="00D20136">
        <w:rPr>
          <w:sz w:val="20"/>
          <w:lang w:val="en-GB" w:eastAsia="ko-KR"/>
        </w:rPr>
        <w:t>i</w:t>
      </w:r>
      <w:proofErr w:type="spellEnd"/>
      <w:r w:rsidR="00D20136">
        <w:rPr>
          <w:sz w:val="20"/>
          <w:lang w:val="en-GB" w:eastAsia="ko-KR"/>
        </w:rPr>
        <w:t> </w:t>
      </w:r>
      <w:r w:rsidR="00D20136" w:rsidRPr="00D20136">
        <w:rPr>
          <w:sz w:val="20"/>
          <w:lang w:val="en-GB" w:eastAsia="ko-KR"/>
        </w:rPr>
        <w:t>]</w:t>
      </w:r>
      <w:r w:rsidR="00D20136">
        <w:rPr>
          <w:sz w:val="20"/>
          <w:lang w:val="en-GB" w:eastAsia="ko-KR"/>
        </w:rPr>
        <w:t xml:space="preserve"> shall be in the range of 0 to 8, inclusive. Values of </w:t>
      </w:r>
      <w:proofErr w:type="spellStart"/>
      <w:r>
        <w:rPr>
          <w:sz w:val="20"/>
          <w:lang w:val="en-GB" w:eastAsia="ko-KR"/>
        </w:rPr>
        <w:t>fisheye</w:t>
      </w:r>
      <w:r w:rsidR="00D20136" w:rsidRPr="00D20136">
        <w:rPr>
          <w:sz w:val="20"/>
          <w:lang w:val="en-GB" w:eastAsia="ko-KR"/>
        </w:rPr>
        <w:t>_num_polynomial_</w:t>
      </w:r>
      <w:proofErr w:type="gramStart"/>
      <w:r w:rsidR="00D20136" w:rsidRPr="00D20136">
        <w:rPr>
          <w:sz w:val="20"/>
          <w:lang w:val="en-GB" w:eastAsia="ko-KR"/>
        </w:rPr>
        <w:t>coeffs</w:t>
      </w:r>
      <w:proofErr w:type="spellEnd"/>
      <w:r w:rsidR="00D20136" w:rsidRPr="00D20136">
        <w:rPr>
          <w:sz w:val="20"/>
          <w:lang w:val="en-GB" w:eastAsia="ko-KR"/>
        </w:rPr>
        <w:t>[</w:t>
      </w:r>
      <w:proofErr w:type="gramEnd"/>
      <w:r w:rsidR="00D20136">
        <w:rPr>
          <w:sz w:val="20"/>
          <w:lang w:val="en-GB" w:eastAsia="ko-KR"/>
        </w:rPr>
        <w:t> </w:t>
      </w:r>
      <w:proofErr w:type="spellStart"/>
      <w:r w:rsidR="00D20136" w:rsidRPr="00D20136">
        <w:rPr>
          <w:sz w:val="20"/>
          <w:lang w:val="en-GB" w:eastAsia="ko-KR"/>
        </w:rPr>
        <w:t>i</w:t>
      </w:r>
      <w:proofErr w:type="spellEnd"/>
      <w:r w:rsidR="00D20136">
        <w:rPr>
          <w:sz w:val="20"/>
          <w:lang w:val="en-GB" w:eastAsia="ko-KR"/>
        </w:rPr>
        <w:t> </w:t>
      </w:r>
      <w:r w:rsidR="00D20136" w:rsidRPr="00D20136">
        <w:rPr>
          <w:sz w:val="20"/>
          <w:lang w:val="en-GB" w:eastAsia="ko-KR"/>
        </w:rPr>
        <w:t>]</w:t>
      </w:r>
      <w:r w:rsidR="00D20136">
        <w:rPr>
          <w:sz w:val="20"/>
          <w:lang w:val="en-GB" w:eastAsia="ko-KR"/>
        </w:rPr>
        <w:t xml:space="preserve"> greater than 8 are reserved for future use </w:t>
      </w:r>
      <w:r w:rsidR="00D20136" w:rsidRPr="00B6042A">
        <w:rPr>
          <w:sz w:val="20"/>
          <w:lang w:val="en-GB" w:eastAsia="ko-KR"/>
        </w:rPr>
        <w:t>by ITU-T | ISO/IEC</w:t>
      </w:r>
      <w:r w:rsidR="00D20136">
        <w:rPr>
          <w:sz w:val="20"/>
          <w:lang w:val="en-GB" w:eastAsia="ko-KR"/>
        </w:rPr>
        <w:t xml:space="preserve">. </w:t>
      </w:r>
      <w:r w:rsidR="00D20136" w:rsidRPr="00A44B62">
        <w:rPr>
          <w:sz w:val="20"/>
        </w:rPr>
        <w:t xml:space="preserve">Decoders encountering </w:t>
      </w:r>
      <w:r w:rsidR="00A03C15">
        <w:rPr>
          <w:sz w:val="20"/>
        </w:rPr>
        <w:t>a fisheye video information</w:t>
      </w:r>
      <w:r w:rsidR="00D20136" w:rsidRPr="0050184D">
        <w:rPr>
          <w:sz w:val="20"/>
        </w:rPr>
        <w:t xml:space="preserve"> SEI message</w:t>
      </w:r>
      <w:r w:rsidR="00D20136" w:rsidRPr="00A44B62">
        <w:rPr>
          <w:sz w:val="20"/>
        </w:rPr>
        <w:t xml:space="preserve"> </w:t>
      </w:r>
      <w:r w:rsidR="00D20136">
        <w:rPr>
          <w:sz w:val="20"/>
        </w:rPr>
        <w:t xml:space="preserve">with </w:t>
      </w:r>
      <w:proofErr w:type="spellStart"/>
      <w:r>
        <w:rPr>
          <w:sz w:val="20"/>
          <w:lang w:val="en-GB" w:eastAsia="ko-KR"/>
        </w:rPr>
        <w:t>fisheye</w:t>
      </w:r>
      <w:r w:rsidR="00D20136" w:rsidRPr="00D20136">
        <w:rPr>
          <w:sz w:val="20"/>
          <w:lang w:val="en-GB" w:eastAsia="ko-KR"/>
        </w:rPr>
        <w:t>_num_polynomial_</w:t>
      </w:r>
      <w:proofErr w:type="gramStart"/>
      <w:r w:rsidR="00D20136" w:rsidRPr="00D20136">
        <w:rPr>
          <w:sz w:val="20"/>
          <w:lang w:val="en-GB" w:eastAsia="ko-KR"/>
        </w:rPr>
        <w:t>coeffs</w:t>
      </w:r>
      <w:proofErr w:type="spellEnd"/>
      <w:r w:rsidR="00D20136" w:rsidRPr="00D20136">
        <w:rPr>
          <w:sz w:val="20"/>
          <w:lang w:val="en-GB" w:eastAsia="ko-KR"/>
        </w:rPr>
        <w:t>[</w:t>
      </w:r>
      <w:proofErr w:type="gramEnd"/>
      <w:r w:rsidR="00D20136">
        <w:rPr>
          <w:sz w:val="20"/>
          <w:lang w:val="en-GB" w:eastAsia="ko-KR"/>
        </w:rPr>
        <w:t> </w:t>
      </w:r>
      <w:proofErr w:type="spellStart"/>
      <w:r w:rsidR="00D20136" w:rsidRPr="00D20136">
        <w:rPr>
          <w:sz w:val="20"/>
          <w:lang w:val="en-GB" w:eastAsia="ko-KR"/>
        </w:rPr>
        <w:t>i</w:t>
      </w:r>
      <w:proofErr w:type="spellEnd"/>
      <w:r w:rsidR="00D20136">
        <w:rPr>
          <w:sz w:val="20"/>
          <w:lang w:val="en-GB" w:eastAsia="ko-KR"/>
        </w:rPr>
        <w:t> </w:t>
      </w:r>
      <w:r w:rsidR="00D20136" w:rsidRPr="00D20136">
        <w:rPr>
          <w:sz w:val="20"/>
          <w:lang w:val="en-GB" w:eastAsia="ko-KR"/>
        </w:rPr>
        <w:t>]</w:t>
      </w:r>
      <w:r w:rsidR="00D20136">
        <w:rPr>
          <w:sz w:val="20"/>
          <w:lang w:val="en-GB" w:eastAsia="ko-KR"/>
        </w:rPr>
        <w:t xml:space="preserve"> greater than 8 shall ignore </w:t>
      </w:r>
      <w:r w:rsidR="00D20136" w:rsidRPr="00A44B62">
        <w:rPr>
          <w:sz w:val="20"/>
        </w:rPr>
        <w:t xml:space="preserve">the </w:t>
      </w:r>
      <w:r w:rsidR="00A03C15">
        <w:rPr>
          <w:sz w:val="20"/>
        </w:rPr>
        <w:t>fisheye video information</w:t>
      </w:r>
      <w:r w:rsidR="00D20136" w:rsidRPr="00A44B62">
        <w:rPr>
          <w:sz w:val="20"/>
        </w:rPr>
        <w:t xml:space="preserve"> SEI message.</w:t>
      </w:r>
    </w:p>
    <w:p w14:paraId="1B2D4AA1" w14:textId="120CE31F" w:rsidR="00066D3D" w:rsidRPr="00D954BA" w:rsidRDefault="00591003" w:rsidP="00066D3D">
      <w:pPr>
        <w:jc w:val="both"/>
        <w:rPr>
          <w:sz w:val="20"/>
          <w:lang w:val="en-GB" w:eastAsia="ko-KR"/>
        </w:rPr>
      </w:pPr>
      <w:r>
        <w:rPr>
          <w:b/>
          <w:sz w:val="20"/>
          <w:lang w:val="en-GB" w:eastAsia="ko-KR"/>
        </w:rPr>
        <w:t>fisheye</w:t>
      </w:r>
      <w:r w:rsidR="00066D3D" w:rsidRPr="00D954BA">
        <w:rPr>
          <w:b/>
          <w:sz w:val="20"/>
          <w:lang w:val="en-GB" w:eastAsia="ko-KR"/>
        </w:rPr>
        <w:t>_</w:t>
      </w:r>
      <w:proofErr w:type="spellStart"/>
      <w:r w:rsidR="00066D3D" w:rsidRPr="00D954BA">
        <w:rPr>
          <w:rFonts w:hint="eastAsia"/>
          <w:b/>
          <w:sz w:val="20"/>
          <w:lang w:eastAsia="ko-KR"/>
        </w:rPr>
        <w:t>polynomial_coe</w:t>
      </w:r>
      <w:r w:rsidR="00CC2F41">
        <w:rPr>
          <w:b/>
          <w:sz w:val="20"/>
          <w:lang w:eastAsia="ko-KR"/>
        </w:rPr>
        <w:t>f</w:t>
      </w:r>
      <w:r w:rsidR="00066D3D" w:rsidRPr="00D954BA">
        <w:rPr>
          <w:rFonts w:hint="eastAsia"/>
          <w:b/>
          <w:sz w:val="20"/>
          <w:lang w:eastAsia="ko-KR"/>
        </w:rPr>
        <w:t>f</w:t>
      </w:r>
      <w:proofErr w:type="spellEnd"/>
      <w:r w:rsidR="00066D3D" w:rsidRPr="00D954BA">
        <w:rPr>
          <w:rFonts w:hint="eastAsia"/>
          <w:sz w:val="20"/>
          <w:lang w:val="en-GB" w:eastAsia="ko-KR"/>
        </w:rPr>
        <w:t>[</w:t>
      </w:r>
      <w:r w:rsidR="00066D3D" w:rsidRPr="00D954BA">
        <w:rPr>
          <w:rFonts w:eastAsia="Times New Roman"/>
          <w:sz w:val="20"/>
        </w:rPr>
        <w:t> </w:t>
      </w:r>
      <w:proofErr w:type="spellStart"/>
      <w:r w:rsidR="00066D3D" w:rsidRPr="00D954BA">
        <w:rPr>
          <w:rFonts w:hint="eastAsia"/>
          <w:sz w:val="20"/>
          <w:lang w:val="en-GB" w:eastAsia="ko-KR"/>
        </w:rPr>
        <w:t>i</w:t>
      </w:r>
      <w:proofErr w:type="spellEnd"/>
      <w:r w:rsidR="00066D3D" w:rsidRPr="00D954BA">
        <w:rPr>
          <w:rFonts w:eastAsia="Times New Roman"/>
          <w:sz w:val="20"/>
        </w:rPr>
        <w:t> </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j</w:t>
      </w:r>
      <w:r w:rsidR="00066D3D" w:rsidRPr="00D954BA">
        <w:rPr>
          <w:rFonts w:eastAsia="Times New Roman"/>
          <w:sz w:val="20"/>
        </w:rPr>
        <w:t> </w:t>
      </w:r>
      <w:r w:rsidR="00066D3D" w:rsidRPr="00D954BA">
        <w:rPr>
          <w:rFonts w:hint="eastAsia"/>
          <w:sz w:val="20"/>
          <w:lang w:val="en-GB" w:eastAsia="ko-KR"/>
        </w:rPr>
        <w:t>] specifies the j-</w:t>
      </w:r>
      <w:proofErr w:type="spellStart"/>
      <w:r w:rsidR="00066D3D" w:rsidRPr="00D954BA">
        <w:rPr>
          <w:rFonts w:hint="eastAsia"/>
          <w:sz w:val="20"/>
          <w:lang w:val="en-GB" w:eastAsia="ko-KR"/>
        </w:rPr>
        <w:t>th</w:t>
      </w:r>
      <w:proofErr w:type="spellEnd"/>
      <w:r w:rsidR="00066D3D" w:rsidRPr="00D954BA">
        <w:rPr>
          <w:rFonts w:hint="eastAsia"/>
          <w:sz w:val="20"/>
          <w:lang w:val="en-GB" w:eastAsia="ko-KR"/>
        </w:rPr>
        <w:t xml:space="preserve"> </w:t>
      </w:r>
      <w:r w:rsidR="00066D3D" w:rsidRPr="00D954BA">
        <w:rPr>
          <w:sz w:val="20"/>
          <w:lang w:val="en-GB" w:eastAsia="ko-KR"/>
        </w:rPr>
        <w:t>polynomial coefficient value</w:t>
      </w:r>
      <w:r w:rsidR="0041447F">
        <w:rPr>
          <w:sz w:val="20"/>
          <w:lang w:val="en-GB" w:eastAsia="ko-KR"/>
        </w:rPr>
        <w:t>, in units of 2</w:t>
      </w:r>
      <w:r w:rsidR="0041447F" w:rsidRPr="0041447F">
        <w:rPr>
          <w:sz w:val="20"/>
          <w:vertAlign w:val="superscript"/>
          <w:lang w:val="en-GB" w:eastAsia="ko-KR"/>
        </w:rPr>
        <w:t>−24</w:t>
      </w:r>
      <w:r w:rsidR="0041447F">
        <w:rPr>
          <w:sz w:val="20"/>
          <w:lang w:val="en-GB" w:eastAsia="ko-KR"/>
        </w:rPr>
        <w:t>,</w:t>
      </w:r>
      <w:r w:rsidR="00066D3D" w:rsidRPr="00D954BA">
        <w:rPr>
          <w:sz w:val="20"/>
          <w:lang w:val="en-GB" w:eastAsia="ko-KR"/>
        </w:rPr>
        <w:t xml:space="preserve"> </w:t>
      </w:r>
      <w:r w:rsidR="00066D3D" w:rsidRPr="00D954BA">
        <w:rPr>
          <w:rFonts w:hint="eastAsia"/>
          <w:sz w:val="20"/>
          <w:lang w:val="en-GB" w:eastAsia="ko-KR"/>
        </w:rPr>
        <w:t>of</w:t>
      </w:r>
      <w:r w:rsidR="00066D3D" w:rsidRPr="00D954BA">
        <w:rPr>
          <w:sz w:val="20"/>
          <w:lang w:val="en-GB" w:eastAsia="ko-KR"/>
        </w:rPr>
        <w:t xml:space="preserve"> the</w:t>
      </w:r>
      <w:r w:rsidR="00066D3D" w:rsidRPr="00D954BA">
        <w:rPr>
          <w:rFonts w:hint="eastAsia"/>
          <w:sz w:val="20"/>
          <w:lang w:val="en-GB" w:eastAsia="ko-KR"/>
        </w:rPr>
        <w:t xml:space="preserve"> </w:t>
      </w:r>
      <w:r w:rsidR="00066D3D" w:rsidRPr="00D954BA">
        <w:rPr>
          <w:sz w:val="20"/>
          <w:lang w:val="en-GB" w:eastAsia="ko-KR"/>
        </w:rPr>
        <w:t>curve function</w:t>
      </w:r>
      <w:r w:rsidR="003736CB">
        <w:rPr>
          <w:rFonts w:eastAsia="Malgun Gothic" w:hint="eastAsia"/>
          <w:sz w:val="20"/>
          <w:lang w:val="en-GB" w:eastAsia="ko-KR"/>
        </w:rPr>
        <w:t xml:space="preserve"> that</w:t>
      </w:r>
      <w:r w:rsidR="00066D3D" w:rsidRPr="00D954BA">
        <w:rPr>
          <w:sz w:val="20"/>
          <w:lang w:val="en-GB" w:eastAsia="ko-KR"/>
        </w:rPr>
        <w:t xml:space="preserve"> </w:t>
      </w:r>
      <w:r w:rsidR="009773B0">
        <w:rPr>
          <w:rFonts w:eastAsia="Malgun Gothic" w:hint="eastAsia"/>
          <w:sz w:val="20"/>
          <w:lang w:val="en-GB" w:eastAsia="ko-KR"/>
        </w:rPr>
        <w:t>maps</w:t>
      </w:r>
      <w:r w:rsidR="003736CB" w:rsidRPr="00D954BA">
        <w:rPr>
          <w:sz w:val="20"/>
          <w:lang w:val="en-GB" w:eastAsia="ko-KR"/>
        </w:rPr>
        <w:t xml:space="preserve"> </w:t>
      </w:r>
      <w:r w:rsidR="00066D3D" w:rsidRPr="00D954BA">
        <w:rPr>
          <w:sz w:val="20"/>
          <w:lang w:val="en-GB" w:eastAsia="ko-KR"/>
        </w:rPr>
        <w:t xml:space="preserve">the </w:t>
      </w:r>
      <w:r w:rsidR="00E826A1">
        <w:rPr>
          <w:rFonts w:eastAsia="Malgun Gothic" w:hint="eastAsia"/>
          <w:sz w:val="20"/>
          <w:lang w:val="en-GB" w:eastAsia="ko-KR"/>
        </w:rPr>
        <w:t xml:space="preserve">normalized </w:t>
      </w:r>
      <w:r w:rsidR="00066D3D" w:rsidRPr="00D954BA">
        <w:rPr>
          <w:rFonts w:hint="eastAsia"/>
          <w:sz w:val="20"/>
          <w:lang w:val="en-GB" w:eastAsia="ko-KR"/>
        </w:rPr>
        <w:t>distance</w:t>
      </w:r>
      <w:r w:rsidR="00336E69">
        <w:rPr>
          <w:rFonts w:eastAsia="Malgun Gothic" w:hint="eastAsia"/>
          <w:sz w:val="20"/>
          <w:lang w:val="en-GB" w:eastAsia="ko-KR"/>
        </w:rPr>
        <w:t xml:space="preserve"> of</w:t>
      </w:r>
      <w:r w:rsidR="00066D3D" w:rsidRPr="00D954BA">
        <w:rPr>
          <w:sz w:val="20"/>
          <w:lang w:val="en-GB" w:eastAsia="ko-KR"/>
        </w:rPr>
        <w:t xml:space="preserve"> </w:t>
      </w:r>
      <w:r w:rsidR="00066D3D" w:rsidRPr="00D954BA">
        <w:rPr>
          <w:rFonts w:hint="eastAsia"/>
          <w:sz w:val="20"/>
          <w:lang w:val="en-GB" w:eastAsia="ko-KR"/>
        </w:rPr>
        <w:t xml:space="preserve">a </w:t>
      </w:r>
      <w:proofErr w:type="spellStart"/>
      <w:r w:rsidR="00066D3D" w:rsidRPr="00D954BA">
        <w:rPr>
          <w:sz w:val="20"/>
          <w:lang w:val="en-GB" w:eastAsia="ko-KR"/>
        </w:rPr>
        <w:t>luma</w:t>
      </w:r>
      <w:proofErr w:type="spellEnd"/>
      <w:r w:rsidR="00066D3D" w:rsidRPr="00D954BA">
        <w:rPr>
          <w:sz w:val="20"/>
          <w:lang w:val="en-GB" w:eastAsia="ko-KR"/>
        </w:rPr>
        <w:t xml:space="preserve"> sample </w:t>
      </w:r>
      <w:r w:rsidR="002E25F0">
        <w:rPr>
          <w:rFonts w:eastAsia="Malgun Gothic" w:hint="eastAsia"/>
          <w:sz w:val="20"/>
          <w:lang w:val="en-GB" w:eastAsia="ko-KR"/>
        </w:rPr>
        <w:t>from</w:t>
      </w:r>
      <w:r w:rsidR="002E25F0" w:rsidRPr="00D954BA">
        <w:rPr>
          <w:sz w:val="20"/>
          <w:lang w:val="en-GB" w:eastAsia="ko-KR"/>
        </w:rPr>
        <w:t xml:space="preserve"> </w:t>
      </w:r>
      <w:r w:rsidR="00066D3D" w:rsidRPr="00D954BA">
        <w:rPr>
          <w:sz w:val="20"/>
          <w:lang w:val="en-GB" w:eastAsia="ko-KR"/>
        </w:rPr>
        <w:t>the</w:t>
      </w:r>
      <w:r w:rsidR="007325E0">
        <w:rPr>
          <w:sz w:val="20"/>
          <w:lang w:val="en-GB" w:eastAsia="ko-KR"/>
        </w:rPr>
        <w:t xml:space="preserve"> centre of the</w:t>
      </w:r>
      <w:r w:rsidR="00066D3D" w:rsidRPr="00D954BA">
        <w:rPr>
          <w:sz w:val="20"/>
          <w:lang w:val="en-GB" w:eastAsia="ko-KR"/>
        </w:rPr>
        <w:t xml:space="preserve"> </w:t>
      </w:r>
      <w:r w:rsidR="00B151AC">
        <w:rPr>
          <w:rFonts w:eastAsia="Malgun Gothic" w:hint="eastAsia"/>
          <w:sz w:val="20"/>
          <w:lang w:val="en-GB" w:eastAsia="ko-KR"/>
        </w:rPr>
        <w:t>circular</w:t>
      </w:r>
      <w:r w:rsidR="007325E0">
        <w:rPr>
          <w:sz w:val="20"/>
          <w:lang w:val="en-GB" w:eastAsia="ko-KR"/>
        </w:rPr>
        <w:t xml:space="preserve"> region</w:t>
      </w:r>
      <w:r w:rsidR="00066D3D" w:rsidRPr="00D954BA">
        <w:rPr>
          <w:rFonts w:hint="eastAsia"/>
          <w:sz w:val="20"/>
          <w:lang w:val="en-GB" w:eastAsia="ko-KR"/>
        </w:rPr>
        <w:t xml:space="preserve"> </w:t>
      </w:r>
      <w:r w:rsidR="000473F7" w:rsidRPr="00D954BA">
        <w:rPr>
          <w:sz w:val="20"/>
          <w:lang w:val="en-GB" w:eastAsia="ko-KR"/>
        </w:rPr>
        <w:t xml:space="preserve">corresponding to the </w:t>
      </w:r>
      <w:proofErr w:type="spellStart"/>
      <w:r w:rsidR="000473F7" w:rsidRPr="00D954BA">
        <w:rPr>
          <w:rFonts w:hint="eastAsia"/>
          <w:sz w:val="20"/>
          <w:lang w:val="en-GB" w:eastAsia="ko-KR"/>
        </w:rPr>
        <w:t>i-th</w:t>
      </w:r>
      <w:proofErr w:type="spellEnd"/>
      <w:r w:rsidR="000473F7" w:rsidRPr="00D954BA">
        <w:rPr>
          <w:rFonts w:hint="eastAsia"/>
          <w:sz w:val="20"/>
          <w:lang w:val="en-GB" w:eastAsia="ko-KR"/>
        </w:rPr>
        <w:t xml:space="preserve"> </w:t>
      </w:r>
      <w:r w:rsidR="000473F7">
        <w:rPr>
          <w:sz w:val="20"/>
          <w:lang w:val="en-GB" w:eastAsia="ko-KR"/>
        </w:rPr>
        <w:t>active area</w:t>
      </w:r>
      <w:r w:rsidR="000473F7" w:rsidRPr="00D954BA" w:rsidDel="003736CB">
        <w:rPr>
          <w:rFonts w:hint="eastAsia"/>
          <w:sz w:val="20"/>
          <w:lang w:val="en-GB" w:eastAsia="ko-KR"/>
        </w:rPr>
        <w:t xml:space="preserve"> </w:t>
      </w:r>
      <w:r w:rsidR="00066D3D" w:rsidRPr="00D954BA">
        <w:rPr>
          <w:rFonts w:hint="eastAsia"/>
          <w:sz w:val="20"/>
          <w:lang w:val="en-GB" w:eastAsia="ko-KR"/>
        </w:rPr>
        <w:t>to the angular value</w:t>
      </w:r>
      <w:r w:rsidR="00336E69">
        <w:rPr>
          <w:rFonts w:eastAsia="Malgun Gothic" w:hint="eastAsia"/>
          <w:sz w:val="20"/>
          <w:lang w:val="en-GB" w:eastAsia="ko-KR"/>
        </w:rPr>
        <w:t xml:space="preserve"> of</w:t>
      </w:r>
      <w:r w:rsidR="002E25F0">
        <w:rPr>
          <w:rFonts w:eastAsia="Malgun Gothic" w:hint="eastAsia"/>
          <w:sz w:val="20"/>
          <w:lang w:val="en-GB" w:eastAsia="ko-KR"/>
        </w:rPr>
        <w:t xml:space="preserve"> </w:t>
      </w:r>
      <w:r w:rsidR="00CC414C">
        <w:rPr>
          <w:rFonts w:eastAsia="Malgun Gothic" w:hint="eastAsia"/>
          <w:sz w:val="20"/>
          <w:lang w:val="en-GB" w:eastAsia="ko-KR"/>
        </w:rPr>
        <w:t xml:space="preserve">a </w:t>
      </w:r>
      <w:r w:rsidR="002E25F0">
        <w:rPr>
          <w:rFonts w:eastAsia="Malgun Gothic" w:hint="eastAsia"/>
          <w:sz w:val="20"/>
          <w:lang w:val="en-GB" w:eastAsia="ko-KR"/>
        </w:rPr>
        <w:t>sphere coordinate</w:t>
      </w:r>
      <w:r w:rsidR="00E826A1">
        <w:rPr>
          <w:rFonts w:eastAsia="Malgun Gothic" w:hint="eastAsia"/>
          <w:sz w:val="20"/>
          <w:lang w:val="en-GB" w:eastAsia="ko-KR"/>
        </w:rPr>
        <w:t xml:space="preserve"> </w:t>
      </w:r>
      <w:r w:rsidR="002E25F0">
        <w:rPr>
          <w:rFonts w:eastAsia="Malgun Gothic" w:hint="eastAsia"/>
          <w:sz w:val="20"/>
          <w:lang w:val="en-GB" w:eastAsia="ko-KR"/>
        </w:rPr>
        <w:t xml:space="preserve">from the normal vector of </w:t>
      </w:r>
      <w:r w:rsidR="004F365A" w:rsidRPr="004F365A">
        <w:rPr>
          <w:rFonts w:eastAsia="Malgun Gothic"/>
          <w:sz w:val="20"/>
          <w:lang w:val="en-GB" w:eastAsia="ko-KR"/>
        </w:rPr>
        <w:t>a nominal imaging plane that passes through the centr</w:t>
      </w:r>
      <w:r w:rsidR="004F365A">
        <w:rPr>
          <w:rFonts w:eastAsia="Malgun Gothic"/>
          <w:sz w:val="20"/>
          <w:lang w:val="en-GB" w:eastAsia="ko-KR"/>
        </w:rPr>
        <w:t>e</w:t>
      </w:r>
      <w:r w:rsidR="004F365A" w:rsidRPr="004F365A">
        <w:rPr>
          <w:rFonts w:eastAsia="Malgun Gothic"/>
          <w:sz w:val="20"/>
          <w:lang w:val="en-GB" w:eastAsia="ko-KR"/>
        </w:rPr>
        <w:t xml:space="preserve"> of the sphere coordinate system for the </w:t>
      </w:r>
      <w:proofErr w:type="spellStart"/>
      <w:r w:rsidR="004F365A" w:rsidRPr="004F365A">
        <w:rPr>
          <w:rFonts w:eastAsia="Malgun Gothic"/>
          <w:sz w:val="20"/>
          <w:lang w:val="en-GB" w:eastAsia="ko-KR"/>
        </w:rPr>
        <w:t>i-th</w:t>
      </w:r>
      <w:proofErr w:type="spellEnd"/>
      <w:r w:rsidR="004F365A" w:rsidRPr="004F365A">
        <w:rPr>
          <w:rFonts w:eastAsia="Malgun Gothic"/>
          <w:sz w:val="20"/>
          <w:lang w:val="en-GB" w:eastAsia="ko-KR"/>
        </w:rPr>
        <w:t xml:space="preserve"> active region</w:t>
      </w:r>
      <w:r w:rsidR="00336E69">
        <w:rPr>
          <w:rFonts w:eastAsia="Malgun Gothic" w:hint="eastAsia"/>
          <w:sz w:val="20"/>
          <w:lang w:val="en-GB" w:eastAsia="ko-KR"/>
        </w:rPr>
        <w:t>.</w:t>
      </w:r>
      <w:r w:rsidR="00066D3D">
        <w:rPr>
          <w:sz w:val="20"/>
          <w:lang w:val="en-GB" w:eastAsia="ko-KR"/>
        </w:rPr>
        <w:t xml:space="preserve"> </w:t>
      </w:r>
      <w:r w:rsidR="00066D3D" w:rsidRPr="00D954BA">
        <w:rPr>
          <w:rFonts w:hint="eastAsia"/>
          <w:sz w:val="20"/>
          <w:lang w:val="en-GB" w:eastAsia="ko-KR"/>
        </w:rPr>
        <w:t xml:space="preserve">The value of </w:t>
      </w:r>
      <w:proofErr w:type="spellStart"/>
      <w:r>
        <w:rPr>
          <w:sz w:val="20"/>
          <w:lang w:val="en-GB" w:eastAsia="ko-KR"/>
        </w:rPr>
        <w:t>fisheye</w:t>
      </w:r>
      <w:r w:rsidR="00066D3D" w:rsidRPr="00D954BA">
        <w:rPr>
          <w:sz w:val="20"/>
          <w:lang w:val="en-GB" w:eastAsia="ko-KR"/>
        </w:rPr>
        <w:t>_</w:t>
      </w:r>
      <w:r w:rsidR="00066D3D" w:rsidRPr="00D954BA">
        <w:rPr>
          <w:rFonts w:hint="eastAsia"/>
          <w:sz w:val="20"/>
          <w:lang w:val="en-GB" w:eastAsia="ko-KR"/>
        </w:rPr>
        <w:t>polynomial_</w:t>
      </w:r>
      <w:proofErr w:type="gramStart"/>
      <w:r w:rsidR="00066D3D" w:rsidRPr="00D954BA">
        <w:rPr>
          <w:rFonts w:hint="eastAsia"/>
          <w:sz w:val="20"/>
          <w:lang w:val="en-GB" w:eastAsia="ko-KR"/>
        </w:rPr>
        <w:t>coef</w:t>
      </w:r>
      <w:r w:rsidR="00CC2F41">
        <w:rPr>
          <w:sz w:val="20"/>
          <w:lang w:val="en-GB" w:eastAsia="ko-KR"/>
        </w:rPr>
        <w:t>f</w:t>
      </w:r>
      <w:proofErr w:type="spellEnd"/>
      <w:r w:rsidR="00066D3D" w:rsidRPr="00D954BA">
        <w:rPr>
          <w:rFonts w:hint="eastAsia"/>
          <w:sz w:val="20"/>
          <w:lang w:val="en-GB" w:eastAsia="ko-KR"/>
        </w:rPr>
        <w:t>[</w:t>
      </w:r>
      <w:proofErr w:type="gramEnd"/>
      <w:r w:rsidR="00066D3D" w:rsidRPr="00D954BA">
        <w:rPr>
          <w:rFonts w:eastAsia="Times New Roman"/>
          <w:sz w:val="20"/>
        </w:rPr>
        <w:t> </w:t>
      </w:r>
      <w:proofErr w:type="spellStart"/>
      <w:r w:rsidR="00066D3D" w:rsidRPr="00D954BA">
        <w:rPr>
          <w:rFonts w:hint="eastAsia"/>
          <w:sz w:val="20"/>
          <w:lang w:val="en-GB" w:eastAsia="ko-KR"/>
        </w:rPr>
        <w:t>i</w:t>
      </w:r>
      <w:proofErr w:type="spellEnd"/>
      <w:r w:rsidR="00066D3D" w:rsidRPr="00D954BA">
        <w:rPr>
          <w:rFonts w:eastAsia="Times New Roman"/>
          <w:sz w:val="20"/>
        </w:rPr>
        <w:t> </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j</w:t>
      </w:r>
      <w:r w:rsidR="00066D3D" w:rsidRPr="00D954BA">
        <w:rPr>
          <w:rFonts w:eastAsia="Times New Roman"/>
          <w:sz w:val="20"/>
        </w:rPr>
        <w:t> </w:t>
      </w:r>
      <w:r w:rsidR="00066D3D" w:rsidRPr="00D954BA">
        <w:rPr>
          <w:rFonts w:hint="eastAsia"/>
          <w:sz w:val="20"/>
          <w:lang w:val="en-GB" w:eastAsia="ko-KR"/>
        </w:rPr>
        <w:t xml:space="preserve">] shall be in the range of </w:t>
      </w:r>
      <w:r w:rsidR="00A579DC" w:rsidRPr="00A579DC">
        <w:rPr>
          <w:sz w:val="20"/>
          <w:lang w:eastAsia="ko-KR"/>
        </w:rPr>
        <w:t>−</w:t>
      </w:r>
      <w:r w:rsidR="00A579DC" w:rsidRPr="00A579DC">
        <w:rPr>
          <w:rFonts w:hint="eastAsia"/>
          <w:sz w:val="20"/>
          <w:lang w:val="en-GB" w:eastAsia="ko-KR"/>
        </w:rPr>
        <w:t>128</w:t>
      </w:r>
      <w:r w:rsidR="00A579DC" w:rsidRPr="00A579DC">
        <w:rPr>
          <w:sz w:val="20"/>
        </w:rPr>
        <w:t> </w:t>
      </w:r>
      <w:r w:rsidR="00A579DC" w:rsidRPr="00A579DC">
        <w:rPr>
          <w:rFonts w:hint="eastAsia"/>
          <w:sz w:val="20"/>
          <w:lang w:val="en-GB" w:eastAsia="ko-KR"/>
        </w:rPr>
        <w:t>*</w:t>
      </w:r>
      <w:r w:rsidR="00A579DC" w:rsidRPr="00A579DC">
        <w:rPr>
          <w:sz w:val="20"/>
        </w:rPr>
        <w:t> </w:t>
      </w:r>
      <w:r w:rsidR="00A579DC" w:rsidRPr="00A579DC">
        <w:rPr>
          <w:sz w:val="20"/>
          <w:lang w:eastAsia="ko-KR"/>
        </w:rPr>
        <w:t>2</w:t>
      </w:r>
      <w:r w:rsidR="00A579DC" w:rsidRPr="00A579DC">
        <w:rPr>
          <w:rFonts w:hint="eastAsia"/>
          <w:sz w:val="20"/>
          <w:vertAlign w:val="superscript"/>
          <w:lang w:eastAsia="ko-KR"/>
        </w:rPr>
        <w:t>24</w:t>
      </w:r>
      <w:r w:rsidR="00066D3D" w:rsidRPr="00A579DC">
        <w:rPr>
          <w:rFonts w:hint="eastAsia"/>
          <w:sz w:val="20"/>
          <w:lang w:val="en-GB" w:eastAsia="ko-KR"/>
        </w:rPr>
        <w:t xml:space="preserve"> </w:t>
      </w:r>
      <w:r w:rsidR="00A579DC" w:rsidRPr="00A579DC">
        <w:rPr>
          <w:rFonts w:hint="eastAsia"/>
          <w:sz w:val="20"/>
          <w:lang w:val="en-GB" w:eastAsia="ko-KR"/>
        </w:rPr>
        <w:t>(i.e.,</w:t>
      </w:r>
      <w:r w:rsidR="00A579DC" w:rsidRPr="00A579DC">
        <w:rPr>
          <w:sz w:val="20"/>
        </w:rPr>
        <w:t> 2 147 483 648</w:t>
      </w:r>
      <w:r w:rsidR="00A579DC" w:rsidRPr="00A579DC">
        <w:rPr>
          <w:rFonts w:hint="eastAsia"/>
          <w:sz w:val="20"/>
          <w:lang w:eastAsia="ko-KR"/>
        </w:rPr>
        <w:t>)</w:t>
      </w:r>
      <w:r w:rsidR="00A579DC" w:rsidRPr="00A579DC">
        <w:rPr>
          <w:rFonts w:hint="eastAsia"/>
          <w:sz w:val="20"/>
          <w:lang w:val="en-GB" w:eastAsia="ko-KR"/>
        </w:rPr>
        <w:t xml:space="preserve"> </w:t>
      </w:r>
      <w:r w:rsidR="00066D3D" w:rsidRPr="00D954BA">
        <w:rPr>
          <w:rFonts w:hint="eastAsia"/>
          <w:sz w:val="20"/>
          <w:lang w:val="en-GB" w:eastAsia="ko-KR"/>
        </w:rPr>
        <w:t xml:space="preserve">to </w:t>
      </w:r>
      <w:r w:rsidR="00A579DC">
        <w:rPr>
          <w:rFonts w:eastAsia="Malgun Gothic" w:hint="eastAsia"/>
          <w:sz w:val="20"/>
          <w:lang w:val="en-GB" w:eastAsia="ko-KR"/>
        </w:rPr>
        <w:t>128</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rFonts w:hint="eastAsia"/>
          <w:sz w:val="20"/>
          <w:vertAlign w:val="superscript"/>
          <w:lang w:eastAsia="ko-KR"/>
        </w:rPr>
        <w:t>24</w:t>
      </w:r>
      <w:r w:rsidR="00066D3D" w:rsidRPr="00D954BA">
        <w:rPr>
          <w:sz w:val="20"/>
        </w:rPr>
        <w:t> </w:t>
      </w:r>
      <w:r w:rsidR="00066D3D">
        <w:rPr>
          <w:sz w:val="20"/>
          <w:lang w:eastAsia="ko-KR"/>
        </w:rPr>
        <w:t>−</w:t>
      </w:r>
      <w:r w:rsidR="00066D3D" w:rsidRPr="00D954BA">
        <w:rPr>
          <w:sz w:val="20"/>
        </w:rPr>
        <w:t> </w:t>
      </w:r>
      <w:r w:rsidR="00066D3D" w:rsidRPr="00D954BA">
        <w:rPr>
          <w:rFonts w:hint="eastAsia"/>
          <w:sz w:val="20"/>
          <w:lang w:val="en-GB" w:eastAsia="ko-KR"/>
        </w:rPr>
        <w:t xml:space="preserve">1 </w:t>
      </w:r>
      <w:r w:rsidR="00066D3D" w:rsidRPr="00D954BA">
        <w:rPr>
          <w:sz w:val="20"/>
        </w:rPr>
        <w:t>(i.e., </w:t>
      </w:r>
      <w:r w:rsidR="00A579DC" w:rsidRPr="00A579DC">
        <w:rPr>
          <w:sz w:val="20"/>
        </w:rPr>
        <w:t>2</w:t>
      </w:r>
      <w:r w:rsidR="00A579DC" w:rsidRPr="00D954BA">
        <w:rPr>
          <w:sz w:val="20"/>
        </w:rPr>
        <w:t> </w:t>
      </w:r>
      <w:r w:rsidR="00A579DC" w:rsidRPr="00A579DC">
        <w:rPr>
          <w:sz w:val="20"/>
        </w:rPr>
        <w:t>147</w:t>
      </w:r>
      <w:r w:rsidR="00A579DC" w:rsidRPr="00D954BA">
        <w:rPr>
          <w:sz w:val="20"/>
        </w:rPr>
        <w:t> </w:t>
      </w:r>
      <w:r w:rsidR="00A579DC" w:rsidRPr="00A579DC">
        <w:rPr>
          <w:sz w:val="20"/>
        </w:rPr>
        <w:t>483</w:t>
      </w:r>
      <w:r w:rsidR="00A579DC" w:rsidRPr="00D954BA">
        <w:rPr>
          <w:sz w:val="20"/>
        </w:rPr>
        <w:t> </w:t>
      </w:r>
      <w:r w:rsidR="00A579DC" w:rsidRPr="00A579DC">
        <w:rPr>
          <w:sz w:val="20"/>
        </w:rPr>
        <w:t>647</w:t>
      </w:r>
      <w:r w:rsidR="00066D3D" w:rsidRPr="00D954BA">
        <w:rPr>
          <w:sz w:val="20"/>
          <w:lang w:eastAsia="ko-KR"/>
        </w:rPr>
        <w:t>)</w:t>
      </w:r>
      <w:r w:rsidR="00066D3D">
        <w:rPr>
          <w:sz w:val="20"/>
          <w:lang w:eastAsia="ko-KR"/>
        </w:rPr>
        <w:t>, inclusive</w:t>
      </w:r>
      <w:r w:rsidR="00066D3D" w:rsidRPr="00D954BA">
        <w:rPr>
          <w:rFonts w:hint="eastAsia"/>
          <w:sz w:val="20"/>
          <w:lang w:val="en-GB" w:eastAsia="ko-KR"/>
        </w:rPr>
        <w:t>.</w:t>
      </w:r>
    </w:p>
    <w:p w14:paraId="7B65D53B" w14:textId="7912A002" w:rsidR="007C7167" w:rsidRPr="00A44B62" w:rsidRDefault="007C7167" w:rsidP="007C7167">
      <w:pPr>
        <w:keepNext/>
        <w:keepLines/>
        <w:spacing w:before="360"/>
        <w:outlineLvl w:val="0"/>
        <w:rPr>
          <w:i/>
          <w:noProof/>
          <w:sz w:val="24"/>
        </w:rPr>
      </w:pPr>
      <w:r w:rsidRPr="00A44B62">
        <w:rPr>
          <w:i/>
          <w:noProof/>
          <w:sz w:val="24"/>
        </w:rPr>
        <w:lastRenderedPageBreak/>
        <w:t>Renumber clause D.3.4</w:t>
      </w:r>
      <w:r w:rsidR="001B29ED">
        <w:rPr>
          <w:i/>
          <w:noProof/>
          <w:sz w:val="24"/>
        </w:rPr>
        <w:t>7</w:t>
      </w:r>
      <w:r w:rsidRPr="00A44B62">
        <w:rPr>
          <w:i/>
          <w:noProof/>
          <w:sz w:val="24"/>
        </w:rPr>
        <w:t xml:space="preserve"> (Reserved SEI message semantics) as D.3.4</w:t>
      </w:r>
      <w:r w:rsidR="001B29ED">
        <w:rPr>
          <w:i/>
          <w:noProof/>
          <w:sz w:val="24"/>
        </w:rPr>
        <w:t>8</w:t>
      </w:r>
      <w:r w:rsidRPr="00A44B62">
        <w:rPr>
          <w:i/>
          <w:noProof/>
          <w:sz w:val="24"/>
        </w:rPr>
        <w:t>.</w:t>
      </w:r>
    </w:p>
    <w:p w14:paraId="7DEB76C9" w14:textId="75C3377E" w:rsidR="007C7167" w:rsidRPr="00A44B62" w:rsidRDefault="007C7167" w:rsidP="007C7167">
      <w:pPr>
        <w:keepNext/>
        <w:keepLines/>
        <w:spacing w:before="360"/>
        <w:outlineLvl w:val="0"/>
        <w:rPr>
          <w:i/>
          <w:noProof/>
          <w:sz w:val="24"/>
        </w:rPr>
      </w:pPr>
      <w:r w:rsidRPr="00A44B62">
        <w:rPr>
          <w:i/>
          <w:noProof/>
          <w:sz w:val="24"/>
        </w:rPr>
        <w:t>Add clauses D.3.4</w:t>
      </w:r>
      <w:r w:rsidR="001B29ED">
        <w:rPr>
          <w:i/>
          <w:noProof/>
          <w:sz w:val="24"/>
        </w:rPr>
        <w:t>7</w:t>
      </w:r>
      <w:r w:rsidRPr="00A44B62">
        <w:rPr>
          <w:i/>
          <w:noProof/>
          <w:sz w:val="24"/>
        </w:rPr>
        <w:t xml:space="preserve"> as follows:</w:t>
      </w:r>
    </w:p>
    <w:p w14:paraId="220574F3" w14:textId="0642D27A" w:rsidR="00024D98" w:rsidRPr="003151FF" w:rsidRDefault="00024D98" w:rsidP="00D03382">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proofErr w:type="spellStart"/>
      <w:r w:rsidRPr="003151FF">
        <w:rPr>
          <w:b/>
          <w:szCs w:val="22"/>
        </w:rPr>
        <w:t>D.3.4</w:t>
      </w:r>
      <w:r w:rsidR="001B29ED">
        <w:rPr>
          <w:b/>
          <w:szCs w:val="22"/>
        </w:rPr>
        <w:t>7</w:t>
      </w:r>
      <w:proofErr w:type="spellEnd"/>
      <w:r w:rsidRPr="003151FF">
        <w:rPr>
          <w:b/>
          <w:szCs w:val="22"/>
        </w:rPr>
        <w:tab/>
      </w:r>
      <w:r w:rsidR="001B29ED">
        <w:rPr>
          <w:b/>
          <w:szCs w:val="22"/>
        </w:rPr>
        <w:t>Annotated regions SEI message</w:t>
      </w:r>
      <w:r w:rsidRPr="003151FF">
        <w:rPr>
          <w:b/>
          <w:szCs w:val="22"/>
        </w:rPr>
        <w:t xml:space="preserve"> semantics</w:t>
      </w:r>
    </w:p>
    <w:p w14:paraId="4C914C2A" w14:textId="77777777" w:rsidR="001B29ED" w:rsidRDefault="001B29ED" w:rsidP="00B81C05">
      <w:pPr>
        <w:keepNext/>
        <w:jc w:val="both"/>
        <w:rPr>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1B29ED" w:rsidRPr="00C33BCA" w14:paraId="3D63F0A8" w14:textId="77777777" w:rsidTr="00285CA6">
        <w:trPr>
          <w:cantSplit/>
          <w:jc w:val="center"/>
        </w:trPr>
        <w:tc>
          <w:tcPr>
            <w:tcW w:w="7920" w:type="dxa"/>
          </w:tcPr>
          <w:p w14:paraId="08E6DD1B" w14:textId="77777777" w:rsidR="001B29ED" w:rsidRPr="00C33BCA" w:rsidRDefault="001B29ED"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33BCA">
              <w:rPr>
                <w:noProof/>
                <w:sz w:val="20"/>
              </w:rPr>
              <w:t>annotated_</w:t>
            </w:r>
            <w:proofErr w:type="gramStart"/>
            <w:r w:rsidRPr="00C33BCA">
              <w:rPr>
                <w:noProof/>
                <w:sz w:val="20"/>
              </w:rPr>
              <w:t>region</w:t>
            </w:r>
            <w:r>
              <w:rPr>
                <w:noProof/>
                <w:sz w:val="20"/>
              </w:rPr>
              <w:t>s</w:t>
            </w:r>
            <w:r w:rsidRPr="00C33BCA">
              <w:rPr>
                <w:rFonts w:eastAsia="Malgun Gothic"/>
                <w:sz w:val="20"/>
              </w:rPr>
              <w:t>( </w:t>
            </w:r>
            <w:proofErr w:type="spellStart"/>
            <w:r w:rsidRPr="00C33BCA">
              <w:rPr>
                <w:rFonts w:eastAsia="Malgun Gothic"/>
                <w:sz w:val="20"/>
              </w:rPr>
              <w:t>payloadSize</w:t>
            </w:r>
            <w:proofErr w:type="spellEnd"/>
            <w:proofErr w:type="gramEnd"/>
            <w:r w:rsidRPr="00C33BCA">
              <w:rPr>
                <w:rFonts w:eastAsia="Malgun Gothic"/>
                <w:sz w:val="20"/>
              </w:rPr>
              <w:t> ) {</w:t>
            </w:r>
          </w:p>
        </w:tc>
        <w:tc>
          <w:tcPr>
            <w:tcW w:w="1157" w:type="dxa"/>
          </w:tcPr>
          <w:p w14:paraId="1BBD048A" w14:textId="77777777" w:rsidR="001B29ED" w:rsidRPr="00C33BCA" w:rsidRDefault="001B29ED"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rFonts w:eastAsia="Malgun Gothic"/>
                <w:b/>
                <w:bCs/>
                <w:sz w:val="20"/>
              </w:rPr>
              <w:t>Descriptor</w:t>
            </w:r>
          </w:p>
        </w:tc>
      </w:tr>
      <w:tr w:rsidR="001B29ED" w:rsidRPr="00C33BCA" w14:paraId="0E3360D9" w14:textId="77777777" w:rsidTr="00285CA6">
        <w:trPr>
          <w:cantSplit/>
          <w:jc w:val="center"/>
        </w:trPr>
        <w:tc>
          <w:tcPr>
            <w:tcW w:w="7920" w:type="dxa"/>
          </w:tcPr>
          <w:p w14:paraId="3E1444A8" w14:textId="77777777" w:rsidR="001B29ED" w:rsidRPr="00C33BCA" w:rsidRDefault="001B29ED"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eastAsia="ko-KR"/>
              </w:rPr>
            </w:pPr>
            <w:r w:rsidRPr="00C33BCA">
              <w:rPr>
                <w:rFonts w:eastAsia="Malgun Gothic"/>
                <w:noProof/>
                <w:sz w:val="20"/>
              </w:rPr>
              <w:tab/>
            </w:r>
            <w:r w:rsidRPr="00C33BCA">
              <w:rPr>
                <w:rFonts w:eastAsia="Malgun Gothic"/>
                <w:b/>
                <w:noProof/>
                <w:sz w:val="20"/>
              </w:rPr>
              <w:t>ar_</w:t>
            </w:r>
            <w:r w:rsidRPr="00C33BCA">
              <w:rPr>
                <w:rFonts w:eastAsia="Malgun Gothic"/>
                <w:b/>
                <w:bCs/>
                <w:noProof/>
                <w:sz w:val="20"/>
              </w:rPr>
              <w:t>cancel_flag</w:t>
            </w:r>
          </w:p>
        </w:tc>
        <w:tc>
          <w:tcPr>
            <w:tcW w:w="1157" w:type="dxa"/>
          </w:tcPr>
          <w:p w14:paraId="2A9AC2E4" w14:textId="77777777" w:rsidR="001B29ED" w:rsidRPr="00C33BCA" w:rsidRDefault="001B29ED"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r w:rsidRPr="00C33BCA">
              <w:rPr>
                <w:rFonts w:eastAsia="Malgun Gothic"/>
                <w:noProof/>
                <w:sz w:val="20"/>
              </w:rPr>
              <w:t>u(1)</w:t>
            </w:r>
          </w:p>
        </w:tc>
      </w:tr>
      <w:tr w:rsidR="001B29ED" w:rsidRPr="00C33BCA" w14:paraId="22709C3E" w14:textId="77777777" w:rsidTr="00285CA6">
        <w:trPr>
          <w:cantSplit/>
          <w:jc w:val="center"/>
        </w:trPr>
        <w:tc>
          <w:tcPr>
            <w:tcW w:w="7920" w:type="dxa"/>
          </w:tcPr>
          <w:p w14:paraId="64172B43" w14:textId="77777777" w:rsidR="001B29ED" w:rsidRPr="007B6E5A" w:rsidRDefault="001B29ED"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Cs/>
                <w:noProof/>
                <w:sz w:val="20"/>
              </w:rPr>
            </w:pPr>
            <w:r w:rsidRPr="005E338B">
              <w:rPr>
                <w:bCs/>
                <w:noProof/>
                <w:sz w:val="20"/>
              </w:rPr>
              <w:tab/>
            </w:r>
            <w:r>
              <w:rPr>
                <w:bCs/>
                <w:noProof/>
                <w:sz w:val="20"/>
              </w:rPr>
              <w:t>if (!ar_cancel_flag)</w:t>
            </w:r>
            <w:r w:rsidRPr="005E338B">
              <w:rPr>
                <w:bCs/>
                <w:noProof/>
                <w:sz w:val="20"/>
              </w:rPr>
              <w:t xml:space="preserve"> {</w:t>
            </w:r>
          </w:p>
        </w:tc>
        <w:tc>
          <w:tcPr>
            <w:tcW w:w="1157" w:type="dxa"/>
          </w:tcPr>
          <w:p w14:paraId="67E39FA6" w14:textId="77777777" w:rsidR="001B29ED" w:rsidRPr="00C33BCA" w:rsidRDefault="001B29ED"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noProof/>
                <w:sz w:val="20"/>
              </w:rPr>
            </w:pPr>
          </w:p>
        </w:tc>
      </w:tr>
      <w:tr w:rsidR="001B29ED" w:rsidRPr="00C33BCA" w14:paraId="1E599979" w14:textId="77777777" w:rsidTr="00285CA6">
        <w:trPr>
          <w:cantSplit/>
          <w:jc w:val="center"/>
        </w:trPr>
        <w:tc>
          <w:tcPr>
            <w:tcW w:w="7920" w:type="dxa"/>
          </w:tcPr>
          <w:p w14:paraId="5526B071" w14:textId="77777777" w:rsidR="001B29ED" w:rsidRPr="00C33BCA" w:rsidRDefault="001B29ED"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bCs/>
                <w:noProof/>
                <w:sz w:val="20"/>
              </w:rPr>
            </w:pPr>
            <w:r>
              <w:rPr>
                <w:b/>
                <w:bCs/>
                <w:noProof/>
                <w:sz w:val="20"/>
              </w:rPr>
              <w:tab/>
            </w:r>
            <w:r w:rsidRPr="00C33BCA">
              <w:rPr>
                <w:rFonts w:eastAsia="Malgun Gothic"/>
                <w:b/>
                <w:bCs/>
                <w:noProof/>
                <w:sz w:val="20"/>
              </w:rPr>
              <w:tab/>
              <w:t>ar_not_optimized_for_viewing_flag</w:t>
            </w:r>
          </w:p>
        </w:tc>
        <w:tc>
          <w:tcPr>
            <w:tcW w:w="1157" w:type="dxa"/>
          </w:tcPr>
          <w:p w14:paraId="484BC88D" w14:textId="77777777" w:rsidR="001B29ED" w:rsidRPr="00C33BCA" w:rsidRDefault="001B29ED"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noProof/>
                <w:sz w:val="20"/>
              </w:rPr>
            </w:pPr>
            <w:r w:rsidRPr="00C33BCA">
              <w:rPr>
                <w:rFonts w:eastAsia="Malgun Gothic"/>
                <w:noProof/>
                <w:sz w:val="20"/>
              </w:rPr>
              <w:t>u(1)</w:t>
            </w:r>
          </w:p>
        </w:tc>
      </w:tr>
      <w:tr w:rsidR="001B29ED" w:rsidRPr="00C33BCA" w14:paraId="7559D108" w14:textId="77777777" w:rsidTr="00285CA6">
        <w:trPr>
          <w:cantSplit/>
          <w:jc w:val="center"/>
        </w:trPr>
        <w:tc>
          <w:tcPr>
            <w:tcW w:w="7920" w:type="dxa"/>
          </w:tcPr>
          <w:p w14:paraId="6E617F09" w14:textId="77777777" w:rsidR="001B29ED" w:rsidRPr="00C33BCA" w:rsidRDefault="001B29ED"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eastAsia="ko-KR"/>
              </w:rPr>
            </w:pPr>
            <w:r>
              <w:rPr>
                <w:b/>
                <w:bCs/>
                <w:noProof/>
                <w:sz w:val="20"/>
              </w:rPr>
              <w:tab/>
            </w:r>
            <w:r w:rsidRPr="00C33BCA">
              <w:rPr>
                <w:noProof/>
                <w:sz w:val="20"/>
              </w:rPr>
              <w:tab/>
            </w:r>
            <w:r w:rsidRPr="00C33BCA">
              <w:rPr>
                <w:b/>
                <w:noProof/>
                <w:sz w:val="20"/>
              </w:rPr>
              <w:t>ar_true_motion_flag</w:t>
            </w:r>
          </w:p>
        </w:tc>
        <w:tc>
          <w:tcPr>
            <w:tcW w:w="1157" w:type="dxa"/>
          </w:tcPr>
          <w:p w14:paraId="2D53726F" w14:textId="77777777" w:rsidR="001B29ED" w:rsidRPr="00C33BCA" w:rsidRDefault="001B29ED"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r w:rsidRPr="00C33BCA">
              <w:rPr>
                <w:bCs/>
                <w:noProof/>
                <w:sz w:val="20"/>
              </w:rPr>
              <w:t>u(1)</w:t>
            </w:r>
          </w:p>
        </w:tc>
      </w:tr>
      <w:tr w:rsidR="001B29ED" w:rsidRPr="00C33BCA" w14:paraId="674D313D" w14:textId="77777777" w:rsidTr="00285CA6">
        <w:trPr>
          <w:cantSplit/>
          <w:jc w:val="center"/>
        </w:trPr>
        <w:tc>
          <w:tcPr>
            <w:tcW w:w="7920" w:type="dxa"/>
          </w:tcPr>
          <w:p w14:paraId="11B50F67" w14:textId="77777777" w:rsidR="001B29ED" w:rsidRPr="00C33BCA" w:rsidRDefault="001B29ED"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eastAsia="ko-KR"/>
              </w:rPr>
            </w:pPr>
            <w:r>
              <w:rPr>
                <w:b/>
                <w:bCs/>
                <w:noProof/>
                <w:sz w:val="20"/>
              </w:rPr>
              <w:tab/>
            </w:r>
            <w:r w:rsidRPr="00C33BCA">
              <w:rPr>
                <w:noProof/>
                <w:sz w:val="20"/>
              </w:rPr>
              <w:tab/>
            </w:r>
            <w:r w:rsidRPr="00C33BCA">
              <w:rPr>
                <w:b/>
                <w:bCs/>
                <w:noProof/>
                <w:sz w:val="20"/>
              </w:rPr>
              <w:t>ar_occluded_obj</w:t>
            </w:r>
            <w:r>
              <w:rPr>
                <w:b/>
                <w:bCs/>
                <w:noProof/>
                <w:sz w:val="20"/>
              </w:rPr>
              <w:t>ect</w:t>
            </w:r>
            <w:r w:rsidRPr="00C33BCA">
              <w:rPr>
                <w:b/>
                <w:bCs/>
                <w:noProof/>
                <w:sz w:val="20"/>
              </w:rPr>
              <w:t>_flag</w:t>
            </w:r>
          </w:p>
        </w:tc>
        <w:tc>
          <w:tcPr>
            <w:tcW w:w="1157" w:type="dxa"/>
          </w:tcPr>
          <w:p w14:paraId="6A1CA0AE" w14:textId="77777777" w:rsidR="001B29ED" w:rsidRPr="00C33BCA" w:rsidRDefault="001B29ED"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r w:rsidRPr="00C33BCA">
              <w:rPr>
                <w:bCs/>
                <w:noProof/>
                <w:sz w:val="20"/>
              </w:rPr>
              <w:t>u(1)</w:t>
            </w:r>
          </w:p>
        </w:tc>
      </w:tr>
      <w:tr w:rsidR="001B29ED" w:rsidRPr="00C33BCA" w14:paraId="2392F6CB" w14:textId="77777777" w:rsidTr="00285CA6">
        <w:trPr>
          <w:cantSplit/>
          <w:jc w:val="center"/>
        </w:trPr>
        <w:tc>
          <w:tcPr>
            <w:tcW w:w="7920" w:type="dxa"/>
          </w:tcPr>
          <w:p w14:paraId="1766DEEF" w14:textId="77777777" w:rsidR="001B29ED" w:rsidRPr="00C33BCA" w:rsidRDefault="001B29ED"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bCs/>
                <w:noProof/>
                <w:sz w:val="20"/>
              </w:rPr>
              <w:tab/>
            </w:r>
            <w:r w:rsidRPr="00C33BCA">
              <w:rPr>
                <w:b/>
                <w:bCs/>
                <w:noProof/>
                <w:sz w:val="20"/>
              </w:rPr>
              <w:tab/>
              <w:t>ar_partial_obj</w:t>
            </w:r>
            <w:r>
              <w:rPr>
                <w:b/>
                <w:bCs/>
                <w:noProof/>
                <w:sz w:val="20"/>
              </w:rPr>
              <w:t>ect</w:t>
            </w:r>
            <w:r w:rsidRPr="00C33BCA">
              <w:rPr>
                <w:b/>
                <w:bCs/>
                <w:noProof/>
                <w:sz w:val="20"/>
              </w:rPr>
              <w:t>_flag_present_flag</w:t>
            </w:r>
          </w:p>
        </w:tc>
        <w:tc>
          <w:tcPr>
            <w:tcW w:w="1157" w:type="dxa"/>
          </w:tcPr>
          <w:p w14:paraId="60832E45" w14:textId="77777777" w:rsidR="001B29ED" w:rsidRPr="00C33BCA" w:rsidRDefault="001B29ED"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u(1)</w:t>
            </w:r>
          </w:p>
        </w:tc>
      </w:tr>
      <w:tr w:rsidR="001B29ED" w:rsidRPr="00C33BCA" w14:paraId="38DB691E" w14:textId="77777777" w:rsidTr="00285CA6">
        <w:trPr>
          <w:cantSplit/>
          <w:jc w:val="center"/>
        </w:trPr>
        <w:tc>
          <w:tcPr>
            <w:tcW w:w="7920" w:type="dxa"/>
          </w:tcPr>
          <w:p w14:paraId="58128889" w14:textId="77777777" w:rsidR="001B29ED" w:rsidRPr="00C33BCA" w:rsidRDefault="001B29ED"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bCs/>
                <w:noProof/>
                <w:sz w:val="20"/>
              </w:rPr>
              <w:tab/>
            </w:r>
            <w:r w:rsidRPr="00C33BCA">
              <w:rPr>
                <w:b/>
                <w:noProof/>
                <w:sz w:val="20"/>
              </w:rPr>
              <w:tab/>
              <w:t>ar_obj</w:t>
            </w:r>
            <w:r>
              <w:rPr>
                <w:b/>
                <w:noProof/>
                <w:sz w:val="20"/>
              </w:rPr>
              <w:t>ect</w:t>
            </w:r>
            <w:r w:rsidRPr="00C33BCA">
              <w:rPr>
                <w:b/>
                <w:noProof/>
                <w:sz w:val="20"/>
              </w:rPr>
              <w:t>_label_present_flag</w:t>
            </w:r>
          </w:p>
        </w:tc>
        <w:tc>
          <w:tcPr>
            <w:tcW w:w="1157" w:type="dxa"/>
          </w:tcPr>
          <w:p w14:paraId="5A0CD1D9" w14:textId="77777777" w:rsidR="001B29ED" w:rsidRPr="00C33BCA" w:rsidRDefault="001B29ED"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u(1)</w:t>
            </w:r>
          </w:p>
        </w:tc>
      </w:tr>
      <w:tr w:rsidR="001B29ED" w:rsidRPr="00C33BCA" w14:paraId="447F35A6" w14:textId="77777777" w:rsidTr="00285CA6">
        <w:trPr>
          <w:cantSplit/>
          <w:jc w:val="center"/>
        </w:trPr>
        <w:tc>
          <w:tcPr>
            <w:tcW w:w="7920" w:type="dxa"/>
          </w:tcPr>
          <w:p w14:paraId="545C8455" w14:textId="77777777" w:rsidR="001B29ED" w:rsidRPr="00C33BCA" w:rsidRDefault="001B29ED"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bCs/>
                <w:noProof/>
                <w:sz w:val="20"/>
              </w:rPr>
              <w:tab/>
            </w:r>
            <w:r w:rsidRPr="00C33BCA">
              <w:rPr>
                <w:b/>
                <w:bCs/>
                <w:noProof/>
                <w:sz w:val="20"/>
              </w:rPr>
              <w:tab/>
            </w:r>
            <w:r w:rsidRPr="00C33BCA">
              <w:rPr>
                <w:b/>
                <w:noProof/>
                <w:sz w:val="20"/>
              </w:rPr>
              <w:t>ar_obj</w:t>
            </w:r>
            <w:r>
              <w:rPr>
                <w:b/>
                <w:noProof/>
                <w:sz w:val="20"/>
              </w:rPr>
              <w:t>ect</w:t>
            </w:r>
            <w:r w:rsidRPr="00C33BCA">
              <w:rPr>
                <w:b/>
                <w:noProof/>
                <w:sz w:val="20"/>
              </w:rPr>
              <w:t>_</w:t>
            </w:r>
            <w:r>
              <w:rPr>
                <w:b/>
                <w:noProof/>
                <w:sz w:val="20"/>
              </w:rPr>
              <w:t>confidence_</w:t>
            </w:r>
            <w:r w:rsidRPr="00C33BCA">
              <w:rPr>
                <w:b/>
                <w:noProof/>
                <w:sz w:val="20"/>
              </w:rPr>
              <w:t>info_present_flag</w:t>
            </w:r>
          </w:p>
        </w:tc>
        <w:tc>
          <w:tcPr>
            <w:tcW w:w="1157" w:type="dxa"/>
          </w:tcPr>
          <w:p w14:paraId="7C4D81F3" w14:textId="77777777" w:rsidR="001B29ED" w:rsidRPr="00C33BCA" w:rsidRDefault="001B29ED"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u(1)</w:t>
            </w:r>
          </w:p>
        </w:tc>
      </w:tr>
      <w:tr w:rsidR="001B29ED" w:rsidRPr="00C33BCA" w14:paraId="283692A3" w14:textId="77777777" w:rsidTr="00285CA6">
        <w:trPr>
          <w:cantSplit/>
          <w:jc w:val="center"/>
        </w:trPr>
        <w:tc>
          <w:tcPr>
            <w:tcW w:w="7920" w:type="dxa"/>
          </w:tcPr>
          <w:p w14:paraId="5F39EA35" w14:textId="77777777" w:rsidR="001B29ED" w:rsidRPr="00C33BCA" w:rsidRDefault="001B29ED"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bCs/>
                <w:noProof/>
                <w:sz w:val="20"/>
              </w:rPr>
              <w:tab/>
            </w:r>
            <w:r w:rsidRPr="00C33BCA">
              <w:rPr>
                <w:noProof/>
                <w:sz w:val="20"/>
              </w:rPr>
              <w:tab/>
              <w:t>if( ar_obj</w:t>
            </w:r>
            <w:r>
              <w:rPr>
                <w:noProof/>
                <w:sz w:val="20"/>
              </w:rPr>
              <w:t>ect</w:t>
            </w:r>
            <w:r w:rsidRPr="00C33BCA">
              <w:rPr>
                <w:noProof/>
                <w:sz w:val="20"/>
              </w:rPr>
              <w:t>_</w:t>
            </w:r>
            <w:r>
              <w:rPr>
                <w:noProof/>
                <w:sz w:val="20"/>
              </w:rPr>
              <w:t>confidence_</w:t>
            </w:r>
            <w:r w:rsidRPr="00C33BCA">
              <w:rPr>
                <w:noProof/>
                <w:sz w:val="20"/>
              </w:rPr>
              <w:t>info_present_flag )</w:t>
            </w:r>
          </w:p>
        </w:tc>
        <w:tc>
          <w:tcPr>
            <w:tcW w:w="1157" w:type="dxa"/>
          </w:tcPr>
          <w:p w14:paraId="4BDAE957" w14:textId="77777777" w:rsidR="001B29ED" w:rsidRPr="00C33BCA" w:rsidRDefault="001B29ED"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1B29ED" w:rsidRPr="00C33BCA" w14:paraId="48579167" w14:textId="77777777" w:rsidTr="00285CA6">
        <w:trPr>
          <w:cantSplit/>
          <w:jc w:val="center"/>
        </w:trPr>
        <w:tc>
          <w:tcPr>
            <w:tcW w:w="7920" w:type="dxa"/>
          </w:tcPr>
          <w:p w14:paraId="50A43D7F" w14:textId="77777777" w:rsidR="001B29ED" w:rsidRPr="00C33BCA" w:rsidRDefault="001B29ED"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bCs/>
                <w:noProof/>
                <w:sz w:val="20"/>
              </w:rPr>
              <w:tab/>
            </w:r>
            <w:r w:rsidRPr="00C33BCA">
              <w:rPr>
                <w:noProof/>
                <w:sz w:val="20"/>
              </w:rPr>
              <w:tab/>
            </w:r>
            <w:r w:rsidRPr="00C33BCA">
              <w:rPr>
                <w:b/>
                <w:bCs/>
                <w:noProof/>
                <w:sz w:val="20"/>
              </w:rPr>
              <w:tab/>
            </w:r>
            <w:r w:rsidRPr="00C33BCA">
              <w:rPr>
                <w:b/>
                <w:noProof/>
                <w:sz w:val="20"/>
              </w:rPr>
              <w:t>ar_obj</w:t>
            </w:r>
            <w:r>
              <w:rPr>
                <w:b/>
                <w:noProof/>
                <w:sz w:val="20"/>
              </w:rPr>
              <w:t>ect</w:t>
            </w:r>
            <w:r w:rsidRPr="00C33BCA">
              <w:rPr>
                <w:b/>
                <w:noProof/>
                <w:sz w:val="20"/>
              </w:rPr>
              <w:t>_</w:t>
            </w:r>
            <w:r>
              <w:rPr>
                <w:b/>
                <w:noProof/>
                <w:sz w:val="20"/>
              </w:rPr>
              <w:t>confidence_length_minus1</w:t>
            </w:r>
          </w:p>
        </w:tc>
        <w:tc>
          <w:tcPr>
            <w:tcW w:w="1157" w:type="dxa"/>
          </w:tcPr>
          <w:p w14:paraId="47D81983" w14:textId="77777777" w:rsidR="001B29ED" w:rsidRPr="00C33BCA" w:rsidRDefault="001B29ED"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u(4)</w:t>
            </w:r>
          </w:p>
        </w:tc>
      </w:tr>
      <w:tr w:rsidR="001B29ED" w:rsidRPr="00C33BCA" w14:paraId="06431063" w14:textId="77777777" w:rsidTr="00285CA6">
        <w:trPr>
          <w:cantSplit/>
          <w:jc w:val="center"/>
        </w:trPr>
        <w:tc>
          <w:tcPr>
            <w:tcW w:w="7920" w:type="dxa"/>
          </w:tcPr>
          <w:p w14:paraId="6271FBF3" w14:textId="77777777" w:rsidR="001B29ED" w:rsidRPr="00C33BCA" w:rsidRDefault="001B29ED"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bCs/>
                <w:noProof/>
                <w:sz w:val="20"/>
              </w:rPr>
              <w:tab/>
            </w:r>
            <w:r w:rsidRPr="00C33BCA">
              <w:rPr>
                <w:b/>
                <w:bCs/>
                <w:noProof/>
                <w:sz w:val="20"/>
              </w:rPr>
              <w:tab/>
            </w:r>
            <w:r w:rsidRPr="00C33BCA">
              <w:rPr>
                <w:noProof/>
                <w:sz w:val="20"/>
              </w:rPr>
              <w:t>if( ar_obj</w:t>
            </w:r>
            <w:r>
              <w:rPr>
                <w:noProof/>
                <w:sz w:val="20"/>
              </w:rPr>
              <w:t>ect</w:t>
            </w:r>
            <w:r w:rsidRPr="00C33BCA">
              <w:rPr>
                <w:noProof/>
                <w:sz w:val="20"/>
              </w:rPr>
              <w:t>_label_present_flag ) {</w:t>
            </w:r>
          </w:p>
        </w:tc>
        <w:tc>
          <w:tcPr>
            <w:tcW w:w="1157" w:type="dxa"/>
          </w:tcPr>
          <w:p w14:paraId="49DB89D2" w14:textId="77777777" w:rsidR="001B29ED" w:rsidRPr="00C33BCA" w:rsidRDefault="001B29ED"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1B29ED" w:rsidRPr="00C33BCA" w14:paraId="52ED44FF" w14:textId="77777777" w:rsidTr="00285CA6">
        <w:trPr>
          <w:cantSplit/>
          <w:jc w:val="center"/>
        </w:trPr>
        <w:tc>
          <w:tcPr>
            <w:tcW w:w="7920" w:type="dxa"/>
          </w:tcPr>
          <w:p w14:paraId="55D86A4C" w14:textId="77777777" w:rsidR="001B29ED" w:rsidRPr="00C33BCA" w:rsidRDefault="001B29ED"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bCs/>
                <w:noProof/>
                <w:sz w:val="20"/>
              </w:rPr>
              <w:tab/>
            </w:r>
            <w:r w:rsidRPr="00C33BCA">
              <w:rPr>
                <w:b/>
                <w:bCs/>
                <w:noProof/>
                <w:sz w:val="20"/>
              </w:rPr>
              <w:tab/>
            </w:r>
            <w:r w:rsidRPr="00C33BCA">
              <w:rPr>
                <w:b/>
                <w:bCs/>
                <w:noProof/>
                <w:sz w:val="20"/>
              </w:rPr>
              <w:tab/>
              <w:t>ar_obj</w:t>
            </w:r>
            <w:r>
              <w:rPr>
                <w:b/>
                <w:bCs/>
                <w:noProof/>
                <w:sz w:val="20"/>
              </w:rPr>
              <w:t>ect</w:t>
            </w:r>
            <w:r w:rsidRPr="00C33BCA">
              <w:rPr>
                <w:b/>
                <w:bCs/>
                <w:noProof/>
                <w:sz w:val="20"/>
              </w:rPr>
              <w:t>_label_language_present_flag</w:t>
            </w:r>
          </w:p>
        </w:tc>
        <w:tc>
          <w:tcPr>
            <w:tcW w:w="1157" w:type="dxa"/>
          </w:tcPr>
          <w:p w14:paraId="6A72D89F" w14:textId="77777777" w:rsidR="001B29ED" w:rsidRPr="00C33BCA" w:rsidRDefault="001B29ED"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u(1)</w:t>
            </w:r>
          </w:p>
        </w:tc>
      </w:tr>
      <w:tr w:rsidR="001B29ED" w:rsidRPr="00C33BCA" w14:paraId="56048C91" w14:textId="77777777" w:rsidTr="00285CA6">
        <w:trPr>
          <w:cantSplit/>
          <w:jc w:val="center"/>
        </w:trPr>
        <w:tc>
          <w:tcPr>
            <w:tcW w:w="7920" w:type="dxa"/>
          </w:tcPr>
          <w:p w14:paraId="737CC06D" w14:textId="77777777" w:rsidR="001B29ED" w:rsidRPr="00C33BCA" w:rsidRDefault="001B29ED"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bCs/>
                <w:noProof/>
                <w:sz w:val="20"/>
              </w:rPr>
              <w:tab/>
            </w:r>
            <w:r w:rsidRPr="00C33BCA">
              <w:rPr>
                <w:b/>
                <w:bCs/>
                <w:noProof/>
                <w:sz w:val="20"/>
              </w:rPr>
              <w:tab/>
            </w:r>
            <w:r w:rsidRPr="00C33BCA">
              <w:rPr>
                <w:b/>
                <w:bCs/>
                <w:noProof/>
                <w:sz w:val="20"/>
              </w:rPr>
              <w:tab/>
            </w:r>
            <w:r w:rsidRPr="00C33BCA">
              <w:rPr>
                <w:noProof/>
                <w:sz w:val="20"/>
              </w:rPr>
              <w:t>if( ar_obj</w:t>
            </w:r>
            <w:r>
              <w:rPr>
                <w:noProof/>
                <w:sz w:val="20"/>
              </w:rPr>
              <w:t>ect</w:t>
            </w:r>
            <w:r w:rsidRPr="00C33BCA">
              <w:rPr>
                <w:noProof/>
                <w:sz w:val="20"/>
              </w:rPr>
              <w:t>_label_language_present_flag ) {</w:t>
            </w:r>
          </w:p>
        </w:tc>
        <w:tc>
          <w:tcPr>
            <w:tcW w:w="1157" w:type="dxa"/>
          </w:tcPr>
          <w:p w14:paraId="13EF14FB" w14:textId="77777777" w:rsidR="001B29ED" w:rsidRPr="00C33BCA" w:rsidRDefault="001B29ED"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1B29ED" w:rsidRPr="00C33BCA" w14:paraId="27815501" w14:textId="77777777" w:rsidTr="00285CA6">
        <w:trPr>
          <w:cantSplit/>
          <w:jc w:val="center"/>
        </w:trPr>
        <w:tc>
          <w:tcPr>
            <w:tcW w:w="7920" w:type="dxa"/>
          </w:tcPr>
          <w:p w14:paraId="0791770A" w14:textId="77777777" w:rsidR="001B29ED" w:rsidRPr="00C33BCA" w:rsidRDefault="001B29ED"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bCs/>
                <w:noProof/>
                <w:sz w:val="20"/>
              </w:rPr>
              <w:tab/>
            </w:r>
            <w:r w:rsidRPr="00C33BCA">
              <w:rPr>
                <w:b/>
                <w:bCs/>
                <w:noProof/>
                <w:sz w:val="20"/>
              </w:rPr>
              <w:tab/>
            </w:r>
            <w:r w:rsidRPr="00C33BCA">
              <w:rPr>
                <w:b/>
                <w:bCs/>
                <w:noProof/>
                <w:sz w:val="20"/>
              </w:rPr>
              <w:tab/>
            </w:r>
            <w:r w:rsidRPr="00C33BCA">
              <w:rPr>
                <w:b/>
                <w:bCs/>
                <w:noProof/>
                <w:sz w:val="20"/>
              </w:rPr>
              <w:tab/>
            </w:r>
            <w:r w:rsidRPr="00C33BCA">
              <w:rPr>
                <w:noProof/>
                <w:sz w:val="20"/>
              </w:rPr>
              <w:t>while( !byte_aligned( ) )</w:t>
            </w:r>
          </w:p>
        </w:tc>
        <w:tc>
          <w:tcPr>
            <w:tcW w:w="1157" w:type="dxa"/>
          </w:tcPr>
          <w:p w14:paraId="72905E5F" w14:textId="77777777" w:rsidR="001B29ED" w:rsidRPr="00C33BCA" w:rsidRDefault="001B29ED"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1B29ED" w:rsidRPr="00C33BCA" w14:paraId="461ACC11" w14:textId="77777777" w:rsidTr="00285CA6">
        <w:trPr>
          <w:cantSplit/>
          <w:jc w:val="center"/>
        </w:trPr>
        <w:tc>
          <w:tcPr>
            <w:tcW w:w="7920" w:type="dxa"/>
          </w:tcPr>
          <w:p w14:paraId="27A6CFD2" w14:textId="77777777" w:rsidR="001B29ED" w:rsidRPr="00C33BCA" w:rsidRDefault="001B29ED"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bCs/>
                <w:noProof/>
                <w:sz w:val="20"/>
              </w:rPr>
              <w:tab/>
            </w:r>
            <w:r w:rsidRPr="00C33BCA">
              <w:rPr>
                <w:b/>
                <w:bCs/>
                <w:noProof/>
                <w:sz w:val="20"/>
              </w:rPr>
              <w:tab/>
            </w:r>
            <w:r w:rsidRPr="00C33BCA">
              <w:rPr>
                <w:b/>
                <w:bCs/>
                <w:noProof/>
                <w:sz w:val="20"/>
              </w:rPr>
              <w:tab/>
            </w:r>
            <w:r w:rsidRPr="00C33BCA">
              <w:rPr>
                <w:b/>
                <w:bCs/>
                <w:noProof/>
                <w:sz w:val="20"/>
              </w:rPr>
              <w:tab/>
            </w:r>
            <w:r w:rsidRPr="00C33BCA">
              <w:rPr>
                <w:b/>
                <w:bCs/>
                <w:noProof/>
                <w:sz w:val="20"/>
              </w:rPr>
              <w:tab/>
              <w:t>ar_</w:t>
            </w:r>
            <w:r>
              <w:rPr>
                <w:b/>
                <w:bCs/>
                <w:noProof/>
                <w:sz w:val="20"/>
              </w:rPr>
              <w:t>bit_equal_to_</w:t>
            </w:r>
            <w:r w:rsidRPr="00C33BCA">
              <w:rPr>
                <w:b/>
                <w:bCs/>
                <w:noProof/>
                <w:sz w:val="20"/>
              </w:rPr>
              <w:t>zero</w:t>
            </w:r>
            <w:r w:rsidRPr="009016A6">
              <w:rPr>
                <w:bCs/>
                <w:noProof/>
                <w:sz w:val="20"/>
              </w:rPr>
              <w:t xml:space="preserve"> </w:t>
            </w:r>
            <w:r w:rsidRPr="00C33BCA">
              <w:rPr>
                <w:noProof/>
                <w:sz w:val="20"/>
              </w:rPr>
              <w:t>/* equal to 0 */</w:t>
            </w:r>
          </w:p>
        </w:tc>
        <w:tc>
          <w:tcPr>
            <w:tcW w:w="1157" w:type="dxa"/>
          </w:tcPr>
          <w:p w14:paraId="457F7791" w14:textId="77777777" w:rsidR="001B29ED" w:rsidRPr="00C33BCA" w:rsidRDefault="001B29ED"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f(1)</w:t>
            </w:r>
          </w:p>
        </w:tc>
      </w:tr>
      <w:tr w:rsidR="001B29ED" w:rsidRPr="00C33BCA" w14:paraId="48E7FFDA" w14:textId="77777777" w:rsidTr="00285CA6">
        <w:trPr>
          <w:cantSplit/>
          <w:jc w:val="center"/>
        </w:trPr>
        <w:tc>
          <w:tcPr>
            <w:tcW w:w="7920" w:type="dxa"/>
          </w:tcPr>
          <w:p w14:paraId="0D139294" w14:textId="77777777" w:rsidR="001B29ED" w:rsidRPr="00C33BCA" w:rsidRDefault="001B29ED"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bCs/>
                <w:noProof/>
                <w:sz w:val="20"/>
              </w:rPr>
              <w:tab/>
            </w:r>
            <w:r w:rsidRPr="00C33BCA">
              <w:rPr>
                <w:b/>
                <w:noProof/>
                <w:sz w:val="20"/>
              </w:rPr>
              <w:tab/>
            </w:r>
            <w:r w:rsidRPr="00C33BCA">
              <w:rPr>
                <w:b/>
                <w:noProof/>
                <w:sz w:val="20"/>
              </w:rPr>
              <w:tab/>
            </w:r>
            <w:r w:rsidRPr="00C33BCA">
              <w:rPr>
                <w:b/>
                <w:bCs/>
                <w:noProof/>
                <w:sz w:val="20"/>
              </w:rPr>
              <w:tab/>
            </w:r>
            <w:r w:rsidRPr="00C33BCA">
              <w:rPr>
                <w:b/>
                <w:noProof/>
                <w:sz w:val="20"/>
              </w:rPr>
              <w:t>ar_obj</w:t>
            </w:r>
            <w:r>
              <w:rPr>
                <w:b/>
                <w:noProof/>
                <w:sz w:val="20"/>
              </w:rPr>
              <w:t>ect</w:t>
            </w:r>
            <w:r w:rsidRPr="00C33BCA">
              <w:rPr>
                <w:b/>
                <w:noProof/>
                <w:sz w:val="20"/>
              </w:rPr>
              <w:t>_label_language</w:t>
            </w:r>
          </w:p>
        </w:tc>
        <w:tc>
          <w:tcPr>
            <w:tcW w:w="1157" w:type="dxa"/>
          </w:tcPr>
          <w:p w14:paraId="42EAE88B" w14:textId="77777777" w:rsidR="001B29ED" w:rsidRPr="00C33BCA" w:rsidRDefault="001B29ED"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spellStart"/>
            <w:r w:rsidRPr="00C33BCA">
              <w:rPr>
                <w:rFonts w:eastAsia="Malgun Gothic"/>
                <w:bCs/>
                <w:sz w:val="20"/>
              </w:rPr>
              <w:t>st</w:t>
            </w:r>
            <w:proofErr w:type="spellEnd"/>
            <w:r w:rsidRPr="00C33BCA">
              <w:rPr>
                <w:rFonts w:eastAsia="Malgun Gothic"/>
                <w:bCs/>
                <w:sz w:val="20"/>
              </w:rPr>
              <w:t>(v)</w:t>
            </w:r>
          </w:p>
        </w:tc>
      </w:tr>
      <w:tr w:rsidR="001B29ED" w:rsidRPr="00C33BCA" w14:paraId="2EE60508" w14:textId="77777777" w:rsidTr="00285CA6">
        <w:trPr>
          <w:cantSplit/>
          <w:jc w:val="center"/>
        </w:trPr>
        <w:tc>
          <w:tcPr>
            <w:tcW w:w="7920" w:type="dxa"/>
          </w:tcPr>
          <w:p w14:paraId="074F227E" w14:textId="77777777" w:rsidR="001B29ED" w:rsidRPr="00C33BCA" w:rsidRDefault="001B29ED"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bCs/>
                <w:noProof/>
                <w:sz w:val="20"/>
              </w:rPr>
              <w:tab/>
            </w:r>
            <w:r w:rsidRPr="00C33BCA">
              <w:rPr>
                <w:b/>
                <w:bCs/>
                <w:noProof/>
                <w:sz w:val="20"/>
              </w:rPr>
              <w:tab/>
            </w:r>
            <w:r w:rsidRPr="00C33BCA">
              <w:rPr>
                <w:b/>
                <w:bCs/>
                <w:noProof/>
                <w:sz w:val="20"/>
              </w:rPr>
              <w:tab/>
            </w:r>
            <w:r w:rsidRPr="00C33BCA">
              <w:rPr>
                <w:noProof/>
                <w:sz w:val="20"/>
              </w:rPr>
              <w:t>}</w:t>
            </w:r>
          </w:p>
        </w:tc>
        <w:tc>
          <w:tcPr>
            <w:tcW w:w="1157" w:type="dxa"/>
          </w:tcPr>
          <w:p w14:paraId="01EAFC84" w14:textId="77777777" w:rsidR="001B29ED" w:rsidRPr="00C33BCA" w:rsidRDefault="001B29ED"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1B29ED" w:rsidRPr="00C33BCA" w14:paraId="580BC28E" w14:textId="77777777" w:rsidTr="00285CA6">
        <w:trPr>
          <w:cantSplit/>
          <w:jc w:val="center"/>
        </w:trPr>
        <w:tc>
          <w:tcPr>
            <w:tcW w:w="7920" w:type="dxa"/>
          </w:tcPr>
          <w:p w14:paraId="495BDCC6" w14:textId="77777777" w:rsidR="001B29ED" w:rsidRPr="00C33BCA" w:rsidRDefault="001B29ED"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bCs/>
                <w:noProof/>
                <w:sz w:val="20"/>
              </w:rPr>
              <w:tab/>
            </w:r>
            <w:r w:rsidRPr="00C33BCA">
              <w:rPr>
                <w:b/>
                <w:bCs/>
                <w:noProof/>
                <w:sz w:val="20"/>
              </w:rPr>
              <w:tab/>
            </w:r>
            <w:r w:rsidRPr="00C33BCA">
              <w:rPr>
                <w:b/>
                <w:bCs/>
                <w:noProof/>
                <w:sz w:val="20"/>
              </w:rPr>
              <w:tab/>
              <w:t>ar_num_label</w:t>
            </w:r>
            <w:r>
              <w:rPr>
                <w:b/>
                <w:bCs/>
                <w:noProof/>
                <w:sz w:val="20"/>
              </w:rPr>
              <w:t>_updates</w:t>
            </w:r>
          </w:p>
        </w:tc>
        <w:tc>
          <w:tcPr>
            <w:tcW w:w="1157" w:type="dxa"/>
          </w:tcPr>
          <w:p w14:paraId="643172BE" w14:textId="77777777" w:rsidR="001B29ED" w:rsidRPr="00B405DE" w:rsidRDefault="001B29ED"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spellStart"/>
            <w:r w:rsidRPr="00B405DE">
              <w:rPr>
                <w:rFonts w:eastAsia="Malgun Gothic"/>
                <w:bCs/>
                <w:sz w:val="20"/>
              </w:rPr>
              <w:t>ue</w:t>
            </w:r>
            <w:proofErr w:type="spellEnd"/>
            <w:r w:rsidRPr="00B405DE">
              <w:rPr>
                <w:rFonts w:eastAsia="Malgun Gothic"/>
                <w:bCs/>
                <w:sz w:val="20"/>
              </w:rPr>
              <w:t>(v)</w:t>
            </w:r>
          </w:p>
        </w:tc>
      </w:tr>
      <w:tr w:rsidR="001B29ED" w:rsidRPr="00C33BCA" w14:paraId="3AC36354" w14:textId="77777777" w:rsidTr="00285CA6">
        <w:trPr>
          <w:cantSplit/>
          <w:jc w:val="center"/>
        </w:trPr>
        <w:tc>
          <w:tcPr>
            <w:tcW w:w="7920" w:type="dxa"/>
          </w:tcPr>
          <w:p w14:paraId="5633B221" w14:textId="77777777" w:rsidR="001B29ED" w:rsidRPr="00C33BCA" w:rsidRDefault="001B29ED"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bCs/>
                <w:noProof/>
                <w:sz w:val="20"/>
              </w:rPr>
              <w:tab/>
            </w:r>
            <w:r w:rsidRPr="00C33BCA">
              <w:rPr>
                <w:b/>
                <w:bCs/>
                <w:noProof/>
                <w:sz w:val="20"/>
              </w:rPr>
              <w:tab/>
            </w:r>
            <w:r w:rsidRPr="00C33BCA">
              <w:rPr>
                <w:b/>
                <w:bCs/>
                <w:noProof/>
                <w:sz w:val="20"/>
              </w:rPr>
              <w:tab/>
            </w:r>
            <w:proofErr w:type="gramStart"/>
            <w:r w:rsidRPr="00C33BCA">
              <w:rPr>
                <w:bCs/>
                <w:sz w:val="20"/>
              </w:rPr>
              <w:t xml:space="preserve">for( </w:t>
            </w:r>
            <w:proofErr w:type="spellStart"/>
            <w:r w:rsidRPr="00C33BCA">
              <w:rPr>
                <w:bCs/>
                <w:sz w:val="20"/>
              </w:rPr>
              <w:t>i</w:t>
            </w:r>
            <w:proofErr w:type="spellEnd"/>
            <w:proofErr w:type="gramEnd"/>
            <w:r>
              <w:rPr>
                <w:bCs/>
                <w:sz w:val="20"/>
                <w:lang w:val="en-US"/>
              </w:rPr>
              <w:t xml:space="preserve"> </w:t>
            </w:r>
            <w:r w:rsidRPr="00C33BCA">
              <w:rPr>
                <w:bCs/>
                <w:sz w:val="20"/>
              </w:rPr>
              <w:t xml:space="preserve">= 0; </w:t>
            </w:r>
            <w:proofErr w:type="spellStart"/>
            <w:r w:rsidRPr="00C33BCA">
              <w:rPr>
                <w:bCs/>
                <w:sz w:val="20"/>
              </w:rPr>
              <w:t>i</w:t>
            </w:r>
            <w:proofErr w:type="spellEnd"/>
            <w:r w:rsidRPr="00C33BCA">
              <w:rPr>
                <w:bCs/>
                <w:sz w:val="20"/>
              </w:rPr>
              <w:t> &lt; </w:t>
            </w:r>
            <w:proofErr w:type="spellStart"/>
            <w:r w:rsidRPr="00C33BCA">
              <w:rPr>
                <w:bCs/>
                <w:noProof/>
                <w:sz w:val="20"/>
              </w:rPr>
              <w:t>ar_num</w:t>
            </w:r>
            <w:proofErr w:type="spellEnd"/>
            <w:r w:rsidRPr="00C33BCA">
              <w:rPr>
                <w:bCs/>
                <w:noProof/>
                <w:sz w:val="20"/>
              </w:rPr>
              <w:t>_</w:t>
            </w:r>
            <w:r w:rsidRPr="00C33BCA" w:rsidDel="00171069">
              <w:rPr>
                <w:bCs/>
                <w:noProof/>
                <w:sz w:val="20"/>
              </w:rPr>
              <w:t xml:space="preserve"> </w:t>
            </w:r>
            <w:r w:rsidRPr="00C33BCA">
              <w:rPr>
                <w:bCs/>
                <w:noProof/>
                <w:sz w:val="20"/>
              </w:rPr>
              <w:t>label</w:t>
            </w:r>
            <w:r>
              <w:rPr>
                <w:bCs/>
                <w:noProof/>
                <w:sz w:val="20"/>
              </w:rPr>
              <w:t>_updates</w:t>
            </w:r>
            <w:r w:rsidRPr="00C33BCA">
              <w:rPr>
                <w:bCs/>
                <w:sz w:val="20"/>
              </w:rPr>
              <w:t xml:space="preserve">; </w:t>
            </w:r>
            <w:proofErr w:type="spellStart"/>
            <w:r w:rsidRPr="00C33BCA">
              <w:rPr>
                <w:bCs/>
                <w:sz w:val="20"/>
              </w:rPr>
              <w:t>i</w:t>
            </w:r>
            <w:proofErr w:type="spellEnd"/>
            <w:r w:rsidRPr="00C33BCA">
              <w:rPr>
                <w:bCs/>
                <w:sz w:val="20"/>
              </w:rPr>
              <w:t>++ )</w:t>
            </w:r>
            <w:r>
              <w:rPr>
                <w:bCs/>
                <w:sz w:val="20"/>
              </w:rPr>
              <w:t xml:space="preserve"> {</w:t>
            </w:r>
          </w:p>
        </w:tc>
        <w:tc>
          <w:tcPr>
            <w:tcW w:w="1157" w:type="dxa"/>
          </w:tcPr>
          <w:p w14:paraId="18456F16" w14:textId="77777777" w:rsidR="001B29ED" w:rsidRPr="00B405DE" w:rsidRDefault="001B29ED"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1B29ED" w:rsidRPr="00C33BCA" w14:paraId="136615B8" w14:textId="77777777" w:rsidTr="00285CA6">
        <w:trPr>
          <w:cantSplit/>
          <w:jc w:val="center"/>
        </w:trPr>
        <w:tc>
          <w:tcPr>
            <w:tcW w:w="7920" w:type="dxa"/>
          </w:tcPr>
          <w:p w14:paraId="74C65A2A" w14:textId="77777777" w:rsidR="001B29ED" w:rsidRDefault="001B29ED"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rPr>
            </w:pPr>
            <w:r>
              <w:rPr>
                <w:b/>
                <w:bCs/>
                <w:noProof/>
                <w:sz w:val="20"/>
              </w:rPr>
              <w:tab/>
            </w:r>
            <w:r w:rsidRPr="00C33BCA">
              <w:rPr>
                <w:b/>
                <w:bCs/>
                <w:noProof/>
                <w:sz w:val="20"/>
              </w:rPr>
              <w:tab/>
            </w:r>
            <w:r w:rsidRPr="00C33BCA">
              <w:rPr>
                <w:b/>
                <w:bCs/>
                <w:noProof/>
                <w:sz w:val="20"/>
              </w:rPr>
              <w:tab/>
            </w:r>
            <w:r w:rsidRPr="00C33BCA">
              <w:rPr>
                <w:b/>
                <w:bCs/>
                <w:noProof/>
                <w:sz w:val="20"/>
              </w:rPr>
              <w:tab/>
              <w:t>ar_label_idx</w:t>
            </w:r>
            <w:r w:rsidRPr="00C33BCA">
              <w:rPr>
                <w:noProof/>
                <w:sz w:val="20"/>
              </w:rPr>
              <w:t>[</w:t>
            </w:r>
            <w:r w:rsidRPr="00C33BCA">
              <w:rPr>
                <w:bCs/>
                <w:sz w:val="20"/>
              </w:rPr>
              <w:t> </w:t>
            </w:r>
            <w:proofErr w:type="spellStart"/>
            <w:proofErr w:type="gramStart"/>
            <w:r w:rsidRPr="00C33BCA">
              <w:rPr>
                <w:noProof/>
                <w:sz w:val="20"/>
              </w:rPr>
              <w:t>i</w:t>
            </w:r>
            <w:proofErr w:type="spellEnd"/>
            <w:r w:rsidRPr="00C33BCA">
              <w:rPr>
                <w:bCs/>
                <w:sz w:val="20"/>
              </w:rPr>
              <w:t> </w:t>
            </w:r>
            <w:r w:rsidRPr="00C33BCA">
              <w:rPr>
                <w:noProof/>
                <w:sz w:val="20"/>
              </w:rPr>
              <w:t>]</w:t>
            </w:r>
            <w:proofErr w:type="gramEnd"/>
          </w:p>
        </w:tc>
        <w:tc>
          <w:tcPr>
            <w:tcW w:w="1157" w:type="dxa"/>
          </w:tcPr>
          <w:p w14:paraId="787DF67D" w14:textId="77777777" w:rsidR="001B29ED" w:rsidRPr="00B405DE" w:rsidRDefault="001B29ED"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spellStart"/>
            <w:r w:rsidRPr="00C33BCA">
              <w:rPr>
                <w:sz w:val="20"/>
              </w:rPr>
              <w:t>ue</w:t>
            </w:r>
            <w:proofErr w:type="spellEnd"/>
            <w:r w:rsidRPr="00C33BCA">
              <w:rPr>
                <w:sz w:val="20"/>
              </w:rPr>
              <w:t>(v)</w:t>
            </w:r>
          </w:p>
        </w:tc>
      </w:tr>
      <w:tr w:rsidR="001B29ED" w:rsidRPr="00C33BCA" w14:paraId="365B8304" w14:textId="77777777" w:rsidTr="00285CA6">
        <w:trPr>
          <w:cantSplit/>
          <w:jc w:val="center"/>
        </w:trPr>
        <w:tc>
          <w:tcPr>
            <w:tcW w:w="7920" w:type="dxa"/>
          </w:tcPr>
          <w:p w14:paraId="4E5BF482" w14:textId="77777777" w:rsidR="001B29ED" w:rsidRDefault="001B29ED"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rPr>
            </w:pPr>
            <w:r>
              <w:rPr>
                <w:b/>
                <w:bCs/>
                <w:noProof/>
                <w:sz w:val="20"/>
              </w:rPr>
              <w:tab/>
            </w:r>
            <w:r w:rsidRPr="009016A6">
              <w:rPr>
                <w:b/>
                <w:bCs/>
                <w:noProof/>
                <w:sz w:val="20"/>
              </w:rPr>
              <w:tab/>
            </w:r>
            <w:r w:rsidRPr="009016A6">
              <w:rPr>
                <w:b/>
                <w:bCs/>
                <w:noProof/>
                <w:sz w:val="20"/>
              </w:rPr>
              <w:tab/>
            </w:r>
            <w:r w:rsidRPr="009016A6">
              <w:rPr>
                <w:b/>
                <w:bCs/>
                <w:noProof/>
                <w:sz w:val="20"/>
              </w:rPr>
              <w:tab/>
            </w:r>
            <w:r>
              <w:rPr>
                <w:b/>
                <w:bCs/>
                <w:noProof/>
                <w:sz w:val="20"/>
              </w:rPr>
              <w:t>ar_label_cancel_flag</w:t>
            </w:r>
          </w:p>
        </w:tc>
        <w:tc>
          <w:tcPr>
            <w:tcW w:w="1157" w:type="dxa"/>
          </w:tcPr>
          <w:p w14:paraId="38BFEFB3" w14:textId="77777777" w:rsidR="001B29ED" w:rsidRPr="00B405DE" w:rsidRDefault="001B29ED"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Pr>
                <w:sz w:val="20"/>
              </w:rPr>
              <w:t>u(</w:t>
            </w:r>
            <w:proofErr w:type="gramEnd"/>
            <w:r>
              <w:rPr>
                <w:sz w:val="20"/>
              </w:rPr>
              <w:t>1)</w:t>
            </w:r>
          </w:p>
        </w:tc>
      </w:tr>
      <w:tr w:rsidR="001B29ED" w:rsidRPr="00C33BCA" w14:paraId="385B5387" w14:textId="77777777" w:rsidTr="00285CA6">
        <w:trPr>
          <w:cantSplit/>
          <w:jc w:val="center"/>
        </w:trPr>
        <w:tc>
          <w:tcPr>
            <w:tcW w:w="7920" w:type="dxa"/>
          </w:tcPr>
          <w:p w14:paraId="6FBDF3E3" w14:textId="77777777" w:rsidR="001B29ED" w:rsidRDefault="001B29ED"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rPr>
            </w:pPr>
            <w:r w:rsidRPr="00253440">
              <w:rPr>
                <w:bCs/>
                <w:noProof/>
                <w:sz w:val="20"/>
              </w:rPr>
              <w:tab/>
            </w:r>
            <w:r w:rsidRPr="00253440">
              <w:rPr>
                <w:bCs/>
                <w:noProof/>
                <w:sz w:val="20"/>
              </w:rPr>
              <w:tab/>
            </w:r>
            <w:r w:rsidRPr="00253440">
              <w:rPr>
                <w:bCs/>
                <w:noProof/>
                <w:sz w:val="20"/>
              </w:rPr>
              <w:tab/>
            </w:r>
            <w:r w:rsidRPr="00253440">
              <w:rPr>
                <w:bCs/>
                <w:noProof/>
                <w:sz w:val="20"/>
              </w:rPr>
              <w:tab/>
            </w:r>
            <w:r>
              <w:rPr>
                <w:bCs/>
                <w:noProof/>
                <w:sz w:val="20"/>
              </w:rPr>
              <w:t>LabelAssigned[ ar_label_idx[ i] ] = !ar_label_cancel_flag</w:t>
            </w:r>
          </w:p>
        </w:tc>
        <w:tc>
          <w:tcPr>
            <w:tcW w:w="1157" w:type="dxa"/>
          </w:tcPr>
          <w:p w14:paraId="65423796" w14:textId="77777777" w:rsidR="001B29ED" w:rsidRDefault="001B29ED"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p>
        </w:tc>
      </w:tr>
      <w:tr w:rsidR="001B29ED" w:rsidRPr="00C33BCA" w14:paraId="5DB0BB9D" w14:textId="77777777" w:rsidTr="00285CA6">
        <w:trPr>
          <w:cantSplit/>
          <w:jc w:val="center"/>
        </w:trPr>
        <w:tc>
          <w:tcPr>
            <w:tcW w:w="7920" w:type="dxa"/>
          </w:tcPr>
          <w:p w14:paraId="22A03A50" w14:textId="77777777" w:rsidR="001B29ED" w:rsidRPr="00C33BCA" w:rsidRDefault="001B29ED"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253440">
              <w:rPr>
                <w:bCs/>
                <w:noProof/>
                <w:sz w:val="20"/>
              </w:rPr>
              <w:tab/>
            </w:r>
            <w:r w:rsidRPr="00253440">
              <w:rPr>
                <w:bCs/>
                <w:noProof/>
                <w:sz w:val="20"/>
              </w:rPr>
              <w:tab/>
            </w:r>
            <w:r w:rsidRPr="00253440">
              <w:rPr>
                <w:bCs/>
                <w:noProof/>
                <w:sz w:val="20"/>
              </w:rPr>
              <w:tab/>
            </w:r>
            <w:r w:rsidRPr="00253440">
              <w:rPr>
                <w:bCs/>
                <w:noProof/>
                <w:sz w:val="20"/>
              </w:rPr>
              <w:tab/>
            </w:r>
            <w:r>
              <w:rPr>
                <w:bCs/>
                <w:noProof/>
                <w:sz w:val="20"/>
              </w:rPr>
              <w:t xml:space="preserve">if ( !ar_label_cancel_flag) </w:t>
            </w:r>
            <w:r>
              <w:rPr>
                <w:noProof/>
                <w:sz w:val="20"/>
              </w:rPr>
              <w:t>{</w:t>
            </w:r>
          </w:p>
        </w:tc>
        <w:tc>
          <w:tcPr>
            <w:tcW w:w="1157" w:type="dxa"/>
          </w:tcPr>
          <w:p w14:paraId="77E9C17C" w14:textId="77777777" w:rsidR="001B29ED" w:rsidRPr="00C33BCA" w:rsidRDefault="001B29ED"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1B29ED" w:rsidRPr="00C33BCA" w14:paraId="3CE5E032" w14:textId="77777777" w:rsidTr="00285CA6">
        <w:trPr>
          <w:cantSplit/>
          <w:jc w:val="center"/>
        </w:trPr>
        <w:tc>
          <w:tcPr>
            <w:tcW w:w="7920" w:type="dxa"/>
          </w:tcPr>
          <w:p w14:paraId="601A62C1" w14:textId="77777777" w:rsidR="001B29ED" w:rsidRPr="00C33BCA" w:rsidRDefault="001B29ED"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Pr>
                <w:b/>
                <w:bCs/>
                <w:noProof/>
                <w:sz w:val="20"/>
              </w:rPr>
              <w:tab/>
            </w:r>
            <w:r>
              <w:rPr>
                <w:b/>
                <w:bCs/>
                <w:noProof/>
                <w:sz w:val="20"/>
              </w:rPr>
              <w:tab/>
            </w:r>
            <w:r w:rsidRPr="00C33BCA">
              <w:rPr>
                <w:b/>
                <w:bCs/>
                <w:noProof/>
                <w:sz w:val="20"/>
              </w:rPr>
              <w:tab/>
            </w:r>
            <w:r w:rsidRPr="00C33BCA">
              <w:rPr>
                <w:b/>
                <w:bCs/>
                <w:noProof/>
                <w:sz w:val="20"/>
              </w:rPr>
              <w:tab/>
            </w:r>
            <w:r w:rsidRPr="00C33BCA">
              <w:rPr>
                <w:b/>
                <w:bCs/>
                <w:noProof/>
                <w:sz w:val="20"/>
              </w:rPr>
              <w:tab/>
            </w:r>
            <w:r w:rsidRPr="00C33BCA">
              <w:rPr>
                <w:noProof/>
                <w:sz w:val="20"/>
              </w:rPr>
              <w:t>while( !byte_aligned( ) )</w:t>
            </w:r>
          </w:p>
        </w:tc>
        <w:tc>
          <w:tcPr>
            <w:tcW w:w="1157" w:type="dxa"/>
          </w:tcPr>
          <w:p w14:paraId="6F4B7574" w14:textId="77777777" w:rsidR="001B29ED" w:rsidRPr="00C33BCA" w:rsidRDefault="001B29ED"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1B29ED" w:rsidRPr="00C33BCA" w14:paraId="0590ADB2" w14:textId="77777777" w:rsidTr="00285CA6">
        <w:trPr>
          <w:cantSplit/>
          <w:jc w:val="center"/>
        </w:trPr>
        <w:tc>
          <w:tcPr>
            <w:tcW w:w="7920" w:type="dxa"/>
          </w:tcPr>
          <w:p w14:paraId="59D6BE25" w14:textId="77777777" w:rsidR="001B29ED" w:rsidRPr="00C33BCA" w:rsidRDefault="001B29ED" w:rsidP="00285C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Pr>
                <w:b/>
                <w:bCs/>
                <w:noProof/>
                <w:sz w:val="20"/>
              </w:rPr>
              <w:tab/>
            </w:r>
            <w:r w:rsidRPr="00C33BCA">
              <w:rPr>
                <w:b/>
                <w:bCs/>
                <w:noProof/>
                <w:sz w:val="20"/>
              </w:rPr>
              <w:tab/>
            </w:r>
            <w:r>
              <w:rPr>
                <w:b/>
                <w:bCs/>
                <w:noProof/>
                <w:sz w:val="20"/>
              </w:rPr>
              <w:tab/>
            </w:r>
            <w:r w:rsidRPr="00C33BCA">
              <w:rPr>
                <w:b/>
                <w:bCs/>
                <w:noProof/>
                <w:sz w:val="20"/>
              </w:rPr>
              <w:tab/>
            </w:r>
            <w:r w:rsidRPr="00C33BCA">
              <w:rPr>
                <w:b/>
                <w:bCs/>
                <w:noProof/>
                <w:sz w:val="20"/>
              </w:rPr>
              <w:tab/>
            </w:r>
            <w:r w:rsidRPr="00C33BCA">
              <w:rPr>
                <w:b/>
                <w:bCs/>
                <w:noProof/>
                <w:sz w:val="20"/>
              </w:rPr>
              <w:tab/>
              <w:t>ar_</w:t>
            </w:r>
            <w:r>
              <w:rPr>
                <w:b/>
                <w:bCs/>
                <w:noProof/>
                <w:sz w:val="20"/>
              </w:rPr>
              <w:t>bit_equal_to_</w:t>
            </w:r>
            <w:r w:rsidRPr="00C33BCA">
              <w:rPr>
                <w:b/>
                <w:bCs/>
                <w:noProof/>
                <w:sz w:val="20"/>
              </w:rPr>
              <w:t>zero</w:t>
            </w:r>
            <w:r w:rsidRPr="009016A6">
              <w:rPr>
                <w:bCs/>
                <w:noProof/>
                <w:sz w:val="20"/>
              </w:rPr>
              <w:t xml:space="preserve"> </w:t>
            </w:r>
            <w:r w:rsidRPr="00C33BCA">
              <w:rPr>
                <w:noProof/>
                <w:sz w:val="20"/>
              </w:rPr>
              <w:t>/* equal to 0 */</w:t>
            </w:r>
          </w:p>
        </w:tc>
        <w:tc>
          <w:tcPr>
            <w:tcW w:w="1157" w:type="dxa"/>
          </w:tcPr>
          <w:p w14:paraId="1E49856F" w14:textId="77777777" w:rsidR="001B29ED" w:rsidRPr="00C33BCA" w:rsidRDefault="001B29ED" w:rsidP="00285C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f(1)</w:t>
            </w:r>
          </w:p>
        </w:tc>
      </w:tr>
      <w:tr w:rsidR="001B29ED" w:rsidRPr="00C33BCA" w14:paraId="3AB47842" w14:textId="77777777" w:rsidTr="00285CA6">
        <w:trPr>
          <w:cantSplit/>
          <w:jc w:val="center"/>
        </w:trPr>
        <w:tc>
          <w:tcPr>
            <w:tcW w:w="7920" w:type="dxa"/>
          </w:tcPr>
          <w:p w14:paraId="1A644C40" w14:textId="77777777" w:rsidR="001B29ED" w:rsidRPr="00B405DE" w:rsidRDefault="001B29ED"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bCs/>
                <w:noProof/>
                <w:sz w:val="20"/>
              </w:rPr>
              <w:tab/>
            </w:r>
            <w:r w:rsidRPr="00B405DE">
              <w:rPr>
                <w:b/>
                <w:noProof/>
                <w:sz w:val="20"/>
              </w:rPr>
              <w:tab/>
            </w:r>
            <w:r>
              <w:rPr>
                <w:b/>
                <w:bCs/>
                <w:noProof/>
                <w:sz w:val="20"/>
              </w:rPr>
              <w:tab/>
            </w:r>
            <w:r w:rsidRPr="00B405DE">
              <w:rPr>
                <w:b/>
                <w:noProof/>
                <w:sz w:val="20"/>
              </w:rPr>
              <w:tab/>
            </w:r>
            <w:r w:rsidRPr="00B405DE">
              <w:rPr>
                <w:b/>
                <w:noProof/>
                <w:sz w:val="20"/>
              </w:rPr>
              <w:tab/>
            </w:r>
            <w:r w:rsidRPr="00B405DE">
              <w:rPr>
                <w:b/>
                <w:bCs/>
                <w:noProof/>
                <w:sz w:val="20"/>
              </w:rPr>
              <w:t>ar</w:t>
            </w:r>
            <w:r w:rsidRPr="00B405DE">
              <w:rPr>
                <w:b/>
                <w:noProof/>
                <w:sz w:val="20"/>
              </w:rPr>
              <w:t>_label</w:t>
            </w:r>
            <w:r w:rsidRPr="009016A6">
              <w:rPr>
                <w:noProof/>
                <w:sz w:val="20"/>
              </w:rPr>
              <w:t>[</w:t>
            </w:r>
            <w:r w:rsidRPr="00B405DE">
              <w:rPr>
                <w:bCs/>
                <w:sz w:val="20"/>
              </w:rPr>
              <w:t> </w:t>
            </w:r>
            <w:proofErr w:type="spellStart"/>
            <w:r w:rsidRPr="00B405DE">
              <w:rPr>
                <w:bCs/>
                <w:noProof/>
                <w:sz w:val="20"/>
              </w:rPr>
              <w:t>ar_label_idx</w:t>
            </w:r>
            <w:proofErr w:type="spellEnd"/>
            <w:r w:rsidRPr="00B405DE">
              <w:rPr>
                <w:bCs/>
                <w:noProof/>
                <w:sz w:val="20"/>
              </w:rPr>
              <w:t>[</w:t>
            </w:r>
            <w:r w:rsidRPr="00B405DE">
              <w:rPr>
                <w:bCs/>
                <w:sz w:val="20"/>
              </w:rPr>
              <w:t> </w:t>
            </w:r>
            <w:proofErr w:type="spellStart"/>
            <w:proofErr w:type="gramStart"/>
            <w:r w:rsidRPr="00B405DE">
              <w:rPr>
                <w:bCs/>
                <w:noProof/>
                <w:sz w:val="20"/>
              </w:rPr>
              <w:t>i</w:t>
            </w:r>
            <w:proofErr w:type="spellEnd"/>
            <w:r w:rsidRPr="00B405DE">
              <w:rPr>
                <w:bCs/>
                <w:sz w:val="20"/>
              </w:rPr>
              <w:t> </w:t>
            </w:r>
            <w:r w:rsidRPr="00B405DE">
              <w:rPr>
                <w:bCs/>
                <w:noProof/>
                <w:sz w:val="20"/>
              </w:rPr>
              <w:t>]</w:t>
            </w:r>
            <w:proofErr w:type="gramEnd"/>
            <w:r w:rsidRPr="00B405DE">
              <w:rPr>
                <w:bCs/>
                <w:sz w:val="20"/>
              </w:rPr>
              <w:t> ]</w:t>
            </w:r>
          </w:p>
        </w:tc>
        <w:tc>
          <w:tcPr>
            <w:tcW w:w="1157" w:type="dxa"/>
          </w:tcPr>
          <w:p w14:paraId="14CDEAC6" w14:textId="77777777" w:rsidR="001B29ED" w:rsidRPr="00C33BCA" w:rsidRDefault="001B29ED"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spellStart"/>
            <w:r w:rsidRPr="00C33BCA">
              <w:rPr>
                <w:rFonts w:eastAsia="Malgun Gothic"/>
                <w:bCs/>
                <w:sz w:val="20"/>
              </w:rPr>
              <w:t>st</w:t>
            </w:r>
            <w:proofErr w:type="spellEnd"/>
            <w:r w:rsidRPr="00C33BCA">
              <w:rPr>
                <w:rFonts w:eastAsia="Malgun Gothic"/>
                <w:bCs/>
                <w:sz w:val="20"/>
              </w:rPr>
              <w:t>(v)</w:t>
            </w:r>
          </w:p>
        </w:tc>
      </w:tr>
      <w:tr w:rsidR="001B29ED" w:rsidRPr="00C33BCA" w14:paraId="7E6FF079" w14:textId="77777777" w:rsidTr="00285CA6">
        <w:trPr>
          <w:cantSplit/>
          <w:jc w:val="center"/>
        </w:trPr>
        <w:tc>
          <w:tcPr>
            <w:tcW w:w="7920" w:type="dxa"/>
          </w:tcPr>
          <w:p w14:paraId="38765D02" w14:textId="77777777" w:rsidR="001B29ED" w:rsidRPr="00C33BCA" w:rsidRDefault="001B29ED"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bCs/>
                <w:noProof/>
                <w:sz w:val="20"/>
              </w:rPr>
              <w:tab/>
            </w:r>
            <w:r w:rsidRPr="00C33BCA">
              <w:rPr>
                <w:b/>
                <w:bCs/>
                <w:noProof/>
                <w:sz w:val="20"/>
              </w:rPr>
              <w:tab/>
            </w:r>
            <w:r>
              <w:rPr>
                <w:b/>
                <w:bCs/>
                <w:noProof/>
                <w:sz w:val="20"/>
              </w:rPr>
              <w:tab/>
            </w:r>
            <w:r w:rsidRPr="00C33BCA">
              <w:rPr>
                <w:b/>
                <w:bCs/>
                <w:noProof/>
                <w:sz w:val="20"/>
              </w:rPr>
              <w:tab/>
            </w:r>
            <w:r w:rsidRPr="00C33BCA">
              <w:rPr>
                <w:noProof/>
                <w:sz w:val="20"/>
              </w:rPr>
              <w:t>}</w:t>
            </w:r>
          </w:p>
        </w:tc>
        <w:tc>
          <w:tcPr>
            <w:tcW w:w="1157" w:type="dxa"/>
          </w:tcPr>
          <w:p w14:paraId="2FDAF82F" w14:textId="77777777" w:rsidR="001B29ED" w:rsidRPr="00C33BCA" w:rsidRDefault="001B29ED"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1B29ED" w:rsidRPr="00C33BCA" w14:paraId="1555FA84" w14:textId="77777777" w:rsidTr="00285CA6">
        <w:trPr>
          <w:cantSplit/>
          <w:jc w:val="center"/>
        </w:trPr>
        <w:tc>
          <w:tcPr>
            <w:tcW w:w="7920" w:type="dxa"/>
          </w:tcPr>
          <w:p w14:paraId="27694426" w14:textId="77777777" w:rsidR="001B29ED" w:rsidRDefault="001B29ED"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rPr>
            </w:pPr>
            <w:r>
              <w:rPr>
                <w:b/>
                <w:bCs/>
                <w:noProof/>
                <w:sz w:val="20"/>
              </w:rPr>
              <w:tab/>
            </w:r>
            <w:r w:rsidRPr="00C33BCA">
              <w:rPr>
                <w:b/>
                <w:bCs/>
                <w:noProof/>
                <w:sz w:val="20"/>
              </w:rPr>
              <w:tab/>
            </w:r>
            <w:r>
              <w:rPr>
                <w:b/>
                <w:bCs/>
                <w:noProof/>
                <w:sz w:val="20"/>
              </w:rPr>
              <w:tab/>
            </w:r>
            <w:r w:rsidRPr="00C33BCA">
              <w:rPr>
                <w:noProof/>
                <w:sz w:val="20"/>
              </w:rPr>
              <w:t>}</w:t>
            </w:r>
          </w:p>
        </w:tc>
        <w:tc>
          <w:tcPr>
            <w:tcW w:w="1157" w:type="dxa"/>
          </w:tcPr>
          <w:p w14:paraId="0C6838C1" w14:textId="77777777" w:rsidR="001B29ED" w:rsidRPr="00C33BCA" w:rsidRDefault="001B29ED"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1B29ED" w:rsidRPr="00C33BCA" w14:paraId="105E4176" w14:textId="77777777" w:rsidTr="00285CA6">
        <w:trPr>
          <w:cantSplit/>
          <w:jc w:val="center"/>
        </w:trPr>
        <w:tc>
          <w:tcPr>
            <w:tcW w:w="7920" w:type="dxa"/>
          </w:tcPr>
          <w:p w14:paraId="1E78487C" w14:textId="77777777" w:rsidR="001B29ED" w:rsidRPr="00C33BCA" w:rsidRDefault="001B29ED" w:rsidP="00285C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bCs/>
                <w:noProof/>
                <w:sz w:val="20"/>
              </w:rPr>
              <w:tab/>
            </w:r>
            <w:r w:rsidRPr="00C33BCA">
              <w:rPr>
                <w:b/>
                <w:bCs/>
                <w:noProof/>
                <w:sz w:val="20"/>
              </w:rPr>
              <w:tab/>
            </w:r>
            <w:r w:rsidRPr="00C33BCA">
              <w:rPr>
                <w:noProof/>
                <w:sz w:val="20"/>
              </w:rPr>
              <w:t>}</w:t>
            </w:r>
          </w:p>
        </w:tc>
        <w:tc>
          <w:tcPr>
            <w:tcW w:w="1157" w:type="dxa"/>
          </w:tcPr>
          <w:p w14:paraId="07818F2C" w14:textId="77777777" w:rsidR="001B29ED" w:rsidRPr="00C33BCA" w:rsidRDefault="001B29ED" w:rsidP="00285C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1B29ED" w:rsidRPr="00C33BCA" w14:paraId="4FFF2C04" w14:textId="77777777" w:rsidTr="00285CA6">
        <w:trPr>
          <w:cantSplit/>
          <w:jc w:val="center"/>
        </w:trPr>
        <w:tc>
          <w:tcPr>
            <w:tcW w:w="7920" w:type="dxa"/>
          </w:tcPr>
          <w:p w14:paraId="0B02015F" w14:textId="77777777" w:rsidR="001B29ED" w:rsidRPr="00C33BCA" w:rsidRDefault="001B29ED" w:rsidP="00285C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Pr>
                <w:b/>
                <w:bCs/>
                <w:noProof/>
                <w:sz w:val="20"/>
              </w:rPr>
              <w:tab/>
            </w:r>
            <w:r w:rsidRPr="009016A6">
              <w:rPr>
                <w:b/>
                <w:bCs/>
                <w:noProof/>
                <w:sz w:val="20"/>
              </w:rPr>
              <w:tab/>
              <w:t>ar</w:t>
            </w:r>
            <w:r w:rsidRPr="009016A6">
              <w:rPr>
                <w:b/>
                <w:bCs/>
                <w:sz w:val="20"/>
              </w:rPr>
              <w:t>_</w:t>
            </w:r>
            <w:proofErr w:type="spellStart"/>
            <w:r w:rsidRPr="009016A6">
              <w:rPr>
                <w:b/>
                <w:bCs/>
                <w:sz w:val="20"/>
              </w:rPr>
              <w:t>num_obj</w:t>
            </w:r>
            <w:r>
              <w:rPr>
                <w:b/>
                <w:bCs/>
                <w:sz w:val="20"/>
              </w:rPr>
              <w:t>ect_update</w:t>
            </w:r>
            <w:r w:rsidRPr="009016A6">
              <w:rPr>
                <w:b/>
                <w:bCs/>
                <w:sz w:val="20"/>
              </w:rPr>
              <w:t>s</w:t>
            </w:r>
            <w:proofErr w:type="spellEnd"/>
          </w:p>
        </w:tc>
        <w:tc>
          <w:tcPr>
            <w:tcW w:w="1157" w:type="dxa"/>
          </w:tcPr>
          <w:p w14:paraId="66FB4126" w14:textId="77777777" w:rsidR="001B29ED" w:rsidRPr="00C33BCA" w:rsidRDefault="001B29ED" w:rsidP="00285C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roofErr w:type="spellStart"/>
            <w:r w:rsidRPr="009016A6">
              <w:rPr>
                <w:sz w:val="20"/>
              </w:rPr>
              <w:t>ue</w:t>
            </w:r>
            <w:proofErr w:type="spellEnd"/>
            <w:r w:rsidRPr="009016A6">
              <w:rPr>
                <w:sz w:val="20"/>
              </w:rPr>
              <w:t>(v)</w:t>
            </w:r>
          </w:p>
        </w:tc>
      </w:tr>
      <w:tr w:rsidR="001B29ED" w:rsidRPr="00C33BCA" w14:paraId="0E5307F3" w14:textId="77777777" w:rsidTr="00285CA6">
        <w:trPr>
          <w:cantSplit/>
          <w:jc w:val="center"/>
        </w:trPr>
        <w:tc>
          <w:tcPr>
            <w:tcW w:w="7920" w:type="dxa"/>
          </w:tcPr>
          <w:p w14:paraId="0B486DCC" w14:textId="77777777" w:rsidR="001B29ED" w:rsidRPr="00C33BCA" w:rsidRDefault="001B29ED"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Pr>
                <w:b/>
                <w:bCs/>
                <w:noProof/>
                <w:sz w:val="20"/>
              </w:rPr>
              <w:tab/>
            </w:r>
            <w:r w:rsidRPr="009016A6">
              <w:rPr>
                <w:b/>
                <w:bCs/>
                <w:noProof/>
                <w:sz w:val="20"/>
              </w:rPr>
              <w:tab/>
            </w:r>
            <w:proofErr w:type="gramStart"/>
            <w:r w:rsidRPr="009016A6">
              <w:rPr>
                <w:bCs/>
                <w:sz w:val="20"/>
              </w:rPr>
              <w:t xml:space="preserve">for( </w:t>
            </w:r>
            <w:proofErr w:type="spellStart"/>
            <w:r w:rsidRPr="009016A6">
              <w:rPr>
                <w:bCs/>
                <w:sz w:val="20"/>
              </w:rPr>
              <w:t>i</w:t>
            </w:r>
            <w:proofErr w:type="spellEnd"/>
            <w:proofErr w:type="gramEnd"/>
            <w:r>
              <w:rPr>
                <w:bCs/>
                <w:sz w:val="20"/>
              </w:rPr>
              <w:t xml:space="preserve"> </w:t>
            </w:r>
            <w:r w:rsidRPr="009016A6">
              <w:rPr>
                <w:bCs/>
                <w:sz w:val="20"/>
              </w:rPr>
              <w:t xml:space="preserve">= 0; </w:t>
            </w:r>
            <w:proofErr w:type="spellStart"/>
            <w:r w:rsidRPr="009016A6">
              <w:rPr>
                <w:bCs/>
                <w:sz w:val="20"/>
              </w:rPr>
              <w:t>i</w:t>
            </w:r>
            <w:proofErr w:type="spellEnd"/>
            <w:r w:rsidRPr="009016A6">
              <w:rPr>
                <w:bCs/>
                <w:sz w:val="20"/>
              </w:rPr>
              <w:t>  &lt;=  </w:t>
            </w:r>
            <w:proofErr w:type="spellStart"/>
            <w:r w:rsidRPr="009016A6">
              <w:rPr>
                <w:bCs/>
                <w:noProof/>
                <w:sz w:val="20"/>
              </w:rPr>
              <w:t>ar_num_obj</w:t>
            </w:r>
            <w:r>
              <w:rPr>
                <w:bCs/>
                <w:noProof/>
                <w:sz w:val="20"/>
              </w:rPr>
              <w:t>ect_update</w:t>
            </w:r>
            <w:r w:rsidRPr="009016A6">
              <w:rPr>
                <w:bCs/>
                <w:noProof/>
                <w:sz w:val="20"/>
              </w:rPr>
              <w:t>s</w:t>
            </w:r>
            <w:proofErr w:type="spellEnd"/>
            <w:r w:rsidRPr="009016A6">
              <w:rPr>
                <w:bCs/>
                <w:sz w:val="20"/>
              </w:rPr>
              <w:t>;</w:t>
            </w:r>
            <w:r>
              <w:rPr>
                <w:bCs/>
                <w:sz w:val="20"/>
              </w:rPr>
              <w:t xml:space="preserve"> </w:t>
            </w:r>
            <w:proofErr w:type="spellStart"/>
            <w:r w:rsidRPr="009016A6">
              <w:rPr>
                <w:bCs/>
                <w:sz w:val="20"/>
              </w:rPr>
              <w:t>i</w:t>
            </w:r>
            <w:proofErr w:type="spellEnd"/>
            <w:r w:rsidRPr="009016A6">
              <w:rPr>
                <w:bCs/>
                <w:sz w:val="20"/>
              </w:rPr>
              <w:t>++ ) {</w:t>
            </w:r>
          </w:p>
        </w:tc>
        <w:tc>
          <w:tcPr>
            <w:tcW w:w="1157" w:type="dxa"/>
          </w:tcPr>
          <w:p w14:paraId="74A8E480" w14:textId="77777777" w:rsidR="001B29ED" w:rsidRPr="00C33BCA" w:rsidRDefault="001B29ED"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1B29ED" w:rsidRPr="00C33BCA" w14:paraId="77694132" w14:textId="77777777" w:rsidTr="00285CA6">
        <w:trPr>
          <w:cantSplit/>
          <w:jc w:val="center"/>
        </w:trPr>
        <w:tc>
          <w:tcPr>
            <w:tcW w:w="7920" w:type="dxa"/>
          </w:tcPr>
          <w:p w14:paraId="2264BC16" w14:textId="77777777" w:rsidR="001B29ED" w:rsidRPr="00C33BCA" w:rsidRDefault="001B29ED" w:rsidP="00285C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Pr>
                <w:b/>
                <w:bCs/>
                <w:noProof/>
                <w:sz w:val="20"/>
              </w:rPr>
              <w:tab/>
            </w:r>
            <w:r w:rsidRPr="009016A6">
              <w:rPr>
                <w:b/>
                <w:bCs/>
                <w:noProof/>
                <w:sz w:val="20"/>
              </w:rPr>
              <w:tab/>
            </w:r>
            <w:r w:rsidRPr="009016A6">
              <w:rPr>
                <w:b/>
                <w:bCs/>
                <w:noProof/>
                <w:sz w:val="20"/>
              </w:rPr>
              <w:tab/>
              <w:t>ar_obj</w:t>
            </w:r>
            <w:r>
              <w:rPr>
                <w:b/>
                <w:bCs/>
                <w:noProof/>
                <w:sz w:val="20"/>
              </w:rPr>
              <w:t>ect</w:t>
            </w:r>
            <w:r w:rsidRPr="009016A6">
              <w:rPr>
                <w:b/>
                <w:bCs/>
                <w:noProof/>
                <w:sz w:val="20"/>
              </w:rPr>
              <w:t>_idx</w:t>
            </w:r>
            <w:r w:rsidRPr="009016A6">
              <w:rPr>
                <w:noProof/>
                <w:sz w:val="20"/>
              </w:rPr>
              <w:t>[</w:t>
            </w:r>
            <w:r w:rsidRPr="009016A6">
              <w:rPr>
                <w:bCs/>
                <w:sz w:val="20"/>
              </w:rPr>
              <w:t> </w:t>
            </w:r>
            <w:proofErr w:type="spellStart"/>
            <w:proofErr w:type="gramStart"/>
            <w:r w:rsidRPr="009016A6">
              <w:rPr>
                <w:noProof/>
                <w:sz w:val="20"/>
              </w:rPr>
              <w:t>i</w:t>
            </w:r>
            <w:proofErr w:type="spellEnd"/>
            <w:r w:rsidRPr="009016A6">
              <w:rPr>
                <w:bCs/>
                <w:sz w:val="20"/>
              </w:rPr>
              <w:t> </w:t>
            </w:r>
            <w:r w:rsidRPr="009016A6">
              <w:rPr>
                <w:noProof/>
                <w:sz w:val="20"/>
              </w:rPr>
              <w:t>]</w:t>
            </w:r>
            <w:proofErr w:type="gramEnd"/>
          </w:p>
        </w:tc>
        <w:tc>
          <w:tcPr>
            <w:tcW w:w="1157" w:type="dxa"/>
          </w:tcPr>
          <w:p w14:paraId="0D90646C" w14:textId="77777777" w:rsidR="001B29ED" w:rsidRPr="00C33BCA" w:rsidRDefault="001B29ED" w:rsidP="00285C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9016A6">
              <w:rPr>
                <w:bCs/>
                <w:noProof/>
                <w:sz w:val="20"/>
              </w:rPr>
              <w:t>ue(v)</w:t>
            </w:r>
          </w:p>
        </w:tc>
      </w:tr>
      <w:tr w:rsidR="001B29ED" w:rsidRPr="00C33BCA" w14:paraId="4BBD1948" w14:textId="77777777" w:rsidTr="00285CA6">
        <w:trPr>
          <w:cantSplit/>
          <w:jc w:val="center"/>
        </w:trPr>
        <w:tc>
          <w:tcPr>
            <w:tcW w:w="7920" w:type="dxa"/>
          </w:tcPr>
          <w:p w14:paraId="1BF723B0" w14:textId="77777777" w:rsidR="001B29ED" w:rsidRPr="00C33BCA" w:rsidRDefault="001B29ED"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Pr>
                <w:b/>
                <w:bCs/>
                <w:noProof/>
                <w:sz w:val="20"/>
              </w:rPr>
              <w:tab/>
            </w:r>
            <w:r w:rsidRPr="009016A6">
              <w:rPr>
                <w:b/>
                <w:bCs/>
                <w:noProof/>
                <w:sz w:val="20"/>
              </w:rPr>
              <w:tab/>
            </w:r>
            <w:r w:rsidRPr="009016A6">
              <w:rPr>
                <w:b/>
                <w:bCs/>
                <w:noProof/>
                <w:sz w:val="20"/>
              </w:rPr>
              <w:tab/>
            </w:r>
            <w:r>
              <w:rPr>
                <w:b/>
                <w:bCs/>
                <w:noProof/>
                <w:sz w:val="20"/>
              </w:rPr>
              <w:t>ar_object_cancel_flag</w:t>
            </w:r>
          </w:p>
        </w:tc>
        <w:tc>
          <w:tcPr>
            <w:tcW w:w="1157" w:type="dxa"/>
          </w:tcPr>
          <w:p w14:paraId="7320C89D" w14:textId="77777777" w:rsidR="001B29ED" w:rsidRPr="00C33BCA" w:rsidRDefault="001B29ED"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roofErr w:type="gramStart"/>
            <w:r>
              <w:rPr>
                <w:sz w:val="20"/>
              </w:rPr>
              <w:t>u(</w:t>
            </w:r>
            <w:proofErr w:type="gramEnd"/>
            <w:r>
              <w:rPr>
                <w:sz w:val="20"/>
              </w:rPr>
              <w:t>1)</w:t>
            </w:r>
          </w:p>
        </w:tc>
      </w:tr>
      <w:tr w:rsidR="001B29ED" w:rsidRPr="00C33BCA" w14:paraId="7F42D829" w14:textId="77777777" w:rsidTr="00285CA6">
        <w:trPr>
          <w:cantSplit/>
          <w:jc w:val="center"/>
        </w:trPr>
        <w:tc>
          <w:tcPr>
            <w:tcW w:w="7920" w:type="dxa"/>
          </w:tcPr>
          <w:p w14:paraId="307FCEE0" w14:textId="77777777" w:rsidR="001B29ED" w:rsidRPr="005E338B" w:rsidRDefault="001B29ED"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Cs/>
                <w:noProof/>
                <w:sz w:val="20"/>
              </w:rPr>
            </w:pPr>
            <w:r w:rsidRPr="00253440">
              <w:rPr>
                <w:bCs/>
                <w:noProof/>
                <w:sz w:val="20"/>
              </w:rPr>
              <w:tab/>
            </w:r>
            <w:r w:rsidRPr="00253440">
              <w:rPr>
                <w:bCs/>
                <w:noProof/>
                <w:sz w:val="20"/>
              </w:rPr>
              <w:tab/>
            </w:r>
            <w:r w:rsidRPr="00253440">
              <w:rPr>
                <w:bCs/>
                <w:noProof/>
                <w:sz w:val="20"/>
              </w:rPr>
              <w:tab/>
            </w:r>
            <w:r>
              <w:rPr>
                <w:bCs/>
                <w:noProof/>
                <w:sz w:val="20"/>
              </w:rPr>
              <w:t xml:space="preserve">ObjectTracked[ </w:t>
            </w:r>
            <w:r w:rsidRPr="00253440">
              <w:rPr>
                <w:bCs/>
                <w:noProof/>
                <w:sz w:val="20"/>
              </w:rPr>
              <w:t>ar_object_idx</w:t>
            </w:r>
            <w:r w:rsidRPr="00253440">
              <w:rPr>
                <w:noProof/>
                <w:sz w:val="20"/>
              </w:rPr>
              <w:t>[</w:t>
            </w:r>
            <w:r w:rsidRPr="00253440">
              <w:rPr>
                <w:bCs/>
                <w:sz w:val="20"/>
              </w:rPr>
              <w:t> </w:t>
            </w:r>
            <w:proofErr w:type="spellStart"/>
            <w:proofErr w:type="gramStart"/>
            <w:r w:rsidRPr="00253440">
              <w:rPr>
                <w:noProof/>
                <w:sz w:val="20"/>
              </w:rPr>
              <w:t>i</w:t>
            </w:r>
            <w:proofErr w:type="spellEnd"/>
            <w:r w:rsidRPr="00253440">
              <w:rPr>
                <w:bCs/>
                <w:sz w:val="20"/>
              </w:rPr>
              <w:t> </w:t>
            </w:r>
            <w:r w:rsidRPr="00253440">
              <w:rPr>
                <w:noProof/>
                <w:sz w:val="20"/>
              </w:rPr>
              <w:t>]</w:t>
            </w:r>
            <w:proofErr w:type="gramEnd"/>
            <w:r>
              <w:rPr>
                <w:noProof/>
                <w:sz w:val="20"/>
              </w:rPr>
              <w:t xml:space="preserve"> </w:t>
            </w:r>
            <w:r w:rsidRPr="00253440">
              <w:rPr>
                <w:bCs/>
                <w:noProof/>
                <w:sz w:val="20"/>
              </w:rPr>
              <w:t>]</w:t>
            </w:r>
            <w:r>
              <w:rPr>
                <w:bCs/>
                <w:noProof/>
                <w:sz w:val="20"/>
              </w:rPr>
              <w:t xml:space="preserve"> = !</w:t>
            </w:r>
            <w:r w:rsidRPr="00253440">
              <w:rPr>
                <w:bCs/>
                <w:noProof/>
                <w:sz w:val="20"/>
              </w:rPr>
              <w:t>ar_object_cancel_flag</w:t>
            </w:r>
          </w:p>
        </w:tc>
        <w:tc>
          <w:tcPr>
            <w:tcW w:w="1157" w:type="dxa"/>
          </w:tcPr>
          <w:p w14:paraId="32303A8C" w14:textId="77777777" w:rsidR="001B29ED" w:rsidRDefault="001B29ED"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p>
        </w:tc>
      </w:tr>
      <w:tr w:rsidR="001B29ED" w:rsidRPr="00C33BCA" w14:paraId="206BCDC3" w14:textId="77777777" w:rsidTr="00285CA6">
        <w:trPr>
          <w:cantSplit/>
          <w:jc w:val="center"/>
        </w:trPr>
        <w:tc>
          <w:tcPr>
            <w:tcW w:w="7920" w:type="dxa"/>
          </w:tcPr>
          <w:p w14:paraId="426B8BCA" w14:textId="77777777" w:rsidR="001B29ED" w:rsidRPr="00CA5F6E" w:rsidRDefault="001B29ED"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Pr>
                <w:b/>
                <w:bCs/>
                <w:noProof/>
                <w:sz w:val="20"/>
              </w:rPr>
              <w:tab/>
            </w:r>
            <w:r w:rsidRPr="005E338B">
              <w:rPr>
                <w:bCs/>
                <w:noProof/>
                <w:sz w:val="20"/>
              </w:rPr>
              <w:tab/>
            </w:r>
            <w:r w:rsidRPr="005E338B">
              <w:rPr>
                <w:bCs/>
                <w:noProof/>
                <w:sz w:val="20"/>
              </w:rPr>
              <w:tab/>
            </w:r>
            <w:r>
              <w:rPr>
                <w:bCs/>
                <w:noProof/>
                <w:sz w:val="20"/>
              </w:rPr>
              <w:t>if (!ar_object_cancel_flag)</w:t>
            </w:r>
            <w:r>
              <w:rPr>
                <w:noProof/>
                <w:sz w:val="20"/>
              </w:rPr>
              <w:t xml:space="preserve"> {</w:t>
            </w:r>
          </w:p>
        </w:tc>
        <w:tc>
          <w:tcPr>
            <w:tcW w:w="1157" w:type="dxa"/>
          </w:tcPr>
          <w:p w14:paraId="32DE97A1" w14:textId="77777777" w:rsidR="001B29ED" w:rsidRPr="00C33BCA" w:rsidRDefault="001B29ED"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1B29ED" w:rsidRPr="00C33BCA" w14:paraId="2E1261C3" w14:textId="77777777" w:rsidTr="00285CA6">
        <w:trPr>
          <w:cantSplit/>
          <w:jc w:val="center"/>
        </w:trPr>
        <w:tc>
          <w:tcPr>
            <w:tcW w:w="7920" w:type="dxa"/>
          </w:tcPr>
          <w:p w14:paraId="62C1763F" w14:textId="77777777" w:rsidR="001B29ED" w:rsidRPr="00C33BCA" w:rsidRDefault="001B29ED"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Pr>
                <w:b/>
                <w:bCs/>
                <w:noProof/>
                <w:sz w:val="20"/>
              </w:rPr>
              <w:tab/>
            </w:r>
            <w:r w:rsidRPr="009016A6">
              <w:rPr>
                <w:b/>
                <w:bCs/>
                <w:noProof/>
                <w:sz w:val="20"/>
              </w:rPr>
              <w:tab/>
            </w:r>
            <w:r w:rsidRPr="009016A6">
              <w:rPr>
                <w:b/>
                <w:bCs/>
                <w:noProof/>
                <w:sz w:val="20"/>
              </w:rPr>
              <w:tab/>
            </w:r>
            <w:r w:rsidRPr="009016A6">
              <w:rPr>
                <w:b/>
                <w:bCs/>
                <w:noProof/>
                <w:sz w:val="20"/>
              </w:rPr>
              <w:tab/>
            </w:r>
            <w:r w:rsidRPr="009016A6">
              <w:rPr>
                <w:noProof/>
                <w:sz w:val="20"/>
              </w:rPr>
              <w:t>if( ar_obj</w:t>
            </w:r>
            <w:r>
              <w:rPr>
                <w:noProof/>
                <w:sz w:val="20"/>
              </w:rPr>
              <w:t>ect</w:t>
            </w:r>
            <w:r w:rsidRPr="009016A6">
              <w:rPr>
                <w:noProof/>
                <w:sz w:val="20"/>
              </w:rPr>
              <w:t>_label_present_flag )</w:t>
            </w:r>
            <w:r>
              <w:rPr>
                <w:noProof/>
                <w:sz w:val="20"/>
              </w:rPr>
              <w:t xml:space="preserve"> {</w:t>
            </w:r>
          </w:p>
        </w:tc>
        <w:tc>
          <w:tcPr>
            <w:tcW w:w="1157" w:type="dxa"/>
          </w:tcPr>
          <w:p w14:paraId="32E248DF" w14:textId="77777777" w:rsidR="001B29ED" w:rsidRPr="00C33BCA" w:rsidRDefault="001B29ED"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1B29ED" w:rsidRPr="00C33BCA" w14:paraId="29234DDA" w14:textId="77777777" w:rsidTr="00285CA6">
        <w:trPr>
          <w:cantSplit/>
          <w:jc w:val="center"/>
        </w:trPr>
        <w:tc>
          <w:tcPr>
            <w:tcW w:w="7920" w:type="dxa"/>
          </w:tcPr>
          <w:p w14:paraId="123D4C03" w14:textId="77777777" w:rsidR="001B29ED" w:rsidRPr="009016A6" w:rsidRDefault="001B29ED"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rPr>
            </w:pPr>
            <w:r>
              <w:rPr>
                <w:b/>
                <w:bCs/>
                <w:noProof/>
                <w:sz w:val="20"/>
              </w:rPr>
              <w:tab/>
            </w:r>
            <w:r w:rsidRPr="009016A6">
              <w:rPr>
                <w:b/>
                <w:bCs/>
                <w:noProof/>
                <w:sz w:val="20"/>
              </w:rPr>
              <w:tab/>
            </w:r>
            <w:r w:rsidRPr="009016A6">
              <w:rPr>
                <w:b/>
                <w:bCs/>
                <w:noProof/>
                <w:sz w:val="20"/>
              </w:rPr>
              <w:tab/>
            </w:r>
            <w:r w:rsidRPr="009016A6">
              <w:rPr>
                <w:b/>
                <w:bCs/>
                <w:noProof/>
                <w:sz w:val="20"/>
              </w:rPr>
              <w:tab/>
            </w:r>
            <w:r w:rsidRPr="009016A6">
              <w:rPr>
                <w:b/>
                <w:bCs/>
                <w:noProof/>
                <w:sz w:val="20"/>
              </w:rPr>
              <w:tab/>
              <w:t>ar_</w:t>
            </w:r>
            <w:r>
              <w:rPr>
                <w:b/>
                <w:noProof/>
                <w:sz w:val="20"/>
              </w:rPr>
              <w:t>object_label_</w:t>
            </w:r>
            <w:r w:rsidRPr="009016A6">
              <w:rPr>
                <w:b/>
                <w:noProof/>
                <w:sz w:val="20"/>
              </w:rPr>
              <w:t>update_flag</w:t>
            </w:r>
          </w:p>
        </w:tc>
        <w:tc>
          <w:tcPr>
            <w:tcW w:w="1157" w:type="dxa"/>
          </w:tcPr>
          <w:p w14:paraId="5499BE38" w14:textId="77777777" w:rsidR="001B29ED" w:rsidRPr="00C33BCA" w:rsidRDefault="001B29ED"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roofErr w:type="gramStart"/>
            <w:r w:rsidRPr="009016A6">
              <w:rPr>
                <w:sz w:val="20"/>
              </w:rPr>
              <w:t>u(</w:t>
            </w:r>
            <w:proofErr w:type="gramEnd"/>
            <w:r w:rsidRPr="009016A6">
              <w:rPr>
                <w:sz w:val="20"/>
              </w:rPr>
              <w:t>1)</w:t>
            </w:r>
          </w:p>
        </w:tc>
      </w:tr>
      <w:tr w:rsidR="001B29ED" w:rsidRPr="00C33BCA" w14:paraId="4153B2AD" w14:textId="77777777" w:rsidTr="00285CA6">
        <w:trPr>
          <w:cantSplit/>
          <w:jc w:val="center"/>
        </w:trPr>
        <w:tc>
          <w:tcPr>
            <w:tcW w:w="7920" w:type="dxa"/>
          </w:tcPr>
          <w:p w14:paraId="4A6E6010" w14:textId="77777777" w:rsidR="001B29ED" w:rsidRPr="009016A6" w:rsidRDefault="001B29ED"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rPr>
            </w:pPr>
            <w:r>
              <w:rPr>
                <w:b/>
                <w:bCs/>
                <w:noProof/>
                <w:sz w:val="20"/>
              </w:rPr>
              <w:tab/>
            </w:r>
            <w:r w:rsidRPr="009016A6">
              <w:rPr>
                <w:b/>
                <w:bCs/>
                <w:noProof/>
                <w:sz w:val="20"/>
              </w:rPr>
              <w:tab/>
            </w:r>
            <w:r w:rsidRPr="009016A6">
              <w:rPr>
                <w:b/>
                <w:bCs/>
                <w:noProof/>
                <w:sz w:val="20"/>
              </w:rPr>
              <w:tab/>
            </w:r>
            <w:r w:rsidRPr="009016A6">
              <w:rPr>
                <w:b/>
                <w:bCs/>
                <w:noProof/>
                <w:sz w:val="20"/>
              </w:rPr>
              <w:tab/>
            </w:r>
            <w:r w:rsidRPr="009016A6">
              <w:rPr>
                <w:b/>
                <w:bCs/>
                <w:noProof/>
                <w:sz w:val="20"/>
              </w:rPr>
              <w:tab/>
            </w:r>
            <w:r w:rsidRPr="009016A6">
              <w:rPr>
                <w:noProof/>
                <w:sz w:val="20"/>
              </w:rPr>
              <w:t>if( </w:t>
            </w:r>
            <w:r w:rsidRPr="005E338B">
              <w:rPr>
                <w:bCs/>
                <w:noProof/>
                <w:sz w:val="20"/>
              </w:rPr>
              <w:t>ar_</w:t>
            </w:r>
            <w:r w:rsidRPr="005E338B">
              <w:rPr>
                <w:noProof/>
                <w:sz w:val="20"/>
              </w:rPr>
              <w:t>object_label_update_</w:t>
            </w:r>
            <w:proofErr w:type="gramStart"/>
            <w:r w:rsidRPr="005E338B">
              <w:rPr>
                <w:noProof/>
                <w:sz w:val="20"/>
              </w:rPr>
              <w:t>fla</w:t>
            </w:r>
            <w:r>
              <w:rPr>
                <w:bCs/>
                <w:sz w:val="20"/>
              </w:rPr>
              <w:t>g</w:t>
            </w:r>
            <w:r>
              <w:rPr>
                <w:noProof/>
                <w:sz w:val="20"/>
              </w:rPr>
              <w:t xml:space="preserve"> )</w:t>
            </w:r>
            <w:proofErr w:type="gramEnd"/>
          </w:p>
        </w:tc>
        <w:tc>
          <w:tcPr>
            <w:tcW w:w="1157" w:type="dxa"/>
          </w:tcPr>
          <w:p w14:paraId="076824AD" w14:textId="77777777" w:rsidR="001B29ED" w:rsidRPr="009016A6" w:rsidRDefault="001B29ED"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p>
        </w:tc>
      </w:tr>
      <w:tr w:rsidR="001B29ED" w:rsidRPr="00C33BCA" w14:paraId="3D8AB4C3" w14:textId="77777777" w:rsidTr="00285CA6">
        <w:trPr>
          <w:cantSplit/>
          <w:trHeight w:val="40"/>
          <w:jc w:val="center"/>
        </w:trPr>
        <w:tc>
          <w:tcPr>
            <w:tcW w:w="7920" w:type="dxa"/>
          </w:tcPr>
          <w:p w14:paraId="42FA68AB" w14:textId="77777777" w:rsidR="001B29ED" w:rsidRPr="00C33BCA" w:rsidRDefault="001B29ED" w:rsidP="00285C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Pr>
                <w:b/>
                <w:bCs/>
                <w:noProof/>
                <w:sz w:val="20"/>
              </w:rPr>
              <w:tab/>
            </w:r>
            <w:r w:rsidRPr="009016A6">
              <w:rPr>
                <w:b/>
                <w:bCs/>
                <w:noProof/>
                <w:sz w:val="20"/>
              </w:rPr>
              <w:tab/>
            </w:r>
            <w:r w:rsidRPr="009016A6">
              <w:rPr>
                <w:b/>
                <w:bCs/>
                <w:noProof/>
                <w:sz w:val="20"/>
              </w:rPr>
              <w:tab/>
            </w:r>
            <w:r w:rsidRPr="009016A6">
              <w:rPr>
                <w:b/>
                <w:bCs/>
                <w:noProof/>
                <w:sz w:val="20"/>
              </w:rPr>
              <w:tab/>
            </w:r>
            <w:r w:rsidRPr="009016A6">
              <w:rPr>
                <w:b/>
                <w:bCs/>
                <w:noProof/>
                <w:sz w:val="20"/>
              </w:rPr>
              <w:tab/>
            </w:r>
            <w:r w:rsidRPr="009016A6">
              <w:rPr>
                <w:b/>
                <w:bCs/>
                <w:noProof/>
                <w:sz w:val="20"/>
              </w:rPr>
              <w:tab/>
              <w:t>ar_obj</w:t>
            </w:r>
            <w:r>
              <w:rPr>
                <w:b/>
                <w:bCs/>
                <w:noProof/>
                <w:sz w:val="20"/>
              </w:rPr>
              <w:t>ect</w:t>
            </w:r>
            <w:r w:rsidRPr="009016A6">
              <w:rPr>
                <w:b/>
                <w:bCs/>
                <w:noProof/>
                <w:sz w:val="20"/>
              </w:rPr>
              <w:t>_label_id</w:t>
            </w:r>
            <w:r>
              <w:rPr>
                <w:b/>
                <w:bCs/>
                <w:noProof/>
                <w:sz w:val="20"/>
              </w:rPr>
              <w:t>x</w:t>
            </w:r>
            <w:r w:rsidRPr="009016A6">
              <w:rPr>
                <w:noProof/>
                <w:sz w:val="20"/>
              </w:rPr>
              <w:t>[ </w:t>
            </w:r>
            <w:r w:rsidRPr="009016A6">
              <w:rPr>
                <w:bCs/>
                <w:noProof/>
                <w:sz w:val="20"/>
              </w:rPr>
              <w:t>ar_obj</w:t>
            </w:r>
            <w:r>
              <w:rPr>
                <w:bCs/>
                <w:noProof/>
                <w:sz w:val="20"/>
              </w:rPr>
              <w:t>ect</w:t>
            </w:r>
            <w:r w:rsidRPr="009016A6">
              <w:rPr>
                <w:bCs/>
                <w:noProof/>
                <w:sz w:val="20"/>
              </w:rPr>
              <w:t>_idx[</w:t>
            </w:r>
            <w:r w:rsidRPr="009016A6">
              <w:rPr>
                <w:bCs/>
                <w:sz w:val="20"/>
              </w:rPr>
              <w:t> </w:t>
            </w:r>
            <w:proofErr w:type="spellStart"/>
            <w:proofErr w:type="gramStart"/>
            <w:r w:rsidRPr="009016A6">
              <w:rPr>
                <w:bCs/>
                <w:noProof/>
                <w:sz w:val="20"/>
              </w:rPr>
              <w:t>i</w:t>
            </w:r>
            <w:proofErr w:type="spellEnd"/>
            <w:r w:rsidRPr="009016A6">
              <w:rPr>
                <w:bCs/>
                <w:sz w:val="20"/>
              </w:rPr>
              <w:t> </w:t>
            </w:r>
            <w:r w:rsidRPr="009016A6">
              <w:rPr>
                <w:bCs/>
                <w:noProof/>
                <w:sz w:val="20"/>
              </w:rPr>
              <w:t>]</w:t>
            </w:r>
            <w:proofErr w:type="gramEnd"/>
            <w:r w:rsidRPr="009016A6">
              <w:rPr>
                <w:bCs/>
                <w:sz w:val="20"/>
              </w:rPr>
              <w:t> ]</w:t>
            </w:r>
          </w:p>
        </w:tc>
        <w:tc>
          <w:tcPr>
            <w:tcW w:w="1157" w:type="dxa"/>
          </w:tcPr>
          <w:p w14:paraId="1B8E4F73" w14:textId="77777777" w:rsidR="001B29ED" w:rsidRPr="00C33BCA" w:rsidRDefault="001B29ED" w:rsidP="00285C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roofErr w:type="spellStart"/>
            <w:r w:rsidRPr="009016A6">
              <w:rPr>
                <w:sz w:val="20"/>
              </w:rPr>
              <w:t>ue</w:t>
            </w:r>
            <w:proofErr w:type="spellEnd"/>
            <w:r w:rsidRPr="009016A6">
              <w:rPr>
                <w:sz w:val="20"/>
              </w:rPr>
              <w:t>(v)</w:t>
            </w:r>
          </w:p>
        </w:tc>
      </w:tr>
      <w:tr w:rsidR="001B29ED" w:rsidRPr="00C33BCA" w14:paraId="4ED990F4" w14:textId="77777777" w:rsidTr="00285CA6">
        <w:trPr>
          <w:cantSplit/>
          <w:jc w:val="center"/>
        </w:trPr>
        <w:tc>
          <w:tcPr>
            <w:tcW w:w="7920" w:type="dxa"/>
          </w:tcPr>
          <w:p w14:paraId="0D456958" w14:textId="77777777" w:rsidR="001B29ED" w:rsidRPr="005E338B" w:rsidRDefault="001B29ED" w:rsidP="00285C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Cs/>
                <w:noProof/>
                <w:sz w:val="20"/>
              </w:rPr>
            </w:pPr>
            <w:r>
              <w:rPr>
                <w:b/>
                <w:bCs/>
                <w:noProof/>
                <w:sz w:val="20"/>
              </w:rPr>
              <w:tab/>
            </w:r>
            <w:r w:rsidRPr="009016A6">
              <w:rPr>
                <w:b/>
                <w:bCs/>
                <w:noProof/>
                <w:sz w:val="20"/>
              </w:rPr>
              <w:tab/>
            </w:r>
            <w:r w:rsidRPr="009016A6">
              <w:rPr>
                <w:b/>
                <w:bCs/>
                <w:noProof/>
                <w:sz w:val="20"/>
              </w:rPr>
              <w:tab/>
            </w:r>
            <w:r w:rsidRPr="009016A6">
              <w:rPr>
                <w:b/>
                <w:bCs/>
                <w:noProof/>
                <w:sz w:val="20"/>
              </w:rPr>
              <w:tab/>
            </w:r>
            <w:r w:rsidRPr="005E338B">
              <w:rPr>
                <w:bCs/>
                <w:noProof/>
                <w:sz w:val="20"/>
              </w:rPr>
              <w:t>}</w:t>
            </w:r>
          </w:p>
        </w:tc>
        <w:tc>
          <w:tcPr>
            <w:tcW w:w="1157" w:type="dxa"/>
          </w:tcPr>
          <w:p w14:paraId="3AE719E7" w14:textId="77777777" w:rsidR="001B29ED" w:rsidRPr="009016A6" w:rsidRDefault="001B29ED" w:rsidP="00285C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p>
        </w:tc>
      </w:tr>
      <w:tr w:rsidR="001B29ED" w:rsidRPr="00C33BCA" w14:paraId="2AFC16BF" w14:textId="77777777" w:rsidTr="00285CA6">
        <w:trPr>
          <w:cantSplit/>
          <w:jc w:val="center"/>
        </w:trPr>
        <w:tc>
          <w:tcPr>
            <w:tcW w:w="7920" w:type="dxa"/>
          </w:tcPr>
          <w:p w14:paraId="0B9AB8E9" w14:textId="77777777" w:rsidR="001B29ED" w:rsidRPr="009016A6" w:rsidRDefault="001B29ED" w:rsidP="00285C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rPr>
            </w:pPr>
            <w:r>
              <w:rPr>
                <w:b/>
                <w:bCs/>
                <w:noProof/>
                <w:sz w:val="20"/>
              </w:rPr>
              <w:lastRenderedPageBreak/>
              <w:tab/>
            </w:r>
            <w:r w:rsidRPr="009016A6">
              <w:rPr>
                <w:b/>
                <w:bCs/>
                <w:noProof/>
                <w:sz w:val="20"/>
              </w:rPr>
              <w:tab/>
            </w:r>
            <w:r w:rsidRPr="009016A6">
              <w:rPr>
                <w:b/>
                <w:bCs/>
                <w:noProof/>
                <w:sz w:val="20"/>
              </w:rPr>
              <w:tab/>
            </w:r>
            <w:r w:rsidRPr="009016A6">
              <w:rPr>
                <w:b/>
                <w:bCs/>
                <w:noProof/>
                <w:sz w:val="20"/>
              </w:rPr>
              <w:tab/>
              <w:t>ar_</w:t>
            </w:r>
            <w:r w:rsidRPr="009016A6">
              <w:rPr>
                <w:b/>
                <w:noProof/>
                <w:sz w:val="20"/>
              </w:rPr>
              <w:t>bounding_box_update_flag</w:t>
            </w:r>
          </w:p>
        </w:tc>
        <w:tc>
          <w:tcPr>
            <w:tcW w:w="1157" w:type="dxa"/>
          </w:tcPr>
          <w:p w14:paraId="49B47512" w14:textId="77777777" w:rsidR="001B29ED" w:rsidRPr="009016A6" w:rsidRDefault="001B29ED" w:rsidP="00285C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proofErr w:type="gramStart"/>
            <w:r w:rsidRPr="009016A6">
              <w:rPr>
                <w:sz w:val="20"/>
              </w:rPr>
              <w:t>u(</w:t>
            </w:r>
            <w:proofErr w:type="gramEnd"/>
            <w:r w:rsidRPr="009016A6">
              <w:rPr>
                <w:sz w:val="20"/>
              </w:rPr>
              <w:t>1)</w:t>
            </w:r>
          </w:p>
        </w:tc>
      </w:tr>
      <w:tr w:rsidR="001B29ED" w:rsidRPr="00C33BCA" w14:paraId="46C36FD7" w14:textId="77777777" w:rsidTr="00285CA6">
        <w:trPr>
          <w:cantSplit/>
          <w:jc w:val="center"/>
        </w:trPr>
        <w:tc>
          <w:tcPr>
            <w:tcW w:w="7920" w:type="dxa"/>
          </w:tcPr>
          <w:p w14:paraId="240163BF" w14:textId="77777777" w:rsidR="001B29ED" w:rsidRPr="00C33BCA" w:rsidRDefault="001B29ED" w:rsidP="00285CA6">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Pr>
                <w:b/>
                <w:bCs/>
                <w:noProof/>
                <w:sz w:val="20"/>
              </w:rPr>
              <w:tab/>
            </w:r>
            <w:r w:rsidRPr="009016A6">
              <w:rPr>
                <w:b/>
                <w:bCs/>
                <w:noProof/>
                <w:sz w:val="20"/>
              </w:rPr>
              <w:tab/>
            </w:r>
            <w:r w:rsidRPr="009016A6">
              <w:rPr>
                <w:b/>
                <w:bCs/>
                <w:noProof/>
                <w:sz w:val="20"/>
              </w:rPr>
              <w:tab/>
            </w:r>
            <w:r w:rsidRPr="009016A6">
              <w:rPr>
                <w:b/>
                <w:bCs/>
                <w:noProof/>
                <w:sz w:val="20"/>
              </w:rPr>
              <w:tab/>
            </w:r>
            <w:r w:rsidRPr="009016A6">
              <w:rPr>
                <w:noProof/>
                <w:sz w:val="20"/>
              </w:rPr>
              <w:t>if( </w:t>
            </w:r>
            <w:r w:rsidRPr="009016A6">
              <w:rPr>
                <w:bCs/>
                <w:noProof/>
                <w:sz w:val="20"/>
              </w:rPr>
              <w:t>ar_</w:t>
            </w:r>
            <w:r w:rsidRPr="009016A6">
              <w:rPr>
                <w:noProof/>
                <w:sz w:val="20"/>
              </w:rPr>
              <w:t>bounding_box_update_flag</w:t>
            </w:r>
            <w:r>
              <w:rPr>
                <w:bCs/>
                <w:sz w:val="20"/>
              </w:rPr>
              <w:t> {</w:t>
            </w:r>
            <w:r>
              <w:rPr>
                <w:noProof/>
                <w:sz w:val="20"/>
              </w:rPr>
              <w:t xml:space="preserve"> </w:t>
            </w:r>
          </w:p>
        </w:tc>
        <w:tc>
          <w:tcPr>
            <w:tcW w:w="1157" w:type="dxa"/>
          </w:tcPr>
          <w:p w14:paraId="645C5F5D" w14:textId="77777777" w:rsidR="001B29ED" w:rsidRPr="00C33BCA" w:rsidRDefault="001B29ED"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285CA6" w:rsidRPr="00C33BCA" w14:paraId="41EC0510" w14:textId="77777777" w:rsidTr="00285CA6">
        <w:trPr>
          <w:cantSplit/>
          <w:jc w:val="center"/>
          <w:ins w:id="2" w:author="Jill Boyce" w:date="2019-08-22T17:01:00Z"/>
        </w:trPr>
        <w:tc>
          <w:tcPr>
            <w:tcW w:w="7920" w:type="dxa"/>
          </w:tcPr>
          <w:p w14:paraId="57FCA1A5" w14:textId="194C78C5" w:rsidR="00285CA6" w:rsidRDefault="00285CA6" w:rsidP="00285CA6">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3" w:author="Jill Boyce" w:date="2019-08-22T17:01:00Z"/>
                <w:b/>
                <w:bCs/>
                <w:noProof/>
                <w:sz w:val="20"/>
              </w:rPr>
            </w:pPr>
            <w:ins w:id="4" w:author="Jill Boyce" w:date="2019-08-22T17:01:00Z">
              <w:r>
                <w:rPr>
                  <w:b/>
                  <w:bCs/>
                  <w:noProof/>
                  <w:sz w:val="20"/>
                </w:rPr>
                <w:tab/>
              </w:r>
              <w:r w:rsidRPr="009016A6">
                <w:rPr>
                  <w:b/>
                  <w:bCs/>
                  <w:noProof/>
                  <w:sz w:val="20"/>
                </w:rPr>
                <w:tab/>
              </w:r>
              <w:r w:rsidRPr="009016A6">
                <w:rPr>
                  <w:b/>
                  <w:bCs/>
                  <w:noProof/>
                  <w:sz w:val="20"/>
                </w:rPr>
                <w:tab/>
              </w:r>
              <w:r w:rsidRPr="009016A6">
                <w:rPr>
                  <w:b/>
                  <w:bCs/>
                  <w:noProof/>
                  <w:sz w:val="20"/>
                </w:rPr>
                <w:tab/>
              </w:r>
              <w:r w:rsidRPr="009016A6">
                <w:rPr>
                  <w:b/>
                  <w:bCs/>
                  <w:noProof/>
                  <w:sz w:val="20"/>
                </w:rPr>
                <w:tab/>
                <w:t>ar_</w:t>
              </w:r>
              <w:r w:rsidRPr="009016A6">
                <w:rPr>
                  <w:b/>
                  <w:noProof/>
                  <w:sz w:val="20"/>
                </w:rPr>
                <w:t>bounding_box_</w:t>
              </w:r>
              <w:r>
                <w:rPr>
                  <w:b/>
                  <w:noProof/>
                  <w:sz w:val="20"/>
                </w:rPr>
                <w:t>cancel</w:t>
              </w:r>
              <w:r w:rsidRPr="009016A6">
                <w:rPr>
                  <w:b/>
                  <w:noProof/>
                  <w:sz w:val="20"/>
                </w:rPr>
                <w:t>_flag</w:t>
              </w:r>
            </w:ins>
          </w:p>
        </w:tc>
        <w:tc>
          <w:tcPr>
            <w:tcW w:w="1157" w:type="dxa"/>
          </w:tcPr>
          <w:p w14:paraId="11D20A91" w14:textId="5FCF9B08" w:rsidR="00285CA6" w:rsidRPr="00C33BCA" w:rsidRDefault="00285CA6"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ins w:id="5" w:author="Jill Boyce" w:date="2019-08-22T17:01:00Z"/>
                <w:rFonts w:eastAsia="Malgun Gothic"/>
                <w:sz w:val="20"/>
              </w:rPr>
            </w:pPr>
            <w:proofErr w:type="gramStart"/>
            <w:ins w:id="6" w:author="Jill Boyce" w:date="2019-08-22T17:01:00Z">
              <w:r w:rsidRPr="009016A6">
                <w:rPr>
                  <w:sz w:val="20"/>
                </w:rPr>
                <w:t>u(</w:t>
              </w:r>
              <w:proofErr w:type="gramEnd"/>
              <w:r w:rsidRPr="009016A6">
                <w:rPr>
                  <w:sz w:val="20"/>
                </w:rPr>
                <w:t>1)</w:t>
              </w:r>
            </w:ins>
          </w:p>
        </w:tc>
      </w:tr>
      <w:tr w:rsidR="00285CA6" w:rsidRPr="00C33BCA" w14:paraId="231E5D24" w14:textId="77777777" w:rsidTr="00285CA6">
        <w:trPr>
          <w:cantSplit/>
          <w:jc w:val="center"/>
          <w:ins w:id="7" w:author="Jill Boyce" w:date="2019-08-22T17:04:00Z"/>
        </w:trPr>
        <w:tc>
          <w:tcPr>
            <w:tcW w:w="7920" w:type="dxa"/>
          </w:tcPr>
          <w:p w14:paraId="2F58484D" w14:textId="412D1EFC" w:rsidR="00285CA6" w:rsidRDefault="00285CA6" w:rsidP="00285CA6">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8" w:author="Jill Boyce" w:date="2019-08-22T17:04:00Z"/>
                <w:b/>
                <w:bCs/>
                <w:noProof/>
                <w:sz w:val="20"/>
              </w:rPr>
            </w:pPr>
            <w:ins w:id="9" w:author="Jill Boyce" w:date="2019-08-22T17:04:00Z">
              <w:r w:rsidRPr="00253440">
                <w:rPr>
                  <w:bCs/>
                  <w:noProof/>
                  <w:sz w:val="20"/>
                </w:rPr>
                <w:tab/>
              </w:r>
              <w:r w:rsidRPr="00253440">
                <w:rPr>
                  <w:bCs/>
                  <w:noProof/>
                  <w:sz w:val="20"/>
                </w:rPr>
                <w:tab/>
              </w:r>
              <w:r w:rsidRPr="00253440">
                <w:rPr>
                  <w:bCs/>
                  <w:noProof/>
                  <w:sz w:val="20"/>
                </w:rPr>
                <w:tab/>
              </w:r>
              <w:r w:rsidRPr="00253440">
                <w:rPr>
                  <w:bCs/>
                  <w:noProof/>
                  <w:sz w:val="20"/>
                </w:rPr>
                <w:tab/>
              </w:r>
              <w:r>
                <w:rPr>
                  <w:bCs/>
                  <w:noProof/>
                  <w:sz w:val="20"/>
                </w:rPr>
                <w:tab/>
                <w:t xml:space="preserve">ObjectBoundingBoxAvail[ </w:t>
              </w:r>
              <w:r w:rsidRPr="00253440">
                <w:rPr>
                  <w:bCs/>
                  <w:noProof/>
                  <w:sz w:val="20"/>
                </w:rPr>
                <w:t>ar_object_idx</w:t>
              </w:r>
              <w:r w:rsidRPr="00253440">
                <w:rPr>
                  <w:noProof/>
                  <w:sz w:val="20"/>
                </w:rPr>
                <w:t>[</w:t>
              </w:r>
              <w:r w:rsidRPr="00253440">
                <w:rPr>
                  <w:bCs/>
                  <w:sz w:val="20"/>
                </w:rPr>
                <w:t> </w:t>
              </w:r>
              <w:proofErr w:type="spellStart"/>
              <w:proofErr w:type="gramStart"/>
              <w:r w:rsidRPr="00253440">
                <w:rPr>
                  <w:noProof/>
                  <w:sz w:val="20"/>
                </w:rPr>
                <w:t>i</w:t>
              </w:r>
              <w:proofErr w:type="spellEnd"/>
              <w:r w:rsidRPr="00253440">
                <w:rPr>
                  <w:bCs/>
                  <w:sz w:val="20"/>
                </w:rPr>
                <w:t> </w:t>
              </w:r>
              <w:r w:rsidRPr="00253440">
                <w:rPr>
                  <w:noProof/>
                  <w:sz w:val="20"/>
                </w:rPr>
                <w:t>]</w:t>
              </w:r>
              <w:proofErr w:type="gramEnd"/>
              <w:r>
                <w:rPr>
                  <w:noProof/>
                  <w:sz w:val="20"/>
                </w:rPr>
                <w:t xml:space="preserve"> </w:t>
              </w:r>
              <w:r w:rsidRPr="00253440">
                <w:rPr>
                  <w:bCs/>
                  <w:noProof/>
                  <w:sz w:val="20"/>
                </w:rPr>
                <w:t>]</w:t>
              </w:r>
              <w:r>
                <w:rPr>
                  <w:bCs/>
                  <w:noProof/>
                  <w:sz w:val="20"/>
                </w:rPr>
                <w:t xml:space="preserve"> = !</w:t>
              </w:r>
              <w:r w:rsidRPr="00253440">
                <w:rPr>
                  <w:bCs/>
                  <w:noProof/>
                  <w:sz w:val="20"/>
                </w:rPr>
                <w:t>ar_</w:t>
              </w:r>
              <w:r>
                <w:rPr>
                  <w:bCs/>
                  <w:noProof/>
                  <w:sz w:val="20"/>
                </w:rPr>
                <w:t>bounding_box</w:t>
              </w:r>
              <w:r w:rsidRPr="00253440">
                <w:rPr>
                  <w:bCs/>
                  <w:noProof/>
                  <w:sz w:val="20"/>
                </w:rPr>
                <w:t>_cancel_flag</w:t>
              </w:r>
            </w:ins>
          </w:p>
        </w:tc>
        <w:tc>
          <w:tcPr>
            <w:tcW w:w="1157" w:type="dxa"/>
          </w:tcPr>
          <w:p w14:paraId="68DA8B49" w14:textId="77777777" w:rsidR="00285CA6" w:rsidRPr="009016A6" w:rsidRDefault="00285CA6"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ins w:id="10" w:author="Jill Boyce" w:date="2019-08-22T17:04:00Z"/>
                <w:sz w:val="20"/>
              </w:rPr>
            </w:pPr>
          </w:p>
        </w:tc>
      </w:tr>
      <w:tr w:rsidR="00285CA6" w:rsidRPr="00C33BCA" w14:paraId="3E62C424" w14:textId="77777777" w:rsidTr="00285CA6">
        <w:trPr>
          <w:cantSplit/>
          <w:jc w:val="center"/>
          <w:ins w:id="11" w:author="Jill Boyce" w:date="2019-08-22T17:01:00Z"/>
        </w:trPr>
        <w:tc>
          <w:tcPr>
            <w:tcW w:w="7920" w:type="dxa"/>
          </w:tcPr>
          <w:p w14:paraId="06F5B186" w14:textId="53EF3CA6" w:rsidR="00285CA6" w:rsidRDefault="00285CA6" w:rsidP="00285CA6">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12" w:author="Jill Boyce" w:date="2019-08-22T17:01:00Z"/>
                <w:b/>
                <w:bCs/>
                <w:noProof/>
                <w:sz w:val="20"/>
              </w:rPr>
            </w:pPr>
            <w:ins w:id="13" w:author="Jill Boyce" w:date="2019-08-22T17:01:00Z">
              <w:r>
                <w:rPr>
                  <w:b/>
                  <w:bCs/>
                  <w:noProof/>
                  <w:sz w:val="20"/>
                </w:rPr>
                <w:tab/>
              </w:r>
              <w:r w:rsidRPr="005E338B">
                <w:rPr>
                  <w:bCs/>
                  <w:noProof/>
                  <w:sz w:val="20"/>
                </w:rPr>
                <w:tab/>
              </w:r>
              <w:r w:rsidRPr="005E338B">
                <w:rPr>
                  <w:bCs/>
                  <w:noProof/>
                  <w:sz w:val="20"/>
                </w:rPr>
                <w:tab/>
              </w:r>
              <w:r w:rsidRPr="005E338B">
                <w:rPr>
                  <w:bCs/>
                  <w:noProof/>
                  <w:sz w:val="20"/>
                </w:rPr>
                <w:tab/>
              </w:r>
              <w:r w:rsidRPr="005E338B">
                <w:rPr>
                  <w:bCs/>
                  <w:noProof/>
                  <w:sz w:val="20"/>
                </w:rPr>
                <w:tab/>
              </w:r>
              <w:r>
                <w:rPr>
                  <w:bCs/>
                  <w:noProof/>
                  <w:sz w:val="20"/>
                </w:rPr>
                <w:t>if (!ar_</w:t>
              </w:r>
            </w:ins>
            <w:ins w:id="14" w:author="Jill Boyce" w:date="2019-08-22T17:03:00Z">
              <w:r>
                <w:rPr>
                  <w:bCs/>
                  <w:noProof/>
                  <w:sz w:val="20"/>
                </w:rPr>
                <w:t>bounding_box</w:t>
              </w:r>
            </w:ins>
            <w:ins w:id="15" w:author="Jill Boyce" w:date="2019-08-22T17:01:00Z">
              <w:r>
                <w:rPr>
                  <w:bCs/>
                  <w:noProof/>
                  <w:sz w:val="20"/>
                </w:rPr>
                <w:t>_cancel_flag)</w:t>
              </w:r>
              <w:r>
                <w:rPr>
                  <w:noProof/>
                  <w:sz w:val="20"/>
                </w:rPr>
                <w:t xml:space="preserve"> {</w:t>
              </w:r>
            </w:ins>
          </w:p>
        </w:tc>
        <w:tc>
          <w:tcPr>
            <w:tcW w:w="1157" w:type="dxa"/>
          </w:tcPr>
          <w:p w14:paraId="1AA81CBA" w14:textId="77777777" w:rsidR="00285CA6" w:rsidRPr="009016A6" w:rsidRDefault="00285CA6"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ins w:id="16" w:author="Jill Boyce" w:date="2019-08-22T17:01:00Z"/>
                <w:sz w:val="20"/>
              </w:rPr>
            </w:pPr>
          </w:p>
        </w:tc>
      </w:tr>
      <w:tr w:rsidR="00285CA6" w:rsidRPr="00C33BCA" w14:paraId="01D5FA08" w14:textId="77777777" w:rsidTr="00285CA6">
        <w:trPr>
          <w:cantSplit/>
          <w:jc w:val="center"/>
        </w:trPr>
        <w:tc>
          <w:tcPr>
            <w:tcW w:w="7920" w:type="dxa"/>
          </w:tcPr>
          <w:p w14:paraId="52A66B03" w14:textId="34180B91" w:rsidR="00285CA6" w:rsidRPr="00C33BCA" w:rsidRDefault="00285CA6"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Pr>
                <w:b/>
                <w:bCs/>
                <w:noProof/>
                <w:sz w:val="20"/>
              </w:rPr>
              <w:tab/>
            </w:r>
            <w:r w:rsidRPr="009016A6">
              <w:rPr>
                <w:b/>
                <w:bCs/>
                <w:noProof/>
                <w:sz w:val="20"/>
              </w:rPr>
              <w:tab/>
            </w:r>
            <w:r w:rsidRPr="009016A6">
              <w:rPr>
                <w:b/>
                <w:bCs/>
                <w:noProof/>
                <w:sz w:val="20"/>
              </w:rPr>
              <w:tab/>
            </w:r>
            <w:r w:rsidRPr="009016A6">
              <w:rPr>
                <w:b/>
                <w:bCs/>
                <w:noProof/>
                <w:sz w:val="20"/>
              </w:rPr>
              <w:tab/>
            </w:r>
            <w:r w:rsidRPr="009016A6">
              <w:rPr>
                <w:b/>
                <w:bCs/>
                <w:noProof/>
                <w:sz w:val="20"/>
              </w:rPr>
              <w:tab/>
            </w:r>
            <w:ins w:id="17" w:author="Jill Boyce" w:date="2019-08-22T17:02:00Z">
              <w:r>
                <w:rPr>
                  <w:bCs/>
                  <w:noProof/>
                  <w:sz w:val="20"/>
                </w:rPr>
                <w:tab/>
              </w:r>
            </w:ins>
            <w:r w:rsidRPr="009016A6">
              <w:rPr>
                <w:b/>
                <w:bCs/>
                <w:noProof/>
                <w:sz w:val="20"/>
              </w:rPr>
              <w:t>ar</w:t>
            </w:r>
            <w:r w:rsidRPr="009016A6">
              <w:rPr>
                <w:b/>
                <w:noProof/>
                <w:sz w:val="20"/>
              </w:rPr>
              <w:t>_</w:t>
            </w:r>
            <w:r>
              <w:rPr>
                <w:b/>
                <w:bCs/>
                <w:noProof/>
                <w:sz w:val="20"/>
              </w:rPr>
              <w:t>bounding_box</w:t>
            </w:r>
            <w:r w:rsidRPr="009016A6">
              <w:rPr>
                <w:b/>
                <w:bCs/>
                <w:noProof/>
                <w:sz w:val="20"/>
              </w:rPr>
              <w:t>_top[</w:t>
            </w:r>
            <w:r w:rsidRPr="009016A6">
              <w:rPr>
                <w:bCs/>
                <w:sz w:val="20"/>
              </w:rPr>
              <w:t> </w:t>
            </w:r>
            <w:proofErr w:type="spellStart"/>
            <w:r w:rsidRPr="009016A6">
              <w:rPr>
                <w:bCs/>
                <w:noProof/>
                <w:sz w:val="20"/>
              </w:rPr>
              <w:t>ar_obj</w:t>
            </w:r>
            <w:r>
              <w:rPr>
                <w:bCs/>
                <w:noProof/>
                <w:sz w:val="20"/>
              </w:rPr>
              <w:t>ect</w:t>
            </w:r>
            <w:r w:rsidRPr="009016A6">
              <w:rPr>
                <w:bCs/>
                <w:noProof/>
                <w:sz w:val="20"/>
              </w:rPr>
              <w:t>_idx</w:t>
            </w:r>
            <w:proofErr w:type="spellEnd"/>
            <w:r w:rsidRPr="009016A6">
              <w:rPr>
                <w:bCs/>
                <w:noProof/>
                <w:sz w:val="20"/>
              </w:rPr>
              <w:t>[</w:t>
            </w:r>
            <w:r w:rsidRPr="009016A6">
              <w:rPr>
                <w:bCs/>
                <w:sz w:val="20"/>
              </w:rPr>
              <w:t> </w:t>
            </w:r>
            <w:proofErr w:type="spellStart"/>
            <w:proofErr w:type="gramStart"/>
            <w:r w:rsidRPr="009016A6">
              <w:rPr>
                <w:bCs/>
                <w:noProof/>
                <w:sz w:val="20"/>
              </w:rPr>
              <w:t>i</w:t>
            </w:r>
            <w:proofErr w:type="spellEnd"/>
            <w:r w:rsidRPr="009016A6">
              <w:rPr>
                <w:bCs/>
                <w:sz w:val="20"/>
              </w:rPr>
              <w:t> </w:t>
            </w:r>
            <w:r w:rsidRPr="009016A6">
              <w:rPr>
                <w:bCs/>
                <w:noProof/>
                <w:sz w:val="20"/>
              </w:rPr>
              <w:t>]</w:t>
            </w:r>
            <w:proofErr w:type="gramEnd"/>
            <w:r w:rsidRPr="009016A6">
              <w:rPr>
                <w:bCs/>
                <w:sz w:val="20"/>
              </w:rPr>
              <w:t> ]</w:t>
            </w:r>
          </w:p>
        </w:tc>
        <w:tc>
          <w:tcPr>
            <w:tcW w:w="1157" w:type="dxa"/>
          </w:tcPr>
          <w:p w14:paraId="55643F1C" w14:textId="77777777" w:rsidR="00285CA6" w:rsidRPr="00C33BCA" w:rsidRDefault="00285CA6"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roofErr w:type="gramStart"/>
            <w:r w:rsidRPr="009016A6">
              <w:rPr>
                <w:rFonts w:eastAsia="Malgun Gothic"/>
                <w:bCs/>
                <w:sz w:val="20"/>
              </w:rPr>
              <w:t>u(</w:t>
            </w:r>
            <w:proofErr w:type="gramEnd"/>
            <w:r w:rsidRPr="009016A6">
              <w:rPr>
                <w:rFonts w:eastAsia="Malgun Gothic"/>
                <w:bCs/>
                <w:sz w:val="20"/>
              </w:rPr>
              <w:t>16)</w:t>
            </w:r>
          </w:p>
        </w:tc>
      </w:tr>
      <w:tr w:rsidR="00285CA6" w:rsidRPr="00C33BCA" w14:paraId="0A606376" w14:textId="77777777" w:rsidTr="00285CA6">
        <w:trPr>
          <w:cantSplit/>
          <w:jc w:val="center"/>
        </w:trPr>
        <w:tc>
          <w:tcPr>
            <w:tcW w:w="7920" w:type="dxa"/>
          </w:tcPr>
          <w:p w14:paraId="08E5A4C1" w14:textId="1980770B" w:rsidR="00285CA6" w:rsidRPr="00C33BCA" w:rsidRDefault="00285CA6"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Pr>
                <w:b/>
                <w:bCs/>
                <w:noProof/>
                <w:sz w:val="20"/>
              </w:rPr>
              <w:tab/>
            </w:r>
            <w:r w:rsidRPr="009016A6">
              <w:rPr>
                <w:b/>
                <w:bCs/>
                <w:noProof/>
                <w:sz w:val="20"/>
              </w:rPr>
              <w:tab/>
            </w:r>
            <w:r w:rsidRPr="009016A6">
              <w:rPr>
                <w:b/>
                <w:bCs/>
                <w:noProof/>
                <w:sz w:val="20"/>
              </w:rPr>
              <w:tab/>
            </w:r>
            <w:r w:rsidRPr="009016A6">
              <w:rPr>
                <w:b/>
                <w:bCs/>
                <w:noProof/>
                <w:sz w:val="20"/>
              </w:rPr>
              <w:tab/>
            </w:r>
            <w:r w:rsidRPr="009016A6">
              <w:rPr>
                <w:b/>
                <w:bCs/>
                <w:noProof/>
                <w:sz w:val="20"/>
              </w:rPr>
              <w:tab/>
            </w:r>
            <w:ins w:id="18" w:author="Jill Boyce" w:date="2019-08-22T17:02:00Z">
              <w:r>
                <w:rPr>
                  <w:bCs/>
                  <w:noProof/>
                  <w:sz w:val="20"/>
                </w:rPr>
                <w:tab/>
              </w:r>
            </w:ins>
            <w:r w:rsidRPr="009016A6">
              <w:rPr>
                <w:b/>
                <w:noProof/>
                <w:sz w:val="20"/>
              </w:rPr>
              <w:t>ar_</w:t>
            </w:r>
            <w:r>
              <w:rPr>
                <w:b/>
                <w:noProof/>
                <w:sz w:val="20"/>
              </w:rPr>
              <w:t>bounding_box</w:t>
            </w:r>
            <w:r w:rsidRPr="009016A6">
              <w:rPr>
                <w:b/>
                <w:noProof/>
                <w:sz w:val="20"/>
              </w:rPr>
              <w:t>_</w:t>
            </w:r>
            <w:proofErr w:type="gramStart"/>
            <w:r w:rsidRPr="009016A6">
              <w:rPr>
                <w:b/>
                <w:noProof/>
                <w:sz w:val="20"/>
              </w:rPr>
              <w:t>left</w:t>
            </w:r>
            <w:r w:rsidRPr="009016A6">
              <w:rPr>
                <w:bCs/>
                <w:sz w:val="20"/>
              </w:rPr>
              <w:t>[</w:t>
            </w:r>
            <w:proofErr w:type="gramEnd"/>
            <w:r w:rsidRPr="009016A6">
              <w:rPr>
                <w:bCs/>
                <w:sz w:val="20"/>
              </w:rPr>
              <w:t> </w:t>
            </w:r>
            <w:proofErr w:type="spellStart"/>
            <w:r w:rsidRPr="009016A6">
              <w:rPr>
                <w:bCs/>
                <w:noProof/>
                <w:sz w:val="20"/>
              </w:rPr>
              <w:t>ar_obj</w:t>
            </w:r>
            <w:r>
              <w:rPr>
                <w:bCs/>
                <w:noProof/>
                <w:sz w:val="20"/>
              </w:rPr>
              <w:t>ect</w:t>
            </w:r>
            <w:r w:rsidRPr="009016A6">
              <w:rPr>
                <w:bCs/>
                <w:noProof/>
                <w:sz w:val="20"/>
              </w:rPr>
              <w:t>_idx</w:t>
            </w:r>
            <w:proofErr w:type="spellEnd"/>
            <w:r w:rsidRPr="009016A6">
              <w:rPr>
                <w:bCs/>
                <w:noProof/>
                <w:sz w:val="20"/>
              </w:rPr>
              <w:t>[</w:t>
            </w:r>
            <w:r w:rsidRPr="009016A6">
              <w:rPr>
                <w:bCs/>
                <w:sz w:val="20"/>
              </w:rPr>
              <w:t> </w:t>
            </w:r>
            <w:proofErr w:type="spellStart"/>
            <w:r w:rsidRPr="009016A6">
              <w:rPr>
                <w:bCs/>
                <w:noProof/>
                <w:sz w:val="20"/>
              </w:rPr>
              <w:t>i</w:t>
            </w:r>
            <w:proofErr w:type="spellEnd"/>
            <w:r w:rsidRPr="009016A6">
              <w:rPr>
                <w:bCs/>
                <w:sz w:val="20"/>
              </w:rPr>
              <w:t> </w:t>
            </w:r>
            <w:r w:rsidRPr="009016A6">
              <w:rPr>
                <w:bCs/>
                <w:noProof/>
                <w:sz w:val="20"/>
              </w:rPr>
              <w:t>]</w:t>
            </w:r>
            <w:r w:rsidRPr="009016A6">
              <w:rPr>
                <w:bCs/>
                <w:sz w:val="20"/>
              </w:rPr>
              <w:t> ]</w:t>
            </w:r>
          </w:p>
        </w:tc>
        <w:tc>
          <w:tcPr>
            <w:tcW w:w="1157" w:type="dxa"/>
          </w:tcPr>
          <w:p w14:paraId="6CEE3B28" w14:textId="77777777" w:rsidR="00285CA6" w:rsidRPr="00C33BCA" w:rsidRDefault="00285CA6"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roofErr w:type="gramStart"/>
            <w:r w:rsidRPr="009016A6">
              <w:rPr>
                <w:rFonts w:eastAsia="Malgun Gothic"/>
                <w:bCs/>
                <w:sz w:val="20"/>
              </w:rPr>
              <w:t>u(</w:t>
            </w:r>
            <w:proofErr w:type="gramEnd"/>
            <w:r w:rsidRPr="009016A6">
              <w:rPr>
                <w:rFonts w:eastAsia="Malgun Gothic"/>
                <w:bCs/>
                <w:sz w:val="20"/>
              </w:rPr>
              <w:t>16)</w:t>
            </w:r>
          </w:p>
        </w:tc>
      </w:tr>
      <w:tr w:rsidR="00285CA6" w:rsidRPr="00C33BCA" w14:paraId="40B0368A" w14:textId="77777777" w:rsidTr="00285CA6">
        <w:trPr>
          <w:cantSplit/>
          <w:jc w:val="center"/>
        </w:trPr>
        <w:tc>
          <w:tcPr>
            <w:tcW w:w="7920" w:type="dxa"/>
          </w:tcPr>
          <w:p w14:paraId="2ED46CD3" w14:textId="7063B1C4" w:rsidR="00285CA6" w:rsidRPr="00C33BCA" w:rsidRDefault="00285CA6"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Pr>
                <w:b/>
                <w:bCs/>
                <w:noProof/>
                <w:sz w:val="20"/>
              </w:rPr>
              <w:tab/>
            </w:r>
            <w:r w:rsidRPr="009016A6">
              <w:rPr>
                <w:b/>
                <w:bCs/>
                <w:noProof/>
                <w:sz w:val="20"/>
              </w:rPr>
              <w:tab/>
            </w:r>
            <w:r w:rsidRPr="009016A6">
              <w:rPr>
                <w:b/>
                <w:bCs/>
                <w:noProof/>
                <w:sz w:val="20"/>
              </w:rPr>
              <w:tab/>
            </w:r>
            <w:r w:rsidRPr="009016A6">
              <w:rPr>
                <w:b/>
                <w:bCs/>
                <w:noProof/>
                <w:sz w:val="20"/>
              </w:rPr>
              <w:tab/>
            </w:r>
            <w:r w:rsidRPr="009016A6">
              <w:rPr>
                <w:b/>
                <w:bCs/>
                <w:noProof/>
                <w:sz w:val="20"/>
              </w:rPr>
              <w:tab/>
            </w:r>
            <w:ins w:id="19" w:author="Jill Boyce" w:date="2019-08-22T17:02:00Z">
              <w:r>
                <w:rPr>
                  <w:bCs/>
                  <w:noProof/>
                  <w:sz w:val="20"/>
                </w:rPr>
                <w:tab/>
              </w:r>
            </w:ins>
            <w:r w:rsidRPr="009016A6">
              <w:rPr>
                <w:b/>
                <w:noProof/>
                <w:sz w:val="20"/>
              </w:rPr>
              <w:t>ar_</w:t>
            </w:r>
            <w:r>
              <w:rPr>
                <w:b/>
                <w:noProof/>
                <w:sz w:val="20"/>
              </w:rPr>
              <w:t>bounding_box</w:t>
            </w:r>
            <w:r w:rsidRPr="009016A6">
              <w:rPr>
                <w:b/>
                <w:noProof/>
                <w:sz w:val="20"/>
              </w:rPr>
              <w:t>_</w:t>
            </w:r>
            <w:proofErr w:type="gramStart"/>
            <w:r w:rsidRPr="009016A6">
              <w:rPr>
                <w:b/>
                <w:bCs/>
                <w:noProof/>
                <w:sz w:val="20"/>
              </w:rPr>
              <w:t>width</w:t>
            </w:r>
            <w:r w:rsidRPr="009016A6">
              <w:rPr>
                <w:bCs/>
                <w:sz w:val="20"/>
              </w:rPr>
              <w:t>[</w:t>
            </w:r>
            <w:proofErr w:type="gramEnd"/>
            <w:r w:rsidRPr="009016A6">
              <w:rPr>
                <w:bCs/>
                <w:sz w:val="20"/>
              </w:rPr>
              <w:t> </w:t>
            </w:r>
            <w:proofErr w:type="spellStart"/>
            <w:r w:rsidRPr="009016A6">
              <w:rPr>
                <w:bCs/>
                <w:noProof/>
                <w:sz w:val="20"/>
              </w:rPr>
              <w:t>ar_obj</w:t>
            </w:r>
            <w:r>
              <w:rPr>
                <w:bCs/>
                <w:noProof/>
                <w:sz w:val="20"/>
              </w:rPr>
              <w:t>ect</w:t>
            </w:r>
            <w:r w:rsidRPr="009016A6">
              <w:rPr>
                <w:bCs/>
                <w:noProof/>
                <w:sz w:val="20"/>
              </w:rPr>
              <w:t>_idx</w:t>
            </w:r>
            <w:proofErr w:type="spellEnd"/>
            <w:r w:rsidRPr="009016A6">
              <w:rPr>
                <w:bCs/>
                <w:noProof/>
                <w:sz w:val="20"/>
              </w:rPr>
              <w:t>[</w:t>
            </w:r>
            <w:r w:rsidRPr="009016A6">
              <w:rPr>
                <w:bCs/>
                <w:sz w:val="20"/>
              </w:rPr>
              <w:t> </w:t>
            </w:r>
            <w:proofErr w:type="spellStart"/>
            <w:r w:rsidRPr="009016A6">
              <w:rPr>
                <w:bCs/>
                <w:noProof/>
                <w:sz w:val="20"/>
              </w:rPr>
              <w:t>i</w:t>
            </w:r>
            <w:proofErr w:type="spellEnd"/>
            <w:r w:rsidRPr="009016A6">
              <w:rPr>
                <w:bCs/>
                <w:sz w:val="20"/>
              </w:rPr>
              <w:t> </w:t>
            </w:r>
            <w:r w:rsidRPr="009016A6">
              <w:rPr>
                <w:bCs/>
                <w:noProof/>
                <w:sz w:val="20"/>
              </w:rPr>
              <w:t>]</w:t>
            </w:r>
            <w:r w:rsidRPr="009016A6">
              <w:rPr>
                <w:bCs/>
                <w:sz w:val="20"/>
              </w:rPr>
              <w:t> ]</w:t>
            </w:r>
          </w:p>
        </w:tc>
        <w:tc>
          <w:tcPr>
            <w:tcW w:w="1157" w:type="dxa"/>
          </w:tcPr>
          <w:p w14:paraId="265FB505" w14:textId="77777777" w:rsidR="00285CA6" w:rsidRPr="00C33BCA" w:rsidRDefault="00285CA6"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roofErr w:type="gramStart"/>
            <w:r w:rsidRPr="009016A6">
              <w:rPr>
                <w:rFonts w:eastAsia="Malgun Gothic"/>
                <w:bCs/>
                <w:sz w:val="20"/>
              </w:rPr>
              <w:t>u(</w:t>
            </w:r>
            <w:proofErr w:type="gramEnd"/>
            <w:r w:rsidRPr="009016A6">
              <w:rPr>
                <w:rFonts w:eastAsia="Malgun Gothic"/>
                <w:bCs/>
                <w:sz w:val="20"/>
              </w:rPr>
              <w:t>16)</w:t>
            </w:r>
          </w:p>
        </w:tc>
      </w:tr>
      <w:tr w:rsidR="00285CA6" w:rsidRPr="00C33BCA" w14:paraId="433B3F26" w14:textId="77777777" w:rsidTr="00285CA6">
        <w:trPr>
          <w:cantSplit/>
          <w:jc w:val="center"/>
        </w:trPr>
        <w:tc>
          <w:tcPr>
            <w:tcW w:w="7920" w:type="dxa"/>
          </w:tcPr>
          <w:p w14:paraId="43292F0A" w14:textId="3BA7A510" w:rsidR="00285CA6" w:rsidRPr="00C33BCA" w:rsidRDefault="00285CA6" w:rsidP="00285C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Pr>
                <w:b/>
                <w:bCs/>
                <w:noProof/>
                <w:sz w:val="20"/>
              </w:rPr>
              <w:tab/>
            </w:r>
            <w:r w:rsidRPr="009016A6">
              <w:rPr>
                <w:b/>
                <w:bCs/>
                <w:noProof/>
                <w:sz w:val="20"/>
              </w:rPr>
              <w:tab/>
            </w:r>
            <w:r w:rsidRPr="009016A6">
              <w:rPr>
                <w:b/>
                <w:bCs/>
                <w:noProof/>
                <w:sz w:val="20"/>
              </w:rPr>
              <w:tab/>
            </w:r>
            <w:r w:rsidRPr="009016A6">
              <w:rPr>
                <w:b/>
                <w:bCs/>
                <w:noProof/>
                <w:sz w:val="20"/>
              </w:rPr>
              <w:tab/>
            </w:r>
            <w:r w:rsidRPr="009016A6">
              <w:rPr>
                <w:b/>
                <w:bCs/>
                <w:noProof/>
                <w:sz w:val="20"/>
              </w:rPr>
              <w:tab/>
            </w:r>
            <w:ins w:id="20" w:author="Jill Boyce" w:date="2019-08-22T17:02:00Z">
              <w:r>
                <w:rPr>
                  <w:bCs/>
                  <w:noProof/>
                  <w:sz w:val="20"/>
                </w:rPr>
                <w:tab/>
              </w:r>
            </w:ins>
            <w:r w:rsidRPr="009016A6">
              <w:rPr>
                <w:b/>
                <w:noProof/>
                <w:sz w:val="20"/>
              </w:rPr>
              <w:t>ar_</w:t>
            </w:r>
            <w:r>
              <w:rPr>
                <w:b/>
                <w:noProof/>
                <w:sz w:val="20"/>
              </w:rPr>
              <w:t>bounding_box</w:t>
            </w:r>
            <w:r w:rsidRPr="009016A6">
              <w:rPr>
                <w:b/>
                <w:noProof/>
                <w:sz w:val="20"/>
              </w:rPr>
              <w:t>_</w:t>
            </w:r>
            <w:proofErr w:type="gramStart"/>
            <w:r w:rsidRPr="009016A6">
              <w:rPr>
                <w:b/>
                <w:bCs/>
                <w:noProof/>
                <w:sz w:val="20"/>
              </w:rPr>
              <w:t>height</w:t>
            </w:r>
            <w:r w:rsidRPr="009016A6">
              <w:rPr>
                <w:bCs/>
                <w:sz w:val="20"/>
              </w:rPr>
              <w:t>[</w:t>
            </w:r>
            <w:proofErr w:type="gramEnd"/>
            <w:r w:rsidRPr="009016A6">
              <w:rPr>
                <w:bCs/>
                <w:sz w:val="20"/>
              </w:rPr>
              <w:t> </w:t>
            </w:r>
            <w:proofErr w:type="spellStart"/>
            <w:r w:rsidRPr="009016A6">
              <w:rPr>
                <w:bCs/>
                <w:noProof/>
                <w:sz w:val="20"/>
              </w:rPr>
              <w:t>ar_obj</w:t>
            </w:r>
            <w:r>
              <w:rPr>
                <w:bCs/>
                <w:noProof/>
                <w:sz w:val="20"/>
              </w:rPr>
              <w:t>ect</w:t>
            </w:r>
            <w:r w:rsidRPr="009016A6">
              <w:rPr>
                <w:bCs/>
                <w:noProof/>
                <w:sz w:val="20"/>
              </w:rPr>
              <w:t>_idx</w:t>
            </w:r>
            <w:proofErr w:type="spellEnd"/>
            <w:r w:rsidRPr="009016A6">
              <w:rPr>
                <w:bCs/>
                <w:noProof/>
                <w:sz w:val="20"/>
              </w:rPr>
              <w:t>[</w:t>
            </w:r>
            <w:r w:rsidRPr="009016A6">
              <w:rPr>
                <w:bCs/>
                <w:sz w:val="20"/>
              </w:rPr>
              <w:t> </w:t>
            </w:r>
            <w:proofErr w:type="spellStart"/>
            <w:r w:rsidRPr="009016A6">
              <w:rPr>
                <w:bCs/>
                <w:noProof/>
                <w:sz w:val="20"/>
              </w:rPr>
              <w:t>i</w:t>
            </w:r>
            <w:proofErr w:type="spellEnd"/>
            <w:r w:rsidRPr="009016A6">
              <w:rPr>
                <w:bCs/>
                <w:sz w:val="20"/>
              </w:rPr>
              <w:t> </w:t>
            </w:r>
            <w:r w:rsidRPr="009016A6">
              <w:rPr>
                <w:bCs/>
                <w:noProof/>
                <w:sz w:val="20"/>
              </w:rPr>
              <w:t>]</w:t>
            </w:r>
            <w:r w:rsidRPr="009016A6">
              <w:rPr>
                <w:bCs/>
                <w:sz w:val="20"/>
              </w:rPr>
              <w:t> ]</w:t>
            </w:r>
          </w:p>
        </w:tc>
        <w:tc>
          <w:tcPr>
            <w:tcW w:w="1157" w:type="dxa"/>
          </w:tcPr>
          <w:p w14:paraId="1DFE637C" w14:textId="77777777" w:rsidR="00285CA6" w:rsidRPr="00C33BCA" w:rsidRDefault="00285CA6" w:rsidP="00285C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roofErr w:type="gramStart"/>
            <w:r w:rsidRPr="009016A6">
              <w:rPr>
                <w:rFonts w:eastAsia="Malgun Gothic"/>
                <w:bCs/>
                <w:sz w:val="20"/>
              </w:rPr>
              <w:t>u(</w:t>
            </w:r>
            <w:proofErr w:type="gramEnd"/>
            <w:r w:rsidRPr="009016A6">
              <w:rPr>
                <w:rFonts w:eastAsia="Malgun Gothic"/>
                <w:bCs/>
                <w:sz w:val="20"/>
              </w:rPr>
              <w:t>16)</w:t>
            </w:r>
          </w:p>
        </w:tc>
      </w:tr>
      <w:tr w:rsidR="00285CA6" w:rsidRPr="00C33BCA" w14:paraId="02EA9835" w14:textId="77777777" w:rsidTr="00285CA6">
        <w:trPr>
          <w:cantSplit/>
          <w:jc w:val="center"/>
        </w:trPr>
        <w:tc>
          <w:tcPr>
            <w:tcW w:w="7920" w:type="dxa"/>
          </w:tcPr>
          <w:p w14:paraId="52F269FF" w14:textId="00213A08" w:rsidR="00285CA6" w:rsidRDefault="00285CA6" w:rsidP="00285C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rPr>
            </w:pPr>
            <w:r>
              <w:rPr>
                <w:b/>
                <w:bCs/>
                <w:noProof/>
                <w:sz w:val="20"/>
              </w:rPr>
              <w:tab/>
            </w:r>
            <w:r>
              <w:rPr>
                <w:b/>
                <w:bCs/>
                <w:noProof/>
                <w:sz w:val="20"/>
              </w:rPr>
              <w:tab/>
            </w:r>
            <w:r w:rsidRPr="009016A6">
              <w:rPr>
                <w:b/>
                <w:bCs/>
                <w:noProof/>
                <w:sz w:val="20"/>
              </w:rPr>
              <w:tab/>
            </w:r>
            <w:r w:rsidRPr="009016A6">
              <w:rPr>
                <w:b/>
                <w:bCs/>
                <w:noProof/>
                <w:sz w:val="20"/>
              </w:rPr>
              <w:tab/>
            </w:r>
            <w:r w:rsidRPr="009016A6">
              <w:rPr>
                <w:b/>
                <w:bCs/>
                <w:noProof/>
                <w:sz w:val="20"/>
              </w:rPr>
              <w:tab/>
            </w:r>
            <w:ins w:id="21" w:author="Jill Boyce" w:date="2019-08-22T17:02:00Z">
              <w:r w:rsidR="0017412A">
                <w:rPr>
                  <w:bCs/>
                  <w:noProof/>
                  <w:sz w:val="20"/>
                </w:rPr>
                <w:tab/>
              </w:r>
            </w:ins>
            <w:r w:rsidRPr="009016A6">
              <w:rPr>
                <w:noProof/>
                <w:sz w:val="20"/>
              </w:rPr>
              <w:t>if( ar_partial_obj</w:t>
            </w:r>
            <w:r>
              <w:rPr>
                <w:noProof/>
                <w:sz w:val="20"/>
              </w:rPr>
              <w:t>ect</w:t>
            </w:r>
            <w:r w:rsidRPr="009016A6">
              <w:rPr>
                <w:noProof/>
                <w:sz w:val="20"/>
              </w:rPr>
              <w:t>_flag_present_flag )</w:t>
            </w:r>
          </w:p>
        </w:tc>
        <w:tc>
          <w:tcPr>
            <w:tcW w:w="1157" w:type="dxa"/>
          </w:tcPr>
          <w:p w14:paraId="38D949A2" w14:textId="77777777" w:rsidR="00285CA6" w:rsidRPr="009016A6" w:rsidRDefault="00285CA6" w:rsidP="00285C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285CA6" w:rsidRPr="00C33BCA" w14:paraId="416F7290" w14:textId="77777777" w:rsidTr="00285CA6">
        <w:trPr>
          <w:cantSplit/>
          <w:jc w:val="center"/>
        </w:trPr>
        <w:tc>
          <w:tcPr>
            <w:tcW w:w="7920" w:type="dxa"/>
          </w:tcPr>
          <w:p w14:paraId="7CDDE03F" w14:textId="15BC01AD" w:rsidR="00285CA6" w:rsidRDefault="00285CA6" w:rsidP="00285C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rPr>
            </w:pPr>
            <w:r>
              <w:rPr>
                <w:b/>
                <w:bCs/>
                <w:noProof/>
                <w:sz w:val="20"/>
              </w:rPr>
              <w:tab/>
            </w:r>
            <w:r>
              <w:rPr>
                <w:b/>
                <w:bCs/>
                <w:noProof/>
                <w:sz w:val="20"/>
              </w:rPr>
              <w:tab/>
            </w:r>
            <w:r w:rsidRPr="009016A6">
              <w:rPr>
                <w:b/>
                <w:bCs/>
                <w:noProof/>
                <w:sz w:val="20"/>
              </w:rPr>
              <w:tab/>
            </w:r>
            <w:r w:rsidRPr="009016A6">
              <w:rPr>
                <w:b/>
                <w:bCs/>
                <w:noProof/>
                <w:sz w:val="20"/>
              </w:rPr>
              <w:tab/>
            </w:r>
            <w:r w:rsidRPr="009016A6">
              <w:rPr>
                <w:b/>
                <w:bCs/>
                <w:noProof/>
                <w:sz w:val="20"/>
              </w:rPr>
              <w:tab/>
            </w:r>
            <w:r w:rsidRPr="009016A6">
              <w:rPr>
                <w:b/>
                <w:bCs/>
                <w:noProof/>
                <w:sz w:val="20"/>
              </w:rPr>
              <w:tab/>
            </w:r>
            <w:ins w:id="22" w:author="Jill Boyce" w:date="2019-08-22T17:02:00Z">
              <w:r w:rsidR="0017412A">
                <w:rPr>
                  <w:bCs/>
                  <w:noProof/>
                  <w:sz w:val="20"/>
                </w:rPr>
                <w:tab/>
              </w:r>
            </w:ins>
            <w:r w:rsidRPr="009016A6">
              <w:rPr>
                <w:b/>
                <w:bCs/>
                <w:noProof/>
                <w:sz w:val="20"/>
              </w:rPr>
              <w:t>ar_partial_obj</w:t>
            </w:r>
            <w:r>
              <w:rPr>
                <w:b/>
                <w:bCs/>
                <w:noProof/>
                <w:sz w:val="20"/>
              </w:rPr>
              <w:t>ect</w:t>
            </w:r>
            <w:r w:rsidRPr="009016A6">
              <w:rPr>
                <w:b/>
                <w:bCs/>
                <w:noProof/>
                <w:sz w:val="20"/>
              </w:rPr>
              <w:t>_flag</w:t>
            </w:r>
            <w:r w:rsidRPr="009016A6">
              <w:rPr>
                <w:noProof/>
                <w:sz w:val="20"/>
              </w:rPr>
              <w:t>[</w:t>
            </w:r>
            <w:r w:rsidRPr="009016A6">
              <w:rPr>
                <w:bCs/>
                <w:sz w:val="20"/>
              </w:rPr>
              <w:t> </w:t>
            </w:r>
            <w:proofErr w:type="spellStart"/>
            <w:r w:rsidRPr="009016A6">
              <w:rPr>
                <w:noProof/>
                <w:sz w:val="20"/>
              </w:rPr>
              <w:t>ar_obj</w:t>
            </w:r>
            <w:r>
              <w:rPr>
                <w:noProof/>
                <w:sz w:val="20"/>
              </w:rPr>
              <w:t>ect</w:t>
            </w:r>
            <w:r w:rsidRPr="009016A6">
              <w:rPr>
                <w:noProof/>
                <w:sz w:val="20"/>
              </w:rPr>
              <w:t>_idx</w:t>
            </w:r>
            <w:proofErr w:type="spellEnd"/>
            <w:r w:rsidRPr="009016A6">
              <w:rPr>
                <w:noProof/>
                <w:sz w:val="20"/>
              </w:rPr>
              <w:t>[ i ]</w:t>
            </w:r>
            <w:r>
              <w:rPr>
                <w:noProof/>
                <w:sz w:val="20"/>
              </w:rPr>
              <w:t> </w:t>
            </w:r>
            <w:r w:rsidRPr="009016A6">
              <w:rPr>
                <w:noProof/>
                <w:sz w:val="20"/>
              </w:rPr>
              <w:t>]</w:t>
            </w:r>
          </w:p>
        </w:tc>
        <w:tc>
          <w:tcPr>
            <w:tcW w:w="1157" w:type="dxa"/>
          </w:tcPr>
          <w:p w14:paraId="66F0DD87" w14:textId="77777777" w:rsidR="00285CA6" w:rsidRPr="009016A6" w:rsidRDefault="00285CA6" w:rsidP="00285C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9016A6">
              <w:rPr>
                <w:sz w:val="20"/>
              </w:rPr>
              <w:t>u(</w:t>
            </w:r>
            <w:proofErr w:type="gramEnd"/>
            <w:r w:rsidRPr="009016A6">
              <w:rPr>
                <w:sz w:val="20"/>
              </w:rPr>
              <w:t>1)</w:t>
            </w:r>
          </w:p>
        </w:tc>
      </w:tr>
      <w:tr w:rsidR="00285CA6" w:rsidRPr="00C33BCA" w14:paraId="263F190E" w14:textId="77777777" w:rsidTr="00285CA6">
        <w:trPr>
          <w:cantSplit/>
          <w:jc w:val="center"/>
        </w:trPr>
        <w:tc>
          <w:tcPr>
            <w:tcW w:w="7920" w:type="dxa"/>
          </w:tcPr>
          <w:p w14:paraId="6B8AD514" w14:textId="6899093C" w:rsidR="00285CA6" w:rsidRPr="00C33BCA" w:rsidRDefault="00285CA6"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Pr>
                <w:b/>
                <w:bCs/>
                <w:noProof/>
                <w:sz w:val="20"/>
              </w:rPr>
              <w:tab/>
            </w:r>
            <w:r w:rsidRPr="009016A6">
              <w:rPr>
                <w:b/>
                <w:bCs/>
                <w:noProof/>
                <w:sz w:val="20"/>
              </w:rPr>
              <w:tab/>
            </w:r>
            <w:r w:rsidRPr="009016A6">
              <w:rPr>
                <w:bCs/>
                <w:noProof/>
                <w:sz w:val="20"/>
              </w:rPr>
              <w:tab/>
            </w:r>
            <w:r w:rsidRPr="009016A6">
              <w:rPr>
                <w:bCs/>
                <w:noProof/>
                <w:sz w:val="20"/>
              </w:rPr>
              <w:tab/>
            </w:r>
            <w:r w:rsidRPr="009016A6">
              <w:rPr>
                <w:bCs/>
                <w:noProof/>
                <w:sz w:val="20"/>
              </w:rPr>
              <w:tab/>
            </w:r>
            <w:ins w:id="23" w:author="Jill Boyce" w:date="2019-08-22T17:02:00Z">
              <w:r w:rsidR="0017412A">
                <w:rPr>
                  <w:bCs/>
                  <w:noProof/>
                  <w:sz w:val="20"/>
                </w:rPr>
                <w:tab/>
              </w:r>
            </w:ins>
            <w:r w:rsidRPr="009016A6">
              <w:rPr>
                <w:bCs/>
                <w:noProof/>
                <w:sz w:val="20"/>
              </w:rPr>
              <w:t>if( </w:t>
            </w:r>
            <w:r w:rsidRPr="00160CCF">
              <w:rPr>
                <w:noProof/>
                <w:sz w:val="20"/>
              </w:rPr>
              <w:t>ar</w:t>
            </w:r>
            <w:r w:rsidRPr="009016A6">
              <w:rPr>
                <w:noProof/>
                <w:sz w:val="20"/>
              </w:rPr>
              <w:t>_obj</w:t>
            </w:r>
            <w:r>
              <w:rPr>
                <w:noProof/>
                <w:sz w:val="20"/>
              </w:rPr>
              <w:t>ect</w:t>
            </w:r>
            <w:r w:rsidRPr="009016A6">
              <w:rPr>
                <w:noProof/>
                <w:sz w:val="20"/>
              </w:rPr>
              <w:t>_</w:t>
            </w:r>
            <w:r>
              <w:rPr>
                <w:noProof/>
                <w:sz w:val="20"/>
              </w:rPr>
              <w:t>confidence_</w:t>
            </w:r>
            <w:r w:rsidRPr="009016A6">
              <w:rPr>
                <w:noProof/>
                <w:sz w:val="20"/>
              </w:rPr>
              <w:t>info_present_flag )</w:t>
            </w:r>
          </w:p>
        </w:tc>
        <w:tc>
          <w:tcPr>
            <w:tcW w:w="1157" w:type="dxa"/>
          </w:tcPr>
          <w:p w14:paraId="481D4724" w14:textId="77777777" w:rsidR="00285CA6" w:rsidRPr="00C33BCA" w:rsidRDefault="00285CA6"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285CA6" w:rsidRPr="00C33BCA" w14:paraId="20104E27" w14:textId="77777777" w:rsidTr="00285CA6">
        <w:trPr>
          <w:cantSplit/>
          <w:jc w:val="center"/>
        </w:trPr>
        <w:tc>
          <w:tcPr>
            <w:tcW w:w="7920" w:type="dxa"/>
          </w:tcPr>
          <w:p w14:paraId="5DB0F3EB" w14:textId="520444A1" w:rsidR="00285CA6" w:rsidRPr="00C33BCA" w:rsidRDefault="00285CA6"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Pr>
                <w:b/>
                <w:bCs/>
                <w:noProof/>
                <w:sz w:val="20"/>
              </w:rPr>
              <w:tab/>
            </w:r>
            <w:r w:rsidRPr="009016A6">
              <w:rPr>
                <w:b/>
                <w:bCs/>
                <w:noProof/>
                <w:sz w:val="20"/>
              </w:rPr>
              <w:tab/>
            </w:r>
            <w:r w:rsidRPr="009016A6">
              <w:rPr>
                <w:b/>
                <w:noProof/>
                <w:sz w:val="20"/>
              </w:rPr>
              <w:tab/>
            </w:r>
            <w:r w:rsidRPr="009016A6">
              <w:rPr>
                <w:b/>
                <w:noProof/>
                <w:sz w:val="20"/>
              </w:rPr>
              <w:tab/>
            </w:r>
            <w:r w:rsidRPr="009016A6">
              <w:rPr>
                <w:b/>
                <w:noProof/>
                <w:sz w:val="20"/>
              </w:rPr>
              <w:tab/>
            </w:r>
            <w:r w:rsidRPr="009016A6">
              <w:rPr>
                <w:b/>
                <w:noProof/>
                <w:sz w:val="20"/>
              </w:rPr>
              <w:tab/>
            </w:r>
            <w:ins w:id="24" w:author="Jill Boyce" w:date="2019-08-22T17:02:00Z">
              <w:r w:rsidR="0017412A">
                <w:rPr>
                  <w:bCs/>
                  <w:noProof/>
                  <w:sz w:val="20"/>
                </w:rPr>
                <w:tab/>
              </w:r>
            </w:ins>
            <w:r w:rsidRPr="009016A6">
              <w:rPr>
                <w:b/>
                <w:noProof/>
                <w:sz w:val="20"/>
              </w:rPr>
              <w:t>ar_obj</w:t>
            </w:r>
            <w:r>
              <w:rPr>
                <w:b/>
                <w:noProof/>
                <w:sz w:val="20"/>
              </w:rPr>
              <w:t>ect</w:t>
            </w:r>
            <w:r w:rsidRPr="009016A6">
              <w:rPr>
                <w:b/>
                <w:noProof/>
                <w:sz w:val="20"/>
              </w:rPr>
              <w:t>_conf</w:t>
            </w:r>
            <w:r>
              <w:rPr>
                <w:b/>
                <w:noProof/>
                <w:sz w:val="20"/>
              </w:rPr>
              <w:t>idence</w:t>
            </w:r>
            <w:r w:rsidRPr="009016A6">
              <w:rPr>
                <w:bCs/>
                <w:noProof/>
                <w:sz w:val="20"/>
              </w:rPr>
              <w:t>[</w:t>
            </w:r>
            <w:r w:rsidRPr="009016A6">
              <w:rPr>
                <w:bCs/>
                <w:sz w:val="20"/>
              </w:rPr>
              <w:t> </w:t>
            </w:r>
            <w:proofErr w:type="spellStart"/>
            <w:r w:rsidRPr="009016A6">
              <w:rPr>
                <w:bCs/>
                <w:noProof/>
                <w:sz w:val="20"/>
              </w:rPr>
              <w:t>ar_obj</w:t>
            </w:r>
            <w:r>
              <w:rPr>
                <w:bCs/>
                <w:noProof/>
                <w:sz w:val="20"/>
              </w:rPr>
              <w:t>ect</w:t>
            </w:r>
            <w:r w:rsidRPr="009016A6">
              <w:rPr>
                <w:bCs/>
                <w:noProof/>
                <w:sz w:val="20"/>
              </w:rPr>
              <w:t>_idx</w:t>
            </w:r>
            <w:proofErr w:type="spellEnd"/>
            <w:r w:rsidRPr="009016A6">
              <w:rPr>
                <w:bCs/>
                <w:noProof/>
                <w:sz w:val="20"/>
              </w:rPr>
              <w:t>[</w:t>
            </w:r>
            <w:r w:rsidRPr="009016A6">
              <w:rPr>
                <w:bCs/>
                <w:sz w:val="20"/>
              </w:rPr>
              <w:t> </w:t>
            </w:r>
            <w:proofErr w:type="spellStart"/>
            <w:proofErr w:type="gramStart"/>
            <w:r w:rsidRPr="009016A6">
              <w:rPr>
                <w:bCs/>
                <w:noProof/>
                <w:sz w:val="20"/>
              </w:rPr>
              <w:t>i</w:t>
            </w:r>
            <w:proofErr w:type="spellEnd"/>
            <w:r w:rsidRPr="009016A6">
              <w:rPr>
                <w:bCs/>
                <w:sz w:val="20"/>
              </w:rPr>
              <w:t> </w:t>
            </w:r>
            <w:r w:rsidRPr="009016A6">
              <w:rPr>
                <w:bCs/>
                <w:noProof/>
                <w:sz w:val="20"/>
              </w:rPr>
              <w:t>]</w:t>
            </w:r>
            <w:proofErr w:type="gramEnd"/>
            <w:r w:rsidRPr="009016A6">
              <w:rPr>
                <w:bCs/>
                <w:sz w:val="20"/>
              </w:rPr>
              <w:t> ]</w:t>
            </w:r>
          </w:p>
        </w:tc>
        <w:tc>
          <w:tcPr>
            <w:tcW w:w="1157" w:type="dxa"/>
          </w:tcPr>
          <w:p w14:paraId="688A634C" w14:textId="77777777" w:rsidR="00285CA6" w:rsidRPr="00C33BCA" w:rsidRDefault="00285CA6"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9016A6">
              <w:rPr>
                <w:rFonts w:eastAsia="Malgun Gothic"/>
                <w:bCs/>
                <w:sz w:val="20"/>
              </w:rPr>
              <w:t>u(v)</w:t>
            </w:r>
          </w:p>
        </w:tc>
      </w:tr>
      <w:tr w:rsidR="0017412A" w:rsidRPr="00C33BCA" w14:paraId="39C71F94" w14:textId="77777777" w:rsidTr="00285CA6">
        <w:trPr>
          <w:cantSplit/>
          <w:jc w:val="center"/>
        </w:trPr>
        <w:tc>
          <w:tcPr>
            <w:tcW w:w="7920" w:type="dxa"/>
          </w:tcPr>
          <w:p w14:paraId="1774246A" w14:textId="27134536" w:rsidR="0017412A" w:rsidRDefault="0017412A"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rPr>
            </w:pPr>
            <w:ins w:id="25" w:author="Jill Boyce" w:date="2019-08-22T17:12:00Z">
              <w:r>
                <w:rPr>
                  <w:bCs/>
                  <w:noProof/>
                  <w:sz w:val="20"/>
                </w:rPr>
                <w:tab/>
              </w:r>
              <w:r>
                <w:rPr>
                  <w:bCs/>
                  <w:noProof/>
                  <w:sz w:val="20"/>
                </w:rPr>
                <w:tab/>
              </w:r>
              <w:r>
                <w:rPr>
                  <w:bCs/>
                  <w:noProof/>
                  <w:sz w:val="20"/>
                </w:rPr>
                <w:tab/>
              </w:r>
              <w:r>
                <w:rPr>
                  <w:bCs/>
                  <w:noProof/>
                  <w:sz w:val="20"/>
                </w:rPr>
                <w:tab/>
              </w:r>
              <w:r>
                <w:rPr>
                  <w:bCs/>
                  <w:noProof/>
                  <w:sz w:val="20"/>
                </w:rPr>
                <w:tab/>
                <w:t>}</w:t>
              </w:r>
            </w:ins>
          </w:p>
        </w:tc>
        <w:tc>
          <w:tcPr>
            <w:tcW w:w="1157" w:type="dxa"/>
          </w:tcPr>
          <w:p w14:paraId="5DA5B96B" w14:textId="77777777" w:rsidR="0017412A" w:rsidRPr="009016A6" w:rsidRDefault="0017412A"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285CA6" w:rsidRPr="00C33BCA" w14:paraId="29808F66" w14:textId="77777777" w:rsidTr="00285CA6">
        <w:trPr>
          <w:cantSplit/>
          <w:jc w:val="center"/>
        </w:trPr>
        <w:tc>
          <w:tcPr>
            <w:tcW w:w="7920" w:type="dxa"/>
          </w:tcPr>
          <w:p w14:paraId="2C92E518" w14:textId="77777777" w:rsidR="00285CA6" w:rsidRPr="005E338B" w:rsidRDefault="00285CA6"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Cs/>
                <w:noProof/>
                <w:sz w:val="20"/>
              </w:rPr>
            </w:pPr>
            <w:r>
              <w:rPr>
                <w:b/>
                <w:bCs/>
                <w:noProof/>
                <w:sz w:val="20"/>
              </w:rPr>
              <w:tab/>
            </w:r>
            <w:r w:rsidRPr="005E338B">
              <w:rPr>
                <w:bCs/>
                <w:noProof/>
                <w:sz w:val="20"/>
              </w:rPr>
              <w:tab/>
            </w:r>
            <w:r w:rsidRPr="005E338B">
              <w:rPr>
                <w:bCs/>
                <w:noProof/>
                <w:sz w:val="20"/>
              </w:rPr>
              <w:tab/>
            </w:r>
            <w:r w:rsidRPr="005E338B">
              <w:rPr>
                <w:bCs/>
                <w:noProof/>
                <w:sz w:val="20"/>
              </w:rPr>
              <w:tab/>
              <w:t>}</w:t>
            </w:r>
          </w:p>
        </w:tc>
        <w:tc>
          <w:tcPr>
            <w:tcW w:w="1157" w:type="dxa"/>
          </w:tcPr>
          <w:p w14:paraId="1A6B82AB" w14:textId="77777777" w:rsidR="00285CA6" w:rsidRPr="00C33BCA" w:rsidRDefault="00285CA6"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285CA6" w:rsidRPr="00C33BCA" w14:paraId="44920C74" w14:textId="77777777" w:rsidTr="00285CA6">
        <w:trPr>
          <w:cantSplit/>
          <w:jc w:val="center"/>
        </w:trPr>
        <w:tc>
          <w:tcPr>
            <w:tcW w:w="7920" w:type="dxa"/>
          </w:tcPr>
          <w:p w14:paraId="4409F526" w14:textId="77777777" w:rsidR="00285CA6" w:rsidRPr="009016A6" w:rsidRDefault="00285CA6"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Pr>
                <w:b/>
                <w:bCs/>
                <w:noProof/>
                <w:sz w:val="20"/>
              </w:rPr>
              <w:tab/>
            </w:r>
            <w:r w:rsidRPr="009016A6">
              <w:rPr>
                <w:noProof/>
                <w:sz w:val="20"/>
              </w:rPr>
              <w:tab/>
            </w:r>
            <w:r w:rsidRPr="009016A6">
              <w:rPr>
                <w:noProof/>
                <w:sz w:val="20"/>
              </w:rPr>
              <w:tab/>
              <w:t>}</w:t>
            </w:r>
          </w:p>
        </w:tc>
        <w:tc>
          <w:tcPr>
            <w:tcW w:w="1157" w:type="dxa"/>
          </w:tcPr>
          <w:p w14:paraId="4D0E9C61" w14:textId="77777777" w:rsidR="00285CA6" w:rsidRPr="00C33BCA" w:rsidRDefault="00285CA6"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285CA6" w:rsidRPr="00C33BCA" w14:paraId="32DC2FE5" w14:textId="77777777" w:rsidTr="00285CA6">
        <w:trPr>
          <w:cantSplit/>
          <w:jc w:val="center"/>
        </w:trPr>
        <w:tc>
          <w:tcPr>
            <w:tcW w:w="7920" w:type="dxa"/>
          </w:tcPr>
          <w:p w14:paraId="31F4A877" w14:textId="77777777" w:rsidR="00285CA6" w:rsidRPr="00C33BCA" w:rsidRDefault="00285CA6"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noProof/>
                <w:sz w:val="20"/>
              </w:rPr>
              <w:tab/>
            </w:r>
            <w:r>
              <w:rPr>
                <w:b/>
                <w:bCs/>
                <w:noProof/>
                <w:sz w:val="20"/>
              </w:rPr>
              <w:tab/>
            </w:r>
            <w:r w:rsidRPr="009016A6">
              <w:rPr>
                <w:noProof/>
                <w:sz w:val="20"/>
              </w:rPr>
              <w:t>}</w:t>
            </w:r>
          </w:p>
        </w:tc>
        <w:tc>
          <w:tcPr>
            <w:tcW w:w="1157" w:type="dxa"/>
          </w:tcPr>
          <w:p w14:paraId="11EFAD68" w14:textId="77777777" w:rsidR="00285CA6" w:rsidRPr="00C33BCA" w:rsidRDefault="00285CA6"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285CA6" w:rsidRPr="00C33BCA" w14:paraId="7BE47BCA" w14:textId="77777777" w:rsidTr="00285CA6">
        <w:trPr>
          <w:cantSplit/>
          <w:jc w:val="center"/>
        </w:trPr>
        <w:tc>
          <w:tcPr>
            <w:tcW w:w="7920" w:type="dxa"/>
          </w:tcPr>
          <w:p w14:paraId="4426381C" w14:textId="77777777" w:rsidR="00285CA6" w:rsidRPr="005E338B" w:rsidRDefault="00285CA6"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pPr>
            <w:r w:rsidRPr="005E338B">
              <w:rPr>
                <w:bCs/>
                <w:noProof/>
                <w:sz w:val="20"/>
              </w:rPr>
              <w:tab/>
              <w:t>}</w:t>
            </w:r>
          </w:p>
        </w:tc>
        <w:tc>
          <w:tcPr>
            <w:tcW w:w="1157" w:type="dxa"/>
          </w:tcPr>
          <w:p w14:paraId="094374CC" w14:textId="77777777" w:rsidR="00285CA6" w:rsidRPr="00C33BCA" w:rsidRDefault="00285CA6"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285CA6" w:rsidRPr="00C33BCA" w14:paraId="64357CAC" w14:textId="77777777" w:rsidTr="00285CA6">
        <w:trPr>
          <w:cantSplit/>
          <w:jc w:val="center"/>
        </w:trPr>
        <w:tc>
          <w:tcPr>
            <w:tcW w:w="7920" w:type="dxa"/>
          </w:tcPr>
          <w:p w14:paraId="076DF1BE" w14:textId="77777777" w:rsidR="00285CA6" w:rsidRPr="009016A6" w:rsidRDefault="00285CA6" w:rsidP="00285CA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noProof/>
                <w:sz w:val="20"/>
              </w:rPr>
              <w:t>}</w:t>
            </w:r>
          </w:p>
        </w:tc>
        <w:tc>
          <w:tcPr>
            <w:tcW w:w="1157" w:type="dxa"/>
          </w:tcPr>
          <w:p w14:paraId="1FDFB528" w14:textId="77777777" w:rsidR="00285CA6" w:rsidRPr="00C33BCA" w:rsidRDefault="00285CA6" w:rsidP="00285CA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bl>
    <w:p w14:paraId="72FCB4B6" w14:textId="77777777" w:rsidR="001B29ED" w:rsidRPr="00F450F2" w:rsidRDefault="001B29ED" w:rsidP="001B29ED">
      <w:pPr>
        <w:jc w:val="both"/>
        <w:rPr>
          <w:sz w:val="20"/>
        </w:rPr>
      </w:pPr>
    </w:p>
    <w:p w14:paraId="71690B8E" w14:textId="77777777" w:rsidR="001B29ED" w:rsidRPr="00A44B62" w:rsidRDefault="001B29ED" w:rsidP="001B29ED">
      <w:pPr>
        <w:keepNext/>
        <w:keepLines/>
        <w:spacing w:before="360"/>
        <w:outlineLvl w:val="0"/>
        <w:rPr>
          <w:i/>
          <w:noProof/>
          <w:sz w:val="24"/>
        </w:rPr>
      </w:pPr>
      <w:r w:rsidRPr="00A44B62">
        <w:rPr>
          <w:i/>
          <w:noProof/>
          <w:sz w:val="24"/>
        </w:rPr>
        <w:t>Add clause D.</w:t>
      </w:r>
      <w:r>
        <w:rPr>
          <w:i/>
          <w:noProof/>
          <w:sz w:val="24"/>
        </w:rPr>
        <w:t>3</w:t>
      </w:r>
      <w:r w:rsidRPr="00A44B62">
        <w:rPr>
          <w:i/>
          <w:noProof/>
          <w:sz w:val="24"/>
        </w:rPr>
        <w:t>.4</w:t>
      </w:r>
      <w:r>
        <w:rPr>
          <w:i/>
          <w:noProof/>
          <w:sz w:val="24"/>
        </w:rPr>
        <w:t>7</w:t>
      </w:r>
      <w:r w:rsidRPr="00A44B62">
        <w:rPr>
          <w:i/>
          <w:noProof/>
          <w:sz w:val="24"/>
        </w:rPr>
        <w:t>, as follows:</w:t>
      </w:r>
    </w:p>
    <w:p w14:paraId="65ED28F7" w14:textId="77777777" w:rsidR="001B29ED" w:rsidRPr="008669F9" w:rsidRDefault="001B29ED" w:rsidP="001B29ED">
      <w:pPr>
        <w:pStyle w:val="3N2"/>
        <w:keepNext/>
        <w:ind w:left="6"/>
        <w:rPr>
          <w:b/>
          <w:sz w:val="22"/>
        </w:rPr>
      </w:pPr>
      <w:proofErr w:type="spellStart"/>
      <w:r w:rsidRPr="008669F9">
        <w:rPr>
          <w:b/>
          <w:sz w:val="22"/>
        </w:rPr>
        <w:t>D.3.47</w:t>
      </w:r>
      <w:proofErr w:type="spellEnd"/>
      <w:r w:rsidRPr="008669F9">
        <w:rPr>
          <w:b/>
          <w:sz w:val="22"/>
        </w:rPr>
        <w:tab/>
        <w:t>Annotated region</w:t>
      </w:r>
      <w:r>
        <w:rPr>
          <w:b/>
          <w:sz w:val="22"/>
        </w:rPr>
        <w:t>s</w:t>
      </w:r>
      <w:r w:rsidRPr="008669F9">
        <w:rPr>
          <w:b/>
          <w:sz w:val="22"/>
        </w:rPr>
        <w:t xml:space="preserve"> SEI message semantics</w:t>
      </w:r>
    </w:p>
    <w:p w14:paraId="5649789A" w14:textId="77777777" w:rsidR="001B29ED" w:rsidRDefault="001B29ED" w:rsidP="001B29ED">
      <w:pPr>
        <w:jc w:val="both"/>
        <w:rPr>
          <w:bCs/>
          <w:noProof/>
          <w:sz w:val="20"/>
        </w:rPr>
      </w:pPr>
      <w:r w:rsidRPr="008669F9">
        <w:rPr>
          <w:bCs/>
          <w:noProof/>
          <w:sz w:val="20"/>
        </w:rPr>
        <w:t>The annotated region</w:t>
      </w:r>
      <w:r>
        <w:rPr>
          <w:bCs/>
          <w:noProof/>
          <w:sz w:val="20"/>
        </w:rPr>
        <w:t>s</w:t>
      </w:r>
      <w:r w:rsidRPr="008669F9">
        <w:rPr>
          <w:bCs/>
          <w:noProof/>
          <w:sz w:val="20"/>
        </w:rPr>
        <w:t xml:space="preserve"> SEI message carries parameters </w:t>
      </w:r>
      <w:r>
        <w:rPr>
          <w:bCs/>
          <w:noProof/>
          <w:sz w:val="20"/>
        </w:rPr>
        <w:t>that</w:t>
      </w:r>
      <w:r w:rsidRPr="008669F9">
        <w:rPr>
          <w:bCs/>
          <w:noProof/>
          <w:sz w:val="20"/>
        </w:rPr>
        <w:t xml:space="preserve"> </w:t>
      </w:r>
      <w:r>
        <w:rPr>
          <w:bCs/>
          <w:noProof/>
          <w:sz w:val="20"/>
        </w:rPr>
        <w:t>identify</w:t>
      </w:r>
      <w:r w:rsidRPr="008669F9">
        <w:rPr>
          <w:bCs/>
          <w:noProof/>
          <w:sz w:val="20"/>
        </w:rPr>
        <w:t xml:space="preserve"> annotated regions using</w:t>
      </w:r>
      <w:r w:rsidRPr="008669F9">
        <w:rPr>
          <w:sz w:val="20"/>
          <w:lang w:eastAsia="ko-KR"/>
        </w:rPr>
        <w:t xml:space="preserve"> bounding boxes representing the size and location of </w:t>
      </w:r>
      <w:r>
        <w:rPr>
          <w:sz w:val="20"/>
          <w:lang w:eastAsia="ko-KR"/>
        </w:rPr>
        <w:t>identified</w:t>
      </w:r>
      <w:r w:rsidRPr="008669F9">
        <w:rPr>
          <w:bCs/>
          <w:noProof/>
          <w:sz w:val="20"/>
        </w:rPr>
        <w:t xml:space="preserve"> objects.</w:t>
      </w:r>
    </w:p>
    <w:p w14:paraId="5BA482DC" w14:textId="77777777" w:rsidR="001B29ED" w:rsidRDefault="001B29ED" w:rsidP="001B29ED">
      <w:pPr>
        <w:jc w:val="both"/>
        <w:rPr>
          <w:sz w:val="20"/>
        </w:rPr>
      </w:pPr>
      <w:r w:rsidRPr="008669F9">
        <w:rPr>
          <w:b/>
          <w:noProof/>
          <w:sz w:val="20"/>
        </w:rPr>
        <w:t>ar_cancel_flag</w:t>
      </w:r>
      <w:r w:rsidRPr="008669F9">
        <w:rPr>
          <w:rStyle w:val="fontstyle01"/>
          <w:b w:val="0"/>
        </w:rPr>
        <w:t xml:space="preserve"> </w:t>
      </w:r>
      <w:r w:rsidRPr="008669F9">
        <w:rPr>
          <w:bCs/>
          <w:sz w:val="20"/>
        </w:rPr>
        <w:t>equal</w:t>
      </w:r>
      <w:r w:rsidRPr="008669F9">
        <w:rPr>
          <w:sz w:val="20"/>
        </w:rPr>
        <w:t xml:space="preserve"> to 1 indicates that the </w:t>
      </w:r>
      <w:r w:rsidRPr="008669F9">
        <w:rPr>
          <w:bCs/>
          <w:noProof/>
          <w:sz w:val="20"/>
        </w:rPr>
        <w:t>annotated region</w:t>
      </w:r>
      <w:r>
        <w:rPr>
          <w:bCs/>
          <w:noProof/>
          <w:sz w:val="20"/>
        </w:rPr>
        <w:t>s</w:t>
      </w:r>
      <w:r w:rsidRPr="008669F9">
        <w:rPr>
          <w:bCs/>
          <w:noProof/>
          <w:sz w:val="20"/>
        </w:rPr>
        <w:t xml:space="preserve"> </w:t>
      </w:r>
      <w:r w:rsidRPr="008669F9">
        <w:rPr>
          <w:sz w:val="20"/>
        </w:rPr>
        <w:t>SEI message cancels the persistence of any previous annotated region</w:t>
      </w:r>
      <w:r>
        <w:rPr>
          <w:sz w:val="20"/>
        </w:rPr>
        <w:t>s</w:t>
      </w:r>
      <w:r w:rsidRPr="008669F9">
        <w:rPr>
          <w:sz w:val="20"/>
        </w:rPr>
        <w:t xml:space="preserve"> SEI message that is associated with one or more layers to which </w:t>
      </w:r>
      <w:r>
        <w:rPr>
          <w:sz w:val="20"/>
        </w:rPr>
        <w:t>the annotated regions</w:t>
      </w:r>
      <w:r w:rsidRPr="008669F9">
        <w:rPr>
          <w:sz w:val="20"/>
        </w:rPr>
        <w:t xml:space="preserve"> SEI </w:t>
      </w:r>
      <w:r>
        <w:rPr>
          <w:sz w:val="20"/>
        </w:rPr>
        <w:t xml:space="preserve">message </w:t>
      </w:r>
      <w:r w:rsidRPr="008669F9">
        <w:rPr>
          <w:sz w:val="20"/>
        </w:rPr>
        <w:t xml:space="preserve">applies. </w:t>
      </w:r>
      <w:r w:rsidRPr="008669F9">
        <w:rPr>
          <w:bCs/>
          <w:noProof/>
          <w:sz w:val="20"/>
        </w:rPr>
        <w:t>ar_cancel_flag</w:t>
      </w:r>
      <w:r w:rsidRPr="008669F9">
        <w:rPr>
          <w:sz w:val="20"/>
        </w:rPr>
        <w:t xml:space="preserve"> equal to 0 indicates that annotated region</w:t>
      </w:r>
      <w:r>
        <w:rPr>
          <w:sz w:val="20"/>
        </w:rPr>
        <w:t>s</w:t>
      </w:r>
      <w:r w:rsidRPr="008669F9">
        <w:rPr>
          <w:sz w:val="20"/>
        </w:rPr>
        <w:t xml:space="preserve"> information follows.</w:t>
      </w:r>
    </w:p>
    <w:p w14:paraId="513D26BC" w14:textId="1FB4EC26" w:rsidR="001B29ED" w:rsidRPr="003F3F11" w:rsidRDefault="001B29ED" w:rsidP="001B29ED">
      <w:pPr>
        <w:keepNext/>
        <w:rPr>
          <w:noProof/>
        </w:rPr>
      </w:pPr>
      <w:r>
        <w:rPr>
          <w:sz w:val="20"/>
        </w:rPr>
        <w:t xml:space="preserve">When </w:t>
      </w:r>
      <w:proofErr w:type="spellStart"/>
      <w:r>
        <w:rPr>
          <w:sz w:val="20"/>
        </w:rPr>
        <w:t>ar_cancel_flag</w:t>
      </w:r>
      <w:proofErr w:type="spellEnd"/>
      <w:r>
        <w:rPr>
          <w:sz w:val="20"/>
        </w:rPr>
        <w:t xml:space="preserve"> equal to 1 or a new CLVS of the current layer begins, </w:t>
      </w:r>
      <w:r>
        <w:rPr>
          <w:noProof/>
        </w:rPr>
        <w:t>the variables LabelAssigned[ i ]</w:t>
      </w:r>
      <w:ins w:id="26" w:author="Jill Boyce" w:date="2019-08-22T17:05:00Z">
        <w:r w:rsidR="00285CA6">
          <w:rPr>
            <w:noProof/>
          </w:rPr>
          <w:t xml:space="preserve">, </w:t>
        </w:r>
      </w:ins>
      <w:del w:id="27" w:author="Jill Boyce" w:date="2019-08-22T17:05:00Z">
        <w:r w:rsidDel="00285CA6">
          <w:rPr>
            <w:noProof/>
          </w:rPr>
          <w:delText xml:space="preserve"> and </w:delText>
        </w:r>
      </w:del>
      <w:r>
        <w:rPr>
          <w:noProof/>
        </w:rPr>
        <w:t>ObjectTracked[ i ]</w:t>
      </w:r>
      <w:ins w:id="28" w:author="Jill Boyce" w:date="2019-08-22T17:05:00Z">
        <w:r w:rsidR="00285CA6">
          <w:rPr>
            <w:noProof/>
          </w:rPr>
          <w:t xml:space="preserve">, and </w:t>
        </w:r>
        <w:r w:rsidR="00285CA6">
          <w:rPr>
            <w:bCs/>
            <w:noProof/>
            <w:sz w:val="20"/>
          </w:rPr>
          <w:t>ObjectBoundingBoxAvail</w:t>
        </w:r>
      </w:ins>
      <w:r>
        <w:rPr>
          <w:noProof/>
        </w:rPr>
        <w:t xml:space="preserve"> are set equal to 0 for i in 0..255.</w:t>
      </w:r>
    </w:p>
    <w:p w14:paraId="3203DAF5" w14:textId="77777777" w:rsidR="001B29ED" w:rsidRPr="00BA3168" w:rsidRDefault="001B29ED" w:rsidP="001B29ED">
      <w:pPr>
        <w:jc w:val="both"/>
        <w:rPr>
          <w:bCs/>
          <w:noProof/>
          <w:sz w:val="20"/>
        </w:rPr>
      </w:pPr>
      <w:r w:rsidRPr="00BA3168">
        <w:rPr>
          <w:bCs/>
          <w:noProof/>
          <w:sz w:val="20"/>
        </w:rPr>
        <w:t xml:space="preserve">Let picA be the current picture. </w:t>
      </w:r>
      <w:r>
        <w:rPr>
          <w:bCs/>
          <w:noProof/>
          <w:sz w:val="20"/>
        </w:rPr>
        <w:t>Each region identified in the annotated regions SEI message</w:t>
      </w:r>
      <w:r w:rsidRPr="00BA3168">
        <w:rPr>
          <w:bCs/>
          <w:noProof/>
          <w:sz w:val="20"/>
        </w:rPr>
        <w:t xml:space="preserve"> persist</w:t>
      </w:r>
      <w:r>
        <w:rPr>
          <w:bCs/>
          <w:noProof/>
          <w:sz w:val="20"/>
        </w:rPr>
        <w:t>s</w:t>
      </w:r>
      <w:r w:rsidRPr="00BA3168">
        <w:rPr>
          <w:bCs/>
          <w:noProof/>
          <w:sz w:val="20"/>
        </w:rPr>
        <w:t xml:space="preserve"> for the current layer in output order until any of the following conditions are true:</w:t>
      </w:r>
    </w:p>
    <w:p w14:paraId="58F3A89E" w14:textId="77777777" w:rsidR="001B29ED" w:rsidRPr="00BA3168" w:rsidRDefault="001B29ED" w:rsidP="001B29ED">
      <w:pPr>
        <w:ind w:left="360" w:hanging="360"/>
        <w:jc w:val="both"/>
        <w:rPr>
          <w:bCs/>
          <w:noProof/>
          <w:sz w:val="20"/>
        </w:rPr>
      </w:pPr>
      <w:r w:rsidRPr="00BA3168">
        <w:rPr>
          <w:bCs/>
          <w:noProof/>
          <w:sz w:val="20"/>
        </w:rPr>
        <w:t>–</w:t>
      </w:r>
      <w:r w:rsidRPr="00BA3168">
        <w:rPr>
          <w:bCs/>
          <w:noProof/>
          <w:sz w:val="20"/>
        </w:rPr>
        <w:tab/>
        <w:t>A new CLVS of the current layer begins.</w:t>
      </w:r>
    </w:p>
    <w:p w14:paraId="16989768" w14:textId="77777777" w:rsidR="001B29ED" w:rsidRPr="00BA3168" w:rsidRDefault="001B29ED" w:rsidP="001B29ED">
      <w:pPr>
        <w:ind w:left="360" w:hanging="360"/>
        <w:jc w:val="both"/>
        <w:rPr>
          <w:bCs/>
          <w:noProof/>
          <w:sz w:val="20"/>
        </w:rPr>
      </w:pPr>
      <w:r w:rsidRPr="00BA3168">
        <w:rPr>
          <w:bCs/>
          <w:noProof/>
          <w:sz w:val="20"/>
        </w:rPr>
        <w:t>–</w:t>
      </w:r>
      <w:r w:rsidRPr="00BA3168">
        <w:rPr>
          <w:bCs/>
          <w:noProof/>
          <w:sz w:val="20"/>
        </w:rPr>
        <w:tab/>
        <w:t>The bitstream ends.</w:t>
      </w:r>
    </w:p>
    <w:p w14:paraId="76F53ABC" w14:textId="77777777" w:rsidR="001B29ED" w:rsidRPr="008669F9" w:rsidRDefault="001B29ED" w:rsidP="001B29ED">
      <w:pPr>
        <w:ind w:left="360" w:hanging="360"/>
        <w:jc w:val="both"/>
        <w:rPr>
          <w:sz w:val="20"/>
        </w:rPr>
      </w:pPr>
      <w:r w:rsidRPr="00BA3168">
        <w:rPr>
          <w:bCs/>
          <w:noProof/>
          <w:sz w:val="20"/>
        </w:rPr>
        <w:t>–</w:t>
      </w:r>
      <w:r w:rsidRPr="00BA3168">
        <w:rPr>
          <w:bCs/>
          <w:noProof/>
          <w:sz w:val="20"/>
        </w:rPr>
        <w:tab/>
        <w:t>A picture picB in the current layer in an access unit containing a</w:t>
      </w:r>
      <w:r>
        <w:rPr>
          <w:bCs/>
          <w:noProof/>
          <w:sz w:val="20"/>
        </w:rPr>
        <w:t>n</w:t>
      </w:r>
      <w:r w:rsidRPr="00BA3168">
        <w:rPr>
          <w:bCs/>
          <w:noProof/>
          <w:sz w:val="20"/>
        </w:rPr>
        <w:t xml:space="preserve"> </w:t>
      </w:r>
      <w:r>
        <w:rPr>
          <w:bCs/>
          <w:noProof/>
          <w:sz w:val="20"/>
        </w:rPr>
        <w:t>annotated regions</w:t>
      </w:r>
      <w:r w:rsidRPr="00BA3168">
        <w:rPr>
          <w:bCs/>
          <w:noProof/>
          <w:sz w:val="20"/>
        </w:rPr>
        <w:t xml:space="preserve"> SEI message </w:t>
      </w:r>
      <w:r>
        <w:rPr>
          <w:bCs/>
          <w:noProof/>
          <w:sz w:val="20"/>
        </w:rPr>
        <w:t xml:space="preserve">that is </w:t>
      </w:r>
      <w:r w:rsidRPr="00BA3168">
        <w:rPr>
          <w:bCs/>
          <w:noProof/>
          <w:sz w:val="20"/>
        </w:rPr>
        <w:t>applicable to the current layer is output for which PicOrderCnt(</w:t>
      </w:r>
      <w:r>
        <w:rPr>
          <w:bCs/>
          <w:noProof/>
          <w:sz w:val="20"/>
        </w:rPr>
        <w:t> </w:t>
      </w:r>
      <w:r w:rsidRPr="00BA3168">
        <w:rPr>
          <w:bCs/>
          <w:noProof/>
          <w:sz w:val="20"/>
        </w:rPr>
        <w:t>picB</w:t>
      </w:r>
      <w:r>
        <w:rPr>
          <w:bCs/>
          <w:noProof/>
          <w:sz w:val="20"/>
        </w:rPr>
        <w:t> </w:t>
      </w:r>
      <w:r w:rsidRPr="00BA3168">
        <w:rPr>
          <w:bCs/>
          <w:noProof/>
          <w:sz w:val="20"/>
        </w:rPr>
        <w:t>) is greater than PicOrderCnt(</w:t>
      </w:r>
      <w:r>
        <w:rPr>
          <w:bCs/>
          <w:noProof/>
          <w:sz w:val="20"/>
        </w:rPr>
        <w:t> </w:t>
      </w:r>
      <w:r w:rsidRPr="00BA3168">
        <w:rPr>
          <w:bCs/>
          <w:noProof/>
          <w:sz w:val="20"/>
        </w:rPr>
        <w:t>picA</w:t>
      </w:r>
      <w:r>
        <w:rPr>
          <w:bCs/>
          <w:noProof/>
          <w:sz w:val="20"/>
        </w:rPr>
        <w:t> </w:t>
      </w:r>
      <w:r w:rsidRPr="00BA3168">
        <w:rPr>
          <w:bCs/>
          <w:noProof/>
          <w:sz w:val="20"/>
        </w:rPr>
        <w:t>), where PicOrderCnt(</w:t>
      </w:r>
      <w:r>
        <w:rPr>
          <w:bCs/>
          <w:noProof/>
          <w:sz w:val="20"/>
        </w:rPr>
        <w:t> </w:t>
      </w:r>
      <w:r w:rsidRPr="00BA3168">
        <w:rPr>
          <w:bCs/>
          <w:noProof/>
          <w:sz w:val="20"/>
        </w:rPr>
        <w:t>picB</w:t>
      </w:r>
      <w:r>
        <w:rPr>
          <w:bCs/>
          <w:noProof/>
          <w:sz w:val="20"/>
        </w:rPr>
        <w:t> </w:t>
      </w:r>
      <w:r w:rsidRPr="00BA3168">
        <w:rPr>
          <w:bCs/>
          <w:noProof/>
          <w:sz w:val="20"/>
        </w:rPr>
        <w:t>) and PicOrderCnt(</w:t>
      </w:r>
      <w:r>
        <w:rPr>
          <w:bCs/>
          <w:noProof/>
          <w:sz w:val="20"/>
        </w:rPr>
        <w:t> </w:t>
      </w:r>
      <w:r w:rsidRPr="00BA3168">
        <w:rPr>
          <w:bCs/>
          <w:noProof/>
          <w:sz w:val="20"/>
        </w:rPr>
        <w:t>picA</w:t>
      </w:r>
      <w:r>
        <w:rPr>
          <w:bCs/>
          <w:noProof/>
          <w:sz w:val="20"/>
        </w:rPr>
        <w:t> </w:t>
      </w:r>
      <w:r w:rsidRPr="00BA3168">
        <w:rPr>
          <w:bCs/>
          <w:noProof/>
          <w:sz w:val="20"/>
        </w:rPr>
        <w:t xml:space="preserve">) are the PicOrderCntVal values of picB and picA, </w:t>
      </w:r>
      <w:r>
        <w:rPr>
          <w:bCs/>
          <w:noProof/>
          <w:sz w:val="20"/>
        </w:rPr>
        <w:t>and the semantics of the annotated regions SEI message for PicB cancels the persistence of the region identified in the annotated regions SEI message for PicA</w:t>
      </w:r>
      <w:r w:rsidRPr="00BA3168">
        <w:rPr>
          <w:bCs/>
          <w:noProof/>
          <w:sz w:val="20"/>
        </w:rPr>
        <w:t>.</w:t>
      </w:r>
    </w:p>
    <w:p w14:paraId="38DB22DA" w14:textId="77777777" w:rsidR="001B29ED" w:rsidRPr="008669F9" w:rsidRDefault="001B29ED" w:rsidP="001B29ED">
      <w:pPr>
        <w:jc w:val="both"/>
        <w:rPr>
          <w:bCs/>
          <w:noProof/>
          <w:sz w:val="20"/>
        </w:rPr>
      </w:pPr>
      <w:r w:rsidRPr="008669F9">
        <w:rPr>
          <w:b/>
          <w:noProof/>
          <w:sz w:val="20"/>
        </w:rPr>
        <w:t xml:space="preserve">ar_not_optimized_for_viewing_flag </w:t>
      </w:r>
      <w:r w:rsidRPr="008669F9">
        <w:rPr>
          <w:bCs/>
          <w:noProof/>
          <w:sz w:val="20"/>
        </w:rPr>
        <w:t xml:space="preserve">equal to 1 indicates that </w:t>
      </w:r>
      <w:r>
        <w:rPr>
          <w:bCs/>
          <w:noProof/>
          <w:sz w:val="20"/>
        </w:rPr>
        <w:t xml:space="preserve">the </w:t>
      </w:r>
      <w:r w:rsidRPr="008669F9">
        <w:rPr>
          <w:bCs/>
          <w:noProof/>
          <w:sz w:val="20"/>
        </w:rPr>
        <w:t>decoded picture</w:t>
      </w:r>
      <w:r>
        <w:rPr>
          <w:bCs/>
          <w:noProof/>
          <w:sz w:val="20"/>
        </w:rPr>
        <w:t xml:space="preserve">s that </w:t>
      </w:r>
      <w:r>
        <w:rPr>
          <w:sz w:val="20"/>
        </w:rPr>
        <w:t>the annotated regions</w:t>
      </w:r>
      <w:r w:rsidRPr="008669F9">
        <w:rPr>
          <w:sz w:val="20"/>
        </w:rPr>
        <w:t xml:space="preserve"> SEI </w:t>
      </w:r>
      <w:r>
        <w:rPr>
          <w:sz w:val="20"/>
        </w:rPr>
        <w:t>message</w:t>
      </w:r>
      <w:r>
        <w:rPr>
          <w:bCs/>
          <w:noProof/>
          <w:sz w:val="20"/>
        </w:rPr>
        <w:t xml:space="preserve"> applies to</w:t>
      </w:r>
      <w:r w:rsidRPr="008669F9">
        <w:rPr>
          <w:bCs/>
          <w:noProof/>
          <w:sz w:val="20"/>
        </w:rPr>
        <w:t xml:space="preserve"> </w:t>
      </w:r>
      <w:r>
        <w:rPr>
          <w:bCs/>
          <w:noProof/>
          <w:sz w:val="20"/>
        </w:rPr>
        <w:t>are</w:t>
      </w:r>
      <w:r w:rsidRPr="008669F9">
        <w:rPr>
          <w:bCs/>
          <w:noProof/>
          <w:sz w:val="20"/>
        </w:rPr>
        <w:t xml:space="preserve"> not optimized for user viewing, but </w:t>
      </w:r>
      <w:r>
        <w:rPr>
          <w:bCs/>
          <w:noProof/>
          <w:sz w:val="20"/>
        </w:rPr>
        <w:t xml:space="preserve">rather are optimized </w:t>
      </w:r>
      <w:r w:rsidRPr="008669F9">
        <w:rPr>
          <w:bCs/>
          <w:noProof/>
          <w:sz w:val="20"/>
        </w:rPr>
        <w:t xml:space="preserve">for </w:t>
      </w:r>
      <w:r>
        <w:rPr>
          <w:bCs/>
          <w:noProof/>
          <w:sz w:val="20"/>
        </w:rPr>
        <w:t xml:space="preserve">some </w:t>
      </w:r>
      <w:r w:rsidRPr="008669F9">
        <w:rPr>
          <w:bCs/>
          <w:noProof/>
          <w:sz w:val="20"/>
        </w:rPr>
        <w:t>other purpose</w:t>
      </w:r>
      <w:r>
        <w:rPr>
          <w:bCs/>
          <w:noProof/>
          <w:sz w:val="20"/>
        </w:rPr>
        <w:t xml:space="preserve"> such as algorithmic object classification performance</w:t>
      </w:r>
      <w:r w:rsidRPr="008669F9">
        <w:rPr>
          <w:bCs/>
          <w:noProof/>
          <w:sz w:val="20"/>
        </w:rPr>
        <w:t xml:space="preserve">. </w:t>
      </w:r>
      <w:proofErr w:type="spellStart"/>
      <w:r w:rsidRPr="008669F9">
        <w:rPr>
          <w:sz w:val="20"/>
        </w:rPr>
        <w:t>ar</w:t>
      </w:r>
      <w:r w:rsidRPr="008669F9">
        <w:rPr>
          <w:bCs/>
          <w:noProof/>
          <w:sz w:val="20"/>
        </w:rPr>
        <w:t>_not_optimized_for_viewing_flag</w:t>
      </w:r>
      <w:proofErr w:type="spellEnd"/>
      <w:r w:rsidRPr="008669F9">
        <w:rPr>
          <w:b/>
          <w:noProof/>
          <w:sz w:val="20"/>
        </w:rPr>
        <w:t xml:space="preserve"> </w:t>
      </w:r>
      <w:r w:rsidRPr="008669F9">
        <w:rPr>
          <w:bCs/>
          <w:noProof/>
          <w:sz w:val="20"/>
        </w:rPr>
        <w:t>equal to 0 indicates that the decoded picture</w:t>
      </w:r>
      <w:r>
        <w:rPr>
          <w:bCs/>
          <w:noProof/>
          <w:sz w:val="20"/>
        </w:rPr>
        <w:t>s</w:t>
      </w:r>
      <w:r w:rsidRPr="008669F9">
        <w:rPr>
          <w:bCs/>
          <w:noProof/>
          <w:sz w:val="20"/>
        </w:rPr>
        <w:t xml:space="preserve"> </w:t>
      </w:r>
      <w:r>
        <w:rPr>
          <w:bCs/>
          <w:noProof/>
          <w:sz w:val="20"/>
        </w:rPr>
        <w:t xml:space="preserve">that </w:t>
      </w:r>
      <w:r>
        <w:rPr>
          <w:sz w:val="20"/>
        </w:rPr>
        <w:t>the annotated regions</w:t>
      </w:r>
      <w:r w:rsidRPr="008669F9">
        <w:rPr>
          <w:sz w:val="20"/>
        </w:rPr>
        <w:t xml:space="preserve"> SEI </w:t>
      </w:r>
      <w:r>
        <w:rPr>
          <w:sz w:val="20"/>
        </w:rPr>
        <w:t xml:space="preserve">message </w:t>
      </w:r>
      <w:r>
        <w:rPr>
          <w:bCs/>
          <w:noProof/>
          <w:sz w:val="20"/>
        </w:rPr>
        <w:t>applies to</w:t>
      </w:r>
      <w:r w:rsidRPr="008669F9">
        <w:rPr>
          <w:bCs/>
          <w:noProof/>
          <w:sz w:val="20"/>
        </w:rPr>
        <w:t xml:space="preserve"> </w:t>
      </w:r>
      <w:r>
        <w:rPr>
          <w:bCs/>
          <w:noProof/>
          <w:sz w:val="20"/>
        </w:rPr>
        <w:t>may or may not be</w:t>
      </w:r>
      <w:r w:rsidRPr="008669F9">
        <w:rPr>
          <w:bCs/>
          <w:noProof/>
          <w:sz w:val="20"/>
        </w:rPr>
        <w:t xml:space="preserve"> optimized for user viewing.</w:t>
      </w:r>
    </w:p>
    <w:p w14:paraId="49D4D60B" w14:textId="77777777" w:rsidR="001B29ED" w:rsidRPr="008669F9" w:rsidRDefault="001B29ED" w:rsidP="001B29ED">
      <w:pPr>
        <w:jc w:val="both"/>
        <w:rPr>
          <w:bCs/>
          <w:noProof/>
          <w:sz w:val="20"/>
        </w:rPr>
      </w:pPr>
      <w:r w:rsidRPr="008669F9">
        <w:rPr>
          <w:b/>
          <w:noProof/>
          <w:sz w:val="20"/>
        </w:rPr>
        <w:t>ar_true_motion_flag</w:t>
      </w:r>
      <w:r w:rsidRPr="008669F9">
        <w:rPr>
          <w:sz w:val="20"/>
        </w:rPr>
        <w:t xml:space="preserve"> </w:t>
      </w:r>
      <w:r w:rsidRPr="008669F9">
        <w:rPr>
          <w:bCs/>
          <w:noProof/>
          <w:sz w:val="20"/>
        </w:rPr>
        <w:t>equal to 1 indicates that the motion information in the coded picture</w:t>
      </w:r>
      <w:r>
        <w:rPr>
          <w:bCs/>
          <w:noProof/>
          <w:sz w:val="20"/>
        </w:rPr>
        <w:t>s</w:t>
      </w:r>
      <w:r w:rsidRPr="00261D85">
        <w:rPr>
          <w:bCs/>
          <w:noProof/>
          <w:sz w:val="20"/>
        </w:rPr>
        <w:t xml:space="preserve"> </w:t>
      </w:r>
      <w:r>
        <w:rPr>
          <w:bCs/>
          <w:noProof/>
          <w:sz w:val="20"/>
        </w:rPr>
        <w:t xml:space="preserve">that </w:t>
      </w:r>
      <w:r>
        <w:rPr>
          <w:sz w:val="20"/>
        </w:rPr>
        <w:t>the annotated regions</w:t>
      </w:r>
      <w:r w:rsidRPr="008669F9">
        <w:rPr>
          <w:sz w:val="20"/>
        </w:rPr>
        <w:t xml:space="preserve"> SEI </w:t>
      </w:r>
      <w:r>
        <w:rPr>
          <w:sz w:val="20"/>
        </w:rPr>
        <w:t xml:space="preserve">message </w:t>
      </w:r>
      <w:r>
        <w:rPr>
          <w:bCs/>
          <w:noProof/>
          <w:sz w:val="20"/>
        </w:rPr>
        <w:t>applies to</w:t>
      </w:r>
      <w:r w:rsidRPr="008669F9">
        <w:rPr>
          <w:bCs/>
          <w:noProof/>
          <w:sz w:val="20"/>
        </w:rPr>
        <w:t xml:space="preserve"> was selected with a goal of accurately representing object motion for objects</w:t>
      </w:r>
      <w:r>
        <w:rPr>
          <w:bCs/>
          <w:noProof/>
          <w:sz w:val="20"/>
        </w:rPr>
        <w:t xml:space="preserve"> in the annotated regions</w:t>
      </w:r>
      <w:r w:rsidRPr="008669F9">
        <w:rPr>
          <w:bCs/>
          <w:noProof/>
          <w:sz w:val="20"/>
        </w:rPr>
        <w:t xml:space="preserve">. </w:t>
      </w:r>
      <w:proofErr w:type="spellStart"/>
      <w:r w:rsidRPr="008669F9">
        <w:rPr>
          <w:sz w:val="20"/>
        </w:rPr>
        <w:t>ar</w:t>
      </w:r>
      <w:r w:rsidRPr="008669F9">
        <w:rPr>
          <w:noProof/>
          <w:sz w:val="20"/>
        </w:rPr>
        <w:t>_true_motion_flag</w:t>
      </w:r>
      <w:proofErr w:type="spellEnd"/>
      <w:r w:rsidRPr="008669F9">
        <w:rPr>
          <w:sz w:val="20"/>
        </w:rPr>
        <w:t xml:space="preserve"> </w:t>
      </w:r>
      <w:r w:rsidRPr="008669F9">
        <w:rPr>
          <w:bCs/>
          <w:noProof/>
          <w:sz w:val="20"/>
        </w:rPr>
        <w:t>equal to 0 indicates that the motion information in the coded picture</w:t>
      </w:r>
      <w:r>
        <w:rPr>
          <w:bCs/>
          <w:noProof/>
          <w:sz w:val="20"/>
        </w:rPr>
        <w:t>s</w:t>
      </w:r>
      <w:r w:rsidRPr="00261D85">
        <w:rPr>
          <w:bCs/>
          <w:noProof/>
          <w:sz w:val="20"/>
        </w:rPr>
        <w:t xml:space="preserve"> </w:t>
      </w:r>
      <w:r>
        <w:rPr>
          <w:bCs/>
          <w:noProof/>
          <w:sz w:val="20"/>
        </w:rPr>
        <w:t xml:space="preserve">that </w:t>
      </w:r>
      <w:r>
        <w:rPr>
          <w:sz w:val="20"/>
        </w:rPr>
        <w:t xml:space="preserve">the annotated </w:t>
      </w:r>
      <w:r>
        <w:rPr>
          <w:sz w:val="20"/>
        </w:rPr>
        <w:lastRenderedPageBreak/>
        <w:t>regions</w:t>
      </w:r>
      <w:r w:rsidRPr="008669F9">
        <w:rPr>
          <w:sz w:val="20"/>
        </w:rPr>
        <w:t xml:space="preserve"> SEI </w:t>
      </w:r>
      <w:r>
        <w:rPr>
          <w:sz w:val="20"/>
        </w:rPr>
        <w:t xml:space="preserve">message </w:t>
      </w:r>
      <w:r>
        <w:rPr>
          <w:bCs/>
          <w:noProof/>
          <w:sz w:val="20"/>
        </w:rPr>
        <w:t>applies to</w:t>
      </w:r>
      <w:r w:rsidRPr="008669F9">
        <w:rPr>
          <w:bCs/>
          <w:noProof/>
          <w:sz w:val="20"/>
        </w:rPr>
        <w:t xml:space="preserve"> </w:t>
      </w:r>
      <w:r>
        <w:rPr>
          <w:bCs/>
          <w:noProof/>
          <w:sz w:val="20"/>
        </w:rPr>
        <w:t xml:space="preserve">may or may not be </w:t>
      </w:r>
      <w:r w:rsidRPr="008669F9">
        <w:rPr>
          <w:bCs/>
          <w:noProof/>
          <w:sz w:val="20"/>
        </w:rPr>
        <w:t xml:space="preserve">selected with a goal of accurately representing object motion for </w:t>
      </w:r>
      <w:r>
        <w:rPr>
          <w:bCs/>
          <w:noProof/>
          <w:sz w:val="20"/>
        </w:rPr>
        <w:t xml:space="preserve">objects in the </w:t>
      </w:r>
      <w:r w:rsidRPr="008669F9">
        <w:rPr>
          <w:bCs/>
          <w:noProof/>
          <w:sz w:val="20"/>
        </w:rPr>
        <w:t xml:space="preserve">annotated </w:t>
      </w:r>
      <w:r>
        <w:rPr>
          <w:bCs/>
          <w:noProof/>
          <w:sz w:val="20"/>
        </w:rPr>
        <w:t>regions</w:t>
      </w:r>
      <w:r w:rsidRPr="008669F9">
        <w:rPr>
          <w:bCs/>
          <w:noProof/>
          <w:sz w:val="20"/>
        </w:rPr>
        <w:t>.</w:t>
      </w:r>
    </w:p>
    <w:p w14:paraId="05243D77" w14:textId="77777777" w:rsidR="001B29ED" w:rsidRPr="008669F9" w:rsidRDefault="001B29ED" w:rsidP="001B29ED">
      <w:pPr>
        <w:jc w:val="both"/>
        <w:rPr>
          <w:bCs/>
          <w:noProof/>
          <w:sz w:val="20"/>
        </w:rPr>
      </w:pPr>
      <w:r w:rsidRPr="008669F9">
        <w:rPr>
          <w:b/>
          <w:bCs/>
          <w:noProof/>
          <w:sz w:val="20"/>
        </w:rPr>
        <w:t>ar_occluded</w:t>
      </w:r>
      <w:r>
        <w:rPr>
          <w:b/>
          <w:bCs/>
          <w:noProof/>
          <w:sz w:val="20"/>
        </w:rPr>
        <w:t>_object</w:t>
      </w:r>
      <w:r w:rsidRPr="008669F9">
        <w:rPr>
          <w:b/>
          <w:bCs/>
          <w:noProof/>
          <w:sz w:val="20"/>
        </w:rPr>
        <w:t xml:space="preserve">_flag </w:t>
      </w:r>
      <w:r w:rsidRPr="008669F9">
        <w:rPr>
          <w:bCs/>
          <w:noProof/>
          <w:sz w:val="20"/>
        </w:rPr>
        <w:t>equal to 1 indicates that the ar</w:t>
      </w:r>
      <w:r>
        <w:rPr>
          <w:bCs/>
          <w:noProof/>
          <w:sz w:val="20"/>
        </w:rPr>
        <w:t>_bounding_box_</w:t>
      </w:r>
      <w:r w:rsidRPr="008669F9">
        <w:rPr>
          <w:bCs/>
          <w:noProof/>
          <w:sz w:val="20"/>
        </w:rPr>
        <w:t>top[</w:t>
      </w:r>
      <w:r w:rsidRPr="008669F9">
        <w:rPr>
          <w:bCs/>
          <w:sz w:val="20"/>
        </w:rPr>
        <w:t> </w:t>
      </w:r>
      <w:proofErr w:type="spellStart"/>
      <w:r w:rsidRPr="008669F9">
        <w:rPr>
          <w:bCs/>
          <w:noProof/>
          <w:sz w:val="20"/>
        </w:rPr>
        <w:t>ar</w:t>
      </w:r>
      <w:r>
        <w:rPr>
          <w:bCs/>
          <w:noProof/>
          <w:sz w:val="20"/>
        </w:rPr>
        <w:t>_object</w:t>
      </w:r>
      <w:r w:rsidRPr="008669F9">
        <w:rPr>
          <w:bCs/>
          <w:noProof/>
          <w:sz w:val="20"/>
        </w:rPr>
        <w:t>_idx</w:t>
      </w:r>
      <w:proofErr w:type="spellEnd"/>
      <w:r w:rsidRPr="008669F9">
        <w:rPr>
          <w:noProof/>
          <w:sz w:val="20"/>
        </w:rPr>
        <w:t>[</w:t>
      </w:r>
      <w:r w:rsidRPr="008669F9">
        <w:rPr>
          <w:bCs/>
          <w:sz w:val="20"/>
        </w:rPr>
        <w:t> </w:t>
      </w:r>
      <w:proofErr w:type="spellStart"/>
      <w:r w:rsidRPr="008669F9">
        <w:rPr>
          <w:noProof/>
          <w:sz w:val="20"/>
        </w:rPr>
        <w:t>i</w:t>
      </w:r>
      <w:proofErr w:type="spellEnd"/>
      <w:r w:rsidRPr="008669F9">
        <w:rPr>
          <w:bCs/>
          <w:sz w:val="20"/>
        </w:rPr>
        <w:t> </w:t>
      </w:r>
      <w:r w:rsidRPr="008669F9">
        <w:rPr>
          <w:noProof/>
          <w:sz w:val="20"/>
        </w:rPr>
        <w:t>]</w:t>
      </w:r>
      <w:r w:rsidRPr="008669F9">
        <w:rPr>
          <w:bCs/>
          <w:sz w:val="20"/>
        </w:rPr>
        <w:t> </w:t>
      </w:r>
      <w:r w:rsidRPr="008669F9">
        <w:rPr>
          <w:bCs/>
          <w:noProof/>
          <w:sz w:val="20"/>
        </w:rPr>
        <w:t>], ar</w:t>
      </w:r>
      <w:r>
        <w:rPr>
          <w:bCs/>
          <w:noProof/>
          <w:sz w:val="20"/>
        </w:rPr>
        <w:t>_bounding_box_</w:t>
      </w:r>
      <w:r w:rsidRPr="008669F9">
        <w:rPr>
          <w:bCs/>
          <w:noProof/>
          <w:sz w:val="20"/>
        </w:rPr>
        <w:t>left[</w:t>
      </w:r>
      <w:r w:rsidRPr="008669F9">
        <w:rPr>
          <w:bCs/>
          <w:sz w:val="20"/>
        </w:rPr>
        <w:t> </w:t>
      </w:r>
      <w:proofErr w:type="spellStart"/>
      <w:r w:rsidRPr="008669F9">
        <w:rPr>
          <w:bCs/>
          <w:noProof/>
          <w:sz w:val="20"/>
        </w:rPr>
        <w:t>ar</w:t>
      </w:r>
      <w:r>
        <w:rPr>
          <w:bCs/>
          <w:noProof/>
          <w:sz w:val="20"/>
        </w:rPr>
        <w:t>_object</w:t>
      </w:r>
      <w:r w:rsidRPr="008669F9">
        <w:rPr>
          <w:bCs/>
          <w:noProof/>
          <w:sz w:val="20"/>
        </w:rPr>
        <w:t>_idx</w:t>
      </w:r>
      <w:proofErr w:type="spellEnd"/>
      <w:r w:rsidRPr="008669F9">
        <w:rPr>
          <w:noProof/>
          <w:sz w:val="20"/>
        </w:rPr>
        <w:t>[</w:t>
      </w:r>
      <w:r w:rsidRPr="008669F9">
        <w:rPr>
          <w:bCs/>
          <w:sz w:val="20"/>
        </w:rPr>
        <w:t> </w:t>
      </w:r>
      <w:proofErr w:type="spellStart"/>
      <w:r w:rsidRPr="008669F9">
        <w:rPr>
          <w:noProof/>
          <w:sz w:val="20"/>
        </w:rPr>
        <w:t>i</w:t>
      </w:r>
      <w:proofErr w:type="spellEnd"/>
      <w:r w:rsidRPr="008669F9">
        <w:rPr>
          <w:bCs/>
          <w:sz w:val="20"/>
        </w:rPr>
        <w:t> </w:t>
      </w:r>
      <w:r w:rsidRPr="008669F9">
        <w:rPr>
          <w:noProof/>
          <w:sz w:val="20"/>
        </w:rPr>
        <w:t>]</w:t>
      </w:r>
      <w:r w:rsidRPr="008669F9">
        <w:rPr>
          <w:bCs/>
          <w:sz w:val="20"/>
        </w:rPr>
        <w:t> </w:t>
      </w:r>
      <w:r w:rsidRPr="008669F9">
        <w:rPr>
          <w:bCs/>
          <w:noProof/>
          <w:sz w:val="20"/>
        </w:rPr>
        <w:t>], ar</w:t>
      </w:r>
      <w:r>
        <w:rPr>
          <w:bCs/>
          <w:noProof/>
          <w:sz w:val="20"/>
        </w:rPr>
        <w:t>_bounding_box_</w:t>
      </w:r>
      <w:r w:rsidRPr="008669F9">
        <w:rPr>
          <w:bCs/>
          <w:noProof/>
          <w:sz w:val="20"/>
        </w:rPr>
        <w:t>width[</w:t>
      </w:r>
      <w:r w:rsidRPr="008669F9">
        <w:rPr>
          <w:bCs/>
          <w:sz w:val="20"/>
        </w:rPr>
        <w:t> </w:t>
      </w:r>
      <w:proofErr w:type="spellStart"/>
      <w:r w:rsidRPr="008669F9">
        <w:rPr>
          <w:bCs/>
          <w:noProof/>
          <w:sz w:val="20"/>
        </w:rPr>
        <w:t>ar</w:t>
      </w:r>
      <w:r>
        <w:rPr>
          <w:bCs/>
          <w:noProof/>
          <w:sz w:val="20"/>
        </w:rPr>
        <w:t>_object</w:t>
      </w:r>
      <w:r w:rsidRPr="008669F9">
        <w:rPr>
          <w:bCs/>
          <w:noProof/>
          <w:sz w:val="20"/>
        </w:rPr>
        <w:t>_idx</w:t>
      </w:r>
      <w:proofErr w:type="spellEnd"/>
      <w:r w:rsidRPr="008669F9">
        <w:rPr>
          <w:noProof/>
          <w:sz w:val="20"/>
        </w:rPr>
        <w:t>[</w:t>
      </w:r>
      <w:r w:rsidRPr="008669F9">
        <w:rPr>
          <w:bCs/>
          <w:sz w:val="20"/>
        </w:rPr>
        <w:t> </w:t>
      </w:r>
      <w:proofErr w:type="spellStart"/>
      <w:r w:rsidRPr="008669F9">
        <w:rPr>
          <w:noProof/>
          <w:sz w:val="20"/>
        </w:rPr>
        <w:t>i</w:t>
      </w:r>
      <w:proofErr w:type="spellEnd"/>
      <w:r w:rsidRPr="008669F9">
        <w:rPr>
          <w:bCs/>
          <w:sz w:val="20"/>
        </w:rPr>
        <w:t> </w:t>
      </w:r>
      <w:r w:rsidRPr="008669F9">
        <w:rPr>
          <w:noProof/>
          <w:sz w:val="20"/>
        </w:rPr>
        <w:t>]</w:t>
      </w:r>
      <w:r w:rsidRPr="008669F9">
        <w:rPr>
          <w:bCs/>
          <w:sz w:val="20"/>
        </w:rPr>
        <w:t> </w:t>
      </w:r>
      <w:r w:rsidRPr="008669F9">
        <w:rPr>
          <w:bCs/>
          <w:noProof/>
          <w:sz w:val="20"/>
        </w:rPr>
        <w:t>], and ar</w:t>
      </w:r>
      <w:r>
        <w:rPr>
          <w:bCs/>
          <w:noProof/>
          <w:sz w:val="20"/>
        </w:rPr>
        <w:t>_bounding_box_</w:t>
      </w:r>
      <w:r w:rsidRPr="008669F9">
        <w:rPr>
          <w:bCs/>
          <w:noProof/>
          <w:sz w:val="20"/>
        </w:rPr>
        <w:t>height[</w:t>
      </w:r>
      <w:r w:rsidRPr="008669F9">
        <w:rPr>
          <w:bCs/>
          <w:sz w:val="20"/>
        </w:rPr>
        <w:t> </w:t>
      </w:r>
      <w:proofErr w:type="spellStart"/>
      <w:r w:rsidRPr="008669F9">
        <w:rPr>
          <w:bCs/>
          <w:noProof/>
          <w:sz w:val="20"/>
        </w:rPr>
        <w:t>ar</w:t>
      </w:r>
      <w:r>
        <w:rPr>
          <w:bCs/>
          <w:noProof/>
          <w:sz w:val="20"/>
        </w:rPr>
        <w:t>_object</w:t>
      </w:r>
      <w:r w:rsidRPr="008669F9">
        <w:rPr>
          <w:bCs/>
          <w:noProof/>
          <w:sz w:val="20"/>
        </w:rPr>
        <w:t>_idx</w:t>
      </w:r>
      <w:proofErr w:type="spellEnd"/>
      <w:r w:rsidRPr="008669F9">
        <w:rPr>
          <w:noProof/>
          <w:sz w:val="20"/>
        </w:rPr>
        <w:t>[</w:t>
      </w:r>
      <w:r w:rsidRPr="008669F9">
        <w:rPr>
          <w:bCs/>
          <w:sz w:val="20"/>
        </w:rPr>
        <w:t> </w:t>
      </w:r>
      <w:proofErr w:type="spellStart"/>
      <w:r w:rsidRPr="008669F9">
        <w:rPr>
          <w:noProof/>
          <w:sz w:val="20"/>
        </w:rPr>
        <w:t>i</w:t>
      </w:r>
      <w:proofErr w:type="spellEnd"/>
      <w:r w:rsidRPr="008669F9">
        <w:rPr>
          <w:bCs/>
          <w:sz w:val="20"/>
        </w:rPr>
        <w:t> </w:t>
      </w:r>
      <w:r w:rsidRPr="008669F9">
        <w:rPr>
          <w:noProof/>
          <w:sz w:val="20"/>
        </w:rPr>
        <w:t>]</w:t>
      </w:r>
      <w:r w:rsidRPr="008669F9">
        <w:rPr>
          <w:bCs/>
          <w:sz w:val="20"/>
        </w:rPr>
        <w:t> </w:t>
      </w:r>
      <w:r w:rsidRPr="008669F9">
        <w:rPr>
          <w:bCs/>
          <w:noProof/>
          <w:sz w:val="20"/>
        </w:rPr>
        <w:t xml:space="preserve">] syntax elements </w:t>
      </w:r>
      <w:r>
        <w:rPr>
          <w:bCs/>
          <w:noProof/>
          <w:sz w:val="20"/>
        </w:rPr>
        <w:t xml:space="preserve">each </w:t>
      </w:r>
      <w:r w:rsidRPr="008669F9">
        <w:rPr>
          <w:bCs/>
          <w:noProof/>
          <w:sz w:val="20"/>
        </w:rPr>
        <w:t xml:space="preserve">represent the size and location of an object </w:t>
      </w:r>
      <w:r>
        <w:rPr>
          <w:bCs/>
          <w:noProof/>
          <w:sz w:val="20"/>
        </w:rPr>
        <w:t xml:space="preserve">or a portion of </w:t>
      </w:r>
      <w:r w:rsidRPr="008669F9">
        <w:rPr>
          <w:bCs/>
          <w:noProof/>
          <w:sz w:val="20"/>
        </w:rPr>
        <w:t xml:space="preserve">an object that may not </w:t>
      </w:r>
      <w:r>
        <w:rPr>
          <w:bCs/>
          <w:noProof/>
          <w:sz w:val="20"/>
          <w:lang w:val="en-US"/>
        </w:rPr>
        <w:t xml:space="preserve">be </w:t>
      </w:r>
      <w:r w:rsidRPr="008669F9">
        <w:rPr>
          <w:bCs/>
          <w:noProof/>
          <w:sz w:val="20"/>
        </w:rPr>
        <w:t xml:space="preserve">visible or may be only partially visible </w:t>
      </w:r>
      <w:r>
        <w:rPr>
          <w:bCs/>
          <w:noProof/>
          <w:sz w:val="20"/>
        </w:rPr>
        <w:t>with</w:t>
      </w:r>
      <w:r w:rsidRPr="008669F9">
        <w:rPr>
          <w:bCs/>
          <w:noProof/>
          <w:sz w:val="20"/>
        </w:rPr>
        <w:t xml:space="preserve">in the </w:t>
      </w:r>
      <w:r>
        <w:rPr>
          <w:bCs/>
          <w:noProof/>
          <w:sz w:val="20"/>
        </w:rPr>
        <w:t>cropped de</w:t>
      </w:r>
      <w:r w:rsidRPr="008669F9">
        <w:rPr>
          <w:bCs/>
          <w:noProof/>
          <w:sz w:val="20"/>
        </w:rPr>
        <w:t xml:space="preserve">coded picture. </w:t>
      </w:r>
      <w:r w:rsidRPr="008669F9">
        <w:rPr>
          <w:noProof/>
          <w:sz w:val="20"/>
        </w:rPr>
        <w:t>ar_occluded</w:t>
      </w:r>
      <w:r>
        <w:rPr>
          <w:noProof/>
          <w:sz w:val="20"/>
        </w:rPr>
        <w:t>_object</w:t>
      </w:r>
      <w:r w:rsidRPr="008669F9">
        <w:rPr>
          <w:noProof/>
          <w:sz w:val="20"/>
        </w:rPr>
        <w:t>_flag</w:t>
      </w:r>
      <w:r w:rsidRPr="008669F9">
        <w:rPr>
          <w:b/>
          <w:bCs/>
          <w:noProof/>
          <w:sz w:val="20"/>
        </w:rPr>
        <w:t xml:space="preserve"> </w:t>
      </w:r>
      <w:r w:rsidRPr="008669F9">
        <w:rPr>
          <w:bCs/>
          <w:noProof/>
          <w:sz w:val="20"/>
        </w:rPr>
        <w:t>equal to 0 indicates that the ar</w:t>
      </w:r>
      <w:r>
        <w:rPr>
          <w:bCs/>
          <w:noProof/>
          <w:sz w:val="20"/>
        </w:rPr>
        <w:t>_bounding_box_</w:t>
      </w:r>
      <w:r w:rsidRPr="008669F9">
        <w:rPr>
          <w:bCs/>
          <w:noProof/>
          <w:sz w:val="20"/>
        </w:rPr>
        <w:t>top[</w:t>
      </w:r>
      <w:r w:rsidRPr="008669F9">
        <w:rPr>
          <w:bCs/>
          <w:sz w:val="20"/>
        </w:rPr>
        <w:t> </w:t>
      </w:r>
      <w:proofErr w:type="spellStart"/>
      <w:r w:rsidRPr="008669F9">
        <w:rPr>
          <w:bCs/>
          <w:noProof/>
          <w:sz w:val="20"/>
        </w:rPr>
        <w:t>ar</w:t>
      </w:r>
      <w:r>
        <w:rPr>
          <w:bCs/>
          <w:noProof/>
          <w:sz w:val="20"/>
        </w:rPr>
        <w:t>_object</w:t>
      </w:r>
      <w:r w:rsidRPr="008669F9">
        <w:rPr>
          <w:bCs/>
          <w:noProof/>
          <w:sz w:val="20"/>
        </w:rPr>
        <w:t>_idx</w:t>
      </w:r>
      <w:proofErr w:type="spellEnd"/>
      <w:r w:rsidRPr="008669F9">
        <w:rPr>
          <w:noProof/>
          <w:sz w:val="20"/>
        </w:rPr>
        <w:t>[</w:t>
      </w:r>
      <w:r w:rsidRPr="008669F9">
        <w:rPr>
          <w:bCs/>
          <w:sz w:val="20"/>
        </w:rPr>
        <w:t> </w:t>
      </w:r>
      <w:proofErr w:type="spellStart"/>
      <w:r w:rsidRPr="008669F9">
        <w:rPr>
          <w:noProof/>
          <w:sz w:val="20"/>
        </w:rPr>
        <w:t>i</w:t>
      </w:r>
      <w:proofErr w:type="spellEnd"/>
      <w:r w:rsidRPr="008669F9">
        <w:rPr>
          <w:bCs/>
          <w:sz w:val="20"/>
        </w:rPr>
        <w:t> </w:t>
      </w:r>
      <w:r w:rsidRPr="008669F9">
        <w:rPr>
          <w:noProof/>
          <w:sz w:val="20"/>
        </w:rPr>
        <w:t>]</w:t>
      </w:r>
      <w:r w:rsidRPr="008669F9">
        <w:rPr>
          <w:bCs/>
          <w:sz w:val="20"/>
        </w:rPr>
        <w:t> </w:t>
      </w:r>
      <w:r w:rsidRPr="008669F9">
        <w:rPr>
          <w:bCs/>
          <w:noProof/>
          <w:sz w:val="20"/>
        </w:rPr>
        <w:t>], ar</w:t>
      </w:r>
      <w:r>
        <w:rPr>
          <w:bCs/>
          <w:noProof/>
          <w:sz w:val="20"/>
        </w:rPr>
        <w:t>_bounding_box_</w:t>
      </w:r>
      <w:r w:rsidRPr="008669F9">
        <w:rPr>
          <w:bCs/>
          <w:noProof/>
          <w:sz w:val="20"/>
        </w:rPr>
        <w:t>left[</w:t>
      </w:r>
      <w:r w:rsidRPr="008669F9">
        <w:rPr>
          <w:bCs/>
          <w:sz w:val="20"/>
        </w:rPr>
        <w:t> </w:t>
      </w:r>
      <w:proofErr w:type="spellStart"/>
      <w:r w:rsidRPr="008669F9">
        <w:rPr>
          <w:bCs/>
          <w:noProof/>
          <w:sz w:val="20"/>
        </w:rPr>
        <w:t>ar</w:t>
      </w:r>
      <w:r>
        <w:rPr>
          <w:bCs/>
          <w:noProof/>
          <w:sz w:val="20"/>
        </w:rPr>
        <w:t>_object</w:t>
      </w:r>
      <w:r w:rsidRPr="008669F9">
        <w:rPr>
          <w:bCs/>
          <w:noProof/>
          <w:sz w:val="20"/>
        </w:rPr>
        <w:t>_idx</w:t>
      </w:r>
      <w:proofErr w:type="spellEnd"/>
      <w:r w:rsidRPr="008669F9">
        <w:rPr>
          <w:noProof/>
          <w:sz w:val="20"/>
        </w:rPr>
        <w:t>[</w:t>
      </w:r>
      <w:r w:rsidRPr="008669F9">
        <w:rPr>
          <w:bCs/>
          <w:sz w:val="20"/>
        </w:rPr>
        <w:t> </w:t>
      </w:r>
      <w:proofErr w:type="spellStart"/>
      <w:r w:rsidRPr="008669F9">
        <w:rPr>
          <w:noProof/>
          <w:sz w:val="20"/>
        </w:rPr>
        <w:t>i</w:t>
      </w:r>
      <w:proofErr w:type="spellEnd"/>
      <w:r w:rsidRPr="008669F9">
        <w:rPr>
          <w:bCs/>
          <w:sz w:val="20"/>
        </w:rPr>
        <w:t> </w:t>
      </w:r>
      <w:r w:rsidRPr="008669F9">
        <w:rPr>
          <w:noProof/>
          <w:sz w:val="20"/>
        </w:rPr>
        <w:t>]</w:t>
      </w:r>
      <w:r w:rsidRPr="008669F9">
        <w:rPr>
          <w:bCs/>
          <w:sz w:val="20"/>
        </w:rPr>
        <w:t> </w:t>
      </w:r>
      <w:r w:rsidRPr="008669F9">
        <w:rPr>
          <w:bCs/>
          <w:noProof/>
          <w:sz w:val="20"/>
        </w:rPr>
        <w:t>], ar</w:t>
      </w:r>
      <w:r>
        <w:rPr>
          <w:bCs/>
          <w:noProof/>
          <w:sz w:val="20"/>
        </w:rPr>
        <w:t>_bounding_box_</w:t>
      </w:r>
      <w:r w:rsidRPr="008669F9">
        <w:rPr>
          <w:bCs/>
          <w:noProof/>
          <w:sz w:val="20"/>
        </w:rPr>
        <w:t>width[</w:t>
      </w:r>
      <w:r w:rsidRPr="008669F9">
        <w:rPr>
          <w:bCs/>
          <w:sz w:val="20"/>
        </w:rPr>
        <w:t> </w:t>
      </w:r>
      <w:proofErr w:type="spellStart"/>
      <w:r w:rsidRPr="008669F9">
        <w:rPr>
          <w:bCs/>
          <w:noProof/>
          <w:sz w:val="20"/>
        </w:rPr>
        <w:t>ar</w:t>
      </w:r>
      <w:r>
        <w:rPr>
          <w:bCs/>
          <w:noProof/>
          <w:sz w:val="20"/>
        </w:rPr>
        <w:t>_object</w:t>
      </w:r>
      <w:r w:rsidRPr="008669F9">
        <w:rPr>
          <w:bCs/>
          <w:noProof/>
          <w:sz w:val="20"/>
        </w:rPr>
        <w:t>_idx</w:t>
      </w:r>
      <w:proofErr w:type="spellEnd"/>
      <w:r w:rsidRPr="008669F9">
        <w:rPr>
          <w:noProof/>
          <w:sz w:val="20"/>
        </w:rPr>
        <w:t>[</w:t>
      </w:r>
      <w:r w:rsidRPr="008669F9">
        <w:rPr>
          <w:bCs/>
          <w:sz w:val="20"/>
        </w:rPr>
        <w:t> </w:t>
      </w:r>
      <w:proofErr w:type="spellStart"/>
      <w:r w:rsidRPr="008669F9">
        <w:rPr>
          <w:noProof/>
          <w:sz w:val="20"/>
        </w:rPr>
        <w:t>i</w:t>
      </w:r>
      <w:proofErr w:type="spellEnd"/>
      <w:r w:rsidRPr="008669F9">
        <w:rPr>
          <w:bCs/>
          <w:sz w:val="20"/>
        </w:rPr>
        <w:t> </w:t>
      </w:r>
      <w:r w:rsidRPr="008669F9">
        <w:rPr>
          <w:noProof/>
          <w:sz w:val="20"/>
        </w:rPr>
        <w:t>]</w:t>
      </w:r>
      <w:r w:rsidRPr="008669F9">
        <w:rPr>
          <w:bCs/>
          <w:sz w:val="20"/>
        </w:rPr>
        <w:t> </w:t>
      </w:r>
      <w:r w:rsidRPr="008669F9">
        <w:rPr>
          <w:bCs/>
          <w:noProof/>
          <w:sz w:val="20"/>
        </w:rPr>
        <w:t>], and ar</w:t>
      </w:r>
      <w:r>
        <w:rPr>
          <w:bCs/>
          <w:noProof/>
          <w:sz w:val="20"/>
        </w:rPr>
        <w:t>_bounding_box_</w:t>
      </w:r>
      <w:r w:rsidRPr="008669F9">
        <w:rPr>
          <w:bCs/>
          <w:noProof/>
          <w:sz w:val="20"/>
        </w:rPr>
        <w:t>height[</w:t>
      </w:r>
      <w:r w:rsidRPr="008669F9">
        <w:rPr>
          <w:bCs/>
          <w:sz w:val="20"/>
        </w:rPr>
        <w:t> </w:t>
      </w:r>
      <w:proofErr w:type="spellStart"/>
      <w:r w:rsidRPr="008669F9">
        <w:rPr>
          <w:bCs/>
          <w:noProof/>
          <w:sz w:val="20"/>
        </w:rPr>
        <w:t>ar</w:t>
      </w:r>
      <w:r>
        <w:rPr>
          <w:bCs/>
          <w:noProof/>
          <w:sz w:val="20"/>
        </w:rPr>
        <w:t>_object</w:t>
      </w:r>
      <w:r w:rsidRPr="008669F9">
        <w:rPr>
          <w:bCs/>
          <w:noProof/>
          <w:sz w:val="20"/>
        </w:rPr>
        <w:t>_idx</w:t>
      </w:r>
      <w:proofErr w:type="spellEnd"/>
      <w:r w:rsidRPr="008669F9">
        <w:rPr>
          <w:noProof/>
          <w:sz w:val="20"/>
        </w:rPr>
        <w:t>[</w:t>
      </w:r>
      <w:r w:rsidRPr="008669F9">
        <w:rPr>
          <w:bCs/>
          <w:sz w:val="20"/>
        </w:rPr>
        <w:t> </w:t>
      </w:r>
      <w:proofErr w:type="spellStart"/>
      <w:r w:rsidRPr="008669F9">
        <w:rPr>
          <w:noProof/>
          <w:sz w:val="20"/>
        </w:rPr>
        <w:t>i</w:t>
      </w:r>
      <w:proofErr w:type="spellEnd"/>
      <w:r w:rsidRPr="008669F9">
        <w:rPr>
          <w:bCs/>
          <w:sz w:val="20"/>
        </w:rPr>
        <w:t> </w:t>
      </w:r>
      <w:r w:rsidRPr="008669F9">
        <w:rPr>
          <w:noProof/>
          <w:sz w:val="20"/>
        </w:rPr>
        <w:t>]</w:t>
      </w:r>
      <w:r w:rsidRPr="008669F9">
        <w:rPr>
          <w:bCs/>
          <w:sz w:val="20"/>
        </w:rPr>
        <w:t> </w:t>
      </w:r>
      <w:r w:rsidRPr="008669F9">
        <w:rPr>
          <w:bCs/>
          <w:noProof/>
          <w:sz w:val="20"/>
        </w:rPr>
        <w:t xml:space="preserve">] syntax elements represent the size and location of an object </w:t>
      </w:r>
      <w:r>
        <w:rPr>
          <w:bCs/>
          <w:noProof/>
          <w:sz w:val="20"/>
        </w:rPr>
        <w:t xml:space="preserve">that is entirely visible </w:t>
      </w:r>
      <w:r w:rsidRPr="008669F9">
        <w:rPr>
          <w:bCs/>
          <w:noProof/>
          <w:sz w:val="20"/>
        </w:rPr>
        <w:t xml:space="preserve">within the </w:t>
      </w:r>
      <w:r>
        <w:rPr>
          <w:bCs/>
          <w:noProof/>
          <w:sz w:val="20"/>
        </w:rPr>
        <w:t>cropped de</w:t>
      </w:r>
      <w:r w:rsidRPr="008669F9">
        <w:rPr>
          <w:bCs/>
          <w:noProof/>
          <w:sz w:val="20"/>
        </w:rPr>
        <w:t>coded picture.</w:t>
      </w:r>
      <w:r>
        <w:rPr>
          <w:bCs/>
          <w:noProof/>
          <w:sz w:val="20"/>
        </w:rPr>
        <w:t xml:space="preserve"> It is a requirement of bitstream conformance that the value of ar_occluded_object_flag shall be the same for all annotated_regions( ) syntax structures within a CLVS.</w:t>
      </w:r>
    </w:p>
    <w:p w14:paraId="5A56AD0F" w14:textId="77777777" w:rsidR="001B29ED" w:rsidRPr="008669F9" w:rsidRDefault="001B29ED" w:rsidP="001B29ED">
      <w:pPr>
        <w:jc w:val="both"/>
        <w:rPr>
          <w:bCs/>
          <w:noProof/>
          <w:sz w:val="20"/>
        </w:rPr>
      </w:pPr>
      <w:r w:rsidRPr="008669F9">
        <w:rPr>
          <w:b/>
          <w:bCs/>
          <w:noProof/>
          <w:sz w:val="20"/>
        </w:rPr>
        <w:t>ar_partial</w:t>
      </w:r>
      <w:r>
        <w:rPr>
          <w:b/>
          <w:bCs/>
          <w:noProof/>
          <w:sz w:val="20"/>
        </w:rPr>
        <w:t>_object</w:t>
      </w:r>
      <w:r w:rsidRPr="008669F9">
        <w:rPr>
          <w:b/>
          <w:bCs/>
          <w:noProof/>
          <w:sz w:val="20"/>
        </w:rPr>
        <w:t>_flag_present_flag</w:t>
      </w:r>
      <w:r w:rsidRPr="009016A6">
        <w:rPr>
          <w:bCs/>
          <w:noProof/>
          <w:sz w:val="20"/>
        </w:rPr>
        <w:t xml:space="preserve"> </w:t>
      </w:r>
      <w:r w:rsidRPr="008669F9">
        <w:rPr>
          <w:bCs/>
          <w:noProof/>
          <w:sz w:val="20"/>
        </w:rPr>
        <w:t>equal to 1 indicates that ar_partial</w:t>
      </w:r>
      <w:r>
        <w:rPr>
          <w:bCs/>
          <w:noProof/>
          <w:sz w:val="20"/>
        </w:rPr>
        <w:t>_object</w:t>
      </w:r>
      <w:r w:rsidRPr="008669F9">
        <w:rPr>
          <w:bCs/>
          <w:noProof/>
          <w:sz w:val="20"/>
        </w:rPr>
        <w:t>_flag[</w:t>
      </w:r>
      <w:r w:rsidRPr="008669F9">
        <w:rPr>
          <w:bCs/>
          <w:sz w:val="20"/>
        </w:rPr>
        <w:t> </w:t>
      </w:r>
      <w:proofErr w:type="spellStart"/>
      <w:r w:rsidRPr="008669F9">
        <w:rPr>
          <w:bCs/>
          <w:noProof/>
          <w:sz w:val="20"/>
        </w:rPr>
        <w:t>ar</w:t>
      </w:r>
      <w:r>
        <w:rPr>
          <w:bCs/>
          <w:noProof/>
          <w:sz w:val="20"/>
        </w:rPr>
        <w:t>_object</w:t>
      </w:r>
      <w:r w:rsidRPr="008669F9">
        <w:rPr>
          <w:bCs/>
          <w:noProof/>
          <w:sz w:val="20"/>
        </w:rPr>
        <w:t>_idx</w:t>
      </w:r>
      <w:proofErr w:type="spellEnd"/>
      <w:r w:rsidRPr="008669F9">
        <w:rPr>
          <w:noProof/>
          <w:sz w:val="20"/>
        </w:rPr>
        <w:t>[</w:t>
      </w:r>
      <w:r w:rsidRPr="008669F9">
        <w:rPr>
          <w:bCs/>
          <w:sz w:val="20"/>
        </w:rPr>
        <w:t> </w:t>
      </w:r>
      <w:proofErr w:type="spellStart"/>
      <w:proofErr w:type="gramStart"/>
      <w:r w:rsidRPr="008669F9">
        <w:rPr>
          <w:noProof/>
          <w:sz w:val="20"/>
        </w:rPr>
        <w:t>i</w:t>
      </w:r>
      <w:proofErr w:type="spellEnd"/>
      <w:r w:rsidRPr="008669F9">
        <w:rPr>
          <w:bCs/>
          <w:sz w:val="20"/>
        </w:rPr>
        <w:t> </w:t>
      </w:r>
      <w:r w:rsidRPr="008669F9">
        <w:rPr>
          <w:noProof/>
          <w:sz w:val="20"/>
        </w:rPr>
        <w:t>]</w:t>
      </w:r>
      <w:proofErr w:type="gramEnd"/>
      <w:r w:rsidRPr="008669F9">
        <w:rPr>
          <w:bCs/>
          <w:sz w:val="20"/>
        </w:rPr>
        <w:t> </w:t>
      </w:r>
      <w:r w:rsidRPr="008669F9">
        <w:rPr>
          <w:bCs/>
          <w:noProof/>
          <w:sz w:val="20"/>
        </w:rPr>
        <w:t xml:space="preserve">] syntax elements are present. </w:t>
      </w:r>
      <w:r w:rsidRPr="008669F9">
        <w:rPr>
          <w:noProof/>
          <w:sz w:val="20"/>
        </w:rPr>
        <w:t>ar_partial</w:t>
      </w:r>
      <w:r>
        <w:rPr>
          <w:noProof/>
          <w:sz w:val="20"/>
        </w:rPr>
        <w:t>_object</w:t>
      </w:r>
      <w:r w:rsidRPr="008669F9">
        <w:rPr>
          <w:noProof/>
          <w:sz w:val="20"/>
        </w:rPr>
        <w:t>_flag_present_flag</w:t>
      </w:r>
      <w:r w:rsidRPr="008669F9">
        <w:rPr>
          <w:sz w:val="20"/>
        </w:rPr>
        <w:t xml:space="preserve"> </w:t>
      </w:r>
      <w:r w:rsidRPr="008669F9">
        <w:rPr>
          <w:bCs/>
          <w:noProof/>
          <w:sz w:val="20"/>
        </w:rPr>
        <w:t>equal to 0 indicates that ar_partial</w:t>
      </w:r>
      <w:r>
        <w:rPr>
          <w:bCs/>
          <w:noProof/>
          <w:sz w:val="20"/>
        </w:rPr>
        <w:t>_object</w:t>
      </w:r>
      <w:r w:rsidRPr="008669F9">
        <w:rPr>
          <w:bCs/>
          <w:noProof/>
          <w:sz w:val="20"/>
        </w:rPr>
        <w:t>_flag[</w:t>
      </w:r>
      <w:r w:rsidRPr="008669F9">
        <w:rPr>
          <w:bCs/>
          <w:sz w:val="20"/>
        </w:rPr>
        <w:t> </w:t>
      </w:r>
      <w:proofErr w:type="spellStart"/>
      <w:r w:rsidRPr="008669F9">
        <w:rPr>
          <w:bCs/>
          <w:noProof/>
          <w:sz w:val="20"/>
        </w:rPr>
        <w:t>ar</w:t>
      </w:r>
      <w:r>
        <w:rPr>
          <w:bCs/>
          <w:noProof/>
          <w:sz w:val="20"/>
        </w:rPr>
        <w:t>_object</w:t>
      </w:r>
      <w:r w:rsidRPr="008669F9">
        <w:rPr>
          <w:bCs/>
          <w:noProof/>
          <w:sz w:val="20"/>
        </w:rPr>
        <w:t>_idx</w:t>
      </w:r>
      <w:proofErr w:type="spellEnd"/>
      <w:r w:rsidRPr="008669F9">
        <w:rPr>
          <w:noProof/>
          <w:sz w:val="20"/>
        </w:rPr>
        <w:t>[</w:t>
      </w:r>
      <w:r w:rsidRPr="008669F9">
        <w:rPr>
          <w:bCs/>
          <w:sz w:val="20"/>
        </w:rPr>
        <w:t> </w:t>
      </w:r>
      <w:proofErr w:type="spellStart"/>
      <w:proofErr w:type="gramStart"/>
      <w:r w:rsidRPr="008669F9">
        <w:rPr>
          <w:noProof/>
          <w:sz w:val="20"/>
        </w:rPr>
        <w:t>i</w:t>
      </w:r>
      <w:proofErr w:type="spellEnd"/>
      <w:r w:rsidRPr="008669F9">
        <w:rPr>
          <w:bCs/>
          <w:sz w:val="20"/>
        </w:rPr>
        <w:t> </w:t>
      </w:r>
      <w:r w:rsidRPr="008669F9">
        <w:rPr>
          <w:noProof/>
          <w:sz w:val="20"/>
        </w:rPr>
        <w:t>]</w:t>
      </w:r>
      <w:proofErr w:type="gramEnd"/>
      <w:r w:rsidRPr="008669F9">
        <w:rPr>
          <w:bCs/>
          <w:sz w:val="20"/>
        </w:rPr>
        <w:t> </w:t>
      </w:r>
      <w:r w:rsidRPr="008669F9">
        <w:rPr>
          <w:bCs/>
          <w:noProof/>
          <w:sz w:val="20"/>
        </w:rPr>
        <w:t>] syntax elements are not present.</w:t>
      </w:r>
      <w:r w:rsidRPr="00D70C0A">
        <w:rPr>
          <w:bCs/>
          <w:noProof/>
          <w:sz w:val="20"/>
        </w:rPr>
        <w:t xml:space="preserve"> </w:t>
      </w:r>
      <w:r>
        <w:rPr>
          <w:bCs/>
          <w:noProof/>
          <w:sz w:val="20"/>
        </w:rPr>
        <w:t xml:space="preserve">It is a requirement of bitstream conformance that the value of </w:t>
      </w:r>
      <w:r w:rsidRPr="005E338B">
        <w:rPr>
          <w:bCs/>
          <w:noProof/>
          <w:sz w:val="20"/>
        </w:rPr>
        <w:t>ar_partial_object_flag_present_flag</w:t>
      </w:r>
      <w:r w:rsidRPr="009016A6">
        <w:rPr>
          <w:bCs/>
          <w:noProof/>
          <w:sz w:val="20"/>
        </w:rPr>
        <w:t xml:space="preserve"> </w:t>
      </w:r>
      <w:r>
        <w:rPr>
          <w:bCs/>
          <w:noProof/>
          <w:sz w:val="20"/>
        </w:rPr>
        <w:t>shall be the same for all annotated_regions( ) syntax structures within a CLVS.</w:t>
      </w:r>
    </w:p>
    <w:p w14:paraId="4A3A0672" w14:textId="77777777" w:rsidR="001B29ED" w:rsidRPr="008669F9" w:rsidRDefault="001B29ED" w:rsidP="001B29ED">
      <w:pPr>
        <w:jc w:val="both"/>
        <w:rPr>
          <w:bCs/>
          <w:noProof/>
          <w:sz w:val="20"/>
        </w:rPr>
      </w:pPr>
      <w:r w:rsidRPr="008669F9">
        <w:rPr>
          <w:b/>
          <w:noProof/>
          <w:sz w:val="20"/>
        </w:rPr>
        <w:t>ar</w:t>
      </w:r>
      <w:r>
        <w:rPr>
          <w:b/>
          <w:noProof/>
          <w:sz w:val="20"/>
        </w:rPr>
        <w:t>_object</w:t>
      </w:r>
      <w:r w:rsidRPr="008669F9">
        <w:rPr>
          <w:b/>
          <w:noProof/>
          <w:sz w:val="20"/>
        </w:rPr>
        <w:t>_label_present_flag</w:t>
      </w:r>
      <w:r w:rsidRPr="009016A6">
        <w:rPr>
          <w:noProof/>
          <w:sz w:val="20"/>
        </w:rPr>
        <w:t xml:space="preserve"> </w:t>
      </w:r>
      <w:r w:rsidRPr="008669F9">
        <w:rPr>
          <w:bCs/>
          <w:noProof/>
          <w:sz w:val="20"/>
        </w:rPr>
        <w:t xml:space="preserve">equal to 1 indicates that label information corresponding to </w:t>
      </w:r>
      <w:r>
        <w:rPr>
          <w:bCs/>
          <w:noProof/>
          <w:sz w:val="20"/>
        </w:rPr>
        <w:t xml:space="preserve">objects in </w:t>
      </w:r>
      <w:r w:rsidRPr="008669F9">
        <w:rPr>
          <w:bCs/>
          <w:noProof/>
          <w:sz w:val="20"/>
        </w:rPr>
        <w:t xml:space="preserve">the annotated </w:t>
      </w:r>
      <w:r>
        <w:rPr>
          <w:bCs/>
          <w:noProof/>
          <w:sz w:val="20"/>
        </w:rPr>
        <w:t>regions</w:t>
      </w:r>
      <w:r w:rsidRPr="008669F9">
        <w:rPr>
          <w:bCs/>
          <w:noProof/>
          <w:sz w:val="20"/>
        </w:rPr>
        <w:t xml:space="preserve"> is present. ar</w:t>
      </w:r>
      <w:r>
        <w:rPr>
          <w:bCs/>
          <w:noProof/>
          <w:sz w:val="20"/>
        </w:rPr>
        <w:t>_object</w:t>
      </w:r>
      <w:r w:rsidRPr="008669F9">
        <w:rPr>
          <w:bCs/>
          <w:noProof/>
          <w:sz w:val="20"/>
        </w:rPr>
        <w:t>_label_present_flag</w:t>
      </w:r>
      <w:r w:rsidRPr="008669F9" w:rsidDel="00311F74">
        <w:rPr>
          <w:bCs/>
          <w:noProof/>
          <w:sz w:val="20"/>
        </w:rPr>
        <w:t xml:space="preserve"> </w:t>
      </w:r>
      <w:r w:rsidRPr="008669F9">
        <w:rPr>
          <w:bCs/>
          <w:noProof/>
          <w:sz w:val="20"/>
        </w:rPr>
        <w:t xml:space="preserve">equal to 0 indicates that label information corresponding to the </w:t>
      </w:r>
      <w:r>
        <w:rPr>
          <w:bCs/>
          <w:noProof/>
          <w:sz w:val="20"/>
        </w:rPr>
        <w:t xml:space="preserve">objects in the </w:t>
      </w:r>
      <w:r w:rsidRPr="008669F9">
        <w:rPr>
          <w:bCs/>
          <w:noProof/>
          <w:sz w:val="20"/>
        </w:rPr>
        <w:t xml:space="preserve">annotated </w:t>
      </w:r>
      <w:r>
        <w:rPr>
          <w:bCs/>
          <w:noProof/>
          <w:sz w:val="20"/>
        </w:rPr>
        <w:t>regions</w:t>
      </w:r>
      <w:r w:rsidRPr="008669F9">
        <w:rPr>
          <w:bCs/>
          <w:noProof/>
          <w:sz w:val="20"/>
        </w:rPr>
        <w:t xml:space="preserve"> is not present.</w:t>
      </w:r>
      <w:r>
        <w:rPr>
          <w:bCs/>
          <w:noProof/>
          <w:sz w:val="20"/>
        </w:rPr>
        <w:t xml:space="preserve"> </w:t>
      </w:r>
    </w:p>
    <w:p w14:paraId="2F160FC4" w14:textId="77777777" w:rsidR="001B29ED" w:rsidRPr="008669F9" w:rsidRDefault="001B29ED" w:rsidP="001B29ED">
      <w:pPr>
        <w:jc w:val="both"/>
        <w:rPr>
          <w:bCs/>
          <w:sz w:val="20"/>
        </w:rPr>
      </w:pPr>
      <w:r w:rsidRPr="008669F9">
        <w:rPr>
          <w:b/>
          <w:noProof/>
          <w:sz w:val="20"/>
        </w:rPr>
        <w:t>ar</w:t>
      </w:r>
      <w:r>
        <w:rPr>
          <w:b/>
          <w:noProof/>
          <w:sz w:val="20"/>
        </w:rPr>
        <w:t>_object</w:t>
      </w:r>
      <w:r w:rsidRPr="008669F9">
        <w:rPr>
          <w:b/>
          <w:noProof/>
          <w:sz w:val="20"/>
        </w:rPr>
        <w:t>_</w:t>
      </w:r>
      <w:r>
        <w:rPr>
          <w:b/>
          <w:noProof/>
          <w:sz w:val="20"/>
        </w:rPr>
        <w:t>confidence_</w:t>
      </w:r>
      <w:r w:rsidRPr="008669F9">
        <w:rPr>
          <w:b/>
          <w:noProof/>
          <w:sz w:val="20"/>
        </w:rPr>
        <w:t>info_present_flag</w:t>
      </w:r>
      <w:r w:rsidRPr="009016A6">
        <w:rPr>
          <w:noProof/>
          <w:sz w:val="20"/>
        </w:rPr>
        <w:t xml:space="preserve"> </w:t>
      </w:r>
      <w:r w:rsidRPr="008669F9">
        <w:rPr>
          <w:bCs/>
          <w:noProof/>
          <w:sz w:val="20"/>
        </w:rPr>
        <w:t xml:space="preserve">equal to 1 indicates that </w:t>
      </w:r>
      <w:r w:rsidRPr="008669F9">
        <w:rPr>
          <w:noProof/>
          <w:sz w:val="20"/>
        </w:rPr>
        <w:t>ar</w:t>
      </w:r>
      <w:r>
        <w:rPr>
          <w:noProof/>
          <w:sz w:val="20"/>
        </w:rPr>
        <w:t>_object</w:t>
      </w:r>
      <w:r w:rsidRPr="008669F9">
        <w:rPr>
          <w:noProof/>
          <w:sz w:val="20"/>
        </w:rPr>
        <w:t>_conf</w:t>
      </w:r>
      <w:r>
        <w:rPr>
          <w:noProof/>
          <w:sz w:val="20"/>
        </w:rPr>
        <w:t>idence</w:t>
      </w:r>
      <w:r w:rsidRPr="008669F9">
        <w:rPr>
          <w:bCs/>
          <w:noProof/>
          <w:sz w:val="20"/>
        </w:rPr>
        <w:t>[</w:t>
      </w:r>
      <w:r w:rsidRPr="008669F9">
        <w:rPr>
          <w:bCs/>
          <w:sz w:val="20"/>
        </w:rPr>
        <w:t> </w:t>
      </w:r>
      <w:proofErr w:type="spellStart"/>
      <w:r w:rsidRPr="008669F9">
        <w:rPr>
          <w:bCs/>
          <w:noProof/>
          <w:sz w:val="20"/>
        </w:rPr>
        <w:t>ar</w:t>
      </w:r>
      <w:r>
        <w:rPr>
          <w:bCs/>
          <w:noProof/>
          <w:sz w:val="20"/>
        </w:rPr>
        <w:t>_object</w:t>
      </w:r>
      <w:r w:rsidRPr="008669F9">
        <w:rPr>
          <w:bCs/>
          <w:noProof/>
          <w:sz w:val="20"/>
        </w:rPr>
        <w:t>_idx</w:t>
      </w:r>
      <w:proofErr w:type="spellEnd"/>
      <w:r w:rsidRPr="008669F9">
        <w:rPr>
          <w:noProof/>
          <w:sz w:val="20"/>
        </w:rPr>
        <w:t>[</w:t>
      </w:r>
      <w:r w:rsidRPr="008669F9">
        <w:rPr>
          <w:bCs/>
          <w:sz w:val="20"/>
        </w:rPr>
        <w:t> </w:t>
      </w:r>
      <w:proofErr w:type="spellStart"/>
      <w:proofErr w:type="gramStart"/>
      <w:r w:rsidRPr="008669F9">
        <w:rPr>
          <w:noProof/>
          <w:sz w:val="20"/>
        </w:rPr>
        <w:t>i</w:t>
      </w:r>
      <w:proofErr w:type="spellEnd"/>
      <w:r w:rsidRPr="008669F9">
        <w:rPr>
          <w:bCs/>
          <w:sz w:val="20"/>
        </w:rPr>
        <w:t> </w:t>
      </w:r>
      <w:r w:rsidRPr="008669F9">
        <w:rPr>
          <w:noProof/>
          <w:sz w:val="20"/>
        </w:rPr>
        <w:t>]</w:t>
      </w:r>
      <w:proofErr w:type="gramEnd"/>
      <w:r w:rsidRPr="008669F9">
        <w:rPr>
          <w:bCs/>
          <w:sz w:val="20"/>
        </w:rPr>
        <w:t> </w:t>
      </w:r>
      <w:r w:rsidRPr="008669F9">
        <w:rPr>
          <w:bCs/>
          <w:noProof/>
          <w:sz w:val="20"/>
        </w:rPr>
        <w:t>]</w:t>
      </w:r>
      <w:r>
        <w:rPr>
          <w:bCs/>
          <w:noProof/>
          <w:sz w:val="20"/>
        </w:rPr>
        <w:t xml:space="preserve"> syntax elements are</w:t>
      </w:r>
      <w:r w:rsidRPr="008669F9">
        <w:rPr>
          <w:bCs/>
          <w:sz w:val="20"/>
        </w:rPr>
        <w:t xml:space="preserve"> present. </w:t>
      </w:r>
      <w:r w:rsidRPr="008669F9">
        <w:rPr>
          <w:bCs/>
          <w:noProof/>
          <w:sz w:val="20"/>
        </w:rPr>
        <w:t>ar</w:t>
      </w:r>
      <w:r>
        <w:rPr>
          <w:bCs/>
          <w:noProof/>
          <w:sz w:val="20"/>
        </w:rPr>
        <w:t>_object</w:t>
      </w:r>
      <w:r w:rsidRPr="008669F9">
        <w:rPr>
          <w:bCs/>
          <w:noProof/>
          <w:sz w:val="20"/>
        </w:rPr>
        <w:t>_</w:t>
      </w:r>
      <w:r>
        <w:rPr>
          <w:bCs/>
          <w:noProof/>
          <w:sz w:val="20"/>
        </w:rPr>
        <w:t>confidence_</w:t>
      </w:r>
      <w:r w:rsidRPr="008669F9">
        <w:rPr>
          <w:bCs/>
          <w:noProof/>
          <w:sz w:val="20"/>
        </w:rPr>
        <w:t>info_present_flag</w:t>
      </w:r>
      <w:r w:rsidRPr="008669F9">
        <w:rPr>
          <w:noProof/>
          <w:sz w:val="20"/>
        </w:rPr>
        <w:t xml:space="preserve"> </w:t>
      </w:r>
      <w:r w:rsidRPr="008669F9">
        <w:rPr>
          <w:bCs/>
          <w:noProof/>
          <w:sz w:val="20"/>
        </w:rPr>
        <w:t xml:space="preserve">equal to 0 indicates that </w:t>
      </w:r>
      <w:r w:rsidRPr="008669F9">
        <w:rPr>
          <w:noProof/>
          <w:sz w:val="20"/>
        </w:rPr>
        <w:t>ar</w:t>
      </w:r>
      <w:r>
        <w:rPr>
          <w:noProof/>
          <w:sz w:val="20"/>
        </w:rPr>
        <w:t>_object</w:t>
      </w:r>
      <w:r w:rsidRPr="008669F9">
        <w:rPr>
          <w:noProof/>
          <w:sz w:val="20"/>
        </w:rPr>
        <w:t>_conf</w:t>
      </w:r>
      <w:r>
        <w:rPr>
          <w:noProof/>
          <w:sz w:val="20"/>
        </w:rPr>
        <w:t>idence</w:t>
      </w:r>
      <w:r w:rsidRPr="008669F9">
        <w:rPr>
          <w:bCs/>
          <w:noProof/>
          <w:sz w:val="20"/>
        </w:rPr>
        <w:t>[</w:t>
      </w:r>
      <w:r w:rsidRPr="008669F9">
        <w:rPr>
          <w:bCs/>
          <w:sz w:val="20"/>
        </w:rPr>
        <w:t> </w:t>
      </w:r>
      <w:proofErr w:type="spellStart"/>
      <w:r w:rsidRPr="008669F9">
        <w:rPr>
          <w:bCs/>
          <w:noProof/>
          <w:sz w:val="20"/>
        </w:rPr>
        <w:t>ar</w:t>
      </w:r>
      <w:r>
        <w:rPr>
          <w:bCs/>
          <w:noProof/>
          <w:sz w:val="20"/>
        </w:rPr>
        <w:t>_object</w:t>
      </w:r>
      <w:r w:rsidRPr="008669F9">
        <w:rPr>
          <w:bCs/>
          <w:noProof/>
          <w:sz w:val="20"/>
        </w:rPr>
        <w:t>_idx</w:t>
      </w:r>
      <w:proofErr w:type="spellEnd"/>
      <w:r w:rsidRPr="008669F9">
        <w:rPr>
          <w:noProof/>
          <w:sz w:val="20"/>
        </w:rPr>
        <w:t>[</w:t>
      </w:r>
      <w:r w:rsidRPr="008669F9">
        <w:rPr>
          <w:bCs/>
          <w:sz w:val="20"/>
        </w:rPr>
        <w:t> </w:t>
      </w:r>
      <w:proofErr w:type="spellStart"/>
      <w:proofErr w:type="gramStart"/>
      <w:r w:rsidRPr="008669F9">
        <w:rPr>
          <w:noProof/>
          <w:sz w:val="20"/>
        </w:rPr>
        <w:t>i</w:t>
      </w:r>
      <w:proofErr w:type="spellEnd"/>
      <w:r w:rsidRPr="008669F9">
        <w:rPr>
          <w:bCs/>
          <w:sz w:val="20"/>
        </w:rPr>
        <w:t> </w:t>
      </w:r>
      <w:r w:rsidRPr="008669F9">
        <w:rPr>
          <w:noProof/>
          <w:sz w:val="20"/>
        </w:rPr>
        <w:t>]</w:t>
      </w:r>
      <w:proofErr w:type="gramEnd"/>
      <w:r w:rsidRPr="008669F9">
        <w:rPr>
          <w:bCs/>
          <w:sz w:val="20"/>
        </w:rPr>
        <w:t> </w:t>
      </w:r>
      <w:r w:rsidRPr="008669F9">
        <w:rPr>
          <w:bCs/>
          <w:noProof/>
          <w:sz w:val="20"/>
        </w:rPr>
        <w:t>]</w:t>
      </w:r>
      <w:r w:rsidRPr="008669F9">
        <w:rPr>
          <w:bCs/>
          <w:sz w:val="20"/>
        </w:rPr>
        <w:t xml:space="preserve"> </w:t>
      </w:r>
      <w:r>
        <w:rPr>
          <w:bCs/>
          <w:sz w:val="20"/>
        </w:rPr>
        <w:t>syntax elements are</w:t>
      </w:r>
      <w:r w:rsidRPr="008669F9">
        <w:rPr>
          <w:bCs/>
          <w:sz w:val="20"/>
        </w:rPr>
        <w:t xml:space="preserve"> not present</w:t>
      </w:r>
      <w:r>
        <w:rPr>
          <w:bCs/>
          <w:sz w:val="20"/>
        </w:rPr>
        <w:t>.</w:t>
      </w:r>
      <w:r w:rsidRPr="00FA313E">
        <w:rPr>
          <w:bCs/>
          <w:noProof/>
          <w:sz w:val="20"/>
        </w:rPr>
        <w:t xml:space="preserve"> </w:t>
      </w:r>
      <w:r>
        <w:rPr>
          <w:bCs/>
          <w:noProof/>
          <w:sz w:val="20"/>
        </w:rPr>
        <w:t xml:space="preserve">It is a requirement of bitstream conformance that the value of </w:t>
      </w:r>
      <w:r w:rsidRPr="005E338B">
        <w:rPr>
          <w:noProof/>
          <w:sz w:val="20"/>
        </w:rPr>
        <w:t>ar_object_confidence_present_flag</w:t>
      </w:r>
      <w:r w:rsidRPr="009016A6">
        <w:rPr>
          <w:noProof/>
          <w:sz w:val="20"/>
        </w:rPr>
        <w:t xml:space="preserve"> </w:t>
      </w:r>
      <w:r>
        <w:rPr>
          <w:bCs/>
          <w:noProof/>
          <w:sz w:val="20"/>
        </w:rPr>
        <w:t>shall be the same for all annotated_regions( ) syntax structures within a CLVS.</w:t>
      </w:r>
    </w:p>
    <w:p w14:paraId="7C67AF8F" w14:textId="6C7AD531" w:rsidR="001B29ED" w:rsidRPr="008669F9" w:rsidRDefault="001B29ED" w:rsidP="001B29ED">
      <w:pPr>
        <w:jc w:val="both"/>
        <w:rPr>
          <w:bCs/>
          <w:sz w:val="20"/>
        </w:rPr>
      </w:pPr>
      <w:r w:rsidRPr="008669F9">
        <w:rPr>
          <w:b/>
          <w:noProof/>
          <w:sz w:val="20"/>
        </w:rPr>
        <w:t>ar</w:t>
      </w:r>
      <w:r>
        <w:rPr>
          <w:b/>
          <w:noProof/>
          <w:sz w:val="20"/>
        </w:rPr>
        <w:t>_object</w:t>
      </w:r>
      <w:r w:rsidRPr="008669F9">
        <w:rPr>
          <w:b/>
          <w:noProof/>
          <w:sz w:val="20"/>
        </w:rPr>
        <w:t>_</w:t>
      </w:r>
      <w:r>
        <w:rPr>
          <w:b/>
          <w:noProof/>
          <w:sz w:val="20"/>
        </w:rPr>
        <w:t>confidence</w:t>
      </w:r>
      <w:r w:rsidRPr="008669F9">
        <w:rPr>
          <w:b/>
          <w:noProof/>
          <w:sz w:val="20"/>
        </w:rPr>
        <w:t>_</w:t>
      </w:r>
      <w:r w:rsidRPr="009B186A">
        <w:rPr>
          <w:b/>
          <w:noProof/>
          <w:sz w:val="20"/>
        </w:rPr>
        <w:t>length_</w:t>
      </w:r>
      <w:r w:rsidRPr="007E18D7">
        <w:rPr>
          <w:b/>
          <w:noProof/>
          <w:sz w:val="20"/>
        </w:rPr>
        <w:t>minus</w:t>
      </w:r>
      <w:ins w:id="29" w:author="Jill Boyce" w:date="2019-08-26T17:41:00Z">
        <w:r w:rsidR="009B186A" w:rsidRPr="007E18D7">
          <w:rPr>
            <w:b/>
            <w:noProof/>
            <w:sz w:val="20"/>
          </w:rPr>
          <w:t>1</w:t>
        </w:r>
      </w:ins>
      <w:r w:rsidRPr="008669F9">
        <w:rPr>
          <w:bCs/>
          <w:sz w:val="20"/>
        </w:rPr>
        <w:t> </w:t>
      </w:r>
      <w:r>
        <w:rPr>
          <w:noProof/>
          <w:sz w:val="20"/>
        </w:rPr>
        <w:t>+</w:t>
      </w:r>
      <w:r w:rsidRPr="008669F9">
        <w:rPr>
          <w:bCs/>
          <w:sz w:val="20"/>
        </w:rPr>
        <w:t> </w:t>
      </w:r>
      <w:r>
        <w:rPr>
          <w:noProof/>
          <w:sz w:val="20"/>
        </w:rPr>
        <w:t>1 specifies</w:t>
      </w:r>
      <w:r w:rsidRPr="008669F9">
        <w:rPr>
          <w:noProof/>
          <w:sz w:val="20"/>
        </w:rPr>
        <w:t xml:space="preserve"> the </w:t>
      </w:r>
      <w:r>
        <w:rPr>
          <w:noProof/>
          <w:sz w:val="20"/>
        </w:rPr>
        <w:t>length, in</w:t>
      </w:r>
      <w:r w:rsidRPr="008669F9">
        <w:rPr>
          <w:noProof/>
          <w:sz w:val="20"/>
        </w:rPr>
        <w:t xml:space="preserve"> bits</w:t>
      </w:r>
      <w:r>
        <w:rPr>
          <w:noProof/>
          <w:sz w:val="20"/>
        </w:rPr>
        <w:t>,</w:t>
      </w:r>
      <w:r w:rsidRPr="008669F9">
        <w:rPr>
          <w:noProof/>
          <w:sz w:val="20"/>
        </w:rPr>
        <w:t xml:space="preserve"> </w:t>
      </w:r>
      <w:r>
        <w:rPr>
          <w:noProof/>
          <w:sz w:val="20"/>
        </w:rPr>
        <w:t xml:space="preserve">of the </w:t>
      </w:r>
      <w:r w:rsidRPr="008669F9">
        <w:rPr>
          <w:noProof/>
          <w:sz w:val="20"/>
        </w:rPr>
        <w:t>ar</w:t>
      </w:r>
      <w:r>
        <w:rPr>
          <w:noProof/>
          <w:sz w:val="20"/>
        </w:rPr>
        <w:t>_object</w:t>
      </w:r>
      <w:r w:rsidRPr="008669F9">
        <w:rPr>
          <w:noProof/>
          <w:sz w:val="20"/>
        </w:rPr>
        <w:t>_conf</w:t>
      </w:r>
      <w:r>
        <w:rPr>
          <w:noProof/>
          <w:sz w:val="20"/>
        </w:rPr>
        <w:t>idence</w:t>
      </w:r>
      <w:r w:rsidRPr="008669F9">
        <w:rPr>
          <w:bCs/>
          <w:noProof/>
          <w:sz w:val="20"/>
        </w:rPr>
        <w:t>[</w:t>
      </w:r>
      <w:r w:rsidRPr="008669F9">
        <w:rPr>
          <w:bCs/>
          <w:sz w:val="20"/>
        </w:rPr>
        <w:t> </w:t>
      </w:r>
      <w:proofErr w:type="spellStart"/>
      <w:r w:rsidRPr="008669F9">
        <w:rPr>
          <w:bCs/>
          <w:noProof/>
          <w:sz w:val="20"/>
        </w:rPr>
        <w:t>ar</w:t>
      </w:r>
      <w:r>
        <w:rPr>
          <w:bCs/>
          <w:noProof/>
          <w:sz w:val="20"/>
        </w:rPr>
        <w:t>_object</w:t>
      </w:r>
      <w:r w:rsidRPr="008669F9">
        <w:rPr>
          <w:bCs/>
          <w:noProof/>
          <w:sz w:val="20"/>
        </w:rPr>
        <w:t>_idx</w:t>
      </w:r>
      <w:proofErr w:type="spellEnd"/>
      <w:r w:rsidRPr="008669F9">
        <w:rPr>
          <w:noProof/>
          <w:sz w:val="20"/>
        </w:rPr>
        <w:t>[</w:t>
      </w:r>
      <w:r w:rsidRPr="008669F9">
        <w:rPr>
          <w:bCs/>
          <w:sz w:val="20"/>
        </w:rPr>
        <w:t> </w:t>
      </w:r>
      <w:proofErr w:type="spellStart"/>
      <w:proofErr w:type="gramStart"/>
      <w:r w:rsidRPr="008669F9">
        <w:rPr>
          <w:noProof/>
          <w:sz w:val="20"/>
        </w:rPr>
        <w:t>i</w:t>
      </w:r>
      <w:proofErr w:type="spellEnd"/>
      <w:r w:rsidRPr="008669F9">
        <w:rPr>
          <w:bCs/>
          <w:sz w:val="20"/>
        </w:rPr>
        <w:t> </w:t>
      </w:r>
      <w:r w:rsidRPr="008669F9">
        <w:rPr>
          <w:noProof/>
          <w:sz w:val="20"/>
        </w:rPr>
        <w:t>]</w:t>
      </w:r>
      <w:proofErr w:type="gramEnd"/>
      <w:r w:rsidRPr="008669F9">
        <w:rPr>
          <w:bCs/>
          <w:sz w:val="20"/>
        </w:rPr>
        <w:t> </w:t>
      </w:r>
      <w:r w:rsidRPr="008669F9">
        <w:rPr>
          <w:bCs/>
          <w:noProof/>
          <w:sz w:val="20"/>
        </w:rPr>
        <w:t>]</w:t>
      </w:r>
      <w:r>
        <w:rPr>
          <w:bCs/>
          <w:noProof/>
          <w:sz w:val="20"/>
        </w:rPr>
        <w:t xml:space="preserve"> syntax elements</w:t>
      </w:r>
      <w:r w:rsidRPr="008669F9">
        <w:rPr>
          <w:bCs/>
          <w:noProof/>
          <w:sz w:val="20"/>
        </w:rPr>
        <w:t>.</w:t>
      </w:r>
      <w:r>
        <w:rPr>
          <w:bCs/>
          <w:noProof/>
          <w:sz w:val="20"/>
        </w:rPr>
        <w:t xml:space="preserve"> It is a requirement of bitstream conformance that the value </w:t>
      </w:r>
      <w:r w:rsidRPr="00713042">
        <w:rPr>
          <w:bCs/>
          <w:noProof/>
          <w:sz w:val="20"/>
        </w:rPr>
        <w:t>of</w:t>
      </w:r>
      <w:r w:rsidRPr="007F683E">
        <w:rPr>
          <w:bCs/>
          <w:noProof/>
          <w:sz w:val="20"/>
        </w:rPr>
        <w:t xml:space="preserve"> </w:t>
      </w:r>
      <w:r w:rsidRPr="007F683E">
        <w:rPr>
          <w:noProof/>
          <w:sz w:val="20"/>
        </w:rPr>
        <w:t>ar</w:t>
      </w:r>
      <w:r>
        <w:rPr>
          <w:noProof/>
          <w:sz w:val="20"/>
        </w:rPr>
        <w:t>_object_confidence_length</w:t>
      </w:r>
      <w:ins w:id="30" w:author="Jill Boyce" w:date="2019-08-26T17:41:00Z">
        <w:r w:rsidR="009B186A">
          <w:rPr>
            <w:noProof/>
            <w:sz w:val="20"/>
          </w:rPr>
          <w:t>_m</w:t>
        </w:r>
      </w:ins>
      <w:ins w:id="31" w:author="Jill Boyce" w:date="2019-08-26T17:42:00Z">
        <w:r w:rsidR="009B186A">
          <w:rPr>
            <w:noProof/>
            <w:sz w:val="20"/>
          </w:rPr>
          <w:t>inus1</w:t>
        </w:r>
      </w:ins>
      <w:r w:rsidRPr="00713042">
        <w:rPr>
          <w:noProof/>
          <w:sz w:val="20"/>
        </w:rPr>
        <w:t xml:space="preserve"> </w:t>
      </w:r>
      <w:r w:rsidRPr="007F683E">
        <w:rPr>
          <w:bCs/>
          <w:noProof/>
          <w:sz w:val="20"/>
        </w:rPr>
        <w:t>shall</w:t>
      </w:r>
      <w:r>
        <w:rPr>
          <w:bCs/>
          <w:noProof/>
          <w:sz w:val="20"/>
        </w:rPr>
        <w:t xml:space="preserve"> be the same for all annotated_regions( ) syntax structures within a CLVS.</w:t>
      </w:r>
    </w:p>
    <w:p w14:paraId="30C70D97" w14:textId="77777777" w:rsidR="001B29ED" w:rsidRPr="008669F9" w:rsidRDefault="001B29ED" w:rsidP="001B29ED">
      <w:pPr>
        <w:jc w:val="both"/>
        <w:rPr>
          <w:bCs/>
          <w:noProof/>
          <w:sz w:val="20"/>
        </w:rPr>
      </w:pPr>
      <w:r w:rsidRPr="008669F9">
        <w:rPr>
          <w:b/>
          <w:noProof/>
          <w:sz w:val="20"/>
        </w:rPr>
        <w:t>ar</w:t>
      </w:r>
      <w:r>
        <w:rPr>
          <w:b/>
          <w:noProof/>
          <w:sz w:val="20"/>
        </w:rPr>
        <w:t>_object</w:t>
      </w:r>
      <w:r w:rsidRPr="008669F9">
        <w:rPr>
          <w:b/>
          <w:noProof/>
          <w:sz w:val="20"/>
        </w:rPr>
        <w:t>_label_language_present_flag</w:t>
      </w:r>
      <w:r w:rsidRPr="009016A6">
        <w:rPr>
          <w:noProof/>
          <w:sz w:val="20"/>
        </w:rPr>
        <w:t xml:space="preserve"> </w:t>
      </w:r>
      <w:r w:rsidRPr="008669F9">
        <w:rPr>
          <w:bCs/>
          <w:noProof/>
          <w:sz w:val="20"/>
        </w:rPr>
        <w:t>equal to 1 indicates that the ar</w:t>
      </w:r>
      <w:r>
        <w:rPr>
          <w:bCs/>
          <w:noProof/>
          <w:sz w:val="20"/>
        </w:rPr>
        <w:t>_object</w:t>
      </w:r>
      <w:r w:rsidRPr="008669F9">
        <w:rPr>
          <w:bCs/>
          <w:noProof/>
          <w:sz w:val="20"/>
        </w:rPr>
        <w:t xml:space="preserve">_label_language </w:t>
      </w:r>
      <w:r>
        <w:rPr>
          <w:bCs/>
          <w:noProof/>
          <w:sz w:val="20"/>
        </w:rPr>
        <w:t xml:space="preserve">syntax element </w:t>
      </w:r>
      <w:r w:rsidRPr="008669F9">
        <w:rPr>
          <w:bCs/>
          <w:noProof/>
          <w:sz w:val="20"/>
        </w:rPr>
        <w:t>is present. ar</w:t>
      </w:r>
      <w:r>
        <w:rPr>
          <w:bCs/>
          <w:noProof/>
          <w:sz w:val="20"/>
        </w:rPr>
        <w:t>_object</w:t>
      </w:r>
      <w:r w:rsidRPr="008669F9">
        <w:rPr>
          <w:bCs/>
          <w:noProof/>
          <w:sz w:val="20"/>
        </w:rPr>
        <w:t>_label_language_present_flag</w:t>
      </w:r>
      <w:r w:rsidRPr="009016A6">
        <w:rPr>
          <w:noProof/>
          <w:sz w:val="20"/>
        </w:rPr>
        <w:t xml:space="preserve"> </w:t>
      </w:r>
      <w:r w:rsidRPr="008669F9">
        <w:rPr>
          <w:bCs/>
          <w:noProof/>
          <w:sz w:val="20"/>
        </w:rPr>
        <w:t>equal to 0 indicates that the ar</w:t>
      </w:r>
      <w:r>
        <w:rPr>
          <w:bCs/>
          <w:noProof/>
          <w:sz w:val="20"/>
        </w:rPr>
        <w:t>_object</w:t>
      </w:r>
      <w:r w:rsidRPr="008669F9">
        <w:rPr>
          <w:bCs/>
          <w:noProof/>
          <w:sz w:val="20"/>
        </w:rPr>
        <w:t xml:space="preserve">_label_language </w:t>
      </w:r>
      <w:r>
        <w:rPr>
          <w:bCs/>
          <w:noProof/>
          <w:sz w:val="20"/>
        </w:rPr>
        <w:t xml:space="preserve">syntax element </w:t>
      </w:r>
      <w:r w:rsidRPr="008669F9">
        <w:rPr>
          <w:bCs/>
          <w:noProof/>
          <w:sz w:val="20"/>
        </w:rPr>
        <w:t>is not present.</w:t>
      </w:r>
    </w:p>
    <w:p w14:paraId="5F613172" w14:textId="77777777" w:rsidR="001B29ED" w:rsidRPr="008669F9" w:rsidRDefault="001B29ED" w:rsidP="001B29ED">
      <w:pPr>
        <w:jc w:val="both"/>
        <w:rPr>
          <w:noProof/>
          <w:sz w:val="20"/>
        </w:rPr>
      </w:pPr>
      <w:r w:rsidRPr="008669F9">
        <w:rPr>
          <w:b/>
          <w:bCs/>
          <w:noProof/>
          <w:sz w:val="20"/>
        </w:rPr>
        <w:t>ar_</w:t>
      </w:r>
      <w:r>
        <w:rPr>
          <w:b/>
          <w:bCs/>
          <w:noProof/>
          <w:sz w:val="20"/>
        </w:rPr>
        <w:t>bit_equal_to_</w:t>
      </w:r>
      <w:r w:rsidRPr="008669F9">
        <w:rPr>
          <w:b/>
          <w:bCs/>
          <w:noProof/>
          <w:sz w:val="20"/>
        </w:rPr>
        <w:t>zero</w:t>
      </w:r>
      <w:r w:rsidRPr="009016A6">
        <w:rPr>
          <w:bCs/>
          <w:noProof/>
          <w:sz w:val="20"/>
        </w:rPr>
        <w:t xml:space="preserve"> </w:t>
      </w:r>
      <w:r w:rsidRPr="008669F9">
        <w:rPr>
          <w:noProof/>
          <w:sz w:val="20"/>
        </w:rPr>
        <w:t>shall be equal to zero.</w:t>
      </w:r>
    </w:p>
    <w:p w14:paraId="2EB2C938" w14:textId="77777777" w:rsidR="001B29ED" w:rsidRPr="008669F9" w:rsidRDefault="001B29ED" w:rsidP="001B29ED">
      <w:pPr>
        <w:jc w:val="both"/>
        <w:rPr>
          <w:noProof/>
          <w:sz w:val="20"/>
          <w:lang w:eastAsia="zh-CN"/>
        </w:rPr>
      </w:pPr>
      <w:r w:rsidRPr="008669F9">
        <w:rPr>
          <w:b/>
          <w:bCs/>
          <w:noProof/>
          <w:sz w:val="20"/>
        </w:rPr>
        <w:t>ar</w:t>
      </w:r>
      <w:r>
        <w:rPr>
          <w:b/>
          <w:bCs/>
          <w:noProof/>
          <w:sz w:val="20"/>
        </w:rPr>
        <w:t>_object</w:t>
      </w:r>
      <w:r w:rsidRPr="008669F9">
        <w:rPr>
          <w:b/>
          <w:bCs/>
          <w:noProof/>
          <w:sz w:val="20"/>
        </w:rPr>
        <w:t>_label_language</w:t>
      </w:r>
      <w:r w:rsidRPr="009016A6">
        <w:rPr>
          <w:bCs/>
          <w:noProof/>
          <w:sz w:val="20"/>
        </w:rPr>
        <w:t xml:space="preserve"> </w:t>
      </w:r>
      <w:r w:rsidRPr="008669F9">
        <w:rPr>
          <w:noProof/>
          <w:sz w:val="20"/>
        </w:rPr>
        <w:t>contains a language tag as specified by IETF RFC 5646 followed by a null termination byte equal to 0x00. The length of the ar</w:t>
      </w:r>
      <w:r>
        <w:rPr>
          <w:noProof/>
          <w:sz w:val="20"/>
        </w:rPr>
        <w:t>_object</w:t>
      </w:r>
      <w:r w:rsidRPr="008669F9">
        <w:rPr>
          <w:noProof/>
          <w:sz w:val="20"/>
        </w:rPr>
        <w:t>_label_language syntax element shall be less than or equal to 255 bytes, not including the null termination byte.</w:t>
      </w:r>
      <w:r>
        <w:rPr>
          <w:noProof/>
          <w:sz w:val="20"/>
        </w:rPr>
        <w:t xml:space="preserve"> When not present, the language of the label is unspecified.</w:t>
      </w:r>
    </w:p>
    <w:p w14:paraId="1BDE24EA" w14:textId="77777777" w:rsidR="001B29ED" w:rsidRPr="008669F9" w:rsidRDefault="001B29ED" w:rsidP="001B29ED">
      <w:pPr>
        <w:jc w:val="both"/>
        <w:rPr>
          <w:sz w:val="20"/>
        </w:rPr>
      </w:pPr>
      <w:r w:rsidRPr="008669F9">
        <w:rPr>
          <w:b/>
          <w:noProof/>
          <w:sz w:val="20"/>
        </w:rPr>
        <w:t>ar</w:t>
      </w:r>
      <w:r w:rsidRPr="008669F9">
        <w:rPr>
          <w:b/>
          <w:bCs/>
          <w:sz w:val="20"/>
        </w:rPr>
        <w:t>_</w:t>
      </w:r>
      <w:proofErr w:type="spellStart"/>
      <w:r w:rsidRPr="008669F9">
        <w:rPr>
          <w:b/>
          <w:bCs/>
          <w:sz w:val="20"/>
        </w:rPr>
        <w:t>num_label</w:t>
      </w:r>
      <w:r>
        <w:rPr>
          <w:b/>
          <w:bCs/>
          <w:sz w:val="20"/>
        </w:rPr>
        <w:t>_updates</w:t>
      </w:r>
      <w:proofErr w:type="spellEnd"/>
      <w:r w:rsidRPr="009016A6">
        <w:rPr>
          <w:bCs/>
          <w:sz w:val="20"/>
        </w:rPr>
        <w:t xml:space="preserve"> </w:t>
      </w:r>
      <w:proofErr w:type="gramStart"/>
      <w:r w:rsidRPr="008669F9">
        <w:rPr>
          <w:sz w:val="20"/>
        </w:rPr>
        <w:t>indicates</w:t>
      </w:r>
      <w:proofErr w:type="gramEnd"/>
      <w:r w:rsidRPr="008669F9">
        <w:rPr>
          <w:sz w:val="20"/>
        </w:rPr>
        <w:t xml:space="preserve"> the total number of labels associated with the annotated </w:t>
      </w:r>
      <w:r>
        <w:rPr>
          <w:sz w:val="20"/>
        </w:rPr>
        <w:t>regions</w:t>
      </w:r>
      <w:r w:rsidRPr="008669F9">
        <w:rPr>
          <w:sz w:val="20"/>
        </w:rPr>
        <w:t xml:space="preserve"> that will be signal</w:t>
      </w:r>
      <w:r>
        <w:rPr>
          <w:sz w:val="20"/>
        </w:rPr>
        <w:t>l</w:t>
      </w:r>
      <w:r w:rsidRPr="008669F9">
        <w:rPr>
          <w:sz w:val="20"/>
        </w:rPr>
        <w:t xml:space="preserve">ed. The value of </w:t>
      </w:r>
      <w:proofErr w:type="spellStart"/>
      <w:r w:rsidRPr="008669F9">
        <w:rPr>
          <w:noProof/>
          <w:sz w:val="20"/>
        </w:rPr>
        <w:t>ar</w:t>
      </w:r>
      <w:r w:rsidRPr="008669F9">
        <w:rPr>
          <w:bCs/>
          <w:sz w:val="20"/>
        </w:rPr>
        <w:t>_num_</w:t>
      </w:r>
      <w:r>
        <w:rPr>
          <w:bCs/>
          <w:sz w:val="20"/>
        </w:rPr>
        <w:t>label_updates</w:t>
      </w:r>
      <w:proofErr w:type="spellEnd"/>
      <w:r w:rsidRPr="008669F9">
        <w:rPr>
          <w:bCs/>
          <w:sz w:val="20"/>
        </w:rPr>
        <w:t xml:space="preserve"> shall be in the range of 0 to 255, inclusive.</w:t>
      </w:r>
    </w:p>
    <w:p w14:paraId="343AE7FF" w14:textId="77777777" w:rsidR="001B29ED" w:rsidRDefault="001B29ED" w:rsidP="001B29ED">
      <w:pPr>
        <w:jc w:val="both"/>
        <w:rPr>
          <w:bCs/>
          <w:sz w:val="20"/>
        </w:rPr>
      </w:pPr>
      <w:r w:rsidRPr="008669F9">
        <w:rPr>
          <w:b/>
          <w:bCs/>
          <w:noProof/>
          <w:sz w:val="20"/>
        </w:rPr>
        <w:t>ar_label_idx</w:t>
      </w:r>
      <w:r w:rsidRPr="008669F9">
        <w:rPr>
          <w:noProof/>
          <w:sz w:val="20"/>
        </w:rPr>
        <w:t>[</w:t>
      </w:r>
      <w:r w:rsidRPr="008669F9">
        <w:rPr>
          <w:bCs/>
          <w:sz w:val="20"/>
        </w:rPr>
        <w:t> </w:t>
      </w:r>
      <w:proofErr w:type="spellStart"/>
      <w:proofErr w:type="gramStart"/>
      <w:r w:rsidRPr="008669F9">
        <w:rPr>
          <w:noProof/>
          <w:sz w:val="20"/>
        </w:rPr>
        <w:t>i</w:t>
      </w:r>
      <w:proofErr w:type="spellEnd"/>
      <w:r w:rsidRPr="008669F9">
        <w:rPr>
          <w:bCs/>
          <w:sz w:val="20"/>
        </w:rPr>
        <w:t> </w:t>
      </w:r>
      <w:r w:rsidRPr="008669F9">
        <w:rPr>
          <w:noProof/>
          <w:sz w:val="20"/>
        </w:rPr>
        <w:t>]</w:t>
      </w:r>
      <w:proofErr w:type="gramEnd"/>
      <w:r w:rsidRPr="009016A6">
        <w:rPr>
          <w:bCs/>
          <w:noProof/>
          <w:sz w:val="20"/>
        </w:rPr>
        <w:t xml:space="preserve"> </w:t>
      </w:r>
      <w:r w:rsidRPr="008669F9">
        <w:rPr>
          <w:noProof/>
          <w:sz w:val="20"/>
        </w:rPr>
        <w:t xml:space="preserve">indicates the index </w:t>
      </w:r>
      <w:r>
        <w:rPr>
          <w:noProof/>
          <w:sz w:val="20"/>
        </w:rPr>
        <w:t>of the signalled</w:t>
      </w:r>
      <w:r w:rsidRPr="008669F9">
        <w:rPr>
          <w:noProof/>
          <w:sz w:val="20"/>
        </w:rPr>
        <w:t xml:space="preserve"> </w:t>
      </w:r>
      <w:r>
        <w:rPr>
          <w:noProof/>
          <w:sz w:val="20"/>
        </w:rPr>
        <w:t>label</w:t>
      </w:r>
      <w:r w:rsidRPr="008669F9">
        <w:rPr>
          <w:noProof/>
          <w:sz w:val="20"/>
        </w:rPr>
        <w:t xml:space="preserve"> . The value of ar_label_idx[</w:t>
      </w:r>
      <w:r w:rsidRPr="008669F9">
        <w:rPr>
          <w:bCs/>
          <w:sz w:val="20"/>
        </w:rPr>
        <w:t> </w:t>
      </w:r>
      <w:proofErr w:type="spellStart"/>
      <w:proofErr w:type="gramStart"/>
      <w:r w:rsidRPr="008669F9">
        <w:rPr>
          <w:noProof/>
          <w:sz w:val="20"/>
        </w:rPr>
        <w:t>i</w:t>
      </w:r>
      <w:proofErr w:type="spellEnd"/>
      <w:r w:rsidRPr="008669F9">
        <w:rPr>
          <w:bCs/>
          <w:sz w:val="20"/>
        </w:rPr>
        <w:t> </w:t>
      </w:r>
      <w:r w:rsidRPr="008669F9">
        <w:rPr>
          <w:noProof/>
          <w:sz w:val="20"/>
        </w:rPr>
        <w:t>]</w:t>
      </w:r>
      <w:proofErr w:type="gramEnd"/>
      <w:r w:rsidRPr="008669F9">
        <w:rPr>
          <w:b/>
          <w:bCs/>
          <w:noProof/>
          <w:sz w:val="20"/>
        </w:rPr>
        <w:t xml:space="preserve"> </w:t>
      </w:r>
      <w:r w:rsidRPr="008669F9">
        <w:rPr>
          <w:noProof/>
          <w:sz w:val="20"/>
        </w:rPr>
        <w:t>shall be in the range of 0 to 255</w:t>
      </w:r>
      <w:r w:rsidRPr="008669F9">
        <w:rPr>
          <w:bCs/>
          <w:sz w:val="20"/>
        </w:rPr>
        <w:t>, inclusive.</w:t>
      </w:r>
    </w:p>
    <w:p w14:paraId="52E2E3F3" w14:textId="77777777" w:rsidR="001B29ED" w:rsidRPr="008669F9" w:rsidRDefault="001B29ED" w:rsidP="001B29ED">
      <w:pPr>
        <w:jc w:val="both"/>
        <w:rPr>
          <w:bCs/>
          <w:sz w:val="20"/>
        </w:rPr>
      </w:pPr>
      <w:proofErr w:type="spellStart"/>
      <w:r w:rsidRPr="005E338B">
        <w:rPr>
          <w:b/>
          <w:bCs/>
          <w:sz w:val="20"/>
        </w:rPr>
        <w:t>ar_label_cancel_flag</w:t>
      </w:r>
      <w:proofErr w:type="spellEnd"/>
      <w:r>
        <w:rPr>
          <w:bCs/>
          <w:sz w:val="20"/>
        </w:rPr>
        <w:t xml:space="preserve"> equal to 1 cancels the persistence scope of the </w:t>
      </w:r>
      <w:r w:rsidRPr="005E338B">
        <w:rPr>
          <w:bCs/>
          <w:noProof/>
          <w:sz w:val="20"/>
        </w:rPr>
        <w:t>ar_label_idx</w:t>
      </w:r>
      <w:r w:rsidRPr="008669F9">
        <w:rPr>
          <w:noProof/>
          <w:sz w:val="20"/>
        </w:rPr>
        <w:t>[</w:t>
      </w:r>
      <w:r w:rsidRPr="008669F9">
        <w:rPr>
          <w:bCs/>
          <w:sz w:val="20"/>
        </w:rPr>
        <w:t> </w:t>
      </w:r>
      <w:proofErr w:type="spellStart"/>
      <w:proofErr w:type="gramStart"/>
      <w:r w:rsidRPr="008669F9">
        <w:rPr>
          <w:noProof/>
          <w:sz w:val="20"/>
        </w:rPr>
        <w:t>i</w:t>
      </w:r>
      <w:proofErr w:type="spellEnd"/>
      <w:r w:rsidRPr="008669F9">
        <w:rPr>
          <w:bCs/>
          <w:sz w:val="20"/>
        </w:rPr>
        <w:t> </w:t>
      </w:r>
      <w:r w:rsidRPr="008669F9">
        <w:rPr>
          <w:noProof/>
          <w:sz w:val="20"/>
        </w:rPr>
        <w:t>]</w:t>
      </w:r>
      <w:proofErr w:type="gramEnd"/>
      <w:r>
        <w:rPr>
          <w:bCs/>
          <w:noProof/>
          <w:sz w:val="20"/>
        </w:rPr>
        <w:t xml:space="preserve">-th </w:t>
      </w:r>
      <w:r>
        <w:rPr>
          <w:bCs/>
          <w:sz w:val="20"/>
        </w:rPr>
        <w:t xml:space="preserve">label. </w:t>
      </w:r>
      <w:proofErr w:type="spellStart"/>
      <w:r w:rsidRPr="005E338B">
        <w:rPr>
          <w:bCs/>
          <w:sz w:val="20"/>
        </w:rPr>
        <w:t>ar_label_cancel_flag</w:t>
      </w:r>
      <w:proofErr w:type="spellEnd"/>
      <w:r>
        <w:rPr>
          <w:bCs/>
          <w:sz w:val="20"/>
        </w:rPr>
        <w:t xml:space="preserve"> equal to 0 indicates that the </w:t>
      </w:r>
      <w:r w:rsidRPr="00253440">
        <w:rPr>
          <w:bCs/>
          <w:noProof/>
          <w:sz w:val="20"/>
        </w:rPr>
        <w:t>ar_label_idx</w:t>
      </w:r>
      <w:r w:rsidRPr="008669F9">
        <w:rPr>
          <w:noProof/>
          <w:sz w:val="20"/>
        </w:rPr>
        <w:t>[</w:t>
      </w:r>
      <w:r w:rsidRPr="008669F9">
        <w:rPr>
          <w:bCs/>
          <w:sz w:val="20"/>
        </w:rPr>
        <w:t> </w:t>
      </w:r>
      <w:proofErr w:type="spellStart"/>
      <w:proofErr w:type="gramStart"/>
      <w:r w:rsidRPr="008669F9">
        <w:rPr>
          <w:noProof/>
          <w:sz w:val="20"/>
        </w:rPr>
        <w:t>i</w:t>
      </w:r>
      <w:proofErr w:type="spellEnd"/>
      <w:r w:rsidRPr="008669F9">
        <w:rPr>
          <w:bCs/>
          <w:sz w:val="20"/>
        </w:rPr>
        <w:t> </w:t>
      </w:r>
      <w:r w:rsidRPr="008669F9">
        <w:rPr>
          <w:noProof/>
          <w:sz w:val="20"/>
        </w:rPr>
        <w:t>]</w:t>
      </w:r>
      <w:proofErr w:type="gramEnd"/>
      <w:r>
        <w:rPr>
          <w:bCs/>
          <w:noProof/>
          <w:sz w:val="20"/>
        </w:rPr>
        <w:t xml:space="preserve">-th </w:t>
      </w:r>
      <w:r>
        <w:rPr>
          <w:bCs/>
          <w:sz w:val="20"/>
        </w:rPr>
        <w:t>label will be assigned a signalled value.</w:t>
      </w:r>
    </w:p>
    <w:p w14:paraId="654FB199" w14:textId="77777777" w:rsidR="001B29ED" w:rsidRPr="008669F9" w:rsidRDefault="001B29ED" w:rsidP="001B29ED">
      <w:pPr>
        <w:jc w:val="both"/>
        <w:rPr>
          <w:noProof/>
          <w:sz w:val="20"/>
        </w:rPr>
      </w:pPr>
      <w:r w:rsidRPr="008669F9">
        <w:rPr>
          <w:b/>
          <w:noProof/>
          <w:sz w:val="20"/>
        </w:rPr>
        <w:t>ar_label</w:t>
      </w:r>
      <w:r w:rsidRPr="008669F9">
        <w:rPr>
          <w:noProof/>
          <w:sz w:val="20"/>
        </w:rPr>
        <w:t>[</w:t>
      </w:r>
      <w:r w:rsidRPr="008669F9">
        <w:rPr>
          <w:bCs/>
          <w:sz w:val="20"/>
        </w:rPr>
        <w:t> </w:t>
      </w:r>
      <w:proofErr w:type="spellStart"/>
      <w:r w:rsidRPr="008669F9">
        <w:rPr>
          <w:noProof/>
          <w:sz w:val="20"/>
        </w:rPr>
        <w:t>ar</w:t>
      </w:r>
      <w:r w:rsidRPr="008669F9">
        <w:rPr>
          <w:bCs/>
          <w:noProof/>
          <w:sz w:val="20"/>
        </w:rPr>
        <w:t>_label_idx</w:t>
      </w:r>
      <w:proofErr w:type="spellEnd"/>
      <w:r w:rsidRPr="008669F9">
        <w:rPr>
          <w:bCs/>
          <w:noProof/>
          <w:sz w:val="20"/>
        </w:rPr>
        <w:t>[</w:t>
      </w:r>
      <w:r w:rsidRPr="008669F9">
        <w:rPr>
          <w:bCs/>
          <w:sz w:val="20"/>
        </w:rPr>
        <w:t> </w:t>
      </w:r>
      <w:proofErr w:type="spellStart"/>
      <w:proofErr w:type="gramStart"/>
      <w:r w:rsidRPr="008669F9">
        <w:rPr>
          <w:bCs/>
          <w:noProof/>
          <w:sz w:val="20"/>
        </w:rPr>
        <w:t>i</w:t>
      </w:r>
      <w:proofErr w:type="spellEnd"/>
      <w:r w:rsidRPr="008669F9">
        <w:rPr>
          <w:bCs/>
          <w:sz w:val="20"/>
        </w:rPr>
        <w:t> </w:t>
      </w:r>
      <w:r w:rsidRPr="008669F9">
        <w:rPr>
          <w:bCs/>
          <w:noProof/>
          <w:sz w:val="20"/>
        </w:rPr>
        <w:t>]</w:t>
      </w:r>
      <w:proofErr w:type="gramEnd"/>
      <w:r w:rsidRPr="008669F9">
        <w:rPr>
          <w:bCs/>
          <w:sz w:val="20"/>
        </w:rPr>
        <w:t> </w:t>
      </w:r>
      <w:r w:rsidRPr="008669F9">
        <w:rPr>
          <w:noProof/>
          <w:sz w:val="20"/>
        </w:rPr>
        <w:t>]</w:t>
      </w:r>
      <w:r w:rsidRPr="008669F9">
        <w:rPr>
          <w:bCs/>
          <w:sz w:val="20"/>
        </w:rPr>
        <w:t xml:space="preserve"> </w:t>
      </w:r>
      <w:r>
        <w:rPr>
          <w:noProof/>
          <w:sz w:val="20"/>
        </w:rPr>
        <w:t>specifies</w:t>
      </w:r>
      <w:r w:rsidRPr="008669F9">
        <w:rPr>
          <w:noProof/>
          <w:sz w:val="20"/>
        </w:rPr>
        <w:t xml:space="preserve"> the </w:t>
      </w:r>
      <w:r>
        <w:rPr>
          <w:noProof/>
          <w:sz w:val="20"/>
        </w:rPr>
        <w:t>contents</w:t>
      </w:r>
      <w:r w:rsidRPr="008669F9">
        <w:rPr>
          <w:noProof/>
          <w:sz w:val="20"/>
        </w:rPr>
        <w:t xml:space="preserve"> of the ar</w:t>
      </w:r>
      <w:r w:rsidRPr="008669F9">
        <w:rPr>
          <w:bCs/>
          <w:noProof/>
          <w:sz w:val="20"/>
        </w:rPr>
        <w:t>_label_idx[</w:t>
      </w:r>
      <w:r w:rsidRPr="008669F9">
        <w:rPr>
          <w:bCs/>
          <w:sz w:val="20"/>
        </w:rPr>
        <w:t> </w:t>
      </w:r>
      <w:proofErr w:type="spellStart"/>
      <w:r w:rsidRPr="008669F9">
        <w:rPr>
          <w:bCs/>
          <w:noProof/>
          <w:sz w:val="20"/>
        </w:rPr>
        <w:t>i</w:t>
      </w:r>
      <w:proofErr w:type="spellEnd"/>
      <w:r w:rsidRPr="008669F9">
        <w:rPr>
          <w:bCs/>
          <w:sz w:val="20"/>
        </w:rPr>
        <w:t> </w:t>
      </w:r>
      <w:r w:rsidRPr="008669F9">
        <w:rPr>
          <w:bCs/>
          <w:noProof/>
          <w:sz w:val="20"/>
        </w:rPr>
        <w:t>]</w:t>
      </w:r>
      <w:r w:rsidRPr="008669F9">
        <w:rPr>
          <w:bCs/>
          <w:sz w:val="20"/>
        </w:rPr>
        <w:t> </w:t>
      </w:r>
      <w:r>
        <w:rPr>
          <w:bCs/>
          <w:sz w:val="20"/>
        </w:rPr>
        <w:t>–</w:t>
      </w:r>
      <w:proofErr w:type="spellStart"/>
      <w:r>
        <w:rPr>
          <w:bCs/>
          <w:sz w:val="20"/>
        </w:rPr>
        <w:t>th</w:t>
      </w:r>
      <w:proofErr w:type="spellEnd"/>
      <w:r>
        <w:rPr>
          <w:bCs/>
          <w:sz w:val="20"/>
        </w:rPr>
        <w:t xml:space="preserve"> </w:t>
      </w:r>
      <w:r>
        <w:rPr>
          <w:noProof/>
          <w:sz w:val="20"/>
        </w:rPr>
        <w:t>label</w:t>
      </w:r>
      <w:r w:rsidRPr="008669F9">
        <w:rPr>
          <w:noProof/>
          <w:sz w:val="20"/>
        </w:rPr>
        <w:t>. The length of the ar_label[</w:t>
      </w:r>
      <w:r w:rsidRPr="008669F9">
        <w:rPr>
          <w:bCs/>
          <w:sz w:val="20"/>
        </w:rPr>
        <w:t> </w:t>
      </w:r>
      <w:proofErr w:type="spellStart"/>
      <w:r w:rsidRPr="008669F9">
        <w:rPr>
          <w:noProof/>
          <w:sz w:val="20"/>
        </w:rPr>
        <w:t>ar</w:t>
      </w:r>
      <w:r w:rsidRPr="008669F9">
        <w:rPr>
          <w:bCs/>
          <w:noProof/>
          <w:sz w:val="20"/>
        </w:rPr>
        <w:t>_label_idx</w:t>
      </w:r>
      <w:proofErr w:type="spellEnd"/>
      <w:r w:rsidRPr="008669F9">
        <w:rPr>
          <w:bCs/>
          <w:noProof/>
          <w:sz w:val="20"/>
        </w:rPr>
        <w:t>[</w:t>
      </w:r>
      <w:r w:rsidRPr="008669F9">
        <w:rPr>
          <w:bCs/>
          <w:sz w:val="20"/>
        </w:rPr>
        <w:t> </w:t>
      </w:r>
      <w:proofErr w:type="spellStart"/>
      <w:proofErr w:type="gramStart"/>
      <w:r w:rsidRPr="008669F9">
        <w:rPr>
          <w:bCs/>
          <w:noProof/>
          <w:sz w:val="20"/>
        </w:rPr>
        <w:t>i</w:t>
      </w:r>
      <w:proofErr w:type="spellEnd"/>
      <w:r w:rsidRPr="008669F9">
        <w:rPr>
          <w:bCs/>
          <w:sz w:val="20"/>
        </w:rPr>
        <w:t> </w:t>
      </w:r>
      <w:r w:rsidRPr="008669F9">
        <w:rPr>
          <w:bCs/>
          <w:noProof/>
          <w:sz w:val="20"/>
        </w:rPr>
        <w:t>]</w:t>
      </w:r>
      <w:proofErr w:type="gramEnd"/>
      <w:r w:rsidRPr="008669F9">
        <w:rPr>
          <w:bCs/>
          <w:sz w:val="20"/>
        </w:rPr>
        <w:t> </w:t>
      </w:r>
      <w:r w:rsidRPr="008669F9">
        <w:rPr>
          <w:noProof/>
          <w:sz w:val="20"/>
        </w:rPr>
        <w:t>]</w:t>
      </w:r>
      <w:r w:rsidRPr="008669F9">
        <w:rPr>
          <w:color w:val="000000"/>
          <w:sz w:val="20"/>
        </w:rPr>
        <w:t xml:space="preserve"> </w:t>
      </w:r>
      <w:r w:rsidRPr="008669F9">
        <w:rPr>
          <w:noProof/>
          <w:sz w:val="20"/>
        </w:rPr>
        <w:t>syntax element shall be less than or equal to 255 bytes, not including the null termination byte.</w:t>
      </w:r>
    </w:p>
    <w:p w14:paraId="3D5D2FFF" w14:textId="74CB434D" w:rsidR="001B29ED" w:rsidRPr="008669F9" w:rsidRDefault="001B29ED" w:rsidP="001B29ED">
      <w:pPr>
        <w:jc w:val="both"/>
        <w:rPr>
          <w:bCs/>
          <w:sz w:val="20"/>
        </w:rPr>
      </w:pPr>
      <w:r w:rsidRPr="008669F9">
        <w:rPr>
          <w:b/>
          <w:noProof/>
          <w:sz w:val="20"/>
        </w:rPr>
        <w:t>ar</w:t>
      </w:r>
      <w:r w:rsidRPr="008669F9">
        <w:rPr>
          <w:b/>
          <w:bCs/>
          <w:sz w:val="20"/>
        </w:rPr>
        <w:t>_</w:t>
      </w:r>
      <w:proofErr w:type="spellStart"/>
      <w:r w:rsidRPr="008669F9">
        <w:rPr>
          <w:b/>
          <w:bCs/>
          <w:sz w:val="20"/>
        </w:rPr>
        <w:t>num_</w:t>
      </w:r>
      <w:r>
        <w:rPr>
          <w:b/>
          <w:bCs/>
          <w:sz w:val="20"/>
        </w:rPr>
        <w:t>object_update</w:t>
      </w:r>
      <w:r w:rsidRPr="008669F9">
        <w:rPr>
          <w:b/>
          <w:bCs/>
          <w:sz w:val="20"/>
        </w:rPr>
        <w:t>s</w:t>
      </w:r>
      <w:proofErr w:type="spellEnd"/>
      <w:r w:rsidRPr="009016A6">
        <w:rPr>
          <w:bCs/>
          <w:sz w:val="20"/>
        </w:rPr>
        <w:t xml:space="preserve"> </w:t>
      </w:r>
      <w:proofErr w:type="gramStart"/>
      <w:r w:rsidRPr="008669F9">
        <w:rPr>
          <w:sz w:val="20"/>
        </w:rPr>
        <w:t>indicates</w:t>
      </w:r>
      <w:proofErr w:type="gramEnd"/>
      <w:r w:rsidRPr="008669F9">
        <w:rPr>
          <w:sz w:val="20"/>
        </w:rPr>
        <w:t xml:space="preserve"> the number of object</w:t>
      </w:r>
      <w:r>
        <w:rPr>
          <w:sz w:val="20"/>
        </w:rPr>
        <w:t xml:space="preserve"> updates to be signalled.</w:t>
      </w:r>
      <w:r w:rsidRPr="008669F9">
        <w:rPr>
          <w:sz w:val="20"/>
        </w:rPr>
        <w:t xml:space="preserve"> </w:t>
      </w:r>
      <w:r w:rsidRPr="008669F9">
        <w:rPr>
          <w:noProof/>
          <w:sz w:val="20"/>
        </w:rPr>
        <w:t>ar</w:t>
      </w:r>
      <w:r w:rsidRPr="008669F9">
        <w:rPr>
          <w:bCs/>
          <w:sz w:val="20"/>
        </w:rPr>
        <w:t>_</w:t>
      </w:r>
      <w:proofErr w:type="spellStart"/>
      <w:r w:rsidRPr="008669F9">
        <w:rPr>
          <w:bCs/>
          <w:sz w:val="20"/>
        </w:rPr>
        <w:t>num_</w:t>
      </w:r>
      <w:bookmarkStart w:id="32" w:name="_GoBack"/>
      <w:bookmarkEnd w:id="32"/>
      <w:del w:id="33" w:author="Jill Boyce" w:date="2019-08-26T17:42:00Z">
        <w:r w:rsidRPr="008669F9" w:rsidDel="009B186A">
          <w:rPr>
            <w:bCs/>
            <w:sz w:val="20"/>
          </w:rPr>
          <w:delText>cancel</w:delText>
        </w:r>
        <w:r w:rsidDel="009B186A">
          <w:rPr>
            <w:bCs/>
            <w:sz w:val="20"/>
          </w:rPr>
          <w:delText>led_</w:delText>
        </w:r>
      </w:del>
      <w:r>
        <w:rPr>
          <w:bCs/>
          <w:sz w:val="20"/>
        </w:rPr>
        <w:t>object</w:t>
      </w:r>
      <w:ins w:id="34" w:author="Jill Boyce" w:date="2019-08-26T17:42:00Z">
        <w:r w:rsidR="009B186A">
          <w:rPr>
            <w:bCs/>
            <w:sz w:val="20"/>
          </w:rPr>
          <w:t>_update</w:t>
        </w:r>
      </w:ins>
      <w:r w:rsidRPr="008669F9">
        <w:rPr>
          <w:bCs/>
          <w:sz w:val="20"/>
        </w:rPr>
        <w:t>s</w:t>
      </w:r>
      <w:proofErr w:type="spellEnd"/>
      <w:r w:rsidRPr="008669F9">
        <w:rPr>
          <w:bCs/>
          <w:sz w:val="20"/>
        </w:rPr>
        <w:t xml:space="preserve"> shall be in the range of 0 to 255</w:t>
      </w:r>
      <w:r>
        <w:rPr>
          <w:bCs/>
          <w:sz w:val="20"/>
        </w:rPr>
        <w:t>, inclusive</w:t>
      </w:r>
      <w:r w:rsidRPr="008669F9">
        <w:rPr>
          <w:bCs/>
          <w:sz w:val="20"/>
        </w:rPr>
        <w:t>.</w:t>
      </w:r>
    </w:p>
    <w:p w14:paraId="3B071551" w14:textId="77777777" w:rsidR="001B29ED" w:rsidRPr="008669F9" w:rsidRDefault="001B29ED" w:rsidP="001B29ED">
      <w:pPr>
        <w:jc w:val="both"/>
        <w:rPr>
          <w:b/>
          <w:bCs/>
          <w:noProof/>
          <w:sz w:val="20"/>
        </w:rPr>
      </w:pPr>
      <w:r w:rsidRPr="008669F9">
        <w:rPr>
          <w:b/>
          <w:bCs/>
          <w:noProof/>
          <w:sz w:val="20"/>
        </w:rPr>
        <w:t>ar</w:t>
      </w:r>
      <w:r>
        <w:rPr>
          <w:b/>
          <w:bCs/>
          <w:noProof/>
          <w:sz w:val="20"/>
        </w:rPr>
        <w:t>_object</w:t>
      </w:r>
      <w:r w:rsidRPr="008669F9">
        <w:rPr>
          <w:b/>
          <w:bCs/>
          <w:noProof/>
          <w:sz w:val="20"/>
        </w:rPr>
        <w:t>_idx</w:t>
      </w:r>
      <w:r w:rsidRPr="008669F9">
        <w:rPr>
          <w:noProof/>
          <w:sz w:val="20"/>
        </w:rPr>
        <w:t>[</w:t>
      </w:r>
      <w:r w:rsidRPr="008669F9">
        <w:rPr>
          <w:bCs/>
          <w:sz w:val="20"/>
        </w:rPr>
        <w:t> </w:t>
      </w:r>
      <w:proofErr w:type="spellStart"/>
      <w:proofErr w:type="gramStart"/>
      <w:r w:rsidRPr="008669F9">
        <w:rPr>
          <w:noProof/>
          <w:sz w:val="20"/>
        </w:rPr>
        <w:t>i</w:t>
      </w:r>
      <w:proofErr w:type="spellEnd"/>
      <w:r w:rsidRPr="008669F9">
        <w:rPr>
          <w:bCs/>
          <w:sz w:val="20"/>
        </w:rPr>
        <w:t> </w:t>
      </w:r>
      <w:r w:rsidRPr="008669F9">
        <w:rPr>
          <w:noProof/>
          <w:sz w:val="20"/>
        </w:rPr>
        <w:t>]</w:t>
      </w:r>
      <w:proofErr w:type="gramEnd"/>
      <w:r w:rsidRPr="009016A6">
        <w:rPr>
          <w:bCs/>
          <w:noProof/>
          <w:sz w:val="20"/>
        </w:rPr>
        <w:t xml:space="preserve"> </w:t>
      </w:r>
      <w:r>
        <w:rPr>
          <w:noProof/>
          <w:sz w:val="20"/>
        </w:rPr>
        <w:t>is</w:t>
      </w:r>
      <w:r w:rsidRPr="008669F9">
        <w:rPr>
          <w:noProof/>
          <w:sz w:val="20"/>
        </w:rPr>
        <w:t xml:space="preserve"> the index of the </w:t>
      </w:r>
      <w:r>
        <w:rPr>
          <w:noProof/>
          <w:sz w:val="20"/>
        </w:rPr>
        <w:t xml:space="preserve">object parameters to be signalled. </w:t>
      </w:r>
      <w:r w:rsidRPr="008669F9">
        <w:rPr>
          <w:bCs/>
          <w:noProof/>
          <w:sz w:val="20"/>
        </w:rPr>
        <w:t>ar</w:t>
      </w:r>
      <w:r>
        <w:rPr>
          <w:bCs/>
          <w:noProof/>
          <w:sz w:val="20"/>
        </w:rPr>
        <w:t>_object</w:t>
      </w:r>
      <w:r w:rsidRPr="008669F9">
        <w:rPr>
          <w:bCs/>
          <w:noProof/>
          <w:sz w:val="20"/>
        </w:rPr>
        <w:t>_idx</w:t>
      </w:r>
      <w:r w:rsidRPr="008669F9">
        <w:rPr>
          <w:noProof/>
          <w:sz w:val="20"/>
        </w:rPr>
        <w:t>[</w:t>
      </w:r>
      <w:r w:rsidRPr="008669F9">
        <w:rPr>
          <w:bCs/>
          <w:sz w:val="20"/>
        </w:rPr>
        <w:t> </w:t>
      </w:r>
      <w:proofErr w:type="spellStart"/>
      <w:proofErr w:type="gramStart"/>
      <w:r w:rsidRPr="008669F9">
        <w:rPr>
          <w:noProof/>
          <w:sz w:val="20"/>
        </w:rPr>
        <w:t>i</w:t>
      </w:r>
      <w:proofErr w:type="spellEnd"/>
      <w:r w:rsidRPr="008669F9">
        <w:rPr>
          <w:bCs/>
          <w:sz w:val="20"/>
        </w:rPr>
        <w:t> </w:t>
      </w:r>
      <w:r w:rsidRPr="008669F9">
        <w:rPr>
          <w:noProof/>
          <w:sz w:val="20"/>
        </w:rPr>
        <w:t>]</w:t>
      </w:r>
      <w:proofErr w:type="gramEnd"/>
      <w:r w:rsidRPr="008669F9">
        <w:rPr>
          <w:b/>
          <w:bCs/>
          <w:noProof/>
          <w:sz w:val="20"/>
        </w:rPr>
        <w:t xml:space="preserve"> </w:t>
      </w:r>
      <w:r w:rsidRPr="008669F9">
        <w:rPr>
          <w:bCs/>
          <w:noProof/>
          <w:sz w:val="20"/>
        </w:rPr>
        <w:t>shall be in the range of 0 to 255</w:t>
      </w:r>
      <w:r w:rsidRPr="008669F9">
        <w:rPr>
          <w:bCs/>
          <w:sz w:val="20"/>
        </w:rPr>
        <w:t>, inclusive</w:t>
      </w:r>
      <w:r w:rsidRPr="008669F9">
        <w:rPr>
          <w:bCs/>
          <w:noProof/>
          <w:sz w:val="20"/>
        </w:rPr>
        <w:t>.</w:t>
      </w:r>
    </w:p>
    <w:p w14:paraId="19C98970" w14:textId="77777777" w:rsidR="001B29ED" w:rsidRPr="008669F9" w:rsidRDefault="001B29ED" w:rsidP="001B29ED">
      <w:pPr>
        <w:jc w:val="both"/>
        <w:rPr>
          <w:bCs/>
          <w:sz w:val="20"/>
        </w:rPr>
      </w:pPr>
      <w:r w:rsidRPr="008669F9">
        <w:rPr>
          <w:b/>
          <w:bCs/>
          <w:noProof/>
          <w:sz w:val="20"/>
        </w:rPr>
        <w:t>ar_</w:t>
      </w:r>
      <w:r>
        <w:rPr>
          <w:b/>
          <w:bCs/>
          <w:noProof/>
          <w:sz w:val="20"/>
        </w:rPr>
        <w:t>object</w:t>
      </w:r>
      <w:r w:rsidRPr="008669F9">
        <w:rPr>
          <w:b/>
          <w:bCs/>
          <w:noProof/>
          <w:sz w:val="20"/>
        </w:rPr>
        <w:t>_</w:t>
      </w:r>
      <w:r>
        <w:rPr>
          <w:b/>
          <w:bCs/>
          <w:noProof/>
          <w:sz w:val="20"/>
        </w:rPr>
        <w:t>cancel_flag</w:t>
      </w:r>
      <w:r>
        <w:rPr>
          <w:noProof/>
          <w:sz w:val="20"/>
        </w:rPr>
        <w:t xml:space="preserve"> </w:t>
      </w:r>
      <w:r>
        <w:rPr>
          <w:bCs/>
          <w:noProof/>
          <w:sz w:val="20"/>
        </w:rPr>
        <w:t xml:space="preserve">equal to 1 cancels the persistence scope of </w:t>
      </w:r>
      <w:r>
        <w:rPr>
          <w:bCs/>
          <w:sz w:val="20"/>
        </w:rPr>
        <w:t xml:space="preserve">the </w:t>
      </w:r>
      <w:r w:rsidRPr="00253440">
        <w:rPr>
          <w:bCs/>
          <w:noProof/>
          <w:sz w:val="20"/>
        </w:rPr>
        <w:t>ar_</w:t>
      </w:r>
      <w:r>
        <w:rPr>
          <w:bCs/>
          <w:noProof/>
          <w:sz w:val="20"/>
        </w:rPr>
        <w:t>object</w:t>
      </w:r>
      <w:r w:rsidRPr="00253440">
        <w:rPr>
          <w:bCs/>
          <w:noProof/>
          <w:sz w:val="20"/>
        </w:rPr>
        <w:t>_idx</w:t>
      </w:r>
      <w:r w:rsidRPr="008669F9">
        <w:rPr>
          <w:noProof/>
          <w:sz w:val="20"/>
        </w:rPr>
        <w:t>[</w:t>
      </w:r>
      <w:r w:rsidRPr="008669F9">
        <w:rPr>
          <w:bCs/>
          <w:sz w:val="20"/>
        </w:rPr>
        <w:t> </w:t>
      </w:r>
      <w:proofErr w:type="spellStart"/>
      <w:proofErr w:type="gramStart"/>
      <w:r w:rsidRPr="008669F9">
        <w:rPr>
          <w:noProof/>
          <w:sz w:val="20"/>
        </w:rPr>
        <w:t>i</w:t>
      </w:r>
      <w:proofErr w:type="spellEnd"/>
      <w:r w:rsidRPr="008669F9">
        <w:rPr>
          <w:bCs/>
          <w:sz w:val="20"/>
        </w:rPr>
        <w:t> </w:t>
      </w:r>
      <w:r w:rsidRPr="008669F9">
        <w:rPr>
          <w:noProof/>
          <w:sz w:val="20"/>
        </w:rPr>
        <w:t>]</w:t>
      </w:r>
      <w:proofErr w:type="gramEnd"/>
      <w:r>
        <w:rPr>
          <w:bCs/>
          <w:noProof/>
          <w:sz w:val="20"/>
        </w:rPr>
        <w:t xml:space="preserve">-th </w:t>
      </w:r>
      <w:r>
        <w:rPr>
          <w:bCs/>
          <w:sz w:val="20"/>
        </w:rPr>
        <w:t xml:space="preserve">object. </w:t>
      </w:r>
      <w:r>
        <w:rPr>
          <w:bCs/>
          <w:noProof/>
          <w:sz w:val="20"/>
        </w:rPr>
        <w:t xml:space="preserve">ar_object_cancel_flag </w:t>
      </w:r>
      <w:r>
        <w:rPr>
          <w:noProof/>
        </w:rPr>
        <w:t xml:space="preserve">equal to 0 indicates that parameters associated with the </w:t>
      </w:r>
      <w:r w:rsidRPr="00253440">
        <w:rPr>
          <w:bCs/>
          <w:noProof/>
          <w:sz w:val="20"/>
        </w:rPr>
        <w:t>ar_</w:t>
      </w:r>
      <w:r>
        <w:rPr>
          <w:bCs/>
          <w:noProof/>
          <w:sz w:val="20"/>
        </w:rPr>
        <w:t>object</w:t>
      </w:r>
      <w:r w:rsidRPr="00253440">
        <w:rPr>
          <w:bCs/>
          <w:noProof/>
          <w:sz w:val="20"/>
        </w:rPr>
        <w:t>_idx</w:t>
      </w:r>
      <w:r w:rsidRPr="008669F9">
        <w:rPr>
          <w:noProof/>
          <w:sz w:val="20"/>
        </w:rPr>
        <w:t>[</w:t>
      </w:r>
      <w:r w:rsidRPr="008669F9">
        <w:rPr>
          <w:bCs/>
          <w:sz w:val="20"/>
        </w:rPr>
        <w:t> </w:t>
      </w:r>
      <w:proofErr w:type="spellStart"/>
      <w:proofErr w:type="gramStart"/>
      <w:r w:rsidRPr="008669F9">
        <w:rPr>
          <w:noProof/>
          <w:sz w:val="20"/>
        </w:rPr>
        <w:t>i</w:t>
      </w:r>
      <w:proofErr w:type="spellEnd"/>
      <w:r w:rsidRPr="008669F9">
        <w:rPr>
          <w:bCs/>
          <w:sz w:val="20"/>
        </w:rPr>
        <w:t> </w:t>
      </w:r>
      <w:r w:rsidRPr="008669F9">
        <w:rPr>
          <w:noProof/>
          <w:sz w:val="20"/>
        </w:rPr>
        <w:t>]</w:t>
      </w:r>
      <w:proofErr w:type="gramEnd"/>
      <w:r>
        <w:rPr>
          <w:bCs/>
          <w:noProof/>
          <w:sz w:val="20"/>
        </w:rPr>
        <w:t xml:space="preserve">-th </w:t>
      </w:r>
      <w:r>
        <w:rPr>
          <w:bCs/>
          <w:sz w:val="20"/>
        </w:rPr>
        <w:t>object</w:t>
      </w:r>
      <w:r>
        <w:rPr>
          <w:noProof/>
        </w:rPr>
        <w:t xml:space="preserve"> tracked object will be signalled.. </w:t>
      </w:r>
      <w:r w:rsidRPr="008669F9">
        <w:rPr>
          <w:noProof/>
          <w:sz w:val="20"/>
        </w:rPr>
        <w:t xml:space="preserve"> </w:t>
      </w:r>
    </w:p>
    <w:p w14:paraId="63AA4C53" w14:textId="77777777" w:rsidR="001B29ED" w:rsidRPr="008669F9" w:rsidRDefault="001B29ED" w:rsidP="001B29ED">
      <w:pPr>
        <w:jc w:val="both"/>
        <w:rPr>
          <w:bCs/>
          <w:noProof/>
          <w:sz w:val="20"/>
        </w:rPr>
      </w:pPr>
      <w:r w:rsidRPr="00BA34CB">
        <w:rPr>
          <w:b/>
          <w:noProof/>
          <w:sz w:val="20"/>
        </w:rPr>
        <w:lastRenderedPageBreak/>
        <w:t>ar_object_label_update</w:t>
      </w:r>
      <w:r>
        <w:rPr>
          <w:b/>
          <w:noProof/>
          <w:sz w:val="20"/>
        </w:rPr>
        <w:t>_flag</w:t>
      </w:r>
      <w:r>
        <w:rPr>
          <w:noProof/>
          <w:sz w:val="20"/>
        </w:rPr>
        <w:t xml:space="preserve"> </w:t>
      </w:r>
      <w:r w:rsidRPr="00BA34CB">
        <w:rPr>
          <w:bCs/>
          <w:noProof/>
          <w:sz w:val="20"/>
        </w:rPr>
        <w:t xml:space="preserve">equal to 1 indicates that </w:t>
      </w:r>
      <w:r>
        <w:rPr>
          <w:bCs/>
          <w:noProof/>
          <w:sz w:val="20"/>
        </w:rPr>
        <w:t>an object label</w:t>
      </w:r>
      <w:r w:rsidRPr="00BA34CB">
        <w:rPr>
          <w:bCs/>
          <w:sz w:val="20"/>
        </w:rPr>
        <w:t xml:space="preserve"> will be signa</w:t>
      </w:r>
      <w:r>
        <w:rPr>
          <w:bCs/>
          <w:sz w:val="20"/>
        </w:rPr>
        <w:t>l</w:t>
      </w:r>
      <w:r w:rsidRPr="00BA34CB">
        <w:rPr>
          <w:bCs/>
          <w:sz w:val="20"/>
        </w:rPr>
        <w:t xml:space="preserve">led. </w:t>
      </w:r>
      <w:r w:rsidRPr="005E338B">
        <w:rPr>
          <w:noProof/>
          <w:sz w:val="20"/>
        </w:rPr>
        <w:t>ar_object_label_update_flag</w:t>
      </w:r>
      <w:r>
        <w:rPr>
          <w:noProof/>
          <w:sz w:val="20"/>
        </w:rPr>
        <w:t xml:space="preserve"> </w:t>
      </w:r>
      <w:r w:rsidRPr="005E338B">
        <w:rPr>
          <w:bCs/>
          <w:noProof/>
          <w:sz w:val="20"/>
        </w:rPr>
        <w:t>equal to 0 indicates that</w:t>
      </w:r>
      <w:r w:rsidRPr="00BA34CB">
        <w:rPr>
          <w:bCs/>
          <w:noProof/>
          <w:sz w:val="20"/>
        </w:rPr>
        <w:t xml:space="preserve"> </w:t>
      </w:r>
      <w:r>
        <w:rPr>
          <w:bCs/>
          <w:noProof/>
          <w:sz w:val="20"/>
        </w:rPr>
        <w:t>an object l</w:t>
      </w:r>
      <w:r w:rsidRPr="00BA34CB">
        <w:rPr>
          <w:bCs/>
          <w:noProof/>
          <w:sz w:val="20"/>
        </w:rPr>
        <w:t xml:space="preserve">abel </w:t>
      </w:r>
      <w:proofErr w:type="gramStart"/>
      <w:r>
        <w:rPr>
          <w:bCs/>
          <w:noProof/>
          <w:sz w:val="20"/>
        </w:rPr>
        <w:t xml:space="preserve">will not </w:t>
      </w:r>
      <w:r w:rsidRPr="00BA34CB">
        <w:rPr>
          <w:bCs/>
          <w:sz w:val="20"/>
        </w:rPr>
        <w:t>will not</w:t>
      </w:r>
      <w:proofErr w:type="gramEnd"/>
      <w:r w:rsidRPr="00BA34CB">
        <w:rPr>
          <w:bCs/>
          <w:sz w:val="20"/>
        </w:rPr>
        <w:t xml:space="preserve"> be signa</w:t>
      </w:r>
      <w:r>
        <w:rPr>
          <w:bCs/>
          <w:sz w:val="20"/>
        </w:rPr>
        <w:t>l</w:t>
      </w:r>
      <w:r w:rsidRPr="00BA34CB">
        <w:rPr>
          <w:bCs/>
          <w:sz w:val="20"/>
        </w:rPr>
        <w:t>led</w:t>
      </w:r>
      <w:r>
        <w:rPr>
          <w:bCs/>
          <w:sz w:val="20"/>
        </w:rPr>
        <w:t>.</w:t>
      </w:r>
    </w:p>
    <w:p w14:paraId="173F06AA" w14:textId="77777777" w:rsidR="001B29ED" w:rsidRPr="008669F9" w:rsidRDefault="001B29ED" w:rsidP="001B29ED">
      <w:pPr>
        <w:jc w:val="both"/>
        <w:rPr>
          <w:bCs/>
          <w:noProof/>
          <w:sz w:val="20"/>
        </w:rPr>
      </w:pPr>
      <w:r w:rsidRPr="008669F9">
        <w:rPr>
          <w:b/>
          <w:noProof/>
          <w:sz w:val="20"/>
        </w:rPr>
        <w:t>ar</w:t>
      </w:r>
      <w:r>
        <w:rPr>
          <w:b/>
          <w:noProof/>
          <w:sz w:val="20"/>
        </w:rPr>
        <w:t>_object</w:t>
      </w:r>
      <w:r w:rsidRPr="008669F9">
        <w:rPr>
          <w:b/>
          <w:noProof/>
          <w:sz w:val="20"/>
        </w:rPr>
        <w:t>_label_id</w:t>
      </w:r>
      <w:r>
        <w:rPr>
          <w:b/>
          <w:noProof/>
          <w:sz w:val="20"/>
        </w:rPr>
        <w:t>x</w:t>
      </w:r>
      <w:r w:rsidRPr="008669F9">
        <w:rPr>
          <w:noProof/>
          <w:sz w:val="20"/>
        </w:rPr>
        <w:t>[</w:t>
      </w:r>
      <w:r w:rsidRPr="008669F9">
        <w:rPr>
          <w:bCs/>
          <w:sz w:val="20"/>
        </w:rPr>
        <w:t> </w:t>
      </w:r>
      <w:proofErr w:type="spellStart"/>
      <w:r w:rsidRPr="008669F9">
        <w:rPr>
          <w:bCs/>
          <w:noProof/>
          <w:sz w:val="20"/>
        </w:rPr>
        <w:t>ar</w:t>
      </w:r>
      <w:r>
        <w:rPr>
          <w:bCs/>
          <w:noProof/>
          <w:sz w:val="20"/>
        </w:rPr>
        <w:t>_object</w:t>
      </w:r>
      <w:r w:rsidRPr="008669F9">
        <w:rPr>
          <w:bCs/>
          <w:noProof/>
          <w:sz w:val="20"/>
        </w:rPr>
        <w:t>_idx</w:t>
      </w:r>
      <w:proofErr w:type="spellEnd"/>
      <w:r w:rsidRPr="008669F9">
        <w:rPr>
          <w:bCs/>
          <w:noProof/>
          <w:sz w:val="20"/>
        </w:rPr>
        <w:t>[</w:t>
      </w:r>
      <w:r w:rsidRPr="008669F9">
        <w:rPr>
          <w:bCs/>
          <w:sz w:val="20"/>
        </w:rPr>
        <w:t> </w:t>
      </w:r>
      <w:proofErr w:type="spellStart"/>
      <w:proofErr w:type="gramStart"/>
      <w:r w:rsidRPr="008669F9">
        <w:rPr>
          <w:bCs/>
          <w:noProof/>
          <w:sz w:val="20"/>
        </w:rPr>
        <w:t>i</w:t>
      </w:r>
      <w:proofErr w:type="spellEnd"/>
      <w:r w:rsidRPr="008669F9">
        <w:rPr>
          <w:bCs/>
          <w:sz w:val="20"/>
        </w:rPr>
        <w:t> </w:t>
      </w:r>
      <w:r w:rsidRPr="008669F9">
        <w:rPr>
          <w:bCs/>
          <w:noProof/>
          <w:sz w:val="20"/>
        </w:rPr>
        <w:t>]</w:t>
      </w:r>
      <w:proofErr w:type="gramEnd"/>
      <w:r w:rsidRPr="008669F9">
        <w:rPr>
          <w:bCs/>
          <w:sz w:val="20"/>
        </w:rPr>
        <w:t> </w:t>
      </w:r>
      <w:r w:rsidRPr="008669F9">
        <w:rPr>
          <w:bCs/>
          <w:noProof/>
          <w:sz w:val="20"/>
        </w:rPr>
        <w:t>]</w:t>
      </w:r>
      <w:r w:rsidRPr="008669F9">
        <w:rPr>
          <w:bCs/>
          <w:sz w:val="20"/>
        </w:rPr>
        <w:t xml:space="preserve"> </w:t>
      </w:r>
      <w:r>
        <w:rPr>
          <w:noProof/>
          <w:sz w:val="20"/>
        </w:rPr>
        <w:t>indicates</w:t>
      </w:r>
      <w:r w:rsidRPr="008669F9">
        <w:rPr>
          <w:noProof/>
          <w:sz w:val="20"/>
        </w:rPr>
        <w:t xml:space="preserve"> the index of the label corresponding to the </w:t>
      </w:r>
      <w:r w:rsidRPr="008669F9">
        <w:rPr>
          <w:bCs/>
          <w:noProof/>
          <w:sz w:val="20"/>
        </w:rPr>
        <w:t>ar</w:t>
      </w:r>
      <w:r>
        <w:rPr>
          <w:bCs/>
          <w:noProof/>
          <w:sz w:val="20"/>
        </w:rPr>
        <w:t>_object</w:t>
      </w:r>
      <w:r w:rsidRPr="008669F9">
        <w:rPr>
          <w:bCs/>
          <w:noProof/>
          <w:sz w:val="20"/>
        </w:rPr>
        <w:t>_idx[</w:t>
      </w:r>
      <w:r w:rsidRPr="008669F9">
        <w:rPr>
          <w:bCs/>
          <w:sz w:val="20"/>
        </w:rPr>
        <w:t> </w:t>
      </w:r>
      <w:proofErr w:type="spellStart"/>
      <w:r w:rsidRPr="008669F9">
        <w:rPr>
          <w:bCs/>
          <w:noProof/>
          <w:sz w:val="20"/>
        </w:rPr>
        <w:t>i</w:t>
      </w:r>
      <w:proofErr w:type="spellEnd"/>
      <w:r w:rsidRPr="008669F9">
        <w:rPr>
          <w:bCs/>
          <w:sz w:val="20"/>
        </w:rPr>
        <w:t> </w:t>
      </w:r>
      <w:r w:rsidRPr="008669F9">
        <w:rPr>
          <w:bCs/>
          <w:noProof/>
          <w:sz w:val="20"/>
        </w:rPr>
        <w:t>]</w:t>
      </w:r>
      <w:r>
        <w:rPr>
          <w:bCs/>
          <w:sz w:val="20"/>
        </w:rPr>
        <w:t>-</w:t>
      </w:r>
      <w:proofErr w:type="spellStart"/>
      <w:r>
        <w:rPr>
          <w:bCs/>
          <w:sz w:val="20"/>
        </w:rPr>
        <w:t>th</w:t>
      </w:r>
      <w:proofErr w:type="spellEnd"/>
      <w:r>
        <w:rPr>
          <w:bCs/>
          <w:sz w:val="20"/>
        </w:rPr>
        <w:t xml:space="preserve"> </w:t>
      </w:r>
      <w:r w:rsidRPr="008669F9">
        <w:rPr>
          <w:noProof/>
          <w:sz w:val="20"/>
        </w:rPr>
        <w:t xml:space="preserve">object. </w:t>
      </w:r>
      <w:r>
        <w:rPr>
          <w:bCs/>
          <w:noProof/>
          <w:sz w:val="20"/>
        </w:rPr>
        <w:t xml:space="preserve">When </w:t>
      </w:r>
      <w:r w:rsidRPr="008669F9">
        <w:rPr>
          <w:bCs/>
          <w:noProof/>
          <w:sz w:val="20"/>
        </w:rPr>
        <w:t>ar</w:t>
      </w:r>
      <w:r>
        <w:rPr>
          <w:bCs/>
          <w:noProof/>
          <w:sz w:val="20"/>
        </w:rPr>
        <w:t>_object</w:t>
      </w:r>
      <w:r w:rsidRPr="008669F9">
        <w:rPr>
          <w:bCs/>
          <w:noProof/>
          <w:sz w:val="20"/>
        </w:rPr>
        <w:t>_label_id</w:t>
      </w:r>
      <w:r>
        <w:rPr>
          <w:bCs/>
          <w:noProof/>
          <w:sz w:val="20"/>
        </w:rPr>
        <w:t>x</w:t>
      </w:r>
      <w:r w:rsidRPr="008669F9">
        <w:rPr>
          <w:bCs/>
          <w:noProof/>
          <w:sz w:val="20"/>
        </w:rPr>
        <w:t>[ ar</w:t>
      </w:r>
      <w:r>
        <w:rPr>
          <w:bCs/>
          <w:noProof/>
          <w:sz w:val="20"/>
        </w:rPr>
        <w:t>_object</w:t>
      </w:r>
      <w:r w:rsidRPr="008669F9">
        <w:rPr>
          <w:bCs/>
          <w:noProof/>
          <w:sz w:val="20"/>
        </w:rPr>
        <w:t xml:space="preserve">_idx[ i ] ] </w:t>
      </w:r>
      <w:r>
        <w:rPr>
          <w:bCs/>
          <w:noProof/>
          <w:sz w:val="20"/>
        </w:rPr>
        <w:t>is not present, its value is inferred from a previous</w:t>
      </w:r>
      <w:r w:rsidRPr="008669F9">
        <w:rPr>
          <w:bCs/>
          <w:noProof/>
          <w:sz w:val="20"/>
        </w:rPr>
        <w:t xml:space="preserve"> annotated region</w:t>
      </w:r>
      <w:r>
        <w:rPr>
          <w:bCs/>
          <w:noProof/>
          <w:sz w:val="20"/>
        </w:rPr>
        <w:t>s</w:t>
      </w:r>
      <w:r w:rsidRPr="008669F9">
        <w:rPr>
          <w:bCs/>
          <w:noProof/>
          <w:sz w:val="20"/>
        </w:rPr>
        <w:t xml:space="preserve"> SEI </w:t>
      </w:r>
      <w:r w:rsidRPr="003F1846">
        <w:rPr>
          <w:bCs/>
          <w:noProof/>
          <w:sz w:val="20"/>
        </w:rPr>
        <w:t xml:space="preserve">messages in </w:t>
      </w:r>
      <w:r w:rsidRPr="005E338B">
        <w:rPr>
          <w:bCs/>
          <w:noProof/>
          <w:sz w:val="20"/>
        </w:rPr>
        <w:t>output</w:t>
      </w:r>
      <w:r w:rsidRPr="003F1846">
        <w:rPr>
          <w:bCs/>
          <w:noProof/>
          <w:sz w:val="20"/>
        </w:rPr>
        <w:t xml:space="preserve"> order in the</w:t>
      </w:r>
      <w:r>
        <w:rPr>
          <w:bCs/>
          <w:noProof/>
          <w:sz w:val="20"/>
        </w:rPr>
        <w:t xml:space="preserve"> same CLVS, if any.</w:t>
      </w:r>
    </w:p>
    <w:p w14:paraId="67EF5A8F" w14:textId="2302B5DD" w:rsidR="001B29ED" w:rsidRDefault="001B29ED" w:rsidP="001B29ED">
      <w:pPr>
        <w:jc w:val="both"/>
        <w:rPr>
          <w:bCs/>
          <w:noProof/>
          <w:sz w:val="20"/>
        </w:rPr>
      </w:pPr>
      <w:r w:rsidRPr="005E338B">
        <w:rPr>
          <w:b/>
          <w:bCs/>
          <w:noProof/>
          <w:sz w:val="20"/>
        </w:rPr>
        <w:t>ar_</w:t>
      </w:r>
      <w:r w:rsidRPr="005E338B">
        <w:rPr>
          <w:b/>
          <w:noProof/>
          <w:sz w:val="20"/>
        </w:rPr>
        <w:t>bounding_box_update_flag</w:t>
      </w:r>
      <w:r>
        <w:rPr>
          <w:noProof/>
          <w:sz w:val="20"/>
        </w:rPr>
        <w:t xml:space="preserve"> </w:t>
      </w:r>
      <w:r w:rsidRPr="005E338B">
        <w:rPr>
          <w:bCs/>
          <w:noProof/>
          <w:sz w:val="20"/>
        </w:rPr>
        <w:t xml:space="preserve">equal to 1 indicates that </w:t>
      </w:r>
      <w:del w:id="35" w:author="Jill Boyce" w:date="2019-08-22T17:13:00Z">
        <w:r w:rsidDel="00153F4A">
          <w:rPr>
            <w:bCs/>
            <w:noProof/>
            <w:sz w:val="20"/>
          </w:rPr>
          <w:delText xml:space="preserve">an </w:delText>
        </w:r>
      </w:del>
      <w:r>
        <w:rPr>
          <w:bCs/>
          <w:noProof/>
          <w:sz w:val="20"/>
        </w:rPr>
        <w:t>object</w:t>
      </w:r>
      <w:r w:rsidRPr="005E338B">
        <w:rPr>
          <w:bCs/>
          <w:noProof/>
          <w:sz w:val="20"/>
        </w:rPr>
        <w:t xml:space="preserve"> bounding box </w:t>
      </w:r>
      <w:ins w:id="36" w:author="Jill Boyce" w:date="2019-08-22T17:13:00Z">
        <w:r w:rsidR="00153F4A">
          <w:rPr>
            <w:bCs/>
            <w:noProof/>
            <w:sz w:val="20"/>
          </w:rPr>
          <w:t xml:space="preserve">parameters </w:t>
        </w:r>
      </w:ins>
      <w:r>
        <w:rPr>
          <w:bCs/>
          <w:noProof/>
          <w:sz w:val="20"/>
        </w:rPr>
        <w:t xml:space="preserve">will be signalled. </w:t>
      </w:r>
      <w:r w:rsidRPr="005E338B">
        <w:rPr>
          <w:bCs/>
          <w:noProof/>
          <w:sz w:val="20"/>
        </w:rPr>
        <w:t xml:space="preserve"> ar_bounding_box_update_flag</w:t>
      </w:r>
      <w:r w:rsidRPr="005E338B">
        <w:rPr>
          <w:noProof/>
          <w:sz w:val="20"/>
        </w:rPr>
        <w:t xml:space="preserve"> </w:t>
      </w:r>
      <w:r w:rsidRPr="005E338B">
        <w:rPr>
          <w:bCs/>
          <w:noProof/>
          <w:sz w:val="20"/>
        </w:rPr>
        <w:t xml:space="preserve">equal to 0 indicates that </w:t>
      </w:r>
      <w:del w:id="37" w:author="Jill Boyce" w:date="2019-08-22T17:13:00Z">
        <w:r w:rsidDel="00153F4A">
          <w:rPr>
            <w:bCs/>
            <w:noProof/>
            <w:sz w:val="20"/>
          </w:rPr>
          <w:delText xml:space="preserve">an </w:delText>
        </w:r>
      </w:del>
      <w:r>
        <w:rPr>
          <w:bCs/>
          <w:noProof/>
          <w:sz w:val="20"/>
        </w:rPr>
        <w:t>object</w:t>
      </w:r>
      <w:r w:rsidRPr="005E338B">
        <w:rPr>
          <w:bCs/>
          <w:noProof/>
          <w:sz w:val="20"/>
        </w:rPr>
        <w:t xml:space="preserve"> bounding box </w:t>
      </w:r>
      <w:ins w:id="38" w:author="Jill Boyce" w:date="2019-08-22T17:13:00Z">
        <w:r w:rsidR="00153F4A">
          <w:rPr>
            <w:bCs/>
            <w:noProof/>
            <w:sz w:val="20"/>
          </w:rPr>
          <w:t xml:space="preserve">parameters </w:t>
        </w:r>
      </w:ins>
      <w:r>
        <w:rPr>
          <w:bCs/>
          <w:noProof/>
          <w:sz w:val="20"/>
        </w:rPr>
        <w:t xml:space="preserve">will not be signalled. </w:t>
      </w:r>
    </w:p>
    <w:p w14:paraId="2D8B649D" w14:textId="2C670F4B" w:rsidR="00153F4A" w:rsidRPr="00D25FE3" w:rsidRDefault="00153F4A" w:rsidP="00153F4A">
      <w:pPr>
        <w:jc w:val="both"/>
        <w:rPr>
          <w:ins w:id="39" w:author="Jill Boyce" w:date="2019-08-22T17:13:00Z"/>
          <w:bCs/>
          <w:sz w:val="20"/>
        </w:rPr>
      </w:pPr>
      <w:ins w:id="40" w:author="Jill Boyce" w:date="2019-08-22T17:13:00Z">
        <w:r w:rsidRPr="00D25FE3">
          <w:rPr>
            <w:b/>
            <w:bCs/>
            <w:noProof/>
            <w:sz w:val="20"/>
          </w:rPr>
          <w:t>ar_bounding_box_cancel_flag</w:t>
        </w:r>
        <w:r w:rsidRPr="00D25FE3">
          <w:rPr>
            <w:noProof/>
            <w:sz w:val="20"/>
          </w:rPr>
          <w:t xml:space="preserve"> </w:t>
        </w:r>
        <w:r w:rsidRPr="00D25FE3">
          <w:rPr>
            <w:bCs/>
            <w:noProof/>
            <w:sz w:val="20"/>
          </w:rPr>
          <w:t xml:space="preserve">equal to 1 cancels the persistence scope of </w:t>
        </w:r>
        <w:r w:rsidRPr="00D25FE3">
          <w:rPr>
            <w:bCs/>
            <w:sz w:val="20"/>
          </w:rPr>
          <w:t xml:space="preserve">the </w:t>
        </w:r>
      </w:ins>
      <w:ins w:id="41" w:author="Jill Boyce" w:date="2019-08-22T17:14:00Z">
        <w:r w:rsidRPr="00D25FE3">
          <w:rPr>
            <w:noProof/>
            <w:sz w:val="20"/>
          </w:rPr>
          <w:t>ar_bounding_box_top</w:t>
        </w:r>
        <w:r w:rsidRPr="00D25FE3">
          <w:rPr>
            <w:bCs/>
            <w:noProof/>
            <w:sz w:val="20"/>
          </w:rPr>
          <w:t xml:space="preserve">[ ar_object_idx[ i ] ], </w:t>
        </w:r>
        <w:r w:rsidRPr="00D25FE3">
          <w:rPr>
            <w:noProof/>
            <w:sz w:val="20"/>
          </w:rPr>
          <w:t>ar_bounding_box_left</w:t>
        </w:r>
        <w:r w:rsidRPr="00D25FE3">
          <w:rPr>
            <w:bCs/>
            <w:noProof/>
            <w:sz w:val="20"/>
          </w:rPr>
          <w:t xml:space="preserve">[ ar_object_idx[ i ] ], </w:t>
        </w:r>
        <w:r w:rsidRPr="00D25FE3">
          <w:rPr>
            <w:noProof/>
            <w:sz w:val="20"/>
          </w:rPr>
          <w:t>ar_bounding_box_width[ ar</w:t>
        </w:r>
        <w:r w:rsidRPr="00D25FE3">
          <w:rPr>
            <w:bCs/>
            <w:noProof/>
            <w:sz w:val="20"/>
          </w:rPr>
          <w:t xml:space="preserve">_object_idx[ i ] ], </w:t>
        </w:r>
        <w:r w:rsidRPr="00D25FE3">
          <w:rPr>
            <w:noProof/>
            <w:sz w:val="20"/>
          </w:rPr>
          <w:t>ar_bounding_box_height[ ar</w:t>
        </w:r>
        <w:r w:rsidRPr="00D25FE3">
          <w:rPr>
            <w:bCs/>
            <w:noProof/>
            <w:sz w:val="20"/>
          </w:rPr>
          <w:t>_object_idx[ i ] ]</w:t>
        </w:r>
      </w:ins>
      <w:ins w:id="42" w:author="Jill Boyce" w:date="2019-08-26T17:39:00Z">
        <w:r w:rsidR="00D25FE3" w:rsidRPr="00D25FE3">
          <w:rPr>
            <w:bCs/>
            <w:noProof/>
            <w:sz w:val="20"/>
          </w:rPr>
          <w:t>.</w:t>
        </w:r>
      </w:ins>
      <w:ins w:id="43" w:author="Jill Boyce" w:date="2019-08-22T17:14:00Z">
        <w:r w:rsidRPr="00D25FE3">
          <w:rPr>
            <w:bCs/>
            <w:noProof/>
            <w:sz w:val="20"/>
          </w:rPr>
          <w:t xml:space="preserve"> </w:t>
        </w:r>
      </w:ins>
      <w:ins w:id="44" w:author="Jill Boyce" w:date="2019-09-24T15:25:00Z">
        <w:r w:rsidR="002D4405" w:rsidRPr="002D4405">
          <w:rPr>
            <w:bCs/>
            <w:noProof/>
            <w:sz w:val="20"/>
          </w:rPr>
          <w:t>ar_partial_object_flag</w:t>
        </w:r>
        <w:r w:rsidR="002D4405" w:rsidRPr="002D4405">
          <w:rPr>
            <w:noProof/>
            <w:sz w:val="20"/>
          </w:rPr>
          <w:t>[</w:t>
        </w:r>
        <w:r w:rsidR="002D4405" w:rsidRPr="002D4405">
          <w:rPr>
            <w:bCs/>
            <w:sz w:val="20"/>
          </w:rPr>
          <w:t> </w:t>
        </w:r>
        <w:proofErr w:type="spellStart"/>
        <w:r w:rsidR="002D4405" w:rsidRPr="002D4405">
          <w:rPr>
            <w:noProof/>
            <w:sz w:val="20"/>
          </w:rPr>
          <w:t>ar_object_idx</w:t>
        </w:r>
        <w:proofErr w:type="spellEnd"/>
        <w:r w:rsidR="002D4405" w:rsidRPr="002D4405">
          <w:rPr>
            <w:noProof/>
            <w:sz w:val="20"/>
          </w:rPr>
          <w:t>[ i ] ], and ar_object_confidence</w:t>
        </w:r>
        <w:r w:rsidR="002D4405" w:rsidRPr="002D4405">
          <w:rPr>
            <w:bCs/>
            <w:noProof/>
            <w:sz w:val="20"/>
          </w:rPr>
          <w:t>[</w:t>
        </w:r>
        <w:r w:rsidR="002D4405" w:rsidRPr="002D4405">
          <w:rPr>
            <w:bCs/>
            <w:sz w:val="20"/>
          </w:rPr>
          <w:t> </w:t>
        </w:r>
        <w:proofErr w:type="spellStart"/>
        <w:r w:rsidR="002D4405" w:rsidRPr="002D4405">
          <w:rPr>
            <w:bCs/>
            <w:noProof/>
            <w:sz w:val="20"/>
          </w:rPr>
          <w:t>ar_object_idx</w:t>
        </w:r>
        <w:proofErr w:type="spellEnd"/>
        <w:r w:rsidR="002D4405" w:rsidRPr="002D4405">
          <w:rPr>
            <w:bCs/>
            <w:noProof/>
            <w:sz w:val="20"/>
          </w:rPr>
          <w:t>[</w:t>
        </w:r>
        <w:r w:rsidR="002D4405" w:rsidRPr="002D4405">
          <w:rPr>
            <w:bCs/>
            <w:sz w:val="20"/>
          </w:rPr>
          <w:t> </w:t>
        </w:r>
        <w:proofErr w:type="spellStart"/>
        <w:proofErr w:type="gramStart"/>
        <w:r w:rsidR="002D4405" w:rsidRPr="002D4405">
          <w:rPr>
            <w:bCs/>
            <w:noProof/>
            <w:sz w:val="20"/>
          </w:rPr>
          <w:t>i</w:t>
        </w:r>
        <w:proofErr w:type="spellEnd"/>
        <w:r w:rsidR="002D4405" w:rsidRPr="002D4405">
          <w:rPr>
            <w:bCs/>
            <w:sz w:val="20"/>
          </w:rPr>
          <w:t> </w:t>
        </w:r>
        <w:r w:rsidR="002D4405" w:rsidRPr="002D4405">
          <w:rPr>
            <w:bCs/>
            <w:noProof/>
            <w:sz w:val="20"/>
          </w:rPr>
          <w:t>]</w:t>
        </w:r>
        <w:proofErr w:type="gramEnd"/>
        <w:r w:rsidR="002D4405" w:rsidRPr="002D4405">
          <w:rPr>
            <w:bCs/>
            <w:sz w:val="20"/>
          </w:rPr>
          <w:t> ]</w:t>
        </w:r>
        <w:r w:rsidR="002D4405">
          <w:rPr>
            <w:bCs/>
            <w:sz w:val="20"/>
          </w:rPr>
          <w:t xml:space="preserve">. </w:t>
        </w:r>
      </w:ins>
      <w:ins w:id="45" w:author="Jill Boyce" w:date="2019-08-22T17:13:00Z">
        <w:r w:rsidRPr="00D25FE3">
          <w:rPr>
            <w:bCs/>
            <w:noProof/>
            <w:sz w:val="20"/>
          </w:rPr>
          <w:t>ar_</w:t>
        </w:r>
      </w:ins>
      <w:ins w:id="46" w:author="Jill Boyce" w:date="2019-08-22T17:14:00Z">
        <w:r w:rsidRPr="00D25FE3">
          <w:rPr>
            <w:bCs/>
            <w:noProof/>
            <w:sz w:val="20"/>
          </w:rPr>
          <w:t>bounding_box</w:t>
        </w:r>
      </w:ins>
      <w:ins w:id="47" w:author="Jill Boyce" w:date="2019-08-22T17:13:00Z">
        <w:r w:rsidRPr="00D25FE3">
          <w:rPr>
            <w:bCs/>
            <w:noProof/>
            <w:sz w:val="20"/>
          </w:rPr>
          <w:t xml:space="preserve">_cancel_flag </w:t>
        </w:r>
        <w:r w:rsidRPr="00D25FE3">
          <w:rPr>
            <w:noProof/>
            <w:sz w:val="20"/>
          </w:rPr>
          <w:t xml:space="preserve">equal to 0 indicates that </w:t>
        </w:r>
      </w:ins>
      <w:ins w:id="48" w:author="Jill Boyce" w:date="2019-08-22T17:15:00Z">
        <w:r w:rsidRPr="00D25FE3">
          <w:rPr>
            <w:noProof/>
            <w:sz w:val="20"/>
          </w:rPr>
          <w:t>ar_bounding_box_top</w:t>
        </w:r>
        <w:r w:rsidRPr="00D25FE3">
          <w:rPr>
            <w:bCs/>
            <w:noProof/>
            <w:sz w:val="20"/>
          </w:rPr>
          <w:t xml:space="preserve">[ ar_object_idx[ i ] ], </w:t>
        </w:r>
        <w:r w:rsidRPr="00D25FE3">
          <w:rPr>
            <w:noProof/>
            <w:sz w:val="20"/>
          </w:rPr>
          <w:t>ar_bounding_box_left</w:t>
        </w:r>
        <w:r w:rsidRPr="00D25FE3">
          <w:rPr>
            <w:bCs/>
            <w:noProof/>
            <w:sz w:val="20"/>
          </w:rPr>
          <w:t xml:space="preserve">[ ar_object_idx[ i ] ], </w:t>
        </w:r>
        <w:r w:rsidRPr="00D25FE3">
          <w:rPr>
            <w:noProof/>
            <w:sz w:val="20"/>
          </w:rPr>
          <w:t>ar_bounding_box_width[ ar</w:t>
        </w:r>
        <w:r w:rsidRPr="00D25FE3">
          <w:rPr>
            <w:bCs/>
            <w:noProof/>
            <w:sz w:val="20"/>
          </w:rPr>
          <w:t xml:space="preserve">_object_idx[ i ] ] </w:t>
        </w:r>
        <w:r w:rsidRPr="00D25FE3">
          <w:rPr>
            <w:noProof/>
            <w:sz w:val="20"/>
          </w:rPr>
          <w:t>ar_bounding_box_height[ ar</w:t>
        </w:r>
        <w:r w:rsidRPr="00D25FE3">
          <w:rPr>
            <w:bCs/>
            <w:noProof/>
            <w:sz w:val="20"/>
          </w:rPr>
          <w:t>_object_idx[ i ] ]</w:t>
        </w:r>
      </w:ins>
      <w:ins w:id="49" w:author="Jill Boyce" w:date="2019-09-24T15:26:00Z">
        <w:r w:rsidR="002D4405" w:rsidRPr="002D4405">
          <w:rPr>
            <w:bCs/>
            <w:noProof/>
            <w:sz w:val="20"/>
          </w:rPr>
          <w:t xml:space="preserve"> ar_partial_object_flag</w:t>
        </w:r>
        <w:r w:rsidR="002D4405" w:rsidRPr="002D4405">
          <w:rPr>
            <w:noProof/>
            <w:sz w:val="20"/>
          </w:rPr>
          <w:t>[</w:t>
        </w:r>
        <w:r w:rsidR="002D4405" w:rsidRPr="002D4405">
          <w:rPr>
            <w:bCs/>
            <w:sz w:val="20"/>
          </w:rPr>
          <w:t> </w:t>
        </w:r>
        <w:proofErr w:type="spellStart"/>
        <w:r w:rsidR="002D4405" w:rsidRPr="002D4405">
          <w:rPr>
            <w:noProof/>
            <w:sz w:val="20"/>
          </w:rPr>
          <w:t>ar_object_idx</w:t>
        </w:r>
        <w:proofErr w:type="spellEnd"/>
        <w:r w:rsidR="002D4405" w:rsidRPr="002D4405">
          <w:rPr>
            <w:noProof/>
            <w:sz w:val="20"/>
          </w:rPr>
          <w:t>[ i ] ], and ar_object_confidence</w:t>
        </w:r>
        <w:r w:rsidR="002D4405" w:rsidRPr="002D4405">
          <w:rPr>
            <w:bCs/>
            <w:noProof/>
            <w:sz w:val="20"/>
          </w:rPr>
          <w:t>[</w:t>
        </w:r>
        <w:r w:rsidR="002D4405" w:rsidRPr="002D4405">
          <w:rPr>
            <w:bCs/>
            <w:sz w:val="20"/>
          </w:rPr>
          <w:t> </w:t>
        </w:r>
        <w:proofErr w:type="spellStart"/>
        <w:r w:rsidR="002D4405" w:rsidRPr="002D4405">
          <w:rPr>
            <w:bCs/>
            <w:noProof/>
            <w:sz w:val="20"/>
          </w:rPr>
          <w:t>ar_object_idx</w:t>
        </w:r>
        <w:proofErr w:type="spellEnd"/>
        <w:r w:rsidR="002D4405" w:rsidRPr="002D4405">
          <w:rPr>
            <w:bCs/>
            <w:noProof/>
            <w:sz w:val="20"/>
          </w:rPr>
          <w:t>[</w:t>
        </w:r>
        <w:r w:rsidR="002D4405" w:rsidRPr="002D4405">
          <w:rPr>
            <w:bCs/>
            <w:sz w:val="20"/>
          </w:rPr>
          <w:t> </w:t>
        </w:r>
        <w:proofErr w:type="spellStart"/>
        <w:r w:rsidR="002D4405" w:rsidRPr="002D4405">
          <w:rPr>
            <w:bCs/>
            <w:noProof/>
            <w:sz w:val="20"/>
          </w:rPr>
          <w:t>i</w:t>
        </w:r>
        <w:proofErr w:type="spellEnd"/>
        <w:r w:rsidR="002D4405" w:rsidRPr="002D4405">
          <w:rPr>
            <w:bCs/>
            <w:sz w:val="20"/>
          </w:rPr>
          <w:t> </w:t>
        </w:r>
        <w:r w:rsidR="002D4405" w:rsidRPr="002D4405">
          <w:rPr>
            <w:bCs/>
            <w:noProof/>
            <w:sz w:val="20"/>
          </w:rPr>
          <w:t>]</w:t>
        </w:r>
        <w:r w:rsidR="002D4405" w:rsidRPr="002D4405">
          <w:rPr>
            <w:bCs/>
            <w:sz w:val="20"/>
          </w:rPr>
          <w:t> ]</w:t>
        </w:r>
        <w:r w:rsidR="002D4405">
          <w:rPr>
            <w:bCs/>
            <w:sz w:val="20"/>
          </w:rPr>
          <w:t xml:space="preserve"> </w:t>
        </w:r>
      </w:ins>
      <w:ins w:id="50" w:author="Jill Boyce" w:date="2019-08-22T17:15:00Z">
        <w:r w:rsidRPr="00D25FE3">
          <w:rPr>
            <w:bCs/>
            <w:noProof/>
            <w:sz w:val="20"/>
          </w:rPr>
          <w:t xml:space="preserve"> syntax elements</w:t>
        </w:r>
      </w:ins>
      <w:ins w:id="51" w:author="Jill Boyce" w:date="2019-08-22T17:13:00Z">
        <w:r w:rsidRPr="00D25FE3">
          <w:rPr>
            <w:noProof/>
            <w:sz w:val="20"/>
          </w:rPr>
          <w:t xml:space="preserve"> will be signalled.  </w:t>
        </w:r>
      </w:ins>
    </w:p>
    <w:p w14:paraId="6471FFA1" w14:textId="0DBD5514" w:rsidR="001B29ED" w:rsidRPr="00434A57" w:rsidRDefault="001B29ED" w:rsidP="001B29ED">
      <w:pPr>
        <w:jc w:val="both"/>
        <w:rPr>
          <w:bCs/>
          <w:noProof/>
          <w:sz w:val="20"/>
        </w:rPr>
      </w:pPr>
      <w:r w:rsidRPr="00434A57">
        <w:rPr>
          <w:b/>
          <w:noProof/>
          <w:sz w:val="20"/>
        </w:rPr>
        <w:t>ar</w:t>
      </w:r>
      <w:r>
        <w:rPr>
          <w:b/>
          <w:noProof/>
          <w:sz w:val="20"/>
        </w:rPr>
        <w:t>_bounding_box_</w:t>
      </w:r>
      <w:r w:rsidRPr="00434A57">
        <w:rPr>
          <w:b/>
          <w:noProof/>
          <w:sz w:val="20"/>
        </w:rPr>
        <w:t>top</w:t>
      </w:r>
      <w:r w:rsidRPr="00434A57">
        <w:rPr>
          <w:bCs/>
          <w:noProof/>
          <w:sz w:val="20"/>
        </w:rPr>
        <w:t>[ ar</w:t>
      </w:r>
      <w:r>
        <w:rPr>
          <w:bCs/>
          <w:noProof/>
          <w:sz w:val="20"/>
        </w:rPr>
        <w:t>_object</w:t>
      </w:r>
      <w:r w:rsidRPr="00434A57">
        <w:rPr>
          <w:bCs/>
          <w:noProof/>
          <w:sz w:val="20"/>
        </w:rPr>
        <w:t xml:space="preserve">_idx[ i ] ], </w:t>
      </w:r>
      <w:r w:rsidRPr="00434A57">
        <w:rPr>
          <w:b/>
          <w:noProof/>
          <w:sz w:val="20"/>
        </w:rPr>
        <w:t>ar</w:t>
      </w:r>
      <w:r>
        <w:rPr>
          <w:b/>
          <w:noProof/>
          <w:sz w:val="20"/>
        </w:rPr>
        <w:t>_bounding_box_</w:t>
      </w:r>
      <w:r w:rsidRPr="00434A57">
        <w:rPr>
          <w:b/>
          <w:noProof/>
          <w:sz w:val="20"/>
        </w:rPr>
        <w:t>left</w:t>
      </w:r>
      <w:r w:rsidRPr="00434A57">
        <w:rPr>
          <w:bCs/>
          <w:noProof/>
          <w:sz w:val="20"/>
        </w:rPr>
        <w:t>[ ar</w:t>
      </w:r>
      <w:r>
        <w:rPr>
          <w:bCs/>
          <w:noProof/>
          <w:sz w:val="20"/>
        </w:rPr>
        <w:t>_object</w:t>
      </w:r>
      <w:r w:rsidRPr="00434A57">
        <w:rPr>
          <w:bCs/>
          <w:noProof/>
          <w:sz w:val="20"/>
        </w:rPr>
        <w:t xml:space="preserve">_idx[ i ] ], </w:t>
      </w:r>
      <w:r w:rsidRPr="00434A57">
        <w:rPr>
          <w:b/>
          <w:noProof/>
          <w:sz w:val="20"/>
        </w:rPr>
        <w:t>ar</w:t>
      </w:r>
      <w:r>
        <w:rPr>
          <w:b/>
          <w:noProof/>
          <w:sz w:val="20"/>
        </w:rPr>
        <w:t>_bounding_box_</w:t>
      </w:r>
      <w:r w:rsidRPr="00434A57">
        <w:rPr>
          <w:b/>
          <w:noProof/>
          <w:sz w:val="20"/>
        </w:rPr>
        <w:t>width</w:t>
      </w:r>
      <w:r w:rsidRPr="00434A57">
        <w:rPr>
          <w:noProof/>
          <w:sz w:val="20"/>
        </w:rPr>
        <w:t>[ ar</w:t>
      </w:r>
      <w:r>
        <w:rPr>
          <w:bCs/>
          <w:noProof/>
          <w:sz w:val="20"/>
        </w:rPr>
        <w:t>_object</w:t>
      </w:r>
      <w:r w:rsidRPr="00434A57">
        <w:rPr>
          <w:bCs/>
          <w:noProof/>
          <w:sz w:val="20"/>
        </w:rPr>
        <w:t>_idx[ i ] ]</w:t>
      </w:r>
      <w:r w:rsidR="00153F4A">
        <w:rPr>
          <w:bCs/>
          <w:noProof/>
          <w:sz w:val="20"/>
        </w:rPr>
        <w:t>,</w:t>
      </w:r>
      <w:r w:rsidRPr="00434A57">
        <w:rPr>
          <w:bCs/>
          <w:noProof/>
          <w:sz w:val="20"/>
        </w:rPr>
        <w:t xml:space="preserve"> and </w:t>
      </w:r>
      <w:r w:rsidRPr="00434A57">
        <w:rPr>
          <w:b/>
          <w:noProof/>
          <w:sz w:val="20"/>
        </w:rPr>
        <w:t>ar</w:t>
      </w:r>
      <w:r>
        <w:rPr>
          <w:b/>
          <w:noProof/>
          <w:sz w:val="20"/>
        </w:rPr>
        <w:t>_bounding_box_</w:t>
      </w:r>
      <w:r w:rsidRPr="00434A57">
        <w:rPr>
          <w:b/>
          <w:noProof/>
          <w:sz w:val="20"/>
        </w:rPr>
        <w:t>height</w:t>
      </w:r>
      <w:r w:rsidRPr="00434A57">
        <w:rPr>
          <w:noProof/>
          <w:sz w:val="20"/>
        </w:rPr>
        <w:t>[ ar</w:t>
      </w:r>
      <w:r>
        <w:rPr>
          <w:bCs/>
          <w:noProof/>
          <w:sz w:val="20"/>
        </w:rPr>
        <w:t>_object</w:t>
      </w:r>
      <w:r w:rsidRPr="00434A57">
        <w:rPr>
          <w:bCs/>
          <w:noProof/>
          <w:sz w:val="20"/>
        </w:rPr>
        <w:t>_idx[ i ] ] specify the coordinates of the top-left corner and the width and height</w:t>
      </w:r>
      <w:r>
        <w:rPr>
          <w:bCs/>
          <w:noProof/>
          <w:sz w:val="20"/>
        </w:rPr>
        <w:t>, respectively,</w:t>
      </w:r>
      <w:r w:rsidRPr="00434A57">
        <w:rPr>
          <w:bCs/>
          <w:noProof/>
          <w:sz w:val="20"/>
        </w:rPr>
        <w:t xml:space="preserve"> of the bounding box of the ar</w:t>
      </w:r>
      <w:r>
        <w:rPr>
          <w:bCs/>
          <w:noProof/>
          <w:sz w:val="20"/>
        </w:rPr>
        <w:t>_object</w:t>
      </w:r>
      <w:r w:rsidRPr="00434A57">
        <w:rPr>
          <w:bCs/>
          <w:noProof/>
          <w:sz w:val="20"/>
        </w:rPr>
        <w:t>_idx[ i ]</w:t>
      </w:r>
      <w:r>
        <w:rPr>
          <w:bCs/>
          <w:noProof/>
          <w:sz w:val="20"/>
        </w:rPr>
        <w:t>-th</w:t>
      </w:r>
      <w:r w:rsidRPr="00434A57">
        <w:rPr>
          <w:bCs/>
          <w:noProof/>
          <w:sz w:val="20"/>
        </w:rPr>
        <w:t xml:space="preserve"> </w:t>
      </w:r>
      <w:r>
        <w:rPr>
          <w:bCs/>
          <w:noProof/>
          <w:sz w:val="20"/>
        </w:rPr>
        <w:t xml:space="preserve">object </w:t>
      </w:r>
      <w:r w:rsidRPr="00434A57">
        <w:rPr>
          <w:bCs/>
          <w:noProof/>
          <w:sz w:val="20"/>
        </w:rPr>
        <w:t xml:space="preserve">in the </w:t>
      </w:r>
      <w:r>
        <w:rPr>
          <w:bCs/>
          <w:noProof/>
          <w:sz w:val="20"/>
        </w:rPr>
        <w:t xml:space="preserve">cropped </w:t>
      </w:r>
      <w:r w:rsidRPr="00434A57">
        <w:rPr>
          <w:bCs/>
          <w:noProof/>
          <w:sz w:val="20"/>
        </w:rPr>
        <w:t>decoded picture</w:t>
      </w:r>
      <w:r>
        <w:rPr>
          <w:bCs/>
          <w:noProof/>
          <w:sz w:val="20"/>
        </w:rPr>
        <w:t xml:space="preserve">, </w:t>
      </w:r>
      <w:r w:rsidRPr="009016A6">
        <w:rPr>
          <w:bCs/>
          <w:noProof/>
          <w:sz w:val="20"/>
        </w:rPr>
        <w:t>relative to the conformance cropping window specified by the active SPS</w:t>
      </w:r>
      <w:r w:rsidRPr="00434A57">
        <w:rPr>
          <w:bCs/>
          <w:noProof/>
          <w:sz w:val="20"/>
        </w:rPr>
        <w:t>.</w:t>
      </w:r>
    </w:p>
    <w:p w14:paraId="0468C1F9" w14:textId="77777777" w:rsidR="001B29ED" w:rsidRPr="002F4C88" w:rsidRDefault="001B29ED" w:rsidP="001B29ED">
      <w:pPr>
        <w:tabs>
          <w:tab w:val="clear" w:pos="360"/>
          <w:tab w:val="clear" w:pos="720"/>
          <w:tab w:val="clear" w:pos="1080"/>
          <w:tab w:val="clear" w:pos="1440"/>
        </w:tabs>
        <w:overflowPunct/>
        <w:autoSpaceDE/>
        <w:autoSpaceDN/>
        <w:adjustRightInd/>
        <w:jc w:val="both"/>
        <w:textAlignment w:val="auto"/>
        <w:rPr>
          <w:bCs/>
          <w:noProof/>
          <w:sz w:val="20"/>
        </w:rPr>
      </w:pPr>
      <w:r w:rsidRPr="002F4C88">
        <w:rPr>
          <w:bCs/>
          <w:noProof/>
          <w:sz w:val="20"/>
        </w:rPr>
        <w:t xml:space="preserve">Let croppedWidth and croppedHeight be the width and height, respectively, of the cropped </w:t>
      </w:r>
      <w:r>
        <w:rPr>
          <w:bCs/>
          <w:noProof/>
          <w:sz w:val="20"/>
        </w:rPr>
        <w:t>decoded picture</w:t>
      </w:r>
      <w:r w:rsidRPr="002F4C88">
        <w:rPr>
          <w:bCs/>
          <w:noProof/>
          <w:sz w:val="20"/>
        </w:rPr>
        <w:t xml:space="preserve"> in units of luma samples, </w:t>
      </w:r>
      <w:r>
        <w:rPr>
          <w:bCs/>
          <w:noProof/>
          <w:sz w:val="20"/>
        </w:rPr>
        <w:t>as specified by Equations D-28 and D-29.</w:t>
      </w:r>
    </w:p>
    <w:p w14:paraId="41E611F3" w14:textId="77777777" w:rsidR="001B29ED" w:rsidRPr="00434A57" w:rsidRDefault="001B29ED" w:rsidP="001B29ED">
      <w:pPr>
        <w:tabs>
          <w:tab w:val="clear" w:pos="360"/>
          <w:tab w:val="clear" w:pos="720"/>
          <w:tab w:val="clear" w:pos="1080"/>
          <w:tab w:val="clear" w:pos="1440"/>
        </w:tabs>
        <w:overflowPunct/>
        <w:autoSpaceDE/>
        <w:autoSpaceDN/>
        <w:adjustRightInd/>
        <w:jc w:val="both"/>
        <w:textAlignment w:val="auto"/>
        <w:rPr>
          <w:bCs/>
          <w:noProof/>
          <w:sz w:val="20"/>
        </w:rPr>
      </w:pPr>
      <w:r w:rsidRPr="00434A57">
        <w:rPr>
          <w:bCs/>
          <w:noProof/>
          <w:sz w:val="20"/>
        </w:rPr>
        <w:t>The value of ar</w:t>
      </w:r>
      <w:r>
        <w:rPr>
          <w:bCs/>
          <w:noProof/>
          <w:sz w:val="20"/>
        </w:rPr>
        <w:t>_bounding_box_</w:t>
      </w:r>
      <w:r w:rsidRPr="00434A57">
        <w:rPr>
          <w:bCs/>
          <w:noProof/>
          <w:sz w:val="20"/>
        </w:rPr>
        <w:t>left</w:t>
      </w:r>
      <w:r w:rsidRPr="00434A57">
        <w:rPr>
          <w:noProof/>
          <w:sz w:val="20"/>
        </w:rPr>
        <w:t>[</w:t>
      </w:r>
      <w:r w:rsidRPr="00434A57">
        <w:rPr>
          <w:bCs/>
          <w:sz w:val="20"/>
        </w:rPr>
        <w:t> </w:t>
      </w:r>
      <w:proofErr w:type="spellStart"/>
      <w:r w:rsidRPr="00434A57">
        <w:rPr>
          <w:bCs/>
          <w:noProof/>
          <w:sz w:val="20"/>
        </w:rPr>
        <w:t>ar</w:t>
      </w:r>
      <w:r>
        <w:rPr>
          <w:bCs/>
          <w:noProof/>
          <w:sz w:val="20"/>
        </w:rPr>
        <w:t>_object</w:t>
      </w:r>
      <w:r w:rsidRPr="00434A57">
        <w:rPr>
          <w:bCs/>
          <w:noProof/>
          <w:sz w:val="20"/>
        </w:rPr>
        <w:t>_idx</w:t>
      </w:r>
      <w:proofErr w:type="spellEnd"/>
      <w:r w:rsidRPr="00434A57">
        <w:rPr>
          <w:bCs/>
          <w:noProof/>
          <w:sz w:val="20"/>
        </w:rPr>
        <w:t>[</w:t>
      </w:r>
      <w:r w:rsidRPr="00434A57">
        <w:rPr>
          <w:bCs/>
          <w:sz w:val="20"/>
        </w:rPr>
        <w:t> </w:t>
      </w:r>
      <w:proofErr w:type="spellStart"/>
      <w:proofErr w:type="gramStart"/>
      <w:r w:rsidRPr="00434A57">
        <w:rPr>
          <w:bCs/>
          <w:noProof/>
          <w:sz w:val="20"/>
        </w:rPr>
        <w:t>i</w:t>
      </w:r>
      <w:proofErr w:type="spellEnd"/>
      <w:r w:rsidRPr="00434A57">
        <w:rPr>
          <w:bCs/>
          <w:sz w:val="20"/>
        </w:rPr>
        <w:t> </w:t>
      </w:r>
      <w:r w:rsidRPr="00434A57">
        <w:rPr>
          <w:bCs/>
          <w:noProof/>
          <w:sz w:val="20"/>
        </w:rPr>
        <w:t>]</w:t>
      </w:r>
      <w:proofErr w:type="gramEnd"/>
      <w:r w:rsidRPr="00434A57">
        <w:rPr>
          <w:bCs/>
          <w:sz w:val="20"/>
        </w:rPr>
        <w:t> </w:t>
      </w:r>
      <w:r w:rsidRPr="00434A57">
        <w:rPr>
          <w:bCs/>
          <w:noProof/>
          <w:sz w:val="20"/>
        </w:rPr>
        <w:t xml:space="preserve">] shall be in the range of 0 to </w:t>
      </w:r>
      <w:r w:rsidRPr="002F4C88">
        <w:rPr>
          <w:bCs/>
          <w:noProof/>
          <w:sz w:val="20"/>
        </w:rPr>
        <w:t>croppedWidth</w:t>
      </w:r>
      <w:r>
        <w:rPr>
          <w:bCs/>
          <w:noProof/>
          <w:sz w:val="20"/>
        </w:rPr>
        <w:t xml:space="preserve"> / SubWidthC − 1,</w:t>
      </w:r>
      <w:r w:rsidRPr="00434A57">
        <w:rPr>
          <w:bCs/>
          <w:noProof/>
          <w:sz w:val="20"/>
        </w:rPr>
        <w:t xml:space="preserve"> inclusive.</w:t>
      </w:r>
    </w:p>
    <w:p w14:paraId="324B5C5D" w14:textId="77777777" w:rsidR="001B29ED" w:rsidRPr="00434A57" w:rsidRDefault="001B29ED" w:rsidP="001B29ED">
      <w:pPr>
        <w:tabs>
          <w:tab w:val="clear" w:pos="360"/>
          <w:tab w:val="clear" w:pos="720"/>
          <w:tab w:val="clear" w:pos="1080"/>
          <w:tab w:val="clear" w:pos="1440"/>
        </w:tabs>
        <w:overflowPunct/>
        <w:autoSpaceDE/>
        <w:autoSpaceDN/>
        <w:adjustRightInd/>
        <w:jc w:val="both"/>
        <w:textAlignment w:val="auto"/>
        <w:rPr>
          <w:bCs/>
          <w:noProof/>
          <w:sz w:val="20"/>
        </w:rPr>
      </w:pPr>
      <w:r w:rsidRPr="00434A57">
        <w:rPr>
          <w:bCs/>
          <w:noProof/>
          <w:sz w:val="20"/>
        </w:rPr>
        <w:t>The value of ar</w:t>
      </w:r>
      <w:r>
        <w:rPr>
          <w:bCs/>
          <w:noProof/>
          <w:sz w:val="20"/>
        </w:rPr>
        <w:t>_bounding_box_</w:t>
      </w:r>
      <w:r w:rsidRPr="00434A57">
        <w:rPr>
          <w:bCs/>
          <w:noProof/>
          <w:sz w:val="20"/>
        </w:rPr>
        <w:t>top[ ar</w:t>
      </w:r>
      <w:r>
        <w:rPr>
          <w:bCs/>
          <w:noProof/>
          <w:sz w:val="20"/>
        </w:rPr>
        <w:t>_object</w:t>
      </w:r>
      <w:r w:rsidRPr="00434A57">
        <w:rPr>
          <w:bCs/>
          <w:noProof/>
          <w:sz w:val="20"/>
        </w:rPr>
        <w:t xml:space="preserve">_idx[ i ] ] </w:t>
      </w:r>
      <w:r>
        <w:rPr>
          <w:bCs/>
          <w:noProof/>
          <w:sz w:val="20"/>
        </w:rPr>
        <w:t>shall</w:t>
      </w:r>
      <w:r w:rsidRPr="00434A57">
        <w:rPr>
          <w:bCs/>
          <w:noProof/>
          <w:sz w:val="20"/>
        </w:rPr>
        <w:t xml:space="preserve"> be in the range of 0 to </w:t>
      </w:r>
      <w:r w:rsidRPr="002F4C88">
        <w:rPr>
          <w:bCs/>
          <w:noProof/>
          <w:sz w:val="20"/>
        </w:rPr>
        <w:t>croppedHeight</w:t>
      </w:r>
      <w:r>
        <w:rPr>
          <w:bCs/>
          <w:noProof/>
          <w:sz w:val="20"/>
        </w:rPr>
        <w:t xml:space="preserve"> / SubHeightC − 1,</w:t>
      </w:r>
      <w:r w:rsidRPr="00434A57">
        <w:rPr>
          <w:bCs/>
          <w:noProof/>
          <w:sz w:val="20"/>
        </w:rPr>
        <w:t xml:space="preserve"> inclusive.</w:t>
      </w:r>
    </w:p>
    <w:p w14:paraId="10232166" w14:textId="74741F34" w:rsidR="001B29ED" w:rsidRPr="00434A57" w:rsidRDefault="001B29ED" w:rsidP="001B29ED">
      <w:pPr>
        <w:tabs>
          <w:tab w:val="clear" w:pos="360"/>
          <w:tab w:val="clear" w:pos="720"/>
          <w:tab w:val="clear" w:pos="1080"/>
          <w:tab w:val="clear" w:pos="1440"/>
        </w:tabs>
        <w:overflowPunct/>
        <w:autoSpaceDE/>
        <w:autoSpaceDN/>
        <w:adjustRightInd/>
        <w:jc w:val="both"/>
        <w:textAlignment w:val="auto"/>
        <w:rPr>
          <w:bCs/>
          <w:noProof/>
          <w:sz w:val="20"/>
        </w:rPr>
      </w:pPr>
      <w:r>
        <w:rPr>
          <w:bCs/>
          <w:noProof/>
          <w:sz w:val="20"/>
        </w:rPr>
        <w:t>T</w:t>
      </w:r>
      <w:r w:rsidRPr="00434A57">
        <w:rPr>
          <w:bCs/>
          <w:noProof/>
          <w:sz w:val="20"/>
        </w:rPr>
        <w:t>he value of ar</w:t>
      </w:r>
      <w:r>
        <w:rPr>
          <w:bCs/>
          <w:noProof/>
          <w:sz w:val="20"/>
        </w:rPr>
        <w:t>_bounding_box_</w:t>
      </w:r>
      <w:r w:rsidRPr="00434A57">
        <w:rPr>
          <w:bCs/>
          <w:noProof/>
          <w:sz w:val="20"/>
        </w:rPr>
        <w:t>width[ ar</w:t>
      </w:r>
      <w:r>
        <w:rPr>
          <w:bCs/>
          <w:noProof/>
          <w:sz w:val="20"/>
        </w:rPr>
        <w:t>_object</w:t>
      </w:r>
      <w:r w:rsidRPr="00434A57">
        <w:rPr>
          <w:bCs/>
          <w:noProof/>
          <w:sz w:val="20"/>
        </w:rPr>
        <w:t xml:space="preserve">_idx[ i ] ] shall be in the range of 0 to </w:t>
      </w:r>
      <w:r w:rsidRPr="002F4C88">
        <w:rPr>
          <w:bCs/>
          <w:noProof/>
          <w:sz w:val="20"/>
        </w:rPr>
        <w:t>croppedWidth</w:t>
      </w:r>
      <w:r>
        <w:rPr>
          <w:bCs/>
          <w:noProof/>
          <w:sz w:val="20"/>
        </w:rPr>
        <w:t xml:space="preserve"> / Sub</w:t>
      </w:r>
      <w:ins w:id="52" w:author="Jill Boyce" w:date="2019-08-22T16:52:00Z">
        <w:r w:rsidR="00DA3292">
          <w:rPr>
            <w:bCs/>
            <w:noProof/>
            <w:sz w:val="20"/>
          </w:rPr>
          <w:t>Width</w:t>
        </w:r>
      </w:ins>
      <w:del w:id="53" w:author="Jill Boyce" w:date="2019-08-22T16:52:00Z">
        <w:r w:rsidDel="00DA3292">
          <w:rPr>
            <w:bCs/>
            <w:noProof/>
            <w:sz w:val="20"/>
          </w:rPr>
          <w:delText>Heigh</w:delText>
        </w:r>
      </w:del>
      <w:r>
        <w:rPr>
          <w:bCs/>
          <w:noProof/>
          <w:sz w:val="20"/>
        </w:rPr>
        <w:t xml:space="preserve">tC − </w:t>
      </w:r>
      <w:r w:rsidRPr="00434A57">
        <w:rPr>
          <w:bCs/>
          <w:noProof/>
          <w:sz w:val="20"/>
        </w:rPr>
        <w:t>ar</w:t>
      </w:r>
      <w:r>
        <w:rPr>
          <w:bCs/>
          <w:noProof/>
          <w:sz w:val="20"/>
        </w:rPr>
        <w:t>_bounding_box_</w:t>
      </w:r>
      <w:r w:rsidRPr="00434A57">
        <w:rPr>
          <w:bCs/>
          <w:noProof/>
          <w:sz w:val="20"/>
        </w:rPr>
        <w:t>left[ ar</w:t>
      </w:r>
      <w:r>
        <w:rPr>
          <w:bCs/>
          <w:noProof/>
          <w:sz w:val="20"/>
        </w:rPr>
        <w:t>_object</w:t>
      </w:r>
      <w:r w:rsidRPr="00434A57">
        <w:rPr>
          <w:bCs/>
          <w:noProof/>
          <w:sz w:val="20"/>
        </w:rPr>
        <w:t>_idx[ i ] ]</w:t>
      </w:r>
      <w:r>
        <w:rPr>
          <w:bCs/>
          <w:noProof/>
          <w:sz w:val="20"/>
        </w:rPr>
        <w:t>,</w:t>
      </w:r>
      <w:r w:rsidRPr="00434A57">
        <w:rPr>
          <w:bCs/>
          <w:noProof/>
          <w:sz w:val="20"/>
        </w:rPr>
        <w:t xml:space="preserve"> inclusive</w:t>
      </w:r>
      <w:r>
        <w:rPr>
          <w:bCs/>
          <w:noProof/>
          <w:sz w:val="20"/>
        </w:rPr>
        <w:t>.</w:t>
      </w:r>
    </w:p>
    <w:p w14:paraId="2EC4EFB7" w14:textId="77777777" w:rsidR="001B29ED" w:rsidRDefault="001B29ED" w:rsidP="001B29ED">
      <w:pPr>
        <w:tabs>
          <w:tab w:val="clear" w:pos="360"/>
          <w:tab w:val="clear" w:pos="720"/>
          <w:tab w:val="clear" w:pos="1080"/>
          <w:tab w:val="clear" w:pos="1440"/>
        </w:tabs>
        <w:overflowPunct/>
        <w:autoSpaceDE/>
        <w:autoSpaceDN/>
        <w:adjustRightInd/>
        <w:jc w:val="both"/>
        <w:textAlignment w:val="auto"/>
        <w:rPr>
          <w:bCs/>
          <w:noProof/>
          <w:sz w:val="20"/>
        </w:rPr>
      </w:pPr>
      <w:r>
        <w:rPr>
          <w:bCs/>
          <w:noProof/>
          <w:sz w:val="20"/>
        </w:rPr>
        <w:t>The</w:t>
      </w:r>
      <w:r w:rsidRPr="00434A57">
        <w:rPr>
          <w:noProof/>
          <w:sz w:val="20"/>
        </w:rPr>
        <w:t xml:space="preserve"> </w:t>
      </w:r>
      <w:r w:rsidRPr="00434A57">
        <w:rPr>
          <w:bCs/>
          <w:noProof/>
          <w:sz w:val="20"/>
        </w:rPr>
        <w:t>value of ar</w:t>
      </w:r>
      <w:r>
        <w:rPr>
          <w:bCs/>
          <w:noProof/>
          <w:sz w:val="20"/>
        </w:rPr>
        <w:t>_bounding_box_</w:t>
      </w:r>
      <w:r w:rsidRPr="00434A57">
        <w:rPr>
          <w:bCs/>
          <w:noProof/>
          <w:sz w:val="20"/>
        </w:rPr>
        <w:t>height[ ar</w:t>
      </w:r>
      <w:r>
        <w:rPr>
          <w:bCs/>
          <w:noProof/>
          <w:sz w:val="20"/>
        </w:rPr>
        <w:t>_object</w:t>
      </w:r>
      <w:r w:rsidRPr="00434A57">
        <w:rPr>
          <w:bCs/>
          <w:noProof/>
          <w:sz w:val="20"/>
        </w:rPr>
        <w:t xml:space="preserve">_idx[ i ] ] shall be in the range of 0 to </w:t>
      </w:r>
      <w:r w:rsidRPr="002F4C88">
        <w:rPr>
          <w:bCs/>
          <w:noProof/>
          <w:sz w:val="20"/>
        </w:rPr>
        <w:t>croppedHeight</w:t>
      </w:r>
      <w:r>
        <w:rPr>
          <w:bCs/>
          <w:noProof/>
          <w:sz w:val="20"/>
        </w:rPr>
        <w:t xml:space="preserve"> / SubHeightC − </w:t>
      </w:r>
      <w:r w:rsidRPr="00434A57">
        <w:rPr>
          <w:bCs/>
          <w:noProof/>
          <w:sz w:val="20"/>
        </w:rPr>
        <w:t>ar</w:t>
      </w:r>
      <w:r>
        <w:rPr>
          <w:bCs/>
          <w:noProof/>
          <w:sz w:val="20"/>
        </w:rPr>
        <w:t>_bounding_box_</w:t>
      </w:r>
      <w:r w:rsidRPr="00434A57">
        <w:rPr>
          <w:bCs/>
          <w:noProof/>
          <w:sz w:val="20"/>
        </w:rPr>
        <w:t>top[ ar</w:t>
      </w:r>
      <w:r>
        <w:rPr>
          <w:bCs/>
          <w:noProof/>
          <w:sz w:val="20"/>
        </w:rPr>
        <w:t>_object</w:t>
      </w:r>
      <w:r w:rsidRPr="00434A57">
        <w:rPr>
          <w:bCs/>
          <w:noProof/>
          <w:sz w:val="20"/>
        </w:rPr>
        <w:t>_idx[ i ] ]</w:t>
      </w:r>
      <w:r>
        <w:rPr>
          <w:bCs/>
          <w:noProof/>
          <w:sz w:val="20"/>
        </w:rPr>
        <w:t>,</w:t>
      </w:r>
      <w:r w:rsidRPr="00434A57">
        <w:rPr>
          <w:bCs/>
          <w:noProof/>
          <w:sz w:val="20"/>
        </w:rPr>
        <w:t xml:space="preserve"> inclusive.</w:t>
      </w:r>
    </w:p>
    <w:p w14:paraId="542D1905" w14:textId="2E2E88C3" w:rsidR="001B29ED" w:rsidRPr="00434A57" w:rsidRDefault="001B29ED" w:rsidP="001B29ED">
      <w:pPr>
        <w:tabs>
          <w:tab w:val="clear" w:pos="360"/>
          <w:tab w:val="clear" w:pos="720"/>
          <w:tab w:val="clear" w:pos="1080"/>
          <w:tab w:val="clear" w:pos="1440"/>
        </w:tabs>
        <w:overflowPunct/>
        <w:autoSpaceDE/>
        <w:autoSpaceDN/>
        <w:adjustRightInd/>
        <w:jc w:val="both"/>
        <w:textAlignment w:val="auto"/>
        <w:rPr>
          <w:bCs/>
          <w:noProof/>
          <w:sz w:val="20"/>
        </w:rPr>
      </w:pPr>
      <w:r>
        <w:rPr>
          <w:bCs/>
          <w:noProof/>
          <w:sz w:val="20"/>
        </w:rPr>
        <w:t>The identified object rectangle contains the luma samples with horizontal picture coordinates from SubWidthC * ( </w:t>
      </w:r>
      <w:r w:rsidRPr="002F4C88">
        <w:rPr>
          <w:bCs/>
          <w:noProof/>
          <w:sz w:val="20"/>
        </w:rPr>
        <w:t>conf_win_left_offset +</w:t>
      </w:r>
      <w:r>
        <w:rPr>
          <w:bCs/>
          <w:noProof/>
          <w:sz w:val="20"/>
        </w:rPr>
        <w:t xml:space="preserve"> </w:t>
      </w:r>
      <w:r w:rsidRPr="00434A57">
        <w:rPr>
          <w:bCs/>
          <w:noProof/>
          <w:sz w:val="20"/>
        </w:rPr>
        <w:t>ar</w:t>
      </w:r>
      <w:r>
        <w:rPr>
          <w:bCs/>
          <w:noProof/>
          <w:sz w:val="20"/>
        </w:rPr>
        <w:t>_bounding_box_</w:t>
      </w:r>
      <w:r w:rsidRPr="00434A57">
        <w:rPr>
          <w:bCs/>
          <w:noProof/>
          <w:sz w:val="20"/>
        </w:rPr>
        <w:t>left</w:t>
      </w:r>
      <w:r w:rsidRPr="00434A57">
        <w:rPr>
          <w:noProof/>
          <w:sz w:val="20"/>
        </w:rPr>
        <w:t>[</w:t>
      </w:r>
      <w:r w:rsidRPr="00434A57">
        <w:rPr>
          <w:bCs/>
          <w:sz w:val="20"/>
        </w:rPr>
        <w:t> </w:t>
      </w:r>
      <w:proofErr w:type="spellStart"/>
      <w:r w:rsidRPr="00434A57">
        <w:rPr>
          <w:bCs/>
          <w:noProof/>
          <w:sz w:val="20"/>
        </w:rPr>
        <w:t>ar</w:t>
      </w:r>
      <w:r>
        <w:rPr>
          <w:bCs/>
          <w:noProof/>
          <w:sz w:val="20"/>
        </w:rPr>
        <w:t>_object</w:t>
      </w:r>
      <w:r w:rsidRPr="00434A57">
        <w:rPr>
          <w:bCs/>
          <w:noProof/>
          <w:sz w:val="20"/>
        </w:rPr>
        <w:t>_idx</w:t>
      </w:r>
      <w:proofErr w:type="spellEnd"/>
      <w:r w:rsidRPr="00434A57">
        <w:rPr>
          <w:bCs/>
          <w:noProof/>
          <w:sz w:val="20"/>
        </w:rPr>
        <w:t>[</w:t>
      </w:r>
      <w:r w:rsidRPr="00434A57">
        <w:rPr>
          <w:bCs/>
          <w:sz w:val="20"/>
        </w:rPr>
        <w:t> </w:t>
      </w:r>
      <w:proofErr w:type="spellStart"/>
      <w:r w:rsidRPr="00434A57">
        <w:rPr>
          <w:bCs/>
          <w:noProof/>
          <w:sz w:val="20"/>
        </w:rPr>
        <w:t>i</w:t>
      </w:r>
      <w:proofErr w:type="spellEnd"/>
      <w:r w:rsidRPr="00434A57">
        <w:rPr>
          <w:bCs/>
          <w:sz w:val="20"/>
        </w:rPr>
        <w:t> </w:t>
      </w:r>
      <w:r w:rsidRPr="00434A57">
        <w:rPr>
          <w:bCs/>
          <w:noProof/>
          <w:sz w:val="20"/>
        </w:rPr>
        <w:t>]</w:t>
      </w:r>
      <w:r w:rsidRPr="00434A57">
        <w:rPr>
          <w:bCs/>
          <w:sz w:val="20"/>
        </w:rPr>
        <w:t> </w:t>
      </w:r>
      <w:r w:rsidRPr="00434A57">
        <w:rPr>
          <w:bCs/>
          <w:noProof/>
          <w:sz w:val="20"/>
        </w:rPr>
        <w:t>]</w:t>
      </w:r>
      <w:r>
        <w:rPr>
          <w:bCs/>
          <w:noProof/>
          <w:sz w:val="20"/>
        </w:rPr>
        <w:t> ) to SubWidthC * ( </w:t>
      </w:r>
      <w:r w:rsidRPr="002F4C88">
        <w:rPr>
          <w:bCs/>
          <w:noProof/>
          <w:sz w:val="20"/>
        </w:rPr>
        <w:t>conf_win_left_offset +</w:t>
      </w:r>
      <w:r>
        <w:rPr>
          <w:bCs/>
          <w:noProof/>
          <w:sz w:val="20"/>
        </w:rPr>
        <w:t xml:space="preserve"> </w:t>
      </w:r>
      <w:r w:rsidRPr="00434A57">
        <w:rPr>
          <w:bCs/>
          <w:noProof/>
          <w:sz w:val="20"/>
        </w:rPr>
        <w:t>ar</w:t>
      </w:r>
      <w:r>
        <w:rPr>
          <w:bCs/>
          <w:noProof/>
          <w:sz w:val="20"/>
        </w:rPr>
        <w:t>_bounding_box_</w:t>
      </w:r>
      <w:r w:rsidRPr="00434A57">
        <w:rPr>
          <w:bCs/>
          <w:noProof/>
          <w:sz w:val="20"/>
        </w:rPr>
        <w:t>left</w:t>
      </w:r>
      <w:r w:rsidRPr="00434A57">
        <w:rPr>
          <w:noProof/>
          <w:sz w:val="20"/>
        </w:rPr>
        <w:t>[</w:t>
      </w:r>
      <w:r w:rsidRPr="00434A57">
        <w:rPr>
          <w:bCs/>
          <w:sz w:val="20"/>
        </w:rPr>
        <w:t> </w:t>
      </w:r>
      <w:proofErr w:type="spellStart"/>
      <w:r w:rsidRPr="00434A57">
        <w:rPr>
          <w:bCs/>
          <w:noProof/>
          <w:sz w:val="20"/>
        </w:rPr>
        <w:t>ar</w:t>
      </w:r>
      <w:r>
        <w:rPr>
          <w:bCs/>
          <w:noProof/>
          <w:sz w:val="20"/>
        </w:rPr>
        <w:t>_object</w:t>
      </w:r>
      <w:r w:rsidRPr="00434A57">
        <w:rPr>
          <w:bCs/>
          <w:noProof/>
          <w:sz w:val="20"/>
        </w:rPr>
        <w:t>_idx</w:t>
      </w:r>
      <w:proofErr w:type="spellEnd"/>
      <w:r w:rsidRPr="00434A57">
        <w:rPr>
          <w:bCs/>
          <w:noProof/>
          <w:sz w:val="20"/>
        </w:rPr>
        <w:t>[</w:t>
      </w:r>
      <w:r w:rsidRPr="00434A57">
        <w:rPr>
          <w:bCs/>
          <w:sz w:val="20"/>
        </w:rPr>
        <w:t> </w:t>
      </w:r>
      <w:proofErr w:type="spellStart"/>
      <w:r w:rsidRPr="00434A57">
        <w:rPr>
          <w:bCs/>
          <w:noProof/>
          <w:sz w:val="20"/>
        </w:rPr>
        <w:t>i</w:t>
      </w:r>
      <w:proofErr w:type="spellEnd"/>
      <w:r w:rsidRPr="00434A57">
        <w:rPr>
          <w:bCs/>
          <w:sz w:val="20"/>
        </w:rPr>
        <w:t> </w:t>
      </w:r>
      <w:r w:rsidRPr="00434A57">
        <w:rPr>
          <w:bCs/>
          <w:noProof/>
          <w:sz w:val="20"/>
        </w:rPr>
        <w:t>]</w:t>
      </w:r>
      <w:r w:rsidRPr="00434A57">
        <w:rPr>
          <w:bCs/>
          <w:sz w:val="20"/>
        </w:rPr>
        <w:t> </w:t>
      </w:r>
      <w:r w:rsidRPr="00434A57">
        <w:rPr>
          <w:bCs/>
          <w:noProof/>
          <w:sz w:val="20"/>
        </w:rPr>
        <w:t>]</w:t>
      </w:r>
      <w:r>
        <w:rPr>
          <w:bCs/>
          <w:noProof/>
          <w:sz w:val="20"/>
        </w:rPr>
        <w:t xml:space="preserve"> + </w:t>
      </w:r>
      <w:r w:rsidRPr="00434A57">
        <w:rPr>
          <w:bCs/>
          <w:noProof/>
          <w:sz w:val="20"/>
        </w:rPr>
        <w:t>ar</w:t>
      </w:r>
      <w:r>
        <w:rPr>
          <w:bCs/>
          <w:noProof/>
          <w:sz w:val="20"/>
        </w:rPr>
        <w:t>_bounding_box_</w:t>
      </w:r>
      <w:r w:rsidRPr="00434A57">
        <w:rPr>
          <w:bCs/>
          <w:noProof/>
          <w:sz w:val="20"/>
        </w:rPr>
        <w:t>width[ ar</w:t>
      </w:r>
      <w:r>
        <w:rPr>
          <w:bCs/>
          <w:noProof/>
          <w:sz w:val="20"/>
        </w:rPr>
        <w:t>_object</w:t>
      </w:r>
      <w:r w:rsidRPr="00434A57">
        <w:rPr>
          <w:bCs/>
          <w:noProof/>
          <w:sz w:val="20"/>
        </w:rPr>
        <w:t>_idx[ i ] ]</w:t>
      </w:r>
      <w:r>
        <w:rPr>
          <w:bCs/>
          <w:noProof/>
          <w:sz w:val="20"/>
        </w:rPr>
        <w:t> )</w:t>
      </w:r>
      <w:r w:rsidRPr="002F4C88">
        <w:rPr>
          <w:bCs/>
          <w:noProof/>
          <w:sz w:val="20"/>
        </w:rPr>
        <w:t xml:space="preserve"> </w:t>
      </w:r>
      <w:r>
        <w:rPr>
          <w:bCs/>
          <w:noProof/>
          <w:sz w:val="20"/>
        </w:rPr>
        <w:t>− 1, inclusive, and vertical picture coordinates from SubHeightC * ( </w:t>
      </w:r>
      <w:r w:rsidRPr="002F4C88">
        <w:rPr>
          <w:bCs/>
          <w:noProof/>
          <w:sz w:val="20"/>
        </w:rPr>
        <w:t>conf_win_</w:t>
      </w:r>
      <w:r>
        <w:rPr>
          <w:bCs/>
          <w:noProof/>
          <w:sz w:val="20"/>
        </w:rPr>
        <w:t>top</w:t>
      </w:r>
      <w:r w:rsidRPr="002F4C88">
        <w:rPr>
          <w:bCs/>
          <w:noProof/>
          <w:sz w:val="20"/>
        </w:rPr>
        <w:t>_offset +</w:t>
      </w:r>
      <w:r>
        <w:rPr>
          <w:bCs/>
          <w:noProof/>
          <w:sz w:val="20"/>
        </w:rPr>
        <w:t xml:space="preserve"> </w:t>
      </w:r>
      <w:r w:rsidRPr="00434A57">
        <w:rPr>
          <w:bCs/>
          <w:noProof/>
          <w:sz w:val="20"/>
        </w:rPr>
        <w:t>ar</w:t>
      </w:r>
      <w:r>
        <w:rPr>
          <w:bCs/>
          <w:noProof/>
          <w:sz w:val="20"/>
        </w:rPr>
        <w:t>_bounding_box_top</w:t>
      </w:r>
      <w:r w:rsidRPr="00434A57">
        <w:rPr>
          <w:noProof/>
          <w:sz w:val="20"/>
        </w:rPr>
        <w:t>[</w:t>
      </w:r>
      <w:r w:rsidRPr="00434A57">
        <w:rPr>
          <w:bCs/>
          <w:sz w:val="20"/>
        </w:rPr>
        <w:t> </w:t>
      </w:r>
      <w:proofErr w:type="spellStart"/>
      <w:r w:rsidRPr="00434A57">
        <w:rPr>
          <w:bCs/>
          <w:noProof/>
          <w:sz w:val="20"/>
        </w:rPr>
        <w:t>ar</w:t>
      </w:r>
      <w:r>
        <w:rPr>
          <w:bCs/>
          <w:noProof/>
          <w:sz w:val="20"/>
        </w:rPr>
        <w:t>_object</w:t>
      </w:r>
      <w:r w:rsidRPr="00434A57">
        <w:rPr>
          <w:bCs/>
          <w:noProof/>
          <w:sz w:val="20"/>
        </w:rPr>
        <w:t>_idx</w:t>
      </w:r>
      <w:proofErr w:type="spellEnd"/>
      <w:r w:rsidRPr="00434A57">
        <w:rPr>
          <w:bCs/>
          <w:noProof/>
          <w:sz w:val="20"/>
        </w:rPr>
        <w:t>[</w:t>
      </w:r>
      <w:r w:rsidRPr="00434A57">
        <w:rPr>
          <w:bCs/>
          <w:sz w:val="20"/>
        </w:rPr>
        <w:t> </w:t>
      </w:r>
      <w:proofErr w:type="spellStart"/>
      <w:r w:rsidRPr="00434A57">
        <w:rPr>
          <w:bCs/>
          <w:noProof/>
          <w:sz w:val="20"/>
        </w:rPr>
        <w:t>i</w:t>
      </w:r>
      <w:proofErr w:type="spellEnd"/>
      <w:r w:rsidRPr="00434A57">
        <w:rPr>
          <w:bCs/>
          <w:sz w:val="20"/>
        </w:rPr>
        <w:t> </w:t>
      </w:r>
      <w:r w:rsidRPr="00434A57">
        <w:rPr>
          <w:bCs/>
          <w:noProof/>
          <w:sz w:val="20"/>
        </w:rPr>
        <w:t>]</w:t>
      </w:r>
      <w:r w:rsidRPr="00434A57">
        <w:rPr>
          <w:bCs/>
          <w:sz w:val="20"/>
        </w:rPr>
        <w:t> </w:t>
      </w:r>
      <w:r w:rsidRPr="00434A57">
        <w:rPr>
          <w:bCs/>
          <w:noProof/>
          <w:sz w:val="20"/>
        </w:rPr>
        <w:t>]</w:t>
      </w:r>
      <w:r>
        <w:rPr>
          <w:bCs/>
          <w:noProof/>
          <w:sz w:val="20"/>
        </w:rPr>
        <w:t> ) to Sub</w:t>
      </w:r>
      <w:ins w:id="54" w:author="Jill Boyce" w:date="2019-08-22T16:51:00Z">
        <w:r w:rsidR="00DA3292">
          <w:rPr>
            <w:bCs/>
            <w:noProof/>
            <w:sz w:val="20"/>
          </w:rPr>
          <w:t>Height</w:t>
        </w:r>
      </w:ins>
      <w:del w:id="55" w:author="Jill Boyce" w:date="2019-08-22T16:51:00Z">
        <w:r w:rsidDel="00DA3292">
          <w:rPr>
            <w:bCs/>
            <w:noProof/>
            <w:sz w:val="20"/>
          </w:rPr>
          <w:delText>Width</w:delText>
        </w:r>
      </w:del>
      <w:r>
        <w:rPr>
          <w:bCs/>
          <w:noProof/>
          <w:sz w:val="20"/>
        </w:rPr>
        <w:t>C * ( </w:t>
      </w:r>
      <w:r w:rsidRPr="002F4C88">
        <w:rPr>
          <w:bCs/>
          <w:noProof/>
          <w:sz w:val="20"/>
        </w:rPr>
        <w:t>conf_win_</w:t>
      </w:r>
      <w:r>
        <w:rPr>
          <w:bCs/>
          <w:noProof/>
          <w:sz w:val="20"/>
        </w:rPr>
        <w:t>top</w:t>
      </w:r>
      <w:r w:rsidRPr="002F4C88">
        <w:rPr>
          <w:bCs/>
          <w:noProof/>
          <w:sz w:val="20"/>
        </w:rPr>
        <w:t>_offset +</w:t>
      </w:r>
      <w:r>
        <w:rPr>
          <w:bCs/>
          <w:noProof/>
          <w:sz w:val="20"/>
        </w:rPr>
        <w:t xml:space="preserve"> </w:t>
      </w:r>
      <w:r w:rsidRPr="00434A57">
        <w:rPr>
          <w:bCs/>
          <w:noProof/>
          <w:sz w:val="20"/>
        </w:rPr>
        <w:t>ar</w:t>
      </w:r>
      <w:r>
        <w:rPr>
          <w:bCs/>
          <w:noProof/>
          <w:sz w:val="20"/>
        </w:rPr>
        <w:t>_bounding_box_top</w:t>
      </w:r>
      <w:r w:rsidRPr="00434A57">
        <w:rPr>
          <w:noProof/>
          <w:sz w:val="20"/>
        </w:rPr>
        <w:t>[</w:t>
      </w:r>
      <w:r w:rsidRPr="00434A57">
        <w:rPr>
          <w:bCs/>
          <w:sz w:val="20"/>
        </w:rPr>
        <w:t> </w:t>
      </w:r>
      <w:proofErr w:type="spellStart"/>
      <w:r w:rsidRPr="00434A57">
        <w:rPr>
          <w:bCs/>
          <w:noProof/>
          <w:sz w:val="20"/>
        </w:rPr>
        <w:t>ar</w:t>
      </w:r>
      <w:r>
        <w:rPr>
          <w:bCs/>
          <w:noProof/>
          <w:sz w:val="20"/>
        </w:rPr>
        <w:t>_object</w:t>
      </w:r>
      <w:r w:rsidRPr="00434A57">
        <w:rPr>
          <w:bCs/>
          <w:noProof/>
          <w:sz w:val="20"/>
        </w:rPr>
        <w:t>_idx</w:t>
      </w:r>
      <w:proofErr w:type="spellEnd"/>
      <w:r w:rsidRPr="00434A57">
        <w:rPr>
          <w:bCs/>
          <w:noProof/>
          <w:sz w:val="20"/>
        </w:rPr>
        <w:t>[</w:t>
      </w:r>
      <w:r w:rsidRPr="00434A57">
        <w:rPr>
          <w:bCs/>
          <w:sz w:val="20"/>
        </w:rPr>
        <w:t> </w:t>
      </w:r>
      <w:proofErr w:type="spellStart"/>
      <w:r w:rsidRPr="00434A57">
        <w:rPr>
          <w:bCs/>
          <w:noProof/>
          <w:sz w:val="20"/>
        </w:rPr>
        <w:t>i</w:t>
      </w:r>
      <w:proofErr w:type="spellEnd"/>
      <w:r w:rsidRPr="00434A57">
        <w:rPr>
          <w:bCs/>
          <w:sz w:val="20"/>
        </w:rPr>
        <w:t> </w:t>
      </w:r>
      <w:r w:rsidRPr="00434A57">
        <w:rPr>
          <w:bCs/>
          <w:noProof/>
          <w:sz w:val="20"/>
        </w:rPr>
        <w:t>]</w:t>
      </w:r>
      <w:r w:rsidRPr="00434A57">
        <w:rPr>
          <w:bCs/>
          <w:sz w:val="20"/>
        </w:rPr>
        <w:t> </w:t>
      </w:r>
      <w:r w:rsidRPr="00434A57">
        <w:rPr>
          <w:bCs/>
          <w:noProof/>
          <w:sz w:val="20"/>
        </w:rPr>
        <w:t>]</w:t>
      </w:r>
      <w:r>
        <w:rPr>
          <w:bCs/>
          <w:noProof/>
          <w:sz w:val="20"/>
        </w:rPr>
        <w:t xml:space="preserve"> + </w:t>
      </w:r>
      <w:r w:rsidRPr="00434A57">
        <w:rPr>
          <w:bCs/>
          <w:noProof/>
          <w:sz w:val="20"/>
        </w:rPr>
        <w:t>ar</w:t>
      </w:r>
      <w:r>
        <w:rPr>
          <w:bCs/>
          <w:noProof/>
          <w:sz w:val="20"/>
        </w:rPr>
        <w:t>_bounding_box_height</w:t>
      </w:r>
      <w:r w:rsidRPr="00434A57">
        <w:rPr>
          <w:bCs/>
          <w:noProof/>
          <w:sz w:val="20"/>
        </w:rPr>
        <w:t>[ ar</w:t>
      </w:r>
      <w:r>
        <w:rPr>
          <w:bCs/>
          <w:noProof/>
          <w:sz w:val="20"/>
        </w:rPr>
        <w:t>_object</w:t>
      </w:r>
      <w:r w:rsidRPr="00434A57">
        <w:rPr>
          <w:bCs/>
          <w:noProof/>
          <w:sz w:val="20"/>
        </w:rPr>
        <w:t>_idx[ i ] ]</w:t>
      </w:r>
      <w:r>
        <w:rPr>
          <w:bCs/>
          <w:noProof/>
          <w:sz w:val="20"/>
        </w:rPr>
        <w:t> )</w:t>
      </w:r>
      <w:r w:rsidRPr="002F4C88">
        <w:rPr>
          <w:bCs/>
          <w:noProof/>
          <w:sz w:val="20"/>
        </w:rPr>
        <w:t xml:space="preserve"> </w:t>
      </w:r>
      <w:r>
        <w:rPr>
          <w:bCs/>
          <w:noProof/>
          <w:sz w:val="20"/>
        </w:rPr>
        <w:t xml:space="preserve">− 1, inclusive. </w:t>
      </w:r>
    </w:p>
    <w:p w14:paraId="6125B0FA" w14:textId="77777777" w:rsidR="001B29ED" w:rsidRPr="003F1846" w:rsidRDefault="001B29ED" w:rsidP="001B29ED">
      <w:pPr>
        <w:jc w:val="both"/>
        <w:rPr>
          <w:bCs/>
          <w:noProof/>
          <w:sz w:val="20"/>
        </w:rPr>
      </w:pPr>
      <w:r w:rsidRPr="00434A57">
        <w:rPr>
          <w:bCs/>
          <w:noProof/>
          <w:sz w:val="20"/>
        </w:rPr>
        <w:t xml:space="preserve">The values of </w:t>
      </w:r>
      <w:r w:rsidRPr="00434A57">
        <w:rPr>
          <w:noProof/>
          <w:sz w:val="20"/>
        </w:rPr>
        <w:t>ar</w:t>
      </w:r>
      <w:r>
        <w:rPr>
          <w:noProof/>
          <w:sz w:val="20"/>
        </w:rPr>
        <w:t>_bounding_box_</w:t>
      </w:r>
      <w:r w:rsidRPr="00434A57">
        <w:rPr>
          <w:noProof/>
          <w:sz w:val="20"/>
        </w:rPr>
        <w:t>top[</w:t>
      </w:r>
      <w:r w:rsidRPr="00434A57">
        <w:rPr>
          <w:bCs/>
          <w:sz w:val="20"/>
        </w:rPr>
        <w:t> </w:t>
      </w:r>
      <w:proofErr w:type="spellStart"/>
      <w:r w:rsidRPr="00434A57">
        <w:rPr>
          <w:bCs/>
          <w:noProof/>
          <w:sz w:val="20"/>
        </w:rPr>
        <w:t>ar</w:t>
      </w:r>
      <w:r>
        <w:rPr>
          <w:bCs/>
          <w:noProof/>
          <w:sz w:val="20"/>
        </w:rPr>
        <w:t>_object</w:t>
      </w:r>
      <w:r w:rsidRPr="00434A57">
        <w:rPr>
          <w:bCs/>
          <w:noProof/>
          <w:sz w:val="20"/>
        </w:rPr>
        <w:t>_idx</w:t>
      </w:r>
      <w:proofErr w:type="spellEnd"/>
      <w:r w:rsidRPr="00434A57">
        <w:rPr>
          <w:bCs/>
          <w:noProof/>
          <w:sz w:val="20"/>
        </w:rPr>
        <w:t>[</w:t>
      </w:r>
      <w:r w:rsidRPr="00434A57">
        <w:rPr>
          <w:bCs/>
          <w:sz w:val="20"/>
        </w:rPr>
        <w:t> </w:t>
      </w:r>
      <w:proofErr w:type="spellStart"/>
      <w:r w:rsidRPr="00434A57">
        <w:rPr>
          <w:bCs/>
          <w:noProof/>
          <w:sz w:val="20"/>
        </w:rPr>
        <w:t>i</w:t>
      </w:r>
      <w:proofErr w:type="spellEnd"/>
      <w:r w:rsidRPr="00434A57">
        <w:rPr>
          <w:bCs/>
          <w:sz w:val="20"/>
        </w:rPr>
        <w:t> </w:t>
      </w:r>
      <w:r w:rsidRPr="00434A57">
        <w:rPr>
          <w:bCs/>
          <w:noProof/>
          <w:sz w:val="20"/>
        </w:rPr>
        <w:t>]</w:t>
      </w:r>
      <w:r w:rsidRPr="00434A57">
        <w:rPr>
          <w:bCs/>
          <w:sz w:val="20"/>
        </w:rPr>
        <w:t> </w:t>
      </w:r>
      <w:r w:rsidRPr="00434A57">
        <w:rPr>
          <w:bCs/>
          <w:noProof/>
          <w:sz w:val="20"/>
        </w:rPr>
        <w:t>],</w:t>
      </w:r>
      <w:r>
        <w:rPr>
          <w:bCs/>
          <w:noProof/>
          <w:sz w:val="20"/>
        </w:rPr>
        <w:t xml:space="preserve"> </w:t>
      </w:r>
      <w:r w:rsidRPr="00434A57">
        <w:rPr>
          <w:noProof/>
          <w:sz w:val="20"/>
        </w:rPr>
        <w:t>ar</w:t>
      </w:r>
      <w:r>
        <w:rPr>
          <w:noProof/>
          <w:sz w:val="20"/>
        </w:rPr>
        <w:t>_bounding_box_</w:t>
      </w:r>
      <w:r w:rsidRPr="00434A57">
        <w:rPr>
          <w:noProof/>
          <w:sz w:val="20"/>
        </w:rPr>
        <w:t>left[</w:t>
      </w:r>
      <w:r w:rsidRPr="00434A57">
        <w:rPr>
          <w:bCs/>
          <w:sz w:val="20"/>
        </w:rPr>
        <w:t> </w:t>
      </w:r>
      <w:proofErr w:type="spellStart"/>
      <w:r w:rsidRPr="00434A57">
        <w:rPr>
          <w:bCs/>
          <w:noProof/>
          <w:sz w:val="20"/>
        </w:rPr>
        <w:t>ar</w:t>
      </w:r>
      <w:r>
        <w:rPr>
          <w:bCs/>
          <w:noProof/>
          <w:sz w:val="20"/>
        </w:rPr>
        <w:t>_object</w:t>
      </w:r>
      <w:r w:rsidRPr="00434A57">
        <w:rPr>
          <w:bCs/>
          <w:noProof/>
          <w:sz w:val="20"/>
        </w:rPr>
        <w:t>_idx</w:t>
      </w:r>
      <w:proofErr w:type="spellEnd"/>
      <w:r w:rsidRPr="00434A57">
        <w:rPr>
          <w:bCs/>
          <w:noProof/>
          <w:sz w:val="20"/>
        </w:rPr>
        <w:t>[</w:t>
      </w:r>
      <w:r w:rsidRPr="00434A57">
        <w:rPr>
          <w:bCs/>
          <w:sz w:val="20"/>
        </w:rPr>
        <w:t> </w:t>
      </w:r>
      <w:proofErr w:type="spellStart"/>
      <w:r w:rsidRPr="00434A57">
        <w:rPr>
          <w:bCs/>
          <w:noProof/>
          <w:sz w:val="20"/>
        </w:rPr>
        <w:t>i</w:t>
      </w:r>
      <w:proofErr w:type="spellEnd"/>
      <w:r w:rsidRPr="00434A57">
        <w:rPr>
          <w:bCs/>
          <w:sz w:val="20"/>
        </w:rPr>
        <w:t> </w:t>
      </w:r>
      <w:r w:rsidRPr="00434A57">
        <w:rPr>
          <w:bCs/>
          <w:noProof/>
          <w:sz w:val="20"/>
        </w:rPr>
        <w:t>]</w:t>
      </w:r>
      <w:r w:rsidRPr="00434A57">
        <w:rPr>
          <w:bCs/>
          <w:sz w:val="20"/>
        </w:rPr>
        <w:t> </w:t>
      </w:r>
      <w:r w:rsidRPr="00434A57">
        <w:rPr>
          <w:bCs/>
          <w:noProof/>
          <w:sz w:val="20"/>
        </w:rPr>
        <w:t>], ar</w:t>
      </w:r>
      <w:r>
        <w:rPr>
          <w:bCs/>
          <w:noProof/>
          <w:sz w:val="20"/>
        </w:rPr>
        <w:t>_bounding_box_</w:t>
      </w:r>
      <w:r w:rsidRPr="00434A57">
        <w:rPr>
          <w:bCs/>
          <w:noProof/>
          <w:sz w:val="20"/>
        </w:rPr>
        <w:t>width[ ar</w:t>
      </w:r>
      <w:r>
        <w:rPr>
          <w:bCs/>
          <w:noProof/>
          <w:sz w:val="20"/>
        </w:rPr>
        <w:t>_object</w:t>
      </w:r>
      <w:r w:rsidRPr="00434A57">
        <w:rPr>
          <w:bCs/>
          <w:noProof/>
          <w:sz w:val="20"/>
        </w:rPr>
        <w:t>_idx[ i ] ] and ar</w:t>
      </w:r>
      <w:r>
        <w:rPr>
          <w:bCs/>
          <w:noProof/>
          <w:sz w:val="20"/>
        </w:rPr>
        <w:t>_bounding_box_</w:t>
      </w:r>
      <w:r w:rsidRPr="00434A57">
        <w:rPr>
          <w:bCs/>
          <w:noProof/>
          <w:sz w:val="20"/>
        </w:rPr>
        <w:t>height[ ar</w:t>
      </w:r>
      <w:r>
        <w:rPr>
          <w:bCs/>
          <w:noProof/>
          <w:sz w:val="20"/>
        </w:rPr>
        <w:t>_object</w:t>
      </w:r>
      <w:r w:rsidRPr="00434A57">
        <w:rPr>
          <w:bCs/>
          <w:noProof/>
          <w:sz w:val="20"/>
        </w:rPr>
        <w:t xml:space="preserve">_idx[ i ] ] </w:t>
      </w:r>
      <w:r w:rsidRPr="003F1846">
        <w:rPr>
          <w:bCs/>
          <w:noProof/>
          <w:sz w:val="20"/>
        </w:rPr>
        <w:t xml:space="preserve">persist in output order within the CLVS for each value of ar_object_idx[ i ]. When not present, the values of  </w:t>
      </w:r>
      <w:r w:rsidRPr="003F1846">
        <w:rPr>
          <w:noProof/>
          <w:sz w:val="20"/>
        </w:rPr>
        <w:t>ar_bounding_box_top[ ar</w:t>
      </w:r>
      <w:r w:rsidRPr="003F1846">
        <w:rPr>
          <w:bCs/>
          <w:noProof/>
          <w:sz w:val="20"/>
        </w:rPr>
        <w:t xml:space="preserve">_object_idx[ i ] ], </w:t>
      </w:r>
      <w:r w:rsidRPr="003F1846">
        <w:rPr>
          <w:noProof/>
          <w:sz w:val="20"/>
        </w:rPr>
        <w:t>ar_bounding_box_left</w:t>
      </w:r>
      <w:r w:rsidRPr="003F1846">
        <w:rPr>
          <w:bCs/>
          <w:noProof/>
          <w:sz w:val="20"/>
        </w:rPr>
        <w:t xml:space="preserve">[ ar_object_idx[ i ] ], ar_bounding_box_width[ ar_object_idx[ i ] ] or ar_bounding_box_height[ ar_object_idx[ i ] ] are inferred from a previous annotated regions SEI message </w:t>
      </w:r>
      <w:r w:rsidRPr="005E338B">
        <w:rPr>
          <w:bCs/>
          <w:noProof/>
          <w:sz w:val="20"/>
        </w:rPr>
        <w:t>in output order</w:t>
      </w:r>
      <w:r w:rsidRPr="003F1846">
        <w:rPr>
          <w:bCs/>
          <w:noProof/>
          <w:sz w:val="20"/>
        </w:rPr>
        <w:t xml:space="preserve"> in the CLVS, if any. </w:t>
      </w:r>
    </w:p>
    <w:p w14:paraId="4FD7924B" w14:textId="77777777" w:rsidR="001B29ED" w:rsidRPr="003F1846" w:rsidRDefault="001B29ED" w:rsidP="001B29ED">
      <w:pPr>
        <w:jc w:val="both"/>
        <w:rPr>
          <w:noProof/>
          <w:sz w:val="20"/>
        </w:rPr>
      </w:pPr>
      <w:r w:rsidRPr="003F1846">
        <w:rPr>
          <w:b/>
          <w:bCs/>
          <w:noProof/>
          <w:sz w:val="20"/>
        </w:rPr>
        <w:t>ar_partial_object_flag</w:t>
      </w:r>
      <w:r w:rsidRPr="003F1846">
        <w:rPr>
          <w:noProof/>
          <w:sz w:val="20"/>
        </w:rPr>
        <w:t>[</w:t>
      </w:r>
      <w:r w:rsidRPr="003F1846">
        <w:rPr>
          <w:bCs/>
          <w:sz w:val="20"/>
        </w:rPr>
        <w:t> </w:t>
      </w:r>
      <w:proofErr w:type="spellStart"/>
      <w:r w:rsidRPr="003F1846">
        <w:rPr>
          <w:bCs/>
          <w:noProof/>
          <w:sz w:val="20"/>
        </w:rPr>
        <w:t>ar_object_idx</w:t>
      </w:r>
      <w:proofErr w:type="spellEnd"/>
      <w:r w:rsidRPr="003F1846">
        <w:rPr>
          <w:bCs/>
          <w:noProof/>
          <w:sz w:val="20"/>
        </w:rPr>
        <w:t>[</w:t>
      </w:r>
      <w:r w:rsidRPr="003F1846">
        <w:rPr>
          <w:bCs/>
          <w:sz w:val="20"/>
        </w:rPr>
        <w:t> </w:t>
      </w:r>
      <w:proofErr w:type="spellStart"/>
      <w:r w:rsidRPr="003F1846">
        <w:rPr>
          <w:bCs/>
          <w:noProof/>
          <w:sz w:val="20"/>
        </w:rPr>
        <w:t>i</w:t>
      </w:r>
      <w:proofErr w:type="spellEnd"/>
      <w:r w:rsidRPr="003F1846">
        <w:rPr>
          <w:bCs/>
          <w:sz w:val="20"/>
        </w:rPr>
        <w:t> </w:t>
      </w:r>
      <w:r w:rsidRPr="003F1846">
        <w:rPr>
          <w:bCs/>
          <w:noProof/>
          <w:sz w:val="20"/>
        </w:rPr>
        <w:t>]</w:t>
      </w:r>
      <w:r w:rsidRPr="003F1846">
        <w:rPr>
          <w:bCs/>
          <w:sz w:val="20"/>
        </w:rPr>
        <w:t> </w:t>
      </w:r>
      <w:r w:rsidRPr="003F1846">
        <w:rPr>
          <w:bCs/>
          <w:noProof/>
          <w:sz w:val="20"/>
        </w:rPr>
        <w:t>]</w:t>
      </w:r>
      <w:r w:rsidRPr="003F1846">
        <w:rPr>
          <w:bCs/>
          <w:sz w:val="20"/>
        </w:rPr>
        <w:t xml:space="preserve"> </w:t>
      </w:r>
      <w:r w:rsidRPr="003F1846">
        <w:rPr>
          <w:noProof/>
          <w:sz w:val="20"/>
        </w:rPr>
        <w:t>equal to 1 indicates that the ar_bounding_box_top[</w:t>
      </w:r>
      <w:r w:rsidRPr="003F1846">
        <w:rPr>
          <w:bCs/>
          <w:sz w:val="20"/>
        </w:rPr>
        <w:t> </w:t>
      </w:r>
      <w:proofErr w:type="spellStart"/>
      <w:r w:rsidRPr="003F1846">
        <w:rPr>
          <w:bCs/>
          <w:noProof/>
          <w:sz w:val="20"/>
        </w:rPr>
        <w:t>ar_object_idx</w:t>
      </w:r>
      <w:proofErr w:type="spellEnd"/>
      <w:r w:rsidRPr="003F1846">
        <w:rPr>
          <w:bCs/>
          <w:noProof/>
          <w:sz w:val="20"/>
        </w:rPr>
        <w:t>[</w:t>
      </w:r>
      <w:r w:rsidRPr="003F1846">
        <w:rPr>
          <w:bCs/>
          <w:sz w:val="20"/>
        </w:rPr>
        <w:t> </w:t>
      </w:r>
      <w:proofErr w:type="spellStart"/>
      <w:r w:rsidRPr="003F1846">
        <w:rPr>
          <w:bCs/>
          <w:noProof/>
          <w:sz w:val="20"/>
        </w:rPr>
        <w:t>i</w:t>
      </w:r>
      <w:proofErr w:type="spellEnd"/>
      <w:r w:rsidRPr="003F1846">
        <w:rPr>
          <w:bCs/>
          <w:sz w:val="20"/>
        </w:rPr>
        <w:t> </w:t>
      </w:r>
      <w:r w:rsidRPr="003F1846">
        <w:rPr>
          <w:bCs/>
          <w:noProof/>
          <w:sz w:val="20"/>
        </w:rPr>
        <w:t>]</w:t>
      </w:r>
      <w:r w:rsidRPr="003F1846">
        <w:rPr>
          <w:bCs/>
          <w:sz w:val="20"/>
        </w:rPr>
        <w:t> </w:t>
      </w:r>
      <w:r w:rsidRPr="003F1846">
        <w:rPr>
          <w:bCs/>
          <w:noProof/>
          <w:sz w:val="20"/>
        </w:rPr>
        <w:t>]</w:t>
      </w:r>
      <w:r w:rsidRPr="003F1846">
        <w:rPr>
          <w:noProof/>
          <w:sz w:val="20"/>
        </w:rPr>
        <w:t>, ar_bounding_box_left[</w:t>
      </w:r>
      <w:r w:rsidRPr="003F1846">
        <w:rPr>
          <w:bCs/>
          <w:sz w:val="20"/>
        </w:rPr>
        <w:t> </w:t>
      </w:r>
      <w:proofErr w:type="spellStart"/>
      <w:r w:rsidRPr="003F1846">
        <w:rPr>
          <w:bCs/>
          <w:noProof/>
          <w:sz w:val="20"/>
        </w:rPr>
        <w:t>ar_object_idx</w:t>
      </w:r>
      <w:proofErr w:type="spellEnd"/>
      <w:r w:rsidRPr="003F1846">
        <w:rPr>
          <w:bCs/>
          <w:noProof/>
          <w:sz w:val="20"/>
        </w:rPr>
        <w:t>[</w:t>
      </w:r>
      <w:r w:rsidRPr="003F1846">
        <w:rPr>
          <w:bCs/>
          <w:sz w:val="20"/>
        </w:rPr>
        <w:t> </w:t>
      </w:r>
      <w:proofErr w:type="spellStart"/>
      <w:r w:rsidRPr="003F1846">
        <w:rPr>
          <w:bCs/>
          <w:noProof/>
          <w:sz w:val="20"/>
        </w:rPr>
        <w:t>i</w:t>
      </w:r>
      <w:proofErr w:type="spellEnd"/>
      <w:r w:rsidRPr="003F1846">
        <w:rPr>
          <w:bCs/>
          <w:sz w:val="20"/>
        </w:rPr>
        <w:t> </w:t>
      </w:r>
      <w:r w:rsidRPr="003F1846">
        <w:rPr>
          <w:bCs/>
          <w:noProof/>
          <w:sz w:val="20"/>
        </w:rPr>
        <w:t>]</w:t>
      </w:r>
      <w:r w:rsidRPr="003F1846">
        <w:rPr>
          <w:bCs/>
          <w:sz w:val="20"/>
        </w:rPr>
        <w:t> </w:t>
      </w:r>
      <w:r w:rsidRPr="003F1846">
        <w:rPr>
          <w:bCs/>
          <w:noProof/>
          <w:sz w:val="20"/>
        </w:rPr>
        <w:t>]</w:t>
      </w:r>
      <w:r w:rsidRPr="003F1846">
        <w:rPr>
          <w:noProof/>
          <w:sz w:val="20"/>
        </w:rPr>
        <w:t xml:space="preserve">, </w:t>
      </w:r>
      <w:r w:rsidRPr="003F1846">
        <w:rPr>
          <w:bCs/>
          <w:noProof/>
          <w:sz w:val="20"/>
        </w:rPr>
        <w:t>ar_bounding_box_width</w:t>
      </w:r>
      <w:r w:rsidRPr="003F1846">
        <w:rPr>
          <w:noProof/>
          <w:sz w:val="20"/>
        </w:rPr>
        <w:t>[</w:t>
      </w:r>
      <w:r w:rsidRPr="003F1846">
        <w:rPr>
          <w:bCs/>
          <w:sz w:val="20"/>
        </w:rPr>
        <w:t> </w:t>
      </w:r>
      <w:proofErr w:type="spellStart"/>
      <w:r w:rsidRPr="003F1846">
        <w:rPr>
          <w:bCs/>
          <w:noProof/>
          <w:sz w:val="20"/>
        </w:rPr>
        <w:t>ar_object_idx</w:t>
      </w:r>
      <w:proofErr w:type="spellEnd"/>
      <w:r w:rsidRPr="003F1846">
        <w:rPr>
          <w:bCs/>
          <w:noProof/>
          <w:sz w:val="20"/>
        </w:rPr>
        <w:t>[</w:t>
      </w:r>
      <w:r w:rsidRPr="003F1846">
        <w:rPr>
          <w:bCs/>
          <w:sz w:val="20"/>
        </w:rPr>
        <w:t> </w:t>
      </w:r>
      <w:proofErr w:type="spellStart"/>
      <w:r w:rsidRPr="003F1846">
        <w:rPr>
          <w:bCs/>
          <w:noProof/>
          <w:sz w:val="20"/>
        </w:rPr>
        <w:t>i</w:t>
      </w:r>
      <w:proofErr w:type="spellEnd"/>
      <w:r w:rsidRPr="003F1846">
        <w:rPr>
          <w:bCs/>
          <w:sz w:val="20"/>
        </w:rPr>
        <w:t> </w:t>
      </w:r>
      <w:r w:rsidRPr="003F1846">
        <w:rPr>
          <w:bCs/>
          <w:noProof/>
          <w:sz w:val="20"/>
        </w:rPr>
        <w:t>]</w:t>
      </w:r>
      <w:r w:rsidRPr="003F1846">
        <w:rPr>
          <w:bCs/>
          <w:sz w:val="20"/>
        </w:rPr>
        <w:t> </w:t>
      </w:r>
      <w:r w:rsidRPr="003F1846">
        <w:rPr>
          <w:bCs/>
          <w:noProof/>
          <w:sz w:val="20"/>
        </w:rPr>
        <w:t>] and ar_bounding_box_height</w:t>
      </w:r>
      <w:r w:rsidRPr="003F1846">
        <w:rPr>
          <w:noProof/>
          <w:sz w:val="20"/>
        </w:rPr>
        <w:t>[</w:t>
      </w:r>
      <w:r w:rsidRPr="003F1846">
        <w:rPr>
          <w:bCs/>
          <w:sz w:val="20"/>
        </w:rPr>
        <w:t> </w:t>
      </w:r>
      <w:proofErr w:type="spellStart"/>
      <w:r w:rsidRPr="003F1846">
        <w:rPr>
          <w:bCs/>
          <w:noProof/>
          <w:sz w:val="20"/>
        </w:rPr>
        <w:t>ar_object_idx</w:t>
      </w:r>
      <w:proofErr w:type="spellEnd"/>
      <w:r w:rsidRPr="003F1846">
        <w:rPr>
          <w:bCs/>
          <w:noProof/>
          <w:sz w:val="20"/>
        </w:rPr>
        <w:t>[</w:t>
      </w:r>
      <w:r w:rsidRPr="003F1846">
        <w:rPr>
          <w:bCs/>
          <w:sz w:val="20"/>
        </w:rPr>
        <w:t> </w:t>
      </w:r>
      <w:proofErr w:type="spellStart"/>
      <w:r w:rsidRPr="003F1846">
        <w:rPr>
          <w:bCs/>
          <w:noProof/>
          <w:sz w:val="20"/>
        </w:rPr>
        <w:t>i</w:t>
      </w:r>
      <w:proofErr w:type="spellEnd"/>
      <w:r w:rsidRPr="003F1846">
        <w:rPr>
          <w:bCs/>
          <w:sz w:val="20"/>
        </w:rPr>
        <w:t> </w:t>
      </w:r>
      <w:r w:rsidRPr="003F1846">
        <w:rPr>
          <w:bCs/>
          <w:noProof/>
          <w:sz w:val="20"/>
        </w:rPr>
        <w:t>]</w:t>
      </w:r>
      <w:r w:rsidRPr="003F1846">
        <w:rPr>
          <w:bCs/>
          <w:sz w:val="20"/>
        </w:rPr>
        <w:t> </w:t>
      </w:r>
      <w:r w:rsidRPr="003F1846">
        <w:rPr>
          <w:bCs/>
          <w:noProof/>
          <w:sz w:val="20"/>
        </w:rPr>
        <w:t xml:space="preserve">] syntax elements represent the size and location of an object that is only partially visible within the cropped decoded picture. </w:t>
      </w:r>
      <w:r w:rsidRPr="003F1846">
        <w:rPr>
          <w:noProof/>
          <w:sz w:val="20"/>
        </w:rPr>
        <w:t>ar_partial_object_flag[ ar_object_idx[ i ] ] equal to 0 indicates that the ar_bounding_box_top[</w:t>
      </w:r>
      <w:r w:rsidRPr="003F1846">
        <w:rPr>
          <w:bCs/>
          <w:sz w:val="20"/>
        </w:rPr>
        <w:t> </w:t>
      </w:r>
      <w:proofErr w:type="spellStart"/>
      <w:r w:rsidRPr="003F1846">
        <w:rPr>
          <w:bCs/>
          <w:noProof/>
          <w:sz w:val="20"/>
        </w:rPr>
        <w:t>ar_object_idx</w:t>
      </w:r>
      <w:proofErr w:type="spellEnd"/>
      <w:r w:rsidRPr="003F1846">
        <w:rPr>
          <w:bCs/>
          <w:noProof/>
          <w:sz w:val="20"/>
        </w:rPr>
        <w:t>[</w:t>
      </w:r>
      <w:r w:rsidRPr="003F1846">
        <w:rPr>
          <w:bCs/>
          <w:sz w:val="20"/>
        </w:rPr>
        <w:t> </w:t>
      </w:r>
      <w:proofErr w:type="spellStart"/>
      <w:r w:rsidRPr="003F1846">
        <w:rPr>
          <w:bCs/>
          <w:noProof/>
          <w:sz w:val="20"/>
        </w:rPr>
        <w:t>i</w:t>
      </w:r>
      <w:proofErr w:type="spellEnd"/>
      <w:r w:rsidRPr="003F1846">
        <w:rPr>
          <w:bCs/>
          <w:sz w:val="20"/>
        </w:rPr>
        <w:t> </w:t>
      </w:r>
      <w:r w:rsidRPr="003F1846">
        <w:rPr>
          <w:bCs/>
          <w:noProof/>
          <w:sz w:val="20"/>
        </w:rPr>
        <w:t>]</w:t>
      </w:r>
      <w:r w:rsidRPr="003F1846">
        <w:rPr>
          <w:bCs/>
          <w:sz w:val="20"/>
        </w:rPr>
        <w:t> </w:t>
      </w:r>
      <w:r w:rsidRPr="003F1846">
        <w:rPr>
          <w:bCs/>
          <w:noProof/>
          <w:sz w:val="20"/>
        </w:rPr>
        <w:t>]</w:t>
      </w:r>
      <w:r w:rsidRPr="003F1846">
        <w:rPr>
          <w:noProof/>
          <w:sz w:val="20"/>
        </w:rPr>
        <w:t>, ar_bounding_box_left[</w:t>
      </w:r>
      <w:r w:rsidRPr="003F1846">
        <w:rPr>
          <w:bCs/>
          <w:sz w:val="20"/>
        </w:rPr>
        <w:t> </w:t>
      </w:r>
      <w:proofErr w:type="spellStart"/>
      <w:r w:rsidRPr="003F1846">
        <w:rPr>
          <w:bCs/>
          <w:noProof/>
          <w:sz w:val="20"/>
        </w:rPr>
        <w:t>ar_object_idx</w:t>
      </w:r>
      <w:proofErr w:type="spellEnd"/>
      <w:r w:rsidRPr="003F1846">
        <w:rPr>
          <w:bCs/>
          <w:noProof/>
          <w:sz w:val="20"/>
        </w:rPr>
        <w:t>[</w:t>
      </w:r>
      <w:r w:rsidRPr="003F1846">
        <w:rPr>
          <w:bCs/>
          <w:sz w:val="20"/>
        </w:rPr>
        <w:t> </w:t>
      </w:r>
      <w:proofErr w:type="spellStart"/>
      <w:r w:rsidRPr="003F1846">
        <w:rPr>
          <w:bCs/>
          <w:noProof/>
          <w:sz w:val="20"/>
        </w:rPr>
        <w:t>i</w:t>
      </w:r>
      <w:proofErr w:type="spellEnd"/>
      <w:r w:rsidRPr="003F1846">
        <w:rPr>
          <w:bCs/>
          <w:sz w:val="20"/>
        </w:rPr>
        <w:t> </w:t>
      </w:r>
      <w:r w:rsidRPr="003F1846">
        <w:rPr>
          <w:bCs/>
          <w:noProof/>
          <w:sz w:val="20"/>
        </w:rPr>
        <w:t>]</w:t>
      </w:r>
      <w:r w:rsidRPr="003F1846">
        <w:rPr>
          <w:bCs/>
          <w:sz w:val="20"/>
        </w:rPr>
        <w:t> </w:t>
      </w:r>
      <w:r w:rsidRPr="003F1846">
        <w:rPr>
          <w:bCs/>
          <w:noProof/>
          <w:sz w:val="20"/>
        </w:rPr>
        <w:t>]</w:t>
      </w:r>
      <w:r w:rsidRPr="003F1846">
        <w:rPr>
          <w:noProof/>
          <w:sz w:val="20"/>
        </w:rPr>
        <w:t xml:space="preserve">, </w:t>
      </w:r>
      <w:r w:rsidRPr="003F1846">
        <w:rPr>
          <w:bCs/>
          <w:noProof/>
          <w:sz w:val="20"/>
        </w:rPr>
        <w:t>ar_bounding_box_width</w:t>
      </w:r>
      <w:r w:rsidRPr="003F1846">
        <w:rPr>
          <w:noProof/>
          <w:sz w:val="20"/>
        </w:rPr>
        <w:t>[</w:t>
      </w:r>
      <w:r w:rsidRPr="003F1846">
        <w:rPr>
          <w:bCs/>
          <w:sz w:val="20"/>
        </w:rPr>
        <w:t> </w:t>
      </w:r>
      <w:proofErr w:type="spellStart"/>
      <w:r w:rsidRPr="003F1846">
        <w:rPr>
          <w:bCs/>
          <w:noProof/>
          <w:sz w:val="20"/>
        </w:rPr>
        <w:t>ar_object_idx</w:t>
      </w:r>
      <w:proofErr w:type="spellEnd"/>
      <w:r w:rsidRPr="003F1846">
        <w:rPr>
          <w:bCs/>
          <w:noProof/>
          <w:sz w:val="20"/>
        </w:rPr>
        <w:t>[</w:t>
      </w:r>
      <w:r w:rsidRPr="003F1846">
        <w:rPr>
          <w:bCs/>
          <w:sz w:val="20"/>
        </w:rPr>
        <w:t> </w:t>
      </w:r>
      <w:proofErr w:type="spellStart"/>
      <w:r w:rsidRPr="003F1846">
        <w:rPr>
          <w:bCs/>
          <w:noProof/>
          <w:sz w:val="20"/>
        </w:rPr>
        <w:t>i</w:t>
      </w:r>
      <w:proofErr w:type="spellEnd"/>
      <w:r w:rsidRPr="003F1846">
        <w:rPr>
          <w:bCs/>
          <w:sz w:val="20"/>
        </w:rPr>
        <w:t> </w:t>
      </w:r>
      <w:r w:rsidRPr="003F1846">
        <w:rPr>
          <w:bCs/>
          <w:noProof/>
          <w:sz w:val="20"/>
        </w:rPr>
        <w:t>]</w:t>
      </w:r>
      <w:r w:rsidRPr="003F1846">
        <w:rPr>
          <w:bCs/>
          <w:sz w:val="20"/>
        </w:rPr>
        <w:t> </w:t>
      </w:r>
      <w:r w:rsidRPr="003F1846">
        <w:rPr>
          <w:bCs/>
          <w:noProof/>
          <w:sz w:val="20"/>
        </w:rPr>
        <w:t>] and ar_bounding_box_height</w:t>
      </w:r>
      <w:r w:rsidRPr="003F1846">
        <w:rPr>
          <w:noProof/>
          <w:sz w:val="20"/>
        </w:rPr>
        <w:t>[</w:t>
      </w:r>
      <w:r w:rsidRPr="003F1846">
        <w:rPr>
          <w:bCs/>
          <w:sz w:val="20"/>
        </w:rPr>
        <w:t> </w:t>
      </w:r>
      <w:proofErr w:type="spellStart"/>
      <w:r w:rsidRPr="003F1846">
        <w:rPr>
          <w:bCs/>
          <w:noProof/>
          <w:sz w:val="20"/>
        </w:rPr>
        <w:t>ar_object_idx</w:t>
      </w:r>
      <w:proofErr w:type="spellEnd"/>
      <w:r w:rsidRPr="003F1846">
        <w:rPr>
          <w:bCs/>
          <w:noProof/>
          <w:sz w:val="20"/>
        </w:rPr>
        <w:t>[</w:t>
      </w:r>
      <w:r w:rsidRPr="003F1846">
        <w:rPr>
          <w:bCs/>
          <w:sz w:val="20"/>
        </w:rPr>
        <w:t> </w:t>
      </w:r>
      <w:proofErr w:type="spellStart"/>
      <w:r w:rsidRPr="003F1846">
        <w:rPr>
          <w:bCs/>
          <w:noProof/>
          <w:sz w:val="20"/>
        </w:rPr>
        <w:t>i</w:t>
      </w:r>
      <w:proofErr w:type="spellEnd"/>
      <w:r w:rsidRPr="003F1846">
        <w:rPr>
          <w:bCs/>
          <w:sz w:val="20"/>
        </w:rPr>
        <w:t> </w:t>
      </w:r>
      <w:r w:rsidRPr="003F1846">
        <w:rPr>
          <w:bCs/>
          <w:noProof/>
          <w:sz w:val="20"/>
        </w:rPr>
        <w:t>]</w:t>
      </w:r>
      <w:r w:rsidRPr="003F1846">
        <w:rPr>
          <w:bCs/>
          <w:sz w:val="20"/>
        </w:rPr>
        <w:t> </w:t>
      </w:r>
      <w:r w:rsidRPr="003F1846">
        <w:rPr>
          <w:bCs/>
          <w:noProof/>
          <w:sz w:val="20"/>
        </w:rPr>
        <w:t xml:space="preserve">] syntax elements represent the size and location of an object that may or may not be only partially visible within the cropped decoded picture. When not present, the value of </w:t>
      </w:r>
      <w:r w:rsidRPr="003F1846">
        <w:rPr>
          <w:noProof/>
          <w:sz w:val="20"/>
        </w:rPr>
        <w:t>ar_partial_object_flag[ ar_object_idx[ i ] ] is inferred</w:t>
      </w:r>
      <w:r w:rsidRPr="003F1846">
        <w:rPr>
          <w:bCs/>
          <w:noProof/>
          <w:sz w:val="20"/>
        </w:rPr>
        <w:t xml:space="preserve"> from a previous annotated regions SEI message </w:t>
      </w:r>
      <w:r w:rsidRPr="005E338B">
        <w:rPr>
          <w:bCs/>
          <w:noProof/>
          <w:sz w:val="20"/>
        </w:rPr>
        <w:t>in output order</w:t>
      </w:r>
      <w:r w:rsidRPr="003F1846">
        <w:rPr>
          <w:bCs/>
          <w:noProof/>
          <w:sz w:val="20"/>
        </w:rPr>
        <w:t xml:space="preserve"> in the CLVS, if any. </w:t>
      </w:r>
    </w:p>
    <w:p w14:paraId="1C1420A3" w14:textId="77777777" w:rsidR="001B29ED" w:rsidRDefault="001B29ED" w:rsidP="001B29ED">
      <w:pPr>
        <w:jc w:val="both"/>
        <w:rPr>
          <w:bCs/>
          <w:noProof/>
          <w:sz w:val="20"/>
        </w:rPr>
      </w:pPr>
      <w:r w:rsidRPr="003F1846">
        <w:rPr>
          <w:b/>
          <w:noProof/>
          <w:sz w:val="20"/>
        </w:rPr>
        <w:t>ar_object_confidence</w:t>
      </w:r>
      <w:r w:rsidRPr="003F1846">
        <w:rPr>
          <w:noProof/>
          <w:sz w:val="20"/>
        </w:rPr>
        <w:t>[ ar</w:t>
      </w:r>
      <w:r w:rsidRPr="003F1846">
        <w:rPr>
          <w:bCs/>
          <w:noProof/>
          <w:sz w:val="20"/>
        </w:rPr>
        <w:t>_object_idx[ i ] ] indicates the degree of confidence associated with the ar_object_idx[ i ]-th object, in units of 2</w:t>
      </w:r>
      <w:r w:rsidRPr="003F1846">
        <w:rPr>
          <w:noProof/>
          <w:sz w:val="20"/>
          <w:vertAlign w:val="superscript"/>
        </w:rPr>
        <w:t>−( ar_object_confidence_length_minus1 + 1 )</w:t>
      </w:r>
      <w:r w:rsidRPr="003F1846">
        <w:rPr>
          <w:sz w:val="20"/>
        </w:rPr>
        <w:t xml:space="preserve">, such that a higher value of </w:t>
      </w:r>
      <w:r w:rsidRPr="003F1846">
        <w:rPr>
          <w:b/>
          <w:noProof/>
          <w:sz w:val="20"/>
        </w:rPr>
        <w:t>ar_object_confidence</w:t>
      </w:r>
      <w:r w:rsidRPr="003F1846">
        <w:rPr>
          <w:noProof/>
          <w:sz w:val="20"/>
        </w:rPr>
        <w:t>[ ar</w:t>
      </w:r>
      <w:r w:rsidRPr="003F1846">
        <w:rPr>
          <w:bCs/>
          <w:noProof/>
          <w:sz w:val="20"/>
        </w:rPr>
        <w:t>_object_idx[ i ] ]</w:t>
      </w:r>
      <w:r w:rsidRPr="003F1846">
        <w:rPr>
          <w:sz w:val="20"/>
        </w:rPr>
        <w:t xml:space="preserve"> indicates a higher degree of confidence. The length of the </w:t>
      </w:r>
      <w:r w:rsidRPr="003F1846">
        <w:rPr>
          <w:noProof/>
          <w:sz w:val="20"/>
        </w:rPr>
        <w:lastRenderedPageBreak/>
        <w:t>ar_object_confidence</w:t>
      </w:r>
      <w:r w:rsidRPr="003F1846">
        <w:rPr>
          <w:bCs/>
          <w:noProof/>
          <w:sz w:val="20"/>
        </w:rPr>
        <w:t>[ ar_object_idx[ i ] ]</w:t>
      </w:r>
      <w:r w:rsidRPr="003F1846">
        <w:rPr>
          <w:sz w:val="20"/>
        </w:rPr>
        <w:t xml:space="preserve"> syntax element is </w:t>
      </w:r>
      <w:proofErr w:type="spellStart"/>
      <w:r w:rsidRPr="003F1846">
        <w:rPr>
          <w:sz w:val="20"/>
        </w:rPr>
        <w:t>ar</w:t>
      </w:r>
      <w:r w:rsidRPr="003F1846">
        <w:rPr>
          <w:noProof/>
          <w:sz w:val="20"/>
        </w:rPr>
        <w:t>_object_confidence_length_minus1</w:t>
      </w:r>
      <w:proofErr w:type="spellEnd"/>
      <w:r w:rsidRPr="003F1846">
        <w:rPr>
          <w:noProof/>
          <w:sz w:val="20"/>
        </w:rPr>
        <w:t xml:space="preserve"> + 1 </w:t>
      </w:r>
      <w:r w:rsidRPr="003F1846">
        <w:rPr>
          <w:sz w:val="20"/>
        </w:rPr>
        <w:t xml:space="preserve">bits. </w:t>
      </w:r>
      <w:r w:rsidRPr="003F1846">
        <w:rPr>
          <w:bCs/>
          <w:noProof/>
          <w:sz w:val="20"/>
        </w:rPr>
        <w:t xml:space="preserve">When not present, the value of_object_confidence[ ar_object_idx[ i ] ] is inferred from a previous annotated regions SEI message </w:t>
      </w:r>
      <w:r w:rsidRPr="005E338B">
        <w:rPr>
          <w:bCs/>
          <w:noProof/>
          <w:sz w:val="20"/>
        </w:rPr>
        <w:t>in output order</w:t>
      </w:r>
      <w:r w:rsidRPr="003F1846">
        <w:rPr>
          <w:bCs/>
          <w:noProof/>
          <w:sz w:val="20"/>
        </w:rPr>
        <w:t xml:space="preserve"> in the CLVS, if any.   </w:t>
      </w:r>
    </w:p>
    <w:p w14:paraId="4B34DB71" w14:textId="77777777" w:rsidR="001B29ED" w:rsidRPr="00A44B62" w:rsidRDefault="001B29ED" w:rsidP="001B29ED">
      <w:pPr>
        <w:keepNext/>
        <w:keepLines/>
        <w:spacing w:before="360"/>
        <w:outlineLvl w:val="0"/>
        <w:rPr>
          <w:i/>
          <w:noProof/>
          <w:sz w:val="24"/>
        </w:rPr>
      </w:pPr>
      <w:r w:rsidRPr="00A44B62">
        <w:rPr>
          <w:i/>
          <w:noProof/>
          <w:sz w:val="24"/>
        </w:rPr>
        <w:t>In F.14.3.1</w:t>
      </w:r>
      <w:r>
        <w:rPr>
          <w:i/>
          <w:noProof/>
          <w:sz w:val="24"/>
        </w:rPr>
        <w:t xml:space="preserve"> (</w:t>
      </w:r>
      <w:r w:rsidRPr="00EC05DF">
        <w:rPr>
          <w:i/>
          <w:noProof/>
          <w:sz w:val="24"/>
        </w:rPr>
        <w:t>General SEI payload semantics</w:t>
      </w:r>
      <w:r>
        <w:rPr>
          <w:i/>
          <w:noProof/>
          <w:sz w:val="24"/>
        </w:rPr>
        <w:t>)</w:t>
      </w:r>
      <w:r w:rsidRPr="00A44B62">
        <w:rPr>
          <w:i/>
          <w:noProof/>
          <w:sz w:val="24"/>
        </w:rPr>
        <w:t>, replace the following paragraphs:</w:t>
      </w:r>
    </w:p>
    <w:p w14:paraId="45D349CE" w14:textId="77777777" w:rsidR="001B29ED" w:rsidRPr="00165D2D" w:rsidRDefault="001B29ED" w:rsidP="001B29ED">
      <w:pPr>
        <w:pStyle w:val="3N"/>
        <w:rPr>
          <w:lang w:val="en-CA"/>
        </w:rPr>
      </w:pPr>
      <w:r w:rsidRPr="00165D2D">
        <w:rPr>
          <w:lang w:val="en-CA"/>
        </w:rPr>
        <w:t xml:space="preserve">The list </w:t>
      </w:r>
      <w:proofErr w:type="spellStart"/>
      <w:r w:rsidRPr="00165D2D">
        <w:rPr>
          <w:lang w:val="en-CA"/>
        </w:rPr>
        <w:t>VclAssociatedSeiList</w:t>
      </w:r>
      <w:proofErr w:type="spellEnd"/>
      <w:r w:rsidRPr="00165D2D">
        <w:rPr>
          <w:lang w:val="en-CA"/>
        </w:rPr>
        <w:t xml:space="preserve"> is set to </w:t>
      </w:r>
      <w:r w:rsidRPr="00165D2D">
        <w:rPr>
          <w:noProof/>
          <w:lang w:val="en-CA"/>
        </w:rPr>
        <w:t xml:space="preserve">consist of the payloadType values </w:t>
      </w:r>
      <w:r w:rsidRPr="00165D2D">
        <w:rPr>
          <w:lang w:val="en-CA"/>
        </w:rPr>
        <w:t xml:space="preserve">2, 3, 6, 9, 15, 16, 17, 19, 22, 23, 45, 47, 56, 128, 131, 132, 134 to </w:t>
      </w:r>
      <w:r w:rsidRPr="00165D2D">
        <w:t>152, inclusive, 154 to 159</w:t>
      </w:r>
      <w:r w:rsidRPr="00165D2D">
        <w:rPr>
          <w:lang w:val="en-CA"/>
        </w:rPr>
        <w:t>, inclusive, 161, 165, 167, 168</w:t>
      </w:r>
      <w:r w:rsidRPr="00165D2D">
        <w:t>, and 200 to 201, inclusive</w:t>
      </w:r>
      <w:r w:rsidRPr="00165D2D">
        <w:rPr>
          <w:lang w:val="en-CA"/>
        </w:rPr>
        <w:t>.</w:t>
      </w:r>
    </w:p>
    <w:p w14:paraId="55C32FD0" w14:textId="77777777" w:rsidR="001B29ED" w:rsidRPr="00A44B62" w:rsidRDefault="001B29ED" w:rsidP="001B29ED">
      <w:pPr>
        <w:jc w:val="both"/>
        <w:rPr>
          <w:sz w:val="20"/>
          <w:szCs w:val="22"/>
        </w:rPr>
      </w:pPr>
      <w:r w:rsidRPr="00165D2D">
        <w:rPr>
          <w:noProof/>
          <w:sz w:val="20"/>
        </w:rPr>
        <w:t xml:space="preserve">The list PicUnitRepConSeiList is set to consist of the payloadType values 0, 1, 2, 6, 9, 15, 16, 17, 19, 22, 23, 45, 47, </w:t>
      </w:r>
      <w:r w:rsidRPr="00165D2D">
        <w:rPr>
          <w:sz w:val="20"/>
        </w:rPr>
        <w:t xml:space="preserve">56, </w:t>
      </w:r>
      <w:r w:rsidRPr="00165D2D">
        <w:rPr>
          <w:noProof/>
          <w:sz w:val="20"/>
        </w:rPr>
        <w:t>128, 129, 131, 132, 133, 135</w:t>
      </w:r>
      <w:r w:rsidRPr="00165D2D">
        <w:rPr>
          <w:sz w:val="20"/>
        </w:rPr>
        <w:t xml:space="preserve"> to 152, inclusive, 154 to 168, inclusive, and 200 to 201, inclusive</w:t>
      </w:r>
      <w:r w:rsidRPr="00165D2D">
        <w:rPr>
          <w:noProof/>
          <w:sz w:val="20"/>
        </w:rPr>
        <w:t>.</w:t>
      </w:r>
    </w:p>
    <w:p w14:paraId="3C0E1F72" w14:textId="77777777" w:rsidR="001B29ED" w:rsidRPr="00A44B62" w:rsidRDefault="001B29ED" w:rsidP="001B29ED">
      <w:pPr>
        <w:keepNext/>
        <w:keepLines/>
        <w:spacing w:before="360"/>
        <w:outlineLvl w:val="1"/>
        <w:rPr>
          <w:i/>
          <w:noProof/>
          <w:sz w:val="24"/>
        </w:rPr>
      </w:pPr>
      <w:r w:rsidRPr="00A44B62">
        <w:rPr>
          <w:i/>
          <w:noProof/>
          <w:sz w:val="24"/>
        </w:rPr>
        <w:t>with the following:</w:t>
      </w:r>
    </w:p>
    <w:p w14:paraId="04D92CF0" w14:textId="77777777" w:rsidR="001B29ED" w:rsidRPr="00165D2D" w:rsidRDefault="001B29ED" w:rsidP="001B29ED">
      <w:pPr>
        <w:pStyle w:val="3N"/>
        <w:rPr>
          <w:lang w:val="en-CA"/>
        </w:rPr>
      </w:pPr>
      <w:r w:rsidRPr="00A44B62">
        <w:rPr>
          <w:lang w:val="en-CA"/>
        </w:rPr>
        <w:t xml:space="preserve">The list </w:t>
      </w:r>
      <w:proofErr w:type="spellStart"/>
      <w:r w:rsidRPr="00165D2D">
        <w:rPr>
          <w:lang w:val="en-CA"/>
        </w:rPr>
        <w:t>VclAssociatedSeiList</w:t>
      </w:r>
      <w:proofErr w:type="spellEnd"/>
      <w:r w:rsidRPr="00165D2D">
        <w:rPr>
          <w:lang w:val="en-CA"/>
        </w:rPr>
        <w:t xml:space="preserve"> is set to </w:t>
      </w:r>
      <w:r w:rsidRPr="00165D2D">
        <w:rPr>
          <w:noProof/>
          <w:lang w:val="en-CA"/>
        </w:rPr>
        <w:t xml:space="preserve">consist of the payloadType values </w:t>
      </w:r>
      <w:r w:rsidRPr="00165D2D">
        <w:rPr>
          <w:lang w:val="en-CA"/>
        </w:rPr>
        <w:t xml:space="preserve">2, 3, 6, 9, 15, 16, 17, 19, 22, 23, 45, 47, 56, 128, 131, 132, 134 to </w:t>
      </w:r>
      <w:r w:rsidRPr="00165D2D">
        <w:t>152, inclusive, 154 to 159</w:t>
      </w:r>
      <w:r w:rsidRPr="00165D2D">
        <w:rPr>
          <w:lang w:val="en-CA"/>
        </w:rPr>
        <w:t>, inclusive, 161, 165, 167, 168</w:t>
      </w:r>
      <w:r w:rsidRPr="00165D2D">
        <w:t>, and 200 to 20</w:t>
      </w:r>
      <w:r w:rsidRPr="00165D2D">
        <w:rPr>
          <w:highlight w:val="yellow"/>
        </w:rPr>
        <w:t>2</w:t>
      </w:r>
      <w:r w:rsidRPr="00165D2D">
        <w:t>, inclusive</w:t>
      </w:r>
      <w:r w:rsidRPr="00165D2D">
        <w:rPr>
          <w:lang w:val="en-CA"/>
        </w:rPr>
        <w:t>.</w:t>
      </w:r>
    </w:p>
    <w:p w14:paraId="1A9DA278" w14:textId="77777777" w:rsidR="001B29ED" w:rsidRPr="00A44B62" w:rsidRDefault="001B29ED" w:rsidP="001B29ED">
      <w:pPr>
        <w:jc w:val="both"/>
        <w:rPr>
          <w:sz w:val="20"/>
          <w:szCs w:val="22"/>
        </w:rPr>
      </w:pPr>
      <w:r w:rsidRPr="00165D2D">
        <w:rPr>
          <w:noProof/>
          <w:sz w:val="20"/>
        </w:rPr>
        <w:t xml:space="preserve">The list PicUnitRepConSeiList is set to consist of the payloadType values 0, 1, 2, 6, 9, 15, 16, 17, 19, 22, 23, 45, 47, </w:t>
      </w:r>
      <w:r w:rsidRPr="00165D2D">
        <w:rPr>
          <w:sz w:val="20"/>
        </w:rPr>
        <w:t xml:space="preserve">56, </w:t>
      </w:r>
      <w:r w:rsidRPr="00165D2D">
        <w:rPr>
          <w:noProof/>
          <w:sz w:val="20"/>
        </w:rPr>
        <w:t>128, 129, 131, 132, 133, 135</w:t>
      </w:r>
      <w:r w:rsidRPr="00165D2D">
        <w:rPr>
          <w:sz w:val="20"/>
        </w:rPr>
        <w:t xml:space="preserve"> to 152, inclusive, 154 to 168, inclusive, and 200 to 20</w:t>
      </w:r>
      <w:r w:rsidRPr="00165D2D">
        <w:rPr>
          <w:sz w:val="20"/>
          <w:highlight w:val="yellow"/>
        </w:rPr>
        <w:t>2</w:t>
      </w:r>
      <w:r w:rsidRPr="00165D2D">
        <w:rPr>
          <w:sz w:val="20"/>
        </w:rPr>
        <w:t>, inclusive</w:t>
      </w:r>
      <w:r w:rsidRPr="00165D2D">
        <w:rPr>
          <w:noProof/>
          <w:sz w:val="20"/>
        </w:rPr>
        <w:t>.</w:t>
      </w:r>
    </w:p>
    <w:p w14:paraId="2C6EA0AC" w14:textId="77777777" w:rsidR="001B29ED" w:rsidRPr="00A44B62" w:rsidRDefault="001B29ED" w:rsidP="001B29ED">
      <w:pPr>
        <w:keepNext/>
        <w:keepLines/>
        <w:spacing w:before="360"/>
        <w:outlineLvl w:val="0"/>
        <w:rPr>
          <w:i/>
          <w:noProof/>
          <w:sz w:val="24"/>
        </w:rPr>
      </w:pPr>
      <w:r w:rsidRPr="00A44B62">
        <w:rPr>
          <w:i/>
          <w:noProof/>
          <w:sz w:val="24"/>
        </w:rPr>
        <w:t>In G.14.3.1</w:t>
      </w:r>
      <w:r>
        <w:rPr>
          <w:i/>
          <w:noProof/>
          <w:sz w:val="24"/>
        </w:rPr>
        <w:t xml:space="preserve"> (</w:t>
      </w:r>
      <w:r w:rsidRPr="00EC05DF">
        <w:rPr>
          <w:i/>
          <w:noProof/>
          <w:sz w:val="24"/>
        </w:rPr>
        <w:t>General SEI payload semantics</w:t>
      </w:r>
      <w:r>
        <w:rPr>
          <w:i/>
          <w:noProof/>
          <w:sz w:val="24"/>
        </w:rPr>
        <w:t>)</w:t>
      </w:r>
      <w:r w:rsidRPr="00A44B62">
        <w:rPr>
          <w:i/>
          <w:noProof/>
          <w:sz w:val="24"/>
        </w:rPr>
        <w:t>, replace the following paragraphs:</w:t>
      </w:r>
    </w:p>
    <w:p w14:paraId="2B16C07A" w14:textId="77777777" w:rsidR="001B29ED" w:rsidRPr="00165D2D" w:rsidRDefault="001B29ED" w:rsidP="001B29ED">
      <w:pPr>
        <w:pStyle w:val="3N"/>
        <w:rPr>
          <w:lang w:val="en-CA"/>
        </w:rPr>
      </w:pPr>
      <w:r w:rsidRPr="00165D2D">
        <w:rPr>
          <w:lang w:val="en-CA"/>
        </w:rPr>
        <w:t xml:space="preserve">The list </w:t>
      </w:r>
      <w:proofErr w:type="spellStart"/>
      <w:r w:rsidRPr="00165D2D">
        <w:rPr>
          <w:lang w:val="en-CA"/>
        </w:rPr>
        <w:t>VclAssociatedSeiList</w:t>
      </w:r>
      <w:proofErr w:type="spellEnd"/>
      <w:r w:rsidRPr="00165D2D">
        <w:rPr>
          <w:lang w:val="en-CA"/>
        </w:rPr>
        <w:t xml:space="preserve"> is set to </w:t>
      </w:r>
      <w:r w:rsidRPr="00165D2D">
        <w:rPr>
          <w:noProof/>
          <w:lang w:val="en-CA"/>
        </w:rPr>
        <w:t xml:space="preserve">consist of payloadType values </w:t>
      </w:r>
      <w:r w:rsidRPr="00165D2D">
        <w:rPr>
          <w:lang w:val="en-CA"/>
        </w:rPr>
        <w:t xml:space="preserve">2, 3, 6, 9, 15, 16, 17, 19, 22, 23, 45, 47, 56, 128, 131, 132, 134 to </w:t>
      </w:r>
      <w:r w:rsidRPr="00165D2D">
        <w:t>152, inclusive, 154 to 159</w:t>
      </w:r>
      <w:r w:rsidRPr="00165D2D">
        <w:rPr>
          <w:lang w:val="en-CA"/>
        </w:rPr>
        <w:t>, inclusive, 161, 165, 167, 168, 177, 178, 179</w:t>
      </w:r>
      <w:r w:rsidRPr="00165D2D">
        <w:t>, and 200 to 201, inclusive</w:t>
      </w:r>
      <w:r w:rsidRPr="00165D2D">
        <w:rPr>
          <w:lang w:val="en-CA"/>
        </w:rPr>
        <w:t>.</w:t>
      </w:r>
    </w:p>
    <w:p w14:paraId="22E2C191" w14:textId="77777777" w:rsidR="001B29ED" w:rsidRPr="00165D2D" w:rsidRDefault="001B29ED" w:rsidP="001B29ED">
      <w:pPr>
        <w:jc w:val="both"/>
        <w:rPr>
          <w:noProof/>
          <w:sz w:val="20"/>
        </w:rPr>
      </w:pPr>
      <w:r w:rsidRPr="00165D2D">
        <w:rPr>
          <w:noProof/>
          <w:sz w:val="20"/>
        </w:rPr>
        <w:t xml:space="preserve">The list PicUnitRepConSeiList is set to consist of payloadType values 0, 1, 2, 6, 9, 15, 16, 17, 19, 22, 23, 45, 47, </w:t>
      </w:r>
      <w:r w:rsidRPr="00165D2D">
        <w:rPr>
          <w:sz w:val="20"/>
        </w:rPr>
        <w:t xml:space="preserve">56, </w:t>
      </w:r>
      <w:r w:rsidRPr="00165D2D">
        <w:rPr>
          <w:noProof/>
          <w:sz w:val="20"/>
        </w:rPr>
        <w:t>128, 129, 131, 132, 133, 135</w:t>
      </w:r>
      <w:r w:rsidRPr="00165D2D">
        <w:rPr>
          <w:sz w:val="20"/>
        </w:rPr>
        <w:t xml:space="preserve"> to 152, inclusive, 154 to </w:t>
      </w:r>
      <w:r w:rsidRPr="00165D2D">
        <w:rPr>
          <w:noProof/>
          <w:sz w:val="20"/>
        </w:rPr>
        <w:t>168,</w:t>
      </w:r>
      <w:r w:rsidRPr="00165D2D">
        <w:rPr>
          <w:sz w:val="20"/>
        </w:rPr>
        <w:t xml:space="preserve"> inclusive, 176 to 180, inclusive, and 200 to 201, inclusive</w:t>
      </w:r>
      <w:r w:rsidRPr="00165D2D">
        <w:rPr>
          <w:noProof/>
          <w:sz w:val="20"/>
        </w:rPr>
        <w:t>.</w:t>
      </w:r>
    </w:p>
    <w:p w14:paraId="7028A8D2" w14:textId="77777777" w:rsidR="001B29ED" w:rsidRPr="00165D2D" w:rsidRDefault="001B29ED" w:rsidP="001B29ED">
      <w:pPr>
        <w:keepNext/>
        <w:keepLines/>
        <w:spacing w:before="360"/>
        <w:outlineLvl w:val="1"/>
        <w:rPr>
          <w:i/>
          <w:noProof/>
          <w:sz w:val="24"/>
        </w:rPr>
      </w:pPr>
      <w:r w:rsidRPr="00165D2D">
        <w:rPr>
          <w:i/>
          <w:noProof/>
          <w:sz w:val="24"/>
        </w:rPr>
        <w:t>with the following:</w:t>
      </w:r>
    </w:p>
    <w:p w14:paraId="62E175A0" w14:textId="77777777" w:rsidR="001B29ED" w:rsidRPr="00165D2D" w:rsidRDefault="001B29ED" w:rsidP="001B29ED">
      <w:pPr>
        <w:pStyle w:val="3N"/>
        <w:rPr>
          <w:lang w:val="en-CA"/>
        </w:rPr>
      </w:pPr>
      <w:r w:rsidRPr="00165D2D">
        <w:rPr>
          <w:lang w:val="en-CA"/>
        </w:rPr>
        <w:t xml:space="preserve">The list </w:t>
      </w:r>
      <w:proofErr w:type="spellStart"/>
      <w:r w:rsidRPr="00165D2D">
        <w:rPr>
          <w:lang w:val="en-CA"/>
        </w:rPr>
        <w:t>VclAssociatedSeiList</w:t>
      </w:r>
      <w:proofErr w:type="spellEnd"/>
      <w:r w:rsidRPr="00165D2D">
        <w:rPr>
          <w:lang w:val="en-CA"/>
        </w:rPr>
        <w:t xml:space="preserve"> is set to </w:t>
      </w:r>
      <w:r w:rsidRPr="00165D2D">
        <w:rPr>
          <w:noProof/>
          <w:lang w:val="en-CA"/>
        </w:rPr>
        <w:t xml:space="preserve">consist of payloadType values </w:t>
      </w:r>
      <w:r w:rsidRPr="00165D2D">
        <w:rPr>
          <w:lang w:val="en-CA"/>
        </w:rPr>
        <w:t xml:space="preserve">2, 3, 6, 9, 15, 16, 17, 19, 22, 23, 45, 47, 56, 128, 131, 132, 134 to </w:t>
      </w:r>
      <w:r w:rsidRPr="00165D2D">
        <w:t>152, inclusive, 154 to 159</w:t>
      </w:r>
      <w:r w:rsidRPr="00165D2D">
        <w:rPr>
          <w:lang w:val="en-CA"/>
        </w:rPr>
        <w:t>, inclusive, 161, 165, 167, 168, 177, 178, 179</w:t>
      </w:r>
      <w:r w:rsidRPr="00165D2D">
        <w:t>, and 200 to 20</w:t>
      </w:r>
      <w:r w:rsidRPr="00165D2D">
        <w:rPr>
          <w:highlight w:val="yellow"/>
        </w:rPr>
        <w:t>2</w:t>
      </w:r>
      <w:r w:rsidRPr="00165D2D">
        <w:t>, inclusive</w:t>
      </w:r>
      <w:r w:rsidRPr="00165D2D">
        <w:rPr>
          <w:lang w:val="en-CA"/>
        </w:rPr>
        <w:t>.</w:t>
      </w:r>
    </w:p>
    <w:p w14:paraId="7E6A6658" w14:textId="77777777" w:rsidR="001B29ED" w:rsidRPr="00A44B62" w:rsidRDefault="001B29ED" w:rsidP="001B29ED">
      <w:pPr>
        <w:jc w:val="both"/>
        <w:rPr>
          <w:noProof/>
          <w:sz w:val="20"/>
        </w:rPr>
      </w:pPr>
      <w:r w:rsidRPr="00165D2D">
        <w:rPr>
          <w:noProof/>
          <w:sz w:val="20"/>
        </w:rPr>
        <w:t xml:space="preserve">The list PicUnitRepConSeiList is set to consist of payloadType values 0, 1, 2, 6, 9, 15, 16, 17, 19, 22, 23, 45, 47, </w:t>
      </w:r>
      <w:r w:rsidRPr="00165D2D">
        <w:rPr>
          <w:sz w:val="20"/>
        </w:rPr>
        <w:t xml:space="preserve">56, </w:t>
      </w:r>
      <w:r w:rsidRPr="00165D2D">
        <w:rPr>
          <w:noProof/>
          <w:sz w:val="20"/>
        </w:rPr>
        <w:t>128, 129, 131, 132, 133, 135</w:t>
      </w:r>
      <w:r w:rsidRPr="00165D2D">
        <w:rPr>
          <w:sz w:val="20"/>
        </w:rPr>
        <w:t xml:space="preserve"> to 152, inclusive, 154 to </w:t>
      </w:r>
      <w:r w:rsidRPr="00165D2D">
        <w:rPr>
          <w:noProof/>
          <w:sz w:val="20"/>
        </w:rPr>
        <w:t>168,</w:t>
      </w:r>
      <w:r w:rsidRPr="00165D2D">
        <w:rPr>
          <w:sz w:val="20"/>
        </w:rPr>
        <w:t xml:space="preserve"> inclusive, 176 to 180, inclusive, and 200 to 20</w:t>
      </w:r>
      <w:r w:rsidRPr="00165D2D">
        <w:rPr>
          <w:sz w:val="20"/>
          <w:highlight w:val="yellow"/>
        </w:rPr>
        <w:t>2</w:t>
      </w:r>
      <w:r w:rsidRPr="00165D2D">
        <w:rPr>
          <w:sz w:val="20"/>
        </w:rPr>
        <w:t>, inclusive</w:t>
      </w:r>
      <w:r w:rsidRPr="00165D2D">
        <w:rPr>
          <w:noProof/>
          <w:sz w:val="20"/>
        </w:rPr>
        <w:t>.</w:t>
      </w:r>
    </w:p>
    <w:p w14:paraId="52E53B66" w14:textId="77777777" w:rsidR="001B29ED" w:rsidRPr="00A44B62" w:rsidRDefault="001B29ED" w:rsidP="001B29ED">
      <w:pPr>
        <w:keepNext/>
        <w:keepLines/>
        <w:spacing w:before="360"/>
        <w:outlineLvl w:val="0"/>
        <w:rPr>
          <w:i/>
          <w:noProof/>
          <w:sz w:val="24"/>
        </w:rPr>
      </w:pPr>
      <w:r w:rsidRPr="00A44B62">
        <w:rPr>
          <w:i/>
          <w:noProof/>
          <w:sz w:val="24"/>
        </w:rPr>
        <w:t>In I.14.3.1</w:t>
      </w:r>
      <w:r>
        <w:rPr>
          <w:i/>
          <w:noProof/>
          <w:sz w:val="24"/>
        </w:rPr>
        <w:t xml:space="preserve"> (</w:t>
      </w:r>
      <w:r w:rsidRPr="00EC05DF">
        <w:rPr>
          <w:i/>
          <w:noProof/>
          <w:sz w:val="24"/>
        </w:rPr>
        <w:t>General SEI payload semantics</w:t>
      </w:r>
      <w:r>
        <w:rPr>
          <w:i/>
          <w:noProof/>
          <w:sz w:val="24"/>
        </w:rPr>
        <w:t>)</w:t>
      </w:r>
      <w:r w:rsidRPr="00A44B62">
        <w:rPr>
          <w:i/>
          <w:noProof/>
          <w:sz w:val="24"/>
        </w:rPr>
        <w:t>, replace the following paragraphs:</w:t>
      </w:r>
    </w:p>
    <w:p w14:paraId="3F249497" w14:textId="77777777" w:rsidR="001B29ED" w:rsidRPr="00165D2D" w:rsidRDefault="001B29ED" w:rsidP="001B29ED">
      <w:pPr>
        <w:pStyle w:val="3N0"/>
        <w:rPr>
          <w:lang w:val="en-CA"/>
        </w:rPr>
      </w:pPr>
      <w:r w:rsidRPr="00165D2D">
        <w:rPr>
          <w:lang w:val="en-CA"/>
        </w:rPr>
        <w:t xml:space="preserve">The list </w:t>
      </w:r>
      <w:proofErr w:type="spellStart"/>
      <w:r w:rsidRPr="00165D2D">
        <w:rPr>
          <w:lang w:val="en-CA"/>
        </w:rPr>
        <w:t>VclAssociatedSeiList</w:t>
      </w:r>
      <w:proofErr w:type="spellEnd"/>
      <w:r w:rsidRPr="00165D2D">
        <w:rPr>
          <w:lang w:val="en-CA"/>
        </w:rPr>
        <w:t xml:space="preserve"> is set to </w:t>
      </w:r>
      <w:r w:rsidRPr="00165D2D">
        <w:rPr>
          <w:noProof/>
          <w:lang w:val="en-CA"/>
        </w:rPr>
        <w:t xml:space="preserve">consist of payloadType values </w:t>
      </w:r>
      <w:r w:rsidRPr="00165D2D">
        <w:rPr>
          <w:lang w:val="en-CA"/>
        </w:rPr>
        <w:t xml:space="preserve">2, 3, 6, 9, 15, 16, 17, 19, 22, 23, 45, 47, 56, 128, 131, 132, 134 to </w:t>
      </w:r>
      <w:r w:rsidRPr="00165D2D">
        <w:t>152, inclusive, 154 to 159</w:t>
      </w:r>
      <w:r w:rsidRPr="00165D2D">
        <w:rPr>
          <w:lang w:val="en-CA"/>
        </w:rPr>
        <w:t>, inclusive, 161, 165, 167, 168, 177, 178, 179</w:t>
      </w:r>
      <w:r w:rsidRPr="00165D2D">
        <w:t>, and 200 to 201, inclusive</w:t>
      </w:r>
      <w:r w:rsidRPr="00165D2D">
        <w:rPr>
          <w:lang w:val="en-CA"/>
        </w:rPr>
        <w:t>.</w:t>
      </w:r>
    </w:p>
    <w:p w14:paraId="79654B34" w14:textId="77777777" w:rsidR="001B29ED" w:rsidRPr="008669F9" w:rsidRDefault="001B29ED" w:rsidP="001B29ED">
      <w:pPr>
        <w:pStyle w:val="3N0"/>
        <w:rPr>
          <w:bCs/>
          <w:noProof/>
        </w:rPr>
      </w:pPr>
      <w:r w:rsidRPr="00165D2D">
        <w:rPr>
          <w:noProof/>
          <w:lang w:val="en-CA"/>
        </w:rPr>
        <w:t>The list PicUnitRepConSeiList is set to consist of payloadType values 0, 1, 2, 6, 9, 15, 16, 17, 19, 22, 23, 45, 47, 56, 128, 129, 131, 132, 133, 135</w:t>
      </w:r>
      <w:r w:rsidRPr="00165D2D">
        <w:rPr>
          <w:lang w:val="en-CA"/>
        </w:rPr>
        <w:t xml:space="preserve"> to </w:t>
      </w:r>
      <w:r w:rsidRPr="00165D2D">
        <w:t xml:space="preserve">152, inclusive, 154 to </w:t>
      </w:r>
      <w:r w:rsidRPr="00165D2D">
        <w:rPr>
          <w:noProof/>
          <w:lang w:val="en-CA"/>
        </w:rPr>
        <w:t>168,</w:t>
      </w:r>
      <w:r w:rsidRPr="00165D2D">
        <w:rPr>
          <w:lang w:val="en-CA"/>
        </w:rPr>
        <w:t xml:space="preserve"> inclusive, 176 to 181, inclusive</w:t>
      </w:r>
      <w:r w:rsidRPr="00165D2D">
        <w:t>, and 200 to 201, inclusive</w:t>
      </w:r>
      <w:r w:rsidRPr="00165D2D">
        <w:rPr>
          <w:noProof/>
          <w:lang w:val="en-CA"/>
        </w:rPr>
        <w:t>.</w:t>
      </w:r>
    </w:p>
    <w:p w14:paraId="3E030EBD" w14:textId="77777777" w:rsidR="001B29ED" w:rsidRPr="00A44B62" w:rsidRDefault="001B29ED" w:rsidP="001B29ED">
      <w:pPr>
        <w:keepNext/>
        <w:keepLines/>
        <w:spacing w:before="360"/>
        <w:outlineLvl w:val="1"/>
        <w:rPr>
          <w:i/>
          <w:noProof/>
          <w:sz w:val="24"/>
        </w:rPr>
      </w:pPr>
      <w:r w:rsidRPr="00A44B62">
        <w:rPr>
          <w:i/>
          <w:noProof/>
          <w:sz w:val="24"/>
        </w:rPr>
        <w:t>with the following:</w:t>
      </w:r>
    </w:p>
    <w:p w14:paraId="16594473" w14:textId="77777777" w:rsidR="001B29ED" w:rsidRPr="00165D2D" w:rsidRDefault="001B29ED" w:rsidP="001B29ED">
      <w:pPr>
        <w:pStyle w:val="3N0"/>
        <w:rPr>
          <w:lang w:val="en-CA"/>
        </w:rPr>
      </w:pPr>
      <w:r w:rsidRPr="00165D2D">
        <w:rPr>
          <w:lang w:val="en-CA"/>
        </w:rPr>
        <w:t xml:space="preserve">The list </w:t>
      </w:r>
      <w:proofErr w:type="spellStart"/>
      <w:r w:rsidRPr="00165D2D">
        <w:rPr>
          <w:lang w:val="en-CA"/>
        </w:rPr>
        <w:t>VclAssociatedSeiList</w:t>
      </w:r>
      <w:proofErr w:type="spellEnd"/>
      <w:r w:rsidRPr="00165D2D">
        <w:rPr>
          <w:lang w:val="en-CA"/>
        </w:rPr>
        <w:t xml:space="preserve"> is set to </w:t>
      </w:r>
      <w:r w:rsidRPr="00165D2D">
        <w:rPr>
          <w:noProof/>
          <w:lang w:val="en-CA"/>
        </w:rPr>
        <w:t xml:space="preserve">consist of payloadType values </w:t>
      </w:r>
      <w:r w:rsidRPr="00165D2D">
        <w:rPr>
          <w:lang w:val="en-CA"/>
        </w:rPr>
        <w:t xml:space="preserve">2, 3, 6, 9, 15, 16, 17, 19, 22, 23, 45, 47, 56, 128, 131, 132, 134 to </w:t>
      </w:r>
      <w:r w:rsidRPr="00165D2D">
        <w:t>152, inclusive, 154 to 159</w:t>
      </w:r>
      <w:r w:rsidRPr="00165D2D">
        <w:rPr>
          <w:lang w:val="en-CA"/>
        </w:rPr>
        <w:t>, inclusive, 161, 165, 167, 168, 177, 178, 179</w:t>
      </w:r>
      <w:r w:rsidRPr="00165D2D">
        <w:t>, and 200 to 20</w:t>
      </w:r>
      <w:r w:rsidRPr="00165D2D">
        <w:rPr>
          <w:highlight w:val="yellow"/>
        </w:rPr>
        <w:t>2</w:t>
      </w:r>
      <w:r w:rsidRPr="00165D2D">
        <w:t>, inclusive</w:t>
      </w:r>
      <w:r w:rsidRPr="00165D2D">
        <w:rPr>
          <w:lang w:val="en-CA"/>
        </w:rPr>
        <w:t>.</w:t>
      </w:r>
    </w:p>
    <w:p w14:paraId="79A3B6CE" w14:textId="77777777" w:rsidR="001B29ED" w:rsidRPr="008669F9" w:rsidRDefault="001B29ED" w:rsidP="001B29ED">
      <w:pPr>
        <w:pStyle w:val="3N0"/>
        <w:rPr>
          <w:bCs/>
          <w:noProof/>
        </w:rPr>
      </w:pPr>
      <w:r w:rsidRPr="00165D2D">
        <w:rPr>
          <w:noProof/>
          <w:lang w:val="en-CA"/>
        </w:rPr>
        <w:t>The list PicUnitRepConSeiList is set to consist of payloadType values 0, 1, 2, 6, 9, 15, 16, 17, 19, 22, 23, 45, 47, 56, 128, 129, 131, 132, 133, 135</w:t>
      </w:r>
      <w:r w:rsidRPr="00165D2D">
        <w:rPr>
          <w:lang w:val="en-CA"/>
        </w:rPr>
        <w:t xml:space="preserve"> to </w:t>
      </w:r>
      <w:r w:rsidRPr="00165D2D">
        <w:t xml:space="preserve">152, inclusive, 154 to </w:t>
      </w:r>
      <w:r w:rsidRPr="00165D2D">
        <w:rPr>
          <w:noProof/>
          <w:lang w:val="en-CA"/>
        </w:rPr>
        <w:t>168,</w:t>
      </w:r>
      <w:r w:rsidRPr="00165D2D">
        <w:rPr>
          <w:lang w:val="en-CA"/>
        </w:rPr>
        <w:t xml:space="preserve"> inclusive, 176 to 181, inclusive</w:t>
      </w:r>
      <w:r w:rsidRPr="00165D2D">
        <w:t>, and 200 to 20</w:t>
      </w:r>
      <w:r w:rsidRPr="00165D2D">
        <w:rPr>
          <w:highlight w:val="yellow"/>
        </w:rPr>
        <w:t>2</w:t>
      </w:r>
      <w:r w:rsidRPr="00165D2D">
        <w:t>, inclusive</w:t>
      </w:r>
      <w:r w:rsidRPr="00165D2D">
        <w:rPr>
          <w:noProof/>
          <w:lang w:val="en-CA"/>
        </w:rPr>
        <w:t>.</w:t>
      </w:r>
    </w:p>
    <w:p w14:paraId="3909F701" w14:textId="2C9F30A7" w:rsidR="00480266" w:rsidRPr="00A44B62" w:rsidRDefault="001B29ED" w:rsidP="001B29ED">
      <w:pPr>
        <w:tabs>
          <w:tab w:val="clear" w:pos="360"/>
          <w:tab w:val="clear" w:pos="720"/>
          <w:tab w:val="clear" w:pos="1080"/>
          <w:tab w:val="clear" w:pos="1440"/>
        </w:tabs>
        <w:overflowPunct/>
        <w:autoSpaceDE/>
        <w:autoSpaceDN/>
        <w:adjustRightInd/>
        <w:spacing w:before="360"/>
        <w:jc w:val="center"/>
        <w:textAlignment w:val="auto"/>
        <w:rPr>
          <w:rFonts w:eastAsia="Calibri"/>
          <w:sz w:val="24"/>
          <w:szCs w:val="24"/>
          <w:lang w:eastAsia="ja-JP"/>
        </w:rPr>
      </w:pPr>
      <w:r w:rsidRPr="00A44B62">
        <w:rPr>
          <w:rFonts w:eastAsia="Calibri"/>
          <w:sz w:val="24"/>
          <w:szCs w:val="24"/>
          <w:lang w:eastAsia="ja-JP"/>
        </w:rPr>
        <w:t>____________________</w:t>
      </w:r>
    </w:p>
    <w:p w14:paraId="4E55C4B8" w14:textId="7469F15B" w:rsidR="00480266" w:rsidRDefault="00480266" w:rsidP="00024D98">
      <w:pPr>
        <w:tabs>
          <w:tab w:val="left" w:pos="400"/>
        </w:tabs>
        <w:rPr>
          <w:sz w:val="20"/>
          <w:lang w:eastAsia="ja-JP"/>
        </w:rPr>
      </w:pPr>
    </w:p>
    <w:p w14:paraId="56112080" w14:textId="77777777" w:rsidR="00ED436E" w:rsidRDefault="00ED436E" w:rsidP="00ED436E">
      <w:pPr>
        <w:pStyle w:val="Heading1"/>
        <w:tabs>
          <w:tab w:val="left" w:pos="1800"/>
          <w:tab w:val="left" w:pos="2160"/>
          <w:tab w:val="left" w:pos="2520"/>
          <w:tab w:val="left" w:pos="2880"/>
          <w:tab w:val="left" w:pos="3240"/>
          <w:tab w:val="left" w:pos="3600"/>
          <w:tab w:val="left" w:pos="3960"/>
          <w:tab w:val="left" w:pos="4320"/>
        </w:tabs>
        <w:jc w:val="both"/>
        <w:textAlignment w:val="auto"/>
        <w:rPr>
          <w:rFonts w:cs="Times New Roman"/>
        </w:rPr>
      </w:pPr>
      <w:r>
        <w:rPr>
          <w:rFonts w:cs="Times New Roman"/>
        </w:rPr>
        <w:t>Patent rights declaration(s)</w:t>
      </w:r>
    </w:p>
    <w:p w14:paraId="6A18B8BF" w14:textId="77777777" w:rsidR="00ED436E" w:rsidRDefault="00ED436E" w:rsidP="00ED436E">
      <w:pPr>
        <w:rPr>
          <w:b/>
          <w:szCs w:val="22"/>
        </w:rPr>
      </w:pPr>
      <w:r>
        <w:rPr>
          <w:b/>
          <w:szCs w:val="22"/>
        </w:rPr>
        <w:t xml:space="preserve">Intel may have current or pending patent rights relating to the technology described in this contribution and, conditioned on reciprocity, is prepared to grant licenses under reasonable and </w:t>
      </w:r>
      <w:r>
        <w:rPr>
          <w:b/>
          <w:szCs w:val="22"/>
        </w:rPr>
        <w:lastRenderedPageBreak/>
        <w:t>non-discriminatory terms as necessary for implementation of the resulting ITU-T Recommendation | ISO/IEC International Standard (per box 2 of the ITU-T/ITU-R/ISO/IEC patent statement and licensing declaration form).</w:t>
      </w:r>
    </w:p>
    <w:p w14:paraId="1F5D36EF" w14:textId="77777777" w:rsidR="00ED436E" w:rsidRPr="00A44B62" w:rsidRDefault="00ED436E" w:rsidP="00024D98">
      <w:pPr>
        <w:tabs>
          <w:tab w:val="left" w:pos="400"/>
        </w:tabs>
        <w:rPr>
          <w:sz w:val="20"/>
          <w:lang w:eastAsia="ja-JP"/>
        </w:rPr>
      </w:pPr>
    </w:p>
    <w:sectPr w:rsidR="00ED436E" w:rsidRPr="00A44B62"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C50292" w14:textId="77777777" w:rsidR="00BB6765" w:rsidRDefault="00BB6765">
      <w:r>
        <w:separator/>
      </w:r>
    </w:p>
  </w:endnote>
  <w:endnote w:type="continuationSeparator" w:id="0">
    <w:p w14:paraId="5806B39E" w14:textId="77777777" w:rsidR="00BB6765" w:rsidRDefault="00BB6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2020803070505020304"/>
    <w:charset w:val="00"/>
    <w:family w:val="roman"/>
    <w:pitch w:val="variable"/>
    <w:sig w:usb0="E0003AEF"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altName w:val="Sylfae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Menlo">
    <w:altName w:val="Times New Roman"/>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42A5A" w14:textId="471072E8" w:rsidR="007E18D7" w:rsidRPr="00C56F3D" w:rsidRDefault="007E18D7" w:rsidP="009074BF">
    <w:pPr>
      <w:pStyle w:val="Footer"/>
      <w:tabs>
        <w:tab w:val="clear" w:pos="360"/>
        <w:tab w:val="clear" w:pos="720"/>
        <w:tab w:val="clear" w:pos="1080"/>
        <w:tab w:val="clear" w:pos="1440"/>
        <w:tab w:val="clear" w:pos="8640"/>
        <w:tab w:val="left" w:pos="5384"/>
        <w:tab w:val="left" w:pos="5691"/>
        <w:tab w:val="right" w:pos="9360"/>
      </w:tabs>
      <w:jc w:val="both"/>
      <w:rPr>
        <w:rFonts w:ascii="Courier New" w:hAnsi="Courier New"/>
      </w:rPr>
    </w:pPr>
    <w:r w:rsidRPr="00C56F3D">
      <w:rPr>
        <w:rFonts w:ascii="Courier New" w:hAnsi="Courier New"/>
      </w:rPr>
      <w:tab/>
      <w:t xml:space="preserve">Page: </w:t>
    </w:r>
    <w:r w:rsidRPr="00C56F3D">
      <w:rPr>
        <w:rStyle w:val="PageNumber"/>
      </w:rPr>
      <w:fldChar w:fldCharType="begin"/>
    </w:r>
    <w:r w:rsidRPr="00C56F3D">
      <w:rPr>
        <w:rStyle w:val="PageNumber"/>
      </w:rPr>
      <w:instrText xml:space="preserve"> PAGE </w:instrText>
    </w:r>
    <w:r w:rsidRPr="00C56F3D">
      <w:rPr>
        <w:rStyle w:val="PageNumber"/>
      </w:rPr>
      <w:fldChar w:fldCharType="separate"/>
    </w:r>
    <w:r>
      <w:rPr>
        <w:rStyle w:val="PageNumber"/>
        <w:noProof/>
      </w:rPr>
      <w:t>10</w:t>
    </w:r>
    <w:r w:rsidRPr="00C56F3D">
      <w:rPr>
        <w:rStyle w:val="PageNumber"/>
      </w:rPr>
      <w:fldChar w:fldCharType="end"/>
    </w:r>
    <w:r w:rsidRPr="00C56F3D">
      <w:rPr>
        <w:rStyle w:val="PageNumber"/>
      </w:rPr>
      <w:tab/>
    </w:r>
    <w:r w:rsidRPr="00C56F3D">
      <w:rPr>
        <w:rStyle w:val="PageNumber"/>
      </w:rPr>
      <w:tab/>
    </w:r>
    <w:r>
      <w:rPr>
        <w:rStyle w:val="PageNumber"/>
      </w:rPr>
      <w:tab/>
    </w:r>
    <w:r w:rsidRPr="00C56F3D">
      <w:rPr>
        <w:rStyle w:val="PageNumber"/>
      </w:rPr>
      <w:t xml:space="preserve">Date Saved: </w:t>
    </w:r>
    <w:r w:rsidRPr="00C56F3D">
      <w:rPr>
        <w:rStyle w:val="PageNumber"/>
      </w:rPr>
      <w:fldChar w:fldCharType="begin"/>
    </w:r>
    <w:r w:rsidRPr="00C56F3D">
      <w:rPr>
        <w:rStyle w:val="PageNumber"/>
      </w:rPr>
      <w:instrText xml:space="preserve"> SAVEDATE  \@ "yyyy-MM-dd"  \* MERGEFORMAT </w:instrText>
    </w:r>
    <w:r w:rsidRPr="00C56F3D">
      <w:rPr>
        <w:rStyle w:val="PageNumber"/>
      </w:rPr>
      <w:fldChar w:fldCharType="separate"/>
    </w:r>
    <w:r w:rsidR="003D50EB">
      <w:rPr>
        <w:rStyle w:val="PageNumber"/>
        <w:noProof/>
      </w:rPr>
      <w:t>2019-09-25</w:t>
    </w:r>
    <w:r w:rsidRPr="00C56F3D">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DD5C97" w14:textId="77777777" w:rsidR="00BB6765" w:rsidRDefault="00BB6765">
      <w:r>
        <w:separator/>
      </w:r>
    </w:p>
  </w:footnote>
  <w:footnote w:type="continuationSeparator" w:id="0">
    <w:p w14:paraId="4A10BEA1" w14:textId="77777777" w:rsidR="00BB6765" w:rsidRDefault="00BB67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pStyle w:val="AppendixHeading5"/>
      <w:lvlText w:val="*"/>
      <w:lvlJc w:val="left"/>
    </w:lvl>
  </w:abstractNum>
  <w:abstractNum w:abstractNumId="3" w15:restartNumberingAfterBreak="0">
    <w:nsid w:val="004455E0"/>
    <w:multiLevelType w:val="hybridMultilevel"/>
    <w:tmpl w:val="FCFE4492"/>
    <w:lvl w:ilvl="0" w:tplc="E3A6FD6E">
      <w:numFmt w:val="bullet"/>
      <w:lvlText w:val="–"/>
      <w:lvlJc w:val="left"/>
      <w:pPr>
        <w:ind w:left="760" w:hanging="40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A675B2"/>
    <w:multiLevelType w:val="hybridMultilevel"/>
    <w:tmpl w:val="7272D8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6"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7"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9303F3"/>
    <w:multiLevelType w:val="hybridMultilevel"/>
    <w:tmpl w:val="5972F34C"/>
    <w:lvl w:ilvl="0" w:tplc="15FE2852">
      <w:start w:val="7"/>
      <w:numFmt w:val="bullet"/>
      <w:lvlText w:val="-"/>
      <w:lvlJc w:val="left"/>
      <w:pPr>
        <w:ind w:left="720" w:hanging="360"/>
      </w:pPr>
      <w:rPr>
        <w:rFonts w:ascii="Courier" w:eastAsia="Times New Roman" w:hAnsi="Courier"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5348FE"/>
    <w:multiLevelType w:val="hybridMultilevel"/>
    <w:tmpl w:val="051C458C"/>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32A628D"/>
    <w:multiLevelType w:val="hybridMultilevel"/>
    <w:tmpl w:val="07685F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7682CF0"/>
    <w:multiLevelType w:val="hybridMultilevel"/>
    <w:tmpl w:val="A72E3BDC"/>
    <w:lvl w:ilvl="0" w:tplc="46C8D3F2">
      <w:start w:val="10"/>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5"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8"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9"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20" w15:restartNumberingAfterBreak="0">
    <w:nsid w:val="2F771A78"/>
    <w:multiLevelType w:val="hybridMultilevel"/>
    <w:tmpl w:val="9D02DE86"/>
    <w:lvl w:ilvl="0" w:tplc="CBCE2C48">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22" w15:restartNumberingAfterBreak="0">
    <w:nsid w:val="35BA696B"/>
    <w:multiLevelType w:val="multilevel"/>
    <w:tmpl w:val="D36A11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4"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5" w15:restartNumberingAfterBreak="0">
    <w:nsid w:val="39FD582C"/>
    <w:multiLevelType w:val="multilevel"/>
    <w:tmpl w:val="3A82E334"/>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26"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7"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8"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9" w15:restartNumberingAfterBreak="0">
    <w:nsid w:val="3CE727FD"/>
    <w:multiLevelType w:val="hybridMultilevel"/>
    <w:tmpl w:val="83D62280"/>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31"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32"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2B708BC"/>
    <w:multiLevelType w:val="hybridMultilevel"/>
    <w:tmpl w:val="A88A3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3A2376A"/>
    <w:multiLevelType w:val="hybridMultilevel"/>
    <w:tmpl w:val="1BE0E1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6"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48F2AC4"/>
    <w:multiLevelType w:val="hybridMultilevel"/>
    <w:tmpl w:val="94CCD0A6"/>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9" w15:restartNumberingAfterBreak="0">
    <w:nsid w:val="575471DA"/>
    <w:multiLevelType w:val="hybridMultilevel"/>
    <w:tmpl w:val="156E9F28"/>
    <w:lvl w:ilvl="0" w:tplc="9552D8FE">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0"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41" w15:restartNumberingAfterBreak="0">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cs="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cs="Times New Roman"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cs="Times New Roman"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44" w15:restartNumberingAfterBreak="0">
    <w:nsid w:val="6E0C1652"/>
    <w:multiLevelType w:val="hybridMultilevel"/>
    <w:tmpl w:val="56F44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6"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7"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8"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9"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 w:ilvl="0">
        <w:start w:val="1"/>
        <w:numFmt w:val="bullet"/>
        <w:pStyle w:val="AppendixHeading5"/>
        <w:lvlText w:val=""/>
        <w:legacy w:legacy="1" w:legacySpace="0" w:legacyIndent="360"/>
        <w:lvlJc w:val="left"/>
        <w:pPr>
          <w:ind w:left="360" w:hanging="360"/>
        </w:pPr>
        <w:rPr>
          <w:rFonts w:ascii="Symbol" w:hAnsi="Symbol" w:hint="default"/>
        </w:rPr>
      </w:lvl>
    </w:lvlOverride>
  </w:num>
  <w:num w:numId="2">
    <w:abstractNumId w:val="15"/>
  </w:num>
  <w:num w:numId="3">
    <w:abstractNumId w:val="1"/>
  </w:num>
  <w:num w:numId="4">
    <w:abstractNumId w:val="0"/>
  </w:num>
  <w:num w:numId="5">
    <w:abstractNumId w:val="14"/>
  </w:num>
  <w:num w:numId="6">
    <w:abstractNumId w:val="47"/>
  </w:num>
  <w:num w:numId="7">
    <w:abstractNumId w:val="30"/>
  </w:num>
  <w:num w:numId="8">
    <w:abstractNumId w:val="35"/>
  </w:num>
  <w:num w:numId="9">
    <w:abstractNumId w:val="36"/>
  </w:num>
  <w:num w:numId="10">
    <w:abstractNumId w:val="8"/>
  </w:num>
  <w:num w:numId="11">
    <w:abstractNumId w:val="32"/>
  </w:num>
  <w:num w:numId="12">
    <w:abstractNumId w:val="16"/>
  </w:num>
  <w:num w:numId="13">
    <w:abstractNumId w:val="19"/>
  </w:num>
  <w:num w:numId="14">
    <w:abstractNumId w:val="6"/>
  </w:num>
  <w:num w:numId="15">
    <w:abstractNumId w:val="48"/>
  </w:num>
  <w:num w:numId="16">
    <w:abstractNumId w:val="49"/>
  </w:num>
  <w:num w:numId="17">
    <w:abstractNumId w:val="27"/>
  </w:num>
  <w:num w:numId="18">
    <w:abstractNumId w:val="5"/>
  </w:num>
  <w:num w:numId="19">
    <w:abstractNumId w:val="7"/>
  </w:num>
  <w:num w:numId="20">
    <w:abstractNumId w:val="24"/>
  </w:num>
  <w:num w:numId="21">
    <w:abstractNumId w:val="46"/>
  </w:num>
  <w:num w:numId="22">
    <w:abstractNumId w:val="13"/>
  </w:num>
  <w:num w:numId="23">
    <w:abstractNumId w:val="38"/>
  </w:num>
  <w:num w:numId="24">
    <w:abstractNumId w:val="28"/>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5">
    <w:abstractNumId w:val="23"/>
  </w:num>
  <w:num w:numId="26">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18"/>
  </w:num>
  <w:num w:numId="29">
    <w:abstractNumId w:val="21"/>
  </w:num>
  <w:num w:numId="30">
    <w:abstractNumId w:val="26"/>
  </w:num>
  <w:num w:numId="31">
    <w:abstractNumId w:val="45"/>
  </w:num>
  <w:num w:numId="32">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33">
    <w:abstractNumId w:val="12"/>
  </w:num>
  <w:num w:numId="34">
    <w:abstractNumId w:val="29"/>
  </w:num>
  <w:num w:numId="35">
    <w:abstractNumId w:val="10"/>
  </w:num>
  <w:num w:numId="36">
    <w:abstractNumId w:val="39"/>
  </w:num>
  <w:num w:numId="37">
    <w:abstractNumId w:val="33"/>
  </w:num>
  <w:num w:numId="38">
    <w:abstractNumId w:val="40"/>
  </w:num>
  <w:num w:numId="39">
    <w:abstractNumId w:val="22"/>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6">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7">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8">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9">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0">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1">
    <w:abstractNumId w:val="9"/>
  </w:num>
  <w:num w:numId="52">
    <w:abstractNumId w:val="34"/>
  </w:num>
  <w:num w:numId="53">
    <w:abstractNumId w:val="3"/>
  </w:num>
  <w:num w:numId="54">
    <w:abstractNumId w:val="11"/>
  </w:num>
  <w:num w:numId="55">
    <w:abstractNumId w:val="37"/>
  </w:num>
  <w:num w:numId="56">
    <w:abstractNumId w:val="41"/>
  </w:num>
  <w:num w:numId="57">
    <w:abstractNumId w:val="42"/>
  </w:num>
  <w:num w:numId="58">
    <w:abstractNumId w:val="20"/>
  </w:num>
  <w:num w:numId="59">
    <w:abstractNumId w:val="4"/>
  </w:num>
  <w:num w:numId="60">
    <w:abstractNumId w:val="44"/>
  </w:num>
  <w:num w:numId="61">
    <w:abstractNumId w:val="43"/>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ill Boyce">
    <w15:presenceInfo w15:providerId="None" w15:userId="Jill Boy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activeWritingStyle w:appName="MSWord" w:lang="en-GB" w:vendorID="64" w:dllVersion="6" w:nlCheck="1" w:checkStyle="1"/>
  <w:activeWritingStyle w:appName="MSWord" w:lang="en-CA"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ko-KR" w:vendorID="64" w:dllVersion="5" w:nlCheck="1" w:checkStyle="1"/>
  <w:activeWritingStyle w:appName="MSWord" w:lang="fr-CH" w:vendorID="64" w:dllVersion="6" w:nlCheck="1" w:checkStyle="0"/>
  <w:activeWritingStyle w:appName="MSWord" w:lang="en-CA" w:vendorID="2" w:dllVersion="6"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2E6E"/>
    <w:rsid w:val="00003A22"/>
    <w:rsid w:val="00003CBD"/>
    <w:rsid w:val="00003F41"/>
    <w:rsid w:val="00004111"/>
    <w:rsid w:val="00004D0B"/>
    <w:rsid w:val="00005FAE"/>
    <w:rsid w:val="00006FC0"/>
    <w:rsid w:val="00013BFA"/>
    <w:rsid w:val="000142AA"/>
    <w:rsid w:val="00014476"/>
    <w:rsid w:val="00014982"/>
    <w:rsid w:val="00015A20"/>
    <w:rsid w:val="0001662D"/>
    <w:rsid w:val="00020036"/>
    <w:rsid w:val="00020364"/>
    <w:rsid w:val="0002091B"/>
    <w:rsid w:val="0002100D"/>
    <w:rsid w:val="00022524"/>
    <w:rsid w:val="00022673"/>
    <w:rsid w:val="00022A1F"/>
    <w:rsid w:val="00022C37"/>
    <w:rsid w:val="00022C77"/>
    <w:rsid w:val="00022D1E"/>
    <w:rsid w:val="0002422C"/>
    <w:rsid w:val="00024B69"/>
    <w:rsid w:val="00024D98"/>
    <w:rsid w:val="00026DF0"/>
    <w:rsid w:val="00030678"/>
    <w:rsid w:val="000308A3"/>
    <w:rsid w:val="00031256"/>
    <w:rsid w:val="000331A3"/>
    <w:rsid w:val="00034FC7"/>
    <w:rsid w:val="000367C7"/>
    <w:rsid w:val="00036F59"/>
    <w:rsid w:val="00040636"/>
    <w:rsid w:val="00040C76"/>
    <w:rsid w:val="000419C4"/>
    <w:rsid w:val="000425A4"/>
    <w:rsid w:val="00044A41"/>
    <w:rsid w:val="000458BC"/>
    <w:rsid w:val="00045C03"/>
    <w:rsid w:val="00045C41"/>
    <w:rsid w:val="00046C03"/>
    <w:rsid w:val="000473F7"/>
    <w:rsid w:val="00052898"/>
    <w:rsid w:val="0005545C"/>
    <w:rsid w:val="000575E6"/>
    <w:rsid w:val="00065039"/>
    <w:rsid w:val="00066AF8"/>
    <w:rsid w:val="00066D3D"/>
    <w:rsid w:val="0007089B"/>
    <w:rsid w:val="00074448"/>
    <w:rsid w:val="0007614F"/>
    <w:rsid w:val="000763D2"/>
    <w:rsid w:val="000776E3"/>
    <w:rsid w:val="00077FC1"/>
    <w:rsid w:val="000808A3"/>
    <w:rsid w:val="000827AF"/>
    <w:rsid w:val="00082AE4"/>
    <w:rsid w:val="00083377"/>
    <w:rsid w:val="00085B81"/>
    <w:rsid w:val="00090464"/>
    <w:rsid w:val="00094D50"/>
    <w:rsid w:val="00095488"/>
    <w:rsid w:val="00095B71"/>
    <w:rsid w:val="00097177"/>
    <w:rsid w:val="000A4B72"/>
    <w:rsid w:val="000A5539"/>
    <w:rsid w:val="000A6383"/>
    <w:rsid w:val="000A7E65"/>
    <w:rsid w:val="000B0C0F"/>
    <w:rsid w:val="000B1C6B"/>
    <w:rsid w:val="000B3104"/>
    <w:rsid w:val="000B3F73"/>
    <w:rsid w:val="000B4B88"/>
    <w:rsid w:val="000B4FF9"/>
    <w:rsid w:val="000B5505"/>
    <w:rsid w:val="000B5E06"/>
    <w:rsid w:val="000B73ED"/>
    <w:rsid w:val="000C09AC"/>
    <w:rsid w:val="000C2458"/>
    <w:rsid w:val="000C3686"/>
    <w:rsid w:val="000C4EFF"/>
    <w:rsid w:val="000C5590"/>
    <w:rsid w:val="000C7C43"/>
    <w:rsid w:val="000D2C00"/>
    <w:rsid w:val="000D5A4B"/>
    <w:rsid w:val="000E00F3"/>
    <w:rsid w:val="000E1A8B"/>
    <w:rsid w:val="000E1EAA"/>
    <w:rsid w:val="000E2DE0"/>
    <w:rsid w:val="000E39AB"/>
    <w:rsid w:val="000E4DB0"/>
    <w:rsid w:val="000E75F5"/>
    <w:rsid w:val="000E76F9"/>
    <w:rsid w:val="000F158C"/>
    <w:rsid w:val="000F2772"/>
    <w:rsid w:val="000F5346"/>
    <w:rsid w:val="000F56FA"/>
    <w:rsid w:val="000F614A"/>
    <w:rsid w:val="000F63C2"/>
    <w:rsid w:val="000F6A5F"/>
    <w:rsid w:val="00100AAF"/>
    <w:rsid w:val="00102F3D"/>
    <w:rsid w:val="00102FEE"/>
    <w:rsid w:val="00103C8F"/>
    <w:rsid w:val="0010736A"/>
    <w:rsid w:val="00110D7A"/>
    <w:rsid w:val="001154C1"/>
    <w:rsid w:val="00117C35"/>
    <w:rsid w:val="00120CBF"/>
    <w:rsid w:val="00121F0F"/>
    <w:rsid w:val="001221EA"/>
    <w:rsid w:val="00124E38"/>
    <w:rsid w:val="0012580B"/>
    <w:rsid w:val="00125CF0"/>
    <w:rsid w:val="00126B45"/>
    <w:rsid w:val="0012712A"/>
    <w:rsid w:val="00131507"/>
    <w:rsid w:val="001317DC"/>
    <w:rsid w:val="00131BEA"/>
    <w:rsid w:val="00131F90"/>
    <w:rsid w:val="00131FB1"/>
    <w:rsid w:val="0013247D"/>
    <w:rsid w:val="00133CD3"/>
    <w:rsid w:val="001343D7"/>
    <w:rsid w:val="00134692"/>
    <w:rsid w:val="0013496E"/>
    <w:rsid w:val="0013526E"/>
    <w:rsid w:val="00136CA6"/>
    <w:rsid w:val="00136F0C"/>
    <w:rsid w:val="00141B48"/>
    <w:rsid w:val="00141CDA"/>
    <w:rsid w:val="001435C9"/>
    <w:rsid w:val="00144072"/>
    <w:rsid w:val="001443A0"/>
    <w:rsid w:val="001458B9"/>
    <w:rsid w:val="00146152"/>
    <w:rsid w:val="00151422"/>
    <w:rsid w:val="00153F4A"/>
    <w:rsid w:val="00157DD9"/>
    <w:rsid w:val="00160A68"/>
    <w:rsid w:val="001652B7"/>
    <w:rsid w:val="00165FE9"/>
    <w:rsid w:val="00171371"/>
    <w:rsid w:val="00171CB7"/>
    <w:rsid w:val="0017412A"/>
    <w:rsid w:val="001751EE"/>
    <w:rsid w:val="00175A24"/>
    <w:rsid w:val="00176224"/>
    <w:rsid w:val="0018104A"/>
    <w:rsid w:val="00181712"/>
    <w:rsid w:val="001818BB"/>
    <w:rsid w:val="00185275"/>
    <w:rsid w:val="00187E58"/>
    <w:rsid w:val="00195303"/>
    <w:rsid w:val="001A00C1"/>
    <w:rsid w:val="001A1FA2"/>
    <w:rsid w:val="001A297E"/>
    <w:rsid w:val="001A368E"/>
    <w:rsid w:val="001A7329"/>
    <w:rsid w:val="001A792F"/>
    <w:rsid w:val="001B0A14"/>
    <w:rsid w:val="001B29ED"/>
    <w:rsid w:val="001B4E28"/>
    <w:rsid w:val="001B4F7B"/>
    <w:rsid w:val="001B740B"/>
    <w:rsid w:val="001C0B71"/>
    <w:rsid w:val="001C3525"/>
    <w:rsid w:val="001C3AFB"/>
    <w:rsid w:val="001C3CDD"/>
    <w:rsid w:val="001C5CB0"/>
    <w:rsid w:val="001D1BD2"/>
    <w:rsid w:val="001D2242"/>
    <w:rsid w:val="001D2498"/>
    <w:rsid w:val="001D3279"/>
    <w:rsid w:val="001D3A0B"/>
    <w:rsid w:val="001D40F4"/>
    <w:rsid w:val="001D4429"/>
    <w:rsid w:val="001D722D"/>
    <w:rsid w:val="001E02BE"/>
    <w:rsid w:val="001E3B37"/>
    <w:rsid w:val="001E5ECA"/>
    <w:rsid w:val="001E73FB"/>
    <w:rsid w:val="001F070B"/>
    <w:rsid w:val="001F2433"/>
    <w:rsid w:val="001F2594"/>
    <w:rsid w:val="001F3D36"/>
    <w:rsid w:val="001F43AF"/>
    <w:rsid w:val="001F4795"/>
    <w:rsid w:val="001F6B35"/>
    <w:rsid w:val="001F6C7D"/>
    <w:rsid w:val="001F6FB2"/>
    <w:rsid w:val="00203CC8"/>
    <w:rsid w:val="0020424B"/>
    <w:rsid w:val="002055A6"/>
    <w:rsid w:val="00206460"/>
    <w:rsid w:val="002065FC"/>
    <w:rsid w:val="002069B4"/>
    <w:rsid w:val="002071FE"/>
    <w:rsid w:val="002077F8"/>
    <w:rsid w:val="00210728"/>
    <w:rsid w:val="00215DFC"/>
    <w:rsid w:val="00216F59"/>
    <w:rsid w:val="002212DF"/>
    <w:rsid w:val="002216E9"/>
    <w:rsid w:val="00222CD4"/>
    <w:rsid w:val="00223D75"/>
    <w:rsid w:val="00224601"/>
    <w:rsid w:val="0022466E"/>
    <w:rsid w:val="0022474C"/>
    <w:rsid w:val="00225016"/>
    <w:rsid w:val="002264A6"/>
    <w:rsid w:val="002278CE"/>
    <w:rsid w:val="00227BA7"/>
    <w:rsid w:val="0023011C"/>
    <w:rsid w:val="0023074A"/>
    <w:rsid w:val="002316AF"/>
    <w:rsid w:val="002327CF"/>
    <w:rsid w:val="0023350B"/>
    <w:rsid w:val="00235AED"/>
    <w:rsid w:val="00236405"/>
    <w:rsid w:val="002375C1"/>
    <w:rsid w:val="00242EF6"/>
    <w:rsid w:val="00243B3A"/>
    <w:rsid w:val="00243CE6"/>
    <w:rsid w:val="0024411E"/>
    <w:rsid w:val="00252C0D"/>
    <w:rsid w:val="00253504"/>
    <w:rsid w:val="00263398"/>
    <w:rsid w:val="00263FC4"/>
    <w:rsid w:val="002646E1"/>
    <w:rsid w:val="00266F06"/>
    <w:rsid w:val="002729A5"/>
    <w:rsid w:val="002755A8"/>
    <w:rsid w:val="002757C8"/>
    <w:rsid w:val="00275BCF"/>
    <w:rsid w:val="00276696"/>
    <w:rsid w:val="002774B0"/>
    <w:rsid w:val="00281706"/>
    <w:rsid w:val="00284A10"/>
    <w:rsid w:val="00285CA6"/>
    <w:rsid w:val="00287595"/>
    <w:rsid w:val="002918E0"/>
    <w:rsid w:val="00291BFA"/>
    <w:rsid w:val="00291E36"/>
    <w:rsid w:val="00292257"/>
    <w:rsid w:val="00294557"/>
    <w:rsid w:val="00294E0A"/>
    <w:rsid w:val="00296DC7"/>
    <w:rsid w:val="002A00F5"/>
    <w:rsid w:val="002A0BF3"/>
    <w:rsid w:val="002A2AF2"/>
    <w:rsid w:val="002A2ED4"/>
    <w:rsid w:val="002A3263"/>
    <w:rsid w:val="002A53D2"/>
    <w:rsid w:val="002A54E0"/>
    <w:rsid w:val="002A68F9"/>
    <w:rsid w:val="002B1595"/>
    <w:rsid w:val="002B17BA"/>
    <w:rsid w:val="002B191D"/>
    <w:rsid w:val="002B32EE"/>
    <w:rsid w:val="002B413D"/>
    <w:rsid w:val="002B66AB"/>
    <w:rsid w:val="002C0077"/>
    <w:rsid w:val="002C4FED"/>
    <w:rsid w:val="002C7AA0"/>
    <w:rsid w:val="002D0AF6"/>
    <w:rsid w:val="002D1532"/>
    <w:rsid w:val="002D2C56"/>
    <w:rsid w:val="002D30A5"/>
    <w:rsid w:val="002D34F7"/>
    <w:rsid w:val="002D4077"/>
    <w:rsid w:val="002D4405"/>
    <w:rsid w:val="002D5238"/>
    <w:rsid w:val="002D5BDB"/>
    <w:rsid w:val="002E25F0"/>
    <w:rsid w:val="002E4D33"/>
    <w:rsid w:val="002F116C"/>
    <w:rsid w:val="002F164D"/>
    <w:rsid w:val="002F1F52"/>
    <w:rsid w:val="002F3306"/>
    <w:rsid w:val="002F6334"/>
    <w:rsid w:val="002F72F7"/>
    <w:rsid w:val="00301E71"/>
    <w:rsid w:val="00302847"/>
    <w:rsid w:val="00302E0F"/>
    <w:rsid w:val="00303B97"/>
    <w:rsid w:val="00303CCA"/>
    <w:rsid w:val="003060A2"/>
    <w:rsid w:val="00306206"/>
    <w:rsid w:val="003073EE"/>
    <w:rsid w:val="003114FE"/>
    <w:rsid w:val="003151FF"/>
    <w:rsid w:val="00317D85"/>
    <w:rsid w:val="00321AF3"/>
    <w:rsid w:val="003220D2"/>
    <w:rsid w:val="00326EDB"/>
    <w:rsid w:val="00327C56"/>
    <w:rsid w:val="003315A1"/>
    <w:rsid w:val="0033225A"/>
    <w:rsid w:val="0033261A"/>
    <w:rsid w:val="003326CD"/>
    <w:rsid w:val="00336E69"/>
    <w:rsid w:val="003373EC"/>
    <w:rsid w:val="00337C75"/>
    <w:rsid w:val="00340250"/>
    <w:rsid w:val="00342282"/>
    <w:rsid w:val="00342FF4"/>
    <w:rsid w:val="00344AAF"/>
    <w:rsid w:val="00344F31"/>
    <w:rsid w:val="00345207"/>
    <w:rsid w:val="00346148"/>
    <w:rsid w:val="00346223"/>
    <w:rsid w:val="00346E11"/>
    <w:rsid w:val="0035327D"/>
    <w:rsid w:val="00354964"/>
    <w:rsid w:val="00355A1E"/>
    <w:rsid w:val="003561E2"/>
    <w:rsid w:val="003571D6"/>
    <w:rsid w:val="00361787"/>
    <w:rsid w:val="00362822"/>
    <w:rsid w:val="00363EE4"/>
    <w:rsid w:val="00364199"/>
    <w:rsid w:val="003669EA"/>
    <w:rsid w:val="003706CC"/>
    <w:rsid w:val="00373207"/>
    <w:rsid w:val="003736CB"/>
    <w:rsid w:val="00373BFF"/>
    <w:rsid w:val="00373C8D"/>
    <w:rsid w:val="00377710"/>
    <w:rsid w:val="0038127E"/>
    <w:rsid w:val="00383093"/>
    <w:rsid w:val="00384AB6"/>
    <w:rsid w:val="00385D87"/>
    <w:rsid w:val="0038615B"/>
    <w:rsid w:val="00387581"/>
    <w:rsid w:val="00387610"/>
    <w:rsid w:val="003878E3"/>
    <w:rsid w:val="00387A51"/>
    <w:rsid w:val="0039080C"/>
    <w:rsid w:val="0039104E"/>
    <w:rsid w:val="003A2D8E"/>
    <w:rsid w:val="003A69B3"/>
    <w:rsid w:val="003A7CE6"/>
    <w:rsid w:val="003B0CDD"/>
    <w:rsid w:val="003B1CD9"/>
    <w:rsid w:val="003B4174"/>
    <w:rsid w:val="003B7212"/>
    <w:rsid w:val="003C08B3"/>
    <w:rsid w:val="003C1109"/>
    <w:rsid w:val="003C1149"/>
    <w:rsid w:val="003C20E4"/>
    <w:rsid w:val="003C33D2"/>
    <w:rsid w:val="003C7F16"/>
    <w:rsid w:val="003D27CF"/>
    <w:rsid w:val="003D50EB"/>
    <w:rsid w:val="003D5A2E"/>
    <w:rsid w:val="003D6342"/>
    <w:rsid w:val="003E08FC"/>
    <w:rsid w:val="003E0D29"/>
    <w:rsid w:val="003E56BB"/>
    <w:rsid w:val="003E63F8"/>
    <w:rsid w:val="003E6F90"/>
    <w:rsid w:val="003E7708"/>
    <w:rsid w:val="003E79E5"/>
    <w:rsid w:val="003F0193"/>
    <w:rsid w:val="003F01FC"/>
    <w:rsid w:val="003F02AE"/>
    <w:rsid w:val="003F25D3"/>
    <w:rsid w:val="003F26D0"/>
    <w:rsid w:val="003F5D0F"/>
    <w:rsid w:val="003F7381"/>
    <w:rsid w:val="00400C49"/>
    <w:rsid w:val="00401538"/>
    <w:rsid w:val="00410C2A"/>
    <w:rsid w:val="00413EC6"/>
    <w:rsid w:val="00414101"/>
    <w:rsid w:val="0041447F"/>
    <w:rsid w:val="00415351"/>
    <w:rsid w:val="00415581"/>
    <w:rsid w:val="00415B6E"/>
    <w:rsid w:val="004234F0"/>
    <w:rsid w:val="004275B9"/>
    <w:rsid w:val="00430150"/>
    <w:rsid w:val="00433DDB"/>
    <w:rsid w:val="00435081"/>
    <w:rsid w:val="004364FA"/>
    <w:rsid w:val="004373DD"/>
    <w:rsid w:val="00437619"/>
    <w:rsid w:val="0044015D"/>
    <w:rsid w:val="00442225"/>
    <w:rsid w:val="004425D2"/>
    <w:rsid w:val="00451AFD"/>
    <w:rsid w:val="0045222F"/>
    <w:rsid w:val="00452D6C"/>
    <w:rsid w:val="00454A43"/>
    <w:rsid w:val="00464B6C"/>
    <w:rsid w:val="00465895"/>
    <w:rsid w:val="00465A1E"/>
    <w:rsid w:val="00465AAF"/>
    <w:rsid w:val="00465F38"/>
    <w:rsid w:val="00466CA6"/>
    <w:rsid w:val="00470362"/>
    <w:rsid w:val="00474879"/>
    <w:rsid w:val="004748D9"/>
    <w:rsid w:val="0047635B"/>
    <w:rsid w:val="00480266"/>
    <w:rsid w:val="00482745"/>
    <w:rsid w:val="00482DA4"/>
    <w:rsid w:val="00483459"/>
    <w:rsid w:val="0048360B"/>
    <w:rsid w:val="0048627D"/>
    <w:rsid w:val="0048657F"/>
    <w:rsid w:val="00487465"/>
    <w:rsid w:val="00490651"/>
    <w:rsid w:val="00490A81"/>
    <w:rsid w:val="0049168D"/>
    <w:rsid w:val="00491B2D"/>
    <w:rsid w:val="00492EB6"/>
    <w:rsid w:val="0049416E"/>
    <w:rsid w:val="00494FF2"/>
    <w:rsid w:val="004971DB"/>
    <w:rsid w:val="004A20A6"/>
    <w:rsid w:val="004A2A63"/>
    <w:rsid w:val="004A3F02"/>
    <w:rsid w:val="004A4AAD"/>
    <w:rsid w:val="004B210C"/>
    <w:rsid w:val="004B5029"/>
    <w:rsid w:val="004B5110"/>
    <w:rsid w:val="004C0AA3"/>
    <w:rsid w:val="004C0E6D"/>
    <w:rsid w:val="004C1537"/>
    <w:rsid w:val="004C17B2"/>
    <w:rsid w:val="004C1F56"/>
    <w:rsid w:val="004C4FB7"/>
    <w:rsid w:val="004C623F"/>
    <w:rsid w:val="004C7942"/>
    <w:rsid w:val="004C7E61"/>
    <w:rsid w:val="004D3E86"/>
    <w:rsid w:val="004D405F"/>
    <w:rsid w:val="004D40EE"/>
    <w:rsid w:val="004D6404"/>
    <w:rsid w:val="004E1857"/>
    <w:rsid w:val="004E292B"/>
    <w:rsid w:val="004E366C"/>
    <w:rsid w:val="004E4F4F"/>
    <w:rsid w:val="004E50CE"/>
    <w:rsid w:val="004E6789"/>
    <w:rsid w:val="004F365A"/>
    <w:rsid w:val="004F60D1"/>
    <w:rsid w:val="004F61E3"/>
    <w:rsid w:val="004F6F0D"/>
    <w:rsid w:val="004F7ABF"/>
    <w:rsid w:val="00500BBB"/>
    <w:rsid w:val="0050184D"/>
    <w:rsid w:val="00502E10"/>
    <w:rsid w:val="005033BC"/>
    <w:rsid w:val="00503721"/>
    <w:rsid w:val="00503E53"/>
    <w:rsid w:val="005066AF"/>
    <w:rsid w:val="0051015C"/>
    <w:rsid w:val="00510DF9"/>
    <w:rsid w:val="0051116D"/>
    <w:rsid w:val="005132C3"/>
    <w:rsid w:val="00516CF1"/>
    <w:rsid w:val="00517BCF"/>
    <w:rsid w:val="0052421E"/>
    <w:rsid w:val="00524EC5"/>
    <w:rsid w:val="00531AE9"/>
    <w:rsid w:val="00534B8D"/>
    <w:rsid w:val="0053667B"/>
    <w:rsid w:val="00536EDE"/>
    <w:rsid w:val="005374A0"/>
    <w:rsid w:val="00537E58"/>
    <w:rsid w:val="00537F86"/>
    <w:rsid w:val="005403AD"/>
    <w:rsid w:val="005409FE"/>
    <w:rsid w:val="00543FAB"/>
    <w:rsid w:val="00550A07"/>
    <w:rsid w:val="00550A66"/>
    <w:rsid w:val="00551AC6"/>
    <w:rsid w:val="00556DEA"/>
    <w:rsid w:val="00560290"/>
    <w:rsid w:val="00567EC7"/>
    <w:rsid w:val="00570013"/>
    <w:rsid w:val="0057380E"/>
    <w:rsid w:val="005801A2"/>
    <w:rsid w:val="00581A25"/>
    <w:rsid w:val="0058214B"/>
    <w:rsid w:val="005824B5"/>
    <w:rsid w:val="00583A84"/>
    <w:rsid w:val="00584380"/>
    <w:rsid w:val="005873BC"/>
    <w:rsid w:val="0058784C"/>
    <w:rsid w:val="005902D9"/>
    <w:rsid w:val="00590A90"/>
    <w:rsid w:val="00591003"/>
    <w:rsid w:val="00591271"/>
    <w:rsid w:val="005952A5"/>
    <w:rsid w:val="005958D8"/>
    <w:rsid w:val="005A0188"/>
    <w:rsid w:val="005A1DDD"/>
    <w:rsid w:val="005A29BC"/>
    <w:rsid w:val="005A33A1"/>
    <w:rsid w:val="005A375A"/>
    <w:rsid w:val="005A5953"/>
    <w:rsid w:val="005B1CAF"/>
    <w:rsid w:val="005B217D"/>
    <w:rsid w:val="005B2BDB"/>
    <w:rsid w:val="005B4F70"/>
    <w:rsid w:val="005B6D8A"/>
    <w:rsid w:val="005C385F"/>
    <w:rsid w:val="005C42F6"/>
    <w:rsid w:val="005D54D9"/>
    <w:rsid w:val="005D72BF"/>
    <w:rsid w:val="005D7365"/>
    <w:rsid w:val="005D791F"/>
    <w:rsid w:val="005D7A84"/>
    <w:rsid w:val="005E1AC6"/>
    <w:rsid w:val="005E2F29"/>
    <w:rsid w:val="005E33B7"/>
    <w:rsid w:val="005E5617"/>
    <w:rsid w:val="005E5C39"/>
    <w:rsid w:val="005E6867"/>
    <w:rsid w:val="005F274F"/>
    <w:rsid w:val="005F6F1B"/>
    <w:rsid w:val="005F7F3D"/>
    <w:rsid w:val="0060018D"/>
    <w:rsid w:val="006002BE"/>
    <w:rsid w:val="0060287A"/>
    <w:rsid w:val="006033A6"/>
    <w:rsid w:val="00605313"/>
    <w:rsid w:val="00606C5F"/>
    <w:rsid w:val="00610533"/>
    <w:rsid w:val="00614D3D"/>
    <w:rsid w:val="00616317"/>
    <w:rsid w:val="00620C67"/>
    <w:rsid w:val="00622750"/>
    <w:rsid w:val="00623B38"/>
    <w:rsid w:val="00624B33"/>
    <w:rsid w:val="00625218"/>
    <w:rsid w:val="00627186"/>
    <w:rsid w:val="0063041A"/>
    <w:rsid w:val="00630AA2"/>
    <w:rsid w:val="00633218"/>
    <w:rsid w:val="00633BAF"/>
    <w:rsid w:val="006354BE"/>
    <w:rsid w:val="0063555F"/>
    <w:rsid w:val="00635A22"/>
    <w:rsid w:val="006364BD"/>
    <w:rsid w:val="00636B67"/>
    <w:rsid w:val="0064234C"/>
    <w:rsid w:val="00642600"/>
    <w:rsid w:val="006434C3"/>
    <w:rsid w:val="00643C6E"/>
    <w:rsid w:val="006464FA"/>
    <w:rsid w:val="00646707"/>
    <w:rsid w:val="006469EA"/>
    <w:rsid w:val="006508D4"/>
    <w:rsid w:val="00652225"/>
    <w:rsid w:val="00653213"/>
    <w:rsid w:val="00654FCB"/>
    <w:rsid w:val="00656F0C"/>
    <w:rsid w:val="00657F7E"/>
    <w:rsid w:val="00662E58"/>
    <w:rsid w:val="00664DCF"/>
    <w:rsid w:val="00666CA4"/>
    <w:rsid w:val="006702D5"/>
    <w:rsid w:val="006704A8"/>
    <w:rsid w:val="00671CA4"/>
    <w:rsid w:val="00671EF0"/>
    <w:rsid w:val="00673352"/>
    <w:rsid w:val="006775EF"/>
    <w:rsid w:val="00677B0E"/>
    <w:rsid w:val="00677C87"/>
    <w:rsid w:val="0068023F"/>
    <w:rsid w:val="006808B3"/>
    <w:rsid w:val="00681153"/>
    <w:rsid w:val="00681709"/>
    <w:rsid w:val="00683DCA"/>
    <w:rsid w:val="0068511E"/>
    <w:rsid w:val="00686D3A"/>
    <w:rsid w:val="00693DAD"/>
    <w:rsid w:val="00695712"/>
    <w:rsid w:val="00695C75"/>
    <w:rsid w:val="00695EFC"/>
    <w:rsid w:val="006966ED"/>
    <w:rsid w:val="0069685F"/>
    <w:rsid w:val="006972B2"/>
    <w:rsid w:val="006A2471"/>
    <w:rsid w:val="006A3BBB"/>
    <w:rsid w:val="006B2BD4"/>
    <w:rsid w:val="006B34E9"/>
    <w:rsid w:val="006B3D46"/>
    <w:rsid w:val="006B40AB"/>
    <w:rsid w:val="006B5029"/>
    <w:rsid w:val="006B5252"/>
    <w:rsid w:val="006B7867"/>
    <w:rsid w:val="006C02D2"/>
    <w:rsid w:val="006C0C3E"/>
    <w:rsid w:val="006C1CEC"/>
    <w:rsid w:val="006C2929"/>
    <w:rsid w:val="006C2F34"/>
    <w:rsid w:val="006C318C"/>
    <w:rsid w:val="006C42E6"/>
    <w:rsid w:val="006C500F"/>
    <w:rsid w:val="006C569A"/>
    <w:rsid w:val="006C5B48"/>
    <w:rsid w:val="006C5D39"/>
    <w:rsid w:val="006C5E76"/>
    <w:rsid w:val="006C6478"/>
    <w:rsid w:val="006C7734"/>
    <w:rsid w:val="006D0AAE"/>
    <w:rsid w:val="006D3C8B"/>
    <w:rsid w:val="006D4C40"/>
    <w:rsid w:val="006D6334"/>
    <w:rsid w:val="006D6D9B"/>
    <w:rsid w:val="006D728E"/>
    <w:rsid w:val="006E2341"/>
    <w:rsid w:val="006E2363"/>
    <w:rsid w:val="006E2810"/>
    <w:rsid w:val="006E5417"/>
    <w:rsid w:val="006E5889"/>
    <w:rsid w:val="006E6243"/>
    <w:rsid w:val="006E654C"/>
    <w:rsid w:val="006E699E"/>
    <w:rsid w:val="006F0225"/>
    <w:rsid w:val="007023DE"/>
    <w:rsid w:val="00712F60"/>
    <w:rsid w:val="00715861"/>
    <w:rsid w:val="00720C40"/>
    <w:rsid w:val="00720E3B"/>
    <w:rsid w:val="00721CE2"/>
    <w:rsid w:val="00727427"/>
    <w:rsid w:val="00727E86"/>
    <w:rsid w:val="007307B5"/>
    <w:rsid w:val="007325E0"/>
    <w:rsid w:val="00732875"/>
    <w:rsid w:val="00732AD7"/>
    <w:rsid w:val="007369FD"/>
    <w:rsid w:val="00736C9F"/>
    <w:rsid w:val="00740EFF"/>
    <w:rsid w:val="0074393F"/>
    <w:rsid w:val="00745F6B"/>
    <w:rsid w:val="00750CB9"/>
    <w:rsid w:val="007514C0"/>
    <w:rsid w:val="00755276"/>
    <w:rsid w:val="00755776"/>
    <w:rsid w:val="0075585E"/>
    <w:rsid w:val="007570A5"/>
    <w:rsid w:val="00761020"/>
    <w:rsid w:val="007615D2"/>
    <w:rsid w:val="00762366"/>
    <w:rsid w:val="007630CE"/>
    <w:rsid w:val="00764CF7"/>
    <w:rsid w:val="00770571"/>
    <w:rsid w:val="00772057"/>
    <w:rsid w:val="00772D0B"/>
    <w:rsid w:val="007766F4"/>
    <w:rsid w:val="007768FF"/>
    <w:rsid w:val="007775BB"/>
    <w:rsid w:val="007824D3"/>
    <w:rsid w:val="00782693"/>
    <w:rsid w:val="00782E4A"/>
    <w:rsid w:val="007849DD"/>
    <w:rsid w:val="007850A2"/>
    <w:rsid w:val="00785E11"/>
    <w:rsid w:val="00786568"/>
    <w:rsid w:val="00786831"/>
    <w:rsid w:val="00787159"/>
    <w:rsid w:val="00787A1F"/>
    <w:rsid w:val="0079017E"/>
    <w:rsid w:val="00791E9C"/>
    <w:rsid w:val="007937DA"/>
    <w:rsid w:val="00796EE3"/>
    <w:rsid w:val="00797E7F"/>
    <w:rsid w:val="007A016B"/>
    <w:rsid w:val="007A197E"/>
    <w:rsid w:val="007A2F54"/>
    <w:rsid w:val="007A4D78"/>
    <w:rsid w:val="007A7D29"/>
    <w:rsid w:val="007B33C6"/>
    <w:rsid w:val="007B4AB8"/>
    <w:rsid w:val="007C27C6"/>
    <w:rsid w:val="007C27D1"/>
    <w:rsid w:val="007C3012"/>
    <w:rsid w:val="007C36E3"/>
    <w:rsid w:val="007C5648"/>
    <w:rsid w:val="007C6935"/>
    <w:rsid w:val="007C7167"/>
    <w:rsid w:val="007D1181"/>
    <w:rsid w:val="007D34C3"/>
    <w:rsid w:val="007D57B5"/>
    <w:rsid w:val="007E01A3"/>
    <w:rsid w:val="007E0389"/>
    <w:rsid w:val="007E18D7"/>
    <w:rsid w:val="007E298C"/>
    <w:rsid w:val="007E3732"/>
    <w:rsid w:val="007E3F4A"/>
    <w:rsid w:val="007E3FB5"/>
    <w:rsid w:val="007E50D8"/>
    <w:rsid w:val="007E6E47"/>
    <w:rsid w:val="007F004E"/>
    <w:rsid w:val="007F0844"/>
    <w:rsid w:val="007F11D6"/>
    <w:rsid w:val="007F1F8B"/>
    <w:rsid w:val="007F27F2"/>
    <w:rsid w:val="007F487D"/>
    <w:rsid w:val="007F58FB"/>
    <w:rsid w:val="007F5BA9"/>
    <w:rsid w:val="007F5F99"/>
    <w:rsid w:val="007F67A1"/>
    <w:rsid w:val="007F6A49"/>
    <w:rsid w:val="00800E68"/>
    <w:rsid w:val="00801516"/>
    <w:rsid w:val="00803B05"/>
    <w:rsid w:val="00806EB4"/>
    <w:rsid w:val="0080752A"/>
    <w:rsid w:val="00811132"/>
    <w:rsid w:val="00811C05"/>
    <w:rsid w:val="00814CDD"/>
    <w:rsid w:val="008159CE"/>
    <w:rsid w:val="00816C73"/>
    <w:rsid w:val="00817471"/>
    <w:rsid w:val="008205DF"/>
    <w:rsid w:val="008206C8"/>
    <w:rsid w:val="0082144C"/>
    <w:rsid w:val="00822009"/>
    <w:rsid w:val="00823E9C"/>
    <w:rsid w:val="00830618"/>
    <w:rsid w:val="008328AB"/>
    <w:rsid w:val="00835097"/>
    <w:rsid w:val="00835421"/>
    <w:rsid w:val="0083607E"/>
    <w:rsid w:val="008366B8"/>
    <w:rsid w:val="00840A42"/>
    <w:rsid w:val="008421EC"/>
    <w:rsid w:val="008470AC"/>
    <w:rsid w:val="00847669"/>
    <w:rsid w:val="00853431"/>
    <w:rsid w:val="00854471"/>
    <w:rsid w:val="008570AF"/>
    <w:rsid w:val="008635F8"/>
    <w:rsid w:val="0086387C"/>
    <w:rsid w:val="008638B0"/>
    <w:rsid w:val="00864C76"/>
    <w:rsid w:val="00865C41"/>
    <w:rsid w:val="0086637D"/>
    <w:rsid w:val="0087088E"/>
    <w:rsid w:val="00871099"/>
    <w:rsid w:val="008729D4"/>
    <w:rsid w:val="00874A6C"/>
    <w:rsid w:val="00876C65"/>
    <w:rsid w:val="00876EDB"/>
    <w:rsid w:val="00877EA4"/>
    <w:rsid w:val="00880B79"/>
    <w:rsid w:val="00880D8B"/>
    <w:rsid w:val="00883711"/>
    <w:rsid w:val="00883EC0"/>
    <w:rsid w:val="008841CB"/>
    <w:rsid w:val="008865F6"/>
    <w:rsid w:val="00886F61"/>
    <w:rsid w:val="00887920"/>
    <w:rsid w:val="00887AF3"/>
    <w:rsid w:val="00891B94"/>
    <w:rsid w:val="0089495B"/>
    <w:rsid w:val="00897564"/>
    <w:rsid w:val="008A0B8C"/>
    <w:rsid w:val="008A122E"/>
    <w:rsid w:val="008A38F7"/>
    <w:rsid w:val="008A4B4C"/>
    <w:rsid w:val="008A4B93"/>
    <w:rsid w:val="008A62C9"/>
    <w:rsid w:val="008B077F"/>
    <w:rsid w:val="008B0CA3"/>
    <w:rsid w:val="008B3AE8"/>
    <w:rsid w:val="008B4B9C"/>
    <w:rsid w:val="008B4F5E"/>
    <w:rsid w:val="008B60E8"/>
    <w:rsid w:val="008B6447"/>
    <w:rsid w:val="008B703D"/>
    <w:rsid w:val="008C14D7"/>
    <w:rsid w:val="008C239F"/>
    <w:rsid w:val="008C3D70"/>
    <w:rsid w:val="008C7711"/>
    <w:rsid w:val="008C788E"/>
    <w:rsid w:val="008D4835"/>
    <w:rsid w:val="008D7DAF"/>
    <w:rsid w:val="008D7EAD"/>
    <w:rsid w:val="008D7F53"/>
    <w:rsid w:val="008E195F"/>
    <w:rsid w:val="008E3C4B"/>
    <w:rsid w:val="008E480C"/>
    <w:rsid w:val="008F2226"/>
    <w:rsid w:val="008F2A08"/>
    <w:rsid w:val="008F2A7B"/>
    <w:rsid w:val="008F52C5"/>
    <w:rsid w:val="008F5542"/>
    <w:rsid w:val="008F7B5B"/>
    <w:rsid w:val="0090249D"/>
    <w:rsid w:val="009031F3"/>
    <w:rsid w:val="0090333E"/>
    <w:rsid w:val="00905294"/>
    <w:rsid w:val="00907331"/>
    <w:rsid w:val="009074BF"/>
    <w:rsid w:val="00907757"/>
    <w:rsid w:val="009129C0"/>
    <w:rsid w:val="00913BF0"/>
    <w:rsid w:val="009201F0"/>
    <w:rsid w:val="009211D9"/>
    <w:rsid w:val="009212B0"/>
    <w:rsid w:val="00921FA1"/>
    <w:rsid w:val="009234A5"/>
    <w:rsid w:val="00927342"/>
    <w:rsid w:val="00931074"/>
    <w:rsid w:val="00933453"/>
    <w:rsid w:val="009336F7"/>
    <w:rsid w:val="009346CA"/>
    <w:rsid w:val="00936189"/>
    <w:rsid w:val="0093636C"/>
    <w:rsid w:val="009374A7"/>
    <w:rsid w:val="00937FD8"/>
    <w:rsid w:val="009434DF"/>
    <w:rsid w:val="0094563F"/>
    <w:rsid w:val="00946D25"/>
    <w:rsid w:val="00952109"/>
    <w:rsid w:val="00952CA4"/>
    <w:rsid w:val="00952DE6"/>
    <w:rsid w:val="00954160"/>
    <w:rsid w:val="009541E8"/>
    <w:rsid w:val="00955F6D"/>
    <w:rsid w:val="0095688D"/>
    <w:rsid w:val="00962393"/>
    <w:rsid w:val="00965F1E"/>
    <w:rsid w:val="00967557"/>
    <w:rsid w:val="009715BE"/>
    <w:rsid w:val="00973366"/>
    <w:rsid w:val="00975785"/>
    <w:rsid w:val="00975C64"/>
    <w:rsid w:val="009773B0"/>
    <w:rsid w:val="00977481"/>
    <w:rsid w:val="00977AB8"/>
    <w:rsid w:val="00982845"/>
    <w:rsid w:val="00983B61"/>
    <w:rsid w:val="00983B81"/>
    <w:rsid w:val="00983E98"/>
    <w:rsid w:val="00983F77"/>
    <w:rsid w:val="0098551D"/>
    <w:rsid w:val="009873EB"/>
    <w:rsid w:val="00987DE2"/>
    <w:rsid w:val="00991B38"/>
    <w:rsid w:val="00992D4B"/>
    <w:rsid w:val="00993B5C"/>
    <w:rsid w:val="0099518F"/>
    <w:rsid w:val="009961D8"/>
    <w:rsid w:val="0099620A"/>
    <w:rsid w:val="00997559"/>
    <w:rsid w:val="0099764F"/>
    <w:rsid w:val="0099765D"/>
    <w:rsid w:val="00997809"/>
    <w:rsid w:val="009A0C79"/>
    <w:rsid w:val="009A1323"/>
    <w:rsid w:val="009A23AA"/>
    <w:rsid w:val="009A2977"/>
    <w:rsid w:val="009A523D"/>
    <w:rsid w:val="009A728D"/>
    <w:rsid w:val="009A7813"/>
    <w:rsid w:val="009B02A1"/>
    <w:rsid w:val="009B0353"/>
    <w:rsid w:val="009B0444"/>
    <w:rsid w:val="009B186A"/>
    <w:rsid w:val="009B3CFA"/>
    <w:rsid w:val="009B43AC"/>
    <w:rsid w:val="009B4AA6"/>
    <w:rsid w:val="009B50E9"/>
    <w:rsid w:val="009B541F"/>
    <w:rsid w:val="009B56BD"/>
    <w:rsid w:val="009C0A58"/>
    <w:rsid w:val="009C31C2"/>
    <w:rsid w:val="009C4D9F"/>
    <w:rsid w:val="009D19B1"/>
    <w:rsid w:val="009D1B89"/>
    <w:rsid w:val="009D2207"/>
    <w:rsid w:val="009D27C8"/>
    <w:rsid w:val="009D2857"/>
    <w:rsid w:val="009D3B8A"/>
    <w:rsid w:val="009D781A"/>
    <w:rsid w:val="009E04C6"/>
    <w:rsid w:val="009E0995"/>
    <w:rsid w:val="009E18F6"/>
    <w:rsid w:val="009E1D64"/>
    <w:rsid w:val="009E28DA"/>
    <w:rsid w:val="009E5815"/>
    <w:rsid w:val="009E7BCE"/>
    <w:rsid w:val="009F197F"/>
    <w:rsid w:val="009F496B"/>
    <w:rsid w:val="009F7388"/>
    <w:rsid w:val="009F756D"/>
    <w:rsid w:val="00A0090A"/>
    <w:rsid w:val="00A01439"/>
    <w:rsid w:val="00A02E61"/>
    <w:rsid w:val="00A03AF0"/>
    <w:rsid w:val="00A03C15"/>
    <w:rsid w:val="00A05CFF"/>
    <w:rsid w:val="00A071FF"/>
    <w:rsid w:val="00A11AC1"/>
    <w:rsid w:val="00A13048"/>
    <w:rsid w:val="00A134CB"/>
    <w:rsid w:val="00A1648A"/>
    <w:rsid w:val="00A16E86"/>
    <w:rsid w:val="00A16F1B"/>
    <w:rsid w:val="00A177B6"/>
    <w:rsid w:val="00A20058"/>
    <w:rsid w:val="00A209E1"/>
    <w:rsid w:val="00A24358"/>
    <w:rsid w:val="00A30EA0"/>
    <w:rsid w:val="00A31479"/>
    <w:rsid w:val="00A36B54"/>
    <w:rsid w:val="00A3728F"/>
    <w:rsid w:val="00A40C96"/>
    <w:rsid w:val="00A412CD"/>
    <w:rsid w:val="00A42004"/>
    <w:rsid w:val="00A44B62"/>
    <w:rsid w:val="00A45317"/>
    <w:rsid w:val="00A46843"/>
    <w:rsid w:val="00A4692B"/>
    <w:rsid w:val="00A46B5B"/>
    <w:rsid w:val="00A50F5C"/>
    <w:rsid w:val="00A5320A"/>
    <w:rsid w:val="00A56B97"/>
    <w:rsid w:val="00A56BE9"/>
    <w:rsid w:val="00A579DC"/>
    <w:rsid w:val="00A57A0D"/>
    <w:rsid w:val="00A6093D"/>
    <w:rsid w:val="00A62317"/>
    <w:rsid w:val="00A642AF"/>
    <w:rsid w:val="00A64C66"/>
    <w:rsid w:val="00A6586C"/>
    <w:rsid w:val="00A6676E"/>
    <w:rsid w:val="00A667DD"/>
    <w:rsid w:val="00A70B06"/>
    <w:rsid w:val="00A713BF"/>
    <w:rsid w:val="00A718D8"/>
    <w:rsid w:val="00A72BA7"/>
    <w:rsid w:val="00A750D8"/>
    <w:rsid w:val="00A750DD"/>
    <w:rsid w:val="00A7656D"/>
    <w:rsid w:val="00A767DC"/>
    <w:rsid w:val="00A76A6D"/>
    <w:rsid w:val="00A81E98"/>
    <w:rsid w:val="00A828F3"/>
    <w:rsid w:val="00A83253"/>
    <w:rsid w:val="00A837AF"/>
    <w:rsid w:val="00A837F5"/>
    <w:rsid w:val="00A83B0C"/>
    <w:rsid w:val="00A83FED"/>
    <w:rsid w:val="00A85639"/>
    <w:rsid w:val="00A9121C"/>
    <w:rsid w:val="00A928D2"/>
    <w:rsid w:val="00A92BEA"/>
    <w:rsid w:val="00AA2D89"/>
    <w:rsid w:val="00AA30A5"/>
    <w:rsid w:val="00AA3C1E"/>
    <w:rsid w:val="00AA4FAE"/>
    <w:rsid w:val="00AA6E84"/>
    <w:rsid w:val="00AA77E4"/>
    <w:rsid w:val="00AB10B9"/>
    <w:rsid w:val="00AB19FE"/>
    <w:rsid w:val="00AB3870"/>
    <w:rsid w:val="00AB70ED"/>
    <w:rsid w:val="00AC3B3A"/>
    <w:rsid w:val="00AC513B"/>
    <w:rsid w:val="00AC584D"/>
    <w:rsid w:val="00AC62B1"/>
    <w:rsid w:val="00AC6736"/>
    <w:rsid w:val="00AD04C9"/>
    <w:rsid w:val="00AD05A8"/>
    <w:rsid w:val="00AD50B5"/>
    <w:rsid w:val="00AD52A6"/>
    <w:rsid w:val="00AD7950"/>
    <w:rsid w:val="00AE037D"/>
    <w:rsid w:val="00AE341B"/>
    <w:rsid w:val="00AE6651"/>
    <w:rsid w:val="00AE7F6A"/>
    <w:rsid w:val="00AF02E9"/>
    <w:rsid w:val="00AF064A"/>
    <w:rsid w:val="00AF468D"/>
    <w:rsid w:val="00AF581D"/>
    <w:rsid w:val="00AF664B"/>
    <w:rsid w:val="00AF7EB1"/>
    <w:rsid w:val="00B0033E"/>
    <w:rsid w:val="00B00D98"/>
    <w:rsid w:val="00B03C7E"/>
    <w:rsid w:val="00B05AB5"/>
    <w:rsid w:val="00B0725D"/>
    <w:rsid w:val="00B07CA7"/>
    <w:rsid w:val="00B10ECB"/>
    <w:rsid w:val="00B11CE5"/>
    <w:rsid w:val="00B11E3E"/>
    <w:rsid w:val="00B1279A"/>
    <w:rsid w:val="00B12AE8"/>
    <w:rsid w:val="00B130A0"/>
    <w:rsid w:val="00B151AC"/>
    <w:rsid w:val="00B1633D"/>
    <w:rsid w:val="00B17726"/>
    <w:rsid w:val="00B21751"/>
    <w:rsid w:val="00B22D68"/>
    <w:rsid w:val="00B2631B"/>
    <w:rsid w:val="00B334F7"/>
    <w:rsid w:val="00B360CA"/>
    <w:rsid w:val="00B36361"/>
    <w:rsid w:val="00B36BA9"/>
    <w:rsid w:val="00B41206"/>
    <w:rsid w:val="00B4194A"/>
    <w:rsid w:val="00B44A49"/>
    <w:rsid w:val="00B470F4"/>
    <w:rsid w:val="00B50D8F"/>
    <w:rsid w:val="00B5222E"/>
    <w:rsid w:val="00B53179"/>
    <w:rsid w:val="00B53E7F"/>
    <w:rsid w:val="00B600CD"/>
    <w:rsid w:val="00B601C0"/>
    <w:rsid w:val="00B6042A"/>
    <w:rsid w:val="00B61C96"/>
    <w:rsid w:val="00B643F5"/>
    <w:rsid w:val="00B64979"/>
    <w:rsid w:val="00B65E1E"/>
    <w:rsid w:val="00B71143"/>
    <w:rsid w:val="00B72AC5"/>
    <w:rsid w:val="00B7376D"/>
    <w:rsid w:val="00B73A2A"/>
    <w:rsid w:val="00B7515D"/>
    <w:rsid w:val="00B7644B"/>
    <w:rsid w:val="00B80495"/>
    <w:rsid w:val="00B81C05"/>
    <w:rsid w:val="00B81E18"/>
    <w:rsid w:val="00B81E8B"/>
    <w:rsid w:val="00B83F8F"/>
    <w:rsid w:val="00B85C55"/>
    <w:rsid w:val="00B864D4"/>
    <w:rsid w:val="00B8781E"/>
    <w:rsid w:val="00B927C1"/>
    <w:rsid w:val="00B94B06"/>
    <w:rsid w:val="00B94C28"/>
    <w:rsid w:val="00B978D5"/>
    <w:rsid w:val="00BA2E77"/>
    <w:rsid w:val="00BA3925"/>
    <w:rsid w:val="00BA4D91"/>
    <w:rsid w:val="00BA70BC"/>
    <w:rsid w:val="00BB057C"/>
    <w:rsid w:val="00BB0A6B"/>
    <w:rsid w:val="00BB0C76"/>
    <w:rsid w:val="00BB42C2"/>
    <w:rsid w:val="00BB477D"/>
    <w:rsid w:val="00BB51D3"/>
    <w:rsid w:val="00BB653B"/>
    <w:rsid w:val="00BB6765"/>
    <w:rsid w:val="00BB6FCB"/>
    <w:rsid w:val="00BB7E8F"/>
    <w:rsid w:val="00BC10BA"/>
    <w:rsid w:val="00BC15C1"/>
    <w:rsid w:val="00BC5AFD"/>
    <w:rsid w:val="00BC5C9F"/>
    <w:rsid w:val="00BC62D8"/>
    <w:rsid w:val="00BD03D1"/>
    <w:rsid w:val="00BD156A"/>
    <w:rsid w:val="00BD1588"/>
    <w:rsid w:val="00BD1ECC"/>
    <w:rsid w:val="00BD2DCC"/>
    <w:rsid w:val="00BD4A65"/>
    <w:rsid w:val="00BD5566"/>
    <w:rsid w:val="00BD5B05"/>
    <w:rsid w:val="00BD708D"/>
    <w:rsid w:val="00BE0820"/>
    <w:rsid w:val="00BE1B70"/>
    <w:rsid w:val="00BF53B6"/>
    <w:rsid w:val="00C0092A"/>
    <w:rsid w:val="00C01536"/>
    <w:rsid w:val="00C02F68"/>
    <w:rsid w:val="00C03FC4"/>
    <w:rsid w:val="00C04F43"/>
    <w:rsid w:val="00C0573C"/>
    <w:rsid w:val="00C0609D"/>
    <w:rsid w:val="00C07002"/>
    <w:rsid w:val="00C0714C"/>
    <w:rsid w:val="00C07270"/>
    <w:rsid w:val="00C10347"/>
    <w:rsid w:val="00C112A7"/>
    <w:rsid w:val="00C115AB"/>
    <w:rsid w:val="00C12D0E"/>
    <w:rsid w:val="00C1361E"/>
    <w:rsid w:val="00C13B4B"/>
    <w:rsid w:val="00C15323"/>
    <w:rsid w:val="00C15DC8"/>
    <w:rsid w:val="00C178DC"/>
    <w:rsid w:val="00C17F6D"/>
    <w:rsid w:val="00C202D5"/>
    <w:rsid w:val="00C22C99"/>
    <w:rsid w:val="00C2381D"/>
    <w:rsid w:val="00C23988"/>
    <w:rsid w:val="00C23C4E"/>
    <w:rsid w:val="00C26CCB"/>
    <w:rsid w:val="00C27933"/>
    <w:rsid w:val="00C30249"/>
    <w:rsid w:val="00C30FE8"/>
    <w:rsid w:val="00C315BD"/>
    <w:rsid w:val="00C3209B"/>
    <w:rsid w:val="00C321C5"/>
    <w:rsid w:val="00C33288"/>
    <w:rsid w:val="00C3565B"/>
    <w:rsid w:val="00C3723B"/>
    <w:rsid w:val="00C403C9"/>
    <w:rsid w:val="00C40FBB"/>
    <w:rsid w:val="00C42466"/>
    <w:rsid w:val="00C42C61"/>
    <w:rsid w:val="00C46DD5"/>
    <w:rsid w:val="00C520C0"/>
    <w:rsid w:val="00C54E4A"/>
    <w:rsid w:val="00C55DF4"/>
    <w:rsid w:val="00C56F3D"/>
    <w:rsid w:val="00C606C9"/>
    <w:rsid w:val="00C622D4"/>
    <w:rsid w:val="00C63A7A"/>
    <w:rsid w:val="00C64F46"/>
    <w:rsid w:val="00C71787"/>
    <w:rsid w:val="00C73884"/>
    <w:rsid w:val="00C7478B"/>
    <w:rsid w:val="00C76DB7"/>
    <w:rsid w:val="00C77C48"/>
    <w:rsid w:val="00C77F8F"/>
    <w:rsid w:val="00C80288"/>
    <w:rsid w:val="00C82566"/>
    <w:rsid w:val="00C84003"/>
    <w:rsid w:val="00C84C45"/>
    <w:rsid w:val="00C85628"/>
    <w:rsid w:val="00C860FD"/>
    <w:rsid w:val="00C87733"/>
    <w:rsid w:val="00C90650"/>
    <w:rsid w:val="00C93C44"/>
    <w:rsid w:val="00C94114"/>
    <w:rsid w:val="00C9691B"/>
    <w:rsid w:val="00C97D78"/>
    <w:rsid w:val="00CA103C"/>
    <w:rsid w:val="00CA230D"/>
    <w:rsid w:val="00CB2974"/>
    <w:rsid w:val="00CB38C2"/>
    <w:rsid w:val="00CB439C"/>
    <w:rsid w:val="00CB6938"/>
    <w:rsid w:val="00CC21CC"/>
    <w:rsid w:val="00CC2AAE"/>
    <w:rsid w:val="00CC2F41"/>
    <w:rsid w:val="00CC414C"/>
    <w:rsid w:val="00CC485C"/>
    <w:rsid w:val="00CC5A42"/>
    <w:rsid w:val="00CC5CAC"/>
    <w:rsid w:val="00CC68F4"/>
    <w:rsid w:val="00CC74E2"/>
    <w:rsid w:val="00CD0EAB"/>
    <w:rsid w:val="00CD3F65"/>
    <w:rsid w:val="00CD6640"/>
    <w:rsid w:val="00CD6DC2"/>
    <w:rsid w:val="00CD78D8"/>
    <w:rsid w:val="00CE318B"/>
    <w:rsid w:val="00CE3AD2"/>
    <w:rsid w:val="00CE47CE"/>
    <w:rsid w:val="00CE5E02"/>
    <w:rsid w:val="00CE6A0B"/>
    <w:rsid w:val="00CE782B"/>
    <w:rsid w:val="00CF101A"/>
    <w:rsid w:val="00CF15A4"/>
    <w:rsid w:val="00CF3307"/>
    <w:rsid w:val="00CF34DB"/>
    <w:rsid w:val="00CF359E"/>
    <w:rsid w:val="00CF37C4"/>
    <w:rsid w:val="00CF558F"/>
    <w:rsid w:val="00CF6F7E"/>
    <w:rsid w:val="00D001FB"/>
    <w:rsid w:val="00D010C0"/>
    <w:rsid w:val="00D02D1E"/>
    <w:rsid w:val="00D02E7B"/>
    <w:rsid w:val="00D03382"/>
    <w:rsid w:val="00D04E66"/>
    <w:rsid w:val="00D073E2"/>
    <w:rsid w:val="00D13620"/>
    <w:rsid w:val="00D1640E"/>
    <w:rsid w:val="00D17A58"/>
    <w:rsid w:val="00D17CC4"/>
    <w:rsid w:val="00D20136"/>
    <w:rsid w:val="00D2042D"/>
    <w:rsid w:val="00D20FB8"/>
    <w:rsid w:val="00D213FF"/>
    <w:rsid w:val="00D2152A"/>
    <w:rsid w:val="00D21705"/>
    <w:rsid w:val="00D22B54"/>
    <w:rsid w:val="00D24604"/>
    <w:rsid w:val="00D25295"/>
    <w:rsid w:val="00D25FE3"/>
    <w:rsid w:val="00D262AD"/>
    <w:rsid w:val="00D32D5B"/>
    <w:rsid w:val="00D3472F"/>
    <w:rsid w:val="00D42037"/>
    <w:rsid w:val="00D446EC"/>
    <w:rsid w:val="00D463AE"/>
    <w:rsid w:val="00D51870"/>
    <w:rsid w:val="00D51BF0"/>
    <w:rsid w:val="00D51BFD"/>
    <w:rsid w:val="00D55942"/>
    <w:rsid w:val="00D57472"/>
    <w:rsid w:val="00D60855"/>
    <w:rsid w:val="00D612ED"/>
    <w:rsid w:val="00D6229A"/>
    <w:rsid w:val="00D63D48"/>
    <w:rsid w:val="00D7102B"/>
    <w:rsid w:val="00D711D9"/>
    <w:rsid w:val="00D712ED"/>
    <w:rsid w:val="00D71EEA"/>
    <w:rsid w:val="00D73CA4"/>
    <w:rsid w:val="00D74816"/>
    <w:rsid w:val="00D74BD5"/>
    <w:rsid w:val="00D76059"/>
    <w:rsid w:val="00D774E4"/>
    <w:rsid w:val="00D807BF"/>
    <w:rsid w:val="00D82F2B"/>
    <w:rsid w:val="00D82FCC"/>
    <w:rsid w:val="00D83348"/>
    <w:rsid w:val="00D843D5"/>
    <w:rsid w:val="00D87991"/>
    <w:rsid w:val="00D87FA6"/>
    <w:rsid w:val="00D92DAD"/>
    <w:rsid w:val="00D938E1"/>
    <w:rsid w:val="00D93B50"/>
    <w:rsid w:val="00D954BA"/>
    <w:rsid w:val="00DA0229"/>
    <w:rsid w:val="00DA17FC"/>
    <w:rsid w:val="00DA3292"/>
    <w:rsid w:val="00DA6B5A"/>
    <w:rsid w:val="00DA7887"/>
    <w:rsid w:val="00DB2C26"/>
    <w:rsid w:val="00DB316E"/>
    <w:rsid w:val="00DB5FE1"/>
    <w:rsid w:val="00DB70D2"/>
    <w:rsid w:val="00DB7EAF"/>
    <w:rsid w:val="00DC4CFD"/>
    <w:rsid w:val="00DC524B"/>
    <w:rsid w:val="00DC5A48"/>
    <w:rsid w:val="00DC68B8"/>
    <w:rsid w:val="00DD0051"/>
    <w:rsid w:val="00DD02F4"/>
    <w:rsid w:val="00DD275D"/>
    <w:rsid w:val="00DD61BD"/>
    <w:rsid w:val="00DD6D7E"/>
    <w:rsid w:val="00DE23B4"/>
    <w:rsid w:val="00DE6B43"/>
    <w:rsid w:val="00DF2194"/>
    <w:rsid w:val="00DF3A1B"/>
    <w:rsid w:val="00DF4212"/>
    <w:rsid w:val="00DF6C6B"/>
    <w:rsid w:val="00DF7D7D"/>
    <w:rsid w:val="00E020DC"/>
    <w:rsid w:val="00E0302C"/>
    <w:rsid w:val="00E068E3"/>
    <w:rsid w:val="00E07F2E"/>
    <w:rsid w:val="00E11923"/>
    <w:rsid w:val="00E1402D"/>
    <w:rsid w:val="00E1600E"/>
    <w:rsid w:val="00E17B7A"/>
    <w:rsid w:val="00E2132F"/>
    <w:rsid w:val="00E2359B"/>
    <w:rsid w:val="00E24C8C"/>
    <w:rsid w:val="00E24D7D"/>
    <w:rsid w:val="00E25C48"/>
    <w:rsid w:val="00E262D4"/>
    <w:rsid w:val="00E2757F"/>
    <w:rsid w:val="00E31616"/>
    <w:rsid w:val="00E3300B"/>
    <w:rsid w:val="00E35284"/>
    <w:rsid w:val="00E35885"/>
    <w:rsid w:val="00E35C16"/>
    <w:rsid w:val="00E3618E"/>
    <w:rsid w:val="00E36250"/>
    <w:rsid w:val="00E37943"/>
    <w:rsid w:val="00E411D2"/>
    <w:rsid w:val="00E41B77"/>
    <w:rsid w:val="00E44264"/>
    <w:rsid w:val="00E45772"/>
    <w:rsid w:val="00E46568"/>
    <w:rsid w:val="00E46BCA"/>
    <w:rsid w:val="00E46FA7"/>
    <w:rsid w:val="00E50C66"/>
    <w:rsid w:val="00E51783"/>
    <w:rsid w:val="00E51ABF"/>
    <w:rsid w:val="00E54511"/>
    <w:rsid w:val="00E57C66"/>
    <w:rsid w:val="00E60CA2"/>
    <w:rsid w:val="00E61D13"/>
    <w:rsid w:val="00E61DAC"/>
    <w:rsid w:val="00E6239E"/>
    <w:rsid w:val="00E62401"/>
    <w:rsid w:val="00E626A8"/>
    <w:rsid w:val="00E652C1"/>
    <w:rsid w:val="00E71EFE"/>
    <w:rsid w:val="00E727D6"/>
    <w:rsid w:val="00E72B80"/>
    <w:rsid w:val="00E75FE3"/>
    <w:rsid w:val="00E76166"/>
    <w:rsid w:val="00E7719D"/>
    <w:rsid w:val="00E775CB"/>
    <w:rsid w:val="00E826A1"/>
    <w:rsid w:val="00E86C4C"/>
    <w:rsid w:val="00E907A3"/>
    <w:rsid w:val="00E9209F"/>
    <w:rsid w:val="00E92469"/>
    <w:rsid w:val="00E93317"/>
    <w:rsid w:val="00E9522F"/>
    <w:rsid w:val="00E95FC6"/>
    <w:rsid w:val="00E96694"/>
    <w:rsid w:val="00E967AA"/>
    <w:rsid w:val="00EA0378"/>
    <w:rsid w:val="00EA144E"/>
    <w:rsid w:val="00EA230D"/>
    <w:rsid w:val="00EA2467"/>
    <w:rsid w:val="00EA3344"/>
    <w:rsid w:val="00EA5AE0"/>
    <w:rsid w:val="00EB0B15"/>
    <w:rsid w:val="00EB4644"/>
    <w:rsid w:val="00EB68C7"/>
    <w:rsid w:val="00EB7AB1"/>
    <w:rsid w:val="00EC05DF"/>
    <w:rsid w:val="00EC096D"/>
    <w:rsid w:val="00EC22FF"/>
    <w:rsid w:val="00EC666F"/>
    <w:rsid w:val="00ED213E"/>
    <w:rsid w:val="00ED2E22"/>
    <w:rsid w:val="00ED436E"/>
    <w:rsid w:val="00ED5119"/>
    <w:rsid w:val="00ED52B7"/>
    <w:rsid w:val="00ED5634"/>
    <w:rsid w:val="00ED6FC8"/>
    <w:rsid w:val="00EE0740"/>
    <w:rsid w:val="00EE1129"/>
    <w:rsid w:val="00EE1527"/>
    <w:rsid w:val="00EE2A50"/>
    <w:rsid w:val="00EE7CD8"/>
    <w:rsid w:val="00EF48CC"/>
    <w:rsid w:val="00EF6B8D"/>
    <w:rsid w:val="00F00801"/>
    <w:rsid w:val="00F031A3"/>
    <w:rsid w:val="00F03432"/>
    <w:rsid w:val="00F040FF"/>
    <w:rsid w:val="00F06C0A"/>
    <w:rsid w:val="00F06D30"/>
    <w:rsid w:val="00F1023D"/>
    <w:rsid w:val="00F11DB2"/>
    <w:rsid w:val="00F12099"/>
    <w:rsid w:val="00F120E8"/>
    <w:rsid w:val="00F13AE9"/>
    <w:rsid w:val="00F16A2E"/>
    <w:rsid w:val="00F17561"/>
    <w:rsid w:val="00F2079C"/>
    <w:rsid w:val="00F21FA5"/>
    <w:rsid w:val="00F250F4"/>
    <w:rsid w:val="00F25704"/>
    <w:rsid w:val="00F272DF"/>
    <w:rsid w:val="00F31760"/>
    <w:rsid w:val="00F35BA5"/>
    <w:rsid w:val="00F369DE"/>
    <w:rsid w:val="00F37B0E"/>
    <w:rsid w:val="00F37BF2"/>
    <w:rsid w:val="00F410A7"/>
    <w:rsid w:val="00F4170B"/>
    <w:rsid w:val="00F41A8A"/>
    <w:rsid w:val="00F4333F"/>
    <w:rsid w:val="00F450F2"/>
    <w:rsid w:val="00F5029B"/>
    <w:rsid w:val="00F5186E"/>
    <w:rsid w:val="00F53035"/>
    <w:rsid w:val="00F55332"/>
    <w:rsid w:val="00F576C7"/>
    <w:rsid w:val="00F61BA0"/>
    <w:rsid w:val="00F61FE6"/>
    <w:rsid w:val="00F6314F"/>
    <w:rsid w:val="00F639DA"/>
    <w:rsid w:val="00F64DA4"/>
    <w:rsid w:val="00F65B5A"/>
    <w:rsid w:val="00F663C1"/>
    <w:rsid w:val="00F67DFE"/>
    <w:rsid w:val="00F73032"/>
    <w:rsid w:val="00F74D04"/>
    <w:rsid w:val="00F75C62"/>
    <w:rsid w:val="00F75E11"/>
    <w:rsid w:val="00F77F98"/>
    <w:rsid w:val="00F82272"/>
    <w:rsid w:val="00F83F5A"/>
    <w:rsid w:val="00F848FC"/>
    <w:rsid w:val="00F85759"/>
    <w:rsid w:val="00F86213"/>
    <w:rsid w:val="00F86D4B"/>
    <w:rsid w:val="00F87854"/>
    <w:rsid w:val="00F87EDF"/>
    <w:rsid w:val="00F90C8F"/>
    <w:rsid w:val="00F915CB"/>
    <w:rsid w:val="00F9282A"/>
    <w:rsid w:val="00F928FC"/>
    <w:rsid w:val="00F934BF"/>
    <w:rsid w:val="00F95115"/>
    <w:rsid w:val="00F95DD8"/>
    <w:rsid w:val="00F96BAD"/>
    <w:rsid w:val="00F9718A"/>
    <w:rsid w:val="00FA139D"/>
    <w:rsid w:val="00FA39F5"/>
    <w:rsid w:val="00FA6F29"/>
    <w:rsid w:val="00FB0E84"/>
    <w:rsid w:val="00FB37C6"/>
    <w:rsid w:val="00FB53DF"/>
    <w:rsid w:val="00FC250D"/>
    <w:rsid w:val="00FC31D5"/>
    <w:rsid w:val="00FC4723"/>
    <w:rsid w:val="00FC4B9E"/>
    <w:rsid w:val="00FC5DA7"/>
    <w:rsid w:val="00FD01C2"/>
    <w:rsid w:val="00FD0C89"/>
    <w:rsid w:val="00FD200E"/>
    <w:rsid w:val="00FD4317"/>
    <w:rsid w:val="00FD535E"/>
    <w:rsid w:val="00FD5534"/>
    <w:rsid w:val="00FD5B8E"/>
    <w:rsid w:val="00FD5F96"/>
    <w:rsid w:val="00FD6FCE"/>
    <w:rsid w:val="00FD734D"/>
    <w:rsid w:val="00FE11B6"/>
    <w:rsid w:val="00FE1ACF"/>
    <w:rsid w:val="00FE29B8"/>
    <w:rsid w:val="00FE45DC"/>
    <w:rsid w:val="00FE5130"/>
    <w:rsid w:val="00FE595C"/>
    <w:rsid w:val="00FE6FDB"/>
    <w:rsid w:val="00FE7320"/>
    <w:rsid w:val="00FE77CE"/>
    <w:rsid w:val="00FE799E"/>
    <w:rsid w:val="00FF0BCD"/>
    <w:rsid w:val="00FF0CE3"/>
    <w:rsid w:val="00FF3865"/>
    <w:rsid w:val="00FF617D"/>
    <w:rsid w:val="00FF74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EBB16A"/>
  <w15:docId w15:val="{72E0EDC3-618A-4717-BD7A-ACE142FB5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nhideWhenUsed="1"/>
    <w:lsdException w:name="Message Header" w:semiHidden="1" w:uiPriority="99"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81712"/>
    <w:pPr>
      <w:tabs>
        <w:tab w:val="left" w:pos="360"/>
        <w:tab w:val="left" w:pos="720"/>
        <w:tab w:val="left" w:pos="1080"/>
        <w:tab w:val="left" w:pos="1440"/>
      </w:tabs>
      <w:overflowPunct w:val="0"/>
      <w:autoSpaceDE w:val="0"/>
      <w:autoSpaceDN w:val="0"/>
      <w:adjustRightInd w:val="0"/>
      <w:spacing w:before="136"/>
      <w:textAlignment w:val="baseline"/>
    </w:pPr>
    <w:rPr>
      <w:sz w:val="22"/>
      <w:lang w:val="en-CA" w:eastAsia="en-US"/>
    </w:rPr>
  </w:style>
  <w:style w:type="paragraph" w:styleId="Heading1">
    <w:name w:val="heading 1"/>
    <w:aliases w:val="Heading U,H1,H11,Œ©o‚µ 1,뙥,?co??E 1,h1,?c,?co?ƒÊ 1,?,Œ,Œ©,Œ...,Œ©oâµ 1,?co?ÄÊ 1,Î,Î©,Î..."/>
    <w:basedOn w:val="Normal"/>
    <w:next w:val="Normal"/>
    <w:link w:val="Heading1Char"/>
    <w:qFormat/>
    <w:rsid w:val="00E11923"/>
    <w:pPr>
      <w:keepNext/>
      <w:numPr>
        <w:numId w:val="2"/>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2"/>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2"/>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2"/>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2"/>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2"/>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val="en-CA" w:eastAsia="en-US"/>
    </w:rPr>
  </w:style>
  <w:style w:type="character" w:customStyle="1" w:styleId="Heading3Char">
    <w:name w:val="Heading 3 Char"/>
    <w:aliases w:val="H3 Char,H31 Char,h3 Char"/>
    <w:link w:val="Heading3"/>
    <w:rsid w:val="002B191D"/>
    <w:rPr>
      <w:b/>
      <w:bCs/>
      <w:sz w:val="26"/>
      <w:szCs w:val="26"/>
      <w:lang w:val="en-CA"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lang w:val="en-CA" w:eastAsia="en-US"/>
    </w:rPr>
  </w:style>
  <w:style w:type="character" w:customStyle="1" w:styleId="Heading5Char">
    <w:name w:val="Heading 5 Char"/>
    <w:aliases w:val="H5 Char,H51 Char,h5 Char"/>
    <w:link w:val="Heading5"/>
    <w:rsid w:val="004234F0"/>
    <w:rPr>
      <w:b/>
      <w:bCs/>
      <w:i/>
      <w:iCs/>
      <w:sz w:val="24"/>
      <w:szCs w:val="26"/>
      <w:lang w:val="en-CA" w:eastAsia="en-US"/>
    </w:rPr>
  </w:style>
  <w:style w:type="character" w:customStyle="1" w:styleId="Heading6Char">
    <w:name w:val="Heading 6 Char"/>
    <w:aliases w:val="H6 Char,H61 Char,h6 Char"/>
    <w:link w:val="Heading6"/>
    <w:rsid w:val="000E00F3"/>
    <w:rPr>
      <w:b/>
      <w:bCs/>
      <w:sz w:val="22"/>
      <w:szCs w:val="22"/>
      <w:lang w:val="en-CA" w:eastAsia="en-US"/>
    </w:rPr>
  </w:style>
  <w:style w:type="character" w:customStyle="1" w:styleId="Heading7Char">
    <w:name w:val="Heading 7 Char"/>
    <w:link w:val="Heading7"/>
    <w:rsid w:val="004234F0"/>
    <w:rPr>
      <w:sz w:val="22"/>
      <w:szCs w:val="24"/>
      <w:lang w:val="en-CA" w:eastAsia="en-US"/>
    </w:rPr>
  </w:style>
  <w:style w:type="character" w:customStyle="1" w:styleId="Heading8Char">
    <w:name w:val="Heading 8 Char"/>
    <w:link w:val="Heading8"/>
    <w:rsid w:val="004234F0"/>
    <w:rPr>
      <w:i/>
      <w:iCs/>
      <w:sz w:val="22"/>
      <w:szCs w:val="24"/>
      <w:lang w:val="en-CA"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8159CE"/>
    <w:pPr>
      <w:keepNext/>
      <w:keepLines/>
      <w:tabs>
        <w:tab w:val="clear" w:pos="360"/>
        <w:tab w:val="clear" w:pos="720"/>
        <w:tab w:val="clear" w:pos="1080"/>
        <w:tab w:val="clear" w:pos="1440"/>
      </w:tabs>
      <w:spacing w:before="0" w:after="60"/>
      <w:jc w:val="both"/>
    </w:pPr>
    <w:rPr>
      <w:rFonts w:eastAsia="Malgun Gothic"/>
      <w:b/>
      <w:bCs/>
      <w:sz w:val="20"/>
    </w:rPr>
  </w:style>
  <w:style w:type="paragraph" w:customStyle="1" w:styleId="tablesyntax">
    <w:name w:val="table syntax"/>
    <w:basedOn w:val="Normal"/>
    <w:link w:val="tablesyntaxChar"/>
    <w:rsid w:val="008159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rPr>
  </w:style>
  <w:style w:type="character" w:customStyle="1" w:styleId="tablesyntaxChar">
    <w:name w:val="table syntax Char"/>
    <w:link w:val="tablesyntax"/>
    <w:locked/>
    <w:rsid w:val="008159CE"/>
    <w:rPr>
      <w:rFonts w:ascii="Times" w:eastAsia="Malgun Gothic" w:hAnsi="Times"/>
      <w:lang w:val="en-CA"/>
    </w:rPr>
  </w:style>
  <w:style w:type="paragraph" w:customStyle="1" w:styleId="tablecell">
    <w:name w:val="table cell"/>
    <w:basedOn w:val="Normal"/>
    <w:rsid w:val="00C2381D"/>
    <w:pPr>
      <w:keepNext/>
      <w:keepLines/>
      <w:tabs>
        <w:tab w:val="clear" w:pos="360"/>
        <w:tab w:val="clear" w:pos="720"/>
        <w:tab w:val="clear" w:pos="1080"/>
        <w:tab w:val="clear" w:pos="1440"/>
      </w:tabs>
      <w:spacing w:before="0" w:after="60"/>
      <w:jc w:val="both"/>
    </w:pPr>
    <w:rPr>
      <w:rFonts w:eastAsia="Malgun Gothic"/>
      <w:sz w:val="20"/>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024D98"/>
    <w:rPr>
      <w:rFonts w:cs="Arial"/>
      <w:b/>
      <w:bCs/>
      <w:kern w:val="32"/>
      <w:sz w:val="32"/>
      <w:szCs w:val="32"/>
      <w:lang w:val="en-CA" w:eastAsia="en-US"/>
    </w:rPr>
  </w:style>
  <w:style w:type="character" w:customStyle="1" w:styleId="HeaderChar">
    <w:name w:val="Header Char"/>
    <w:aliases w:val="h Char,Header/Footer Char"/>
    <w:link w:val="Header"/>
    <w:rsid w:val="00024D98"/>
    <w:rPr>
      <w:sz w:val="22"/>
    </w:rPr>
  </w:style>
  <w:style w:type="character" w:customStyle="1" w:styleId="FooterChar">
    <w:name w:val="Footer Char"/>
    <w:link w:val="Footer"/>
    <w:rsid w:val="00024D98"/>
    <w:rPr>
      <w:sz w:val="22"/>
    </w:rPr>
  </w:style>
  <w:style w:type="character" w:customStyle="1" w:styleId="BalloonTextChar">
    <w:name w:val="Balloon Text Char"/>
    <w:link w:val="BalloonText"/>
    <w:rsid w:val="00024D98"/>
    <w:rPr>
      <w:rFonts w:ascii="Tahoma" w:hAnsi="Tahoma" w:cs="Tahoma"/>
      <w:sz w:val="16"/>
      <w:szCs w:val="16"/>
    </w:rPr>
  </w:style>
  <w:style w:type="table" w:styleId="TableGrid">
    <w:name w:val="Table Grid"/>
    <w:basedOn w:val="TableNormal"/>
    <w:uiPriority w:val="99"/>
    <w:rsid w:val="00024D9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1"/>
    <w:qFormat/>
    <w:rsid w:val="00024D98"/>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1">
    <w:name w:val="Caption Char1"/>
    <w:link w:val="Caption"/>
    <w:locked/>
    <w:rsid w:val="00024D98"/>
    <w:rPr>
      <w:rFonts w:eastAsia="Malgun Gothic"/>
      <w:b/>
      <w:bCs/>
      <w:lang w:val="en-CA"/>
    </w:rPr>
  </w:style>
  <w:style w:type="paragraph" w:customStyle="1" w:styleId="Note1">
    <w:name w:val="Note 1"/>
    <w:basedOn w:val="Normal"/>
    <w:link w:val="Note1Char"/>
    <w:qFormat/>
    <w:rsid w:val="00024D98"/>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024D98"/>
    <w:rPr>
      <w:rFonts w:eastAsia="Malgun Gothic"/>
      <w:sz w:val="18"/>
      <w:szCs w:val="18"/>
      <w:lang w:val="en-GB"/>
    </w:rPr>
  </w:style>
  <w:style w:type="paragraph" w:customStyle="1" w:styleId="Tablehead">
    <w:name w:val="Table_head"/>
    <w:basedOn w:val="Tabletext"/>
    <w:next w:val="Tabletext"/>
    <w:rsid w:val="00024D9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uiPriority w:val="99"/>
    <w:rsid w:val="00024D98"/>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BodyTextIndent">
    <w:name w:val="Body Text Indent"/>
    <w:basedOn w:val="Normal"/>
    <w:link w:val="BodyTextIndent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024D98"/>
    <w:rPr>
      <w:rFonts w:eastAsia="Malgun Gothic"/>
      <w:lang w:val="en-GB" w:eastAsia="x-none"/>
    </w:rPr>
  </w:style>
  <w:style w:type="character" w:customStyle="1" w:styleId="Heading4CharChar1">
    <w:name w:val="Heading 4 Char Char1"/>
    <w:aliases w:val="Heading 4 Char1 Char Char,Heading 4 Char Char Char Char"/>
    <w:uiPriority w:val="99"/>
    <w:rsid w:val="00024D98"/>
    <w:rPr>
      <w:rFonts w:cs="Times New Roman"/>
      <w:b/>
      <w:bCs/>
      <w:lang w:val="en-GB" w:eastAsia="en-US"/>
    </w:rPr>
  </w:style>
  <w:style w:type="character" w:styleId="CommentReference">
    <w:name w:val="annotation reference"/>
    <w:rsid w:val="00024D98"/>
    <w:rPr>
      <w:rFonts w:cs="Times New Roman"/>
      <w:sz w:val="16"/>
      <w:szCs w:val="16"/>
    </w:rPr>
  </w:style>
  <w:style w:type="paragraph" w:styleId="CommentText">
    <w:name w:val="annotation text"/>
    <w:basedOn w:val="Normal"/>
    <w:link w:val="CommentTextChar"/>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rsid w:val="00024D98"/>
    <w:rPr>
      <w:rFonts w:eastAsia="Malgun Gothic"/>
      <w:lang w:val="en-GB" w:eastAsia="x-none"/>
    </w:rPr>
  </w:style>
  <w:style w:type="paragraph" w:styleId="TOC8">
    <w:name w:val="toc 8"/>
    <w:basedOn w:val="Normal"/>
    <w:next w:val="Normal"/>
    <w:autoRedefine/>
    <w:uiPriority w:val="39"/>
    <w:rsid w:val="00024D98"/>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024D98"/>
    <w:pPr>
      <w:ind w:left="2382" w:hanging="1191"/>
    </w:pPr>
  </w:style>
  <w:style w:type="paragraph" w:styleId="TOC3">
    <w:name w:val="toc 3"/>
    <w:basedOn w:val="Normal"/>
    <w:next w:val="Normal"/>
    <w:autoRedefine/>
    <w:uiPriority w:val="39"/>
    <w:qFormat/>
    <w:rsid w:val="00024D98"/>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024D98"/>
    <w:pPr>
      <w:ind w:left="2098" w:hanging="1106"/>
    </w:pPr>
  </w:style>
  <w:style w:type="paragraph" w:styleId="TOC5">
    <w:name w:val="toc 5"/>
    <w:basedOn w:val="TOC3"/>
    <w:autoRedefine/>
    <w:uiPriority w:val="39"/>
    <w:rsid w:val="00024D98"/>
    <w:pPr>
      <w:ind w:left="1758" w:hanging="964"/>
    </w:pPr>
  </w:style>
  <w:style w:type="paragraph" w:styleId="TOC4">
    <w:name w:val="toc 4"/>
    <w:basedOn w:val="TOC3"/>
    <w:next w:val="TOC5"/>
    <w:autoRedefine/>
    <w:uiPriority w:val="39"/>
    <w:rsid w:val="00024D98"/>
    <w:pPr>
      <w:ind w:left="1502" w:hanging="907"/>
    </w:pPr>
  </w:style>
  <w:style w:type="paragraph" w:styleId="TOC2">
    <w:name w:val="toc 2"/>
    <w:basedOn w:val="TOC1"/>
    <w:next w:val="TOC3"/>
    <w:autoRedefine/>
    <w:uiPriority w:val="39"/>
    <w:qFormat/>
    <w:rsid w:val="00024D98"/>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024D98"/>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024D98"/>
    <w:rPr>
      <w:rFonts w:eastAsia="Malgun Gothic"/>
      <w:lang w:val="en-GB" w:eastAsia="en-US"/>
    </w:rPr>
  </w:style>
  <w:style w:type="character" w:styleId="LineNumber">
    <w:name w:val="line number"/>
    <w:uiPriority w:val="99"/>
    <w:rsid w:val="00024D98"/>
    <w:rPr>
      <w:rFonts w:cs="Times New Roman"/>
    </w:rPr>
  </w:style>
  <w:style w:type="paragraph" w:styleId="Index1">
    <w:name w:val="index 1"/>
    <w:basedOn w:val="Normal"/>
    <w:next w:val="Normal"/>
    <w:autoRedefine/>
    <w:uiPriority w:val="99"/>
    <w:rsid w:val="00024D98"/>
    <w:pPr>
      <w:tabs>
        <w:tab w:val="clear" w:pos="360"/>
        <w:tab w:val="clear" w:pos="720"/>
        <w:tab w:val="clear" w:pos="1080"/>
        <w:tab w:val="clear" w:pos="1440"/>
      </w:tabs>
      <w:ind w:left="220" w:hanging="220"/>
    </w:pPr>
    <w:rPr>
      <w:rFonts w:eastAsia="MS Mincho"/>
    </w:rPr>
  </w:style>
  <w:style w:type="paragraph" w:styleId="IndexHeading">
    <w:name w:val="index heading"/>
    <w:basedOn w:val="Normal"/>
    <w:next w:val="ColorfulShading-Accent12"/>
    <w:uiPriority w:val="99"/>
    <w:rsid w:val="00024D98"/>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uiPriority w:val="99"/>
    <w:rsid w:val="00024D98"/>
    <w:rPr>
      <w:rFonts w:cs="Times New Roman"/>
      <w:position w:val="6"/>
      <w:sz w:val="16"/>
      <w:szCs w:val="16"/>
    </w:rPr>
  </w:style>
  <w:style w:type="paragraph" w:styleId="FootnoteText">
    <w:name w:val="footnote text"/>
    <w:basedOn w:val="Normal"/>
    <w:link w:val="FootnoteTextChar"/>
    <w:uiPriority w:val="99"/>
    <w:rsid w:val="00024D98"/>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uiPriority w:val="99"/>
    <w:rsid w:val="00024D98"/>
    <w:rPr>
      <w:rFonts w:eastAsia="Malgun Gothic"/>
      <w:lang w:val="en-GB" w:eastAsia="x-none"/>
    </w:rPr>
  </w:style>
  <w:style w:type="paragraph" w:styleId="NormalIndent">
    <w:name w:val="Normal Indent"/>
    <w:basedOn w:val="Normal"/>
    <w:uiPriority w:val="99"/>
    <w:rsid w:val="00024D98"/>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0">
    <w:name w:val="Table_Text"/>
    <w:basedOn w:val="TableLegend"/>
    <w:uiPriority w:val="99"/>
    <w:rsid w:val="00024D98"/>
    <w:pPr>
      <w:keepNext w:val="0"/>
      <w:keepLines/>
      <w:tabs>
        <w:tab w:val="clear" w:pos="454"/>
      </w:tabs>
      <w:spacing w:before="100" w:after="100" w:line="190" w:lineRule="exact"/>
    </w:pPr>
  </w:style>
  <w:style w:type="character" w:customStyle="1" w:styleId="BlancCharCharChar">
    <w:name w:val="Blanc Char Char Char"/>
    <w:uiPriority w:val="99"/>
    <w:rsid w:val="00024D98"/>
    <w:rPr>
      <w:rFonts w:cs="Times New Roman"/>
      <w:b/>
      <w:bCs/>
      <w:sz w:val="8"/>
      <w:szCs w:val="8"/>
      <w:lang w:val="en-US" w:eastAsia="en-US"/>
    </w:rPr>
  </w:style>
  <w:style w:type="paragraph" w:customStyle="1" w:styleId="enumlev1">
    <w:name w:val="enumlev1"/>
    <w:basedOn w:val="Normal"/>
    <w:rsid w:val="00024D98"/>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024D98"/>
    <w:pPr>
      <w:ind w:left="1588"/>
    </w:pPr>
  </w:style>
  <w:style w:type="paragraph" w:customStyle="1" w:styleId="enumlev3">
    <w:name w:val="enumlev3"/>
    <w:basedOn w:val="enumlev2"/>
    <w:uiPriority w:val="99"/>
    <w:rsid w:val="00024D98"/>
    <w:pPr>
      <w:ind w:left="1985"/>
    </w:pPr>
  </w:style>
  <w:style w:type="paragraph" w:customStyle="1" w:styleId="heading1aftertitle">
    <w:name w:val="heading 1aftertitle"/>
    <w:basedOn w:val="Heading1"/>
    <w:next w:val="Normal"/>
    <w:uiPriority w:val="99"/>
    <w:rsid w:val="00024D98"/>
    <w:pPr>
      <w:keepLines/>
      <w:numPr>
        <w:numId w:val="0"/>
      </w:numPr>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024D98"/>
    <w:pPr>
      <w:keepLines/>
      <w:numPr>
        <w:numId w:val="0"/>
      </w:numPr>
      <w:tabs>
        <w:tab w:val="clear" w:pos="360"/>
        <w:tab w:val="clear" w:pos="1080"/>
        <w:tab w:val="clear" w:pos="144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024D98"/>
    <w:pPr>
      <w:spacing w:after="720"/>
    </w:pPr>
    <w:rPr>
      <w:bCs w:val="0"/>
      <w:lang w:eastAsia="zh-TW"/>
    </w:rPr>
  </w:style>
  <w:style w:type="paragraph" w:customStyle="1" w:styleId="TableTitle">
    <w:name w:val="Table_Title"/>
    <w:basedOn w:val="Normal"/>
    <w:next w:val="Blanc"/>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rsid w:val="00024D9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024D98"/>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024D98"/>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024D98"/>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024D98"/>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024D98"/>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qFormat/>
    <w:rsid w:val="00024D98"/>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024D98"/>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024D98"/>
    <w:pPr>
      <w:spacing w:before="0"/>
    </w:pPr>
  </w:style>
  <w:style w:type="paragraph" w:customStyle="1" w:styleId="ASN1Italic">
    <w:name w:val="ASN.1 Italic"/>
    <w:basedOn w:val="ASN1"/>
    <w:uiPriority w:val="99"/>
    <w:rsid w:val="00024D98"/>
    <w:pPr>
      <w:spacing w:before="0"/>
    </w:pPr>
    <w:rPr>
      <w:b w:val="0"/>
      <w:bCs w:val="0"/>
      <w:i/>
      <w:iCs/>
      <w:sz w:val="20"/>
      <w:szCs w:val="20"/>
    </w:rPr>
  </w:style>
  <w:style w:type="paragraph" w:customStyle="1" w:styleId="Note">
    <w:name w:val="Note"/>
    <w:basedOn w:val="Normal"/>
    <w:next w:val="Normal"/>
    <w:link w:val="NoteChar2"/>
    <w:qFormat/>
    <w:rsid w:val="00024D98"/>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rsid w:val="00024D98"/>
    <w:rPr>
      <w:rFonts w:cs="Times New Roman"/>
      <w:sz w:val="18"/>
      <w:szCs w:val="18"/>
      <w:lang w:val="en-GB" w:eastAsia="en-US"/>
    </w:rPr>
  </w:style>
  <w:style w:type="paragraph" w:customStyle="1" w:styleId="head">
    <w:name w:val="head"/>
    <w:basedOn w:val="headfoot"/>
    <w:next w:val="foot"/>
    <w:uiPriority w:val="99"/>
    <w:rsid w:val="00024D98"/>
    <w:rPr>
      <w:color w:val="FFFFFF"/>
    </w:rPr>
  </w:style>
  <w:style w:type="paragraph" w:customStyle="1" w:styleId="foot">
    <w:name w:val="foot"/>
    <w:basedOn w:val="head"/>
    <w:next w:val="Heading1"/>
    <w:uiPriority w:val="99"/>
    <w:rsid w:val="00024D98"/>
  </w:style>
  <w:style w:type="paragraph" w:customStyle="1" w:styleId="RecISO">
    <w:name w:val="Rec_ISO_#"/>
    <w:basedOn w:val="Rec"/>
    <w:uiPriority w:val="99"/>
    <w:rsid w:val="00024D98"/>
    <w:pPr>
      <w:tabs>
        <w:tab w:val="clear" w:pos="794"/>
        <w:tab w:val="clear" w:pos="1191"/>
        <w:tab w:val="clear" w:pos="1588"/>
        <w:tab w:val="clear" w:pos="1985"/>
      </w:tabs>
    </w:pPr>
  </w:style>
  <w:style w:type="paragraph" w:customStyle="1" w:styleId="RecCCITT">
    <w:name w:val="Rec_CCITT_#"/>
    <w:basedOn w:val="RecISO"/>
    <w:uiPriority w:val="99"/>
    <w:rsid w:val="00024D98"/>
    <w:pPr>
      <w:spacing w:before="0"/>
    </w:pPr>
  </w:style>
  <w:style w:type="paragraph" w:styleId="Title">
    <w:name w:val="Title"/>
    <w:basedOn w:val="Normal"/>
    <w:next w:val="heading1aftertitle"/>
    <w:link w:val="TitleChar"/>
    <w:uiPriority w:val="99"/>
    <w:qFormat/>
    <w:rsid w:val="00024D98"/>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024D98"/>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024D98"/>
  </w:style>
  <w:style w:type="paragraph" w:customStyle="1" w:styleId="MediumList2-Accent21">
    <w:name w:val="Medium List 2 - Accent 21"/>
    <w:hidden/>
    <w:uiPriority w:val="99"/>
    <w:rsid w:val="00024D98"/>
    <w:rPr>
      <w:rFonts w:eastAsia="Malgun Gothic"/>
      <w:lang w:val="en-GB" w:eastAsia="en-US"/>
    </w:rPr>
  </w:style>
  <w:style w:type="paragraph" w:customStyle="1" w:styleId="MediumGrid1-Accent21">
    <w:name w:val="Medium Grid 1 - Accent 2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024D98"/>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024D98"/>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024D98"/>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024D98"/>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024D98"/>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024D98"/>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024D98"/>
    <w:rPr>
      <w:rFonts w:eastAsia="Batang"/>
      <w:sz w:val="22"/>
      <w:szCs w:val="22"/>
      <w:lang w:val="en-GB"/>
    </w:rPr>
  </w:style>
  <w:style w:type="paragraph" w:customStyle="1" w:styleId="AppendixHeading2">
    <w:name w:val="Appendix Heading 2"/>
    <w:basedOn w:val="Heading2"/>
    <w:uiPriority w:val="99"/>
    <w:rsid w:val="00024D98"/>
    <w:pPr>
      <w:numPr>
        <w:numId w:val="1"/>
      </w:numPr>
      <w:tabs>
        <w:tab w:val="clear" w:pos="1080"/>
        <w:tab w:val="clear" w:pos="1440"/>
        <w:tab w:val="num" w:pos="576"/>
        <w:tab w:val="num" w:pos="720"/>
      </w:tabs>
    </w:pPr>
    <w:rPr>
      <w:rFonts w:eastAsia="Batang"/>
      <w:i w:val="0"/>
      <w:iCs w:val="0"/>
      <w:sz w:val="22"/>
      <w:szCs w:val="22"/>
    </w:rPr>
  </w:style>
  <w:style w:type="paragraph" w:customStyle="1" w:styleId="AppendixHeadingI">
    <w:name w:val="Appendix Heading I"/>
    <w:basedOn w:val="Normal"/>
    <w:uiPriority w:val="99"/>
    <w:rsid w:val="00024D98"/>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024D98"/>
    <w:pPr>
      <w:numPr>
        <w:numId w:val="1"/>
      </w:num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024D98"/>
    <w:pPr>
      <w:numPr>
        <w:numId w:val="1"/>
      </w:numPr>
      <w:tabs>
        <w:tab w:val="clear" w:pos="360"/>
        <w:tab w:val="clear" w:pos="720"/>
        <w:tab w:val="clear" w:pos="1080"/>
        <w:tab w:val="clear" w:pos="1440"/>
        <w:tab w:val="left" w:pos="794"/>
        <w:tab w:val="num" w:pos="864"/>
      </w:tabs>
      <w:ind w:right="0"/>
    </w:pPr>
    <w:rPr>
      <w:rFonts w:ascii="Times New Roman" w:eastAsia="Batang" w:hAnsi="Times New Roman"/>
      <w:sz w:val="22"/>
      <w:szCs w:val="22"/>
      <w:lang w:eastAsia="x-none"/>
    </w:rPr>
  </w:style>
  <w:style w:type="paragraph" w:customStyle="1" w:styleId="AppendixHeading5">
    <w:name w:val="Appendix Heading 5"/>
    <w:basedOn w:val="Heading5"/>
    <w:uiPriority w:val="99"/>
    <w:rsid w:val="00024D98"/>
    <w:pPr>
      <w:keepNext w:val="0"/>
      <w:numPr>
        <w:numId w:val="1"/>
      </w:numPr>
      <w:tabs>
        <w:tab w:val="clear" w:pos="360"/>
        <w:tab w:val="clear" w:pos="720"/>
        <w:tab w:val="clear" w:pos="1080"/>
        <w:tab w:val="clear" w:pos="1440"/>
        <w:tab w:val="left" w:pos="794"/>
        <w:tab w:val="num" w:pos="1008"/>
        <w:tab w:val="num" w:pos="4752"/>
      </w:tabs>
    </w:pPr>
    <w:rPr>
      <w:rFonts w:eastAsia="Batang"/>
      <w:i w:val="0"/>
      <w:iCs w:val="0"/>
      <w:sz w:val="22"/>
      <w:szCs w:val="22"/>
      <w:lang w:eastAsia="x-none"/>
    </w:rPr>
  </w:style>
  <w:style w:type="paragraph" w:customStyle="1" w:styleId="BlancChar">
    <w:name w:val="Blanc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024D98"/>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024D98"/>
    <w:rPr>
      <w:rFonts w:eastAsia="Malgun Gothic"/>
      <w:sz w:val="16"/>
      <w:szCs w:val="16"/>
      <w:lang w:val="en-GB" w:eastAsia="x-none"/>
    </w:rPr>
  </w:style>
  <w:style w:type="paragraph" w:styleId="BodyTextIndent2">
    <w:name w:val="Body Text Indent 2"/>
    <w:basedOn w:val="Normal"/>
    <w:link w:val="BodyTextInden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024D98"/>
    <w:rPr>
      <w:rFonts w:eastAsia="Malgun Gothic"/>
      <w:lang w:val="en-GB" w:eastAsia="x-none"/>
    </w:rPr>
  </w:style>
  <w:style w:type="paragraph" w:customStyle="1" w:styleId="11BodyText">
    <w:name w:val="11 BodyTex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024D98"/>
    <w:rPr>
      <w:b/>
      <w:bCs/>
    </w:rPr>
  </w:style>
  <w:style w:type="paragraph" w:styleId="BodyText3">
    <w:name w:val="Body Text 3"/>
    <w:basedOn w:val="Normal"/>
    <w:link w:val="BodyText3Char"/>
    <w:uiPriority w:val="99"/>
    <w:rsid w:val="00024D98"/>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024D98"/>
    <w:rPr>
      <w:rFonts w:eastAsia="Malgun Gothic"/>
      <w:sz w:val="16"/>
      <w:szCs w:val="16"/>
      <w:lang w:val="en-GB" w:eastAsia="x-none"/>
    </w:rPr>
  </w:style>
  <w:style w:type="paragraph" w:customStyle="1" w:styleId="Figure0">
    <w:name w:val="Figur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024D98"/>
  </w:style>
  <w:style w:type="paragraph" w:customStyle="1" w:styleId="Fig0">
    <w:name w:val="Fig"/>
    <w:basedOn w:val="Figure0"/>
    <w:next w:val="Fig"/>
    <w:uiPriority w:val="99"/>
    <w:rsid w:val="00024D98"/>
    <w:pPr>
      <w:spacing w:before="136" w:after="0"/>
    </w:pPr>
    <w:rPr>
      <w:lang w:val="en-US"/>
    </w:rPr>
  </w:style>
  <w:style w:type="paragraph" w:customStyle="1" w:styleId="figure1">
    <w:name w:val="figure"/>
    <w:basedOn w:val="Normal"/>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024D98"/>
    <w:rPr>
      <w:rFonts w:cs="Times New Roman"/>
      <w:lang w:val="en-US" w:eastAsia="en-US"/>
    </w:rPr>
  </w:style>
  <w:style w:type="paragraph" w:customStyle="1" w:styleId="Annex2">
    <w:name w:val="Annex 2"/>
    <w:basedOn w:val="Normal"/>
    <w:next w:val="Normal"/>
    <w:link w:val="Annex2Char"/>
    <w:uiPriority w:val="99"/>
    <w:qFormat/>
    <w:rsid w:val="00024D98"/>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024D9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024D98"/>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024D98"/>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024D98"/>
    <w:rPr>
      <w:rFonts w:ascii="Courier" w:hAnsi="Courier" w:cs="Courier"/>
      <w:sz w:val="22"/>
      <w:szCs w:val="22"/>
      <w:lang w:val="en-GB" w:eastAsia="en-US"/>
    </w:rPr>
  </w:style>
  <w:style w:type="paragraph" w:styleId="BodyText2">
    <w:name w:val="Body Text 2"/>
    <w:basedOn w:val="Normal"/>
    <w:link w:val="BodyTex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024D98"/>
    <w:rPr>
      <w:rFonts w:eastAsia="Malgun Gothic"/>
      <w:lang w:val="en-GB" w:eastAsia="x-none"/>
    </w:rPr>
  </w:style>
  <w:style w:type="paragraph" w:customStyle="1" w:styleId="Normal1">
    <w:name w:val="Normal1"/>
    <w:basedOn w:val="TableTitle"/>
    <w:uiPriority w:val="99"/>
    <w:rsid w:val="00024D98"/>
    <w:pPr>
      <w:tabs>
        <w:tab w:val="center" w:pos="4864"/>
      </w:tabs>
      <w:jc w:val="both"/>
    </w:pPr>
  </w:style>
  <w:style w:type="paragraph" w:customStyle="1" w:styleId="equation0">
    <w:name w:val="equation"/>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024D98"/>
    <w:rPr>
      <w:rFonts w:cs="Times New Roman"/>
      <w:b/>
      <w:bCs/>
      <w:lang w:val="en-GB" w:eastAsia="en-US"/>
    </w:rPr>
  </w:style>
  <w:style w:type="character" w:customStyle="1" w:styleId="TableTitleCharCharChar">
    <w:name w:val="Table_Title Char Char Char"/>
    <w:uiPriority w:val="99"/>
    <w:rsid w:val="00024D98"/>
    <w:rPr>
      <w:rFonts w:cs="Times New Roman"/>
      <w:b/>
      <w:bCs/>
      <w:lang w:val="en-GB" w:eastAsia="en-US"/>
    </w:rPr>
  </w:style>
  <w:style w:type="character" w:customStyle="1" w:styleId="Annex1Char">
    <w:name w:val="Annex 1 Char"/>
    <w:uiPriority w:val="99"/>
    <w:rsid w:val="00024D98"/>
    <w:rPr>
      <w:rFonts w:cs="Times New Roman"/>
      <w:b/>
      <w:bCs/>
      <w:sz w:val="24"/>
      <w:szCs w:val="24"/>
      <w:lang w:val="en-GB" w:eastAsia="en-US"/>
    </w:rPr>
  </w:style>
  <w:style w:type="paragraph" w:customStyle="1" w:styleId="TableTitleChar">
    <w:name w:val="Tabl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024D98"/>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024D98"/>
    <w:rPr>
      <w:rFonts w:cs="Times New Roman"/>
      <w:b/>
      <w:bCs/>
      <w:sz w:val="24"/>
      <w:szCs w:val="24"/>
      <w:lang w:val="en-GB" w:eastAsia="en-US"/>
    </w:rPr>
  </w:style>
  <w:style w:type="paragraph" w:customStyle="1" w:styleId="toc0">
    <w:name w:val="toc 0"/>
    <w:basedOn w:val="Normal"/>
    <w:next w:val="TOC1"/>
    <w:uiPriority w:val="99"/>
    <w:rsid w:val="00024D98"/>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024D98"/>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024D98"/>
    <w:rPr>
      <w:rFonts w:cs="Times New Roman"/>
      <w:lang w:val="fr-FR"/>
    </w:rPr>
  </w:style>
  <w:style w:type="character" w:customStyle="1" w:styleId="Head0">
    <w:name w:val="Head"/>
    <w:uiPriority w:val="99"/>
    <w:rsid w:val="00024D98"/>
    <w:rPr>
      <w:rFonts w:cs="Times New Roman"/>
      <w:b/>
    </w:rPr>
  </w:style>
  <w:style w:type="paragraph" w:customStyle="1" w:styleId="StyleHeading1TimesNewRoman12ptBefore24ptAfter0">
    <w:name w:val="Style Heading 1 + Times New Roman 12 pt Before:  24 pt After:  0..."/>
    <w:basedOn w:val="Heading1"/>
    <w:uiPriority w:val="99"/>
    <w:rsid w:val="00024D98"/>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024D98"/>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024D98"/>
    <w:pPr>
      <w:numPr>
        <w:ilvl w:val="0"/>
        <w:numId w:val="0"/>
      </w:num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024D9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24D98"/>
    <w:pPr>
      <w:spacing w:before="20" w:after="40"/>
      <w:jc w:val="center"/>
    </w:pPr>
    <w:rPr>
      <w:rFonts w:eastAsia="Batang"/>
      <w:lang w:val="en-GB"/>
    </w:rPr>
  </w:style>
  <w:style w:type="paragraph" w:customStyle="1" w:styleId="Styleenumlev1Left0Hanging03">
    <w:name w:val="Style enumlev1 + Left:  0&quot; Hanging:  0.3&quot;"/>
    <w:basedOn w:val="enumlev1"/>
    <w:uiPriority w:val="99"/>
    <w:rsid w:val="00024D98"/>
    <w:pPr>
      <w:spacing w:before="136"/>
      <w:ind w:left="432" w:hanging="432"/>
    </w:pPr>
    <w:rPr>
      <w:rFonts w:eastAsia="Batang"/>
    </w:rPr>
  </w:style>
  <w:style w:type="paragraph" w:customStyle="1" w:styleId="StyleNote111ptLeft0">
    <w:name w:val="Style Note 1 + 11 pt Left:  0&quot;"/>
    <w:basedOn w:val="Note1"/>
    <w:uiPriority w:val="99"/>
    <w:rsid w:val="00024D98"/>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024D98"/>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024D98"/>
    <w:pPr>
      <w:ind w:left="1728" w:hanging="1728"/>
    </w:pPr>
    <w:rPr>
      <w:lang w:val="en-US"/>
    </w:rPr>
  </w:style>
  <w:style w:type="paragraph" w:customStyle="1" w:styleId="Annex6">
    <w:name w:val="Annex 6"/>
    <w:basedOn w:val="Annex5"/>
    <w:next w:val="Normal"/>
    <w:autoRedefine/>
    <w:uiPriority w:val="99"/>
    <w:rsid w:val="00024D9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024D98"/>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024D98"/>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024D98"/>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024D98"/>
    <w:rPr>
      <w:rFonts w:ascii="Times" w:eastAsia="Malgun Gothic" w:hAnsi="Times"/>
      <w:b/>
      <w:bCs/>
      <w:lang w:val="en-GB"/>
    </w:rPr>
  </w:style>
  <w:style w:type="character" w:customStyle="1" w:styleId="SVCBulletslevel1CharChar">
    <w:name w:val="SVC Bullets level 1 Char Char"/>
    <w:link w:val="SVCBulletslevel1Char"/>
    <w:uiPriority w:val="99"/>
    <w:locked/>
    <w:rsid w:val="00024D98"/>
    <w:rPr>
      <w:lang w:val="en-GB"/>
    </w:rPr>
  </w:style>
  <w:style w:type="paragraph" w:customStyle="1" w:styleId="SVCBulletslevel3CharChar">
    <w:name w:val="SVC Bullets level 3 Char Char"/>
    <w:basedOn w:val="SVCBulletslevel3"/>
    <w:link w:val="SVCBulletslevel3CharCharChar"/>
    <w:rsid w:val="00024D98"/>
    <w:rPr>
      <w:rFonts w:ascii="Times" w:hAnsi="Times"/>
      <w:lang w:eastAsia="x-none"/>
    </w:rPr>
  </w:style>
  <w:style w:type="paragraph" w:customStyle="1" w:styleId="SVCBulletslevel4Char">
    <w:name w:val="SVC Bullets level 4 Char"/>
    <w:basedOn w:val="SVCBulletslevel3CharChar"/>
    <w:link w:val="SVCBulletslevel4CharChar"/>
    <w:rsid w:val="00024D98"/>
    <w:pPr>
      <w:tabs>
        <w:tab w:val="clear" w:pos="-31680"/>
        <w:tab w:val="num" w:pos="2880"/>
      </w:tabs>
      <w:ind w:left="2880" w:hanging="360"/>
    </w:pPr>
  </w:style>
  <w:style w:type="paragraph" w:customStyle="1" w:styleId="SVCBulletslevel5">
    <w:name w:val="SVC Bullets level 5"/>
    <w:basedOn w:val="SVCBulletslevel4Char"/>
    <w:uiPriority w:val="99"/>
    <w:rsid w:val="00024D98"/>
    <w:pPr>
      <w:tabs>
        <w:tab w:val="clear" w:pos="2880"/>
        <w:tab w:val="num" w:pos="3600"/>
      </w:tabs>
      <w:ind w:left="3600"/>
    </w:pPr>
  </w:style>
  <w:style w:type="paragraph" w:customStyle="1" w:styleId="SVCBulletslevel6">
    <w:name w:val="SVC Bullets level 6"/>
    <w:basedOn w:val="SVCBulletslevel5"/>
    <w:uiPriority w:val="99"/>
    <w:rsid w:val="00024D9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24D98"/>
    <w:rPr>
      <w:rFonts w:eastAsia="Malgun Gothic"/>
      <w:lang w:val="en-GB"/>
    </w:rPr>
  </w:style>
  <w:style w:type="character" w:customStyle="1" w:styleId="SVCBulletslevel3CharCharChar">
    <w:name w:val="SVC Bullets level 3 Char Char Char"/>
    <w:link w:val="SVCBulletslevel3CharChar"/>
    <w:locked/>
    <w:rsid w:val="00024D98"/>
    <w:rPr>
      <w:rFonts w:ascii="Times" w:eastAsia="Malgun Gothic" w:hAnsi="Times"/>
      <w:lang w:val="en-GB" w:eastAsia="x-none"/>
    </w:rPr>
  </w:style>
  <w:style w:type="character" w:customStyle="1" w:styleId="SVCBulletslevel4CharChar">
    <w:name w:val="SVC Bullets level 4 Char Char"/>
    <w:link w:val="SVCBulletslevel4Char"/>
    <w:locked/>
    <w:rsid w:val="00024D98"/>
    <w:rPr>
      <w:rFonts w:ascii="Times" w:eastAsia="Malgun Gothic" w:hAnsi="Times"/>
      <w:lang w:val="en-GB" w:eastAsia="x-none"/>
    </w:rPr>
  </w:style>
  <w:style w:type="paragraph" w:customStyle="1" w:styleId="SVCBulletslevel7">
    <w:name w:val="SVC Bullets level 7"/>
    <w:basedOn w:val="SVCBulletslevel6"/>
    <w:uiPriority w:val="99"/>
    <w:rsid w:val="00024D98"/>
    <w:pPr>
      <w:ind w:left="2772"/>
    </w:pPr>
  </w:style>
  <w:style w:type="paragraph" w:customStyle="1" w:styleId="SVCBulletslevel8">
    <w:name w:val="SVC Bullets level 8"/>
    <w:basedOn w:val="SVCBulletslevel7"/>
    <w:uiPriority w:val="99"/>
    <w:rsid w:val="00024D98"/>
    <w:pPr>
      <w:ind w:left="3168"/>
    </w:pPr>
  </w:style>
  <w:style w:type="paragraph" w:customStyle="1" w:styleId="SVCBulletslevel3">
    <w:name w:val="SVC Bullets level 3"/>
    <w:basedOn w:val="Normal"/>
    <w:uiPriority w:val="99"/>
    <w:rsid w:val="00024D98"/>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024D98"/>
    <w:pPr>
      <w:numPr>
        <w:numId w:val="7"/>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024D98"/>
    <w:rPr>
      <w:rFonts w:eastAsia="Malgun Gothic"/>
      <w:lang w:val="en-GB" w:eastAsia="en-US"/>
    </w:rPr>
  </w:style>
  <w:style w:type="paragraph" w:customStyle="1" w:styleId="FigureCharChar">
    <w:name w:val="Figure_# Char Char"/>
    <w:basedOn w:val="Normal"/>
    <w:next w:val="FigureTitleChar"/>
    <w:link w:val="FigureCharCharChar"/>
    <w:uiPriority w:val="99"/>
    <w:rsid w:val="00024D98"/>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024D98"/>
    <w:rPr>
      <w:rFonts w:cs="Times New Roman"/>
      <w:lang w:val="en-US" w:eastAsia="en-US"/>
    </w:rPr>
  </w:style>
  <w:style w:type="paragraph" w:customStyle="1" w:styleId="AVCIndentlevel2">
    <w:name w:val="AVC Indent level 2"/>
    <w:basedOn w:val="AVCIndentlevel1"/>
    <w:uiPriority w:val="99"/>
    <w:rsid w:val="00024D98"/>
    <w:pPr>
      <w:ind w:left="794"/>
    </w:pPr>
  </w:style>
  <w:style w:type="paragraph" w:customStyle="1" w:styleId="AVCIndentlevel1">
    <w:name w:val="AVC Indent level 1"/>
    <w:basedOn w:val="Normal"/>
    <w:uiPriority w:val="99"/>
    <w:rsid w:val="00024D98"/>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024D98"/>
    <w:pPr>
      <w:ind w:left="2304" w:hanging="403"/>
    </w:pPr>
  </w:style>
  <w:style w:type="paragraph" w:customStyle="1" w:styleId="AVCEquationlevel2">
    <w:name w:val="AVC Equation level 2"/>
    <w:basedOn w:val="AVCEquationlevel1CharCharCharChar"/>
    <w:uiPriority w:val="99"/>
    <w:rsid w:val="00024D98"/>
    <w:pPr>
      <w:tabs>
        <w:tab w:val="left" w:pos="1191"/>
      </w:tabs>
      <w:ind w:left="1191"/>
    </w:pPr>
  </w:style>
  <w:style w:type="paragraph" w:customStyle="1" w:styleId="AVCBulletlevel2CharChar">
    <w:name w:val="AVC Bullet level 2 Char Char"/>
    <w:basedOn w:val="AVCBulletlevel1CharChar"/>
    <w:link w:val="AVCBulletlevel2CharCharChar"/>
    <w:rsid w:val="00024D9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24D98"/>
    <w:pPr>
      <w:ind w:left="1588"/>
    </w:pPr>
  </w:style>
  <w:style w:type="character" w:customStyle="1" w:styleId="AVCEquationlevel1Char1">
    <w:name w:val="AVC Equation level 1 Char1"/>
    <w:uiPriority w:val="99"/>
    <w:rsid w:val="00024D9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24D98"/>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024D98"/>
    <w:rPr>
      <w:rFonts w:eastAsia="Malgun Gothic"/>
      <w:lang w:val="en-GB"/>
    </w:rPr>
  </w:style>
  <w:style w:type="character" w:customStyle="1" w:styleId="FigureCharCharChar">
    <w:name w:val="Figure_# Char Char Char"/>
    <w:link w:val="FigureCharChar"/>
    <w:uiPriority w:val="99"/>
    <w:locked/>
    <w:rsid w:val="00024D98"/>
    <w:rPr>
      <w:rFonts w:eastAsia="Malgun Gothic"/>
      <w:lang w:val="en-GB"/>
    </w:rPr>
  </w:style>
  <w:style w:type="paragraph" w:customStyle="1" w:styleId="AVCBulletlevel6">
    <w:name w:val="AVC Bullet level 6"/>
    <w:basedOn w:val="AVCBulletlevel1CharChar"/>
    <w:uiPriority w:val="99"/>
    <w:rsid w:val="00024D98"/>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024D98"/>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024D98"/>
    <w:rPr>
      <w:rFonts w:eastAsia="Malgun Gothic"/>
      <w:lang w:val="en-GB" w:eastAsia="x-none"/>
    </w:rPr>
  </w:style>
  <w:style w:type="character" w:customStyle="1" w:styleId="AVCNumberinglevel2Char">
    <w:name w:val="AVC Numbering level 2 Char"/>
    <w:uiPriority w:val="99"/>
    <w:rsid w:val="00024D98"/>
  </w:style>
  <w:style w:type="paragraph" w:customStyle="1" w:styleId="TableTextCentred">
    <w:name w:val="Table_Text_Centred"/>
    <w:basedOn w:val="TableText0"/>
    <w:uiPriority w:val="99"/>
    <w:rsid w:val="00024D98"/>
    <w:pPr>
      <w:jc w:val="center"/>
    </w:pPr>
  </w:style>
  <w:style w:type="paragraph" w:customStyle="1" w:styleId="AVCNumberinglevel2">
    <w:name w:val="AVC Numbering level 2"/>
    <w:basedOn w:val="AVCNumberinglevel1"/>
    <w:uiPriority w:val="99"/>
    <w:rsid w:val="00024D98"/>
    <w:pPr>
      <w:numPr>
        <w:ilvl w:val="3"/>
        <w:numId w:val="31"/>
      </w:numPr>
      <w:tabs>
        <w:tab w:val="left" w:pos="397"/>
      </w:tabs>
      <w:ind w:left="720" w:hanging="720"/>
    </w:pPr>
  </w:style>
  <w:style w:type="paragraph" w:customStyle="1" w:styleId="AVCIndentlevel3">
    <w:name w:val="AVC Indent level 3"/>
    <w:basedOn w:val="AVCIndentlevel2"/>
    <w:uiPriority w:val="99"/>
    <w:rsid w:val="00024D98"/>
    <w:pPr>
      <w:numPr>
        <w:ilvl w:val="4"/>
        <w:numId w:val="31"/>
      </w:numPr>
      <w:tabs>
        <w:tab w:val="clear" w:pos="862"/>
      </w:tabs>
      <w:ind w:left="1191" w:firstLine="0"/>
    </w:pPr>
  </w:style>
  <w:style w:type="paragraph" w:customStyle="1" w:styleId="AVCBulletlevel1CharChar">
    <w:name w:val="AVC Bullet level 1 Char Char"/>
    <w:basedOn w:val="Normal"/>
    <w:link w:val="AVCBulletlevel1CharCharChar"/>
    <w:uiPriority w:val="99"/>
    <w:rsid w:val="00024D98"/>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024D98"/>
    <w:rPr>
      <w:rFonts w:cs="Times New Roman"/>
      <w:sz w:val="22"/>
      <w:szCs w:val="22"/>
      <w:lang w:val="en-GB" w:eastAsia="en-US" w:bidi="ar-SA"/>
    </w:rPr>
  </w:style>
  <w:style w:type="character" w:customStyle="1" w:styleId="AVCEquationlevel1Char2">
    <w:name w:val="AVC Equation level 1 Char2"/>
    <w:uiPriority w:val="99"/>
    <w:locked/>
    <w:rsid w:val="00024D98"/>
    <w:rPr>
      <w:rFonts w:cs="Times New Roman"/>
      <w:sz w:val="22"/>
      <w:szCs w:val="22"/>
      <w:lang w:val="en-GB" w:eastAsia="en-US" w:bidi="ar-SA"/>
    </w:rPr>
  </w:style>
  <w:style w:type="character" w:customStyle="1" w:styleId="AVCEquationlevel2Char">
    <w:name w:val="AVC Equation level 2 Char"/>
    <w:uiPriority w:val="99"/>
    <w:rsid w:val="00024D98"/>
    <w:rPr>
      <w:rFonts w:cs="Times New Roman"/>
      <w:sz w:val="22"/>
      <w:szCs w:val="22"/>
      <w:lang w:val="en-GB" w:eastAsia="en-US" w:bidi="ar-SA"/>
    </w:rPr>
  </w:style>
  <w:style w:type="paragraph" w:customStyle="1" w:styleId="BalloonText1">
    <w:name w:val="Balloon Text1"/>
    <w:basedOn w:val="Normal"/>
    <w:uiPriority w:val="99"/>
    <w:semiHidden/>
    <w:rsid w:val="00024D98"/>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024D9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024D98"/>
    <w:rPr>
      <w:b/>
      <w:bCs/>
    </w:rPr>
  </w:style>
  <w:style w:type="character" w:customStyle="1" w:styleId="CommentSubjectChar">
    <w:name w:val="Comment Subject Char"/>
    <w:link w:val="CommentSubject"/>
    <w:uiPriority w:val="99"/>
    <w:rsid w:val="00024D98"/>
    <w:rPr>
      <w:rFonts w:eastAsia="Malgun Gothic"/>
      <w:b/>
      <w:bCs/>
      <w:lang w:val="en-GB" w:eastAsia="x-none"/>
    </w:rPr>
  </w:style>
  <w:style w:type="paragraph" w:customStyle="1" w:styleId="AVCBulletlevel4">
    <w:name w:val="AVC Bullet level 4"/>
    <w:basedOn w:val="AVCBulletlevel1CharChar"/>
    <w:uiPriority w:val="99"/>
    <w:rsid w:val="00024D98"/>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024D98"/>
    <w:pPr>
      <w:numPr>
        <w:numId w:val="10"/>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024D9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24D98"/>
    <w:pPr>
      <w:numPr>
        <w:ilvl w:val="0"/>
        <w:numId w:val="0"/>
      </w:numPr>
      <w:tabs>
        <w:tab w:val="clear" w:pos="1191"/>
      </w:tabs>
    </w:pPr>
  </w:style>
  <w:style w:type="paragraph" w:customStyle="1" w:styleId="AVCNumberinglevel1">
    <w:name w:val="AVC Numbering level 1"/>
    <w:basedOn w:val="Normal"/>
    <w:uiPriority w:val="99"/>
    <w:rsid w:val="00024D98"/>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024D9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24D98"/>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024D98"/>
    <w:rPr>
      <w:rFonts w:eastAsia="Times New Roman"/>
      <w:lang w:eastAsia="en-US"/>
    </w:rPr>
  </w:style>
  <w:style w:type="paragraph" w:customStyle="1" w:styleId="AVCBulletlevel3CharCharCharChar">
    <w:name w:val="AVC Bullet level 3 Char Char Char Char"/>
    <w:basedOn w:val="AVCBulletlevel1CharChar"/>
    <w:link w:val="AVCBulletlevel3CharCharCharCharChar"/>
    <w:uiPriority w:val="99"/>
    <w:rsid w:val="00024D98"/>
    <w:pPr>
      <w:numPr>
        <w:numId w:val="13"/>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024D98"/>
    <w:rPr>
      <w:rFonts w:cs="Times New Roman"/>
      <w:lang w:val="en-US" w:eastAsia="en-US" w:bidi="ar-SA"/>
    </w:rPr>
  </w:style>
  <w:style w:type="character" w:customStyle="1" w:styleId="Annex4CharCharCharCharChar">
    <w:name w:val="Annex 4 Char Char Char Char Char"/>
    <w:link w:val="Annex4CharCharCharChar"/>
    <w:uiPriority w:val="99"/>
    <w:locked/>
    <w:rsid w:val="00024D98"/>
    <w:rPr>
      <w:rFonts w:ascii="Times" w:eastAsia="Malgun Gothic" w:hAnsi="Times"/>
      <w:b/>
      <w:bCs/>
    </w:rPr>
  </w:style>
  <w:style w:type="paragraph" w:customStyle="1" w:styleId="AVCBulletlevel1Char1">
    <w:name w:val="AVC Bullet level 1 Char1"/>
    <w:basedOn w:val="Normal"/>
    <w:uiPriority w:val="99"/>
    <w:rsid w:val="00024D98"/>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024D98"/>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024D98"/>
    <w:rPr>
      <w:rFonts w:ascii="Times New Roman" w:hAnsi="Times New Roman"/>
      <w:lang w:val="en-GB" w:eastAsia="en-US" w:bidi="ar-SA"/>
    </w:rPr>
  </w:style>
  <w:style w:type="paragraph" w:customStyle="1" w:styleId="SVCNumberinglevel1">
    <w:name w:val="SVC Numbering level 1"/>
    <w:basedOn w:val="SVCBulletslevel1CharCharChar"/>
    <w:uiPriority w:val="99"/>
    <w:rsid w:val="00024D98"/>
    <w:pPr>
      <w:numPr>
        <w:numId w:val="14"/>
      </w:numPr>
      <w:tabs>
        <w:tab w:val="clear" w:pos="792"/>
        <w:tab w:val="clear" w:pos="1195"/>
        <w:tab w:val="num" w:pos="360"/>
        <w:tab w:val="num" w:pos="795"/>
        <w:tab w:val="num" w:pos="1182"/>
      </w:tabs>
      <w:ind w:left="0" w:firstLine="0"/>
      <w:textAlignment w:val="baseline"/>
    </w:pPr>
  </w:style>
  <w:style w:type="paragraph" w:customStyle="1" w:styleId="SVCNumberinglevel2">
    <w:name w:val="SVC Numbering level 2"/>
    <w:basedOn w:val="SVCNumberinglevel1"/>
    <w:uiPriority w:val="99"/>
    <w:rsid w:val="00024D98"/>
    <w:pPr>
      <w:numPr>
        <w:numId w:val="0"/>
      </w:numPr>
    </w:pPr>
  </w:style>
  <w:style w:type="paragraph" w:customStyle="1" w:styleId="SVCNumberinglevel3">
    <w:name w:val="SVC Numbering level 3"/>
    <w:basedOn w:val="SVCNumberinglevel2"/>
    <w:uiPriority w:val="99"/>
    <w:rsid w:val="00024D98"/>
    <w:pPr>
      <w:numPr>
        <w:ilvl w:val="2"/>
        <w:numId w:val="14"/>
      </w:numPr>
      <w:tabs>
        <w:tab w:val="num" w:pos="360"/>
        <w:tab w:val="num" w:pos="1800"/>
        <w:tab w:val="num" w:pos="2952"/>
      </w:tabs>
      <w:ind w:left="0" w:firstLine="0"/>
    </w:pPr>
  </w:style>
  <w:style w:type="paragraph" w:customStyle="1" w:styleId="SVCNumberinglevel4">
    <w:name w:val="SVC Numbering level 4"/>
    <w:basedOn w:val="SVCNumberinglevel3"/>
    <w:uiPriority w:val="99"/>
    <w:rsid w:val="00024D98"/>
    <w:pPr>
      <w:numPr>
        <w:ilvl w:val="3"/>
      </w:numPr>
      <w:tabs>
        <w:tab w:val="num" w:pos="2520"/>
        <w:tab w:val="num" w:pos="3672"/>
      </w:tabs>
      <w:ind w:left="0" w:firstLine="0"/>
    </w:pPr>
  </w:style>
  <w:style w:type="paragraph" w:customStyle="1" w:styleId="SVCNumberinglevel5">
    <w:name w:val="SVC Numbering level 5"/>
    <w:basedOn w:val="SVCNumberinglevel4"/>
    <w:uiPriority w:val="99"/>
    <w:rsid w:val="00024D98"/>
    <w:pPr>
      <w:numPr>
        <w:ilvl w:val="4"/>
      </w:numPr>
      <w:tabs>
        <w:tab w:val="num" w:pos="3240"/>
        <w:tab w:val="num" w:pos="4392"/>
      </w:tabs>
      <w:ind w:left="0" w:firstLine="0"/>
    </w:pPr>
  </w:style>
  <w:style w:type="paragraph" w:customStyle="1" w:styleId="SVCIndentlevel5">
    <w:name w:val="SVC Indent level 5"/>
    <w:basedOn w:val="SVCIndentlevel4"/>
    <w:uiPriority w:val="99"/>
    <w:rsid w:val="00024D98"/>
    <w:pPr>
      <w:tabs>
        <w:tab w:val="clear" w:pos="1584"/>
      </w:tabs>
      <w:ind w:left="2000"/>
    </w:pPr>
  </w:style>
  <w:style w:type="paragraph" w:customStyle="1" w:styleId="SVCIndentlevel2">
    <w:name w:val="SVC Indent level 2"/>
    <w:basedOn w:val="SVCIndentlevel1"/>
    <w:uiPriority w:val="99"/>
    <w:rsid w:val="00024D98"/>
    <w:pPr>
      <w:ind w:left="800"/>
    </w:pPr>
  </w:style>
  <w:style w:type="paragraph" w:customStyle="1" w:styleId="SVCIndentlevel3">
    <w:name w:val="SVC Indent level 3"/>
    <w:basedOn w:val="SVCIndentlevel2"/>
    <w:uiPriority w:val="99"/>
    <w:rsid w:val="00024D98"/>
    <w:pPr>
      <w:tabs>
        <w:tab w:val="clear" w:pos="792"/>
      </w:tabs>
      <w:ind w:left="1200"/>
    </w:pPr>
  </w:style>
  <w:style w:type="paragraph" w:customStyle="1" w:styleId="SVCIndentlevel4">
    <w:name w:val="SVC Indent level 4"/>
    <w:uiPriority w:val="99"/>
    <w:rsid w:val="00024D98"/>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024D98"/>
    <w:pPr>
      <w:tabs>
        <w:tab w:val="clear" w:pos="403"/>
      </w:tabs>
      <w:ind w:left="403"/>
    </w:pPr>
  </w:style>
  <w:style w:type="character" w:customStyle="1" w:styleId="AVCBulletlevel1CharCharCharChar">
    <w:name w:val="AVC Bullet level 1 Char Char Char Char"/>
    <w:uiPriority w:val="99"/>
    <w:rsid w:val="00024D98"/>
    <w:rPr>
      <w:rFonts w:cs="Times New Roman"/>
      <w:lang w:val="en-GB" w:eastAsia="en-US" w:bidi="ar-SA"/>
    </w:rPr>
  </w:style>
  <w:style w:type="character" w:customStyle="1" w:styleId="AVCBulletlevel2CharCharChar">
    <w:name w:val="AVC Bullet level 2 Char Char Char"/>
    <w:link w:val="AVCBulletlevel2CharChar"/>
    <w:locked/>
    <w:rsid w:val="00024D98"/>
    <w:rPr>
      <w:rFonts w:ascii="Times" w:eastAsia="Malgun Gothic" w:hAnsi="Times"/>
      <w:lang w:val="en-GB" w:eastAsia="en-US"/>
    </w:rPr>
  </w:style>
  <w:style w:type="paragraph" w:customStyle="1" w:styleId="AVCBulletlevel3Char">
    <w:name w:val="AVC Bullet level 3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024D98"/>
    <w:pPr>
      <w:tabs>
        <w:tab w:val="clear" w:pos="4849"/>
      </w:tabs>
      <w:spacing w:before="200"/>
      <w:ind w:left="794"/>
    </w:pPr>
  </w:style>
  <w:style w:type="paragraph" w:customStyle="1" w:styleId="SVCBulletslevel2">
    <w:name w:val="SVC Bullets level 2"/>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024D9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24D98"/>
    <w:pPr>
      <w:numPr>
        <w:numId w:val="0"/>
      </w:numPr>
      <w:tabs>
        <w:tab w:val="clear" w:pos="1985"/>
        <w:tab w:val="num" w:pos="490"/>
      </w:tabs>
      <w:ind w:left="490" w:hanging="390"/>
    </w:pPr>
  </w:style>
  <w:style w:type="character" w:customStyle="1" w:styleId="TableTitleChar1">
    <w:name w:val="Table_Title Char1"/>
    <w:uiPriority w:val="99"/>
    <w:rsid w:val="00024D98"/>
    <w:rPr>
      <w:rFonts w:cs="Times New Roman"/>
      <w:b/>
      <w:bCs/>
      <w:lang w:val="en-GB" w:eastAsia="en-US" w:bidi="ar-SA"/>
    </w:rPr>
  </w:style>
  <w:style w:type="paragraph" w:customStyle="1" w:styleId="AVCBulletlevel1Char">
    <w:name w:val="AVC Bullet level 1 Char"/>
    <w:basedOn w:val="Normal"/>
    <w:link w:val="AVCBulletlevel1CharChar1"/>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024D98"/>
    <w:pPr>
      <w:tabs>
        <w:tab w:val="clear" w:pos="4849"/>
      </w:tabs>
      <w:spacing w:before="200"/>
      <w:ind w:left="794"/>
    </w:pPr>
  </w:style>
  <w:style w:type="paragraph" w:customStyle="1" w:styleId="SVCBulletslevel1">
    <w:name w:val="SVC Bullets level 1"/>
    <w:basedOn w:val="SVCBulletslevel1CharCharChar"/>
    <w:uiPriority w:val="99"/>
    <w:rsid w:val="00024D98"/>
    <w:pPr>
      <w:tabs>
        <w:tab w:val="clear" w:pos="403"/>
        <w:tab w:val="num" w:pos="360"/>
      </w:tabs>
      <w:ind w:left="360" w:hanging="360"/>
    </w:pPr>
  </w:style>
  <w:style w:type="paragraph" w:customStyle="1" w:styleId="SVCBulletslevel2Char">
    <w:name w:val="SVC Bullets level 2 Char"/>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024D98"/>
    <w:pPr>
      <w:tabs>
        <w:tab w:val="clear" w:pos="-31680"/>
        <w:tab w:val="num" w:pos="1800"/>
      </w:tabs>
      <w:ind w:left="1800" w:hanging="360"/>
    </w:pPr>
  </w:style>
  <w:style w:type="paragraph" w:customStyle="1" w:styleId="SVCBulletslevel1Char">
    <w:name w:val="SVC Bullets level 1 Char"/>
    <w:link w:val="SVCBulletslevel1CharChar"/>
    <w:uiPriority w:val="99"/>
    <w:rsid w:val="00024D9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024D98"/>
    <w:pPr>
      <w:tabs>
        <w:tab w:val="clear" w:pos="-31680"/>
        <w:tab w:val="num" w:pos="2160"/>
      </w:tabs>
      <w:ind w:left="2160" w:hanging="360"/>
    </w:pPr>
  </w:style>
  <w:style w:type="paragraph" w:customStyle="1" w:styleId="AVCEquationlevel1CharCharChar">
    <w:name w:val="AVC Equation level 1 Char Char Char"/>
    <w:basedOn w:val="Equation"/>
    <w:uiPriority w:val="99"/>
    <w:rsid w:val="00024D98"/>
    <w:pPr>
      <w:tabs>
        <w:tab w:val="clear" w:pos="4849"/>
      </w:tabs>
      <w:spacing w:before="200"/>
      <w:ind w:left="794"/>
    </w:pPr>
  </w:style>
  <w:style w:type="paragraph" w:customStyle="1" w:styleId="AVCBulletlevel2Char">
    <w:name w:val="AVC Bullet level 2 Char"/>
    <w:basedOn w:val="AVCBulletlevel1CharChar"/>
    <w:uiPriority w:val="99"/>
    <w:rsid w:val="00024D98"/>
    <w:pPr>
      <w:tabs>
        <w:tab w:val="clear" w:pos="792"/>
      </w:tabs>
    </w:pPr>
  </w:style>
  <w:style w:type="paragraph" w:customStyle="1" w:styleId="SVCBulletslevel3Char">
    <w:name w:val="SVC Bullets level 3 Char"/>
    <w:basedOn w:val="SVCBulletslevel3"/>
    <w:uiPriority w:val="99"/>
    <w:rsid w:val="00024D98"/>
    <w:pPr>
      <w:tabs>
        <w:tab w:val="clear" w:pos="-31680"/>
        <w:tab w:val="num" w:pos="720"/>
      </w:tabs>
      <w:ind w:left="1224" w:hanging="1224"/>
    </w:pPr>
  </w:style>
  <w:style w:type="paragraph" w:customStyle="1" w:styleId="00BodyText">
    <w:name w:val="00 BodyText"/>
    <w:basedOn w:val="Normal"/>
    <w:link w:val="00BodyTextChar"/>
    <w:uiPriority w:val="99"/>
    <w:rsid w:val="00024D98"/>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eastAsia="ja-JP"/>
    </w:rPr>
  </w:style>
  <w:style w:type="paragraph" w:customStyle="1" w:styleId="CharCharZchnZchnCharCharCarCar">
    <w:name w:val="Char Char Zchn Zchn Char Char Car Car"/>
    <w:uiPriority w:val="99"/>
    <w:semiHidden/>
    <w:rsid w:val="00024D98"/>
    <w:pPr>
      <w:keepNext/>
      <w:numPr>
        <w:numId w:val="16"/>
      </w:numPr>
      <w:autoSpaceDE w:val="0"/>
      <w:autoSpaceDN w:val="0"/>
      <w:adjustRightInd w:val="0"/>
      <w:spacing w:before="60" w:after="60"/>
      <w:jc w:val="both"/>
    </w:pPr>
    <w:rPr>
      <w:rFonts w:ascii="Arial" w:hAnsi="Arial" w:cs="Arial"/>
      <w:color w:val="0000FF"/>
      <w:kern w:val="2"/>
    </w:rPr>
  </w:style>
  <w:style w:type="paragraph" w:customStyle="1" w:styleId="Annex7">
    <w:name w:val="Annex 7"/>
    <w:basedOn w:val="Annex6"/>
    <w:next w:val="Normal"/>
    <w:autoRedefine/>
    <w:uiPriority w:val="99"/>
    <w:rsid w:val="00024D98"/>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024D98"/>
    <w:pPr>
      <w:numPr>
        <w:numId w:val="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024D98"/>
    <w:pPr>
      <w:tabs>
        <w:tab w:val="clear" w:pos="360"/>
        <w:tab w:val="clear" w:pos="720"/>
        <w:tab w:val="clear" w:pos="1080"/>
        <w:tab w:val="clear" w:pos="1440"/>
      </w:tabs>
      <w:overflowPunct/>
      <w:spacing w:before="120"/>
      <w:textAlignment w:val="auto"/>
    </w:pPr>
    <w:rPr>
      <w:rFonts w:eastAsia="MS Mincho" w:cs="Arial"/>
      <w:sz w:val="24"/>
      <w:lang w:eastAsia="ja-JP"/>
    </w:rPr>
  </w:style>
  <w:style w:type="paragraph" w:customStyle="1" w:styleId="XTableEntry">
    <w:name w:val="XTableEntry"/>
    <w:basedOn w:val="Normal"/>
    <w:uiPriority w:val="99"/>
    <w:rsid w:val="00024D98"/>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024D98"/>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024D98"/>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024D98"/>
    <w:pPr>
      <w:ind w:left="1417"/>
    </w:pPr>
  </w:style>
  <w:style w:type="character" w:customStyle="1" w:styleId="XParagraphChar">
    <w:name w:val="XParagraph Char"/>
    <w:link w:val="XParagraph"/>
    <w:uiPriority w:val="99"/>
    <w:locked/>
    <w:rsid w:val="00024D98"/>
    <w:rPr>
      <w:rFonts w:ascii="Times" w:eastAsia="Malgun Gothic" w:hAnsi="Times"/>
      <w:sz w:val="22"/>
      <w:szCs w:val="22"/>
      <w:lang w:val="en-GB"/>
    </w:rPr>
  </w:style>
  <w:style w:type="paragraph" w:customStyle="1" w:styleId="XEquation2">
    <w:name w:val="XEquation2"/>
    <w:basedOn w:val="Normal"/>
    <w:uiPriority w:val="99"/>
    <w:rsid w:val="00024D98"/>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024D98"/>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References">
    <w:name w:val="References"/>
    <w:basedOn w:val="Normal"/>
    <w:uiPriority w:val="99"/>
    <w:rsid w:val="00024D98"/>
    <w:pPr>
      <w:numPr>
        <w:numId w:val="17"/>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Annex4CharChar">
    <w:name w:val="Annex 4 Char Char"/>
    <w:uiPriority w:val="99"/>
    <w:rsid w:val="00024D98"/>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024D98"/>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024D98"/>
    <w:rPr>
      <w:rFonts w:ascii="Times" w:eastAsia="Malgun Gothic" w:hAnsi="Times"/>
      <w:lang w:val="en-GB"/>
    </w:rPr>
  </w:style>
  <w:style w:type="character" w:customStyle="1" w:styleId="Annex3Char1">
    <w:name w:val="Annex 3 Char1"/>
    <w:uiPriority w:val="99"/>
    <w:rsid w:val="00024D98"/>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024D98"/>
    <w:pPr>
      <w:tabs>
        <w:tab w:val="clear" w:pos="397"/>
        <w:tab w:val="clear" w:pos="792"/>
        <w:tab w:val="num" w:pos="794"/>
      </w:tabs>
      <w:ind w:left="794" w:hanging="391"/>
    </w:pPr>
  </w:style>
  <w:style w:type="character" w:customStyle="1" w:styleId="00BodyTextChar">
    <w:name w:val="00 BodyText Char"/>
    <w:link w:val="00BodyText"/>
    <w:uiPriority w:val="99"/>
    <w:locked/>
    <w:rsid w:val="00024D98"/>
    <w:rPr>
      <w:rFonts w:ascii="Arial" w:eastAsia="MS Mincho" w:hAnsi="Arial"/>
      <w:sz w:val="22"/>
      <w:lang w:val="en-CA" w:eastAsia="ja-JP"/>
    </w:rPr>
  </w:style>
  <w:style w:type="paragraph" w:customStyle="1" w:styleId="CharCharCharCharCharCharChar">
    <w:name w:val="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Foreword">
    <w:name w:val="Foreword"/>
    <w:basedOn w:val="Normal"/>
    <w:next w:val="Normal"/>
    <w:uiPriority w:val="99"/>
    <w:rsid w:val="00024D98"/>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024D98"/>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024D98"/>
    <w:pPr>
      <w:numPr>
        <w:numId w:val="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024D9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024D98"/>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024D98"/>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annex4char0">
    <w:name w:val="annex4char"/>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Bulletedo2">
    <w:name w:val="Bulleted o 2"/>
    <w:basedOn w:val="Normal"/>
    <w:uiPriority w:val="99"/>
    <w:rsid w:val="00024D98"/>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styleId="HTMLPreformatted">
    <w:name w:val="HTML Preformatted"/>
    <w:basedOn w:val="Normal"/>
    <w:link w:val="HTMLPreformattedChar"/>
    <w:uiPriority w:val="99"/>
    <w:rsid w:val="00024D98"/>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024D98"/>
    <w:rPr>
      <w:rFonts w:ascii="Courier New" w:eastAsia="Malgun Gothic" w:hAnsi="Courier New"/>
      <w:lang w:val="en-GB" w:eastAsia="x-none"/>
    </w:rPr>
  </w:style>
  <w:style w:type="paragraph" w:customStyle="1" w:styleId="a2">
    <w:name w:val="a2"/>
    <w:basedOn w:val="Heading2"/>
    <w:next w:val="Normal"/>
    <w:uiPriority w:val="99"/>
    <w:rsid w:val="00024D98"/>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024D98"/>
    <w:pPr>
      <w:numPr>
        <w:numId w:val="19"/>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024D98"/>
    <w:pPr>
      <w:numPr>
        <w:numId w:val="19"/>
      </w:numPr>
      <w:tabs>
        <w:tab w:val="clear" w:pos="360"/>
        <w:tab w:val="clear" w:pos="720"/>
        <w:tab w:val="clear" w:pos="1440"/>
        <w:tab w:val="left" w:pos="880"/>
        <w:tab w:val="num" w:pos="2880"/>
      </w:tabs>
      <w:suppressAutoHyphens/>
      <w:overflowPunct/>
      <w:autoSpaceDE/>
      <w:autoSpaceDN/>
      <w:adjustRightInd/>
      <w:spacing w:before="60" w:after="240" w:line="230" w:lineRule="exact"/>
      <w:ind w:left="0" w:right="0" w:firstLine="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024D98"/>
    <w:pPr>
      <w:numPr>
        <w:numId w:val="19"/>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024D98"/>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024D98"/>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024D98"/>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024D98"/>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024D98"/>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024D98"/>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024D98"/>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024D98"/>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024D98"/>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024D98"/>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024D98"/>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024D98"/>
    <w:rPr>
      <w:rFonts w:ascii="Times New Roman" w:hAnsi="Times New Roman" w:cs="Times New Roman"/>
      <w:b/>
    </w:rPr>
  </w:style>
  <w:style w:type="character" w:customStyle="1" w:styleId="Appref">
    <w:name w:val="App_ref"/>
    <w:uiPriority w:val="99"/>
    <w:rsid w:val="00024D98"/>
    <w:rPr>
      <w:rFonts w:cs="Times New Roman"/>
    </w:rPr>
  </w:style>
  <w:style w:type="paragraph" w:customStyle="1" w:styleId="AppendixNoTitle">
    <w:name w:val="Appendix_NoTitle"/>
    <w:basedOn w:val="AnnexNoTitle0"/>
    <w:next w:val="Normalaftertitle0"/>
    <w:uiPriority w:val="99"/>
    <w:rsid w:val="00024D98"/>
  </w:style>
  <w:style w:type="character" w:customStyle="1" w:styleId="Artdef">
    <w:name w:val="Art_def"/>
    <w:uiPriority w:val="99"/>
    <w:rsid w:val="00024D98"/>
    <w:rPr>
      <w:rFonts w:ascii="Times New Roman" w:hAnsi="Times New Roman" w:cs="Times New Roman"/>
      <w:b/>
    </w:rPr>
  </w:style>
  <w:style w:type="paragraph" w:customStyle="1" w:styleId="Reftitle">
    <w:name w:val="Ref_title"/>
    <w:basedOn w:val="Heading1"/>
    <w:next w:val="Reftext"/>
    <w:uiPriority w:val="99"/>
    <w:rsid w:val="00024D98"/>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024D98"/>
    <w:rPr>
      <w:rFonts w:cs="Times New Roman"/>
    </w:rPr>
  </w:style>
  <w:style w:type="paragraph" w:customStyle="1" w:styleId="Call">
    <w:name w:val="Call"/>
    <w:basedOn w:val="Normal"/>
    <w:next w:val="Normal"/>
    <w:uiPriority w:val="99"/>
    <w:rsid w:val="00024D98"/>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024D98"/>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024D98"/>
  </w:style>
  <w:style w:type="paragraph" w:customStyle="1" w:styleId="Tablelegend0">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024D98"/>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024D98"/>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024D98"/>
    <w:pPr>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024D98"/>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024D98"/>
  </w:style>
  <w:style w:type="paragraph" w:customStyle="1" w:styleId="QuestionNo">
    <w:name w:val="Question_No"/>
    <w:basedOn w:val="RecNo"/>
    <w:next w:val="Questiontitle"/>
    <w:uiPriority w:val="99"/>
    <w:rsid w:val="00024D98"/>
    <w:rPr>
      <w:rFonts w:ascii="Times New Roman Bold" w:hAnsi="Times New Roman Bold"/>
      <w:sz w:val="20"/>
    </w:rPr>
  </w:style>
  <w:style w:type="paragraph" w:customStyle="1" w:styleId="Questiontitle">
    <w:name w:val="Question_title"/>
    <w:basedOn w:val="Rectitle"/>
    <w:next w:val="Questionref"/>
    <w:uiPriority w:val="99"/>
    <w:rsid w:val="00024D98"/>
    <w:pPr>
      <w:spacing w:before="240"/>
    </w:pPr>
    <w:rPr>
      <w:rFonts w:ascii="Times New Roman Bold" w:hAnsi="Times New Roman Bold"/>
      <w:sz w:val="24"/>
    </w:rPr>
  </w:style>
  <w:style w:type="paragraph" w:customStyle="1" w:styleId="Recref">
    <w:name w:val="Rec_ref"/>
    <w:basedOn w:val="Normal"/>
    <w:next w:val="Heading1"/>
    <w:uiPriority w:val="99"/>
    <w:rsid w:val="00024D98"/>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024D98"/>
  </w:style>
  <w:style w:type="paragraph" w:customStyle="1" w:styleId="Repdate">
    <w:name w:val="Rep_date"/>
    <w:basedOn w:val="Recdate"/>
    <w:next w:val="Normalaftertitle0"/>
    <w:uiPriority w:val="99"/>
    <w:rsid w:val="00024D98"/>
  </w:style>
  <w:style w:type="paragraph" w:customStyle="1" w:styleId="RepNo">
    <w:name w:val="Rep_No"/>
    <w:basedOn w:val="RecNo"/>
    <w:next w:val="Reptitle"/>
    <w:uiPriority w:val="99"/>
    <w:rsid w:val="00024D98"/>
    <w:rPr>
      <w:rFonts w:ascii="Times New Roman Bold" w:hAnsi="Times New Roman Bold"/>
      <w:sz w:val="20"/>
    </w:rPr>
  </w:style>
  <w:style w:type="paragraph" w:customStyle="1" w:styleId="Reptitle">
    <w:name w:val="Rep_title"/>
    <w:basedOn w:val="Rectitle"/>
    <w:next w:val="Repref"/>
    <w:uiPriority w:val="99"/>
    <w:rsid w:val="00024D98"/>
    <w:pPr>
      <w:spacing w:before="240"/>
    </w:pPr>
    <w:rPr>
      <w:rFonts w:ascii="Times New Roman Bold" w:hAnsi="Times New Roman Bold"/>
      <w:sz w:val="24"/>
    </w:rPr>
  </w:style>
  <w:style w:type="paragraph" w:customStyle="1" w:styleId="Repref">
    <w:name w:val="Rep_ref"/>
    <w:basedOn w:val="Recref"/>
    <w:next w:val="Repdate"/>
    <w:uiPriority w:val="99"/>
    <w:rsid w:val="00024D98"/>
  </w:style>
  <w:style w:type="paragraph" w:customStyle="1" w:styleId="Resdate">
    <w:name w:val="Res_date"/>
    <w:basedOn w:val="Recdate"/>
    <w:next w:val="Normalaftertitle0"/>
    <w:uiPriority w:val="99"/>
    <w:rsid w:val="00024D98"/>
  </w:style>
  <w:style w:type="character" w:customStyle="1" w:styleId="Resdef">
    <w:name w:val="Res_def"/>
    <w:uiPriority w:val="99"/>
    <w:rsid w:val="00024D98"/>
    <w:rPr>
      <w:rFonts w:ascii="Times New Roman" w:hAnsi="Times New Roman" w:cs="Times New Roman"/>
      <w:b/>
    </w:rPr>
  </w:style>
  <w:style w:type="paragraph" w:customStyle="1" w:styleId="ResNo">
    <w:name w:val="Res_No"/>
    <w:basedOn w:val="RecNo"/>
    <w:next w:val="Restitle"/>
    <w:uiPriority w:val="99"/>
    <w:rsid w:val="00024D98"/>
    <w:rPr>
      <w:rFonts w:ascii="Times New Roman Bold" w:hAnsi="Times New Roman Bold"/>
      <w:sz w:val="20"/>
    </w:rPr>
  </w:style>
  <w:style w:type="paragraph" w:customStyle="1" w:styleId="Restitle">
    <w:name w:val="Res_title"/>
    <w:basedOn w:val="Rectitle"/>
    <w:next w:val="Resref"/>
    <w:uiPriority w:val="99"/>
    <w:rsid w:val="00024D98"/>
    <w:pPr>
      <w:spacing w:before="240"/>
    </w:pPr>
    <w:rPr>
      <w:rFonts w:ascii="Times New Roman Bold" w:hAnsi="Times New Roman Bold"/>
      <w:sz w:val="24"/>
    </w:rPr>
  </w:style>
  <w:style w:type="paragraph" w:customStyle="1" w:styleId="Resref">
    <w:name w:val="Res_ref"/>
    <w:basedOn w:val="Recref"/>
    <w:next w:val="Resdate"/>
    <w:uiPriority w:val="99"/>
    <w:rsid w:val="00024D98"/>
    <w:pPr>
      <w:numPr>
        <w:ilvl w:val="2"/>
        <w:numId w:val="26"/>
      </w:numPr>
      <w:tabs>
        <w:tab w:val="clear" w:pos="794"/>
      </w:tabs>
    </w:pPr>
  </w:style>
  <w:style w:type="paragraph" w:customStyle="1" w:styleId="Section1">
    <w:name w:val="Section_1"/>
    <w:basedOn w:val="Normal"/>
    <w:next w:val="Normal"/>
    <w:uiPriority w:val="99"/>
    <w:rsid w:val="00024D98"/>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024D98"/>
    <w:pPr>
      <w:numPr>
        <w:ilvl w:val="3"/>
        <w:numId w:val="26"/>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024D98"/>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024D98"/>
    <w:pPr>
      <w:numPr>
        <w:ilvl w:val="4"/>
        <w:numId w:val="26"/>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024D98"/>
    <w:rPr>
      <w:rFonts w:cs="Times New Roman"/>
      <w:b/>
      <w:color w:val="auto"/>
    </w:rPr>
  </w:style>
  <w:style w:type="paragraph" w:customStyle="1" w:styleId="TableNoTitle">
    <w:name w:val="Table_NoTitle"/>
    <w:basedOn w:val="Normal"/>
    <w:next w:val="Tablehead"/>
    <w:uiPriority w:val="99"/>
    <w:rsid w:val="00024D98"/>
    <w:pPr>
      <w:keepNext/>
      <w:keepLines/>
      <w:numPr>
        <w:ilvl w:val="5"/>
        <w:numId w:val="26"/>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024D9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24D98"/>
  </w:style>
  <w:style w:type="paragraph" w:customStyle="1" w:styleId="Title3">
    <w:name w:val="Title 3"/>
    <w:basedOn w:val="Title2"/>
    <w:next w:val="Title4"/>
    <w:uiPriority w:val="99"/>
    <w:rsid w:val="00024D98"/>
    <w:rPr>
      <w:caps w:val="0"/>
    </w:rPr>
  </w:style>
  <w:style w:type="paragraph" w:customStyle="1" w:styleId="Title4">
    <w:name w:val="Title 4"/>
    <w:basedOn w:val="Title3"/>
    <w:next w:val="Heading1"/>
    <w:uiPriority w:val="99"/>
    <w:rsid w:val="00024D98"/>
    <w:pPr>
      <w:numPr>
        <w:ilvl w:val="6"/>
        <w:numId w:val="26"/>
      </w:numPr>
      <w:tabs>
        <w:tab w:val="clear" w:pos="794"/>
      </w:tabs>
    </w:pPr>
    <w:rPr>
      <w:b/>
    </w:rPr>
  </w:style>
  <w:style w:type="paragraph" w:customStyle="1" w:styleId="Artheading">
    <w:name w:val="Art_heading"/>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024D98"/>
  </w:style>
  <w:style w:type="paragraph" w:customStyle="1" w:styleId="ASN1continue0">
    <w:name w:val="ASN.1_continue"/>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024D98"/>
    <w:pPr>
      <w:numPr>
        <w:ilvl w:val="7"/>
        <w:numId w:val="26"/>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024D98"/>
    <w:pPr>
      <w:numPr>
        <w:ilvl w:val="8"/>
        <w:numId w:val="26"/>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rPr>
  </w:style>
  <w:style w:type="paragraph" w:customStyle="1" w:styleId="Tablefin">
    <w:name w:val="Table_fin"/>
    <w:basedOn w:val="Normal"/>
    <w:next w:val="Normal"/>
    <w:uiPriority w:val="99"/>
    <w:rsid w:val="00024D98"/>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024D98"/>
    <w:rPr>
      <w:rFonts w:eastAsia="Malgun Gothic"/>
      <w:lang w:val="en-GB" w:eastAsia="x-none"/>
    </w:rPr>
  </w:style>
  <w:style w:type="numbering" w:customStyle="1" w:styleId="SVCNumbers">
    <w:name w:val="SVC Numbers"/>
    <w:rsid w:val="00024D98"/>
    <w:pPr>
      <w:numPr>
        <w:numId w:val="14"/>
      </w:numPr>
    </w:pPr>
  </w:style>
  <w:style w:type="numbering" w:customStyle="1" w:styleId="AVCBullet">
    <w:name w:val="AVC Bullet"/>
    <w:rsid w:val="00024D98"/>
    <w:pPr>
      <w:numPr>
        <w:numId w:val="8"/>
      </w:numPr>
    </w:pPr>
  </w:style>
  <w:style w:type="numbering" w:customStyle="1" w:styleId="SVCBullets">
    <w:name w:val="SVC Bullets"/>
    <w:rsid w:val="00024D98"/>
    <w:pPr>
      <w:numPr>
        <w:numId w:val="6"/>
      </w:numPr>
    </w:pPr>
  </w:style>
  <w:style w:type="numbering" w:customStyle="1" w:styleId="SVCIndent">
    <w:name w:val="SVC Indent"/>
    <w:rsid w:val="00024D98"/>
    <w:pPr>
      <w:numPr>
        <w:numId w:val="15"/>
      </w:numPr>
    </w:pPr>
  </w:style>
  <w:style w:type="character" w:customStyle="1" w:styleId="CaptionChar">
    <w:name w:val="Caption Char"/>
    <w:aliases w:val="Figure Char"/>
    <w:locked/>
    <w:rsid w:val="00024D98"/>
    <w:rPr>
      <w:rFonts w:eastAsia="SimSun" w:cs="Times New Roman"/>
      <w:b/>
      <w:bCs/>
    </w:rPr>
  </w:style>
  <w:style w:type="character" w:styleId="Emphasis">
    <w:name w:val="Emphasis"/>
    <w:qFormat/>
    <w:rsid w:val="00024D98"/>
    <w:rPr>
      <w:i/>
      <w:iCs/>
    </w:rPr>
  </w:style>
  <w:style w:type="paragraph" w:customStyle="1" w:styleId="Style4ptBefore0pt">
    <w:name w:val="Style 4 pt Before:  0 p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jc w:val="both"/>
    </w:pPr>
    <w:rPr>
      <w:rFonts w:eastAsia="MS Mincho"/>
      <w:sz w:val="24"/>
      <w:lang w:val="en-GB"/>
    </w:rPr>
  </w:style>
  <w:style w:type="paragraph" w:customStyle="1" w:styleId="ColorfulShading-Accent11">
    <w:name w:val="Colorful Shading - Accent 11"/>
    <w:hidden/>
    <w:uiPriority w:val="99"/>
    <w:semiHidden/>
    <w:rsid w:val="00024D98"/>
    <w:rPr>
      <w:rFonts w:eastAsia="Malgun Gothic"/>
      <w:lang w:val="en-GB" w:eastAsia="en-US"/>
    </w:rPr>
  </w:style>
  <w:style w:type="paragraph" w:customStyle="1" w:styleId="ColorfulList-Accent11">
    <w:name w:val="Colorful List - Accent 1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024D98"/>
    <w:rPr>
      <w:rFonts w:eastAsia="Malgun Gothic"/>
      <w:lang w:val="en-GB" w:eastAsia="en-US"/>
    </w:rPr>
  </w:style>
  <w:style w:type="paragraph" w:customStyle="1" w:styleId="MediumGrid1-Accent22">
    <w:name w:val="Medium Grid 1 - Accent 2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024D98"/>
  </w:style>
  <w:style w:type="paragraph" w:customStyle="1" w:styleId="annex-heading3">
    <w:name w:val="annex-heading3"/>
    <w:basedOn w:val="Annex3"/>
    <w:link w:val="annex-heading3Char"/>
    <w:qFormat/>
    <w:rsid w:val="00024D98"/>
    <w:pPr>
      <w:tabs>
        <w:tab w:val="clear" w:pos="1440"/>
        <w:tab w:val="clear" w:pos="2160"/>
      </w:tabs>
      <w:textAlignment w:val="auto"/>
    </w:pPr>
  </w:style>
  <w:style w:type="character" w:customStyle="1" w:styleId="annex-heading3Char">
    <w:name w:val="annex-heading3 Char"/>
    <w:link w:val="annex-heading3"/>
    <w:rsid w:val="00024D98"/>
    <w:rPr>
      <w:rFonts w:eastAsia="Malgun Gothic"/>
      <w:b/>
      <w:bCs/>
      <w:lang w:val="en-GB"/>
    </w:rPr>
  </w:style>
  <w:style w:type="paragraph" w:customStyle="1" w:styleId="ColorfulShading-Accent13">
    <w:name w:val="Colorful Shading - Accent 13"/>
    <w:hidden/>
    <w:uiPriority w:val="99"/>
    <w:semiHidden/>
    <w:rsid w:val="00024D98"/>
    <w:rPr>
      <w:rFonts w:eastAsia="Malgun Gothic"/>
      <w:lang w:val="en-GB" w:eastAsia="en-US"/>
    </w:rPr>
  </w:style>
  <w:style w:type="paragraph" w:customStyle="1" w:styleId="ColorfulList-Accent13">
    <w:name w:val="Colorful List - Accent 13"/>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024D98"/>
    <w:rPr>
      <w:rFonts w:eastAsia="Malgun Gothic"/>
      <w:lang w:val="en-GB"/>
    </w:rPr>
  </w:style>
  <w:style w:type="paragraph" w:customStyle="1" w:styleId="st">
    <w:name w:val="st"/>
    <w:basedOn w:val="Normal"/>
    <w:rsid w:val="00024D98"/>
    <w:pPr>
      <w:tabs>
        <w:tab w:val="clear" w:pos="360"/>
        <w:tab w:val="clear" w:pos="720"/>
        <w:tab w:val="clear" w:pos="1080"/>
        <w:tab w:val="clear" w:pos="1440"/>
      </w:tabs>
      <w:overflowPunct/>
      <w:autoSpaceDE/>
      <w:autoSpaceDN/>
      <w:adjustRightInd/>
      <w:spacing w:before="0" w:line="400" w:lineRule="exact"/>
      <w:textAlignment w:val="auto"/>
    </w:pPr>
    <w:rPr>
      <w:rFonts w:eastAsia="MS Mincho"/>
      <w:sz w:val="34"/>
    </w:rPr>
  </w:style>
  <w:style w:type="paragraph" w:customStyle="1" w:styleId="pbcopy">
    <w:name w:val="pbcopy"/>
    <w:basedOn w:val="Footer"/>
    <w:rsid w:val="00024D98"/>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eastAsia="MS Mincho" w:hAnsi="Arial"/>
      <w:sz w:val="16"/>
      <w:lang w:val="en-GB"/>
    </w:rPr>
  </w:style>
  <w:style w:type="table" w:customStyle="1" w:styleId="TableGrid1">
    <w:name w:val="Table Grid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numbering" w:customStyle="1" w:styleId="NoList1">
    <w:name w:val="No List1"/>
    <w:next w:val="NoList"/>
    <w:uiPriority w:val="99"/>
    <w:semiHidden/>
    <w:unhideWhenUsed/>
    <w:rsid w:val="00024D98"/>
  </w:style>
  <w:style w:type="paragraph" w:customStyle="1" w:styleId="3H5">
    <w:name w:val="3H5"/>
    <w:basedOn w:val="Normal"/>
    <w:link w:val="3DVCLevel5Char"/>
    <w:uiPriority w:val="99"/>
    <w:qFormat/>
    <w:rsid w:val="00024D98"/>
    <w:pPr>
      <w:keepNext/>
      <w:keepLines/>
      <w:numPr>
        <w:ilvl w:val="5"/>
        <w:numId w:val="2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024D98"/>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024D98"/>
  </w:style>
  <w:style w:type="paragraph" w:customStyle="1" w:styleId="3HeaderFooter">
    <w:name w:val="3HeaderFooter"/>
    <w:basedOn w:val="3N"/>
    <w:link w:val="3HeaderFooterChar"/>
    <w:qFormat/>
    <w:rsid w:val="00024D98"/>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024D98"/>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024D98"/>
    <w:rPr>
      <w:b/>
      <w:sz w:val="22"/>
      <w:szCs w:val="22"/>
      <w:lang w:val="en-GB"/>
    </w:rPr>
  </w:style>
  <w:style w:type="paragraph" w:customStyle="1" w:styleId="3L1">
    <w:name w:val="3L1"/>
    <w:basedOn w:val="3H1"/>
    <w:link w:val="3L1Char"/>
    <w:qFormat/>
    <w:rsid w:val="00024D98"/>
    <w:pPr>
      <w:keepLines w:val="0"/>
      <w:widowControl w:val="0"/>
      <w:outlineLvl w:val="9"/>
    </w:pPr>
    <w:rPr>
      <w:bCs/>
    </w:rPr>
  </w:style>
  <w:style w:type="numbering" w:customStyle="1" w:styleId="SVCNumbers1">
    <w:name w:val="SVC Numbers1"/>
    <w:rsid w:val="00024D98"/>
  </w:style>
  <w:style w:type="numbering" w:customStyle="1" w:styleId="AVCBullet1">
    <w:name w:val="AVC Bullet1"/>
    <w:rsid w:val="00024D98"/>
  </w:style>
  <w:style w:type="numbering" w:customStyle="1" w:styleId="SVCBullets1">
    <w:name w:val="SVC Bullets1"/>
    <w:rsid w:val="00024D98"/>
  </w:style>
  <w:style w:type="numbering" w:customStyle="1" w:styleId="SVCIndent1">
    <w:name w:val="SVC Indent1"/>
    <w:rsid w:val="00024D98"/>
  </w:style>
  <w:style w:type="numbering" w:customStyle="1" w:styleId="1ai1">
    <w:name w:val="1 / a / i1"/>
    <w:basedOn w:val="NoList"/>
    <w:next w:val="1ai"/>
    <w:uiPriority w:val="99"/>
    <w:semiHidden/>
    <w:unhideWhenUsed/>
    <w:locked/>
    <w:rsid w:val="00024D98"/>
  </w:style>
  <w:style w:type="paragraph" w:customStyle="1" w:styleId="3H0">
    <w:name w:val="3H0"/>
    <w:next w:val="3N"/>
    <w:link w:val="3H0Char"/>
    <w:uiPriority w:val="99"/>
    <w:qFormat/>
    <w:rsid w:val="00024D98"/>
    <w:pPr>
      <w:keepNext/>
      <w:keepLines/>
      <w:numPr>
        <w:numId w:val="24"/>
      </w:numPr>
      <w:spacing w:before="313"/>
      <w:jc w:val="both"/>
      <w:outlineLvl w:val="1"/>
    </w:pPr>
    <w:rPr>
      <w:rFonts w:eastAsia="Malgun Gothic"/>
      <w:b/>
      <w:sz w:val="22"/>
      <w:lang w:val="en-GB" w:eastAsia="en-US"/>
    </w:rPr>
  </w:style>
  <w:style w:type="character" w:customStyle="1" w:styleId="3L1Char">
    <w:name w:val="3L1 Char"/>
    <w:link w:val="3L1"/>
    <w:rsid w:val="00024D98"/>
    <w:rPr>
      <w:rFonts w:eastAsia="Malgun Gothic"/>
      <w:b/>
      <w:bCs/>
      <w:lang w:val="en-GB" w:eastAsia="en-US"/>
    </w:rPr>
  </w:style>
  <w:style w:type="paragraph" w:customStyle="1" w:styleId="3H1">
    <w:name w:val="3H1"/>
    <w:basedOn w:val="3H0"/>
    <w:next w:val="3N"/>
    <w:link w:val="3H1Char"/>
    <w:uiPriority w:val="99"/>
    <w:qFormat/>
    <w:rsid w:val="00024D98"/>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3N"/>
    <w:link w:val="3H2Char"/>
    <w:uiPriority w:val="99"/>
    <w:qFormat/>
    <w:rsid w:val="00024D98"/>
    <w:pPr>
      <w:numPr>
        <w:ilvl w:val="2"/>
      </w:numPr>
      <w:tabs>
        <w:tab w:val="clear" w:pos="794"/>
        <w:tab w:val="num" w:pos="0"/>
        <w:tab w:val="num" w:pos="360"/>
        <w:tab w:val="num" w:pos="763"/>
      </w:tabs>
      <w:ind w:left="1195" w:hanging="403"/>
      <w:outlineLvl w:val="3"/>
    </w:pPr>
  </w:style>
  <w:style w:type="paragraph" w:customStyle="1" w:styleId="3Table">
    <w:name w:val="3Table"/>
    <w:basedOn w:val="tablesyntax"/>
    <w:link w:val="3TableChar"/>
    <w:qFormat/>
    <w:rsid w:val="00024D98"/>
    <w:pPr>
      <w:spacing w:after="60"/>
    </w:pPr>
    <w:rPr>
      <w:rFonts w:ascii="Times New Roman" w:hAnsi="Times New Roman"/>
      <w:noProof/>
      <w:lang w:val="en-GB"/>
    </w:rPr>
  </w:style>
  <w:style w:type="character" w:customStyle="1" w:styleId="3H1Char">
    <w:name w:val="3H1 Char"/>
    <w:link w:val="3H1"/>
    <w:uiPriority w:val="99"/>
    <w:rsid w:val="00024D98"/>
    <w:rPr>
      <w:rFonts w:eastAsia="Malgun Gothic"/>
      <w:b/>
      <w:lang w:val="en-GB" w:eastAsia="en-US"/>
    </w:rPr>
  </w:style>
  <w:style w:type="paragraph" w:customStyle="1" w:styleId="3H3">
    <w:name w:val="3H3"/>
    <w:basedOn w:val="3H2"/>
    <w:next w:val="3N"/>
    <w:link w:val="3H3Char"/>
    <w:uiPriority w:val="99"/>
    <w:qFormat/>
    <w:rsid w:val="00024D98"/>
    <w:pPr>
      <w:numPr>
        <w:ilvl w:val="3"/>
      </w:numPr>
      <w:tabs>
        <w:tab w:val="clear" w:pos="794"/>
        <w:tab w:val="num" w:pos="0"/>
        <w:tab w:val="num" w:pos="360"/>
      </w:tabs>
      <w:ind w:left="1584" w:hanging="389"/>
      <w:outlineLvl w:val="4"/>
    </w:pPr>
  </w:style>
  <w:style w:type="character" w:customStyle="1" w:styleId="3TableChar">
    <w:name w:val="3Table Char"/>
    <w:link w:val="3Table"/>
    <w:rsid w:val="00024D98"/>
    <w:rPr>
      <w:rFonts w:eastAsia="Malgun Gothic"/>
      <w:noProof/>
      <w:lang w:val="en-GB"/>
    </w:rPr>
  </w:style>
  <w:style w:type="paragraph" w:customStyle="1" w:styleId="3H4">
    <w:name w:val="3H4"/>
    <w:basedOn w:val="3H3"/>
    <w:next w:val="3N"/>
    <w:link w:val="3H4Char"/>
    <w:uiPriority w:val="99"/>
    <w:qFormat/>
    <w:rsid w:val="00024D98"/>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024D98"/>
    <w:rPr>
      <w:rFonts w:eastAsia="Malgun Gothic"/>
      <w:b/>
      <w:lang w:val="en-GB" w:eastAsia="en-US"/>
    </w:rPr>
  </w:style>
  <w:style w:type="paragraph" w:customStyle="1" w:styleId="3L1Note">
    <w:name w:val="3L1Note"/>
    <w:basedOn w:val="3L1"/>
    <w:link w:val="3L1NoteChar"/>
    <w:qFormat/>
    <w:rsid w:val="00024D98"/>
    <w:pPr>
      <w:numPr>
        <w:ilvl w:val="0"/>
        <w:numId w:val="0"/>
      </w:numPr>
      <w:ind w:left="794"/>
    </w:pPr>
  </w:style>
  <w:style w:type="character" w:customStyle="1" w:styleId="3H3Char">
    <w:name w:val="3H3 Char"/>
    <w:link w:val="3H3"/>
    <w:uiPriority w:val="99"/>
    <w:rsid w:val="00024D98"/>
    <w:rPr>
      <w:rFonts w:eastAsia="Malgun Gothic"/>
      <w:b/>
      <w:lang w:val="en-GB" w:eastAsia="en-US"/>
    </w:rPr>
  </w:style>
  <w:style w:type="character" w:customStyle="1" w:styleId="3DVCAnnexLevel0Char">
    <w:name w:val="3DVC Annex Level 0 Char"/>
    <w:rsid w:val="00024D98"/>
    <w:rPr>
      <w:rFonts w:ascii="Times New Roman" w:hAnsi="Times New Roman"/>
      <w:b/>
      <w:bCs/>
      <w:sz w:val="22"/>
      <w:szCs w:val="22"/>
      <w:lang w:val="en-GB" w:eastAsia="en-US"/>
    </w:rPr>
  </w:style>
  <w:style w:type="character" w:customStyle="1" w:styleId="3L1NoteChar">
    <w:name w:val="3L1Note Char"/>
    <w:link w:val="3L1Note"/>
    <w:rsid w:val="00024D98"/>
    <w:rPr>
      <w:rFonts w:eastAsia="Malgun Gothic"/>
      <w:b/>
      <w:bCs/>
      <w:lang w:val="en-GB"/>
    </w:rPr>
  </w:style>
  <w:style w:type="character" w:customStyle="1" w:styleId="3DVCLevel1Char">
    <w:name w:val="3DVC Level 1 Char"/>
    <w:rsid w:val="00024D98"/>
    <w:rPr>
      <w:rFonts w:ascii="Times New Roman" w:hAnsi="Times New Roman"/>
      <w:b/>
      <w:bCs/>
      <w:lang w:val="en-GB" w:eastAsia="en-US"/>
    </w:rPr>
  </w:style>
  <w:style w:type="paragraph" w:customStyle="1" w:styleId="3EdNotes">
    <w:name w:val="3EdNotes"/>
    <w:basedOn w:val="Normal"/>
    <w:link w:val="3EdNotesChar"/>
    <w:uiPriority w:val="99"/>
    <w:qFormat/>
    <w:rsid w:val="00024D98"/>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024D98"/>
    <w:rPr>
      <w:rFonts w:eastAsia="Malgun Gothic"/>
      <w:b/>
      <w:lang w:val="en-GB" w:eastAsia="en-US"/>
    </w:rPr>
  </w:style>
  <w:style w:type="character" w:customStyle="1" w:styleId="3DVCLevel2Char">
    <w:name w:val="3DVC Level 2 Char"/>
    <w:rsid w:val="00024D98"/>
    <w:rPr>
      <w:rFonts w:ascii="Times New Roman" w:hAnsi="Times New Roman"/>
      <w:b/>
      <w:lang w:val="en-GB"/>
    </w:rPr>
  </w:style>
  <w:style w:type="numbering" w:customStyle="1" w:styleId="3DHeading">
    <w:name w:val="3D Heading"/>
    <w:uiPriority w:val="99"/>
    <w:rsid w:val="00024D98"/>
    <w:pPr>
      <w:numPr>
        <w:numId w:val="23"/>
      </w:numPr>
    </w:pPr>
  </w:style>
  <w:style w:type="character" w:customStyle="1" w:styleId="3EdNotesChar">
    <w:name w:val="3EdNotes Char"/>
    <w:link w:val="3EdNotes"/>
    <w:uiPriority w:val="99"/>
    <w:rsid w:val="00024D98"/>
    <w:rPr>
      <w:rFonts w:eastAsia="Malgun Gothic"/>
      <w:lang w:val="en-GB" w:eastAsia="en-US"/>
    </w:rPr>
  </w:style>
  <w:style w:type="paragraph" w:customStyle="1" w:styleId="3TOCLOFLOT">
    <w:name w:val="3TOCLOFLOT"/>
    <w:basedOn w:val="3N"/>
    <w:link w:val="3TOCLOFLOTChar"/>
    <w:qFormat/>
    <w:rsid w:val="00024D98"/>
    <w:pPr>
      <w:keepNext/>
      <w:jc w:val="center"/>
      <w:outlineLvl w:val="0"/>
    </w:pPr>
    <w:rPr>
      <w:b/>
      <w:caps/>
      <w:sz w:val="24"/>
      <w:szCs w:val="24"/>
    </w:rPr>
  </w:style>
  <w:style w:type="character" w:customStyle="1" w:styleId="3TOCLOFLOTChar">
    <w:name w:val="3TOCLOFLOT Char"/>
    <w:link w:val="3TOCLOFLOT"/>
    <w:rsid w:val="00024D98"/>
    <w:rPr>
      <w:rFonts w:eastAsia="Malgun Gothic"/>
      <w:b/>
      <w:caps/>
      <w:sz w:val="24"/>
      <w:szCs w:val="24"/>
      <w:lang w:val="en-GB"/>
    </w:rPr>
  </w:style>
  <w:style w:type="paragraph" w:customStyle="1" w:styleId="Note1CharCharCharCharCharChar">
    <w:name w:val="Note 1 Char Char Char Char Char Char"/>
    <w:basedOn w:val="Normal"/>
    <w:uiPriority w:val="99"/>
    <w:rsid w:val="00024D98"/>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024D98"/>
    <w:rPr>
      <w:rFonts w:ascii="Times New Roman" w:hAnsi="Times New Roman"/>
      <w:b/>
      <w:lang w:val="en-GB"/>
    </w:rPr>
  </w:style>
  <w:style w:type="paragraph" w:customStyle="1" w:styleId="3S0">
    <w:name w:val="3S0"/>
    <w:basedOn w:val="Normal"/>
    <w:link w:val="3S0Char"/>
    <w:uiPriority w:val="99"/>
    <w:qFormat/>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024D98"/>
    <w:rPr>
      <w:rFonts w:eastAsia="Malgun Gothic"/>
      <w:b/>
      <w:sz w:val="22"/>
      <w:lang w:val="en-GB" w:eastAsia="en-US"/>
    </w:rPr>
  </w:style>
  <w:style w:type="character" w:customStyle="1" w:styleId="3DVCLevel4Char">
    <w:name w:val="3DVC Level 4 Char"/>
    <w:rsid w:val="00024D98"/>
    <w:rPr>
      <w:rFonts w:ascii="Times New Roman" w:hAnsi="Times New Roman"/>
      <w:b/>
      <w:lang w:val="en-GB"/>
    </w:rPr>
  </w:style>
  <w:style w:type="character" w:customStyle="1" w:styleId="3S0Char">
    <w:name w:val="3S0 Char"/>
    <w:link w:val="3S0"/>
    <w:uiPriority w:val="99"/>
    <w:rsid w:val="00024D98"/>
    <w:rPr>
      <w:rFonts w:eastAsia="Malgun Gothic"/>
      <w:lang w:val="en-GB"/>
    </w:rPr>
  </w:style>
  <w:style w:type="character" w:customStyle="1" w:styleId="3DVCLevel5Char">
    <w:name w:val="3DVC Level 5 Char"/>
    <w:link w:val="3H5"/>
    <w:uiPriority w:val="99"/>
    <w:rsid w:val="00024D98"/>
    <w:rPr>
      <w:rFonts w:eastAsia="Malgun Gothic"/>
      <w:b/>
      <w:lang w:val="en-GB" w:eastAsia="en-US"/>
    </w:rPr>
  </w:style>
  <w:style w:type="paragraph" w:customStyle="1" w:styleId="4H0">
    <w:name w:val="4H0"/>
    <w:basedOn w:val="3H0"/>
    <w:link w:val="4H0Char"/>
    <w:qFormat/>
    <w:rsid w:val="00024D98"/>
    <w:pPr>
      <w:numPr>
        <w:numId w:val="25"/>
      </w:numPr>
      <w:tabs>
        <w:tab w:val="left" w:pos="794"/>
      </w:tabs>
    </w:pPr>
  </w:style>
  <w:style w:type="paragraph" w:customStyle="1" w:styleId="4H1">
    <w:name w:val="4H1"/>
    <w:basedOn w:val="3N"/>
    <w:link w:val="4H1Char"/>
    <w:qFormat/>
    <w:rsid w:val="00024D98"/>
    <w:pPr>
      <w:numPr>
        <w:ilvl w:val="1"/>
        <w:numId w:val="25"/>
      </w:numPr>
    </w:pPr>
    <w:rPr>
      <w:b/>
    </w:rPr>
  </w:style>
  <w:style w:type="character" w:customStyle="1" w:styleId="4H0Char">
    <w:name w:val="4H0 Char"/>
    <w:link w:val="4H0"/>
    <w:rsid w:val="00024D98"/>
    <w:rPr>
      <w:rFonts w:eastAsia="Malgun Gothic"/>
      <w:b/>
      <w:sz w:val="22"/>
      <w:lang w:val="en-GB" w:eastAsia="en-US"/>
    </w:rPr>
  </w:style>
  <w:style w:type="paragraph" w:customStyle="1" w:styleId="4H2">
    <w:name w:val="4H2"/>
    <w:basedOn w:val="Normal"/>
    <w:rsid w:val="00024D98"/>
    <w:pPr>
      <w:numPr>
        <w:ilvl w:val="2"/>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024D98"/>
    <w:rPr>
      <w:rFonts w:eastAsia="Malgun Gothic"/>
      <w:b/>
      <w:lang w:val="en-GB" w:eastAsia="en-US"/>
    </w:rPr>
  </w:style>
  <w:style w:type="numbering" w:styleId="111111">
    <w:name w:val="Outline List 2"/>
    <w:basedOn w:val="NoList"/>
    <w:uiPriority w:val="99"/>
    <w:unhideWhenUsed/>
    <w:rsid w:val="00024D98"/>
  </w:style>
  <w:style w:type="character" w:customStyle="1" w:styleId="PlainTable51">
    <w:name w:val="Plain Table 51"/>
    <w:uiPriority w:val="31"/>
    <w:qFormat/>
    <w:rsid w:val="00024D98"/>
    <w:rPr>
      <w:smallCaps/>
      <w:color w:val="C0504D"/>
      <w:u w:val="single"/>
    </w:rPr>
  </w:style>
  <w:style w:type="paragraph" w:customStyle="1" w:styleId="3N0">
    <w:name w:val="3N0"/>
    <w:basedOn w:val="Normal"/>
    <w:link w:val="3N0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24D98"/>
    <w:rPr>
      <w:rFonts w:eastAsia="Malgun Gothic"/>
      <w:lang w:val="en-GB"/>
    </w:rPr>
  </w:style>
  <w:style w:type="paragraph" w:customStyle="1" w:styleId="GridTable31">
    <w:name w:val="Grid Table 31"/>
    <w:basedOn w:val="Heading1"/>
    <w:next w:val="Normal"/>
    <w:uiPriority w:val="39"/>
    <w:unhideWhenUsed/>
    <w:qFormat/>
    <w:rsid w:val="00024D98"/>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hAnsi="Cambria" w:cs="Times New Roman"/>
      <w:color w:val="365F91"/>
      <w:kern w:val="0"/>
      <w:sz w:val="28"/>
      <w:szCs w:val="28"/>
      <w:lang w:eastAsia="ja-JP"/>
    </w:rPr>
  </w:style>
  <w:style w:type="table" w:customStyle="1" w:styleId="TableGrid11">
    <w:name w:val="Table Grid1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024D98"/>
  </w:style>
  <w:style w:type="character" w:customStyle="1" w:styleId="Heading2Char1">
    <w:name w:val="Heading 2 Char1"/>
    <w:aliases w:val="H Char"/>
    <w:uiPriority w:val="99"/>
    <w:rsid w:val="00024D98"/>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024D98"/>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hAnsi="Cambria"/>
      <w:sz w:val="24"/>
      <w:szCs w:val="24"/>
      <w:lang w:val="en-GB"/>
    </w:rPr>
  </w:style>
  <w:style w:type="character" w:customStyle="1" w:styleId="MessageHeaderChar">
    <w:name w:val="Message Header Char"/>
    <w:link w:val="MessageHeader"/>
    <w:uiPriority w:val="99"/>
    <w:rsid w:val="00024D98"/>
    <w:rPr>
      <w:rFonts w:ascii="Cambria" w:eastAsia="SimSun" w:hAnsi="Cambria"/>
      <w:sz w:val="24"/>
      <w:szCs w:val="24"/>
      <w:shd w:val="pct20" w:color="auto" w:fill="auto"/>
      <w:lang w:val="en-GB"/>
    </w:rPr>
  </w:style>
  <w:style w:type="character" w:customStyle="1" w:styleId="Heading1Char2">
    <w:name w:val="Heading 1 Char2"/>
    <w:uiPriority w:val="99"/>
    <w:rsid w:val="00024D98"/>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024D98"/>
  </w:style>
  <w:style w:type="character" w:customStyle="1" w:styleId="summary">
    <w:name w:val="summary"/>
    <w:rsid w:val="00024D98"/>
  </w:style>
  <w:style w:type="paragraph" w:customStyle="1" w:styleId="Bibliography3">
    <w:name w:val="Bibliography3"/>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4">
    <w:name w:val="Bibliography4"/>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5">
    <w:name w:val="Bibliography5"/>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rPr>
  </w:style>
  <w:style w:type="paragraph" w:customStyle="1" w:styleId="Bibliography6">
    <w:name w:val="Bibliography6"/>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7">
    <w:name w:val="Bibliography7"/>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PlainText">
    <w:name w:val="Plain Text"/>
    <w:basedOn w:val="Normal"/>
    <w:link w:val="PlainTextChar"/>
    <w:uiPriority w:val="99"/>
    <w:unhideWhenUsed/>
    <w:rsid w:val="00024D98"/>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rPr>
  </w:style>
  <w:style w:type="character" w:customStyle="1" w:styleId="PlainTextChar">
    <w:name w:val="Plain Text Char"/>
    <w:link w:val="PlainText"/>
    <w:uiPriority w:val="99"/>
    <w:rsid w:val="00024D98"/>
    <w:rPr>
      <w:rFonts w:ascii="Calibri" w:eastAsia="Calibri" w:hAnsi="Calibri" w:cs="Consolas"/>
      <w:sz w:val="22"/>
      <w:szCs w:val="21"/>
      <w:lang w:val="en-CA"/>
    </w:rPr>
  </w:style>
  <w:style w:type="paragraph" w:customStyle="1" w:styleId="ColorfulShading-Accent14">
    <w:name w:val="Colorful Shading - Accent 14"/>
    <w:hidden/>
    <w:uiPriority w:val="99"/>
    <w:semiHidden/>
    <w:rsid w:val="00024D98"/>
    <w:rPr>
      <w:rFonts w:eastAsia="Malgun Gothic"/>
      <w:lang w:val="en-GB" w:eastAsia="en-US"/>
    </w:rPr>
  </w:style>
  <w:style w:type="paragraph" w:customStyle="1" w:styleId="Bibliography8">
    <w:name w:val="Bibliography8"/>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ColorfulList-Accent14">
    <w:name w:val="Colorful List - Accent 14"/>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10">
    <w:name w:val="Bibliography10"/>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smallertabs">
    <w:name w:val="Equation smaller tabs"/>
    <w:basedOn w:val="Equation"/>
    <w:qFormat/>
    <w:rsid w:val="00024D98"/>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024D98"/>
    <w:rPr>
      <w:rFonts w:ascii="Calibri Light" w:eastAsia="Times New Roman" w:hAnsi="Calibri Light" w:cs="Times New Roman"/>
      <w:i/>
      <w:iCs/>
      <w:color w:val="2E74B5"/>
      <w:lang w:val="en-GB"/>
    </w:rPr>
  </w:style>
  <w:style w:type="paragraph" w:styleId="NormalWeb">
    <w:name w:val="Normal (Web)"/>
    <w:basedOn w:val="Normal"/>
    <w:uiPriority w:val="99"/>
    <w:unhideWhenUsed/>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024D98"/>
    <w:rPr>
      <w:rFonts w:ascii="Times New Roman" w:hAnsi="Times New Roman"/>
      <w:lang w:val="en-GB"/>
    </w:rPr>
  </w:style>
  <w:style w:type="character" w:customStyle="1" w:styleId="NoteChar2">
    <w:name w:val="Note Char2"/>
    <w:link w:val="Note"/>
    <w:uiPriority w:val="99"/>
    <w:locked/>
    <w:rsid w:val="00024D98"/>
    <w:rPr>
      <w:rFonts w:eastAsia="Malgun Gothic"/>
      <w:sz w:val="18"/>
      <w:szCs w:val="18"/>
      <w:lang w:val="en-GB"/>
    </w:rPr>
  </w:style>
  <w:style w:type="character" w:customStyle="1" w:styleId="Annex2Char">
    <w:name w:val="Annex 2 Char"/>
    <w:link w:val="Annex2"/>
    <w:uiPriority w:val="99"/>
    <w:locked/>
    <w:rsid w:val="00024D98"/>
    <w:rPr>
      <w:rFonts w:eastAsia="Malgun Gothic"/>
      <w:b/>
      <w:bCs/>
      <w:sz w:val="22"/>
      <w:szCs w:val="22"/>
      <w:lang w:val="en-GB"/>
    </w:rPr>
  </w:style>
  <w:style w:type="character" w:customStyle="1" w:styleId="Annex3Char2">
    <w:name w:val="Annex 3 Char2"/>
    <w:link w:val="Annex3"/>
    <w:locked/>
    <w:rsid w:val="00024D98"/>
    <w:rPr>
      <w:rFonts w:eastAsia="Malgun Gothic"/>
      <w:b/>
      <w:bCs/>
      <w:lang w:val="en-GB"/>
    </w:rPr>
  </w:style>
  <w:style w:type="paragraph" w:customStyle="1" w:styleId="FigureCaption">
    <w:name w:val="Figure Caption"/>
    <w:basedOn w:val="Normal"/>
    <w:uiPriority w:val="99"/>
    <w:qFormat/>
    <w:rsid w:val="00024D98"/>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rPr>
  </w:style>
  <w:style w:type="paragraph" w:customStyle="1" w:styleId="Text">
    <w:name w:val="Text"/>
    <w:basedOn w:val="Normal"/>
    <w:uiPriority w:val="99"/>
    <w:rsid w:val="00024D98"/>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024D98"/>
    <w:rPr>
      <w:lang w:val="en-GB"/>
    </w:rPr>
  </w:style>
  <w:style w:type="paragraph" w:customStyle="1" w:styleId="EquationTab">
    <w:name w:val="EquationTab"/>
    <w:basedOn w:val="Normal"/>
    <w:link w:val="EquationTabChar"/>
    <w:qFormat/>
    <w:rsid w:val="00024D98"/>
    <w:pPr>
      <w:tabs>
        <w:tab w:val="clear" w:pos="360"/>
        <w:tab w:val="clear" w:pos="720"/>
        <w:tab w:val="clear" w:pos="1080"/>
        <w:tab w:val="clear" w:pos="1440"/>
        <w:tab w:val="left" w:pos="794"/>
        <w:tab w:val="left" w:pos="1191"/>
        <w:tab w:val="left" w:pos="1588"/>
        <w:tab w:val="left" w:pos="1985"/>
      </w:tabs>
      <w:jc w:val="both"/>
      <w:textAlignment w:val="auto"/>
    </w:pPr>
    <w:rPr>
      <w:sz w:val="20"/>
      <w:lang w:val="en-GB"/>
    </w:rPr>
  </w:style>
  <w:style w:type="paragraph" w:customStyle="1" w:styleId="3H8">
    <w:name w:val="3H8"/>
    <w:basedOn w:val="Normal"/>
    <w:uiPriority w:val="99"/>
    <w:rsid w:val="00024D98"/>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024D98"/>
    <w:rPr>
      <w:lang w:val="en-GB"/>
    </w:rPr>
  </w:style>
  <w:style w:type="paragraph" w:customStyle="1" w:styleId="3DVCAnnexSem0">
    <w:name w:val="3DVC Annex Sem 0"/>
    <w:basedOn w:val="Normal"/>
    <w:link w:val="3DVCAnnexSem0Char"/>
    <w:rsid w:val="00024D98"/>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rPr>
  </w:style>
  <w:style w:type="character" w:customStyle="1" w:styleId="3DVCnormalChar">
    <w:name w:val="3DVC normal Char"/>
    <w:link w:val="3DVCnormal"/>
    <w:locked/>
    <w:rsid w:val="00024D98"/>
    <w:rPr>
      <w:lang w:val="en-GB"/>
    </w:rPr>
  </w:style>
  <w:style w:type="paragraph" w:customStyle="1" w:styleId="3DVCnormal">
    <w:name w:val="3DVC normal"/>
    <w:basedOn w:val="Normal"/>
    <w:link w:val="3DVCnormalChar"/>
    <w:qFormat/>
    <w:rsid w:val="00024D98"/>
    <w:pPr>
      <w:widowControl w:val="0"/>
      <w:tabs>
        <w:tab w:val="clear" w:pos="360"/>
        <w:tab w:val="clear" w:pos="720"/>
        <w:tab w:val="clear" w:pos="1080"/>
        <w:tab w:val="clear" w:pos="1440"/>
      </w:tabs>
      <w:jc w:val="both"/>
      <w:textAlignment w:val="auto"/>
    </w:pPr>
    <w:rPr>
      <w:sz w:val="20"/>
      <w:lang w:val="en-GB"/>
    </w:rPr>
  </w:style>
  <w:style w:type="character" w:customStyle="1" w:styleId="3D0Char">
    <w:name w:val="3D0 Char"/>
    <w:link w:val="3D0"/>
    <w:uiPriority w:val="99"/>
    <w:locked/>
    <w:rsid w:val="00024D98"/>
    <w:rPr>
      <w:rFonts w:eastAsia="Times New Roman"/>
      <w:lang w:val="en-CA" w:eastAsia="en-US"/>
    </w:rPr>
  </w:style>
  <w:style w:type="paragraph" w:customStyle="1" w:styleId="3D0">
    <w:name w:val="3D0"/>
    <w:basedOn w:val="3N0"/>
    <w:link w:val="3D0Char"/>
    <w:uiPriority w:val="99"/>
    <w:qFormat/>
    <w:rsid w:val="00024D98"/>
    <w:pPr>
      <w:numPr>
        <w:numId w:val="27"/>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024D98"/>
    <w:rPr>
      <w:rFonts w:eastAsia="Times New Roman"/>
      <w:lang w:val="en-CA" w:eastAsia="en-US"/>
    </w:rPr>
  </w:style>
  <w:style w:type="paragraph" w:customStyle="1" w:styleId="3D1">
    <w:name w:val="3D1"/>
    <w:basedOn w:val="3D0"/>
    <w:link w:val="3D1Char"/>
    <w:uiPriority w:val="99"/>
    <w:qFormat/>
    <w:rsid w:val="00024D98"/>
    <w:pPr>
      <w:numPr>
        <w:ilvl w:val="1"/>
      </w:numPr>
    </w:pPr>
  </w:style>
  <w:style w:type="character" w:customStyle="1" w:styleId="3D2Char">
    <w:name w:val="3D2 Char"/>
    <w:link w:val="3D2"/>
    <w:uiPriority w:val="99"/>
    <w:locked/>
    <w:rsid w:val="00024D98"/>
    <w:rPr>
      <w:rFonts w:eastAsia="Times New Roman"/>
      <w:lang w:val="en-CA" w:eastAsia="ko-KR"/>
    </w:rPr>
  </w:style>
  <w:style w:type="paragraph" w:customStyle="1" w:styleId="3D2">
    <w:name w:val="3D2"/>
    <w:basedOn w:val="3D1"/>
    <w:link w:val="3D2Char"/>
    <w:uiPriority w:val="99"/>
    <w:qFormat/>
    <w:rsid w:val="00024D98"/>
    <w:pPr>
      <w:numPr>
        <w:ilvl w:val="2"/>
      </w:numPr>
      <w:tabs>
        <w:tab w:val="clear" w:pos="794"/>
        <w:tab w:val="left" w:pos="1072"/>
      </w:tabs>
      <w:ind w:left="1071"/>
    </w:pPr>
    <w:rPr>
      <w:lang w:eastAsia="ko-KR"/>
    </w:rPr>
  </w:style>
  <w:style w:type="character" w:customStyle="1" w:styleId="3D3Char">
    <w:name w:val="3D3 Char"/>
    <w:link w:val="3D3"/>
    <w:uiPriority w:val="99"/>
    <w:locked/>
    <w:rsid w:val="00024D98"/>
    <w:rPr>
      <w:rFonts w:eastAsia="Times New Roman"/>
      <w:lang w:val="en-CA" w:eastAsia="ko-KR"/>
    </w:rPr>
  </w:style>
  <w:style w:type="paragraph" w:customStyle="1" w:styleId="3D3">
    <w:name w:val="3D3"/>
    <w:basedOn w:val="3D2"/>
    <w:link w:val="3D3Char"/>
    <w:uiPriority w:val="99"/>
    <w:qFormat/>
    <w:rsid w:val="00024D98"/>
    <w:pPr>
      <w:numPr>
        <w:ilvl w:val="3"/>
      </w:numPr>
      <w:tabs>
        <w:tab w:val="clear" w:pos="1072"/>
        <w:tab w:val="clear" w:pos="1191"/>
      </w:tabs>
    </w:pPr>
  </w:style>
  <w:style w:type="character" w:customStyle="1" w:styleId="3D4Char">
    <w:name w:val="3D4 Char"/>
    <w:link w:val="3D4"/>
    <w:uiPriority w:val="99"/>
    <w:locked/>
    <w:rsid w:val="00024D98"/>
    <w:rPr>
      <w:rFonts w:eastAsia="Times New Roman"/>
      <w:lang w:val="en-CA" w:eastAsia="ko-KR"/>
    </w:rPr>
  </w:style>
  <w:style w:type="paragraph" w:customStyle="1" w:styleId="3D4">
    <w:name w:val="3D4"/>
    <w:basedOn w:val="3D3"/>
    <w:link w:val="3D4Char"/>
    <w:uiPriority w:val="99"/>
    <w:qFormat/>
    <w:rsid w:val="00024D98"/>
    <w:pPr>
      <w:numPr>
        <w:ilvl w:val="4"/>
      </w:numPr>
      <w:tabs>
        <w:tab w:val="clear" w:pos="1588"/>
      </w:tabs>
    </w:pPr>
  </w:style>
  <w:style w:type="character" w:customStyle="1" w:styleId="3D5Char">
    <w:name w:val="3D5 Char"/>
    <w:link w:val="3D5"/>
    <w:uiPriority w:val="99"/>
    <w:locked/>
    <w:rsid w:val="00024D98"/>
    <w:rPr>
      <w:rFonts w:eastAsia="Times New Roman"/>
      <w:lang w:val="en-CA" w:eastAsia="ko-KR"/>
    </w:rPr>
  </w:style>
  <w:style w:type="paragraph" w:customStyle="1" w:styleId="3D5">
    <w:name w:val="3D5"/>
    <w:basedOn w:val="3D4"/>
    <w:link w:val="3D5Char"/>
    <w:uiPriority w:val="99"/>
    <w:qFormat/>
    <w:rsid w:val="00024D98"/>
    <w:pPr>
      <w:numPr>
        <w:ilvl w:val="5"/>
      </w:numPr>
      <w:tabs>
        <w:tab w:val="clear" w:pos="1985"/>
      </w:tabs>
    </w:pPr>
  </w:style>
  <w:style w:type="character" w:customStyle="1" w:styleId="3D6Char">
    <w:name w:val="3D6 Char"/>
    <w:link w:val="3D6"/>
    <w:uiPriority w:val="99"/>
    <w:locked/>
    <w:rsid w:val="00024D98"/>
    <w:rPr>
      <w:rFonts w:eastAsia="Times New Roman"/>
      <w:lang w:val="en-CA" w:eastAsia="ko-KR"/>
    </w:rPr>
  </w:style>
  <w:style w:type="paragraph" w:customStyle="1" w:styleId="3D6">
    <w:name w:val="3D6"/>
    <w:basedOn w:val="3D5"/>
    <w:link w:val="3D6Char"/>
    <w:uiPriority w:val="99"/>
    <w:qFormat/>
    <w:rsid w:val="00024D98"/>
    <w:pPr>
      <w:numPr>
        <w:ilvl w:val="6"/>
      </w:numPr>
      <w:tabs>
        <w:tab w:val="clear" w:pos="2381"/>
      </w:tabs>
    </w:pPr>
  </w:style>
  <w:style w:type="character" w:customStyle="1" w:styleId="3TabsChar">
    <w:name w:val="3 Tabs Char"/>
    <w:link w:val="3Tabs"/>
    <w:locked/>
    <w:rsid w:val="00024D98"/>
    <w:rPr>
      <w:bCs/>
    </w:rPr>
  </w:style>
  <w:style w:type="paragraph" w:customStyle="1" w:styleId="3Tabs">
    <w:name w:val="3 Tabs"/>
    <w:basedOn w:val="3N0"/>
    <w:link w:val="3TabsChar"/>
    <w:qFormat/>
    <w:rsid w:val="00024D98"/>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024D98"/>
    <w:pPr>
      <w:numPr>
        <w:ilvl w:val="1"/>
        <w:numId w:val="28"/>
      </w:numPr>
      <w:tabs>
        <w:tab w:val="num" w:pos="360"/>
        <w:tab w:val="num" w:pos="697"/>
      </w:tabs>
      <w:ind w:left="0" w:firstLine="0"/>
      <w:textAlignment w:val="auto"/>
    </w:pPr>
  </w:style>
  <w:style w:type="paragraph" w:customStyle="1" w:styleId="3U0">
    <w:name w:val="3U0"/>
    <w:basedOn w:val="3N0"/>
    <w:uiPriority w:val="99"/>
    <w:qFormat/>
    <w:rsid w:val="00024D98"/>
    <w:pPr>
      <w:numPr>
        <w:numId w:val="28"/>
      </w:numPr>
      <w:tabs>
        <w:tab w:val="num" w:pos="360"/>
      </w:tabs>
      <w:ind w:left="0" w:firstLine="0"/>
      <w:textAlignment w:val="auto"/>
    </w:pPr>
  </w:style>
  <w:style w:type="paragraph" w:customStyle="1" w:styleId="3U2">
    <w:name w:val="3U2"/>
    <w:basedOn w:val="3U1"/>
    <w:uiPriority w:val="99"/>
    <w:qFormat/>
    <w:rsid w:val="00024D98"/>
    <w:pPr>
      <w:numPr>
        <w:ilvl w:val="2"/>
      </w:numPr>
      <w:tabs>
        <w:tab w:val="num" w:pos="360"/>
        <w:tab w:val="num" w:pos="697"/>
      </w:tabs>
      <w:ind w:left="0" w:firstLine="0"/>
    </w:pPr>
  </w:style>
  <w:style w:type="paragraph" w:customStyle="1" w:styleId="3U3">
    <w:name w:val="3U3"/>
    <w:basedOn w:val="3U2"/>
    <w:uiPriority w:val="99"/>
    <w:qFormat/>
    <w:rsid w:val="00024D98"/>
    <w:pPr>
      <w:numPr>
        <w:ilvl w:val="3"/>
      </w:numPr>
      <w:tabs>
        <w:tab w:val="num" w:pos="360"/>
        <w:tab w:val="num" w:pos="697"/>
        <w:tab w:val="num" w:pos="1411"/>
      </w:tabs>
      <w:ind w:left="0" w:firstLine="0"/>
    </w:pPr>
  </w:style>
  <w:style w:type="paragraph" w:customStyle="1" w:styleId="3U4">
    <w:name w:val="3U4"/>
    <w:basedOn w:val="3U3"/>
    <w:uiPriority w:val="99"/>
    <w:qFormat/>
    <w:rsid w:val="00024D98"/>
    <w:pPr>
      <w:numPr>
        <w:ilvl w:val="4"/>
      </w:numPr>
      <w:tabs>
        <w:tab w:val="num" w:pos="360"/>
        <w:tab w:val="num" w:pos="697"/>
        <w:tab w:val="num" w:pos="1768"/>
      </w:tabs>
      <w:ind w:left="0" w:firstLine="0"/>
    </w:pPr>
  </w:style>
  <w:style w:type="paragraph" w:customStyle="1" w:styleId="3U5">
    <w:name w:val="3U5"/>
    <w:basedOn w:val="3U4"/>
    <w:uiPriority w:val="99"/>
    <w:qFormat/>
    <w:rsid w:val="00024D98"/>
    <w:pPr>
      <w:numPr>
        <w:ilvl w:val="5"/>
      </w:numPr>
      <w:tabs>
        <w:tab w:val="num" w:pos="360"/>
        <w:tab w:val="num" w:pos="697"/>
        <w:tab w:val="num" w:pos="2125"/>
      </w:tabs>
      <w:ind w:left="0" w:firstLine="0"/>
    </w:pPr>
  </w:style>
  <w:style w:type="paragraph" w:customStyle="1" w:styleId="3U6">
    <w:name w:val="3U6"/>
    <w:basedOn w:val="3U5"/>
    <w:uiPriority w:val="99"/>
    <w:qFormat/>
    <w:rsid w:val="00024D98"/>
    <w:pPr>
      <w:numPr>
        <w:ilvl w:val="6"/>
      </w:numPr>
      <w:tabs>
        <w:tab w:val="num" w:pos="360"/>
        <w:tab w:val="num" w:pos="697"/>
        <w:tab w:val="num" w:pos="2482"/>
      </w:tabs>
      <w:ind w:left="0" w:firstLine="0"/>
    </w:pPr>
  </w:style>
  <w:style w:type="paragraph" w:customStyle="1" w:styleId="3U7">
    <w:name w:val="3U7"/>
    <w:basedOn w:val="Normal"/>
    <w:uiPriority w:val="99"/>
    <w:qFormat/>
    <w:rsid w:val="00024D98"/>
    <w:pPr>
      <w:numPr>
        <w:ilvl w:val="7"/>
        <w:numId w:val="28"/>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024D98"/>
    <w:pPr>
      <w:numPr>
        <w:ilvl w:val="8"/>
      </w:numPr>
    </w:pPr>
  </w:style>
  <w:style w:type="paragraph" w:customStyle="1" w:styleId="3D7">
    <w:name w:val="3D7"/>
    <w:basedOn w:val="Normal"/>
    <w:uiPriority w:val="99"/>
    <w:rsid w:val="00024D98"/>
    <w:pPr>
      <w:numPr>
        <w:ilvl w:val="7"/>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024D98"/>
    <w:pPr>
      <w:numPr>
        <w:ilvl w:val="8"/>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024D98"/>
    <w:pPr>
      <w:numPr>
        <w:numId w:val="29"/>
      </w:numPr>
      <w:tabs>
        <w:tab w:val="num" w:pos="360"/>
        <w:tab w:val="center" w:pos="4865"/>
        <w:tab w:val="right" w:pos="9730"/>
      </w:tabs>
      <w:ind w:left="357" w:hanging="357"/>
      <w:jc w:val="left"/>
      <w:textAlignment w:val="auto"/>
    </w:pPr>
  </w:style>
  <w:style w:type="paragraph" w:customStyle="1" w:styleId="3E1">
    <w:name w:val="3E1"/>
    <w:basedOn w:val="3E0"/>
    <w:uiPriority w:val="99"/>
    <w:qFormat/>
    <w:rsid w:val="00024D98"/>
    <w:pPr>
      <w:numPr>
        <w:ilvl w:val="1"/>
      </w:numPr>
      <w:tabs>
        <w:tab w:val="num" w:pos="360"/>
      </w:tabs>
      <w:ind w:left="0" w:hanging="357"/>
    </w:pPr>
  </w:style>
  <w:style w:type="paragraph" w:customStyle="1" w:styleId="3E2">
    <w:name w:val="3E2"/>
    <w:basedOn w:val="3E1"/>
    <w:uiPriority w:val="99"/>
    <w:qFormat/>
    <w:rsid w:val="00024D98"/>
    <w:pPr>
      <w:numPr>
        <w:ilvl w:val="2"/>
      </w:numPr>
      <w:tabs>
        <w:tab w:val="num" w:pos="360"/>
        <w:tab w:val="num" w:pos="720"/>
      </w:tabs>
      <w:ind w:left="0" w:hanging="357"/>
    </w:pPr>
  </w:style>
  <w:style w:type="paragraph" w:customStyle="1" w:styleId="3E3">
    <w:name w:val="3E3"/>
    <w:basedOn w:val="Normal"/>
    <w:uiPriority w:val="99"/>
    <w:qFormat/>
    <w:rsid w:val="00024D98"/>
    <w:pPr>
      <w:numPr>
        <w:numId w:val="32"/>
      </w:numPr>
      <w:tabs>
        <w:tab w:val="clear" w:pos="360"/>
        <w:tab w:val="clear" w:pos="720"/>
        <w:tab w:val="clear" w:pos="1080"/>
        <w:tab w:val="clear" w:pos="1440"/>
        <w:tab w:val="center" w:pos="4865"/>
        <w:tab w:val="right" w:pos="9730"/>
      </w:tabs>
      <w:ind w:left="1071"/>
      <w:jc w:val="both"/>
      <w:textAlignment w:val="auto"/>
    </w:pPr>
    <w:rPr>
      <w:rFonts w:eastAsia="Malgun Gothic"/>
      <w:sz w:val="20"/>
      <w:lang w:val="en-GB"/>
    </w:rPr>
  </w:style>
  <w:style w:type="paragraph" w:customStyle="1" w:styleId="3E4">
    <w:name w:val="3E4"/>
    <w:basedOn w:val="Normal"/>
    <w:uiPriority w:val="99"/>
    <w:qFormat/>
    <w:rsid w:val="00024D98"/>
    <w:pPr>
      <w:numPr>
        <w:ilvl w:val="1"/>
        <w:numId w:val="32"/>
      </w:numPr>
      <w:tabs>
        <w:tab w:val="clear" w:pos="360"/>
        <w:tab w:val="clear" w:pos="720"/>
        <w:tab w:val="clear" w:pos="1080"/>
        <w:tab w:val="clear" w:pos="1440"/>
        <w:tab w:val="center" w:pos="4865"/>
        <w:tab w:val="right" w:pos="9730"/>
      </w:tabs>
      <w:ind w:left="1428"/>
      <w:jc w:val="both"/>
      <w:textAlignment w:val="auto"/>
    </w:pPr>
    <w:rPr>
      <w:rFonts w:eastAsia="Malgun Gothic"/>
      <w:sz w:val="20"/>
      <w:lang w:val="en-GB"/>
    </w:rPr>
  </w:style>
  <w:style w:type="paragraph" w:customStyle="1" w:styleId="3E5">
    <w:name w:val="3E5"/>
    <w:basedOn w:val="Normal"/>
    <w:uiPriority w:val="99"/>
    <w:qFormat/>
    <w:rsid w:val="00024D98"/>
    <w:pPr>
      <w:numPr>
        <w:ilvl w:val="2"/>
        <w:numId w:val="32"/>
      </w:numPr>
      <w:tabs>
        <w:tab w:val="clear" w:pos="360"/>
        <w:tab w:val="clear" w:pos="720"/>
        <w:tab w:val="clear" w:pos="1080"/>
        <w:tab w:val="clear" w:pos="1440"/>
        <w:tab w:val="center" w:pos="4864"/>
        <w:tab w:val="right" w:pos="9729"/>
      </w:tabs>
      <w:ind w:left="1785"/>
      <w:jc w:val="both"/>
      <w:textAlignment w:val="auto"/>
    </w:pPr>
    <w:rPr>
      <w:rFonts w:eastAsia="Malgun Gothic"/>
      <w:sz w:val="20"/>
      <w:lang w:val="en-GB"/>
    </w:rPr>
  </w:style>
  <w:style w:type="paragraph" w:customStyle="1" w:styleId="3E6">
    <w:name w:val="3E6"/>
    <w:basedOn w:val="Normal"/>
    <w:uiPriority w:val="99"/>
    <w:qFormat/>
    <w:rsid w:val="00024D98"/>
    <w:pPr>
      <w:numPr>
        <w:ilvl w:val="3"/>
        <w:numId w:val="32"/>
      </w:numPr>
      <w:tabs>
        <w:tab w:val="clear" w:pos="360"/>
        <w:tab w:val="clear" w:pos="720"/>
        <w:tab w:val="clear" w:pos="1080"/>
        <w:tab w:val="clear" w:pos="1440"/>
        <w:tab w:val="center" w:pos="4864"/>
        <w:tab w:val="right" w:pos="9729"/>
      </w:tabs>
      <w:ind w:left="2142"/>
      <w:jc w:val="both"/>
      <w:textAlignment w:val="auto"/>
    </w:pPr>
    <w:rPr>
      <w:rFonts w:eastAsia="Malgun Gothic"/>
      <w:sz w:val="20"/>
      <w:lang w:val="en-GB"/>
    </w:rPr>
  </w:style>
  <w:style w:type="paragraph" w:customStyle="1" w:styleId="3E7">
    <w:name w:val="3E7"/>
    <w:basedOn w:val="Normal"/>
    <w:uiPriority w:val="99"/>
    <w:qFormat/>
    <w:rsid w:val="00024D98"/>
    <w:pPr>
      <w:numPr>
        <w:ilvl w:val="4"/>
        <w:numId w:val="32"/>
      </w:numPr>
      <w:tabs>
        <w:tab w:val="clear" w:pos="360"/>
        <w:tab w:val="clear" w:pos="720"/>
        <w:tab w:val="clear" w:pos="1080"/>
        <w:tab w:val="clear" w:pos="1440"/>
        <w:tab w:val="center" w:pos="4864"/>
        <w:tab w:val="right" w:pos="9729"/>
      </w:tabs>
      <w:ind w:left="2499"/>
      <w:jc w:val="both"/>
      <w:textAlignment w:val="auto"/>
    </w:pPr>
    <w:rPr>
      <w:rFonts w:eastAsia="Malgun Gothic"/>
      <w:sz w:val="20"/>
      <w:lang w:val="en-GB"/>
    </w:rPr>
  </w:style>
  <w:style w:type="paragraph" w:customStyle="1" w:styleId="3E8">
    <w:name w:val="3E8"/>
    <w:basedOn w:val="Normal"/>
    <w:uiPriority w:val="99"/>
    <w:qFormat/>
    <w:rsid w:val="00024D98"/>
    <w:pPr>
      <w:numPr>
        <w:ilvl w:val="5"/>
        <w:numId w:val="32"/>
      </w:numPr>
      <w:tabs>
        <w:tab w:val="clear" w:pos="360"/>
        <w:tab w:val="clear" w:pos="720"/>
        <w:tab w:val="clear" w:pos="1080"/>
        <w:tab w:val="clear" w:pos="1440"/>
        <w:tab w:val="center" w:pos="4864"/>
        <w:tab w:val="right" w:pos="9729"/>
      </w:tabs>
      <w:ind w:left="2856"/>
      <w:jc w:val="both"/>
      <w:textAlignment w:val="auto"/>
    </w:pPr>
    <w:rPr>
      <w:rFonts w:eastAsia="Malgun Gothic"/>
      <w:sz w:val="20"/>
      <w:lang w:val="en-GB"/>
    </w:rPr>
  </w:style>
  <w:style w:type="character" w:customStyle="1" w:styleId="3N4Char">
    <w:name w:val="3N4 Char"/>
    <w:link w:val="3N4"/>
    <w:locked/>
    <w:rsid w:val="00024D98"/>
    <w:rPr>
      <w:rFonts w:eastAsia="Times New Roman"/>
      <w:lang w:val="en-GB" w:eastAsia="en-US"/>
    </w:rPr>
  </w:style>
  <w:style w:type="paragraph" w:customStyle="1" w:styleId="3N4">
    <w:name w:val="3N4"/>
    <w:basedOn w:val="3N0"/>
    <w:link w:val="3N4Char"/>
    <w:qFormat/>
    <w:rsid w:val="00024D98"/>
    <w:pPr>
      <w:numPr>
        <w:ilvl w:val="7"/>
        <w:numId w:val="32"/>
      </w:numPr>
      <w:ind w:left="1429"/>
      <w:textAlignment w:val="auto"/>
    </w:pPr>
    <w:rPr>
      <w:rFonts w:eastAsia="Times New Roman"/>
    </w:rPr>
  </w:style>
  <w:style w:type="character" w:customStyle="1" w:styleId="3N3Char">
    <w:name w:val="3N3 Char"/>
    <w:link w:val="3N3"/>
    <w:locked/>
    <w:rsid w:val="000B5505"/>
    <w:rPr>
      <w:rFonts w:eastAsia="Times New Roman"/>
      <w:lang w:val="en-GB" w:eastAsia="en-US"/>
    </w:rPr>
  </w:style>
  <w:style w:type="paragraph" w:customStyle="1" w:styleId="3N3">
    <w:name w:val="3N3"/>
    <w:basedOn w:val="3N4"/>
    <w:link w:val="3N3Char"/>
    <w:qFormat/>
    <w:rsid w:val="000B5505"/>
    <w:pPr>
      <w:outlineLvl w:val="4"/>
    </w:pPr>
  </w:style>
  <w:style w:type="character" w:customStyle="1" w:styleId="3N1Char">
    <w:name w:val="3N1 Char"/>
    <w:link w:val="3N1"/>
    <w:locked/>
    <w:rsid w:val="00024D98"/>
    <w:rPr>
      <w:lang w:val="en-GB" w:eastAsia="ko-KR"/>
    </w:rPr>
  </w:style>
  <w:style w:type="paragraph" w:customStyle="1" w:styleId="3N1">
    <w:name w:val="3N1"/>
    <w:basedOn w:val="3N0"/>
    <w:link w:val="3N1Char"/>
    <w:qFormat/>
    <w:rsid w:val="00024D98"/>
    <w:pPr>
      <w:ind w:left="357"/>
      <w:textAlignment w:val="auto"/>
    </w:pPr>
    <w:rPr>
      <w:rFonts w:eastAsia="Times New Roman"/>
      <w:lang w:eastAsia="ko-KR"/>
    </w:rPr>
  </w:style>
  <w:style w:type="character" w:customStyle="1" w:styleId="3N2Char">
    <w:name w:val="3N2 Char"/>
    <w:link w:val="3N2"/>
    <w:locked/>
    <w:rsid w:val="00A57A0D"/>
    <w:rPr>
      <w:rFonts w:eastAsia="Times New Roman"/>
      <w:lang w:val="en-GB" w:eastAsia="ko-KR"/>
    </w:rPr>
  </w:style>
  <w:style w:type="paragraph" w:customStyle="1" w:styleId="3N2">
    <w:name w:val="3N2"/>
    <w:basedOn w:val="3N1"/>
    <w:link w:val="3N2Char"/>
    <w:qFormat/>
    <w:rsid w:val="00A57A0D"/>
    <w:pPr>
      <w:ind w:left="720"/>
      <w:outlineLvl w:val="3"/>
    </w:pPr>
  </w:style>
  <w:style w:type="character" w:customStyle="1" w:styleId="3N5Char">
    <w:name w:val="3N5 Char"/>
    <w:link w:val="3N5"/>
    <w:locked/>
    <w:rsid w:val="00024D98"/>
    <w:rPr>
      <w:rFonts w:eastAsia="Times New Roman"/>
      <w:lang w:val="en-GB" w:eastAsia="en-US"/>
    </w:rPr>
  </w:style>
  <w:style w:type="paragraph" w:customStyle="1" w:styleId="3N5">
    <w:name w:val="3N5"/>
    <w:basedOn w:val="3N4"/>
    <w:link w:val="3N5Char"/>
    <w:qFormat/>
    <w:rsid w:val="00024D98"/>
    <w:pPr>
      <w:ind w:left="1786"/>
    </w:pPr>
  </w:style>
  <w:style w:type="character" w:customStyle="1" w:styleId="3N6Char">
    <w:name w:val="3N6 Char"/>
    <w:link w:val="3N6"/>
    <w:locked/>
    <w:rsid w:val="00024D98"/>
    <w:rPr>
      <w:rFonts w:eastAsia="Times New Roman"/>
      <w:lang w:val="en-GB" w:eastAsia="en-US"/>
    </w:rPr>
  </w:style>
  <w:style w:type="paragraph" w:customStyle="1" w:styleId="3N6">
    <w:name w:val="3N6"/>
    <w:basedOn w:val="3N5"/>
    <w:link w:val="3N6Char"/>
    <w:qFormat/>
    <w:rsid w:val="00024D98"/>
    <w:pPr>
      <w:ind w:left="2143"/>
    </w:pPr>
  </w:style>
  <w:style w:type="character" w:customStyle="1" w:styleId="3N7Char">
    <w:name w:val="3N7 Char"/>
    <w:link w:val="3N7"/>
    <w:locked/>
    <w:rsid w:val="00024D98"/>
    <w:rPr>
      <w:rFonts w:eastAsia="Times New Roman"/>
      <w:lang w:val="en-GB" w:eastAsia="en-US"/>
    </w:rPr>
  </w:style>
  <w:style w:type="paragraph" w:customStyle="1" w:styleId="3N7">
    <w:name w:val="3N7"/>
    <w:basedOn w:val="3N6"/>
    <w:link w:val="3N7Char"/>
    <w:qFormat/>
    <w:rsid w:val="00024D98"/>
    <w:pPr>
      <w:ind w:left="2500"/>
    </w:pPr>
  </w:style>
  <w:style w:type="character" w:customStyle="1" w:styleId="3N8Char">
    <w:name w:val="3N8 Char"/>
    <w:link w:val="3N8"/>
    <w:locked/>
    <w:rsid w:val="00024D98"/>
    <w:rPr>
      <w:rFonts w:eastAsia="Times New Roman"/>
      <w:lang w:val="en-GB" w:eastAsia="en-US"/>
    </w:rPr>
  </w:style>
  <w:style w:type="paragraph" w:customStyle="1" w:styleId="3N8">
    <w:name w:val="3N8"/>
    <w:basedOn w:val="3N7"/>
    <w:link w:val="3N8Char"/>
    <w:qFormat/>
    <w:rsid w:val="00024D98"/>
    <w:pPr>
      <w:ind w:left="2858"/>
    </w:pPr>
  </w:style>
  <w:style w:type="character" w:customStyle="1" w:styleId="SyntaxChar">
    <w:name w:val="Syntax Char"/>
    <w:link w:val="Syntax"/>
    <w:locked/>
    <w:rsid w:val="00024D98"/>
    <w:rPr>
      <w:bCs/>
      <w:lang w:val="en-CA"/>
    </w:rPr>
  </w:style>
  <w:style w:type="paragraph" w:customStyle="1" w:styleId="Syntax">
    <w:name w:val="Syntax"/>
    <w:basedOn w:val="Normal"/>
    <w:link w:val="SyntaxChar"/>
    <w:qFormat/>
    <w:rsid w:val="00024D9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rPr>
  </w:style>
  <w:style w:type="character" w:customStyle="1" w:styleId="3DNoteChar">
    <w:name w:val="3D Note Char"/>
    <w:link w:val="3DNote"/>
    <w:uiPriority w:val="99"/>
    <w:locked/>
    <w:rsid w:val="00024D98"/>
    <w:rPr>
      <w:rFonts w:eastAsia="Times New Roman"/>
      <w:lang w:val="en-CA" w:eastAsia="en-US"/>
    </w:rPr>
  </w:style>
  <w:style w:type="paragraph" w:customStyle="1" w:styleId="3DNote">
    <w:name w:val="3D Note"/>
    <w:basedOn w:val="3EdNotes"/>
    <w:link w:val="3DNoteChar"/>
    <w:uiPriority w:val="99"/>
    <w:qFormat/>
    <w:rsid w:val="00024D98"/>
    <w:pPr>
      <w:numPr>
        <w:numId w:val="5"/>
      </w:numPr>
      <w:textAlignment w:val="auto"/>
    </w:pPr>
    <w:rPr>
      <w:rFonts w:eastAsia="Times New Roman"/>
      <w:lang w:val="en-CA"/>
    </w:rPr>
  </w:style>
  <w:style w:type="character" w:customStyle="1" w:styleId="3DEdNoteChar">
    <w:name w:val="3D Ed. Note Char"/>
    <w:link w:val="3DEdNote"/>
    <w:locked/>
    <w:rsid w:val="00024D98"/>
    <w:rPr>
      <w:sz w:val="18"/>
      <w:szCs w:val="18"/>
      <w:lang w:val="en-GB"/>
    </w:rPr>
  </w:style>
  <w:style w:type="paragraph" w:customStyle="1" w:styleId="3DEdNote">
    <w:name w:val="3D Ed. Note"/>
    <w:basedOn w:val="Note1"/>
    <w:link w:val="3DEdNoteChar"/>
    <w:qFormat/>
    <w:rsid w:val="00024D98"/>
    <w:pPr>
      <w:textAlignment w:val="auto"/>
    </w:pPr>
    <w:rPr>
      <w:rFonts w:eastAsia="Times New Roman"/>
    </w:rPr>
  </w:style>
  <w:style w:type="character" w:customStyle="1" w:styleId="3AmdHeadChar">
    <w:name w:val="3 Amd Head Char"/>
    <w:link w:val="3AmdHead"/>
    <w:locked/>
    <w:rsid w:val="00024D98"/>
    <w:rPr>
      <w:b/>
      <w:sz w:val="22"/>
      <w:szCs w:val="22"/>
      <w:lang w:val="en-CA"/>
    </w:rPr>
  </w:style>
  <w:style w:type="paragraph" w:customStyle="1" w:styleId="3AmdHead">
    <w:name w:val="3 Amd Head"/>
    <w:basedOn w:val="3N0"/>
    <w:link w:val="3AmdHeadChar"/>
    <w:qFormat/>
    <w:rsid w:val="00024D98"/>
    <w:pPr>
      <w:textAlignment w:val="auto"/>
    </w:pPr>
    <w:rPr>
      <w:rFonts w:eastAsia="Times New Roman"/>
      <w:b/>
      <w:sz w:val="22"/>
      <w:szCs w:val="22"/>
      <w:lang w:val="en-CA"/>
    </w:rPr>
  </w:style>
  <w:style w:type="character" w:customStyle="1" w:styleId="LightGrid-Accent11">
    <w:name w:val="Light Grid - Accent 11"/>
    <w:uiPriority w:val="99"/>
    <w:rsid w:val="00024D98"/>
    <w:rPr>
      <w:color w:val="808080"/>
    </w:rPr>
  </w:style>
  <w:style w:type="character" w:customStyle="1" w:styleId="Note1CharCharCharCharCharCharChar">
    <w:name w:val="Note 1 Char Char Char Char Char Char Char"/>
    <w:uiPriority w:val="99"/>
    <w:rsid w:val="00024D98"/>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024D98"/>
    <w:rPr>
      <w:rFonts w:ascii="Batang" w:eastAsia="Batang" w:hAnsi="Batang" w:cs="Times New Roman" w:hint="eastAsia"/>
      <w:sz w:val="18"/>
      <w:szCs w:val="18"/>
      <w:lang w:val="en-GB" w:eastAsia="en-US" w:bidi="ar-SA"/>
    </w:rPr>
  </w:style>
  <w:style w:type="character" w:customStyle="1" w:styleId="Note3Char">
    <w:name w:val="Note 3 Char"/>
    <w:uiPriority w:val="99"/>
    <w:rsid w:val="00024D98"/>
    <w:rPr>
      <w:rFonts w:ascii="Batang" w:eastAsia="Batang" w:hAnsi="Batang" w:cs="Times New Roman" w:hint="eastAsia"/>
      <w:sz w:val="18"/>
      <w:szCs w:val="18"/>
      <w:lang w:val="en-GB" w:eastAsia="en-US" w:bidi="ar-SA"/>
    </w:rPr>
  </w:style>
  <w:style w:type="character" w:styleId="Strong">
    <w:name w:val="Strong"/>
    <w:uiPriority w:val="22"/>
    <w:qFormat/>
    <w:rsid w:val="00024D98"/>
    <w:rPr>
      <w:b/>
      <w:bCs/>
    </w:rPr>
  </w:style>
  <w:style w:type="numbering" w:customStyle="1" w:styleId="3DNumbering">
    <w:name w:val="3D Numbering"/>
    <w:uiPriority w:val="99"/>
    <w:rsid w:val="00024D98"/>
    <w:pPr>
      <w:numPr>
        <w:numId w:val="28"/>
      </w:numPr>
    </w:pPr>
  </w:style>
  <w:style w:type="numbering" w:customStyle="1" w:styleId="3DEquation">
    <w:name w:val="3D Equation"/>
    <w:uiPriority w:val="99"/>
    <w:rsid w:val="00024D98"/>
    <w:pPr>
      <w:numPr>
        <w:numId w:val="29"/>
      </w:numPr>
    </w:pPr>
  </w:style>
  <w:style w:type="numbering" w:customStyle="1" w:styleId="3Dash">
    <w:name w:val="3Dash"/>
    <w:uiPriority w:val="99"/>
    <w:rsid w:val="00024D98"/>
    <w:pPr>
      <w:numPr>
        <w:numId w:val="30"/>
      </w:numPr>
    </w:pPr>
  </w:style>
  <w:style w:type="paragraph" w:customStyle="1" w:styleId="zzSTDTitle">
    <w:name w:val="zzSTDTitle"/>
    <w:basedOn w:val="Normal"/>
    <w:next w:val="Normal"/>
    <w:rsid w:val="00024D98"/>
    <w:pPr>
      <w:tabs>
        <w:tab w:val="clear" w:pos="360"/>
        <w:tab w:val="clear" w:pos="720"/>
        <w:tab w:val="clear" w:pos="1080"/>
        <w:tab w:val="clear" w:pos="1440"/>
      </w:tabs>
      <w:suppressAutoHyphens/>
      <w:overflowPunct/>
      <w:autoSpaceDE/>
      <w:autoSpaceDN/>
      <w:adjustRightInd/>
      <w:spacing w:before="400" w:after="760" w:line="350" w:lineRule="exact"/>
      <w:textAlignment w:val="auto"/>
    </w:pPr>
    <w:rPr>
      <w:rFonts w:ascii="Arial" w:eastAsia="MS Mincho" w:hAnsi="Arial"/>
      <w:b/>
      <w:color w:val="0000FF"/>
      <w:sz w:val="32"/>
      <w:lang w:val="de-DE" w:eastAsia="ja-JP"/>
    </w:rPr>
  </w:style>
  <w:style w:type="paragraph" w:customStyle="1" w:styleId="LightGrid-Accent31">
    <w:name w:val="Light Grid - Accent 31"/>
    <w:basedOn w:val="Normal"/>
    <w:uiPriority w:val="34"/>
    <w:qFormat/>
    <w:rsid w:val="00024D98"/>
    <w:pPr>
      <w:ind w:leftChars="400" w:left="840"/>
    </w:pPr>
    <w:rPr>
      <w:rFonts w:eastAsia="MS Mincho"/>
    </w:rPr>
  </w:style>
  <w:style w:type="numbering" w:customStyle="1" w:styleId="3DEquation1">
    <w:name w:val="3D Equation1"/>
    <w:uiPriority w:val="99"/>
    <w:rsid w:val="00024D98"/>
  </w:style>
  <w:style w:type="numbering" w:customStyle="1" w:styleId="NoList2">
    <w:name w:val="No List2"/>
    <w:next w:val="NoList"/>
    <w:semiHidden/>
    <w:rsid w:val="00024D98"/>
  </w:style>
  <w:style w:type="character" w:customStyle="1" w:styleId="apple-converted-space">
    <w:name w:val="apple-converted-space"/>
    <w:rsid w:val="00024D98"/>
  </w:style>
  <w:style w:type="table" w:customStyle="1" w:styleId="TableGrid3">
    <w:name w:val="Table Grid3"/>
    <w:basedOn w:val="TableNormal"/>
    <w:next w:val="TableGrid"/>
    <w:rsid w:val="00024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3C08B3"/>
    <w:rPr>
      <w:sz w:val="22"/>
      <w:lang w:eastAsia="en-US"/>
    </w:rPr>
  </w:style>
  <w:style w:type="paragraph" w:customStyle="1" w:styleId="p1">
    <w:name w:val="p1"/>
    <w:basedOn w:val="Normal"/>
    <w:rsid w:val="003B4174"/>
    <w:pPr>
      <w:tabs>
        <w:tab w:val="clear" w:pos="360"/>
        <w:tab w:val="clear" w:pos="720"/>
        <w:tab w:val="clear" w:pos="1080"/>
        <w:tab w:val="clear" w:pos="1440"/>
      </w:tabs>
      <w:overflowPunct/>
      <w:autoSpaceDE/>
      <w:autoSpaceDN/>
      <w:adjustRightInd/>
      <w:spacing w:before="0"/>
      <w:textAlignment w:val="auto"/>
    </w:pPr>
    <w:rPr>
      <w:rFonts w:ascii="Menlo" w:eastAsia="MS Mincho" w:hAnsi="Menlo" w:cs="Menlo"/>
      <w:color w:val="000000"/>
      <w:sz w:val="17"/>
      <w:szCs w:val="17"/>
    </w:rPr>
  </w:style>
  <w:style w:type="character" w:customStyle="1" w:styleId="s1">
    <w:name w:val="s1"/>
    <w:rsid w:val="003B4174"/>
  </w:style>
  <w:style w:type="paragraph" w:customStyle="1" w:styleId="MediumList2-Accent23">
    <w:name w:val="Medium List 2 - Accent 23"/>
    <w:hidden/>
    <w:uiPriority w:val="71"/>
    <w:rsid w:val="002A53D2"/>
    <w:rPr>
      <w:sz w:val="22"/>
      <w:lang w:eastAsia="en-US"/>
    </w:rPr>
  </w:style>
  <w:style w:type="paragraph" w:customStyle="1" w:styleId="ColorfulShading-Accent15">
    <w:name w:val="Colorful Shading - Accent 15"/>
    <w:hidden/>
    <w:uiPriority w:val="62"/>
    <w:rsid w:val="00C860FD"/>
    <w:rPr>
      <w:sz w:val="22"/>
      <w:lang w:eastAsia="en-US"/>
    </w:rPr>
  </w:style>
  <w:style w:type="paragraph" w:styleId="Revision">
    <w:name w:val="Revision"/>
    <w:hidden/>
    <w:uiPriority w:val="99"/>
    <w:unhideWhenUsed/>
    <w:rsid w:val="00F06C0A"/>
    <w:rPr>
      <w:sz w:val="22"/>
      <w:lang w:eastAsia="en-US"/>
    </w:rPr>
  </w:style>
  <w:style w:type="paragraph" w:styleId="ListParagraph">
    <w:name w:val="List Paragraph"/>
    <w:basedOn w:val="Normal"/>
    <w:uiPriority w:val="34"/>
    <w:qFormat/>
    <w:rsid w:val="00D17A58"/>
    <w:pPr>
      <w:ind w:left="720"/>
      <w:contextualSpacing/>
    </w:pPr>
    <w:rPr>
      <w:lang w:val="en-US"/>
    </w:rPr>
  </w:style>
  <w:style w:type="paragraph" w:customStyle="1" w:styleId="Term">
    <w:name w:val="Term"/>
    <w:basedOn w:val="ColorfulList-Accent11"/>
    <w:autoRedefine/>
    <w:qFormat/>
    <w:rsid w:val="00F410A7"/>
    <w:pPr>
      <w:numPr>
        <w:numId w:val="38"/>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character" w:styleId="PlaceholderText">
    <w:name w:val="Placeholder Text"/>
    <w:basedOn w:val="DefaultParagraphFont"/>
    <w:uiPriority w:val="99"/>
    <w:unhideWhenUsed/>
    <w:rsid w:val="00F41A8A"/>
    <w:rPr>
      <w:color w:val="808080"/>
    </w:rPr>
  </w:style>
  <w:style w:type="paragraph" w:customStyle="1" w:styleId="fields">
    <w:name w:val="fields"/>
    <w:basedOn w:val="Normal"/>
    <w:link w:val="fieldsZchn"/>
    <w:rsid w:val="00A6586C"/>
    <w:pPr>
      <w:tabs>
        <w:tab w:val="clear" w:pos="360"/>
        <w:tab w:val="clear" w:pos="720"/>
        <w:tab w:val="clear" w:pos="1080"/>
        <w:tab w:val="clear" w:pos="1440"/>
        <w:tab w:val="left" w:pos="8010"/>
      </w:tabs>
      <w:overflowPunct/>
      <w:autoSpaceDE/>
      <w:autoSpaceDN/>
      <w:adjustRightInd/>
      <w:spacing w:before="0" w:after="160"/>
      <w:ind w:left="720" w:hanging="360"/>
      <w:jc w:val="both"/>
      <w:textAlignment w:val="auto"/>
    </w:pPr>
    <w:rPr>
      <w:rFonts w:ascii="Times" w:eastAsia="BatangChe" w:hAnsi="Times"/>
      <w:sz w:val="24"/>
      <w:lang w:val="en-US"/>
    </w:rPr>
  </w:style>
  <w:style w:type="character" w:customStyle="1" w:styleId="fieldsZchn">
    <w:name w:val="fields Zchn"/>
    <w:link w:val="fields"/>
    <w:rsid w:val="00A6586C"/>
    <w:rPr>
      <w:rFonts w:ascii="Times" w:eastAsia="BatangChe" w:hAnsi="Times"/>
      <w:sz w:val="24"/>
      <w:lang w:eastAsia="en-US"/>
    </w:rPr>
  </w:style>
  <w:style w:type="character" w:customStyle="1" w:styleId="fontstyle01">
    <w:name w:val="fontstyle01"/>
    <w:rsid w:val="001B29ED"/>
    <w:rPr>
      <w:rFonts w:ascii="Times New Roman" w:hAnsi="Times New Roman" w:cs="Times New Roman" w:hint="default"/>
      <w:b/>
      <w:bCs/>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111217">
      <w:bodyDiv w:val="1"/>
      <w:marLeft w:val="0"/>
      <w:marRight w:val="0"/>
      <w:marTop w:val="0"/>
      <w:marBottom w:val="0"/>
      <w:divBdr>
        <w:top w:val="none" w:sz="0" w:space="0" w:color="auto"/>
        <w:left w:val="none" w:sz="0" w:space="0" w:color="auto"/>
        <w:bottom w:val="none" w:sz="0" w:space="0" w:color="auto"/>
        <w:right w:val="none" w:sz="0" w:space="0" w:color="auto"/>
      </w:divBdr>
    </w:div>
    <w:div w:id="331765229">
      <w:bodyDiv w:val="1"/>
      <w:marLeft w:val="0"/>
      <w:marRight w:val="0"/>
      <w:marTop w:val="0"/>
      <w:marBottom w:val="0"/>
      <w:divBdr>
        <w:top w:val="none" w:sz="0" w:space="0" w:color="auto"/>
        <w:left w:val="none" w:sz="0" w:space="0" w:color="auto"/>
        <w:bottom w:val="none" w:sz="0" w:space="0" w:color="auto"/>
        <w:right w:val="none" w:sz="0" w:space="0" w:color="auto"/>
      </w:divBdr>
    </w:div>
    <w:div w:id="340938510">
      <w:bodyDiv w:val="1"/>
      <w:marLeft w:val="0"/>
      <w:marRight w:val="0"/>
      <w:marTop w:val="0"/>
      <w:marBottom w:val="0"/>
      <w:divBdr>
        <w:top w:val="none" w:sz="0" w:space="0" w:color="auto"/>
        <w:left w:val="none" w:sz="0" w:space="0" w:color="auto"/>
        <w:bottom w:val="none" w:sz="0" w:space="0" w:color="auto"/>
        <w:right w:val="none" w:sz="0" w:space="0" w:color="auto"/>
      </w:divBdr>
    </w:div>
    <w:div w:id="389690195">
      <w:bodyDiv w:val="1"/>
      <w:marLeft w:val="0"/>
      <w:marRight w:val="0"/>
      <w:marTop w:val="0"/>
      <w:marBottom w:val="0"/>
      <w:divBdr>
        <w:top w:val="none" w:sz="0" w:space="0" w:color="auto"/>
        <w:left w:val="none" w:sz="0" w:space="0" w:color="auto"/>
        <w:bottom w:val="none" w:sz="0" w:space="0" w:color="auto"/>
        <w:right w:val="none" w:sz="0" w:space="0" w:color="auto"/>
      </w:divBdr>
    </w:div>
    <w:div w:id="536813885">
      <w:bodyDiv w:val="1"/>
      <w:marLeft w:val="0"/>
      <w:marRight w:val="0"/>
      <w:marTop w:val="0"/>
      <w:marBottom w:val="0"/>
      <w:divBdr>
        <w:top w:val="none" w:sz="0" w:space="0" w:color="auto"/>
        <w:left w:val="none" w:sz="0" w:space="0" w:color="auto"/>
        <w:bottom w:val="none" w:sz="0" w:space="0" w:color="auto"/>
        <w:right w:val="none" w:sz="0" w:space="0" w:color="auto"/>
      </w:divBdr>
    </w:div>
    <w:div w:id="716666115">
      <w:bodyDiv w:val="1"/>
      <w:marLeft w:val="0"/>
      <w:marRight w:val="0"/>
      <w:marTop w:val="0"/>
      <w:marBottom w:val="0"/>
      <w:divBdr>
        <w:top w:val="none" w:sz="0" w:space="0" w:color="auto"/>
        <w:left w:val="none" w:sz="0" w:space="0" w:color="auto"/>
        <w:bottom w:val="none" w:sz="0" w:space="0" w:color="auto"/>
        <w:right w:val="none" w:sz="0" w:space="0" w:color="auto"/>
      </w:divBdr>
    </w:div>
    <w:div w:id="1248997409">
      <w:bodyDiv w:val="1"/>
      <w:marLeft w:val="0"/>
      <w:marRight w:val="0"/>
      <w:marTop w:val="0"/>
      <w:marBottom w:val="0"/>
      <w:divBdr>
        <w:top w:val="none" w:sz="0" w:space="0" w:color="auto"/>
        <w:left w:val="none" w:sz="0" w:space="0" w:color="auto"/>
        <w:bottom w:val="none" w:sz="0" w:space="0" w:color="auto"/>
        <w:right w:val="none" w:sz="0" w:space="0" w:color="auto"/>
      </w:divBdr>
    </w:div>
    <w:div w:id="1346397114">
      <w:bodyDiv w:val="1"/>
      <w:marLeft w:val="0"/>
      <w:marRight w:val="0"/>
      <w:marTop w:val="0"/>
      <w:marBottom w:val="0"/>
      <w:divBdr>
        <w:top w:val="none" w:sz="0" w:space="0" w:color="auto"/>
        <w:left w:val="none" w:sz="0" w:space="0" w:color="auto"/>
        <w:bottom w:val="none" w:sz="0" w:space="0" w:color="auto"/>
        <w:right w:val="none" w:sz="0" w:space="0" w:color="auto"/>
      </w:divBdr>
    </w:div>
    <w:div w:id="1456370007">
      <w:bodyDiv w:val="1"/>
      <w:marLeft w:val="0"/>
      <w:marRight w:val="0"/>
      <w:marTop w:val="0"/>
      <w:marBottom w:val="0"/>
      <w:divBdr>
        <w:top w:val="none" w:sz="0" w:space="0" w:color="auto"/>
        <w:left w:val="none" w:sz="0" w:space="0" w:color="auto"/>
        <w:bottom w:val="none" w:sz="0" w:space="0" w:color="auto"/>
        <w:right w:val="none" w:sz="0" w:space="0" w:color="auto"/>
      </w:divBdr>
    </w:div>
    <w:div w:id="1491170789">
      <w:bodyDiv w:val="1"/>
      <w:marLeft w:val="0"/>
      <w:marRight w:val="0"/>
      <w:marTop w:val="0"/>
      <w:marBottom w:val="0"/>
      <w:divBdr>
        <w:top w:val="none" w:sz="0" w:space="0" w:color="auto"/>
        <w:left w:val="none" w:sz="0" w:space="0" w:color="auto"/>
        <w:bottom w:val="none" w:sz="0" w:space="0" w:color="auto"/>
        <w:right w:val="none" w:sz="0" w:space="0" w:color="auto"/>
      </w:divBdr>
    </w:div>
    <w:div w:id="167372491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1055920">
      <w:bodyDiv w:val="1"/>
      <w:marLeft w:val="0"/>
      <w:marRight w:val="0"/>
      <w:marTop w:val="0"/>
      <w:marBottom w:val="0"/>
      <w:divBdr>
        <w:top w:val="none" w:sz="0" w:space="0" w:color="auto"/>
        <w:left w:val="none" w:sz="0" w:space="0" w:color="auto"/>
        <w:bottom w:val="none" w:sz="0" w:space="0" w:color="auto"/>
        <w:right w:val="none" w:sz="0" w:space="0" w:color="auto"/>
      </w:divBdr>
    </w:div>
    <w:div w:id="2041470109">
      <w:bodyDiv w:val="1"/>
      <w:marLeft w:val="0"/>
      <w:marRight w:val="0"/>
      <w:marTop w:val="0"/>
      <w:marBottom w:val="0"/>
      <w:divBdr>
        <w:top w:val="none" w:sz="0" w:space="0" w:color="auto"/>
        <w:left w:val="none" w:sz="0" w:space="0" w:color="auto"/>
        <w:bottom w:val="none" w:sz="0" w:space="0" w:color="auto"/>
        <w:right w:val="none" w:sz="0" w:space="0" w:color="auto"/>
      </w:divBdr>
    </w:div>
    <w:div w:id="208525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palanivel.guruvareddiar@intel.com" TargetMode="External"/><Relationship Id="rId4" Type="http://schemas.openxmlformats.org/officeDocument/2006/relationships/webSettings" Target="webSettings.xml"/><Relationship Id="rId9" Type="http://schemas.openxmlformats.org/officeDocument/2006/relationships/hyperlink" Target="mailto:jill.boyce@inte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15</Pages>
  <Words>6098</Words>
  <Characters>35125</Characters>
  <Application>Microsoft Office Word</Application>
  <DocSecurity>0</DocSecurity>
  <Lines>884</Lines>
  <Paragraphs>460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41622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 CTPClassification=CTP_PUBLIC:VisualMarkings=, CTPClassification=CTP_NT</cp:keywords>
  <dc:description/>
  <cp:lastModifiedBy>Jill Boyce</cp:lastModifiedBy>
  <cp:revision>19</cp:revision>
  <cp:lastPrinted>1900-12-31T15:00:00Z</cp:lastPrinted>
  <dcterms:created xsi:type="dcterms:W3CDTF">2019-09-24T22:15:00Z</dcterms:created>
  <dcterms:modified xsi:type="dcterms:W3CDTF">2019-09-25T20:50:00Z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111ff4c3-d8f8-4260-a50d-e832576bccbf</vt:lpwstr>
  </property>
  <property fmtid="{D5CDD505-2E9C-101B-9397-08002B2CF9AE}" pid="3" name="CTP_TimeStamp">
    <vt:lpwstr>2019-09-25 20:50:03Z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