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14:paraId="17FEDF51" w14:textId="77777777">
        <w:tc>
          <w:tcPr>
            <w:tcW w:w="6408" w:type="dxa"/>
          </w:tcPr>
          <w:p w14:paraId="01A3D8CE" w14:textId="77777777" w:rsidR="006C5D39" w:rsidRPr="005B217D" w:rsidRDefault="005741C3" w:rsidP="00870F8C">
            <w:pPr>
              <w:tabs>
                <w:tab w:val="left" w:pos="4621"/>
                <w:tab w:val="left" w:pos="7200"/>
              </w:tabs>
              <w:spacing w:before="0"/>
              <w:rPr>
                <w:b/>
                <w:szCs w:val="22"/>
                <w:lang w:val="en-CA"/>
              </w:rPr>
            </w:pPr>
            <w:r w:rsidRPr="005B217D">
              <w:rPr>
                <w:b/>
                <w:noProof/>
                <w:szCs w:val="22"/>
                <w:lang w:val="en-CA" w:eastAsia="zh-CN"/>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group w14:anchorId="23A85BC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a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val="en-CA" w:eastAsia="zh-CN"/>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val="en-CA" w:eastAsia="zh-CN"/>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05C0F94F"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728EE17" w14:textId="2DC0CD0E" w:rsidR="00E61DAC" w:rsidRPr="005B217D" w:rsidRDefault="004F76EB" w:rsidP="001452D1">
            <w:pPr>
              <w:tabs>
                <w:tab w:val="left" w:pos="7200"/>
              </w:tabs>
              <w:spacing w:before="0"/>
              <w:rPr>
                <w:b/>
                <w:szCs w:val="22"/>
                <w:lang w:val="en-CA"/>
              </w:rPr>
            </w:pPr>
            <w:r w:rsidRPr="004F76EB">
              <w:t>37th Meeting: Geneva, CH, 4–10 October 2019</w:t>
            </w:r>
          </w:p>
        </w:tc>
        <w:tc>
          <w:tcPr>
            <w:tcW w:w="3168" w:type="dxa"/>
          </w:tcPr>
          <w:p w14:paraId="5842DC00" w14:textId="6B9E3B2C" w:rsidR="008A4B4C" w:rsidRPr="002C091F" w:rsidRDefault="00E61DAC" w:rsidP="00C57FA9">
            <w:pPr>
              <w:tabs>
                <w:tab w:val="left" w:pos="7200"/>
              </w:tabs>
              <w:rPr>
                <w:u w:val="single"/>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870F8C">
              <w:rPr>
                <w:lang w:val="en-CA"/>
              </w:rPr>
              <w:t>K002</w:t>
            </w:r>
            <w:r w:rsidR="00C57FA9">
              <w:rPr>
                <w:lang w:val="en-CA"/>
              </w:rPr>
              <w:t>3</w:t>
            </w:r>
            <w:r w:rsidR="002C091F">
              <w:rPr>
                <w:lang w:val="en-CA"/>
              </w:rPr>
              <w:t>-v</w:t>
            </w:r>
            <w:r w:rsidR="0010275E">
              <w:rPr>
                <w:lang w:val="en-CA"/>
              </w:rPr>
              <w:t>1</w:t>
            </w:r>
          </w:p>
        </w:tc>
      </w:tr>
    </w:tbl>
    <w:p w14:paraId="27C9EEC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54EB5DAF" w14:textId="77777777">
        <w:tc>
          <w:tcPr>
            <w:tcW w:w="1458" w:type="dxa"/>
          </w:tcPr>
          <w:p w14:paraId="08DB4083"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E4695BD" w14:textId="38D4B2EE" w:rsidR="00E61DAC" w:rsidRPr="005B217D" w:rsidRDefault="00870F8C" w:rsidP="00870F8C">
            <w:pPr>
              <w:spacing w:before="60" w:after="60"/>
              <w:rPr>
                <w:b/>
                <w:szCs w:val="22"/>
                <w:lang w:val="en-CA"/>
              </w:rPr>
            </w:pPr>
            <w:r>
              <w:rPr>
                <w:b/>
                <w:szCs w:val="22"/>
                <w:lang w:val="en-CA"/>
              </w:rPr>
              <w:t>Some e</w:t>
            </w:r>
            <w:r w:rsidR="00B0009C" w:rsidRPr="00B0009C">
              <w:rPr>
                <w:b/>
                <w:szCs w:val="22"/>
                <w:lang w:val="en-CA"/>
              </w:rPr>
              <w:t xml:space="preserve">rrata </w:t>
            </w:r>
            <w:r w:rsidR="00B0009C">
              <w:rPr>
                <w:b/>
                <w:szCs w:val="22"/>
                <w:lang w:val="en-CA"/>
              </w:rPr>
              <w:t>i</w:t>
            </w:r>
            <w:r w:rsidR="00B0009C" w:rsidRPr="00B0009C">
              <w:rPr>
                <w:b/>
                <w:szCs w:val="22"/>
                <w:lang w:val="en-CA"/>
              </w:rPr>
              <w:t xml:space="preserve">tems for </w:t>
            </w:r>
            <w:r w:rsidR="00C57FA9">
              <w:rPr>
                <w:b/>
                <w:szCs w:val="22"/>
                <w:lang w:val="en-CA"/>
              </w:rPr>
              <w:t xml:space="preserve">both </w:t>
            </w:r>
            <w:r w:rsidR="00B0009C" w:rsidRPr="00B0009C">
              <w:rPr>
                <w:b/>
                <w:szCs w:val="22"/>
                <w:lang w:val="en-CA"/>
              </w:rPr>
              <w:t>HEVC</w:t>
            </w:r>
            <w:r w:rsidR="00C57FA9">
              <w:rPr>
                <w:b/>
                <w:szCs w:val="22"/>
                <w:lang w:val="en-CA"/>
              </w:rPr>
              <w:t xml:space="preserve"> and AVC</w:t>
            </w:r>
          </w:p>
        </w:tc>
      </w:tr>
      <w:tr w:rsidR="00E61DAC" w:rsidRPr="005B217D" w14:paraId="7C356AE5" w14:textId="77777777">
        <w:tc>
          <w:tcPr>
            <w:tcW w:w="1458" w:type="dxa"/>
          </w:tcPr>
          <w:p w14:paraId="6475DD3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18B53EC3" w14:textId="4A4B1804" w:rsidR="00E61DAC" w:rsidRPr="005B217D" w:rsidRDefault="00870F8C" w:rsidP="00870F8C">
            <w:pPr>
              <w:spacing w:before="60" w:after="60"/>
              <w:rPr>
                <w:szCs w:val="22"/>
                <w:lang w:val="en-CA"/>
              </w:rPr>
            </w:pPr>
            <w:r>
              <w:rPr>
                <w:szCs w:val="22"/>
                <w:lang w:val="en-CA"/>
              </w:rPr>
              <w:t xml:space="preserve">Input </w:t>
            </w:r>
            <w:r w:rsidR="00B0009C">
              <w:rPr>
                <w:szCs w:val="22"/>
                <w:lang w:val="en-CA"/>
              </w:rPr>
              <w:t>d</w:t>
            </w:r>
            <w:r w:rsidR="00E61DAC" w:rsidRPr="005B217D">
              <w:rPr>
                <w:szCs w:val="22"/>
                <w:lang w:val="en-CA"/>
              </w:rPr>
              <w:t xml:space="preserve">ocument </w:t>
            </w:r>
            <w:r>
              <w:rPr>
                <w:szCs w:val="22"/>
                <w:lang w:val="en-CA"/>
              </w:rPr>
              <w:t>to</w:t>
            </w:r>
            <w:r w:rsidR="00B0009C">
              <w:rPr>
                <w:szCs w:val="22"/>
                <w:lang w:val="en-CA"/>
              </w:rPr>
              <w:t xml:space="preserve"> </w:t>
            </w:r>
            <w:r w:rsidR="00AE341B" w:rsidRPr="005B217D">
              <w:rPr>
                <w:szCs w:val="22"/>
                <w:lang w:val="en-CA"/>
              </w:rPr>
              <w:t>JCT-VC</w:t>
            </w:r>
          </w:p>
        </w:tc>
      </w:tr>
      <w:tr w:rsidR="00E61DAC" w:rsidRPr="005B217D" w14:paraId="42CA9AFB" w14:textId="77777777">
        <w:tc>
          <w:tcPr>
            <w:tcW w:w="1458" w:type="dxa"/>
          </w:tcPr>
          <w:p w14:paraId="2852CBE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B652860" w14:textId="08F358C4" w:rsidR="00E61DAC" w:rsidRPr="005B217D" w:rsidRDefault="00896DC6" w:rsidP="00870F8C">
            <w:pPr>
              <w:spacing w:before="60" w:after="60"/>
              <w:rPr>
                <w:szCs w:val="22"/>
                <w:lang w:val="en-CA"/>
              </w:rPr>
            </w:pPr>
            <w:r>
              <w:rPr>
                <w:szCs w:val="22"/>
                <w:lang w:val="en-CA"/>
              </w:rPr>
              <w:t>Editorial input</w:t>
            </w:r>
          </w:p>
        </w:tc>
      </w:tr>
      <w:tr w:rsidR="00E61DAC" w:rsidRPr="005B217D" w14:paraId="406CE389" w14:textId="77777777">
        <w:tc>
          <w:tcPr>
            <w:tcW w:w="1458" w:type="dxa"/>
          </w:tcPr>
          <w:p w14:paraId="71A85A2F"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6FE44F1" w14:textId="6A0A3AF7" w:rsidR="004F76EB" w:rsidRDefault="00B925F8" w:rsidP="00870F8C">
            <w:pPr>
              <w:spacing w:before="60" w:after="60"/>
              <w:rPr>
                <w:szCs w:val="22"/>
                <w:lang w:val="en-CA"/>
              </w:rPr>
            </w:pPr>
            <w:r>
              <w:rPr>
                <w:b/>
                <w:szCs w:val="22"/>
                <w:lang w:val="en-CA"/>
              </w:rPr>
              <w:t xml:space="preserve">Alexis M. </w:t>
            </w:r>
            <w:proofErr w:type="spellStart"/>
            <w:r>
              <w:rPr>
                <w:b/>
                <w:szCs w:val="22"/>
                <w:lang w:val="en-CA"/>
              </w:rPr>
              <w:t>Tourapis</w:t>
            </w:r>
            <w:proofErr w:type="spellEnd"/>
            <w:r>
              <w:rPr>
                <w:b/>
                <w:szCs w:val="22"/>
                <w:lang w:val="en-CA"/>
              </w:rPr>
              <w:t xml:space="preserve"> </w:t>
            </w:r>
            <w:r w:rsidR="004F76EB">
              <w:rPr>
                <w:b/>
                <w:szCs w:val="22"/>
                <w:lang w:val="en-CA"/>
              </w:rPr>
              <w:br/>
            </w:r>
            <w:r>
              <w:rPr>
                <w:szCs w:val="22"/>
                <w:lang w:val="en-CA"/>
              </w:rPr>
              <w:t xml:space="preserve">Apple, Cupertino, </w:t>
            </w:r>
            <w:r w:rsidR="004F76EB" w:rsidRPr="002C091F">
              <w:rPr>
                <w:szCs w:val="22"/>
                <w:lang w:val="en-CA"/>
              </w:rPr>
              <w:t>CA</w:t>
            </w:r>
            <w:r w:rsidR="004F76EB">
              <w:rPr>
                <w:szCs w:val="22"/>
                <w:lang w:val="en-CA"/>
              </w:rPr>
              <w:t>, USA</w:t>
            </w:r>
          </w:p>
          <w:p w14:paraId="5B93B7D8" w14:textId="4DC9E017" w:rsidR="00A45679" w:rsidRDefault="00B0009C" w:rsidP="004F76EB">
            <w:pPr>
              <w:spacing w:before="60" w:after="60"/>
              <w:rPr>
                <w:szCs w:val="22"/>
                <w:lang w:val="en-CA"/>
              </w:rPr>
            </w:pPr>
            <w:r w:rsidRPr="00B0009C">
              <w:rPr>
                <w:b/>
                <w:szCs w:val="22"/>
                <w:lang w:val="en-CA"/>
              </w:rPr>
              <w:t>Ye-Kui Wang</w:t>
            </w:r>
            <w:r w:rsidR="00870F8C">
              <w:rPr>
                <w:b/>
                <w:szCs w:val="22"/>
                <w:lang w:val="en-CA"/>
              </w:rPr>
              <w:br/>
            </w:r>
            <w:proofErr w:type="spellStart"/>
            <w:r w:rsidR="00B925F8">
              <w:rPr>
                <w:szCs w:val="22"/>
                <w:lang w:val="en-CA"/>
              </w:rPr>
              <w:t>Futurewei</w:t>
            </w:r>
            <w:proofErr w:type="spellEnd"/>
            <w:r w:rsidR="00B925F8">
              <w:rPr>
                <w:szCs w:val="22"/>
                <w:lang w:val="en-CA"/>
              </w:rPr>
              <w:t xml:space="preserve">, </w:t>
            </w:r>
            <w:r w:rsidR="00870F8C" w:rsidRPr="002C091F">
              <w:rPr>
                <w:szCs w:val="22"/>
                <w:lang w:val="en-CA"/>
              </w:rPr>
              <w:t>San Diego</w:t>
            </w:r>
            <w:r w:rsidR="00870F8C">
              <w:rPr>
                <w:szCs w:val="22"/>
                <w:lang w:val="en-CA"/>
              </w:rPr>
              <w:t xml:space="preserve">, </w:t>
            </w:r>
            <w:r w:rsidR="00870F8C" w:rsidRPr="002C091F">
              <w:rPr>
                <w:szCs w:val="22"/>
                <w:lang w:val="en-CA"/>
              </w:rPr>
              <w:t>CA</w:t>
            </w:r>
            <w:r w:rsidR="00870F8C">
              <w:rPr>
                <w:szCs w:val="22"/>
                <w:lang w:val="en-CA"/>
              </w:rPr>
              <w:t>, USA</w:t>
            </w:r>
          </w:p>
          <w:p w14:paraId="6298B675" w14:textId="3A180E99" w:rsidR="004F76EB" w:rsidRPr="00316072" w:rsidRDefault="004F76EB" w:rsidP="004F76EB">
            <w:pPr>
              <w:spacing w:before="60" w:after="60"/>
              <w:rPr>
                <w:szCs w:val="22"/>
                <w:lang w:val="en-CA"/>
              </w:rPr>
            </w:pPr>
            <w:r w:rsidRPr="004F76EB">
              <w:rPr>
                <w:b/>
                <w:szCs w:val="22"/>
                <w:lang w:val="en-CA"/>
              </w:rPr>
              <w:t>Gary Sullivan</w:t>
            </w:r>
            <w:r>
              <w:rPr>
                <w:szCs w:val="22"/>
                <w:lang w:val="en-CA"/>
              </w:rPr>
              <w:br/>
              <w:t>Microsoft, Redmond, WA, USA</w:t>
            </w:r>
          </w:p>
        </w:tc>
        <w:tc>
          <w:tcPr>
            <w:tcW w:w="900" w:type="dxa"/>
          </w:tcPr>
          <w:p w14:paraId="179C8A3C" w14:textId="402EDEBC" w:rsidR="00E61DAC" w:rsidRPr="00316072" w:rsidRDefault="00E61DAC">
            <w:pPr>
              <w:spacing w:before="60" w:after="60"/>
              <w:rPr>
                <w:szCs w:val="22"/>
                <w:lang w:val="en-CA"/>
              </w:rPr>
            </w:pPr>
            <w:r w:rsidRPr="00316072">
              <w:rPr>
                <w:szCs w:val="22"/>
                <w:lang w:val="en-CA"/>
              </w:rPr>
              <w:t>Tel:</w:t>
            </w:r>
            <w:r w:rsidRPr="00316072">
              <w:rPr>
                <w:szCs w:val="22"/>
                <w:lang w:val="en-CA"/>
              </w:rPr>
              <w:br/>
              <w:t>Email:</w:t>
            </w:r>
          </w:p>
        </w:tc>
        <w:tc>
          <w:tcPr>
            <w:tcW w:w="3168" w:type="dxa"/>
          </w:tcPr>
          <w:p w14:paraId="496F4C2A" w14:textId="28B1FAAC" w:rsidR="00B925F8" w:rsidRDefault="00B925F8" w:rsidP="001452D1">
            <w:pPr>
              <w:spacing w:before="60" w:after="60"/>
              <w:rPr>
                <w:szCs w:val="22"/>
                <w:lang w:val="en-CA"/>
              </w:rPr>
            </w:pPr>
            <w:r>
              <w:rPr>
                <w:szCs w:val="22"/>
                <w:lang w:val="en-CA"/>
              </w:rPr>
              <w:t>+1 408-228-7983</w:t>
            </w:r>
            <w:r>
              <w:rPr>
                <w:szCs w:val="22"/>
                <w:lang w:val="en-CA"/>
              </w:rPr>
              <w:br/>
            </w:r>
            <w:hyperlink r:id="rId9" w:history="1">
              <w:r>
                <w:rPr>
                  <w:rStyle w:val="Hyperlink"/>
                  <w:szCs w:val="22"/>
                  <w:lang w:val="en-CA"/>
                </w:rPr>
                <w:t>atourapis@apple.com</w:t>
              </w:r>
            </w:hyperlink>
          </w:p>
          <w:p w14:paraId="0DC03403" w14:textId="77777777" w:rsidR="00B925F8" w:rsidRDefault="00870F8C" w:rsidP="00B925F8">
            <w:pPr>
              <w:spacing w:before="60" w:after="60"/>
              <w:rPr>
                <w:szCs w:val="22"/>
                <w:lang w:val="en-CA"/>
              </w:rPr>
            </w:pPr>
            <w:r w:rsidRPr="00316072">
              <w:rPr>
                <w:szCs w:val="22"/>
                <w:lang w:val="en-CA"/>
              </w:rPr>
              <w:t>+1</w:t>
            </w:r>
            <w:r>
              <w:rPr>
                <w:szCs w:val="22"/>
                <w:lang w:val="en-CA"/>
              </w:rPr>
              <w:t>-908-903-3888</w:t>
            </w:r>
            <w:r>
              <w:rPr>
                <w:szCs w:val="22"/>
                <w:lang w:val="en-CA"/>
              </w:rPr>
              <w:br/>
            </w:r>
            <w:hyperlink r:id="rId10" w:history="1">
              <w:r w:rsidRPr="002C091F">
                <w:rPr>
                  <w:rStyle w:val="Hyperlink"/>
                  <w:szCs w:val="22"/>
                  <w:lang w:val="en-CA"/>
                </w:rPr>
                <w:t>ye</w:t>
              </w:r>
              <w:r>
                <w:rPr>
                  <w:rStyle w:val="Hyperlink"/>
                  <w:szCs w:val="22"/>
                  <w:lang w:val="en-CA"/>
                </w:rPr>
                <w:t>-</w:t>
              </w:r>
              <w:r w:rsidRPr="002C091F">
                <w:rPr>
                  <w:rStyle w:val="Hyperlink"/>
                  <w:szCs w:val="22"/>
                  <w:lang w:val="en-CA"/>
                </w:rPr>
                <w:t>kui.wang@</w:t>
              </w:r>
              <w:r>
                <w:rPr>
                  <w:rStyle w:val="Hyperlink"/>
                  <w:szCs w:val="22"/>
                  <w:lang w:val="en-CA"/>
                </w:rPr>
                <w:t>future</w:t>
              </w:r>
              <w:r w:rsidRPr="002C091F">
                <w:rPr>
                  <w:rStyle w:val="Hyperlink"/>
                  <w:szCs w:val="22"/>
                  <w:lang w:val="en-CA"/>
                </w:rPr>
                <w:t>wei.com</w:t>
              </w:r>
            </w:hyperlink>
          </w:p>
          <w:p w14:paraId="6B6FF091" w14:textId="62AC3BBC" w:rsidR="00FC4E3A" w:rsidRPr="00550A94" w:rsidRDefault="00B925F8" w:rsidP="00B925F8">
            <w:pPr>
              <w:spacing w:before="60" w:after="60"/>
              <w:rPr>
                <w:szCs w:val="22"/>
                <w:lang w:val="en-CA"/>
              </w:rPr>
            </w:pPr>
            <w:r>
              <w:rPr>
                <w:szCs w:val="22"/>
                <w:lang w:val="en-CA"/>
              </w:rPr>
              <w:t>+1 (425) 703-5308</w:t>
            </w:r>
            <w:r w:rsidRPr="00F12B2F">
              <w:rPr>
                <w:szCs w:val="22"/>
                <w:lang w:val="en-CA"/>
              </w:rPr>
              <w:br/>
            </w:r>
            <w:hyperlink r:id="rId11" w:history="1">
              <w:r w:rsidRPr="00B925F8">
                <w:rPr>
                  <w:rStyle w:val="Hyperlink"/>
                  <w:szCs w:val="22"/>
                  <w:lang w:val="en-CA"/>
                </w:rPr>
                <w:t>garysull@microsoft.com</w:t>
              </w:r>
            </w:hyperlink>
          </w:p>
        </w:tc>
      </w:tr>
      <w:tr w:rsidR="00E61DAC" w:rsidRPr="005B217D" w14:paraId="7E505003" w14:textId="77777777">
        <w:tc>
          <w:tcPr>
            <w:tcW w:w="1458" w:type="dxa"/>
          </w:tcPr>
          <w:p w14:paraId="2C61D82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0AE6B1F" w14:textId="6DE5E860" w:rsidR="00E61DAC" w:rsidRPr="00316072" w:rsidRDefault="00896DC6" w:rsidP="00896DC6">
            <w:pPr>
              <w:spacing w:before="60" w:after="60"/>
              <w:rPr>
                <w:szCs w:val="22"/>
                <w:lang w:val="en-CA"/>
              </w:rPr>
            </w:pPr>
            <w:r>
              <w:rPr>
                <w:szCs w:val="22"/>
                <w:lang w:val="en-CA"/>
              </w:rPr>
              <w:t>AHG2</w:t>
            </w:r>
            <w:bookmarkStart w:id="0" w:name="_GoBack"/>
            <w:bookmarkEnd w:id="0"/>
          </w:p>
        </w:tc>
      </w:tr>
    </w:tbl>
    <w:p w14:paraId="6A1A756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43F81D28" w14:textId="77777777" w:rsidR="00870F8C" w:rsidRPr="005B217D" w:rsidRDefault="00870F8C" w:rsidP="00870F8C">
      <w:pPr>
        <w:pStyle w:val="Heading1"/>
        <w:numPr>
          <w:ilvl w:val="0"/>
          <w:numId w:val="0"/>
        </w:numPr>
        <w:ind w:left="432" w:hanging="432"/>
        <w:rPr>
          <w:lang w:val="en-CA"/>
        </w:rPr>
      </w:pPr>
      <w:r w:rsidRPr="005B217D">
        <w:rPr>
          <w:lang w:val="en-CA"/>
        </w:rPr>
        <w:t>Abstract</w:t>
      </w:r>
    </w:p>
    <w:p w14:paraId="20835E27" w14:textId="1B7A2F48" w:rsidR="00870F8C" w:rsidRDefault="00870F8C" w:rsidP="00870F8C">
      <w:pPr>
        <w:jc w:val="both"/>
        <w:rPr>
          <w:szCs w:val="22"/>
          <w:lang w:val="en-CA"/>
        </w:rPr>
      </w:pPr>
      <w:r>
        <w:rPr>
          <w:szCs w:val="22"/>
          <w:lang w:val="en-CA"/>
        </w:rPr>
        <w:t xml:space="preserve">This contribution </w:t>
      </w:r>
      <w:r w:rsidR="004F76EB">
        <w:rPr>
          <w:szCs w:val="22"/>
          <w:lang w:val="en-CA"/>
        </w:rPr>
        <w:t xml:space="preserve">reports some text bugs and proposes corresponding fixes, on the semantics of </w:t>
      </w:r>
      <w:r w:rsidR="004F76EB" w:rsidRPr="007C5A73" w:rsidDel="00112A5D">
        <w:rPr>
          <w:bCs/>
          <w:noProof/>
          <w:lang w:val="en-CA"/>
        </w:rPr>
        <w:t>rbsp_byte</w:t>
      </w:r>
      <w:r w:rsidR="004F76EB" w:rsidRPr="00937859" w:rsidDel="00112A5D">
        <w:rPr>
          <w:bCs/>
          <w:noProof/>
          <w:lang w:val="en-CA"/>
        </w:rPr>
        <w:t>[</w:t>
      </w:r>
      <w:r w:rsidR="004F76EB" w:rsidRPr="00937859" w:rsidDel="00112A5D">
        <w:rPr>
          <w:noProof/>
          <w:lang w:val="en-CA"/>
        </w:rPr>
        <w:t> i </w:t>
      </w:r>
      <w:r w:rsidR="004F76EB" w:rsidRPr="00937859" w:rsidDel="00112A5D">
        <w:rPr>
          <w:bCs/>
          <w:noProof/>
          <w:lang w:val="en-CA"/>
        </w:rPr>
        <w:t>]</w:t>
      </w:r>
      <w:r w:rsidR="004F76EB">
        <w:rPr>
          <w:bCs/>
          <w:noProof/>
          <w:lang w:val="en-CA"/>
        </w:rPr>
        <w:t xml:space="preserve">, </w:t>
      </w:r>
      <w:r w:rsidR="004F76EB">
        <w:rPr>
          <w:szCs w:val="22"/>
          <w:lang w:val="en-CA"/>
        </w:rPr>
        <w:t xml:space="preserve">that are asserted to apply to both </w:t>
      </w:r>
      <w:r w:rsidR="00C57FA9">
        <w:rPr>
          <w:bCs/>
          <w:noProof/>
          <w:lang w:val="en-CA"/>
        </w:rPr>
        <w:t xml:space="preserve">the </w:t>
      </w:r>
      <w:r w:rsidRPr="0054536F">
        <w:rPr>
          <w:szCs w:val="22"/>
          <w:lang w:val="en-CA"/>
        </w:rPr>
        <w:t>HEVC</w:t>
      </w:r>
      <w:r>
        <w:rPr>
          <w:szCs w:val="22"/>
          <w:lang w:val="en-CA"/>
        </w:rPr>
        <w:t xml:space="preserve"> </w:t>
      </w:r>
      <w:r w:rsidR="00C57FA9">
        <w:rPr>
          <w:szCs w:val="22"/>
          <w:lang w:val="en-CA"/>
        </w:rPr>
        <w:t xml:space="preserve">and AVC </w:t>
      </w:r>
      <w:r>
        <w:rPr>
          <w:szCs w:val="22"/>
          <w:lang w:val="en-CA"/>
        </w:rPr>
        <w:t>specification</w:t>
      </w:r>
      <w:r w:rsidR="00C57FA9">
        <w:rPr>
          <w:szCs w:val="22"/>
          <w:lang w:val="en-CA"/>
        </w:rPr>
        <w:t>s</w:t>
      </w:r>
      <w:r w:rsidRPr="0054536F">
        <w:rPr>
          <w:szCs w:val="22"/>
          <w:lang w:val="en-CA"/>
        </w:rPr>
        <w:t>.</w:t>
      </w:r>
    </w:p>
    <w:p w14:paraId="397498BA" w14:textId="77777777" w:rsidR="00B925F8" w:rsidRDefault="00B925F8" w:rsidP="00870F8C">
      <w:pPr>
        <w:jc w:val="both"/>
        <w:rPr>
          <w:szCs w:val="22"/>
          <w:lang w:val="en-CA"/>
        </w:rPr>
      </w:pPr>
    </w:p>
    <w:p w14:paraId="40643CEF" w14:textId="5F000F45" w:rsidR="00B925F8" w:rsidRDefault="00B925F8" w:rsidP="00B925F8">
      <w:pPr>
        <w:pStyle w:val="Heading1"/>
        <w:rPr>
          <w:lang w:val="en-CA"/>
        </w:rPr>
      </w:pPr>
      <w:r>
        <w:rPr>
          <w:lang w:val="en-CA"/>
        </w:rPr>
        <w:t>Proposed text bug fixes</w:t>
      </w:r>
    </w:p>
    <w:p w14:paraId="56F48D0F" w14:textId="21E95135" w:rsidR="00C57FA9" w:rsidRDefault="00C57FA9" w:rsidP="00870F8C">
      <w:pPr>
        <w:jc w:val="both"/>
        <w:rPr>
          <w:szCs w:val="22"/>
          <w:lang w:val="en-CA"/>
        </w:rPr>
      </w:pPr>
      <w:r>
        <w:rPr>
          <w:szCs w:val="22"/>
          <w:lang w:val="en-CA"/>
        </w:rPr>
        <w:t>The proposed text changes are as follows (with change marks):</w:t>
      </w:r>
    </w:p>
    <w:p w14:paraId="0EDD3387" w14:textId="57356D23" w:rsidR="00C57FA9" w:rsidRDefault="00C57FA9" w:rsidP="00870F8C">
      <w:pPr>
        <w:jc w:val="both"/>
        <w:rPr>
          <w:szCs w:val="22"/>
          <w:lang w:val="en-CA"/>
        </w:rPr>
      </w:pPr>
    </w:p>
    <w:p w14:paraId="789D666B" w14:textId="77777777" w:rsidR="00B925F8" w:rsidRPr="00B925F8" w:rsidDel="00112A5D" w:rsidRDefault="00B925F8" w:rsidP="00B925F8">
      <w:pPr>
        <w:rPr>
          <w:noProof/>
          <w:sz w:val="20"/>
          <w:lang w:val="en-CA"/>
        </w:rPr>
      </w:pPr>
      <w:r w:rsidRPr="00B925F8" w:rsidDel="00112A5D">
        <w:rPr>
          <w:b/>
          <w:bCs/>
          <w:noProof/>
          <w:sz w:val="20"/>
          <w:lang w:val="en-CA"/>
        </w:rPr>
        <w:t>rbsp_byte</w:t>
      </w:r>
      <w:r w:rsidRPr="00B925F8" w:rsidDel="00112A5D">
        <w:rPr>
          <w:bCs/>
          <w:noProof/>
          <w:sz w:val="20"/>
          <w:lang w:val="en-CA"/>
        </w:rPr>
        <w:t>[</w:t>
      </w:r>
      <w:r w:rsidRPr="00B925F8" w:rsidDel="00112A5D">
        <w:rPr>
          <w:noProof/>
          <w:sz w:val="20"/>
          <w:lang w:val="en-CA"/>
        </w:rPr>
        <w:t> i </w:t>
      </w:r>
      <w:r w:rsidRPr="00B925F8" w:rsidDel="00112A5D">
        <w:rPr>
          <w:bCs/>
          <w:noProof/>
          <w:sz w:val="20"/>
          <w:lang w:val="en-CA"/>
        </w:rPr>
        <w:t>]</w:t>
      </w:r>
      <w:r w:rsidRPr="00B925F8" w:rsidDel="00112A5D">
        <w:rPr>
          <w:noProof/>
          <w:sz w:val="20"/>
          <w:lang w:val="en-CA"/>
        </w:rPr>
        <w:t xml:space="preserve"> is the i-th byte of an RBSP. An RBSP is specified as an ordered sequence of bytes as follows:</w:t>
      </w:r>
    </w:p>
    <w:p w14:paraId="496F15B9" w14:textId="77777777" w:rsidR="00B925F8" w:rsidRPr="00B925F8" w:rsidDel="00112A5D" w:rsidRDefault="00B925F8" w:rsidP="00B925F8">
      <w:pPr>
        <w:rPr>
          <w:noProof/>
          <w:sz w:val="20"/>
          <w:lang w:val="en-CA"/>
        </w:rPr>
      </w:pPr>
      <w:r w:rsidRPr="00B925F8" w:rsidDel="00112A5D">
        <w:rPr>
          <w:noProof/>
          <w:sz w:val="20"/>
          <w:lang w:val="en-CA"/>
        </w:rPr>
        <w:t>The RBSP contains a</w:t>
      </w:r>
      <w:del w:id="1" w:author="Ye-Kui Wang d06" w:date="2019-09-04T16:28:00Z">
        <w:r w:rsidRPr="00B925F8" w:rsidDel="00EF43F2">
          <w:rPr>
            <w:noProof/>
            <w:sz w:val="20"/>
            <w:lang w:val="en-CA"/>
          </w:rPr>
          <w:delText>n</w:delText>
        </w:r>
      </w:del>
      <w:r w:rsidRPr="00B925F8" w:rsidDel="00112A5D">
        <w:rPr>
          <w:noProof/>
          <w:sz w:val="20"/>
          <w:lang w:val="en-CA"/>
        </w:rPr>
        <w:t xml:space="preserve"> </w:t>
      </w:r>
      <w:r w:rsidRPr="00B925F8">
        <w:rPr>
          <w:bCs/>
          <w:noProof/>
          <w:sz w:val="20"/>
          <w:lang w:val="en-CA"/>
        </w:rPr>
        <w:t>string of data bits</w:t>
      </w:r>
      <w:r w:rsidRPr="00B925F8">
        <w:rPr>
          <w:noProof/>
          <w:sz w:val="20"/>
          <w:lang w:val="en-CA"/>
          <w:rPrChange w:id="2" w:author="Gary Sullivan" w:date="2019-09-04T17:20:00Z">
            <w:rPr>
              <w:b/>
              <w:bCs/>
              <w:noProof/>
              <w:lang w:val="en-CA"/>
            </w:rPr>
          </w:rPrChange>
        </w:rPr>
        <w:t xml:space="preserve"> (</w:t>
      </w:r>
      <w:r w:rsidRPr="00B925F8" w:rsidDel="00112A5D">
        <w:rPr>
          <w:noProof/>
          <w:sz w:val="20"/>
          <w:lang w:val="en-CA"/>
        </w:rPr>
        <w:t>SODB</w:t>
      </w:r>
      <w:r w:rsidRPr="00B925F8">
        <w:rPr>
          <w:noProof/>
          <w:sz w:val="20"/>
          <w:lang w:val="en-CA"/>
        </w:rPr>
        <w:t>)</w:t>
      </w:r>
      <w:r w:rsidRPr="00B925F8" w:rsidDel="00112A5D">
        <w:rPr>
          <w:noProof/>
          <w:sz w:val="20"/>
          <w:lang w:val="en-CA"/>
        </w:rPr>
        <w:t xml:space="preserve"> as follows:</w:t>
      </w:r>
    </w:p>
    <w:p w14:paraId="45A147FA" w14:textId="77777777" w:rsidR="00B925F8" w:rsidRPr="00B925F8" w:rsidDel="00112A5D" w:rsidRDefault="00B925F8" w:rsidP="00B925F8">
      <w:pPr>
        <w:pStyle w:val="enumlev1"/>
        <w:tabs>
          <w:tab w:val="clear" w:pos="794"/>
          <w:tab w:val="left" w:pos="400"/>
        </w:tabs>
        <w:ind w:left="0" w:firstLine="0"/>
        <w:rPr>
          <w:noProof/>
          <w:lang w:val="en-CA"/>
        </w:rPr>
      </w:pPr>
      <w:r w:rsidRPr="00B925F8" w:rsidDel="00112A5D">
        <w:rPr>
          <w:noProof/>
          <w:lang w:val="en-CA"/>
        </w:rPr>
        <w:t>–</w:t>
      </w:r>
      <w:r w:rsidRPr="00B925F8" w:rsidDel="00112A5D">
        <w:rPr>
          <w:noProof/>
          <w:lang w:val="en-CA"/>
        </w:rPr>
        <w:tab/>
        <w:t>If the SODB is empty (i.e., zero bits in length), the RBSP is also empty.</w:t>
      </w:r>
    </w:p>
    <w:p w14:paraId="57531FA1" w14:textId="77777777" w:rsidR="00B925F8" w:rsidRPr="00B925F8" w:rsidDel="00112A5D" w:rsidRDefault="00B925F8" w:rsidP="00B925F8">
      <w:pPr>
        <w:pStyle w:val="enumlev1"/>
        <w:tabs>
          <w:tab w:val="clear" w:pos="794"/>
          <w:tab w:val="left" w:pos="400"/>
        </w:tabs>
        <w:ind w:left="0" w:firstLine="0"/>
        <w:rPr>
          <w:noProof/>
          <w:lang w:val="en-CA"/>
        </w:rPr>
      </w:pPr>
      <w:r w:rsidRPr="00B925F8" w:rsidDel="00112A5D">
        <w:rPr>
          <w:noProof/>
          <w:lang w:val="en-CA"/>
        </w:rPr>
        <w:t>–</w:t>
      </w:r>
      <w:r w:rsidRPr="00B925F8" w:rsidDel="00112A5D">
        <w:rPr>
          <w:noProof/>
          <w:lang w:val="en-CA"/>
        </w:rPr>
        <w:tab/>
        <w:t>Otherwise, the RBSP contains the SODB as follows:</w:t>
      </w:r>
    </w:p>
    <w:p w14:paraId="2AF14D37" w14:textId="77777777" w:rsidR="00B925F8" w:rsidRPr="00B925F8" w:rsidDel="00112A5D" w:rsidRDefault="00B925F8" w:rsidP="00B925F8">
      <w:pPr>
        <w:pStyle w:val="enumlev2"/>
        <w:ind w:left="794"/>
        <w:rPr>
          <w:noProof/>
          <w:lang w:val="en-CA"/>
        </w:rPr>
      </w:pPr>
      <w:r w:rsidRPr="00B925F8" w:rsidDel="00112A5D">
        <w:rPr>
          <w:noProof/>
          <w:lang w:val="en-CA"/>
        </w:rPr>
        <w:t>1)</w:t>
      </w:r>
      <w:r w:rsidRPr="00B925F8" w:rsidDel="00112A5D">
        <w:rPr>
          <w:noProof/>
          <w:lang w:val="en-CA"/>
        </w:rPr>
        <w:tab/>
        <w:t xml:space="preserve">The first byte of the RBSP contains the </w:t>
      </w:r>
      <w:ins w:id="3" w:author="Ye-Kui Wang d06" w:date="2019-09-04T16:29:00Z">
        <w:r w:rsidRPr="00B925F8">
          <w:rPr>
            <w:noProof/>
            <w:lang w:val="en-CA"/>
          </w:rPr>
          <w:t xml:space="preserve">first </w:t>
        </w:r>
      </w:ins>
      <w:r w:rsidRPr="00B925F8" w:rsidDel="00112A5D">
        <w:rPr>
          <w:noProof/>
          <w:lang w:val="en-CA"/>
        </w:rPr>
        <w:t>(most significant, left-most) eight bits of the SODB; the next byte of the RBSP contains the next eight bits of the SODB, etc., until fewer than eight bits of the SODB remain.</w:t>
      </w:r>
    </w:p>
    <w:p w14:paraId="062BF5C6" w14:textId="77777777" w:rsidR="00B925F8" w:rsidRPr="00B925F8" w:rsidDel="00112A5D" w:rsidRDefault="00B925F8" w:rsidP="00B925F8">
      <w:pPr>
        <w:pStyle w:val="enumlev2"/>
        <w:ind w:left="794"/>
        <w:rPr>
          <w:noProof/>
          <w:lang w:val="en-CA"/>
        </w:rPr>
      </w:pPr>
      <w:r w:rsidRPr="00B925F8" w:rsidDel="00112A5D">
        <w:rPr>
          <w:noProof/>
          <w:lang w:val="en-CA"/>
        </w:rPr>
        <w:t>2)</w:t>
      </w:r>
      <w:r w:rsidRPr="00B925F8" w:rsidDel="00112A5D">
        <w:rPr>
          <w:noProof/>
          <w:lang w:val="en-CA"/>
        </w:rPr>
        <w:tab/>
      </w:r>
      <w:ins w:id="4" w:author="Ye-Kui Wang d06" w:date="2019-09-04T16:29:00Z">
        <w:r w:rsidRPr="00B925F8">
          <w:rPr>
            <w:noProof/>
            <w:lang w:val="en-CA"/>
          </w:rPr>
          <w:t xml:space="preserve">The </w:t>
        </w:r>
      </w:ins>
      <w:r w:rsidRPr="00B925F8" w:rsidDel="00112A5D">
        <w:rPr>
          <w:noProof/>
          <w:lang w:val="en-CA"/>
        </w:rPr>
        <w:t xml:space="preserve">rbsp_trailing_bits( ) </w:t>
      </w:r>
      <w:ins w:id="5" w:author="Ye-Kui Wang d06" w:date="2019-09-04T16:29:00Z">
        <w:r w:rsidRPr="00B925F8">
          <w:rPr>
            <w:noProof/>
            <w:lang w:val="en-CA"/>
          </w:rPr>
          <w:t xml:space="preserve">syntax structure is </w:t>
        </w:r>
      </w:ins>
      <w:del w:id="6" w:author="Ye-Kui Wang d06" w:date="2019-09-04T16:30:00Z">
        <w:r w:rsidRPr="00B925F8" w:rsidDel="00EF43F2">
          <w:rPr>
            <w:noProof/>
            <w:lang w:val="en-CA"/>
          </w:rPr>
          <w:delText xml:space="preserve">are </w:delText>
        </w:r>
      </w:del>
      <w:r w:rsidRPr="00B925F8" w:rsidDel="00112A5D">
        <w:rPr>
          <w:noProof/>
          <w:lang w:val="en-CA"/>
        </w:rPr>
        <w:t>present after the SODB as follows:</w:t>
      </w:r>
    </w:p>
    <w:p w14:paraId="5F8068A5" w14:textId="77777777" w:rsidR="00B925F8" w:rsidRPr="00B925F8" w:rsidDel="00112A5D" w:rsidRDefault="00B925F8" w:rsidP="00B925F8">
      <w:pPr>
        <w:pStyle w:val="enumlev3"/>
        <w:ind w:left="1191"/>
        <w:rPr>
          <w:noProof/>
          <w:lang w:val="en-CA"/>
        </w:rPr>
      </w:pPr>
      <w:r w:rsidRPr="00B925F8" w:rsidDel="00112A5D">
        <w:rPr>
          <w:noProof/>
          <w:lang w:val="en-CA"/>
        </w:rPr>
        <w:t>i)</w:t>
      </w:r>
      <w:r w:rsidRPr="00B925F8" w:rsidDel="00112A5D">
        <w:rPr>
          <w:noProof/>
          <w:lang w:val="en-CA"/>
        </w:rPr>
        <w:tab/>
        <w:t>The first (most significant, left-most) bits of the final RBSP byte contain</w:t>
      </w:r>
      <w:del w:id="7" w:author="Ye-Kui Wang d06" w:date="2019-09-04T16:30:00Z">
        <w:r w:rsidRPr="00B925F8" w:rsidDel="00EF43F2">
          <w:rPr>
            <w:noProof/>
            <w:lang w:val="en-CA"/>
          </w:rPr>
          <w:delText>s</w:delText>
        </w:r>
      </w:del>
      <w:r w:rsidRPr="00B925F8" w:rsidDel="00112A5D">
        <w:rPr>
          <w:noProof/>
          <w:lang w:val="en-CA"/>
        </w:rPr>
        <w:t xml:space="preserve"> the remaining bits of the SODB (if any).</w:t>
      </w:r>
    </w:p>
    <w:p w14:paraId="5C3B793A" w14:textId="77777777" w:rsidR="00B925F8" w:rsidRPr="00B925F8" w:rsidDel="00112A5D" w:rsidRDefault="00B925F8" w:rsidP="00B925F8">
      <w:pPr>
        <w:pStyle w:val="enumlev3"/>
        <w:ind w:left="1191"/>
        <w:rPr>
          <w:noProof/>
          <w:lang w:val="en-CA"/>
        </w:rPr>
      </w:pPr>
      <w:r w:rsidRPr="00B925F8" w:rsidDel="00112A5D">
        <w:rPr>
          <w:noProof/>
          <w:lang w:val="en-CA"/>
        </w:rPr>
        <w:t>ii)</w:t>
      </w:r>
      <w:r w:rsidRPr="00B925F8" w:rsidDel="00112A5D">
        <w:rPr>
          <w:noProof/>
          <w:lang w:val="en-CA"/>
        </w:rPr>
        <w:tab/>
        <w:t xml:space="preserve">The next bit consists of a single </w:t>
      </w:r>
      <w:ins w:id="8" w:author="Ye-Kui Wang d06" w:date="2019-09-04T16:31:00Z">
        <w:r w:rsidRPr="00B925F8">
          <w:rPr>
            <w:noProof/>
            <w:lang w:val="en-CA"/>
          </w:rPr>
          <w:t xml:space="preserve">bit equal to 1 (i.e., </w:t>
        </w:r>
      </w:ins>
      <w:r w:rsidRPr="00B925F8" w:rsidDel="00112A5D">
        <w:rPr>
          <w:noProof/>
          <w:lang w:val="en-CA"/>
        </w:rPr>
        <w:t>rbsp_stop_one_bit</w:t>
      </w:r>
      <w:del w:id="9" w:author="Ye-Kui Wang d06" w:date="2019-09-04T16:31:00Z">
        <w:r w:rsidRPr="00B925F8" w:rsidDel="00EF43F2">
          <w:rPr>
            <w:noProof/>
            <w:lang w:val="en-CA"/>
          </w:rPr>
          <w:delText xml:space="preserve"> equal to 1</w:delText>
        </w:r>
      </w:del>
      <w:ins w:id="10" w:author="Ye-Kui Wang d06" w:date="2019-09-04T16:31:00Z">
        <w:r w:rsidRPr="00B925F8">
          <w:rPr>
            <w:noProof/>
            <w:lang w:val="en-CA"/>
          </w:rPr>
          <w:t>)</w:t>
        </w:r>
      </w:ins>
      <w:r w:rsidRPr="00B925F8" w:rsidDel="00112A5D">
        <w:rPr>
          <w:noProof/>
          <w:lang w:val="en-CA"/>
        </w:rPr>
        <w:t>.</w:t>
      </w:r>
    </w:p>
    <w:p w14:paraId="70A68680" w14:textId="77777777" w:rsidR="00B925F8" w:rsidRPr="00B925F8" w:rsidDel="00112A5D" w:rsidRDefault="00B925F8" w:rsidP="00B925F8">
      <w:pPr>
        <w:pStyle w:val="enumlev3"/>
        <w:ind w:left="1191"/>
        <w:rPr>
          <w:noProof/>
          <w:lang w:val="en-CA"/>
        </w:rPr>
      </w:pPr>
      <w:r w:rsidRPr="00B925F8" w:rsidDel="00112A5D">
        <w:rPr>
          <w:noProof/>
          <w:lang w:val="en-CA"/>
        </w:rPr>
        <w:t>iii)</w:t>
      </w:r>
      <w:r w:rsidRPr="00B925F8" w:rsidDel="00112A5D">
        <w:rPr>
          <w:noProof/>
          <w:lang w:val="en-CA"/>
        </w:rPr>
        <w:tab/>
        <w:t xml:space="preserve">When the rbsp_stop_one_bit is not the last bit of a byte-aligned byte, one or more </w:t>
      </w:r>
      <w:ins w:id="11" w:author="Gary Sullivan" w:date="2019-09-04T17:20:00Z">
        <w:r w:rsidRPr="00B925F8">
          <w:rPr>
            <w:noProof/>
            <w:lang w:val="en-CA"/>
          </w:rPr>
          <w:t xml:space="preserve">zero-valued bits (i.e., </w:t>
        </w:r>
      </w:ins>
      <w:ins w:id="12" w:author="Ye-Kui Wang d06" w:date="2019-09-04T16:31:00Z">
        <w:r w:rsidRPr="00B925F8">
          <w:rPr>
            <w:noProof/>
            <w:lang w:val="en-CA"/>
          </w:rPr>
          <w:t xml:space="preserve">instances of </w:t>
        </w:r>
      </w:ins>
      <w:r w:rsidRPr="00B925F8" w:rsidDel="00112A5D">
        <w:rPr>
          <w:noProof/>
          <w:lang w:val="en-CA"/>
        </w:rPr>
        <w:t>rbsp_alignment_zero_bit</w:t>
      </w:r>
      <w:ins w:id="13" w:author="Gary Sullivan" w:date="2019-09-04T17:20:00Z">
        <w:r w:rsidRPr="00B925F8">
          <w:rPr>
            <w:noProof/>
            <w:lang w:val="en-CA"/>
          </w:rPr>
          <w:t>)</w:t>
        </w:r>
      </w:ins>
      <w:r w:rsidRPr="00B925F8" w:rsidDel="00112A5D">
        <w:rPr>
          <w:noProof/>
          <w:lang w:val="en-CA"/>
        </w:rPr>
        <w:t xml:space="preserve"> </w:t>
      </w:r>
      <w:ins w:id="14" w:author="Ye-Kui Wang d06" w:date="2019-09-04T16:31:00Z">
        <w:r w:rsidRPr="00B925F8">
          <w:rPr>
            <w:noProof/>
            <w:lang w:val="en-CA"/>
          </w:rPr>
          <w:t>are</w:t>
        </w:r>
      </w:ins>
      <w:del w:id="15" w:author="Ye-Kui Wang d06" w:date="2019-09-04T16:31:00Z">
        <w:r w:rsidRPr="00B925F8" w:rsidDel="00EF43F2">
          <w:rPr>
            <w:noProof/>
            <w:lang w:val="en-CA"/>
          </w:rPr>
          <w:delText>is</w:delText>
        </w:r>
      </w:del>
      <w:r w:rsidRPr="00B925F8" w:rsidDel="00112A5D">
        <w:rPr>
          <w:noProof/>
          <w:lang w:val="en-CA"/>
        </w:rPr>
        <w:t xml:space="preserve"> present to result in byte alignment.</w:t>
      </w:r>
    </w:p>
    <w:p w14:paraId="3F82D3F0" w14:textId="77777777" w:rsidR="00B925F8" w:rsidRPr="00B925F8" w:rsidDel="00112A5D" w:rsidRDefault="00B925F8" w:rsidP="00B925F8">
      <w:pPr>
        <w:pStyle w:val="enumlev2"/>
        <w:ind w:left="794"/>
        <w:rPr>
          <w:noProof/>
          <w:lang w:val="en-CA"/>
        </w:rPr>
      </w:pPr>
      <w:r w:rsidRPr="00B925F8" w:rsidDel="00112A5D">
        <w:rPr>
          <w:noProof/>
          <w:lang w:val="en-CA"/>
        </w:rPr>
        <w:t>3)</w:t>
      </w:r>
      <w:r w:rsidRPr="00B925F8" w:rsidDel="00112A5D">
        <w:rPr>
          <w:noProof/>
          <w:lang w:val="en-CA"/>
        </w:rPr>
        <w:tab/>
        <w:t>One or more cabac_zero_word 16-bit syntax elements equal to 0x0000 may be present in some RBSPs after the rbsp_trailing_bits( ) at the end of the RBSP.</w:t>
      </w:r>
    </w:p>
    <w:p w14:paraId="19096659" w14:textId="2B143909" w:rsidR="00B925F8" w:rsidRPr="00B925F8" w:rsidDel="00112A5D" w:rsidRDefault="00B925F8" w:rsidP="00B925F8">
      <w:pPr>
        <w:rPr>
          <w:noProof/>
          <w:sz w:val="20"/>
          <w:lang w:val="en-CA"/>
        </w:rPr>
      </w:pPr>
      <w:r w:rsidRPr="00B925F8" w:rsidDel="00112A5D">
        <w:rPr>
          <w:noProof/>
          <w:sz w:val="20"/>
          <w:lang w:val="en-CA"/>
        </w:rPr>
        <w:t>Syntax structures having these RBSP properties are denoted in the syntax tables using an "_rbsp" suffix. These structures are carried within NAL units as the content of the rbsp_byte[ i ] data bytes. The association of the RBSP syntax structures to the NAL units is as specified in</w:t>
      </w:r>
      <w:r w:rsidRPr="00B925F8">
        <w:rPr>
          <w:noProof/>
          <w:sz w:val="20"/>
          <w:lang w:val="en-CA"/>
        </w:rPr>
        <w:t xml:space="preserve"> </w:t>
      </w:r>
      <w:r w:rsidRPr="00B925F8">
        <w:rPr>
          <w:noProof/>
          <w:sz w:val="20"/>
          <w:lang w:val="en-CA"/>
        </w:rPr>
        <w:fldChar w:fldCharType="begin" w:fldLock="1"/>
      </w:r>
      <w:r w:rsidRPr="00B925F8">
        <w:rPr>
          <w:noProof/>
          <w:sz w:val="20"/>
          <w:lang w:val="en-CA"/>
        </w:rPr>
        <w:instrText xml:space="preserve"> REF _Ref2347708 \h </w:instrText>
      </w:r>
      <w:r>
        <w:rPr>
          <w:noProof/>
          <w:sz w:val="20"/>
          <w:lang w:val="en-CA"/>
        </w:rPr>
        <w:instrText xml:space="preserve"> \* MERGEFORMAT </w:instrText>
      </w:r>
      <w:r w:rsidRPr="00B925F8">
        <w:rPr>
          <w:noProof/>
          <w:sz w:val="20"/>
          <w:lang w:val="en-CA"/>
        </w:rPr>
      </w:r>
      <w:r w:rsidRPr="00B925F8">
        <w:rPr>
          <w:noProof/>
          <w:sz w:val="20"/>
          <w:lang w:val="en-CA"/>
        </w:rPr>
        <w:fldChar w:fldCharType="separate"/>
      </w:r>
      <w:r w:rsidRPr="00B925F8">
        <w:rPr>
          <w:noProof/>
          <w:sz w:val="20"/>
          <w:lang w:val="en-CA"/>
        </w:rPr>
        <w:t>Table 7</w:t>
      </w:r>
      <w:r w:rsidRPr="00B925F8">
        <w:rPr>
          <w:noProof/>
          <w:sz w:val="20"/>
          <w:lang w:val="en-CA"/>
        </w:rPr>
        <w:noBreakHyphen/>
        <w:t>1</w:t>
      </w:r>
      <w:r w:rsidRPr="00B925F8">
        <w:rPr>
          <w:noProof/>
          <w:sz w:val="20"/>
          <w:lang w:val="en-CA"/>
        </w:rPr>
        <w:fldChar w:fldCharType="end"/>
      </w:r>
      <w:r w:rsidRPr="00B925F8" w:rsidDel="00112A5D">
        <w:rPr>
          <w:noProof/>
          <w:sz w:val="20"/>
          <w:lang w:val="en-CA"/>
        </w:rPr>
        <w:t>.</w:t>
      </w:r>
    </w:p>
    <w:p w14:paraId="299EDC85" w14:textId="5B9D74AD" w:rsidR="00B925F8" w:rsidRPr="00896DC6" w:rsidRDefault="00B925F8" w:rsidP="00896DC6">
      <w:pPr>
        <w:pStyle w:val="Note1"/>
        <w:rPr>
          <w:noProof/>
          <w:lang w:val="en-CA"/>
        </w:rPr>
      </w:pPr>
      <w:r w:rsidRPr="00084198" w:rsidDel="00112A5D">
        <w:rPr>
          <w:noProof/>
          <w:lang w:val="en-CA"/>
        </w:rPr>
        <w:t>NOTE </w:t>
      </w:r>
      <w:r w:rsidRPr="00084198">
        <w:rPr>
          <w:noProof/>
          <w:lang w:val="en-CA"/>
        </w:rPr>
        <w:fldChar w:fldCharType="begin" w:fldLock="1"/>
      </w:r>
      <w:r w:rsidRPr="00084198">
        <w:rPr>
          <w:noProof/>
          <w:lang w:val="en-CA"/>
        </w:rPr>
        <w:instrText xml:space="preserve"> SEQ NoteCounter \s 9 \* MERGEFORMAT </w:instrText>
      </w:r>
      <w:r w:rsidRPr="00084198">
        <w:rPr>
          <w:noProof/>
          <w:lang w:val="en-CA"/>
        </w:rPr>
        <w:fldChar w:fldCharType="separate"/>
      </w:r>
      <w:r>
        <w:rPr>
          <w:noProof/>
          <w:lang w:val="en-CA"/>
        </w:rPr>
        <w:t>2</w:t>
      </w:r>
      <w:r w:rsidRPr="00084198">
        <w:rPr>
          <w:noProof/>
          <w:lang w:val="en-CA"/>
        </w:rPr>
        <w:fldChar w:fldCharType="end"/>
      </w:r>
      <w:r w:rsidRPr="00084198" w:rsidDel="00112A5D">
        <w:rPr>
          <w:noProof/>
          <w:lang w:val="en-CA"/>
        </w:rPr>
        <w:t> – When the boundaries of the RBSP are known, the decoder can extract the SODB from the RBSP by concatenating the bits of the bytes of the RBSP and discarding the rbsp_stop_one_bit, which is the last (least significant, right-most) bit equal to 1, and discarding any following (less significant, farther to the right) bits that follow it, which are equal to 0. The data necessary for the decoding process is contained in the SODB part of the RBSP.</w:t>
      </w:r>
    </w:p>
    <w:sectPr w:rsidR="00B925F8" w:rsidRPr="00896DC6"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E0D42" w14:textId="77777777" w:rsidR="001D1C32" w:rsidRDefault="001D1C32">
      <w:r>
        <w:separator/>
      </w:r>
    </w:p>
  </w:endnote>
  <w:endnote w:type="continuationSeparator" w:id="0">
    <w:p w14:paraId="53EFBD33" w14:textId="77777777" w:rsidR="001D1C32" w:rsidRDefault="001D1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01599" w14:textId="1F04D81B" w:rsidR="001D5E2F" w:rsidRDefault="001D5E2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96DC6">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896DC6">
      <w:rPr>
        <w:rStyle w:val="PageNumber"/>
        <w:noProof/>
      </w:rPr>
      <w:t>2019-09-30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64A399" w14:textId="77777777" w:rsidR="001D1C32" w:rsidRDefault="001D1C32">
      <w:r>
        <w:separator/>
      </w:r>
    </w:p>
  </w:footnote>
  <w:footnote w:type="continuationSeparator" w:id="0">
    <w:p w14:paraId="296B769D" w14:textId="77777777" w:rsidR="001D1C32" w:rsidRDefault="001D1C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9B31C8"/>
    <w:multiLevelType w:val="hybridMultilevel"/>
    <w:tmpl w:val="BC94054C"/>
    <w:lvl w:ilvl="0" w:tplc="10090011">
      <w:start w:val="1"/>
      <w:numFmt w:val="decimal"/>
      <w:lvlText w:val="%1)"/>
      <w:lvlJc w:val="left"/>
      <w:pPr>
        <w:ind w:left="720" w:hanging="360"/>
      </w:pPr>
    </w:lvl>
    <w:lvl w:ilvl="1" w:tplc="75B40566">
      <w:numFmt w:val="bullet"/>
      <w:lvlText w:val="–"/>
      <w:lvlJc w:val="left"/>
      <w:pPr>
        <w:ind w:left="1530" w:hanging="450"/>
      </w:pPr>
      <w:rPr>
        <w:rFonts w:ascii="Times New Roman" w:eastAsia="Malgun Gothic" w:hAnsi="Times New Roman" w:cs="Times New Roman"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DE12BE6"/>
    <w:multiLevelType w:val="hybridMultilevel"/>
    <w:tmpl w:val="5254DD5E"/>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1A5C01FA"/>
    <w:multiLevelType w:val="hybridMultilevel"/>
    <w:tmpl w:val="E73CA04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ECD486F"/>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EE1583F"/>
    <w:multiLevelType w:val="hybridMultilevel"/>
    <w:tmpl w:val="6DA4CCCA"/>
    <w:lvl w:ilvl="0" w:tplc="4612A3AA">
      <w:start w:val="1"/>
      <w:numFmt w:val="decimal"/>
      <w:lvlText w:val="%1)"/>
      <w:lvlJc w:val="left"/>
      <w:pPr>
        <w:ind w:left="785" w:hanging="360"/>
      </w:pPr>
      <w:rPr>
        <w:rFonts w:hint="default"/>
      </w:rPr>
    </w:lvl>
    <w:lvl w:ilvl="1" w:tplc="10090019">
      <w:start w:val="1"/>
      <w:numFmt w:val="lowerLetter"/>
      <w:lvlText w:val="%2."/>
      <w:lvlJc w:val="left"/>
      <w:pPr>
        <w:ind w:left="1071" w:hanging="360"/>
      </w:pPr>
    </w:lvl>
    <w:lvl w:ilvl="2" w:tplc="1009001B">
      <w:start w:val="1"/>
      <w:numFmt w:val="lowerRoman"/>
      <w:lvlText w:val="%3."/>
      <w:lvlJc w:val="right"/>
      <w:pPr>
        <w:ind w:left="1791" w:hanging="180"/>
      </w:pPr>
    </w:lvl>
    <w:lvl w:ilvl="3" w:tplc="1009000F" w:tentative="1">
      <w:start w:val="1"/>
      <w:numFmt w:val="decimal"/>
      <w:lvlText w:val="%4."/>
      <w:lvlJc w:val="left"/>
      <w:pPr>
        <w:ind w:left="2511" w:hanging="360"/>
      </w:pPr>
    </w:lvl>
    <w:lvl w:ilvl="4" w:tplc="10090019" w:tentative="1">
      <w:start w:val="1"/>
      <w:numFmt w:val="lowerLetter"/>
      <w:lvlText w:val="%5."/>
      <w:lvlJc w:val="left"/>
      <w:pPr>
        <w:ind w:left="3231" w:hanging="360"/>
      </w:pPr>
    </w:lvl>
    <w:lvl w:ilvl="5" w:tplc="1009001B" w:tentative="1">
      <w:start w:val="1"/>
      <w:numFmt w:val="lowerRoman"/>
      <w:lvlText w:val="%6."/>
      <w:lvlJc w:val="right"/>
      <w:pPr>
        <w:ind w:left="3951" w:hanging="180"/>
      </w:pPr>
    </w:lvl>
    <w:lvl w:ilvl="6" w:tplc="1009000F" w:tentative="1">
      <w:start w:val="1"/>
      <w:numFmt w:val="decimal"/>
      <w:lvlText w:val="%7."/>
      <w:lvlJc w:val="left"/>
      <w:pPr>
        <w:ind w:left="4671" w:hanging="360"/>
      </w:pPr>
    </w:lvl>
    <w:lvl w:ilvl="7" w:tplc="10090019" w:tentative="1">
      <w:start w:val="1"/>
      <w:numFmt w:val="lowerLetter"/>
      <w:lvlText w:val="%8."/>
      <w:lvlJc w:val="left"/>
      <w:pPr>
        <w:ind w:left="5391" w:hanging="360"/>
      </w:pPr>
    </w:lvl>
    <w:lvl w:ilvl="8" w:tplc="1009001B" w:tentative="1">
      <w:start w:val="1"/>
      <w:numFmt w:val="lowerRoman"/>
      <w:lvlText w:val="%9."/>
      <w:lvlJc w:val="right"/>
      <w:pPr>
        <w:ind w:left="6111" w:hanging="180"/>
      </w:pPr>
    </w:lvl>
  </w:abstractNum>
  <w:abstractNum w:abstractNumId="1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6" w15:restartNumberingAfterBreak="0">
    <w:nsid w:val="2BC7291F"/>
    <w:multiLevelType w:val="hybridMultilevel"/>
    <w:tmpl w:val="66AA06B4"/>
    <w:lvl w:ilvl="0" w:tplc="23B42EB0">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52E5EBE"/>
    <w:multiLevelType w:val="hybridMultilevel"/>
    <w:tmpl w:val="F38E5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A646D0"/>
    <w:multiLevelType w:val="multilevel"/>
    <w:tmpl w:val="6CF2FB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2" w15:restartNumberingAfterBreak="0">
    <w:nsid w:val="3F5276B0"/>
    <w:multiLevelType w:val="hybridMultilevel"/>
    <w:tmpl w:val="37B8F3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CD0638"/>
    <w:multiLevelType w:val="hybridMultilevel"/>
    <w:tmpl w:val="7368D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FFB18AE"/>
    <w:multiLevelType w:val="hybridMultilevel"/>
    <w:tmpl w:val="03E23F60"/>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07031E5"/>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51003324"/>
    <w:multiLevelType w:val="hybridMultilevel"/>
    <w:tmpl w:val="34CCC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55EB62E0"/>
    <w:multiLevelType w:val="hybridMultilevel"/>
    <w:tmpl w:val="F42E2A02"/>
    <w:lvl w:ilvl="0" w:tplc="40CE79C8">
      <w:start w:val="13"/>
      <w:numFmt w:val="decimal"/>
      <w:lvlText w:val="(%1)"/>
      <w:lvlJc w:val="left"/>
      <w:pPr>
        <w:tabs>
          <w:tab w:val="num" w:pos="750"/>
        </w:tabs>
        <w:ind w:left="750" w:hanging="39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A52E9F"/>
    <w:multiLevelType w:val="hybridMultilevel"/>
    <w:tmpl w:val="6F70AC1A"/>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0" w15:restartNumberingAfterBreak="0">
    <w:nsid w:val="72CB2AA8"/>
    <w:multiLevelType w:val="hybridMultilevel"/>
    <w:tmpl w:val="511C38F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9"/>
  </w:num>
  <w:num w:numId="3">
    <w:abstractNumId w:val="31"/>
  </w:num>
  <w:num w:numId="4">
    <w:abstractNumId w:val="26"/>
  </w:num>
  <w:num w:numId="5">
    <w:abstractNumId w:val="28"/>
  </w:num>
  <w:num w:numId="6">
    <w:abstractNumId w:val="14"/>
  </w:num>
  <w:num w:numId="7">
    <w:abstractNumId w:val="20"/>
  </w:num>
  <w:num w:numId="8">
    <w:abstractNumId w:val="14"/>
  </w:num>
  <w:num w:numId="9">
    <w:abstractNumId w:val="1"/>
  </w:num>
  <w:num w:numId="10">
    <w:abstractNumId w:val="13"/>
  </w:num>
  <w:num w:numId="11">
    <w:abstractNumId w:val="5"/>
  </w:num>
  <w:num w:numId="12">
    <w:abstractNumId w:val="2"/>
  </w:num>
  <w:num w:numId="13">
    <w:abstractNumId w:val="35"/>
  </w:num>
  <w:num w:numId="14">
    <w:abstractNumId w:val="6"/>
  </w:num>
  <w:num w:numId="15">
    <w:abstractNumId w:val="36"/>
  </w:num>
  <w:num w:numId="16">
    <w:abstractNumId w:val="7"/>
  </w:num>
  <w:num w:numId="17">
    <w:abstractNumId w:val="21"/>
  </w:num>
  <w:num w:numId="18">
    <w:abstractNumId w:val="23"/>
  </w:num>
  <w:num w:numId="19">
    <w:abstractNumId w:val="24"/>
  </w:num>
  <w:num w:numId="20">
    <w:abstractNumId w:val="15"/>
  </w:num>
  <w:num w:numId="21">
    <w:abstractNumId w:val="34"/>
  </w:num>
  <w:num w:numId="22">
    <w:abstractNumId w:val="32"/>
  </w:num>
  <w:num w:numId="23">
    <w:abstractNumId w:val="8"/>
  </w:num>
  <w:num w:numId="24">
    <w:abstractNumId w:val="38"/>
  </w:num>
  <w:num w:numId="25">
    <w:abstractNumId w:val="17"/>
  </w:num>
  <w:num w:numId="26">
    <w:abstractNumId w:val="10"/>
  </w:num>
  <w:num w:numId="27">
    <w:abstractNumId w:val="14"/>
  </w:num>
  <w:num w:numId="28">
    <w:abstractNumId w:val="29"/>
  </w:num>
  <w:num w:numId="29">
    <w:abstractNumId w:val="33"/>
  </w:num>
  <w:num w:numId="30">
    <w:abstractNumId w:val="14"/>
  </w:num>
  <w:num w:numId="31">
    <w:abstractNumId w:val="9"/>
  </w:num>
  <w:num w:numId="32">
    <w:abstractNumId w:val="11"/>
  </w:num>
  <w:num w:numId="33">
    <w:abstractNumId w:val="3"/>
  </w:num>
  <w:num w:numId="34">
    <w:abstractNumId w:val="12"/>
  </w:num>
  <w:num w:numId="35">
    <w:abstractNumId w:val="4"/>
  </w:num>
  <w:num w:numId="36">
    <w:abstractNumId w:val="27"/>
  </w:num>
  <w:num w:numId="37">
    <w:abstractNumId w:val="40"/>
  </w:num>
  <w:num w:numId="38">
    <w:abstractNumId w:val="37"/>
  </w:num>
  <w:num w:numId="39">
    <w:abstractNumId w:val="14"/>
  </w:num>
  <w:num w:numId="40">
    <w:abstractNumId w:val="14"/>
  </w:num>
  <w:num w:numId="41">
    <w:abstractNumId w:val="22"/>
  </w:num>
  <w:num w:numId="42">
    <w:abstractNumId w:val="30"/>
  </w:num>
  <w:num w:numId="43">
    <w:abstractNumId w:val="18"/>
  </w:num>
  <w:num w:numId="44">
    <w:abstractNumId w:val="25"/>
  </w:num>
  <w:num w:numId="45">
    <w:abstractNumId w:val="19"/>
  </w:num>
  <w:num w:numId="46">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e-Kui Wang d06">
    <w15:presenceInfo w15:providerId="None" w15:userId="Ye-Kui Wang d06"/>
  </w15:person>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hideSpellingErrors/>
  <w:hideGrammaticalErrors/>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0" w:nlCheck="1" w:checkStyle="0"/>
  <w:activeWritingStyle w:appName="MSWord" w:lang="en-US" w:vendorID="64" w:dllVersion="0" w:nlCheck="1" w:checkStyle="0"/>
  <w:activeWritingStyle w:appName="MSWord" w:lang="en-GB" w:vendorID="64" w:dllVersion="0" w:nlCheck="1" w:checkStyle="0"/>
  <w:activeWritingStyle w:appName="MSWord" w:lang="en-CA"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7585"/>
    <w:rsid w:val="00012D9C"/>
    <w:rsid w:val="00020DB3"/>
    <w:rsid w:val="00027033"/>
    <w:rsid w:val="000308A3"/>
    <w:rsid w:val="00031F7F"/>
    <w:rsid w:val="000405B2"/>
    <w:rsid w:val="000458BC"/>
    <w:rsid w:val="00045C41"/>
    <w:rsid w:val="00046C03"/>
    <w:rsid w:val="00056B81"/>
    <w:rsid w:val="00065039"/>
    <w:rsid w:val="0007614F"/>
    <w:rsid w:val="00076F6B"/>
    <w:rsid w:val="00087957"/>
    <w:rsid w:val="00091996"/>
    <w:rsid w:val="00092C13"/>
    <w:rsid w:val="0009667D"/>
    <w:rsid w:val="000B0C0F"/>
    <w:rsid w:val="000B1C6B"/>
    <w:rsid w:val="000B2CA0"/>
    <w:rsid w:val="000B4FF9"/>
    <w:rsid w:val="000C09AC"/>
    <w:rsid w:val="000C5ABE"/>
    <w:rsid w:val="000D47BE"/>
    <w:rsid w:val="000E00F3"/>
    <w:rsid w:val="000E0DF6"/>
    <w:rsid w:val="000F072E"/>
    <w:rsid w:val="000F158C"/>
    <w:rsid w:val="000F41E4"/>
    <w:rsid w:val="0010059F"/>
    <w:rsid w:val="0010275E"/>
    <w:rsid w:val="00102F3D"/>
    <w:rsid w:val="001050D6"/>
    <w:rsid w:val="00124E38"/>
    <w:rsid w:val="0012580B"/>
    <w:rsid w:val="00131F90"/>
    <w:rsid w:val="00132B06"/>
    <w:rsid w:val="00134412"/>
    <w:rsid w:val="0013526E"/>
    <w:rsid w:val="00137426"/>
    <w:rsid w:val="0014167D"/>
    <w:rsid w:val="00142690"/>
    <w:rsid w:val="001452D1"/>
    <w:rsid w:val="00146152"/>
    <w:rsid w:val="00152121"/>
    <w:rsid w:val="001571D1"/>
    <w:rsid w:val="00160C83"/>
    <w:rsid w:val="00171371"/>
    <w:rsid w:val="00174E0E"/>
    <w:rsid w:val="00175426"/>
    <w:rsid w:val="00175A24"/>
    <w:rsid w:val="0018104A"/>
    <w:rsid w:val="001846F2"/>
    <w:rsid w:val="00186A74"/>
    <w:rsid w:val="00187E58"/>
    <w:rsid w:val="00197A6D"/>
    <w:rsid w:val="001A18E2"/>
    <w:rsid w:val="001A297E"/>
    <w:rsid w:val="001A368E"/>
    <w:rsid w:val="001A7329"/>
    <w:rsid w:val="001A792F"/>
    <w:rsid w:val="001B0169"/>
    <w:rsid w:val="001B4E28"/>
    <w:rsid w:val="001C3525"/>
    <w:rsid w:val="001C3AFB"/>
    <w:rsid w:val="001C5BE5"/>
    <w:rsid w:val="001D1BD2"/>
    <w:rsid w:val="001D1C32"/>
    <w:rsid w:val="001D1C55"/>
    <w:rsid w:val="001D5E2F"/>
    <w:rsid w:val="001E007E"/>
    <w:rsid w:val="001E02BE"/>
    <w:rsid w:val="001E3B37"/>
    <w:rsid w:val="001F2594"/>
    <w:rsid w:val="00201C40"/>
    <w:rsid w:val="00203C5D"/>
    <w:rsid w:val="002055A6"/>
    <w:rsid w:val="00206460"/>
    <w:rsid w:val="002069B4"/>
    <w:rsid w:val="00210E0D"/>
    <w:rsid w:val="00215DFC"/>
    <w:rsid w:val="002212DF"/>
    <w:rsid w:val="00222CD4"/>
    <w:rsid w:val="00225016"/>
    <w:rsid w:val="0022594D"/>
    <w:rsid w:val="002264A6"/>
    <w:rsid w:val="00227BA7"/>
    <w:rsid w:val="0023008C"/>
    <w:rsid w:val="0023011C"/>
    <w:rsid w:val="00235738"/>
    <w:rsid w:val="002375C1"/>
    <w:rsid w:val="00241494"/>
    <w:rsid w:val="00241507"/>
    <w:rsid w:val="002446B2"/>
    <w:rsid w:val="00263398"/>
    <w:rsid w:val="002652B8"/>
    <w:rsid w:val="00266F06"/>
    <w:rsid w:val="00272B94"/>
    <w:rsid w:val="00275BCF"/>
    <w:rsid w:val="002777AD"/>
    <w:rsid w:val="00280A65"/>
    <w:rsid w:val="0028536B"/>
    <w:rsid w:val="00290E5D"/>
    <w:rsid w:val="002913E8"/>
    <w:rsid w:val="00291E36"/>
    <w:rsid w:val="00292257"/>
    <w:rsid w:val="00292A4F"/>
    <w:rsid w:val="002A54E0"/>
    <w:rsid w:val="002B1595"/>
    <w:rsid w:val="002B191D"/>
    <w:rsid w:val="002B5469"/>
    <w:rsid w:val="002B6FB0"/>
    <w:rsid w:val="002C091F"/>
    <w:rsid w:val="002C4A15"/>
    <w:rsid w:val="002C6254"/>
    <w:rsid w:val="002D0AF6"/>
    <w:rsid w:val="002F164D"/>
    <w:rsid w:val="002F7094"/>
    <w:rsid w:val="003003F2"/>
    <w:rsid w:val="00305F25"/>
    <w:rsid w:val="00306206"/>
    <w:rsid w:val="0031073E"/>
    <w:rsid w:val="00316072"/>
    <w:rsid w:val="00317D85"/>
    <w:rsid w:val="00320D78"/>
    <w:rsid w:val="003239AB"/>
    <w:rsid w:val="003251A3"/>
    <w:rsid w:val="00327C56"/>
    <w:rsid w:val="00331125"/>
    <w:rsid w:val="003315A1"/>
    <w:rsid w:val="003334ED"/>
    <w:rsid w:val="003373EC"/>
    <w:rsid w:val="00342FF4"/>
    <w:rsid w:val="00346148"/>
    <w:rsid w:val="003612B9"/>
    <w:rsid w:val="0036207F"/>
    <w:rsid w:val="003669EA"/>
    <w:rsid w:val="00367FD4"/>
    <w:rsid w:val="003706CC"/>
    <w:rsid w:val="00377710"/>
    <w:rsid w:val="003826A9"/>
    <w:rsid w:val="00386BDB"/>
    <w:rsid w:val="003A0201"/>
    <w:rsid w:val="003A2D8E"/>
    <w:rsid w:val="003A7CE6"/>
    <w:rsid w:val="003B1265"/>
    <w:rsid w:val="003B13DA"/>
    <w:rsid w:val="003C20E4"/>
    <w:rsid w:val="003C255A"/>
    <w:rsid w:val="003C67E8"/>
    <w:rsid w:val="003D6342"/>
    <w:rsid w:val="003D6584"/>
    <w:rsid w:val="003E42CA"/>
    <w:rsid w:val="003E6F90"/>
    <w:rsid w:val="003F1BB2"/>
    <w:rsid w:val="003F5D0F"/>
    <w:rsid w:val="004044FE"/>
    <w:rsid w:val="00412161"/>
    <w:rsid w:val="00414101"/>
    <w:rsid w:val="004149A7"/>
    <w:rsid w:val="0042178F"/>
    <w:rsid w:val="004234F0"/>
    <w:rsid w:val="0042772C"/>
    <w:rsid w:val="00431989"/>
    <w:rsid w:val="00433DDB"/>
    <w:rsid w:val="00437619"/>
    <w:rsid w:val="00462A8F"/>
    <w:rsid w:val="00463D3A"/>
    <w:rsid w:val="004644F7"/>
    <w:rsid w:val="00465A1E"/>
    <w:rsid w:val="0047575B"/>
    <w:rsid w:val="004771F6"/>
    <w:rsid w:val="004802B9"/>
    <w:rsid w:val="004806A7"/>
    <w:rsid w:val="00481C64"/>
    <w:rsid w:val="00484AE6"/>
    <w:rsid w:val="004870D3"/>
    <w:rsid w:val="00495866"/>
    <w:rsid w:val="004A0413"/>
    <w:rsid w:val="004A1488"/>
    <w:rsid w:val="004A2A63"/>
    <w:rsid w:val="004A4BF6"/>
    <w:rsid w:val="004B210C"/>
    <w:rsid w:val="004B459D"/>
    <w:rsid w:val="004B50FA"/>
    <w:rsid w:val="004C27FB"/>
    <w:rsid w:val="004C3AE6"/>
    <w:rsid w:val="004C48F4"/>
    <w:rsid w:val="004D2C9C"/>
    <w:rsid w:val="004D405F"/>
    <w:rsid w:val="004E4F4F"/>
    <w:rsid w:val="004E6789"/>
    <w:rsid w:val="004E6F7E"/>
    <w:rsid w:val="004F61E3"/>
    <w:rsid w:val="004F6931"/>
    <w:rsid w:val="004F76EB"/>
    <w:rsid w:val="0050139A"/>
    <w:rsid w:val="00502E10"/>
    <w:rsid w:val="00503A09"/>
    <w:rsid w:val="0050469B"/>
    <w:rsid w:val="00506019"/>
    <w:rsid w:val="00506F17"/>
    <w:rsid w:val="00507F77"/>
    <w:rsid w:val="0051015C"/>
    <w:rsid w:val="0051120C"/>
    <w:rsid w:val="00512F03"/>
    <w:rsid w:val="00514701"/>
    <w:rsid w:val="00516CF1"/>
    <w:rsid w:val="00517067"/>
    <w:rsid w:val="00531AE9"/>
    <w:rsid w:val="00534214"/>
    <w:rsid w:val="0054536F"/>
    <w:rsid w:val="00550A66"/>
    <w:rsid w:val="00550A94"/>
    <w:rsid w:val="005524F7"/>
    <w:rsid w:val="005551A7"/>
    <w:rsid w:val="00555ED6"/>
    <w:rsid w:val="005608CA"/>
    <w:rsid w:val="0056368A"/>
    <w:rsid w:val="00567EC7"/>
    <w:rsid w:val="00570013"/>
    <w:rsid w:val="005741C3"/>
    <w:rsid w:val="0057777B"/>
    <w:rsid w:val="005778F6"/>
    <w:rsid w:val="005801A2"/>
    <w:rsid w:val="0058466E"/>
    <w:rsid w:val="0059090C"/>
    <w:rsid w:val="00591412"/>
    <w:rsid w:val="005952A5"/>
    <w:rsid w:val="00595663"/>
    <w:rsid w:val="005979DB"/>
    <w:rsid w:val="005A33A1"/>
    <w:rsid w:val="005B2088"/>
    <w:rsid w:val="005B217D"/>
    <w:rsid w:val="005B3910"/>
    <w:rsid w:val="005C13D7"/>
    <w:rsid w:val="005C385F"/>
    <w:rsid w:val="005C4AAA"/>
    <w:rsid w:val="005C5718"/>
    <w:rsid w:val="005D1763"/>
    <w:rsid w:val="005E1AC6"/>
    <w:rsid w:val="005E6639"/>
    <w:rsid w:val="005F012A"/>
    <w:rsid w:val="005F6F1B"/>
    <w:rsid w:val="006025CA"/>
    <w:rsid w:val="006208B1"/>
    <w:rsid w:val="00624B33"/>
    <w:rsid w:val="00626D43"/>
    <w:rsid w:val="0063041A"/>
    <w:rsid w:val="00630AA2"/>
    <w:rsid w:val="00644FE9"/>
    <w:rsid w:val="00646707"/>
    <w:rsid w:val="006520F2"/>
    <w:rsid w:val="00656803"/>
    <w:rsid w:val="00657F7E"/>
    <w:rsid w:val="00662E58"/>
    <w:rsid w:val="00664126"/>
    <w:rsid w:val="00664DCF"/>
    <w:rsid w:val="00665D64"/>
    <w:rsid w:val="0067157F"/>
    <w:rsid w:val="006717AE"/>
    <w:rsid w:val="00681A74"/>
    <w:rsid w:val="00682694"/>
    <w:rsid w:val="00691CAB"/>
    <w:rsid w:val="006A03A4"/>
    <w:rsid w:val="006B3D46"/>
    <w:rsid w:val="006C29FD"/>
    <w:rsid w:val="006C5D39"/>
    <w:rsid w:val="006D6D9B"/>
    <w:rsid w:val="006D762C"/>
    <w:rsid w:val="006E2810"/>
    <w:rsid w:val="006E4071"/>
    <w:rsid w:val="006E5417"/>
    <w:rsid w:val="006F30D4"/>
    <w:rsid w:val="007023DE"/>
    <w:rsid w:val="00703B6A"/>
    <w:rsid w:val="00710CA0"/>
    <w:rsid w:val="00712F60"/>
    <w:rsid w:val="00714BC0"/>
    <w:rsid w:val="00720E3B"/>
    <w:rsid w:val="00721286"/>
    <w:rsid w:val="007246E1"/>
    <w:rsid w:val="007325C6"/>
    <w:rsid w:val="0074393F"/>
    <w:rsid w:val="00745F6B"/>
    <w:rsid w:val="00746C24"/>
    <w:rsid w:val="00746D7C"/>
    <w:rsid w:val="00746FB1"/>
    <w:rsid w:val="007518C3"/>
    <w:rsid w:val="007549B2"/>
    <w:rsid w:val="00755276"/>
    <w:rsid w:val="0075585E"/>
    <w:rsid w:val="0075742D"/>
    <w:rsid w:val="007666C9"/>
    <w:rsid w:val="00770571"/>
    <w:rsid w:val="007719D2"/>
    <w:rsid w:val="007768FF"/>
    <w:rsid w:val="007774C1"/>
    <w:rsid w:val="007824D3"/>
    <w:rsid w:val="0079091B"/>
    <w:rsid w:val="00796EE3"/>
    <w:rsid w:val="00797EBA"/>
    <w:rsid w:val="007A2FE9"/>
    <w:rsid w:val="007A7D29"/>
    <w:rsid w:val="007B4AB8"/>
    <w:rsid w:val="007C0B4F"/>
    <w:rsid w:val="007D1181"/>
    <w:rsid w:val="007D26BB"/>
    <w:rsid w:val="007E01A3"/>
    <w:rsid w:val="007E7371"/>
    <w:rsid w:val="007F1F8B"/>
    <w:rsid w:val="007F312D"/>
    <w:rsid w:val="007F3B51"/>
    <w:rsid w:val="007F467C"/>
    <w:rsid w:val="007F4E6D"/>
    <w:rsid w:val="007F67A1"/>
    <w:rsid w:val="00802B1E"/>
    <w:rsid w:val="00805AEF"/>
    <w:rsid w:val="00811C05"/>
    <w:rsid w:val="008160C1"/>
    <w:rsid w:val="008206C8"/>
    <w:rsid w:val="008210BF"/>
    <w:rsid w:val="00822BDB"/>
    <w:rsid w:val="00826EEF"/>
    <w:rsid w:val="008305ED"/>
    <w:rsid w:val="00843910"/>
    <w:rsid w:val="00846526"/>
    <w:rsid w:val="00847237"/>
    <w:rsid w:val="00851AE3"/>
    <w:rsid w:val="00852D13"/>
    <w:rsid w:val="00853C1B"/>
    <w:rsid w:val="008555B3"/>
    <w:rsid w:val="00855BC1"/>
    <w:rsid w:val="0086387C"/>
    <w:rsid w:val="00870F8C"/>
    <w:rsid w:val="00871425"/>
    <w:rsid w:val="00874A6C"/>
    <w:rsid w:val="00876C65"/>
    <w:rsid w:val="00884745"/>
    <w:rsid w:val="00892B06"/>
    <w:rsid w:val="00896DC6"/>
    <w:rsid w:val="008A38D1"/>
    <w:rsid w:val="008A4B4C"/>
    <w:rsid w:val="008B2661"/>
    <w:rsid w:val="008B35FA"/>
    <w:rsid w:val="008C061F"/>
    <w:rsid w:val="008C239F"/>
    <w:rsid w:val="008C546F"/>
    <w:rsid w:val="008D08A0"/>
    <w:rsid w:val="008E480C"/>
    <w:rsid w:val="008F5475"/>
    <w:rsid w:val="008F7B09"/>
    <w:rsid w:val="00907757"/>
    <w:rsid w:val="00914433"/>
    <w:rsid w:val="009212B0"/>
    <w:rsid w:val="00921FA1"/>
    <w:rsid w:val="009234A5"/>
    <w:rsid w:val="009256C8"/>
    <w:rsid w:val="00925F3A"/>
    <w:rsid w:val="00933453"/>
    <w:rsid w:val="009336F7"/>
    <w:rsid w:val="0093636C"/>
    <w:rsid w:val="009374A7"/>
    <w:rsid w:val="00942134"/>
    <w:rsid w:val="00955F6D"/>
    <w:rsid w:val="00957158"/>
    <w:rsid w:val="00957E38"/>
    <w:rsid w:val="009611E3"/>
    <w:rsid w:val="0096288A"/>
    <w:rsid w:val="00965245"/>
    <w:rsid w:val="0096743E"/>
    <w:rsid w:val="00967B54"/>
    <w:rsid w:val="00975472"/>
    <w:rsid w:val="00976412"/>
    <w:rsid w:val="0098551D"/>
    <w:rsid w:val="009917F5"/>
    <w:rsid w:val="00993A2D"/>
    <w:rsid w:val="0099518F"/>
    <w:rsid w:val="00996154"/>
    <w:rsid w:val="009A523D"/>
    <w:rsid w:val="009B02A1"/>
    <w:rsid w:val="009B3323"/>
    <w:rsid w:val="009C4841"/>
    <w:rsid w:val="009C50F6"/>
    <w:rsid w:val="009C6613"/>
    <w:rsid w:val="009C71D3"/>
    <w:rsid w:val="009D0637"/>
    <w:rsid w:val="009F25FE"/>
    <w:rsid w:val="009F496B"/>
    <w:rsid w:val="009F52B3"/>
    <w:rsid w:val="009F6178"/>
    <w:rsid w:val="00A01439"/>
    <w:rsid w:val="00A02E61"/>
    <w:rsid w:val="00A0485C"/>
    <w:rsid w:val="00A05C3A"/>
    <w:rsid w:val="00A05CFF"/>
    <w:rsid w:val="00A13048"/>
    <w:rsid w:val="00A17035"/>
    <w:rsid w:val="00A203BC"/>
    <w:rsid w:val="00A32942"/>
    <w:rsid w:val="00A35D93"/>
    <w:rsid w:val="00A41EFB"/>
    <w:rsid w:val="00A42635"/>
    <w:rsid w:val="00A45679"/>
    <w:rsid w:val="00A46843"/>
    <w:rsid w:val="00A56B97"/>
    <w:rsid w:val="00A6093D"/>
    <w:rsid w:val="00A767DC"/>
    <w:rsid w:val="00A76A6D"/>
    <w:rsid w:val="00A77D8C"/>
    <w:rsid w:val="00A82746"/>
    <w:rsid w:val="00A83253"/>
    <w:rsid w:val="00AA1D66"/>
    <w:rsid w:val="00AA348A"/>
    <w:rsid w:val="00AA38C2"/>
    <w:rsid w:val="00AA6E84"/>
    <w:rsid w:val="00AB148B"/>
    <w:rsid w:val="00AB4738"/>
    <w:rsid w:val="00AC2EB7"/>
    <w:rsid w:val="00AC36E3"/>
    <w:rsid w:val="00AC723C"/>
    <w:rsid w:val="00AD05A8"/>
    <w:rsid w:val="00AE2626"/>
    <w:rsid w:val="00AE341B"/>
    <w:rsid w:val="00AE67D2"/>
    <w:rsid w:val="00AE6F8F"/>
    <w:rsid w:val="00AF0BDF"/>
    <w:rsid w:val="00AF0C28"/>
    <w:rsid w:val="00AF2081"/>
    <w:rsid w:val="00AF7260"/>
    <w:rsid w:val="00B0009C"/>
    <w:rsid w:val="00B029FD"/>
    <w:rsid w:val="00B07CA7"/>
    <w:rsid w:val="00B1279A"/>
    <w:rsid w:val="00B23AD9"/>
    <w:rsid w:val="00B320E7"/>
    <w:rsid w:val="00B32A5C"/>
    <w:rsid w:val="00B33017"/>
    <w:rsid w:val="00B4194A"/>
    <w:rsid w:val="00B43AEC"/>
    <w:rsid w:val="00B44CAF"/>
    <w:rsid w:val="00B5154A"/>
    <w:rsid w:val="00B516C9"/>
    <w:rsid w:val="00B5222E"/>
    <w:rsid w:val="00B53179"/>
    <w:rsid w:val="00B5403B"/>
    <w:rsid w:val="00B55164"/>
    <w:rsid w:val="00B5530E"/>
    <w:rsid w:val="00B57C02"/>
    <w:rsid w:val="00B600CD"/>
    <w:rsid w:val="00B61C96"/>
    <w:rsid w:val="00B712F9"/>
    <w:rsid w:val="00B7367B"/>
    <w:rsid w:val="00B73A2A"/>
    <w:rsid w:val="00B75044"/>
    <w:rsid w:val="00B816CA"/>
    <w:rsid w:val="00B8788D"/>
    <w:rsid w:val="00B925F8"/>
    <w:rsid w:val="00B9471C"/>
    <w:rsid w:val="00B94B06"/>
    <w:rsid w:val="00B94C28"/>
    <w:rsid w:val="00B958B6"/>
    <w:rsid w:val="00BA1A99"/>
    <w:rsid w:val="00BA1C1E"/>
    <w:rsid w:val="00BA342F"/>
    <w:rsid w:val="00BA56C6"/>
    <w:rsid w:val="00BA7A23"/>
    <w:rsid w:val="00BB0D3A"/>
    <w:rsid w:val="00BB329E"/>
    <w:rsid w:val="00BB736A"/>
    <w:rsid w:val="00BC10BA"/>
    <w:rsid w:val="00BC1C41"/>
    <w:rsid w:val="00BC5AFD"/>
    <w:rsid w:val="00BC5CBD"/>
    <w:rsid w:val="00BD4201"/>
    <w:rsid w:val="00BD5566"/>
    <w:rsid w:val="00BD5CBC"/>
    <w:rsid w:val="00BD6F28"/>
    <w:rsid w:val="00BE154D"/>
    <w:rsid w:val="00BE1FC3"/>
    <w:rsid w:val="00BE5124"/>
    <w:rsid w:val="00C04F43"/>
    <w:rsid w:val="00C0609D"/>
    <w:rsid w:val="00C115AB"/>
    <w:rsid w:val="00C13EDE"/>
    <w:rsid w:val="00C22BF2"/>
    <w:rsid w:val="00C230EB"/>
    <w:rsid w:val="00C26CCB"/>
    <w:rsid w:val="00C30249"/>
    <w:rsid w:val="00C32FEE"/>
    <w:rsid w:val="00C33330"/>
    <w:rsid w:val="00C35B86"/>
    <w:rsid w:val="00C35E0B"/>
    <w:rsid w:val="00C3714A"/>
    <w:rsid w:val="00C3723B"/>
    <w:rsid w:val="00C412B3"/>
    <w:rsid w:val="00C42466"/>
    <w:rsid w:val="00C52860"/>
    <w:rsid w:val="00C574EB"/>
    <w:rsid w:val="00C57FA9"/>
    <w:rsid w:val="00C606C9"/>
    <w:rsid w:val="00C670F8"/>
    <w:rsid w:val="00C70246"/>
    <w:rsid w:val="00C70C7F"/>
    <w:rsid w:val="00C710C2"/>
    <w:rsid w:val="00C711F4"/>
    <w:rsid w:val="00C728A6"/>
    <w:rsid w:val="00C80288"/>
    <w:rsid w:val="00C80889"/>
    <w:rsid w:val="00C833F4"/>
    <w:rsid w:val="00C84003"/>
    <w:rsid w:val="00C90650"/>
    <w:rsid w:val="00C95B97"/>
    <w:rsid w:val="00C9605D"/>
    <w:rsid w:val="00C97D78"/>
    <w:rsid w:val="00CA16E6"/>
    <w:rsid w:val="00CA2F90"/>
    <w:rsid w:val="00CA31F9"/>
    <w:rsid w:val="00CA4FE1"/>
    <w:rsid w:val="00CA5A47"/>
    <w:rsid w:val="00CB346E"/>
    <w:rsid w:val="00CB5BD6"/>
    <w:rsid w:val="00CB6C81"/>
    <w:rsid w:val="00CC00F1"/>
    <w:rsid w:val="00CC2AAE"/>
    <w:rsid w:val="00CC5080"/>
    <w:rsid w:val="00CC5A42"/>
    <w:rsid w:val="00CD0EAB"/>
    <w:rsid w:val="00CD21E1"/>
    <w:rsid w:val="00CD2DDB"/>
    <w:rsid w:val="00CD5070"/>
    <w:rsid w:val="00CE01FC"/>
    <w:rsid w:val="00CE5E02"/>
    <w:rsid w:val="00CE6A3C"/>
    <w:rsid w:val="00CF34DB"/>
    <w:rsid w:val="00CF556E"/>
    <w:rsid w:val="00CF558F"/>
    <w:rsid w:val="00D010C0"/>
    <w:rsid w:val="00D0354A"/>
    <w:rsid w:val="00D05B6A"/>
    <w:rsid w:val="00D073E2"/>
    <w:rsid w:val="00D16036"/>
    <w:rsid w:val="00D160E5"/>
    <w:rsid w:val="00D304D8"/>
    <w:rsid w:val="00D446EC"/>
    <w:rsid w:val="00D4708E"/>
    <w:rsid w:val="00D51BF0"/>
    <w:rsid w:val="00D520A2"/>
    <w:rsid w:val="00D53E6C"/>
    <w:rsid w:val="00D55942"/>
    <w:rsid w:val="00D65690"/>
    <w:rsid w:val="00D73467"/>
    <w:rsid w:val="00D807BF"/>
    <w:rsid w:val="00D80C8B"/>
    <w:rsid w:val="00D82FCC"/>
    <w:rsid w:val="00D835ED"/>
    <w:rsid w:val="00D84204"/>
    <w:rsid w:val="00D87DE4"/>
    <w:rsid w:val="00D9671A"/>
    <w:rsid w:val="00D97A84"/>
    <w:rsid w:val="00DA17FC"/>
    <w:rsid w:val="00DA3823"/>
    <w:rsid w:val="00DA4E34"/>
    <w:rsid w:val="00DA7887"/>
    <w:rsid w:val="00DB2C26"/>
    <w:rsid w:val="00DB326E"/>
    <w:rsid w:val="00DB617F"/>
    <w:rsid w:val="00DB6AF8"/>
    <w:rsid w:val="00DD0051"/>
    <w:rsid w:val="00DD02F4"/>
    <w:rsid w:val="00DD34C7"/>
    <w:rsid w:val="00DD4411"/>
    <w:rsid w:val="00DD65F7"/>
    <w:rsid w:val="00DE47E6"/>
    <w:rsid w:val="00DE4D63"/>
    <w:rsid w:val="00DE6B43"/>
    <w:rsid w:val="00DE6C1A"/>
    <w:rsid w:val="00DF68D3"/>
    <w:rsid w:val="00E05466"/>
    <w:rsid w:val="00E11923"/>
    <w:rsid w:val="00E11D3D"/>
    <w:rsid w:val="00E14002"/>
    <w:rsid w:val="00E2483A"/>
    <w:rsid w:val="00E262D4"/>
    <w:rsid w:val="00E31FB1"/>
    <w:rsid w:val="00E36250"/>
    <w:rsid w:val="00E4087C"/>
    <w:rsid w:val="00E42C9E"/>
    <w:rsid w:val="00E514C6"/>
    <w:rsid w:val="00E54511"/>
    <w:rsid w:val="00E55566"/>
    <w:rsid w:val="00E60284"/>
    <w:rsid w:val="00E61914"/>
    <w:rsid w:val="00E61DAC"/>
    <w:rsid w:val="00E72B80"/>
    <w:rsid w:val="00E75FE3"/>
    <w:rsid w:val="00E76826"/>
    <w:rsid w:val="00E83EB7"/>
    <w:rsid w:val="00E86C4C"/>
    <w:rsid w:val="00E907A3"/>
    <w:rsid w:val="00E9337C"/>
    <w:rsid w:val="00EA0801"/>
    <w:rsid w:val="00EA5AE0"/>
    <w:rsid w:val="00EB7AB1"/>
    <w:rsid w:val="00EC1BB3"/>
    <w:rsid w:val="00ED07E6"/>
    <w:rsid w:val="00ED0D6A"/>
    <w:rsid w:val="00ED10B9"/>
    <w:rsid w:val="00ED25F3"/>
    <w:rsid w:val="00EE2056"/>
    <w:rsid w:val="00EE291E"/>
    <w:rsid w:val="00EE7CD8"/>
    <w:rsid w:val="00EF101A"/>
    <w:rsid w:val="00EF48CC"/>
    <w:rsid w:val="00EF67F2"/>
    <w:rsid w:val="00F00801"/>
    <w:rsid w:val="00F0428E"/>
    <w:rsid w:val="00F04379"/>
    <w:rsid w:val="00F04AE2"/>
    <w:rsid w:val="00F07742"/>
    <w:rsid w:val="00F1147D"/>
    <w:rsid w:val="00F419CF"/>
    <w:rsid w:val="00F524B5"/>
    <w:rsid w:val="00F60BC1"/>
    <w:rsid w:val="00F711F1"/>
    <w:rsid w:val="00F72AD2"/>
    <w:rsid w:val="00F73032"/>
    <w:rsid w:val="00F80B77"/>
    <w:rsid w:val="00F848FC"/>
    <w:rsid w:val="00F9282A"/>
    <w:rsid w:val="00F9389F"/>
    <w:rsid w:val="00F95494"/>
    <w:rsid w:val="00F96BAD"/>
    <w:rsid w:val="00FA0790"/>
    <w:rsid w:val="00FA139D"/>
    <w:rsid w:val="00FA1683"/>
    <w:rsid w:val="00FB0E84"/>
    <w:rsid w:val="00FC18F3"/>
    <w:rsid w:val="00FC4678"/>
    <w:rsid w:val="00FC4E3A"/>
    <w:rsid w:val="00FC5FF9"/>
    <w:rsid w:val="00FD01C2"/>
    <w:rsid w:val="00FE595C"/>
    <w:rsid w:val="00FE607E"/>
    <w:rsid w:val="00FF0CE3"/>
    <w:rsid w:val="00FF1868"/>
    <w:rsid w:val="00FF1B82"/>
    <w:rsid w:val="00FF1F6B"/>
    <w:rsid w:val="00FF5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link w:val="ListParagraphChar"/>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N2Char">
    <w:name w:val="3N2 Char"/>
    <w:link w:val="3N2"/>
    <w:locked/>
    <w:rsid w:val="00210E0D"/>
    <w:rPr>
      <w:rFonts w:eastAsia="Times New Roman"/>
      <w:lang w:val="en-GB" w:eastAsia="ko-KR"/>
    </w:rPr>
  </w:style>
  <w:style w:type="paragraph" w:customStyle="1" w:styleId="3N2">
    <w:name w:val="3N2"/>
    <w:basedOn w:val="Normal"/>
    <w:link w:val="3N2Char"/>
    <w:qFormat/>
    <w:rsid w:val="00210E0D"/>
    <w:pPr>
      <w:widowControl w:val="0"/>
      <w:tabs>
        <w:tab w:val="clear" w:pos="360"/>
        <w:tab w:val="clear" w:pos="720"/>
        <w:tab w:val="clear" w:pos="1080"/>
        <w:tab w:val="clear" w:pos="1440"/>
      </w:tabs>
      <w:ind w:left="720"/>
      <w:jc w:val="both"/>
      <w:textAlignment w:val="auto"/>
      <w:outlineLvl w:val="3"/>
    </w:pPr>
    <w:rPr>
      <w:rFonts w:eastAsia="Times New Roman"/>
      <w:sz w:val="20"/>
      <w:lang w:val="en-GB" w:eastAsia="ko-KR"/>
    </w:rPr>
  </w:style>
  <w:style w:type="paragraph" w:customStyle="1" w:styleId="enumlev1">
    <w:name w:val="enumlev1"/>
    <w:basedOn w:val="Normal"/>
    <w:rsid w:val="00E14002"/>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quation">
    <w:name w:val="Equation"/>
    <w:basedOn w:val="Normal"/>
    <w:qFormat/>
    <w:rsid w:val="003F1BB2"/>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Note1">
    <w:name w:val="Note 1"/>
    <w:basedOn w:val="Normal"/>
    <w:link w:val="Note1Char"/>
    <w:qFormat/>
    <w:rsid w:val="003826A9"/>
    <w:pPr>
      <w:tabs>
        <w:tab w:val="clear" w:pos="360"/>
        <w:tab w:val="clear" w:pos="720"/>
        <w:tab w:val="clear" w:pos="1080"/>
        <w:tab w:val="clear" w:pos="1440"/>
      </w:tabs>
      <w:spacing w:before="60" w:line="199" w:lineRule="exact"/>
      <w:ind w:left="284"/>
      <w:jc w:val="both"/>
    </w:pPr>
    <w:rPr>
      <w:rFonts w:eastAsia="MS Mincho"/>
      <w:sz w:val="18"/>
      <w:szCs w:val="18"/>
      <w:lang w:val="en-GB"/>
    </w:rPr>
  </w:style>
  <w:style w:type="character" w:customStyle="1" w:styleId="ListParagraphChar">
    <w:name w:val="List Paragraph Char"/>
    <w:link w:val="ListParagraph"/>
    <w:uiPriority w:val="34"/>
    <w:rsid w:val="00C833F4"/>
    <w:rPr>
      <w:sz w:val="22"/>
      <w:lang w:eastAsia="en-US"/>
    </w:rPr>
  </w:style>
  <w:style w:type="character" w:customStyle="1" w:styleId="UnresolvedMention">
    <w:name w:val="Unresolved Mention"/>
    <w:basedOn w:val="DefaultParagraphFont"/>
    <w:uiPriority w:val="99"/>
    <w:semiHidden/>
    <w:unhideWhenUsed/>
    <w:rsid w:val="00431989"/>
    <w:rPr>
      <w:color w:val="605E5C"/>
      <w:shd w:val="clear" w:color="auto" w:fill="E1DFDD"/>
    </w:rPr>
  </w:style>
  <w:style w:type="character" w:styleId="PlaceholderText">
    <w:name w:val="Placeholder Text"/>
    <w:basedOn w:val="DefaultParagraphFont"/>
    <w:uiPriority w:val="99"/>
    <w:semiHidden/>
    <w:rsid w:val="007325C6"/>
    <w:rPr>
      <w:color w:val="808080"/>
    </w:rPr>
  </w:style>
  <w:style w:type="character" w:customStyle="1" w:styleId="Note1Char">
    <w:name w:val="Note 1 Char"/>
    <w:basedOn w:val="DefaultParagraphFont"/>
    <w:link w:val="Note1"/>
    <w:rsid w:val="001B0169"/>
    <w:rPr>
      <w:rFonts w:eastAsia="MS Mincho"/>
      <w:sz w:val="18"/>
      <w:szCs w:val="18"/>
      <w:lang w:val="en-GB" w:eastAsia="en-US"/>
    </w:rPr>
  </w:style>
  <w:style w:type="character" w:customStyle="1" w:styleId="Heading1Char">
    <w:name w:val="Heading 1 Char"/>
    <w:basedOn w:val="DefaultParagraphFont"/>
    <w:link w:val="Heading1"/>
    <w:rsid w:val="004F76EB"/>
    <w:rPr>
      <w:rFonts w:cs="Arial"/>
      <w:b/>
      <w:bCs/>
      <w:kern w:val="32"/>
      <w:sz w:val="32"/>
      <w:szCs w:val="32"/>
      <w:lang w:eastAsia="en-US"/>
    </w:rPr>
  </w:style>
  <w:style w:type="paragraph" w:customStyle="1" w:styleId="enumlev2">
    <w:name w:val="enumlev2"/>
    <w:basedOn w:val="enumlev1"/>
    <w:uiPriority w:val="99"/>
    <w:rsid w:val="00B925F8"/>
    <w:pPr>
      <w:ind w:left="1588"/>
    </w:pPr>
    <w:rPr>
      <w:rFonts w:eastAsia="SimSun"/>
    </w:rPr>
  </w:style>
  <w:style w:type="paragraph" w:customStyle="1" w:styleId="enumlev3">
    <w:name w:val="enumlev3"/>
    <w:basedOn w:val="enumlev2"/>
    <w:uiPriority w:val="99"/>
    <w:rsid w:val="00B925F8"/>
    <w:pPr>
      <w:ind w:left="198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9281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55210589">
      <w:bodyDiv w:val="1"/>
      <w:marLeft w:val="0"/>
      <w:marRight w:val="0"/>
      <w:marTop w:val="0"/>
      <w:marBottom w:val="0"/>
      <w:divBdr>
        <w:top w:val="none" w:sz="0" w:space="0" w:color="auto"/>
        <w:left w:val="none" w:sz="0" w:space="0" w:color="auto"/>
        <w:bottom w:val="none" w:sz="0" w:space="0" w:color="auto"/>
        <w:right w:val="none" w:sz="0" w:space="0" w:color="auto"/>
      </w:divBdr>
    </w:div>
    <w:div w:id="213602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rysull@microsoft.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ye-kui.wang@futurewei.com" TargetMode="External"/><Relationship Id="rId4" Type="http://schemas.openxmlformats.org/officeDocument/2006/relationships/webSettings" Target="webSettings.xml"/><Relationship Id="rId9" Type="http://schemas.openxmlformats.org/officeDocument/2006/relationships/hyperlink" Target="mailto:atourapis@apple.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467</TotalTime>
  <Pages>1</Pages>
  <Words>451</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3019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Ye-Kui Wang</cp:lastModifiedBy>
  <cp:revision>48</cp:revision>
  <cp:lastPrinted>2017-03-17T21:00:00Z</cp:lastPrinted>
  <dcterms:created xsi:type="dcterms:W3CDTF">2018-09-26T00:01:00Z</dcterms:created>
  <dcterms:modified xsi:type="dcterms:W3CDTF">2019-09-30T12:17:00Z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