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17FEDF51" w14:textId="77777777">
        <w:tc>
          <w:tcPr>
            <w:tcW w:w="6408" w:type="dxa"/>
          </w:tcPr>
          <w:p w14:paraId="01A3D8CE" w14:textId="77777777" w:rsidR="006C5D39" w:rsidRPr="005B217D" w:rsidRDefault="005741C3" w:rsidP="00870F8C">
            <w:pPr>
              <w:tabs>
                <w:tab w:val="left" w:pos="4621"/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73A1FB4" wp14:editId="3BDF39E5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3A85BCA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a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 wp14:anchorId="7DBCE98B" wp14:editId="5358742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 wp14:anchorId="036CE359" wp14:editId="035A856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05C0F94F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5728EE17" w14:textId="2DC0CD0E" w:rsidR="00E61DAC" w:rsidRPr="005B217D" w:rsidRDefault="004F76EB" w:rsidP="001452D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F76EB">
              <w:t>37th Meeting: Geneva, CH, 4–10 October 2019</w:t>
            </w:r>
          </w:p>
        </w:tc>
        <w:tc>
          <w:tcPr>
            <w:tcW w:w="3168" w:type="dxa"/>
          </w:tcPr>
          <w:p w14:paraId="5842DC00" w14:textId="3C837AEA" w:rsidR="008A4B4C" w:rsidRPr="002C091F" w:rsidRDefault="00E61DAC" w:rsidP="00610048">
            <w:pPr>
              <w:tabs>
                <w:tab w:val="left" w:pos="7200"/>
              </w:tabs>
              <w:rPr>
                <w:u w:val="single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75472">
              <w:rPr>
                <w:lang w:val="en-CA"/>
              </w:rPr>
              <w:t>A</w:t>
            </w:r>
            <w:r w:rsidR="00870F8C">
              <w:rPr>
                <w:lang w:val="en-CA"/>
              </w:rPr>
              <w:t>K002</w:t>
            </w:r>
            <w:r w:rsidR="00610048">
              <w:rPr>
                <w:lang w:val="en-CA"/>
              </w:rPr>
              <w:t>2</w:t>
            </w:r>
            <w:r w:rsidR="002C091F">
              <w:rPr>
                <w:lang w:val="en-CA"/>
              </w:rPr>
              <w:t>-v</w:t>
            </w:r>
            <w:r w:rsidR="0010275E">
              <w:rPr>
                <w:lang w:val="en-CA"/>
              </w:rPr>
              <w:t>1</w:t>
            </w:r>
          </w:p>
        </w:tc>
      </w:tr>
    </w:tbl>
    <w:p w14:paraId="27C9EECF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54EB5DAF" w14:textId="77777777">
        <w:tc>
          <w:tcPr>
            <w:tcW w:w="1458" w:type="dxa"/>
          </w:tcPr>
          <w:p w14:paraId="08DB408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5E4695BD" w14:textId="31A2E1A3" w:rsidR="00E61DAC" w:rsidRPr="005B217D" w:rsidRDefault="00870F8C" w:rsidP="00610048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Some </w:t>
            </w:r>
            <w:r w:rsidR="00610048">
              <w:rPr>
                <w:b/>
                <w:szCs w:val="22"/>
                <w:lang w:val="en-CA"/>
              </w:rPr>
              <w:t xml:space="preserve">AVC </w:t>
            </w:r>
            <w:r>
              <w:rPr>
                <w:b/>
                <w:szCs w:val="22"/>
                <w:lang w:val="en-CA"/>
              </w:rPr>
              <w:t>e</w:t>
            </w:r>
            <w:r w:rsidR="00B0009C" w:rsidRPr="00B0009C">
              <w:rPr>
                <w:b/>
                <w:szCs w:val="22"/>
                <w:lang w:val="en-CA"/>
              </w:rPr>
              <w:t xml:space="preserve">rrata </w:t>
            </w:r>
            <w:r w:rsidR="00B0009C">
              <w:rPr>
                <w:b/>
                <w:szCs w:val="22"/>
                <w:lang w:val="en-CA"/>
              </w:rPr>
              <w:t>i</w:t>
            </w:r>
            <w:r w:rsidR="00B0009C" w:rsidRPr="00B0009C">
              <w:rPr>
                <w:b/>
                <w:szCs w:val="22"/>
                <w:lang w:val="en-CA"/>
              </w:rPr>
              <w:t>tems</w:t>
            </w:r>
          </w:p>
        </w:tc>
      </w:tr>
      <w:tr w:rsidR="00E61DAC" w:rsidRPr="005B217D" w14:paraId="7C356AE5" w14:textId="77777777">
        <w:tc>
          <w:tcPr>
            <w:tcW w:w="1458" w:type="dxa"/>
          </w:tcPr>
          <w:p w14:paraId="6475DD3C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18B53EC3" w14:textId="4A4B1804" w:rsidR="00E61DAC" w:rsidRPr="005B217D" w:rsidRDefault="00870F8C" w:rsidP="00870F8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Input </w:t>
            </w:r>
            <w:r w:rsidR="00B0009C">
              <w:rPr>
                <w:szCs w:val="22"/>
                <w:lang w:val="en-CA"/>
              </w:rPr>
              <w:t>d</w:t>
            </w:r>
            <w:r w:rsidR="00E61DAC" w:rsidRPr="005B217D">
              <w:rPr>
                <w:szCs w:val="22"/>
                <w:lang w:val="en-CA"/>
              </w:rPr>
              <w:t xml:space="preserve">ocument </w:t>
            </w:r>
            <w:r>
              <w:rPr>
                <w:szCs w:val="22"/>
                <w:lang w:val="en-CA"/>
              </w:rPr>
              <w:t>to</w:t>
            </w:r>
            <w:r w:rsidR="00B0009C">
              <w:rPr>
                <w:szCs w:val="22"/>
                <w:lang w:val="en-CA"/>
              </w:rPr>
              <w:t xml:space="preserve">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42CA9AFB" w14:textId="77777777">
        <w:tc>
          <w:tcPr>
            <w:tcW w:w="1458" w:type="dxa"/>
          </w:tcPr>
          <w:p w14:paraId="2852CBE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B652860" w14:textId="60E47D32" w:rsidR="00E61DAC" w:rsidRPr="005B217D" w:rsidRDefault="00517DCD" w:rsidP="00870F8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Editorial input</w:t>
            </w:r>
          </w:p>
        </w:tc>
      </w:tr>
      <w:tr w:rsidR="00E61DAC" w:rsidRPr="005B217D" w14:paraId="406CE389" w14:textId="77777777">
        <w:tc>
          <w:tcPr>
            <w:tcW w:w="1458" w:type="dxa"/>
          </w:tcPr>
          <w:p w14:paraId="71A85A2F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5B9DE8AD" w14:textId="51B774E5" w:rsidR="00610048" w:rsidRDefault="00610048" w:rsidP="004F76EB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b/>
                <w:szCs w:val="22"/>
                <w:lang w:val="en-CA"/>
              </w:rPr>
              <w:t>Miska</w:t>
            </w:r>
            <w:proofErr w:type="spellEnd"/>
            <w:r>
              <w:rPr>
                <w:b/>
                <w:szCs w:val="22"/>
                <w:lang w:val="en-CA"/>
              </w:rPr>
              <w:t xml:space="preserve"> M. </w:t>
            </w:r>
            <w:proofErr w:type="spellStart"/>
            <w:r>
              <w:rPr>
                <w:b/>
                <w:szCs w:val="22"/>
                <w:lang w:val="en-CA"/>
              </w:rPr>
              <w:t>Hannuksela</w:t>
            </w:r>
            <w:proofErr w:type="spellEnd"/>
            <w:r>
              <w:rPr>
                <w:szCs w:val="22"/>
                <w:lang w:val="en-CA"/>
              </w:rPr>
              <w:br/>
              <w:t>Nokia, Tampere, Finland</w:t>
            </w:r>
          </w:p>
          <w:p w14:paraId="169DF09D" w14:textId="77777777" w:rsidR="006F724C" w:rsidRDefault="006F724C" w:rsidP="006F724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Dong Tian</w:t>
            </w:r>
            <w:r>
              <w:rPr>
                <w:b/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>, Princeton, NJ, USA</w:t>
            </w:r>
          </w:p>
          <w:p w14:paraId="6298B675" w14:textId="1ED06DE5" w:rsidR="004F76EB" w:rsidRPr="00316072" w:rsidRDefault="00B0009C" w:rsidP="004F76EB">
            <w:pPr>
              <w:spacing w:before="60" w:after="60"/>
              <w:rPr>
                <w:szCs w:val="22"/>
                <w:lang w:val="en-CA"/>
              </w:rPr>
            </w:pPr>
            <w:r w:rsidRPr="00B0009C">
              <w:rPr>
                <w:b/>
                <w:szCs w:val="22"/>
                <w:lang w:val="en-CA"/>
              </w:rPr>
              <w:t>Ye-Kui Wang</w:t>
            </w:r>
            <w:r w:rsidR="00870F8C">
              <w:rPr>
                <w:b/>
                <w:szCs w:val="22"/>
                <w:lang w:val="en-CA"/>
              </w:rPr>
              <w:br/>
            </w:r>
            <w:proofErr w:type="spellStart"/>
            <w:r w:rsidR="00B925F8">
              <w:rPr>
                <w:szCs w:val="22"/>
                <w:lang w:val="en-CA"/>
              </w:rPr>
              <w:t>Futurewei</w:t>
            </w:r>
            <w:proofErr w:type="spellEnd"/>
            <w:r w:rsidR="00B925F8">
              <w:rPr>
                <w:szCs w:val="22"/>
                <w:lang w:val="en-CA"/>
              </w:rPr>
              <w:t xml:space="preserve">, </w:t>
            </w:r>
            <w:r w:rsidR="00870F8C" w:rsidRPr="002C091F">
              <w:rPr>
                <w:szCs w:val="22"/>
                <w:lang w:val="en-CA"/>
              </w:rPr>
              <w:t>San Diego</w:t>
            </w:r>
            <w:r w:rsidR="00870F8C">
              <w:rPr>
                <w:szCs w:val="22"/>
                <w:lang w:val="en-CA"/>
              </w:rPr>
              <w:t xml:space="preserve">, </w:t>
            </w:r>
            <w:r w:rsidR="00870F8C" w:rsidRPr="002C091F">
              <w:rPr>
                <w:szCs w:val="22"/>
                <w:lang w:val="en-CA"/>
              </w:rPr>
              <w:t>CA</w:t>
            </w:r>
            <w:r w:rsidR="00870F8C">
              <w:rPr>
                <w:szCs w:val="22"/>
                <w:lang w:val="en-CA"/>
              </w:rPr>
              <w:t>, USA</w:t>
            </w:r>
          </w:p>
        </w:tc>
        <w:tc>
          <w:tcPr>
            <w:tcW w:w="900" w:type="dxa"/>
          </w:tcPr>
          <w:p w14:paraId="179C8A3C" w14:textId="402EDEBC" w:rsidR="00E61DAC" w:rsidRPr="00316072" w:rsidRDefault="00E61DAC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szCs w:val="22"/>
                <w:lang w:val="en-CA"/>
              </w:rPr>
              <w:t>Tel:</w:t>
            </w:r>
            <w:r w:rsidRPr="00316072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22938A68" w14:textId="77777777" w:rsidR="006F724C" w:rsidRDefault="003B245F" w:rsidP="006F724C">
            <w:pPr>
              <w:spacing w:before="60" w:after="60"/>
            </w:pPr>
            <w:hyperlink r:id="rId9" w:history="1">
              <w:r w:rsidR="006F724C" w:rsidRPr="00610048">
                <w:rPr>
                  <w:rStyle w:val="Hyperlink"/>
                </w:rPr>
                <w:t>miska.hannuksela@nokia.com</w:t>
              </w:r>
            </w:hyperlink>
          </w:p>
          <w:p w14:paraId="407A31A8" w14:textId="1AA76866" w:rsidR="00610048" w:rsidRDefault="003B245F" w:rsidP="00B925F8">
            <w:pPr>
              <w:spacing w:before="60" w:after="60"/>
            </w:pPr>
            <w:hyperlink r:id="rId10" w:history="1">
              <w:r w:rsidR="00610048" w:rsidRPr="00610048">
                <w:rPr>
                  <w:rStyle w:val="Hyperlink"/>
                </w:rPr>
                <w:t>dong.tian@interdigital.com</w:t>
              </w:r>
            </w:hyperlink>
          </w:p>
          <w:p w14:paraId="6B6FF091" w14:textId="3BC2EFE6" w:rsidR="00FC4E3A" w:rsidRPr="00550A94" w:rsidRDefault="003B245F" w:rsidP="00B925F8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870F8C" w:rsidRPr="002C091F">
                <w:rPr>
                  <w:rStyle w:val="Hyperlink"/>
                  <w:szCs w:val="22"/>
                  <w:lang w:val="en-CA"/>
                </w:rPr>
                <w:t>ye</w:t>
              </w:r>
              <w:r w:rsidR="00870F8C">
                <w:rPr>
                  <w:rStyle w:val="Hyperlink"/>
                  <w:szCs w:val="22"/>
                  <w:lang w:val="en-CA"/>
                </w:rPr>
                <w:t>-</w:t>
              </w:r>
              <w:r w:rsidR="00870F8C" w:rsidRPr="002C091F">
                <w:rPr>
                  <w:rStyle w:val="Hyperlink"/>
                  <w:szCs w:val="22"/>
                  <w:lang w:val="en-CA"/>
                </w:rPr>
                <w:t>kui.wang@</w:t>
              </w:r>
              <w:r w:rsidR="00870F8C">
                <w:rPr>
                  <w:rStyle w:val="Hyperlink"/>
                  <w:szCs w:val="22"/>
                  <w:lang w:val="en-CA"/>
                </w:rPr>
                <w:t>future</w:t>
              </w:r>
              <w:r w:rsidR="00870F8C" w:rsidRPr="002C091F">
                <w:rPr>
                  <w:rStyle w:val="Hyperlink"/>
                  <w:szCs w:val="22"/>
                  <w:lang w:val="en-CA"/>
                </w:rPr>
                <w:t>wei.com</w:t>
              </w:r>
            </w:hyperlink>
          </w:p>
        </w:tc>
      </w:tr>
      <w:tr w:rsidR="00E61DAC" w:rsidRPr="005B217D" w14:paraId="7E505003" w14:textId="77777777">
        <w:tc>
          <w:tcPr>
            <w:tcW w:w="1458" w:type="dxa"/>
          </w:tcPr>
          <w:p w14:paraId="2C61D82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0AE6B1F" w14:textId="46DCDB0E" w:rsidR="00E61DAC" w:rsidRPr="00316072" w:rsidRDefault="00517DCD" w:rsidP="00517DC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AHG2</w:t>
            </w:r>
          </w:p>
        </w:tc>
      </w:tr>
    </w:tbl>
    <w:p w14:paraId="6A1A756E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3F81D28" w14:textId="77777777" w:rsidR="00870F8C" w:rsidRPr="005B217D" w:rsidRDefault="00870F8C" w:rsidP="00870F8C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20835E27" w14:textId="62A755A4" w:rsidR="00870F8C" w:rsidRDefault="00870F8C" w:rsidP="00870F8C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This contribution </w:t>
      </w:r>
      <w:r w:rsidR="004F76EB">
        <w:rPr>
          <w:szCs w:val="22"/>
          <w:lang w:val="en-CA"/>
        </w:rPr>
        <w:t>reports some text bugs and proposes corresponding fixes</w:t>
      </w:r>
      <w:r w:rsidR="00610048">
        <w:rPr>
          <w:szCs w:val="22"/>
          <w:lang w:val="en-CA"/>
        </w:rPr>
        <w:t xml:space="preserve"> for the</w:t>
      </w:r>
      <w:r w:rsidR="00C57FA9">
        <w:rPr>
          <w:szCs w:val="22"/>
          <w:lang w:val="en-CA"/>
        </w:rPr>
        <w:t xml:space="preserve"> AVC </w:t>
      </w:r>
      <w:r>
        <w:rPr>
          <w:szCs w:val="22"/>
          <w:lang w:val="en-CA"/>
        </w:rPr>
        <w:t>specification</w:t>
      </w:r>
      <w:r w:rsidR="00C57FA9">
        <w:rPr>
          <w:szCs w:val="22"/>
          <w:lang w:val="en-CA"/>
        </w:rPr>
        <w:t>s</w:t>
      </w:r>
      <w:r w:rsidRPr="0054536F">
        <w:rPr>
          <w:szCs w:val="22"/>
          <w:lang w:val="en-CA"/>
        </w:rPr>
        <w:t>.</w:t>
      </w:r>
    </w:p>
    <w:p w14:paraId="397498BA" w14:textId="77777777" w:rsidR="00B925F8" w:rsidRDefault="00B925F8" w:rsidP="00870F8C">
      <w:pPr>
        <w:jc w:val="both"/>
        <w:rPr>
          <w:szCs w:val="22"/>
          <w:lang w:val="en-CA"/>
        </w:rPr>
      </w:pPr>
    </w:p>
    <w:p w14:paraId="40643CEF" w14:textId="1D580F6D" w:rsidR="00B925F8" w:rsidRDefault="00B925F8" w:rsidP="00B925F8">
      <w:pPr>
        <w:pStyle w:val="Heading1"/>
        <w:rPr>
          <w:lang w:val="en-CA"/>
        </w:rPr>
      </w:pPr>
      <w:r>
        <w:rPr>
          <w:lang w:val="en-CA"/>
        </w:rPr>
        <w:t>Proposed text bug fixes</w:t>
      </w:r>
      <w:r w:rsidR="006F724C">
        <w:rPr>
          <w:lang w:val="en-CA"/>
        </w:rPr>
        <w:t xml:space="preserve"> for Annexes I and J</w:t>
      </w:r>
    </w:p>
    <w:p w14:paraId="21BA93EC" w14:textId="36439C2C" w:rsidR="00624536" w:rsidRPr="00E02355" w:rsidRDefault="00E02355" w:rsidP="00870F8C">
      <w:pPr>
        <w:jc w:val="both"/>
        <w:rPr>
          <w:i/>
          <w:szCs w:val="22"/>
          <w:lang w:val="en-CA"/>
        </w:rPr>
      </w:pPr>
      <w:r w:rsidRPr="00E02355">
        <w:rPr>
          <w:i/>
          <w:szCs w:val="22"/>
          <w:lang w:val="en-CA"/>
        </w:rPr>
        <w:t xml:space="preserve">In I.13.2.3.1, change the semantics of </w:t>
      </w:r>
      <w:r w:rsidRPr="00E02355">
        <w:rPr>
          <w:i/>
        </w:rPr>
        <w:t>da_mantissa_len_minus1</w:t>
      </w:r>
      <w:r w:rsidRPr="00E02355">
        <w:rPr>
          <w:i/>
          <w:szCs w:val="22"/>
          <w:lang w:val="en-CA"/>
        </w:rPr>
        <w:t>as follows</w:t>
      </w:r>
      <w:r>
        <w:rPr>
          <w:i/>
          <w:szCs w:val="22"/>
          <w:lang w:val="en-CA"/>
        </w:rPr>
        <w:t xml:space="preserve"> (with change marks)</w:t>
      </w:r>
      <w:r w:rsidRPr="00E02355">
        <w:rPr>
          <w:i/>
          <w:szCs w:val="22"/>
          <w:lang w:val="en-CA"/>
        </w:rPr>
        <w:t>:</w:t>
      </w:r>
    </w:p>
    <w:p w14:paraId="39AF0F46" w14:textId="77777777" w:rsidR="00E02355" w:rsidRPr="00E97F6E" w:rsidRDefault="00E02355" w:rsidP="00E02355">
      <w:pPr>
        <w:widowControl w:val="0"/>
        <w:rPr>
          <w:rFonts w:eastAsia="SimSun"/>
          <w:kern w:val="2"/>
          <w:lang w:eastAsia="zh-CN"/>
        </w:rPr>
      </w:pPr>
      <w:r>
        <w:rPr>
          <w:b/>
        </w:rPr>
        <w:t>da_</w:t>
      </w:r>
      <w:r w:rsidRPr="00E97F6E">
        <w:rPr>
          <w:b/>
        </w:rPr>
        <w:t>mantissa_len_minus1</w:t>
      </w:r>
      <w:r w:rsidRPr="00E97F6E">
        <w:t xml:space="preserve"> + 1 specifies the number of bits in the </w:t>
      </w:r>
      <w:proofErr w:type="spellStart"/>
      <w:r>
        <w:t>da_</w:t>
      </w:r>
      <w:r w:rsidRPr="00E97F6E">
        <w:t>mantissa</w:t>
      </w:r>
      <w:proofErr w:type="spellEnd"/>
      <w:r w:rsidRPr="00E97F6E">
        <w:t xml:space="preserve"> syntax element. The value of </w:t>
      </w:r>
      <w:r>
        <w:t>da_</w:t>
      </w:r>
      <w:r w:rsidRPr="00E97F6E">
        <w:t>mantissa_len_minus1 shall be in the range of 0 to 31, inclusive.</w:t>
      </w:r>
      <w:r>
        <w:t xml:space="preserve"> The variable </w:t>
      </w:r>
      <w:proofErr w:type="spellStart"/>
      <w:r>
        <w:t>OutManLen</w:t>
      </w:r>
      <w:proofErr w:type="spellEnd"/>
      <w:r>
        <w:t xml:space="preserve"> is set equal to da_mantissa_len_minus</w:t>
      </w:r>
      <w:ins w:id="0" w:author="Miska Hannuksela" w:date="2019-08-30T15:49:00Z">
        <w:r>
          <w:t>1</w:t>
        </w:r>
      </w:ins>
      <w:r>
        <w:t xml:space="preserve"> + 1.</w:t>
      </w:r>
    </w:p>
    <w:p w14:paraId="4C0B4E2F" w14:textId="37B4BCE2" w:rsidR="00E02355" w:rsidRPr="00E02355" w:rsidRDefault="00E02355" w:rsidP="00E02355">
      <w:pPr>
        <w:keepNext/>
        <w:jc w:val="both"/>
        <w:rPr>
          <w:i/>
          <w:szCs w:val="22"/>
          <w:lang w:val="en-CA"/>
        </w:rPr>
      </w:pPr>
      <w:r w:rsidRPr="00E02355">
        <w:rPr>
          <w:i/>
          <w:szCs w:val="22"/>
          <w:lang w:val="en-CA"/>
        </w:rPr>
        <w:t>In J.7.3.2.13.1</w:t>
      </w:r>
      <w:r>
        <w:rPr>
          <w:i/>
          <w:szCs w:val="22"/>
          <w:lang w:val="en-CA"/>
        </w:rPr>
        <w:t>, change the d</w:t>
      </w:r>
      <w:r w:rsidRPr="00E02355">
        <w:rPr>
          <w:i/>
          <w:szCs w:val="22"/>
          <w:lang w:val="en-CA"/>
        </w:rPr>
        <w:t>epth ranges syntax</w:t>
      </w:r>
      <w:r>
        <w:rPr>
          <w:i/>
          <w:szCs w:val="22"/>
          <w:lang w:val="en-CA"/>
        </w:rPr>
        <w:t xml:space="preserve"> as </w:t>
      </w:r>
      <w:r w:rsidRPr="00E02355">
        <w:rPr>
          <w:i/>
          <w:szCs w:val="22"/>
          <w:lang w:val="en-CA"/>
        </w:rPr>
        <w:t>follows</w:t>
      </w:r>
      <w:r>
        <w:rPr>
          <w:i/>
          <w:szCs w:val="22"/>
          <w:lang w:val="en-CA"/>
        </w:rPr>
        <w:t xml:space="preserve"> (with change marks)</w:t>
      </w:r>
      <w:r w:rsidRPr="00E02355">
        <w:rPr>
          <w:i/>
          <w:szCs w:val="22"/>
          <w:lang w:val="en-CA"/>
        </w:rPr>
        <w:t>:</w:t>
      </w:r>
    </w:p>
    <w:p w14:paraId="1006376E" w14:textId="77777777" w:rsidR="00E02355" w:rsidRDefault="00E02355" w:rsidP="00E02355">
      <w:pPr>
        <w:keepNext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5"/>
        <w:gridCol w:w="533"/>
        <w:gridCol w:w="1157"/>
      </w:tblGrid>
      <w:tr w:rsidR="00E02355" w:rsidRPr="005539C1" w:rsidDel="00D815E6" w14:paraId="6588AEA5" w14:textId="77777777" w:rsidTr="00971258">
        <w:trPr>
          <w:cantSplit/>
          <w:jc w:val="center"/>
        </w:trPr>
        <w:tc>
          <w:tcPr>
            <w:tcW w:w="6725" w:type="dxa"/>
          </w:tcPr>
          <w:p w14:paraId="598929FC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</w:rPr>
            </w:pPr>
            <w:proofErr w:type="spellStart"/>
            <w:r w:rsidRPr="005539C1">
              <w:rPr>
                <w:rFonts w:ascii="Times New Roman" w:hAnsi="Times New Roman"/>
              </w:rPr>
              <w:t>depth_ranges</w:t>
            </w:r>
            <w:proofErr w:type="spellEnd"/>
            <w:r w:rsidRPr="005539C1">
              <w:rPr>
                <w:rFonts w:ascii="Times New Roman" w:hAnsi="Times New Roman"/>
              </w:rPr>
              <w:t>( </w:t>
            </w:r>
            <w:proofErr w:type="spellStart"/>
            <w:r>
              <w:rPr>
                <w:rFonts w:ascii="Times New Roman" w:hAnsi="Times New Roman"/>
              </w:rPr>
              <w:t>numViews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5539C1">
              <w:rPr>
                <w:rFonts w:ascii="Times New Roman" w:hAnsi="Times New Roman"/>
              </w:rPr>
              <w:t>predDirection</w:t>
            </w:r>
            <w:proofErr w:type="spellEnd"/>
            <w:r w:rsidRPr="005539C1">
              <w:rPr>
                <w:rFonts w:ascii="Times New Roman" w:hAnsi="Times New Roman"/>
              </w:rPr>
              <w:t>, index ) {</w:t>
            </w:r>
          </w:p>
        </w:tc>
        <w:tc>
          <w:tcPr>
            <w:tcW w:w="533" w:type="dxa"/>
          </w:tcPr>
          <w:p w14:paraId="7E1C9D22" w14:textId="77777777" w:rsidR="00E02355" w:rsidRPr="005539C1" w:rsidRDefault="00E02355" w:rsidP="00971258">
            <w:pPr>
              <w:pStyle w:val="tablecell"/>
              <w:spacing w:before="20" w:after="20"/>
              <w:jc w:val="center"/>
              <w:rPr>
                <w:bCs/>
              </w:rPr>
            </w:pPr>
            <w:r w:rsidRPr="005539C1">
              <w:t>C</w:t>
            </w:r>
          </w:p>
        </w:tc>
        <w:tc>
          <w:tcPr>
            <w:tcW w:w="1157" w:type="dxa"/>
          </w:tcPr>
          <w:p w14:paraId="2AC51378" w14:textId="77777777" w:rsidR="00E02355" w:rsidRPr="005539C1" w:rsidRDefault="00E02355" w:rsidP="00971258">
            <w:pPr>
              <w:pStyle w:val="tableheading"/>
              <w:spacing w:before="20" w:after="20"/>
              <w:rPr>
                <w:b w:val="0"/>
              </w:rPr>
            </w:pPr>
            <w:r w:rsidRPr="005539C1">
              <w:t>Descriptor</w:t>
            </w:r>
          </w:p>
        </w:tc>
      </w:tr>
      <w:tr w:rsidR="00E02355" w:rsidRPr="005539C1" w:rsidDel="00D815E6" w14:paraId="728C026C" w14:textId="77777777" w:rsidTr="00971258">
        <w:trPr>
          <w:cantSplit/>
          <w:jc w:val="center"/>
        </w:trPr>
        <w:tc>
          <w:tcPr>
            <w:tcW w:w="6725" w:type="dxa"/>
          </w:tcPr>
          <w:p w14:paraId="47A0D7CB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eastAsia="SimSun" w:hAnsi="Times New Roman"/>
                <w:b/>
                <w:lang w:val="en-US" w:eastAsia="zh-CN"/>
              </w:rPr>
            </w:pPr>
            <w:r w:rsidRPr="005539C1">
              <w:rPr>
                <w:rFonts w:ascii="Times New Roman" w:hAnsi="Times New Roman"/>
              </w:rPr>
              <w:tab/>
            </w:r>
            <w:proofErr w:type="spellStart"/>
            <w:r w:rsidRPr="005539C1">
              <w:rPr>
                <w:rFonts w:ascii="Times New Roman" w:hAnsi="Times New Roman"/>
                <w:b/>
              </w:rPr>
              <w:t>z_near_flag</w:t>
            </w:r>
            <w:proofErr w:type="spellEnd"/>
          </w:p>
        </w:tc>
        <w:tc>
          <w:tcPr>
            <w:tcW w:w="533" w:type="dxa"/>
          </w:tcPr>
          <w:p w14:paraId="00835726" w14:textId="77777777" w:rsidR="00E02355" w:rsidRPr="005539C1" w:rsidRDefault="00E02355" w:rsidP="00971258">
            <w:pPr>
              <w:pStyle w:val="tablecell"/>
              <w:spacing w:before="20" w:after="20"/>
              <w:jc w:val="center"/>
              <w:rPr>
                <w:bCs/>
              </w:rPr>
            </w:pPr>
            <w:r w:rsidRPr="005539C1">
              <w:rPr>
                <w:bCs/>
              </w:rPr>
              <w:t>11</w:t>
            </w:r>
          </w:p>
        </w:tc>
        <w:tc>
          <w:tcPr>
            <w:tcW w:w="1157" w:type="dxa"/>
          </w:tcPr>
          <w:p w14:paraId="49B2FC75" w14:textId="77777777" w:rsidR="00E02355" w:rsidRPr="005539C1" w:rsidRDefault="00E02355" w:rsidP="00971258">
            <w:pPr>
              <w:pStyle w:val="tableheading"/>
              <w:spacing w:before="20" w:after="20"/>
              <w:rPr>
                <w:b w:val="0"/>
              </w:rPr>
            </w:pPr>
            <w:r w:rsidRPr="005539C1">
              <w:rPr>
                <w:b w:val="0"/>
              </w:rPr>
              <w:t>u(1)</w:t>
            </w:r>
          </w:p>
        </w:tc>
      </w:tr>
      <w:tr w:rsidR="00E02355" w:rsidRPr="005539C1" w:rsidDel="00D815E6" w14:paraId="7FBB2AB6" w14:textId="77777777" w:rsidTr="00971258">
        <w:trPr>
          <w:cantSplit/>
          <w:jc w:val="center"/>
        </w:trPr>
        <w:tc>
          <w:tcPr>
            <w:tcW w:w="6725" w:type="dxa"/>
          </w:tcPr>
          <w:p w14:paraId="0045E073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eastAsia="SimSun" w:hAnsi="Times New Roman"/>
                <w:b/>
                <w:lang w:val="en-US" w:eastAsia="zh-CN"/>
              </w:rPr>
            </w:pPr>
            <w:r w:rsidRPr="005539C1">
              <w:rPr>
                <w:rFonts w:ascii="Times New Roman" w:hAnsi="Times New Roman"/>
                <w:lang w:val="fi-FI"/>
              </w:rPr>
              <w:tab/>
            </w:r>
            <w:r w:rsidRPr="005539C1">
              <w:rPr>
                <w:rFonts w:ascii="Times New Roman" w:hAnsi="Times New Roman"/>
                <w:b/>
                <w:lang w:val="fi-FI"/>
              </w:rPr>
              <w:t>z_far_flag</w:t>
            </w:r>
          </w:p>
        </w:tc>
        <w:tc>
          <w:tcPr>
            <w:tcW w:w="533" w:type="dxa"/>
          </w:tcPr>
          <w:p w14:paraId="13C04EF5" w14:textId="77777777" w:rsidR="00E02355" w:rsidRPr="005539C1" w:rsidRDefault="00E02355" w:rsidP="00971258">
            <w:pPr>
              <w:pStyle w:val="tablecell"/>
              <w:spacing w:before="20" w:after="20"/>
              <w:jc w:val="center"/>
              <w:rPr>
                <w:bCs/>
              </w:rPr>
            </w:pPr>
            <w:r w:rsidRPr="005539C1">
              <w:rPr>
                <w:bCs/>
              </w:rPr>
              <w:t>11</w:t>
            </w:r>
          </w:p>
        </w:tc>
        <w:tc>
          <w:tcPr>
            <w:tcW w:w="1157" w:type="dxa"/>
          </w:tcPr>
          <w:p w14:paraId="53A1C2CE" w14:textId="77777777" w:rsidR="00E02355" w:rsidRPr="005539C1" w:rsidRDefault="00E02355" w:rsidP="00971258">
            <w:pPr>
              <w:pStyle w:val="tableheading"/>
              <w:spacing w:before="20" w:after="20"/>
              <w:rPr>
                <w:b w:val="0"/>
              </w:rPr>
            </w:pPr>
            <w:r w:rsidRPr="005539C1">
              <w:rPr>
                <w:b w:val="0"/>
              </w:rPr>
              <w:t>u(1)</w:t>
            </w:r>
          </w:p>
        </w:tc>
      </w:tr>
      <w:tr w:rsidR="00E02355" w:rsidRPr="005539C1" w:rsidDel="00D815E6" w14:paraId="2C8463EC" w14:textId="77777777" w:rsidTr="00971258">
        <w:trPr>
          <w:cantSplit/>
          <w:jc w:val="center"/>
        </w:trPr>
        <w:tc>
          <w:tcPr>
            <w:tcW w:w="6725" w:type="dxa"/>
          </w:tcPr>
          <w:p w14:paraId="4A627E47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eastAsia="SimSun" w:hAnsi="Times New Roman"/>
                <w:lang w:val="en-US" w:eastAsia="zh-CN"/>
              </w:rPr>
            </w:pPr>
            <w:r w:rsidRPr="005539C1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5539C1">
              <w:rPr>
                <w:rFonts w:ascii="Times New Roman" w:hAnsi="Times New Roman"/>
              </w:rPr>
              <w:t>z_near_flag</w:t>
            </w:r>
            <w:proofErr w:type="spellEnd"/>
            <w:r w:rsidRPr="005539C1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533" w:type="dxa"/>
          </w:tcPr>
          <w:p w14:paraId="3F9354DE" w14:textId="77777777" w:rsidR="00E02355" w:rsidRPr="005539C1" w:rsidRDefault="00E02355" w:rsidP="00971258">
            <w:pPr>
              <w:pStyle w:val="tablecell"/>
              <w:spacing w:before="20" w:after="20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14:paraId="122B91C8" w14:textId="77777777" w:rsidR="00E02355" w:rsidRPr="005539C1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5539C1" w:rsidDel="00D815E6" w14:paraId="57F9C676" w14:textId="77777777" w:rsidTr="00971258">
        <w:trPr>
          <w:cantSplit/>
          <w:jc w:val="center"/>
        </w:trPr>
        <w:tc>
          <w:tcPr>
            <w:tcW w:w="6725" w:type="dxa"/>
          </w:tcPr>
          <w:p w14:paraId="6DFA2C66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eastAsia="SimSun" w:hAnsi="Times New Roman"/>
                <w:lang w:val="da-DK" w:eastAsia="zh-CN"/>
              </w:rPr>
            </w:pPr>
            <w:r w:rsidRPr="005539C1">
              <w:rPr>
                <w:rFonts w:ascii="Times New Roman" w:hAnsi="Times New Roman"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lang w:val="da-DK" w:eastAsia="ja-JP"/>
              </w:rPr>
              <w:tab/>
              <w:t>3dv_acquisition_element( </w:t>
            </w:r>
            <w:r>
              <w:rPr>
                <w:rFonts w:ascii="Times New Roman" w:hAnsi="Times New Roman"/>
                <w:lang w:val="da-DK" w:eastAsia="ja-JP"/>
              </w:rPr>
              <w:t xml:space="preserve">numViews, </w:t>
            </w:r>
            <w:del w:id="1" w:author="Miska Hannuksela 2" w:date="2019-09-02T10:23:00Z">
              <w:r w:rsidRPr="005539C1" w:rsidDel="00CB47FA">
                <w:rPr>
                  <w:rFonts w:ascii="Times New Roman" w:hAnsi="Times New Roman"/>
                  <w:lang w:val="da-DK" w:eastAsia="ja-JP"/>
                </w:rPr>
                <w:delText xml:space="preserve">0, </w:delText>
              </w:r>
            </w:del>
            <w:r w:rsidRPr="005539C1">
              <w:rPr>
                <w:rFonts w:ascii="Times New Roman" w:hAnsi="Times New Roman"/>
                <w:lang w:val="da-DK" w:eastAsia="ja-JP"/>
              </w:rPr>
              <w:t xml:space="preserve">predDirection, </w:t>
            </w:r>
            <w:del w:id="2" w:author="Miska Hannuksela 2" w:date="2019-09-02T10:27:00Z">
              <w:r w:rsidRPr="005539C1" w:rsidDel="00CB47FA">
                <w:rPr>
                  <w:rFonts w:ascii="Times New Roman" w:hAnsi="Times New Roman"/>
                  <w:lang w:val="da-DK" w:eastAsia="ja-JP"/>
                </w:rPr>
                <w:delText>7</w:delText>
              </w:r>
            </w:del>
            <w:ins w:id="3" w:author="Dong Tian" w:date="2019-08-29T15:06:00Z">
              <w:del w:id="4" w:author="Miska Hannuksela 2" w:date="2019-09-02T10:27:00Z">
                <w:r w:rsidDel="00CB47FA">
                  <w:rPr>
                    <w:rFonts w:ascii="Times New Roman" w:hAnsi="Times New Roman"/>
                    <w:lang w:val="da-DK" w:eastAsia="ja-JP"/>
                  </w:rPr>
                  <w:delText>0</w:delText>
                </w:r>
              </w:del>
            </w:ins>
            <w:del w:id="5" w:author="Miska Hannuksela 2" w:date="2019-09-02T10:27:00Z">
              <w:r w:rsidRPr="005539C1" w:rsidDel="00CB47FA">
                <w:rPr>
                  <w:rFonts w:ascii="Times New Roman" w:hAnsi="Times New Roman"/>
                  <w:lang w:val="da-DK" w:eastAsia="ja-JP"/>
                </w:rPr>
                <w:delText xml:space="preserve">, </w:delText>
              </w:r>
            </w:del>
            <w:del w:id="6" w:author="Dong Tian" w:date="2019-08-29T15:06:00Z">
              <w:r w:rsidRPr="005539C1" w:rsidDel="00AB233D">
                <w:rPr>
                  <w:rFonts w:ascii="Times New Roman" w:hAnsi="Times New Roman"/>
                  <w:lang w:val="da-DK" w:eastAsia="ja-JP"/>
                </w:rPr>
                <w:delText>0</w:delText>
              </w:r>
            </w:del>
            <w:ins w:id="7" w:author="Dong Tian" w:date="2019-08-29T15:06:00Z">
              <w:r>
                <w:rPr>
                  <w:rFonts w:ascii="Times New Roman" w:hAnsi="Times New Roman"/>
                  <w:lang w:val="da-DK" w:eastAsia="ja-JP"/>
                </w:rPr>
                <w:t>7</w:t>
              </w:r>
            </w:ins>
            <w:ins w:id="8" w:author="Miska Hannuksela" w:date="2019-08-30T15:43:00Z">
              <w:r>
                <w:rPr>
                  <w:rFonts w:ascii="Times New Roman" w:hAnsi="Times New Roman"/>
                  <w:lang w:val="da-DK" w:eastAsia="ja-JP"/>
                </w:rPr>
                <w:t>, index</w:t>
              </w:r>
            </w:ins>
            <w:r w:rsidRPr="005539C1">
              <w:rPr>
                <w:rFonts w:ascii="Times New Roman" w:hAnsi="Times New Roman"/>
                <w:lang w:val="da-DK" w:eastAsia="ja-JP"/>
              </w:rPr>
              <w:t>, ZNearSign, ZNearExp, ZNearMantissa, ZNearManLen )</w:t>
            </w:r>
          </w:p>
        </w:tc>
        <w:tc>
          <w:tcPr>
            <w:tcW w:w="533" w:type="dxa"/>
          </w:tcPr>
          <w:p w14:paraId="318632D3" w14:textId="77777777" w:rsidR="00E02355" w:rsidRPr="005539C1" w:rsidRDefault="00E02355" w:rsidP="00971258">
            <w:pPr>
              <w:pStyle w:val="tablecell"/>
              <w:spacing w:before="20" w:after="20"/>
              <w:jc w:val="center"/>
              <w:rPr>
                <w:rFonts w:eastAsia="SimSun"/>
                <w:b/>
                <w:kern w:val="2"/>
                <w:lang w:val="da-DK" w:eastAsia="zh-CN"/>
              </w:rPr>
            </w:pPr>
          </w:p>
        </w:tc>
        <w:tc>
          <w:tcPr>
            <w:tcW w:w="1157" w:type="dxa"/>
          </w:tcPr>
          <w:p w14:paraId="0458A68B" w14:textId="77777777" w:rsidR="00E02355" w:rsidRPr="005539C1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5539C1" w:rsidDel="00D815E6" w14:paraId="2FF5089A" w14:textId="77777777" w:rsidTr="00971258">
        <w:trPr>
          <w:cantSplit/>
          <w:jc w:val="center"/>
        </w:trPr>
        <w:tc>
          <w:tcPr>
            <w:tcW w:w="6725" w:type="dxa"/>
          </w:tcPr>
          <w:p w14:paraId="243F7DE7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</w:rPr>
            </w:pPr>
            <w:r w:rsidRPr="005539C1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5539C1">
              <w:rPr>
                <w:rFonts w:ascii="Times New Roman" w:hAnsi="Times New Roman"/>
              </w:rPr>
              <w:t>z_far_flag</w:t>
            </w:r>
            <w:proofErr w:type="spellEnd"/>
            <w:r w:rsidRPr="005539C1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533" w:type="dxa"/>
          </w:tcPr>
          <w:p w14:paraId="32CDC303" w14:textId="77777777" w:rsidR="00E02355" w:rsidRPr="005539C1" w:rsidRDefault="00E02355" w:rsidP="00971258">
            <w:pPr>
              <w:pStyle w:val="tablecell"/>
              <w:spacing w:before="20" w:after="20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14:paraId="1ABF177E" w14:textId="77777777" w:rsidR="00E02355" w:rsidRPr="005539C1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5539C1" w:rsidDel="00D815E6" w14:paraId="66279DDF" w14:textId="77777777" w:rsidTr="00971258">
        <w:trPr>
          <w:cantSplit/>
          <w:jc w:val="center"/>
        </w:trPr>
        <w:tc>
          <w:tcPr>
            <w:tcW w:w="6725" w:type="dxa"/>
          </w:tcPr>
          <w:p w14:paraId="6657CEE4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eastAsia="SimSun" w:hAnsi="Times New Roman"/>
                <w:lang w:val="en-US" w:eastAsia="zh-CN"/>
              </w:rPr>
            </w:pPr>
            <w:r w:rsidRPr="005539C1">
              <w:rPr>
                <w:rFonts w:ascii="Times New Roman" w:hAnsi="Times New Roman"/>
                <w:lang w:val="en-US" w:eastAsia="ja-JP"/>
              </w:rPr>
              <w:tab/>
            </w:r>
            <w:r w:rsidRPr="005539C1">
              <w:rPr>
                <w:rFonts w:ascii="Times New Roman" w:hAnsi="Times New Roman"/>
                <w:lang w:val="en-US" w:eastAsia="ja-JP"/>
              </w:rPr>
              <w:tab/>
              <w:t>3dv_acquisition_element( </w:t>
            </w:r>
            <w:proofErr w:type="spellStart"/>
            <w:r>
              <w:rPr>
                <w:rFonts w:ascii="Times New Roman" w:hAnsi="Times New Roman"/>
                <w:lang w:val="en-US" w:eastAsia="ja-JP"/>
              </w:rPr>
              <w:t>numViews</w:t>
            </w:r>
            <w:proofErr w:type="spellEnd"/>
            <w:r>
              <w:rPr>
                <w:rFonts w:ascii="Times New Roman" w:hAnsi="Times New Roman"/>
                <w:lang w:val="en-US" w:eastAsia="ja-JP"/>
              </w:rPr>
              <w:t xml:space="preserve">, </w:t>
            </w:r>
            <w:del w:id="9" w:author="Miska Hannuksela 2" w:date="2019-09-02T10:24:00Z">
              <w:r w:rsidRPr="005539C1" w:rsidDel="00CB47FA">
                <w:rPr>
                  <w:rFonts w:ascii="Times New Roman" w:hAnsi="Times New Roman"/>
                  <w:lang w:val="en-US" w:eastAsia="ja-JP"/>
                </w:rPr>
                <w:delText xml:space="preserve">0, </w:delText>
              </w:r>
            </w:del>
            <w:proofErr w:type="spellStart"/>
            <w:r w:rsidRPr="005539C1">
              <w:rPr>
                <w:rFonts w:ascii="Times New Roman" w:hAnsi="Times New Roman"/>
                <w:lang w:val="en-US" w:eastAsia="ja-JP"/>
              </w:rPr>
              <w:t>predDirection</w:t>
            </w:r>
            <w:proofErr w:type="spellEnd"/>
            <w:r w:rsidRPr="005539C1">
              <w:rPr>
                <w:rFonts w:ascii="Times New Roman" w:hAnsi="Times New Roman"/>
                <w:lang w:val="en-US" w:eastAsia="ja-JP"/>
              </w:rPr>
              <w:t xml:space="preserve">, </w:t>
            </w:r>
            <w:del w:id="10" w:author="Miska Hannuksela 2" w:date="2019-09-02T10:27:00Z">
              <w:r w:rsidRPr="005539C1" w:rsidDel="00CB47FA">
                <w:rPr>
                  <w:rFonts w:ascii="Times New Roman" w:hAnsi="Times New Roman"/>
                  <w:lang w:val="en-US" w:eastAsia="ja-JP"/>
                </w:rPr>
                <w:delText>7</w:delText>
              </w:r>
            </w:del>
            <w:ins w:id="11" w:author="Dong Tian" w:date="2019-08-29T15:06:00Z">
              <w:del w:id="12" w:author="Miska Hannuksela 2" w:date="2019-09-02T10:27:00Z">
                <w:r w:rsidDel="00CB47FA">
                  <w:rPr>
                    <w:rFonts w:ascii="Times New Roman" w:hAnsi="Times New Roman"/>
                    <w:lang w:val="en-US" w:eastAsia="ja-JP"/>
                  </w:rPr>
                  <w:delText>0</w:delText>
                </w:r>
              </w:del>
            </w:ins>
            <w:del w:id="13" w:author="Miska Hannuksela 2" w:date="2019-09-02T10:27:00Z">
              <w:r w:rsidRPr="005539C1" w:rsidDel="00CB47FA">
                <w:rPr>
                  <w:rFonts w:ascii="Times New Roman" w:hAnsi="Times New Roman"/>
                  <w:lang w:val="en-US" w:eastAsia="ja-JP"/>
                </w:rPr>
                <w:delText xml:space="preserve">, </w:delText>
              </w:r>
            </w:del>
            <w:del w:id="14" w:author="Dong Tian" w:date="2019-08-29T15:06:00Z">
              <w:r w:rsidRPr="005539C1" w:rsidDel="00AB233D">
                <w:rPr>
                  <w:rFonts w:ascii="Times New Roman" w:hAnsi="Times New Roman"/>
                  <w:lang w:val="en-US" w:eastAsia="ja-JP"/>
                </w:rPr>
                <w:delText>0</w:delText>
              </w:r>
            </w:del>
            <w:ins w:id="15" w:author="Dong Tian" w:date="2019-08-29T15:06:00Z">
              <w:r>
                <w:rPr>
                  <w:rFonts w:ascii="Times New Roman" w:hAnsi="Times New Roman"/>
                  <w:lang w:val="en-US" w:eastAsia="ja-JP"/>
                </w:rPr>
                <w:t>7</w:t>
              </w:r>
            </w:ins>
            <w:ins w:id="16" w:author="Miska Hannuksela" w:date="2019-08-30T15:44:00Z">
              <w:r>
                <w:rPr>
                  <w:rFonts w:ascii="Times New Roman" w:hAnsi="Times New Roman"/>
                  <w:lang w:val="da-DK" w:eastAsia="ja-JP"/>
                </w:rPr>
                <w:t>, index</w:t>
              </w:r>
            </w:ins>
            <w:r w:rsidRPr="005539C1">
              <w:rPr>
                <w:rFonts w:ascii="Times New Roman" w:hAnsi="Times New Roman"/>
                <w:lang w:val="en-US" w:eastAsia="ja-JP"/>
              </w:rPr>
              <w:t xml:space="preserve">, </w:t>
            </w:r>
            <w:proofErr w:type="spellStart"/>
            <w:r w:rsidRPr="005539C1">
              <w:rPr>
                <w:rFonts w:ascii="Times New Roman" w:hAnsi="Times New Roman"/>
                <w:lang w:val="en-US" w:eastAsia="ja-JP"/>
              </w:rPr>
              <w:t>ZFarSign</w:t>
            </w:r>
            <w:proofErr w:type="spellEnd"/>
            <w:r w:rsidRPr="005539C1">
              <w:rPr>
                <w:rFonts w:ascii="Times New Roman" w:hAnsi="Times New Roman"/>
                <w:lang w:val="en-US" w:eastAsia="ja-JP"/>
              </w:rPr>
              <w:t xml:space="preserve">, </w:t>
            </w:r>
            <w:proofErr w:type="spellStart"/>
            <w:r w:rsidRPr="005539C1">
              <w:rPr>
                <w:rFonts w:ascii="Times New Roman" w:hAnsi="Times New Roman"/>
                <w:lang w:val="en-US" w:eastAsia="ja-JP"/>
              </w:rPr>
              <w:t>ZFarExp</w:t>
            </w:r>
            <w:proofErr w:type="spellEnd"/>
            <w:r w:rsidRPr="005539C1">
              <w:rPr>
                <w:rFonts w:ascii="Times New Roman" w:hAnsi="Times New Roman"/>
                <w:lang w:val="en-US" w:eastAsia="ja-JP"/>
              </w:rPr>
              <w:t xml:space="preserve">, </w:t>
            </w:r>
            <w:proofErr w:type="spellStart"/>
            <w:r w:rsidRPr="005539C1">
              <w:rPr>
                <w:rFonts w:ascii="Times New Roman" w:hAnsi="Times New Roman"/>
                <w:lang w:val="en-US" w:eastAsia="ja-JP"/>
              </w:rPr>
              <w:t>ZFarMantissa</w:t>
            </w:r>
            <w:proofErr w:type="spellEnd"/>
            <w:r w:rsidRPr="005539C1">
              <w:rPr>
                <w:rFonts w:ascii="Times New Roman" w:hAnsi="Times New Roman"/>
                <w:lang w:val="en-US" w:eastAsia="ja-JP"/>
              </w:rPr>
              <w:t xml:space="preserve">, </w:t>
            </w:r>
            <w:proofErr w:type="spellStart"/>
            <w:r w:rsidRPr="005539C1">
              <w:rPr>
                <w:rFonts w:ascii="Times New Roman" w:hAnsi="Times New Roman"/>
                <w:lang w:val="en-US" w:eastAsia="ja-JP"/>
              </w:rPr>
              <w:t>ZFarManLen</w:t>
            </w:r>
            <w:proofErr w:type="spellEnd"/>
            <w:r w:rsidRPr="005539C1">
              <w:rPr>
                <w:rFonts w:ascii="Times New Roman" w:hAnsi="Times New Roman"/>
                <w:lang w:val="en-US" w:eastAsia="ja-JP"/>
              </w:rPr>
              <w:t> )</w:t>
            </w:r>
          </w:p>
        </w:tc>
        <w:tc>
          <w:tcPr>
            <w:tcW w:w="533" w:type="dxa"/>
          </w:tcPr>
          <w:p w14:paraId="51A8DD97" w14:textId="77777777" w:rsidR="00E02355" w:rsidRPr="005539C1" w:rsidRDefault="00E02355" w:rsidP="00971258">
            <w:pPr>
              <w:pStyle w:val="tablecell"/>
              <w:spacing w:before="20" w:after="20"/>
              <w:jc w:val="center"/>
              <w:rPr>
                <w:rFonts w:eastAsia="SimSun"/>
                <w:b/>
                <w:kern w:val="2"/>
                <w:lang w:val="en-US" w:eastAsia="zh-CN"/>
              </w:rPr>
            </w:pPr>
          </w:p>
        </w:tc>
        <w:tc>
          <w:tcPr>
            <w:tcW w:w="1157" w:type="dxa"/>
          </w:tcPr>
          <w:p w14:paraId="5649BEC0" w14:textId="77777777" w:rsidR="00E02355" w:rsidRPr="005539C1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5539C1" w:rsidDel="00D815E6" w14:paraId="75FB990A" w14:textId="77777777" w:rsidTr="00971258">
        <w:trPr>
          <w:cantSplit/>
          <w:jc w:val="center"/>
        </w:trPr>
        <w:tc>
          <w:tcPr>
            <w:tcW w:w="6725" w:type="dxa"/>
          </w:tcPr>
          <w:p w14:paraId="18E050DA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</w:rPr>
            </w:pPr>
            <w:r w:rsidRPr="005539C1">
              <w:rPr>
                <w:rFonts w:ascii="Times New Roman" w:hAnsi="Times New Roman"/>
              </w:rPr>
              <w:t>}</w:t>
            </w:r>
          </w:p>
        </w:tc>
        <w:tc>
          <w:tcPr>
            <w:tcW w:w="533" w:type="dxa"/>
          </w:tcPr>
          <w:p w14:paraId="708A70B1" w14:textId="77777777" w:rsidR="00E02355" w:rsidRPr="005539C1" w:rsidRDefault="00E02355" w:rsidP="00971258">
            <w:pPr>
              <w:pStyle w:val="tableheading"/>
              <w:spacing w:before="20" w:after="20"/>
              <w:jc w:val="center"/>
              <w:rPr>
                <w:bCs w:val="0"/>
              </w:rPr>
            </w:pPr>
          </w:p>
        </w:tc>
        <w:tc>
          <w:tcPr>
            <w:tcW w:w="1157" w:type="dxa"/>
          </w:tcPr>
          <w:p w14:paraId="0A122AAB" w14:textId="77777777" w:rsidR="00E02355" w:rsidRPr="005539C1" w:rsidRDefault="00E02355" w:rsidP="00971258">
            <w:pPr>
              <w:pStyle w:val="tableheading"/>
              <w:spacing w:before="20" w:after="20"/>
              <w:rPr>
                <w:rFonts w:eastAsia="SimSun"/>
                <w:kern w:val="2"/>
                <w:lang w:val="en-US" w:eastAsia="zh-CN"/>
              </w:rPr>
            </w:pPr>
          </w:p>
        </w:tc>
      </w:tr>
    </w:tbl>
    <w:p w14:paraId="502B1A4E" w14:textId="77777777" w:rsidR="00E02355" w:rsidRDefault="00E02355" w:rsidP="00E02355">
      <w:pPr>
        <w:widowControl w:val="0"/>
      </w:pPr>
    </w:p>
    <w:p w14:paraId="615ED409" w14:textId="1A4B601A" w:rsidR="00E02355" w:rsidRPr="00E02355" w:rsidRDefault="00E02355" w:rsidP="00E02355">
      <w:pPr>
        <w:keepNext/>
        <w:jc w:val="both"/>
        <w:rPr>
          <w:i/>
          <w:szCs w:val="22"/>
          <w:lang w:val="en-CA"/>
        </w:rPr>
      </w:pPr>
      <w:r w:rsidRPr="00E02355">
        <w:rPr>
          <w:i/>
          <w:szCs w:val="22"/>
          <w:lang w:val="en-CA"/>
        </w:rPr>
        <w:lastRenderedPageBreak/>
        <w:t>In J.7.3.2.13.2, change the 3DV acquisition element syntax as follows:</w:t>
      </w:r>
    </w:p>
    <w:p w14:paraId="034A248E" w14:textId="77777777" w:rsidR="00E02355" w:rsidRDefault="00E02355" w:rsidP="00E02355">
      <w:pPr>
        <w:keepNext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5"/>
        <w:gridCol w:w="533"/>
        <w:gridCol w:w="1157"/>
      </w:tblGrid>
      <w:tr w:rsidR="00E02355" w:rsidRPr="005539C1" w14:paraId="21D89843" w14:textId="77777777" w:rsidTr="00971258">
        <w:trPr>
          <w:cantSplit/>
          <w:jc w:val="center"/>
        </w:trPr>
        <w:tc>
          <w:tcPr>
            <w:tcW w:w="6725" w:type="dxa"/>
          </w:tcPr>
          <w:p w14:paraId="4E68FAC1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</w:rPr>
            </w:pPr>
            <w:r w:rsidRPr="005539C1">
              <w:rPr>
                <w:rFonts w:ascii="Times New Roman" w:hAnsi="Times New Roman"/>
              </w:rPr>
              <w:t>3dv_acquisition_element( </w:t>
            </w:r>
            <w:proofErr w:type="spellStart"/>
            <w:r>
              <w:rPr>
                <w:rFonts w:ascii="Times New Roman" w:hAnsi="Times New Roman"/>
              </w:rPr>
              <w:t>numViews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del w:id="17" w:author="Miska Hannuksela 2" w:date="2019-09-02T10:24:00Z">
              <w:r w:rsidRPr="005539C1" w:rsidDel="00CB47FA">
                <w:rPr>
                  <w:rFonts w:ascii="Times New Roman" w:hAnsi="Times New Roman"/>
                </w:rPr>
                <w:delText xml:space="preserve">deltaFlag, </w:delText>
              </w:r>
            </w:del>
            <w:proofErr w:type="spellStart"/>
            <w:r w:rsidRPr="005539C1">
              <w:rPr>
                <w:rFonts w:ascii="Times New Roman" w:hAnsi="Times New Roman"/>
              </w:rPr>
              <w:t>predDirection</w:t>
            </w:r>
            <w:proofErr w:type="spellEnd"/>
            <w:r w:rsidRPr="005539C1">
              <w:rPr>
                <w:rFonts w:ascii="Times New Roman" w:hAnsi="Times New Roman"/>
              </w:rPr>
              <w:t xml:space="preserve">, </w:t>
            </w:r>
            <w:del w:id="18" w:author="Miska Hannuksela 2" w:date="2019-09-02T10:27:00Z">
              <w:r w:rsidRPr="005539C1" w:rsidDel="00CB47FA">
                <w:rPr>
                  <w:rFonts w:ascii="Times New Roman" w:hAnsi="Times New Roman"/>
                </w:rPr>
                <w:delText xml:space="preserve">precMode, </w:delText>
              </w:r>
            </w:del>
            <w:proofErr w:type="spellStart"/>
            <w:r w:rsidRPr="005539C1">
              <w:rPr>
                <w:rFonts w:ascii="Times New Roman" w:hAnsi="Times New Roman"/>
              </w:rPr>
              <w:t>expLen</w:t>
            </w:r>
            <w:proofErr w:type="spellEnd"/>
            <w:ins w:id="19" w:author="Miska Hannuksela" w:date="2019-08-30T15:44:00Z">
              <w:r>
                <w:rPr>
                  <w:rFonts w:ascii="Times New Roman" w:hAnsi="Times New Roman"/>
                  <w:lang w:val="da-DK" w:eastAsia="ja-JP"/>
                </w:rPr>
                <w:t>, index</w:t>
              </w:r>
            </w:ins>
            <w:r w:rsidRPr="005539C1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o</w:t>
            </w:r>
            <w:r w:rsidRPr="005539C1">
              <w:rPr>
                <w:rFonts w:ascii="Times New Roman" w:hAnsi="Times New Roman"/>
              </w:rPr>
              <w:t>utSign</w:t>
            </w:r>
            <w:proofErr w:type="spellEnd"/>
            <w:r w:rsidRPr="005539C1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o</w:t>
            </w:r>
            <w:r w:rsidRPr="005539C1">
              <w:rPr>
                <w:rFonts w:ascii="Times New Roman" w:hAnsi="Times New Roman"/>
              </w:rPr>
              <w:t>utExp</w:t>
            </w:r>
            <w:proofErr w:type="spellEnd"/>
            <w:r w:rsidRPr="005539C1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o</w:t>
            </w:r>
            <w:r w:rsidRPr="005539C1">
              <w:rPr>
                <w:rFonts w:ascii="Times New Roman" w:hAnsi="Times New Roman"/>
              </w:rPr>
              <w:t>utMantissa</w:t>
            </w:r>
            <w:proofErr w:type="spellEnd"/>
            <w:r w:rsidRPr="005539C1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o</w:t>
            </w:r>
            <w:r w:rsidRPr="005539C1">
              <w:rPr>
                <w:rFonts w:ascii="Times New Roman" w:hAnsi="Times New Roman"/>
              </w:rPr>
              <w:t>utManLen</w:t>
            </w:r>
            <w:proofErr w:type="spellEnd"/>
            <w:r w:rsidRPr="005539C1">
              <w:rPr>
                <w:rFonts w:ascii="Times New Roman" w:hAnsi="Times New Roman"/>
              </w:rPr>
              <w:t> ) {</w:t>
            </w:r>
          </w:p>
        </w:tc>
        <w:tc>
          <w:tcPr>
            <w:tcW w:w="533" w:type="dxa"/>
          </w:tcPr>
          <w:p w14:paraId="2C68AD89" w14:textId="77777777" w:rsidR="00E02355" w:rsidRPr="00D46450" w:rsidRDefault="00E02355" w:rsidP="00971258">
            <w:pPr>
              <w:pStyle w:val="tablecell"/>
              <w:spacing w:before="20" w:after="20"/>
              <w:jc w:val="center"/>
              <w:rPr>
                <w:b/>
                <w:bCs/>
              </w:rPr>
            </w:pPr>
            <w:r w:rsidRPr="00D46450">
              <w:rPr>
                <w:b/>
              </w:rPr>
              <w:t>C</w:t>
            </w:r>
          </w:p>
        </w:tc>
        <w:tc>
          <w:tcPr>
            <w:tcW w:w="1157" w:type="dxa"/>
          </w:tcPr>
          <w:p w14:paraId="46D62F12" w14:textId="77777777" w:rsidR="00E02355" w:rsidRPr="005539C1" w:rsidRDefault="00E02355" w:rsidP="00971258">
            <w:pPr>
              <w:pStyle w:val="tableheading"/>
              <w:spacing w:before="20" w:after="20"/>
              <w:rPr>
                <w:b w:val="0"/>
              </w:rPr>
            </w:pPr>
            <w:r w:rsidRPr="005539C1">
              <w:t>Descriptor</w:t>
            </w:r>
          </w:p>
        </w:tc>
      </w:tr>
      <w:tr w:rsidR="00E02355" w:rsidRPr="005539C1" w14:paraId="293E87D6" w14:textId="77777777" w:rsidTr="00971258">
        <w:trPr>
          <w:cantSplit/>
          <w:jc w:val="center"/>
        </w:trPr>
        <w:tc>
          <w:tcPr>
            <w:tcW w:w="6725" w:type="dxa"/>
          </w:tcPr>
          <w:p w14:paraId="0D560A33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</w:rPr>
            </w:pPr>
            <w:r w:rsidRPr="005539C1">
              <w:rPr>
                <w:rFonts w:ascii="Times New Roman" w:hAnsi="Times New Roman"/>
              </w:rPr>
              <w:tab/>
              <w:t>if( </w:t>
            </w:r>
            <w:proofErr w:type="spellStart"/>
            <w:r>
              <w:rPr>
                <w:rFonts w:ascii="Times New Roman" w:hAnsi="Times New Roman"/>
              </w:rPr>
              <w:t>numViews</w:t>
            </w:r>
            <w:proofErr w:type="spellEnd"/>
            <w:r w:rsidRPr="005539C1">
              <w:rPr>
                <w:rFonts w:ascii="Times New Roman" w:hAnsi="Times New Roman"/>
              </w:rPr>
              <w:t xml:space="preserve"> </w:t>
            </w:r>
            <w:del w:id="20" w:author="Miska Hannuksela 2" w:date="2019-09-02T10:24:00Z">
              <w:r w:rsidRPr="005539C1" w:rsidDel="00CB47FA">
                <w:rPr>
                  <w:rFonts w:ascii="Times New Roman" w:hAnsi="Times New Roman"/>
                </w:rPr>
                <w:delText xml:space="preserve">– deltaFlag </w:delText>
              </w:r>
            </w:del>
            <w:r w:rsidRPr="005539C1">
              <w:rPr>
                <w:rFonts w:ascii="Times New Roman" w:hAnsi="Times New Roman"/>
              </w:rPr>
              <w:t>&gt; 1 )</w:t>
            </w:r>
          </w:p>
        </w:tc>
        <w:tc>
          <w:tcPr>
            <w:tcW w:w="533" w:type="dxa"/>
          </w:tcPr>
          <w:p w14:paraId="38D2016C" w14:textId="77777777" w:rsidR="00E02355" w:rsidRPr="005539C1" w:rsidRDefault="00E02355" w:rsidP="00971258">
            <w:pPr>
              <w:pStyle w:val="tablecell"/>
              <w:spacing w:before="20" w:after="20"/>
              <w:jc w:val="center"/>
            </w:pPr>
          </w:p>
        </w:tc>
        <w:tc>
          <w:tcPr>
            <w:tcW w:w="1157" w:type="dxa"/>
          </w:tcPr>
          <w:p w14:paraId="6B8D5D3B" w14:textId="77777777" w:rsidR="00E02355" w:rsidRPr="005539C1" w:rsidRDefault="00E02355" w:rsidP="00971258">
            <w:pPr>
              <w:pStyle w:val="tableheading"/>
              <w:spacing w:before="20" w:after="20"/>
            </w:pPr>
          </w:p>
        </w:tc>
      </w:tr>
      <w:tr w:rsidR="00E02355" w:rsidRPr="005539C1" w14:paraId="1B0091A3" w14:textId="77777777" w:rsidTr="00971258">
        <w:trPr>
          <w:cantSplit/>
          <w:jc w:val="center"/>
        </w:trPr>
        <w:tc>
          <w:tcPr>
            <w:tcW w:w="6725" w:type="dxa"/>
          </w:tcPr>
          <w:p w14:paraId="5EEDE9B1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b/>
              </w:rPr>
            </w:pPr>
            <w:r w:rsidRPr="005539C1">
              <w:rPr>
                <w:rFonts w:ascii="Times New Roman" w:hAnsi="Times New Roman"/>
              </w:rPr>
              <w:tab/>
            </w:r>
            <w:r w:rsidRPr="005539C1">
              <w:rPr>
                <w:rFonts w:ascii="Times New Roman" w:hAnsi="Times New Roman"/>
              </w:rPr>
              <w:tab/>
            </w:r>
            <w:proofErr w:type="spellStart"/>
            <w:r w:rsidRPr="005539C1">
              <w:rPr>
                <w:rFonts w:ascii="Times New Roman" w:hAnsi="Times New Roman"/>
                <w:b/>
              </w:rPr>
              <w:t>element_equal_flag</w:t>
            </w:r>
            <w:proofErr w:type="spellEnd"/>
          </w:p>
        </w:tc>
        <w:tc>
          <w:tcPr>
            <w:tcW w:w="533" w:type="dxa"/>
          </w:tcPr>
          <w:p w14:paraId="682B1A0B" w14:textId="77777777" w:rsidR="00E02355" w:rsidRPr="005539C1" w:rsidRDefault="00E02355" w:rsidP="00971258">
            <w:pPr>
              <w:pStyle w:val="tablecell"/>
              <w:spacing w:before="20" w:after="20"/>
              <w:jc w:val="center"/>
            </w:pPr>
            <w:r w:rsidRPr="005539C1">
              <w:t>11</w:t>
            </w:r>
          </w:p>
        </w:tc>
        <w:tc>
          <w:tcPr>
            <w:tcW w:w="1157" w:type="dxa"/>
          </w:tcPr>
          <w:p w14:paraId="589303AB" w14:textId="77777777" w:rsidR="00E02355" w:rsidRPr="005539C1" w:rsidRDefault="00E02355" w:rsidP="00971258">
            <w:pPr>
              <w:pStyle w:val="tableheading"/>
              <w:spacing w:before="20" w:after="20"/>
              <w:rPr>
                <w:b w:val="0"/>
              </w:rPr>
            </w:pPr>
            <w:r w:rsidRPr="005539C1">
              <w:rPr>
                <w:b w:val="0"/>
              </w:rPr>
              <w:t>u(1)</w:t>
            </w:r>
          </w:p>
        </w:tc>
      </w:tr>
      <w:tr w:rsidR="00E02355" w:rsidRPr="00176195" w14:paraId="4B8AF398" w14:textId="77777777" w:rsidTr="00971258">
        <w:trPr>
          <w:cantSplit/>
          <w:jc w:val="center"/>
        </w:trPr>
        <w:tc>
          <w:tcPr>
            <w:tcW w:w="6725" w:type="dxa"/>
          </w:tcPr>
          <w:p w14:paraId="7FDFDDDF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</w:rPr>
            </w:pPr>
            <w:r w:rsidRPr="005539C1">
              <w:rPr>
                <w:rFonts w:ascii="Times New Roman" w:hAnsi="Times New Roman"/>
              </w:rPr>
              <w:tab/>
              <w:t>if( </w:t>
            </w:r>
            <w:proofErr w:type="spellStart"/>
            <w:r w:rsidRPr="005539C1">
              <w:rPr>
                <w:rFonts w:ascii="Times New Roman" w:hAnsi="Times New Roman"/>
              </w:rPr>
              <w:t>element_equal_flag</w:t>
            </w:r>
            <w:proofErr w:type="spellEnd"/>
            <w:r w:rsidRPr="005539C1">
              <w:rPr>
                <w:rFonts w:ascii="Times New Roman" w:hAnsi="Times New Roman"/>
              </w:rPr>
              <w:t>  = =  0 )</w:t>
            </w:r>
          </w:p>
        </w:tc>
        <w:tc>
          <w:tcPr>
            <w:tcW w:w="533" w:type="dxa"/>
          </w:tcPr>
          <w:p w14:paraId="4A4FB50A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14:paraId="6EE11261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176195" w14:paraId="05E4B99D" w14:textId="77777777" w:rsidTr="00971258">
        <w:trPr>
          <w:cantSplit/>
          <w:jc w:val="center"/>
        </w:trPr>
        <w:tc>
          <w:tcPr>
            <w:tcW w:w="6725" w:type="dxa"/>
          </w:tcPr>
          <w:p w14:paraId="2CAFFED6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pt-BR"/>
              </w:rPr>
            </w:pPr>
            <w:r w:rsidRPr="005539C1">
              <w:rPr>
                <w:rFonts w:ascii="Times New Roman" w:hAnsi="Times New Roman"/>
                <w:lang w:val="pt-BR"/>
              </w:rPr>
              <w:tab/>
            </w:r>
            <w:r w:rsidRPr="005539C1">
              <w:rPr>
                <w:rFonts w:ascii="Times New Roman" w:hAnsi="Times New Roman"/>
                <w:lang w:val="pt-BR"/>
              </w:rPr>
              <w:tab/>
              <w:t xml:space="preserve">numValues = </w:t>
            </w:r>
            <w:r>
              <w:rPr>
                <w:rFonts w:ascii="Times New Roman" w:hAnsi="Times New Roman"/>
                <w:lang w:val="pt-BR"/>
              </w:rPr>
              <w:t>numViews</w:t>
            </w:r>
            <w:del w:id="21" w:author="Miska Hannuksela 2" w:date="2019-09-02T10:24:00Z">
              <w:r w:rsidRPr="005539C1" w:rsidDel="00CB47FA">
                <w:rPr>
                  <w:rFonts w:ascii="Times New Roman" w:hAnsi="Times New Roman"/>
                  <w:lang w:val="pt-BR"/>
                </w:rPr>
                <w:delText xml:space="preserve"> – deltaFlag </w:delText>
              </w:r>
            </w:del>
          </w:p>
        </w:tc>
        <w:tc>
          <w:tcPr>
            <w:tcW w:w="533" w:type="dxa"/>
          </w:tcPr>
          <w:p w14:paraId="76D031CE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pt-BR"/>
              </w:rPr>
            </w:pPr>
          </w:p>
        </w:tc>
        <w:tc>
          <w:tcPr>
            <w:tcW w:w="1157" w:type="dxa"/>
          </w:tcPr>
          <w:p w14:paraId="2C13926A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  <w:lang w:val="pt-BR"/>
              </w:rPr>
            </w:pPr>
          </w:p>
        </w:tc>
      </w:tr>
      <w:tr w:rsidR="00E02355" w:rsidRPr="00176195" w:rsidDel="00D815E6" w14:paraId="64B907A0" w14:textId="77777777" w:rsidTr="00971258">
        <w:trPr>
          <w:cantSplit/>
          <w:jc w:val="center"/>
        </w:trPr>
        <w:tc>
          <w:tcPr>
            <w:tcW w:w="6725" w:type="dxa"/>
          </w:tcPr>
          <w:p w14:paraId="32B16BFE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</w:rPr>
            </w:pPr>
            <w:r w:rsidRPr="005539C1">
              <w:rPr>
                <w:rFonts w:ascii="Times New Roman" w:hAnsi="Times New Roman"/>
                <w:lang w:val="pt-BR"/>
              </w:rPr>
              <w:tab/>
            </w:r>
            <w:r w:rsidRPr="005539C1">
              <w:rPr>
                <w:rFonts w:ascii="Times New Roman" w:hAnsi="Times New Roman"/>
              </w:rPr>
              <w:t>else</w:t>
            </w:r>
          </w:p>
        </w:tc>
        <w:tc>
          <w:tcPr>
            <w:tcW w:w="533" w:type="dxa"/>
          </w:tcPr>
          <w:p w14:paraId="5B88AC57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14:paraId="254860DF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176195" w14:paraId="388700C4" w14:textId="77777777" w:rsidTr="00971258">
        <w:trPr>
          <w:cantSplit/>
          <w:jc w:val="center"/>
        </w:trPr>
        <w:tc>
          <w:tcPr>
            <w:tcW w:w="6725" w:type="dxa"/>
          </w:tcPr>
          <w:p w14:paraId="2966834E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</w:rPr>
            </w:pPr>
            <w:r w:rsidRPr="005539C1">
              <w:rPr>
                <w:rFonts w:ascii="Times New Roman" w:hAnsi="Times New Roman"/>
              </w:rPr>
              <w:tab/>
            </w:r>
            <w:r w:rsidRPr="005539C1">
              <w:rPr>
                <w:rFonts w:ascii="Times New Roman" w:hAnsi="Times New Roman"/>
              </w:rPr>
              <w:tab/>
            </w:r>
            <w:proofErr w:type="spellStart"/>
            <w:r w:rsidRPr="005539C1">
              <w:rPr>
                <w:rFonts w:ascii="Times New Roman" w:hAnsi="Times New Roman"/>
              </w:rPr>
              <w:t>numValues</w:t>
            </w:r>
            <w:proofErr w:type="spellEnd"/>
            <w:r w:rsidRPr="005539C1">
              <w:rPr>
                <w:rFonts w:ascii="Times New Roman" w:hAnsi="Times New Roman"/>
              </w:rPr>
              <w:t xml:space="preserve"> = 1</w:t>
            </w:r>
          </w:p>
        </w:tc>
        <w:tc>
          <w:tcPr>
            <w:tcW w:w="533" w:type="dxa"/>
          </w:tcPr>
          <w:p w14:paraId="5CC81CAE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14:paraId="040114C8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176195" w14:paraId="15D6CC60" w14:textId="77777777" w:rsidTr="00971258">
        <w:trPr>
          <w:cantSplit/>
          <w:jc w:val="center"/>
        </w:trPr>
        <w:tc>
          <w:tcPr>
            <w:tcW w:w="6725" w:type="dxa"/>
          </w:tcPr>
          <w:p w14:paraId="2E353D51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b/>
                <w:lang w:val="da-DK"/>
              </w:rPr>
            </w:pPr>
            <w:r w:rsidRPr="005539C1">
              <w:rPr>
                <w:rFonts w:ascii="Times New Roman" w:hAnsi="Times New Roman"/>
                <w:lang w:val="da-DK" w:eastAsia="ja-JP"/>
              </w:rPr>
              <w:tab/>
              <w:t xml:space="preserve">for( i = 0; i &lt; </w:t>
            </w:r>
            <w:proofErr w:type="spellStart"/>
            <w:r w:rsidRPr="005539C1">
              <w:rPr>
                <w:rFonts w:ascii="Times New Roman" w:hAnsi="Times New Roman"/>
              </w:rPr>
              <w:t>numValues</w:t>
            </w:r>
            <w:proofErr w:type="spellEnd"/>
            <w:r w:rsidRPr="005539C1">
              <w:rPr>
                <w:rFonts w:ascii="Times New Roman" w:hAnsi="Times New Roman"/>
                <w:lang w:val="da-DK" w:eastAsia="ja-JP"/>
              </w:rPr>
              <w:t>; i++ ) {</w:t>
            </w:r>
          </w:p>
        </w:tc>
        <w:tc>
          <w:tcPr>
            <w:tcW w:w="533" w:type="dxa"/>
          </w:tcPr>
          <w:p w14:paraId="4B7E054C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/>
                <w:bCs/>
                <w:lang w:val="da-DK"/>
              </w:rPr>
            </w:pPr>
          </w:p>
        </w:tc>
        <w:tc>
          <w:tcPr>
            <w:tcW w:w="1157" w:type="dxa"/>
          </w:tcPr>
          <w:p w14:paraId="3C9E0947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176195" w14:paraId="0FE8A0CD" w14:textId="77777777" w:rsidTr="00971258">
        <w:trPr>
          <w:cantSplit/>
          <w:jc w:val="center"/>
        </w:trPr>
        <w:tc>
          <w:tcPr>
            <w:tcW w:w="6725" w:type="dxa"/>
          </w:tcPr>
          <w:p w14:paraId="6C6B41B5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eastAsia="SimSun" w:hAnsi="Times New Roman"/>
                <w:lang w:val="da-DK" w:eastAsia="zh-CN"/>
              </w:rPr>
            </w:pPr>
            <w:r w:rsidRPr="005539C1">
              <w:rPr>
                <w:rFonts w:ascii="Times New Roman" w:hAnsi="Times New Roman"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lang w:val="da-DK" w:eastAsia="ja-JP"/>
              </w:rPr>
              <w:tab/>
              <w:t>if( predDirection  = =  2</w:t>
            </w:r>
            <w:r w:rsidRPr="005539C1">
              <w:rPr>
                <w:rFonts w:ascii="Times New Roman" w:hAnsi="Times New Roman"/>
                <w:lang w:val="en-US" w:eastAsia="ja-JP"/>
              </w:rPr>
              <w:t>  &amp;&amp;  </w:t>
            </w:r>
            <w:proofErr w:type="spellStart"/>
            <w:r w:rsidRPr="005539C1">
              <w:rPr>
                <w:rFonts w:ascii="Times New Roman" w:hAnsi="Times New Roman"/>
                <w:lang w:val="en-US" w:eastAsia="ja-JP"/>
              </w:rPr>
              <w:t>i</w:t>
            </w:r>
            <w:proofErr w:type="spellEnd"/>
            <w:r w:rsidRPr="005539C1">
              <w:rPr>
                <w:rFonts w:ascii="Times New Roman" w:hAnsi="Times New Roman"/>
                <w:lang w:val="en-US" w:eastAsia="ja-JP"/>
              </w:rPr>
              <w:t>  = =  0 )</w:t>
            </w:r>
            <w:r w:rsidRPr="005539C1">
              <w:rPr>
                <w:rFonts w:ascii="Times New Roman" w:eastAsia="SimSun" w:hAnsi="Times New Roman"/>
                <w:lang w:val="da-DK" w:eastAsia="zh-CN"/>
              </w:rPr>
              <w:t xml:space="preserve"> {</w:t>
            </w:r>
          </w:p>
        </w:tc>
        <w:tc>
          <w:tcPr>
            <w:tcW w:w="533" w:type="dxa"/>
          </w:tcPr>
          <w:p w14:paraId="69C4BDDA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/>
                <w:bCs/>
                <w:lang w:val="da-DK"/>
              </w:rPr>
            </w:pPr>
          </w:p>
        </w:tc>
        <w:tc>
          <w:tcPr>
            <w:tcW w:w="1157" w:type="dxa"/>
          </w:tcPr>
          <w:p w14:paraId="3BB45333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176195" w:rsidDel="00CB47FA" w14:paraId="4E38D0EE" w14:textId="77777777" w:rsidTr="00971258">
        <w:trPr>
          <w:cantSplit/>
          <w:jc w:val="center"/>
          <w:del w:id="22" w:author="Miska Hannuksela 2" w:date="2019-09-02T10:27:00Z"/>
        </w:trPr>
        <w:tc>
          <w:tcPr>
            <w:tcW w:w="6725" w:type="dxa"/>
          </w:tcPr>
          <w:p w14:paraId="6A6D80B5" w14:textId="77777777" w:rsidR="00E02355" w:rsidRPr="005539C1" w:rsidDel="00CB47FA" w:rsidRDefault="00E02355" w:rsidP="00971258">
            <w:pPr>
              <w:pStyle w:val="tablesyntax"/>
              <w:spacing w:before="20" w:after="20"/>
              <w:rPr>
                <w:del w:id="23" w:author="Miska Hannuksela 2" w:date="2019-09-02T10:27:00Z"/>
                <w:rFonts w:ascii="Times New Roman" w:eastAsia="SimSun" w:hAnsi="Times New Roman"/>
                <w:lang w:val="da-DK" w:eastAsia="zh-CN"/>
              </w:rPr>
            </w:pPr>
            <w:del w:id="24" w:author="Miska Hannuksela 2" w:date="2019-09-02T10:27:00Z">
              <w:r w:rsidRPr="005539C1" w:rsidDel="00CB47FA">
                <w:rPr>
                  <w:rFonts w:ascii="Times New Roman" w:hAnsi="Times New Roman"/>
                  <w:lang w:val="da-DK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lang w:val="da-DK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lang w:val="da-DK" w:eastAsia="ja-JP"/>
                </w:rPr>
                <w:tab/>
                <w:delText>if( precMode  = =  0</w:delText>
              </w:r>
              <w:r w:rsidRPr="005539C1" w:rsidDel="00CB47FA">
                <w:rPr>
                  <w:rFonts w:ascii="Times New Roman" w:hAnsi="Times New Roman"/>
                  <w:lang w:val="en-US" w:eastAsia="ja-JP"/>
                </w:rPr>
                <w:delText> ) {</w:delText>
              </w:r>
            </w:del>
          </w:p>
        </w:tc>
        <w:tc>
          <w:tcPr>
            <w:tcW w:w="533" w:type="dxa"/>
          </w:tcPr>
          <w:p w14:paraId="05EF8E5A" w14:textId="77777777" w:rsidR="00E02355" w:rsidRPr="00D86903" w:rsidDel="00CB47FA" w:rsidRDefault="00E02355" w:rsidP="00971258">
            <w:pPr>
              <w:pStyle w:val="tablecell"/>
              <w:spacing w:before="20" w:after="20"/>
              <w:jc w:val="center"/>
              <w:rPr>
                <w:del w:id="25" w:author="Miska Hannuksela 2" w:date="2019-09-02T10:27:00Z"/>
                <w:rFonts w:eastAsia="SimSun"/>
                <w:b/>
                <w:kern w:val="2"/>
                <w:lang w:val="da-DK" w:eastAsia="zh-CN"/>
              </w:rPr>
            </w:pPr>
          </w:p>
        </w:tc>
        <w:tc>
          <w:tcPr>
            <w:tcW w:w="1157" w:type="dxa"/>
          </w:tcPr>
          <w:p w14:paraId="5234CA11" w14:textId="77777777" w:rsidR="00E02355" w:rsidRPr="00A349C9" w:rsidDel="00CB47FA" w:rsidRDefault="00E02355" w:rsidP="00971258">
            <w:pPr>
              <w:pStyle w:val="tableheading"/>
              <w:spacing w:before="20" w:after="20"/>
              <w:rPr>
                <w:del w:id="26" w:author="Miska Hannuksela 2" w:date="2019-09-02T10:27:00Z"/>
                <w:b w:val="0"/>
              </w:rPr>
            </w:pPr>
          </w:p>
        </w:tc>
      </w:tr>
      <w:tr w:rsidR="00E02355" w:rsidRPr="00176195" w14:paraId="4C6D52E0" w14:textId="77777777" w:rsidTr="00971258">
        <w:trPr>
          <w:cantSplit/>
          <w:jc w:val="center"/>
        </w:trPr>
        <w:tc>
          <w:tcPr>
            <w:tcW w:w="6725" w:type="dxa"/>
          </w:tcPr>
          <w:p w14:paraId="74B423BB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b/>
                <w:lang w:val="da-DK" w:eastAsia="ja-JP"/>
              </w:rPr>
            </w:pPr>
            <w:r w:rsidRPr="005539C1">
              <w:rPr>
                <w:rFonts w:ascii="Times New Roman" w:eastAsia="SimSun" w:hAnsi="Times New Roman"/>
                <w:lang w:val="da-DK" w:eastAsia="zh-CN"/>
              </w:rPr>
              <w:tab/>
            </w:r>
            <w:r w:rsidRPr="005539C1">
              <w:rPr>
                <w:rFonts w:ascii="Times New Roman" w:eastAsia="SimSun" w:hAnsi="Times New Roman"/>
                <w:lang w:val="da-DK" w:eastAsia="zh-CN"/>
              </w:rPr>
              <w:tab/>
            </w:r>
            <w:r w:rsidRPr="005539C1">
              <w:rPr>
                <w:rFonts w:ascii="Times New Roman" w:eastAsia="SimSun" w:hAnsi="Times New Roman"/>
                <w:lang w:val="da-DK" w:eastAsia="zh-CN"/>
              </w:rPr>
              <w:tab/>
            </w:r>
            <w:del w:id="27" w:author="Miska Hannuksela 2" w:date="2019-09-02T10:28:00Z">
              <w:r w:rsidRPr="005539C1" w:rsidDel="00CB47FA">
                <w:rPr>
                  <w:rFonts w:ascii="Times New Roman" w:hAnsi="Times New Roman"/>
                  <w:lang w:val="da-DK" w:eastAsia="ja-JP"/>
                </w:rPr>
                <w:tab/>
              </w:r>
            </w:del>
            <w:r w:rsidRPr="005539C1">
              <w:rPr>
                <w:rFonts w:ascii="Times New Roman" w:hAnsi="Times New Roman"/>
                <w:b/>
                <w:lang w:val="da-DK" w:eastAsia="ja-JP"/>
              </w:rPr>
              <w:t>ma</w:t>
            </w:r>
            <w:r>
              <w:rPr>
                <w:rFonts w:ascii="Times New Roman" w:hAnsi="Times New Roman"/>
                <w:b/>
                <w:lang w:val="da-DK" w:eastAsia="ja-JP"/>
              </w:rPr>
              <w:t>n</w:t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>tissa_len_minus1</w:t>
            </w:r>
          </w:p>
        </w:tc>
        <w:tc>
          <w:tcPr>
            <w:tcW w:w="533" w:type="dxa"/>
          </w:tcPr>
          <w:p w14:paraId="3DCBC501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rFonts w:eastAsia="SimSun"/>
                <w:b/>
                <w:kern w:val="2"/>
                <w:lang w:val="da-DK" w:eastAsia="zh-CN"/>
              </w:rPr>
            </w:pPr>
            <w:r w:rsidRPr="00D86903">
              <w:rPr>
                <w:bCs/>
              </w:rPr>
              <w:t>11</w:t>
            </w:r>
          </w:p>
        </w:tc>
        <w:tc>
          <w:tcPr>
            <w:tcW w:w="1157" w:type="dxa"/>
          </w:tcPr>
          <w:p w14:paraId="4D518BCF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  <w:r w:rsidRPr="00A349C9">
              <w:rPr>
                <w:b w:val="0"/>
              </w:rPr>
              <w:t>u(5)</w:t>
            </w:r>
          </w:p>
        </w:tc>
      </w:tr>
      <w:tr w:rsidR="00E02355" w:rsidRPr="00176195" w14:paraId="6116C0E1" w14:textId="77777777" w:rsidTr="00971258">
        <w:trPr>
          <w:cantSplit/>
          <w:jc w:val="center"/>
        </w:trPr>
        <w:tc>
          <w:tcPr>
            <w:tcW w:w="6725" w:type="dxa"/>
          </w:tcPr>
          <w:p w14:paraId="19112A94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eastAsia="SimSun" w:hAnsi="Times New Roman"/>
                <w:lang w:val="da-DK" w:eastAsia="zh-CN"/>
              </w:rPr>
              <w:tab/>
            </w:r>
            <w:r w:rsidRPr="005539C1">
              <w:rPr>
                <w:rFonts w:ascii="Times New Roman" w:eastAsia="SimSun" w:hAnsi="Times New Roman"/>
                <w:lang w:val="da-DK" w:eastAsia="zh-CN"/>
              </w:rPr>
              <w:tab/>
            </w:r>
            <w:r w:rsidRPr="005539C1">
              <w:rPr>
                <w:rFonts w:ascii="Times New Roman" w:eastAsia="SimSun" w:hAnsi="Times New Roman"/>
                <w:lang w:val="da-DK" w:eastAsia="zh-CN"/>
              </w:rPr>
              <w:tab/>
            </w:r>
            <w:del w:id="28" w:author="Miska Hannuksela 2" w:date="2019-09-02T10:28:00Z">
              <w:r w:rsidRPr="005539C1" w:rsidDel="00CB47FA">
                <w:rPr>
                  <w:rFonts w:ascii="Times New Roman" w:hAnsi="Times New Roman"/>
                  <w:lang w:val="da-DK" w:eastAsia="ja-JP"/>
                </w:rPr>
                <w:tab/>
              </w:r>
            </w:del>
            <w:r>
              <w:rPr>
                <w:rFonts w:ascii="Times New Roman" w:hAnsi="Times New Roman"/>
                <w:lang w:val="da-DK" w:eastAsia="ja-JP"/>
              </w:rPr>
              <w:t>out</w:t>
            </w:r>
            <w:r w:rsidRPr="005539C1">
              <w:rPr>
                <w:rFonts w:ascii="Times New Roman" w:hAnsi="Times New Roman"/>
                <w:lang w:val="da-DK" w:eastAsia="ja-JP"/>
              </w:rPr>
              <w:t>ManLen[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da-DK" w:eastAsia="ja-JP"/>
              </w:rPr>
              <w:t>, i ] = manLen = mantissa_len_minus</w:t>
            </w:r>
            <w:ins w:id="29" w:author="Miska Hannuksela" w:date="2019-08-30T15:49:00Z">
              <w:r>
                <w:rPr>
                  <w:rFonts w:ascii="Times New Roman" w:hAnsi="Times New Roman"/>
                  <w:lang w:val="da-DK" w:eastAsia="ja-JP"/>
                </w:rPr>
                <w:t>1</w:t>
              </w:r>
            </w:ins>
            <w:r w:rsidRPr="005539C1">
              <w:rPr>
                <w:rFonts w:ascii="Times New Roman" w:hAnsi="Times New Roman"/>
                <w:lang w:val="da-DK" w:eastAsia="ja-JP"/>
              </w:rPr>
              <w:t xml:space="preserve"> + 1</w:t>
            </w:r>
          </w:p>
        </w:tc>
        <w:tc>
          <w:tcPr>
            <w:tcW w:w="533" w:type="dxa"/>
          </w:tcPr>
          <w:p w14:paraId="429B2304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rFonts w:eastAsia="SimSun"/>
                <w:kern w:val="2"/>
                <w:lang w:val="fi-FI" w:eastAsia="zh-CN"/>
              </w:rPr>
            </w:pPr>
          </w:p>
        </w:tc>
        <w:tc>
          <w:tcPr>
            <w:tcW w:w="1157" w:type="dxa"/>
          </w:tcPr>
          <w:p w14:paraId="549B3395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  <w:lang w:val="fi-FI"/>
              </w:rPr>
            </w:pPr>
          </w:p>
        </w:tc>
      </w:tr>
      <w:tr w:rsidR="00E02355" w:rsidRPr="00176195" w:rsidDel="00CB47FA" w14:paraId="7F9398D5" w14:textId="77777777" w:rsidTr="00971258">
        <w:trPr>
          <w:cantSplit/>
          <w:jc w:val="center"/>
          <w:del w:id="30" w:author="Miska Hannuksela 2" w:date="2019-09-02T10:28:00Z"/>
        </w:trPr>
        <w:tc>
          <w:tcPr>
            <w:tcW w:w="6725" w:type="dxa"/>
          </w:tcPr>
          <w:p w14:paraId="40F26B34" w14:textId="77777777" w:rsidR="00E02355" w:rsidRPr="005539C1" w:rsidDel="00CB47FA" w:rsidRDefault="00E02355" w:rsidP="00971258">
            <w:pPr>
              <w:pStyle w:val="tablesyntax"/>
              <w:spacing w:before="20" w:after="20"/>
              <w:rPr>
                <w:del w:id="31" w:author="Miska Hannuksela 2" w:date="2019-09-02T10:28:00Z"/>
                <w:rFonts w:ascii="Times New Roman" w:eastAsia="SimSun" w:hAnsi="Times New Roman"/>
                <w:lang w:val="da-DK" w:eastAsia="zh-CN"/>
              </w:rPr>
            </w:pPr>
            <w:del w:id="32" w:author="Miska Hannuksela 2" w:date="2019-09-02T10:28:00Z">
              <w:r w:rsidRPr="005539C1" w:rsidDel="00CB47FA">
                <w:rPr>
                  <w:rFonts w:ascii="Times New Roman" w:eastAsia="SimSun" w:hAnsi="Times New Roman"/>
                  <w:lang w:val="da-DK" w:eastAsia="zh-CN"/>
                </w:rPr>
                <w:tab/>
              </w:r>
              <w:r w:rsidRPr="005539C1" w:rsidDel="00CB47FA">
                <w:rPr>
                  <w:rFonts w:ascii="Times New Roman" w:eastAsia="SimSun" w:hAnsi="Times New Roman"/>
                  <w:lang w:val="da-DK" w:eastAsia="zh-CN"/>
                </w:rPr>
                <w:tab/>
              </w:r>
              <w:r w:rsidRPr="005539C1" w:rsidDel="00CB47FA">
                <w:rPr>
                  <w:rFonts w:ascii="Times New Roman" w:eastAsia="SimSun" w:hAnsi="Times New Roman"/>
                  <w:lang w:val="da-DK" w:eastAsia="zh-CN"/>
                </w:rPr>
                <w:tab/>
              </w:r>
              <w:r w:rsidRPr="005539C1" w:rsidDel="00CB47FA">
                <w:rPr>
                  <w:rFonts w:ascii="Times New Roman" w:hAnsi="Times New Roman"/>
                  <w:lang w:val="da-DK" w:eastAsia="ja-JP"/>
                </w:rPr>
                <w:delText>} else</w:delText>
              </w:r>
            </w:del>
          </w:p>
        </w:tc>
        <w:tc>
          <w:tcPr>
            <w:tcW w:w="533" w:type="dxa"/>
          </w:tcPr>
          <w:p w14:paraId="2F078036" w14:textId="77777777" w:rsidR="00E02355" w:rsidRPr="00D86903" w:rsidDel="00CB47FA" w:rsidRDefault="00E02355" w:rsidP="00971258">
            <w:pPr>
              <w:pStyle w:val="tablecell"/>
              <w:spacing w:before="20" w:after="20"/>
              <w:jc w:val="center"/>
              <w:rPr>
                <w:del w:id="33" w:author="Miska Hannuksela 2" w:date="2019-09-02T10:28:00Z"/>
                <w:rFonts w:eastAsia="SimSun"/>
                <w:kern w:val="2"/>
                <w:lang w:val="en-US" w:eastAsia="zh-CN"/>
              </w:rPr>
            </w:pPr>
          </w:p>
        </w:tc>
        <w:tc>
          <w:tcPr>
            <w:tcW w:w="1157" w:type="dxa"/>
          </w:tcPr>
          <w:p w14:paraId="4DCE54AF" w14:textId="77777777" w:rsidR="00E02355" w:rsidRPr="00A349C9" w:rsidDel="00CB47FA" w:rsidRDefault="00E02355" w:rsidP="00971258">
            <w:pPr>
              <w:pStyle w:val="tableheading"/>
              <w:spacing w:before="20" w:after="20"/>
              <w:rPr>
                <w:del w:id="34" w:author="Miska Hannuksela 2" w:date="2019-09-02T10:28:00Z"/>
                <w:b w:val="0"/>
              </w:rPr>
            </w:pPr>
          </w:p>
        </w:tc>
      </w:tr>
      <w:tr w:rsidR="00E02355" w:rsidRPr="00176195" w:rsidDel="00CB47FA" w14:paraId="2834F824" w14:textId="77777777" w:rsidTr="00971258">
        <w:trPr>
          <w:cantSplit/>
          <w:jc w:val="center"/>
          <w:del w:id="35" w:author="Miska Hannuksela 2" w:date="2019-09-02T10:28:00Z"/>
        </w:trPr>
        <w:tc>
          <w:tcPr>
            <w:tcW w:w="6725" w:type="dxa"/>
          </w:tcPr>
          <w:p w14:paraId="5C5B2CB9" w14:textId="77777777" w:rsidR="00E02355" w:rsidRPr="005539C1" w:rsidDel="00CB47FA" w:rsidRDefault="00E02355" w:rsidP="00971258">
            <w:pPr>
              <w:pStyle w:val="tablesyntax"/>
              <w:spacing w:before="20" w:after="20"/>
              <w:rPr>
                <w:del w:id="36" w:author="Miska Hannuksela 2" w:date="2019-09-02T10:28:00Z"/>
                <w:rFonts w:ascii="Times New Roman" w:eastAsia="SimSun" w:hAnsi="Times New Roman"/>
                <w:b/>
                <w:lang w:val="da-DK" w:eastAsia="zh-CN"/>
              </w:rPr>
            </w:pPr>
            <w:del w:id="37" w:author="Miska Hannuksela 2" w:date="2019-09-02T10:28:00Z">
              <w:r w:rsidRPr="005539C1" w:rsidDel="00CB47FA">
                <w:rPr>
                  <w:rFonts w:ascii="Times New Roman" w:eastAsia="SimSun" w:hAnsi="Times New Roman"/>
                  <w:lang w:val="da-DK" w:eastAsia="zh-CN"/>
                </w:rPr>
                <w:tab/>
              </w:r>
              <w:r w:rsidRPr="005539C1" w:rsidDel="00CB47FA">
                <w:rPr>
                  <w:rFonts w:ascii="Times New Roman" w:eastAsia="SimSun" w:hAnsi="Times New Roman"/>
                  <w:lang w:val="da-DK" w:eastAsia="zh-CN"/>
                </w:rPr>
                <w:tab/>
              </w:r>
              <w:r w:rsidRPr="005539C1" w:rsidDel="00CB47FA">
                <w:rPr>
                  <w:rFonts w:ascii="Times New Roman" w:hAnsi="Times New Roman"/>
                  <w:lang w:val="da-DK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lang w:val="da-DK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da-DK" w:eastAsia="ja-JP"/>
                </w:rPr>
                <w:delText>prec</w:delText>
              </w:r>
            </w:del>
          </w:p>
        </w:tc>
        <w:tc>
          <w:tcPr>
            <w:tcW w:w="533" w:type="dxa"/>
          </w:tcPr>
          <w:p w14:paraId="30CF8D19" w14:textId="77777777" w:rsidR="00E02355" w:rsidRPr="00D86903" w:rsidDel="00CB47FA" w:rsidRDefault="00E02355" w:rsidP="00971258">
            <w:pPr>
              <w:pStyle w:val="tablecell"/>
              <w:spacing w:before="20" w:after="20"/>
              <w:jc w:val="center"/>
              <w:rPr>
                <w:del w:id="38" w:author="Miska Hannuksela 2" w:date="2019-09-02T10:28:00Z"/>
                <w:rFonts w:eastAsia="SimSun"/>
                <w:kern w:val="2"/>
                <w:lang w:val="en-US" w:eastAsia="zh-CN"/>
              </w:rPr>
            </w:pPr>
            <w:del w:id="39" w:author="Miska Hannuksela 2" w:date="2019-09-02T10:28:00Z">
              <w:r w:rsidRPr="00D86903" w:rsidDel="00CB47FA">
                <w:rPr>
                  <w:bCs/>
                </w:rPr>
                <w:delText>11</w:delText>
              </w:r>
            </w:del>
          </w:p>
        </w:tc>
        <w:tc>
          <w:tcPr>
            <w:tcW w:w="1157" w:type="dxa"/>
          </w:tcPr>
          <w:p w14:paraId="2564D465" w14:textId="77777777" w:rsidR="00E02355" w:rsidRPr="00176195" w:rsidDel="00CB47FA" w:rsidRDefault="00E02355" w:rsidP="00971258">
            <w:pPr>
              <w:pStyle w:val="tableheading"/>
              <w:spacing w:before="20" w:after="20"/>
              <w:rPr>
                <w:del w:id="40" w:author="Miska Hannuksela 2" w:date="2019-09-02T10:28:00Z"/>
                <w:rFonts w:eastAsia="SimSun"/>
                <w:b w:val="0"/>
                <w:kern w:val="2"/>
                <w:lang w:val="en-US" w:eastAsia="zh-CN"/>
              </w:rPr>
            </w:pPr>
            <w:del w:id="41" w:author="Miska Hannuksela 2" w:date="2019-09-02T10:28:00Z">
              <w:r w:rsidRPr="00A349C9" w:rsidDel="00CB47FA">
                <w:rPr>
                  <w:b w:val="0"/>
                </w:rPr>
                <w:delText>u(5)</w:delText>
              </w:r>
            </w:del>
          </w:p>
        </w:tc>
      </w:tr>
      <w:tr w:rsidR="00E02355" w:rsidRPr="00176195" w14:paraId="75723C66" w14:textId="77777777" w:rsidTr="00971258">
        <w:trPr>
          <w:cantSplit/>
          <w:jc w:val="center"/>
        </w:trPr>
        <w:tc>
          <w:tcPr>
            <w:tcW w:w="6725" w:type="dxa"/>
          </w:tcPr>
          <w:p w14:paraId="13204191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lang w:val="da-DK" w:eastAsia="ja-JP"/>
              </w:rPr>
              <w:tab/>
              <w:t>}</w:t>
            </w:r>
          </w:p>
        </w:tc>
        <w:tc>
          <w:tcPr>
            <w:tcW w:w="533" w:type="dxa"/>
          </w:tcPr>
          <w:p w14:paraId="57800BE6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rFonts w:eastAsia="SimSun"/>
                <w:kern w:val="2"/>
                <w:lang w:val="en-US" w:eastAsia="zh-CN"/>
              </w:rPr>
            </w:pPr>
          </w:p>
        </w:tc>
        <w:tc>
          <w:tcPr>
            <w:tcW w:w="1157" w:type="dxa"/>
          </w:tcPr>
          <w:p w14:paraId="6655678B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176195" w14:paraId="4B032488" w14:textId="77777777" w:rsidTr="00971258">
        <w:trPr>
          <w:cantSplit/>
          <w:jc w:val="center"/>
        </w:trPr>
        <w:tc>
          <w:tcPr>
            <w:tcW w:w="6725" w:type="dxa"/>
          </w:tcPr>
          <w:p w14:paraId="3A840D64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eastAsia="SimSun" w:hAnsi="Times New Roman"/>
                <w:lang w:val="en-US" w:eastAsia="zh-CN"/>
              </w:rPr>
            </w:pPr>
            <w:r w:rsidRPr="005539C1">
              <w:rPr>
                <w:rFonts w:ascii="Times New Roman" w:hAnsi="Times New Roman"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lang w:val="da-DK" w:eastAsia="ja-JP"/>
              </w:rPr>
              <w:tab/>
              <w:t>if( predDirection  = =  2</w:t>
            </w:r>
            <w:r w:rsidRPr="005539C1">
              <w:rPr>
                <w:rFonts w:ascii="Times New Roman" w:hAnsi="Times New Roman"/>
                <w:lang w:val="en-US" w:eastAsia="ja-JP"/>
              </w:rPr>
              <w:t> ) {</w:t>
            </w:r>
          </w:p>
        </w:tc>
        <w:tc>
          <w:tcPr>
            <w:tcW w:w="533" w:type="dxa"/>
          </w:tcPr>
          <w:p w14:paraId="77028460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rFonts w:eastAsia="SimSun"/>
                <w:b/>
                <w:kern w:val="2"/>
                <w:lang w:val="da-DK" w:eastAsia="zh-CN"/>
              </w:rPr>
            </w:pPr>
          </w:p>
        </w:tc>
        <w:tc>
          <w:tcPr>
            <w:tcW w:w="1157" w:type="dxa"/>
          </w:tcPr>
          <w:p w14:paraId="369D48EB" w14:textId="77777777" w:rsidR="00E02355" w:rsidRPr="00A349C9" w:rsidRDefault="00E02355" w:rsidP="00971258">
            <w:pPr>
              <w:pStyle w:val="tableheading"/>
              <w:spacing w:before="20" w:after="20"/>
              <w:rPr>
                <w:rFonts w:eastAsia="SimSun"/>
                <w:b w:val="0"/>
                <w:kern w:val="2"/>
                <w:lang w:val="en-US" w:eastAsia="zh-CN"/>
              </w:rPr>
            </w:pPr>
          </w:p>
        </w:tc>
      </w:tr>
      <w:tr w:rsidR="00E02355" w:rsidRPr="00176195" w14:paraId="56528BF1" w14:textId="77777777" w:rsidTr="00971258">
        <w:trPr>
          <w:cantSplit/>
          <w:jc w:val="center"/>
        </w:trPr>
        <w:tc>
          <w:tcPr>
            <w:tcW w:w="6725" w:type="dxa"/>
          </w:tcPr>
          <w:p w14:paraId="529D41FB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eastAsia="SimSun" w:hAnsi="Times New Roman"/>
                <w:lang w:val="en-US" w:eastAsia="zh-CN"/>
              </w:rPr>
            </w:pP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  <w:t>sign0</w:t>
            </w:r>
          </w:p>
        </w:tc>
        <w:tc>
          <w:tcPr>
            <w:tcW w:w="533" w:type="dxa"/>
          </w:tcPr>
          <w:p w14:paraId="75F92C72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rFonts w:eastAsia="SimSun"/>
                <w:kern w:val="2"/>
                <w:lang w:val="da-DK" w:eastAsia="zh-CN"/>
              </w:rPr>
            </w:pPr>
            <w:r w:rsidRPr="00D86903">
              <w:rPr>
                <w:bCs/>
              </w:rPr>
              <w:t>11</w:t>
            </w:r>
          </w:p>
        </w:tc>
        <w:tc>
          <w:tcPr>
            <w:tcW w:w="1157" w:type="dxa"/>
          </w:tcPr>
          <w:p w14:paraId="732B11B0" w14:textId="77777777" w:rsidR="00E02355" w:rsidRPr="00176195" w:rsidRDefault="00E02355" w:rsidP="00971258">
            <w:pPr>
              <w:pStyle w:val="tableheading"/>
              <w:spacing w:before="20" w:after="20"/>
              <w:rPr>
                <w:rFonts w:eastAsia="SimSun"/>
                <w:b w:val="0"/>
                <w:kern w:val="2"/>
                <w:lang w:val="en-US" w:eastAsia="zh-CN"/>
              </w:rPr>
            </w:pPr>
            <w:r w:rsidRPr="00A349C9">
              <w:rPr>
                <w:b w:val="0"/>
              </w:rPr>
              <w:t>u(1)</w:t>
            </w:r>
          </w:p>
        </w:tc>
      </w:tr>
      <w:tr w:rsidR="00E02355" w:rsidRPr="00176195" w14:paraId="0041DF64" w14:textId="77777777" w:rsidTr="00971258">
        <w:trPr>
          <w:cantSplit/>
          <w:jc w:val="center"/>
        </w:trPr>
        <w:tc>
          <w:tcPr>
            <w:tcW w:w="6725" w:type="dxa"/>
          </w:tcPr>
          <w:p w14:paraId="37CF71E5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>
              <w:rPr>
                <w:rFonts w:ascii="Times New Roman" w:hAnsi="Times New Roman"/>
                <w:lang w:val="da-DK" w:eastAsia="ja-JP"/>
              </w:rPr>
              <w:t>out</w:t>
            </w:r>
            <w:r w:rsidRPr="005539C1">
              <w:rPr>
                <w:rFonts w:ascii="Times New Roman" w:hAnsi="Times New Roman"/>
                <w:lang w:val="da-DK" w:eastAsia="ja-JP"/>
              </w:rPr>
              <w:t>Sign[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da-DK" w:eastAsia="ja-JP"/>
              </w:rPr>
              <w:t>, i</w:t>
            </w:r>
            <w:r w:rsidRPr="005539C1">
              <w:rPr>
                <w:rFonts w:ascii="Times New Roman" w:hAnsi="Times New Roman"/>
                <w:lang w:val="en-US" w:eastAsia="ja-JP"/>
              </w:rPr>
              <w:t> ]</w:t>
            </w:r>
            <w:r w:rsidRPr="005539C1">
              <w:rPr>
                <w:rFonts w:ascii="Times New Roman" w:hAnsi="Times New Roman"/>
                <w:lang w:val="da-DK" w:eastAsia="ja-JP"/>
              </w:rPr>
              <w:t xml:space="preserve"> = sign0</w:t>
            </w:r>
          </w:p>
        </w:tc>
        <w:tc>
          <w:tcPr>
            <w:tcW w:w="533" w:type="dxa"/>
          </w:tcPr>
          <w:p w14:paraId="2C5133C3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14:paraId="423B83F3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176195" w14:paraId="13F91F65" w14:textId="77777777" w:rsidTr="00971258">
        <w:trPr>
          <w:cantSplit/>
          <w:jc w:val="center"/>
        </w:trPr>
        <w:tc>
          <w:tcPr>
            <w:tcW w:w="6725" w:type="dxa"/>
          </w:tcPr>
          <w:p w14:paraId="7A23B832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b/>
                <w:lang w:val="da-DK" w:eastAsia="ja-JP"/>
              </w:rPr>
            </w:pP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  <w:t>exponent0</w:t>
            </w:r>
          </w:p>
        </w:tc>
        <w:tc>
          <w:tcPr>
            <w:tcW w:w="533" w:type="dxa"/>
          </w:tcPr>
          <w:p w14:paraId="475E5133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  <w:r w:rsidRPr="00D86903">
              <w:rPr>
                <w:bCs/>
              </w:rPr>
              <w:t>11</w:t>
            </w:r>
          </w:p>
        </w:tc>
        <w:tc>
          <w:tcPr>
            <w:tcW w:w="1157" w:type="dxa"/>
          </w:tcPr>
          <w:p w14:paraId="085DDD22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  <w:r w:rsidRPr="00A349C9">
              <w:rPr>
                <w:b w:val="0"/>
              </w:rPr>
              <w:t>u(</w:t>
            </w:r>
            <w:r>
              <w:rPr>
                <w:b w:val="0"/>
              </w:rPr>
              <w:t>v</w:t>
            </w:r>
            <w:r w:rsidRPr="00A349C9">
              <w:rPr>
                <w:b w:val="0"/>
              </w:rPr>
              <w:t>)</w:t>
            </w:r>
          </w:p>
        </w:tc>
      </w:tr>
      <w:tr w:rsidR="00E02355" w:rsidRPr="00176195" w14:paraId="31263ACE" w14:textId="77777777" w:rsidTr="00971258">
        <w:trPr>
          <w:cantSplit/>
          <w:jc w:val="center"/>
        </w:trPr>
        <w:tc>
          <w:tcPr>
            <w:tcW w:w="6725" w:type="dxa"/>
          </w:tcPr>
          <w:p w14:paraId="57362874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>
              <w:rPr>
                <w:rFonts w:ascii="Times New Roman" w:hAnsi="Times New Roman"/>
                <w:lang w:val="da-DK" w:eastAsia="ja-JP"/>
              </w:rPr>
              <w:t>out</w:t>
            </w:r>
            <w:r w:rsidRPr="005539C1">
              <w:rPr>
                <w:rFonts w:ascii="Times New Roman" w:hAnsi="Times New Roman"/>
                <w:lang w:val="da-DK" w:eastAsia="ja-JP"/>
              </w:rPr>
              <w:t>Exp[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da-DK" w:eastAsia="ja-JP"/>
              </w:rPr>
              <w:t>, i ] = exponent0</w:t>
            </w:r>
          </w:p>
        </w:tc>
        <w:tc>
          <w:tcPr>
            <w:tcW w:w="533" w:type="dxa"/>
          </w:tcPr>
          <w:p w14:paraId="53BABDE9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14:paraId="3E147055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176195" w:rsidDel="00CB47FA" w14:paraId="7C224F3E" w14:textId="77777777" w:rsidTr="00971258">
        <w:trPr>
          <w:cantSplit/>
          <w:jc w:val="center"/>
          <w:del w:id="42" w:author="Miska Hannuksela 2" w:date="2019-09-02T10:28:00Z"/>
        </w:trPr>
        <w:tc>
          <w:tcPr>
            <w:tcW w:w="6725" w:type="dxa"/>
          </w:tcPr>
          <w:p w14:paraId="22AAC715" w14:textId="77777777" w:rsidR="00E02355" w:rsidRPr="005539C1" w:rsidDel="00CB47FA" w:rsidRDefault="00E02355" w:rsidP="00971258">
            <w:pPr>
              <w:pStyle w:val="tablesyntax"/>
              <w:spacing w:before="20" w:after="20"/>
              <w:rPr>
                <w:del w:id="43" w:author="Miska Hannuksela 2" w:date="2019-09-02T10:28:00Z"/>
                <w:rFonts w:ascii="Times New Roman" w:hAnsi="Times New Roman"/>
                <w:lang w:val="en-US" w:eastAsia="ja-JP"/>
              </w:rPr>
            </w:pPr>
            <w:del w:id="44" w:author="Miska Hannuksela 2" w:date="2019-09-02T10:28:00Z">
              <w:r w:rsidRPr="005539C1" w:rsidDel="00CB47FA">
                <w:rPr>
                  <w:rFonts w:ascii="Times New Roman" w:hAnsi="Times New Roman"/>
                  <w:b/>
                  <w:lang w:val="da-DK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da-DK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da-DK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lang w:val="da-DK" w:eastAsia="ja-JP"/>
                </w:rPr>
                <w:delText>if</w:delText>
              </w:r>
              <w:r w:rsidRPr="005539C1" w:rsidDel="00CB47FA">
                <w:rPr>
                  <w:rFonts w:ascii="Times New Roman" w:hAnsi="Times New Roman"/>
                  <w:lang w:val="en-US" w:eastAsia="ja-JP"/>
                </w:rPr>
                <w:delText>( precMode  = =  1 ) {</w:delText>
              </w:r>
            </w:del>
          </w:p>
        </w:tc>
        <w:tc>
          <w:tcPr>
            <w:tcW w:w="533" w:type="dxa"/>
          </w:tcPr>
          <w:p w14:paraId="0CA426BB" w14:textId="77777777" w:rsidR="00E02355" w:rsidRPr="00D86903" w:rsidDel="00CB47FA" w:rsidRDefault="00E02355" w:rsidP="00971258">
            <w:pPr>
              <w:pStyle w:val="tablecell"/>
              <w:spacing w:before="20" w:after="20"/>
              <w:jc w:val="center"/>
              <w:rPr>
                <w:del w:id="45" w:author="Miska Hannuksela 2" w:date="2019-09-02T10:28:00Z"/>
                <w:bCs/>
              </w:rPr>
            </w:pPr>
          </w:p>
        </w:tc>
        <w:tc>
          <w:tcPr>
            <w:tcW w:w="1157" w:type="dxa"/>
          </w:tcPr>
          <w:p w14:paraId="106E8CF5" w14:textId="77777777" w:rsidR="00E02355" w:rsidRPr="00A349C9" w:rsidDel="00CB47FA" w:rsidRDefault="00E02355" w:rsidP="00971258">
            <w:pPr>
              <w:pStyle w:val="tableheading"/>
              <w:spacing w:before="20" w:after="20"/>
              <w:rPr>
                <w:del w:id="46" w:author="Miska Hannuksela 2" w:date="2019-09-02T10:28:00Z"/>
                <w:b w:val="0"/>
              </w:rPr>
            </w:pPr>
          </w:p>
        </w:tc>
      </w:tr>
      <w:tr w:rsidR="00E02355" w:rsidRPr="00176195" w:rsidDel="00CB47FA" w14:paraId="4D542E54" w14:textId="77777777" w:rsidTr="00971258">
        <w:trPr>
          <w:cantSplit/>
          <w:jc w:val="center"/>
          <w:del w:id="47" w:author="Miska Hannuksela 2" w:date="2019-09-02T10:28:00Z"/>
        </w:trPr>
        <w:tc>
          <w:tcPr>
            <w:tcW w:w="6725" w:type="dxa"/>
          </w:tcPr>
          <w:p w14:paraId="4B46FF39" w14:textId="77777777" w:rsidR="00E02355" w:rsidRPr="005539C1" w:rsidDel="00CB47FA" w:rsidRDefault="00E02355" w:rsidP="00971258">
            <w:pPr>
              <w:pStyle w:val="tablesyntax"/>
              <w:spacing w:before="20" w:after="20"/>
              <w:rPr>
                <w:del w:id="48" w:author="Miska Hannuksela 2" w:date="2019-09-02T10:28:00Z"/>
                <w:rFonts w:ascii="Times New Roman" w:hAnsi="Times New Roman"/>
                <w:lang w:val="da-DK" w:eastAsia="ja-JP"/>
              </w:rPr>
            </w:pPr>
            <w:del w:id="49" w:author="Miska Hannuksela 2" w:date="2019-09-02T10:28:00Z">
              <w:r w:rsidRPr="005539C1" w:rsidDel="00CB47FA">
                <w:rPr>
                  <w:rFonts w:ascii="Times New Roman" w:hAnsi="Times New Roman"/>
                  <w:b/>
                  <w:lang w:val="da-DK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da-DK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da-DK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da-DK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lang w:val="da-DK" w:eastAsia="ja-JP"/>
                </w:rPr>
                <w:delText>if( exponent0</w:delText>
              </w:r>
              <w:r w:rsidRPr="005539C1" w:rsidDel="00CB47FA">
                <w:rPr>
                  <w:rFonts w:ascii="Times New Roman" w:hAnsi="Times New Roman"/>
                  <w:lang w:val="en-US" w:eastAsia="ja-JP"/>
                </w:rPr>
                <w:delText>  = =  0 )</w:delText>
              </w:r>
            </w:del>
          </w:p>
        </w:tc>
        <w:tc>
          <w:tcPr>
            <w:tcW w:w="533" w:type="dxa"/>
          </w:tcPr>
          <w:p w14:paraId="7DBA17BA" w14:textId="77777777" w:rsidR="00E02355" w:rsidRPr="00D86903" w:rsidDel="00CB47FA" w:rsidRDefault="00E02355" w:rsidP="00971258">
            <w:pPr>
              <w:pStyle w:val="tablecell"/>
              <w:spacing w:before="20" w:after="20"/>
              <w:jc w:val="center"/>
              <w:rPr>
                <w:del w:id="50" w:author="Miska Hannuksela 2" w:date="2019-09-02T10:28:00Z"/>
                <w:bCs/>
              </w:rPr>
            </w:pPr>
          </w:p>
        </w:tc>
        <w:tc>
          <w:tcPr>
            <w:tcW w:w="1157" w:type="dxa"/>
          </w:tcPr>
          <w:p w14:paraId="672D3B98" w14:textId="77777777" w:rsidR="00E02355" w:rsidRPr="00A349C9" w:rsidDel="00CB47FA" w:rsidRDefault="00E02355" w:rsidP="00971258">
            <w:pPr>
              <w:pStyle w:val="tableheading"/>
              <w:spacing w:before="20" w:after="20"/>
              <w:rPr>
                <w:del w:id="51" w:author="Miska Hannuksela 2" w:date="2019-09-02T10:28:00Z"/>
                <w:b w:val="0"/>
              </w:rPr>
            </w:pPr>
          </w:p>
        </w:tc>
      </w:tr>
      <w:tr w:rsidR="00E02355" w:rsidRPr="00176195" w:rsidDel="00CB47FA" w14:paraId="7B9F5504" w14:textId="77777777" w:rsidTr="00971258">
        <w:trPr>
          <w:cantSplit/>
          <w:jc w:val="center"/>
          <w:del w:id="52" w:author="Miska Hannuksela 2" w:date="2019-09-02T10:28:00Z"/>
        </w:trPr>
        <w:tc>
          <w:tcPr>
            <w:tcW w:w="6725" w:type="dxa"/>
          </w:tcPr>
          <w:p w14:paraId="31822CE0" w14:textId="77777777" w:rsidR="00E02355" w:rsidRPr="005539C1" w:rsidDel="00CB47FA" w:rsidRDefault="00E02355" w:rsidP="00971258">
            <w:pPr>
              <w:pStyle w:val="tablesyntax"/>
              <w:spacing w:before="20" w:after="20"/>
              <w:rPr>
                <w:del w:id="53" w:author="Miska Hannuksela 2" w:date="2019-09-02T10:28:00Z"/>
                <w:rFonts w:ascii="Times New Roman" w:hAnsi="Times New Roman"/>
                <w:lang w:val="sv-SE" w:eastAsia="ja-JP"/>
              </w:rPr>
            </w:pPr>
            <w:del w:id="54" w:author="Miska Hannuksela 2" w:date="2019-09-02T10:28:00Z"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Del="00CB47FA">
                <w:rPr>
                  <w:rFonts w:ascii="Times New Roman" w:hAnsi="Times New Roman"/>
                  <w:lang w:val="sv-SE" w:eastAsia="ja-JP"/>
                </w:rPr>
                <w:delText>out</w:delText>
              </w:r>
              <w:r w:rsidRPr="005539C1" w:rsidDel="00CB47FA">
                <w:rPr>
                  <w:rFonts w:ascii="Times New Roman" w:hAnsi="Times New Roman"/>
                  <w:lang w:val="sv-SE" w:eastAsia="ja-JP"/>
                </w:rPr>
                <w:delText>ManLen[ </w:delText>
              </w:r>
              <w:r w:rsidDel="00CB47FA">
                <w:rPr>
                  <w:rFonts w:ascii="Times New Roman" w:hAnsi="Times New Roman"/>
                  <w:lang w:val="da-DK" w:eastAsia="ja-JP"/>
                </w:rPr>
                <w:delText>index</w:delText>
              </w:r>
              <w:r w:rsidRPr="005539C1" w:rsidDel="00CB47FA">
                <w:rPr>
                  <w:rFonts w:ascii="Times New Roman" w:hAnsi="Times New Roman"/>
                  <w:lang w:val="sv-SE" w:eastAsia="ja-JP"/>
                </w:rPr>
                <w:delText>, i ] = manLen = Max( 0, prec – 30 )</w:delText>
              </w:r>
            </w:del>
          </w:p>
        </w:tc>
        <w:tc>
          <w:tcPr>
            <w:tcW w:w="533" w:type="dxa"/>
          </w:tcPr>
          <w:p w14:paraId="6A00577A" w14:textId="77777777" w:rsidR="00E02355" w:rsidRPr="00D86903" w:rsidDel="00CB47FA" w:rsidRDefault="00E02355" w:rsidP="00971258">
            <w:pPr>
              <w:pStyle w:val="tablecell"/>
              <w:spacing w:before="20" w:after="20"/>
              <w:jc w:val="center"/>
              <w:rPr>
                <w:del w:id="55" w:author="Miska Hannuksela 2" w:date="2019-09-02T10:28:00Z"/>
                <w:bCs/>
                <w:lang w:val="sv-SE"/>
              </w:rPr>
            </w:pPr>
          </w:p>
        </w:tc>
        <w:tc>
          <w:tcPr>
            <w:tcW w:w="1157" w:type="dxa"/>
          </w:tcPr>
          <w:p w14:paraId="2A28D5D0" w14:textId="77777777" w:rsidR="00E02355" w:rsidRPr="00A349C9" w:rsidDel="00CB47FA" w:rsidRDefault="00E02355" w:rsidP="00971258">
            <w:pPr>
              <w:pStyle w:val="tableheading"/>
              <w:spacing w:before="20" w:after="20"/>
              <w:rPr>
                <w:del w:id="56" w:author="Miska Hannuksela 2" w:date="2019-09-02T10:28:00Z"/>
                <w:b w:val="0"/>
                <w:lang w:val="sv-SE"/>
              </w:rPr>
            </w:pPr>
          </w:p>
        </w:tc>
      </w:tr>
      <w:tr w:rsidR="00E02355" w:rsidRPr="00176195" w:rsidDel="00CB47FA" w14:paraId="32D3FFF7" w14:textId="77777777" w:rsidTr="00971258">
        <w:trPr>
          <w:cantSplit/>
          <w:jc w:val="center"/>
          <w:del w:id="57" w:author="Miska Hannuksela 2" w:date="2019-09-02T10:28:00Z"/>
        </w:trPr>
        <w:tc>
          <w:tcPr>
            <w:tcW w:w="6725" w:type="dxa"/>
          </w:tcPr>
          <w:p w14:paraId="2A8D6D18" w14:textId="77777777" w:rsidR="00E02355" w:rsidRPr="005539C1" w:rsidDel="00CB47FA" w:rsidRDefault="00E02355" w:rsidP="00971258">
            <w:pPr>
              <w:pStyle w:val="tablesyntax"/>
              <w:spacing w:before="20" w:after="20"/>
              <w:rPr>
                <w:del w:id="58" w:author="Miska Hannuksela 2" w:date="2019-09-02T10:28:00Z"/>
                <w:rFonts w:ascii="Times New Roman" w:hAnsi="Times New Roman"/>
                <w:lang w:val="da-DK" w:eastAsia="ja-JP"/>
              </w:rPr>
            </w:pPr>
            <w:del w:id="59" w:author="Miska Hannuksela 2" w:date="2019-09-02T10:28:00Z"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lang w:val="da-DK" w:eastAsia="ja-JP"/>
                </w:rPr>
                <w:delText>else</w:delText>
              </w:r>
            </w:del>
          </w:p>
        </w:tc>
        <w:tc>
          <w:tcPr>
            <w:tcW w:w="533" w:type="dxa"/>
          </w:tcPr>
          <w:p w14:paraId="0E9F0844" w14:textId="77777777" w:rsidR="00E02355" w:rsidRPr="00D86903" w:rsidDel="00CB47FA" w:rsidRDefault="00E02355" w:rsidP="00971258">
            <w:pPr>
              <w:pStyle w:val="tablecell"/>
              <w:spacing w:before="20" w:after="20"/>
              <w:jc w:val="center"/>
              <w:rPr>
                <w:del w:id="60" w:author="Miska Hannuksela 2" w:date="2019-09-02T10:28:00Z"/>
                <w:bCs/>
              </w:rPr>
            </w:pPr>
          </w:p>
        </w:tc>
        <w:tc>
          <w:tcPr>
            <w:tcW w:w="1157" w:type="dxa"/>
          </w:tcPr>
          <w:p w14:paraId="060CC451" w14:textId="77777777" w:rsidR="00E02355" w:rsidRPr="00A349C9" w:rsidDel="00CB47FA" w:rsidRDefault="00E02355" w:rsidP="00971258">
            <w:pPr>
              <w:pStyle w:val="tableheading"/>
              <w:spacing w:before="20" w:after="20"/>
              <w:rPr>
                <w:del w:id="61" w:author="Miska Hannuksela 2" w:date="2019-09-02T10:28:00Z"/>
                <w:b w:val="0"/>
              </w:rPr>
            </w:pPr>
          </w:p>
        </w:tc>
      </w:tr>
      <w:tr w:rsidR="00E02355" w:rsidRPr="00176195" w:rsidDel="00CB47FA" w14:paraId="2079526B" w14:textId="77777777" w:rsidTr="00971258">
        <w:trPr>
          <w:cantSplit/>
          <w:jc w:val="center"/>
          <w:del w:id="62" w:author="Miska Hannuksela 2" w:date="2019-09-02T10:28:00Z"/>
        </w:trPr>
        <w:tc>
          <w:tcPr>
            <w:tcW w:w="6725" w:type="dxa"/>
          </w:tcPr>
          <w:p w14:paraId="0A0F647A" w14:textId="77777777" w:rsidR="00E02355" w:rsidRPr="005539C1" w:rsidDel="00CB47FA" w:rsidRDefault="00E02355" w:rsidP="00971258">
            <w:pPr>
              <w:pStyle w:val="tablesyntax"/>
              <w:spacing w:before="20" w:after="20"/>
              <w:rPr>
                <w:del w:id="63" w:author="Miska Hannuksela 2" w:date="2019-09-02T10:28:00Z"/>
                <w:rFonts w:ascii="Times New Roman" w:hAnsi="Times New Roman"/>
                <w:lang w:val="sv-SE" w:eastAsia="ja-JP"/>
              </w:rPr>
            </w:pPr>
            <w:del w:id="64" w:author="Miska Hannuksela 2" w:date="2019-09-02T10:28:00Z"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Del="00CB47FA">
                <w:rPr>
                  <w:rFonts w:ascii="Times New Roman" w:hAnsi="Times New Roman"/>
                  <w:lang w:val="sv-SE" w:eastAsia="ja-JP"/>
                </w:rPr>
                <w:delText>out</w:delText>
              </w:r>
              <w:r w:rsidRPr="005539C1" w:rsidDel="00CB47FA">
                <w:rPr>
                  <w:rFonts w:ascii="Times New Roman" w:hAnsi="Times New Roman"/>
                  <w:lang w:val="sv-SE" w:eastAsia="ja-JP"/>
                </w:rPr>
                <w:delText>ManLen[ </w:delText>
              </w:r>
              <w:r w:rsidDel="00CB47FA">
                <w:rPr>
                  <w:rFonts w:ascii="Times New Roman" w:hAnsi="Times New Roman"/>
                  <w:lang w:val="da-DK" w:eastAsia="ja-JP"/>
                </w:rPr>
                <w:delText>index</w:delText>
              </w:r>
              <w:r w:rsidRPr="005539C1" w:rsidDel="00CB47FA">
                <w:rPr>
                  <w:rFonts w:ascii="Times New Roman" w:hAnsi="Times New Roman"/>
                  <w:lang w:val="sv-SE" w:eastAsia="ja-JP"/>
                </w:rPr>
                <w:delText xml:space="preserve">, i ] = manLen = </w:delText>
              </w:r>
              <w:r w:rsidRPr="005539C1" w:rsidDel="00CB47FA">
                <w:rPr>
                  <w:rFonts w:ascii="Times New Roman" w:hAnsi="Times New Roman"/>
                  <w:lang w:val="sv-SE" w:eastAsia="ja-JP"/>
                </w:rPr>
                <w:br/>
              </w:r>
              <w:r w:rsidRPr="005539C1" w:rsidDel="00CB47FA">
                <w:rPr>
                  <w:rFonts w:ascii="Times New Roman" w:hAnsi="Times New Roman"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lang w:val="sv-SE" w:eastAsia="ja-JP"/>
                </w:rPr>
                <w:tab/>
                <w:delText>Max( 0, exponent0 + prec – 31 )</w:delText>
              </w:r>
            </w:del>
          </w:p>
        </w:tc>
        <w:tc>
          <w:tcPr>
            <w:tcW w:w="533" w:type="dxa"/>
          </w:tcPr>
          <w:p w14:paraId="0B8E4336" w14:textId="77777777" w:rsidR="00E02355" w:rsidRPr="00D86903" w:rsidDel="00CB47FA" w:rsidRDefault="00E02355" w:rsidP="00971258">
            <w:pPr>
              <w:pStyle w:val="tablecell"/>
              <w:spacing w:before="20" w:after="20"/>
              <w:jc w:val="center"/>
              <w:rPr>
                <w:del w:id="65" w:author="Miska Hannuksela 2" w:date="2019-09-02T10:28:00Z"/>
                <w:bCs/>
                <w:lang w:val="sv-SE"/>
              </w:rPr>
            </w:pPr>
          </w:p>
        </w:tc>
        <w:tc>
          <w:tcPr>
            <w:tcW w:w="1157" w:type="dxa"/>
          </w:tcPr>
          <w:p w14:paraId="6BB52C81" w14:textId="77777777" w:rsidR="00E02355" w:rsidRPr="00A349C9" w:rsidDel="00CB47FA" w:rsidRDefault="00E02355" w:rsidP="00971258">
            <w:pPr>
              <w:pStyle w:val="tableheading"/>
              <w:spacing w:before="20" w:after="20"/>
              <w:rPr>
                <w:del w:id="66" w:author="Miska Hannuksela 2" w:date="2019-09-02T10:28:00Z"/>
                <w:b w:val="0"/>
                <w:lang w:val="sv-SE"/>
              </w:rPr>
            </w:pPr>
          </w:p>
        </w:tc>
      </w:tr>
      <w:tr w:rsidR="00E02355" w:rsidRPr="00176195" w:rsidDel="00CB47FA" w14:paraId="3038C97F" w14:textId="77777777" w:rsidTr="00971258">
        <w:trPr>
          <w:cantSplit/>
          <w:jc w:val="center"/>
          <w:del w:id="67" w:author="Miska Hannuksela 2" w:date="2019-09-02T10:28:00Z"/>
        </w:trPr>
        <w:tc>
          <w:tcPr>
            <w:tcW w:w="6725" w:type="dxa"/>
          </w:tcPr>
          <w:p w14:paraId="695B8898" w14:textId="77777777" w:rsidR="00E02355" w:rsidRPr="005539C1" w:rsidDel="00CB47FA" w:rsidRDefault="00E02355" w:rsidP="00971258">
            <w:pPr>
              <w:pStyle w:val="tablesyntax"/>
              <w:spacing w:before="20" w:after="20"/>
              <w:rPr>
                <w:del w:id="68" w:author="Miska Hannuksela 2" w:date="2019-09-02T10:28:00Z"/>
                <w:rFonts w:ascii="Times New Roman" w:hAnsi="Times New Roman"/>
                <w:lang w:val="da-DK" w:eastAsia="ja-JP"/>
              </w:rPr>
            </w:pPr>
            <w:del w:id="69" w:author="Miska Hannuksela 2" w:date="2019-09-02T10:28:00Z"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b/>
                  <w:lang w:val="sv-SE" w:eastAsia="ja-JP"/>
                </w:rPr>
                <w:tab/>
              </w:r>
              <w:r w:rsidRPr="005539C1" w:rsidDel="00CB47FA">
                <w:rPr>
                  <w:rFonts w:ascii="Times New Roman" w:hAnsi="Times New Roman"/>
                  <w:lang w:val="da-DK" w:eastAsia="ja-JP"/>
                </w:rPr>
                <w:delText>}</w:delText>
              </w:r>
            </w:del>
          </w:p>
        </w:tc>
        <w:tc>
          <w:tcPr>
            <w:tcW w:w="533" w:type="dxa"/>
          </w:tcPr>
          <w:p w14:paraId="7794121F" w14:textId="77777777" w:rsidR="00E02355" w:rsidRPr="00D86903" w:rsidDel="00CB47FA" w:rsidRDefault="00E02355" w:rsidP="00971258">
            <w:pPr>
              <w:pStyle w:val="tablecell"/>
              <w:spacing w:before="20" w:after="20"/>
              <w:jc w:val="center"/>
              <w:rPr>
                <w:del w:id="70" w:author="Miska Hannuksela 2" w:date="2019-09-02T10:28:00Z"/>
                <w:bCs/>
                <w:lang w:val="da-DK"/>
              </w:rPr>
            </w:pPr>
          </w:p>
        </w:tc>
        <w:tc>
          <w:tcPr>
            <w:tcW w:w="1157" w:type="dxa"/>
          </w:tcPr>
          <w:p w14:paraId="0688267A" w14:textId="77777777" w:rsidR="00E02355" w:rsidRPr="00A349C9" w:rsidDel="00CB47FA" w:rsidRDefault="00E02355" w:rsidP="00971258">
            <w:pPr>
              <w:pStyle w:val="tableheading"/>
              <w:spacing w:before="20" w:after="20"/>
              <w:rPr>
                <w:del w:id="71" w:author="Miska Hannuksela 2" w:date="2019-09-02T10:28:00Z"/>
                <w:b w:val="0"/>
                <w:lang w:val="da-DK"/>
              </w:rPr>
            </w:pPr>
          </w:p>
        </w:tc>
      </w:tr>
      <w:tr w:rsidR="00E02355" w:rsidRPr="00176195" w14:paraId="7CDEC4C4" w14:textId="77777777" w:rsidTr="00971258">
        <w:trPr>
          <w:cantSplit/>
          <w:jc w:val="center"/>
        </w:trPr>
        <w:tc>
          <w:tcPr>
            <w:tcW w:w="6725" w:type="dxa"/>
          </w:tcPr>
          <w:p w14:paraId="0D96E94D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b/>
                <w:lang w:val="da-DK" w:eastAsia="ja-JP"/>
              </w:rPr>
            </w:pP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  <w:t>mantissa0</w:t>
            </w:r>
          </w:p>
        </w:tc>
        <w:tc>
          <w:tcPr>
            <w:tcW w:w="533" w:type="dxa"/>
          </w:tcPr>
          <w:p w14:paraId="7180F27B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  <w:r w:rsidRPr="00D86903">
              <w:rPr>
                <w:bCs/>
                <w:lang w:val="da-DK"/>
              </w:rPr>
              <w:t>11</w:t>
            </w:r>
          </w:p>
        </w:tc>
        <w:tc>
          <w:tcPr>
            <w:tcW w:w="1157" w:type="dxa"/>
          </w:tcPr>
          <w:p w14:paraId="7AE34BC5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  <w:lang w:val="da-DK"/>
              </w:rPr>
            </w:pPr>
            <w:r w:rsidRPr="00A349C9">
              <w:rPr>
                <w:b w:val="0"/>
                <w:lang w:val="da-DK"/>
              </w:rPr>
              <w:t>u(</w:t>
            </w:r>
            <w:r>
              <w:rPr>
                <w:b w:val="0"/>
                <w:lang w:val="da-DK"/>
              </w:rPr>
              <w:t>v</w:t>
            </w:r>
            <w:r w:rsidRPr="00A349C9">
              <w:rPr>
                <w:b w:val="0"/>
                <w:lang w:val="da-DK"/>
              </w:rPr>
              <w:t>)</w:t>
            </w:r>
          </w:p>
        </w:tc>
      </w:tr>
      <w:tr w:rsidR="00E02355" w:rsidRPr="00176195" w14:paraId="1810F0A1" w14:textId="77777777" w:rsidTr="00971258">
        <w:trPr>
          <w:cantSplit/>
          <w:jc w:val="center"/>
        </w:trPr>
        <w:tc>
          <w:tcPr>
            <w:tcW w:w="6725" w:type="dxa"/>
          </w:tcPr>
          <w:p w14:paraId="092F8B51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>
              <w:rPr>
                <w:rFonts w:ascii="Times New Roman" w:hAnsi="Times New Roman"/>
                <w:lang w:val="da-DK" w:eastAsia="ja-JP"/>
              </w:rPr>
              <w:t>out</w:t>
            </w:r>
            <w:r w:rsidRPr="005539C1">
              <w:rPr>
                <w:rFonts w:ascii="Times New Roman" w:hAnsi="Times New Roman"/>
                <w:lang w:val="da-DK" w:eastAsia="ja-JP"/>
              </w:rPr>
              <w:t>Mantissa[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da-DK" w:eastAsia="ja-JP"/>
              </w:rPr>
              <w:t>, i ] = mantissa0</w:t>
            </w:r>
          </w:p>
        </w:tc>
        <w:tc>
          <w:tcPr>
            <w:tcW w:w="533" w:type="dxa"/>
          </w:tcPr>
          <w:p w14:paraId="00005C80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14:paraId="28E94536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  <w:lang w:val="da-DK"/>
              </w:rPr>
            </w:pPr>
          </w:p>
        </w:tc>
      </w:tr>
      <w:tr w:rsidR="00E02355" w:rsidRPr="00176195" w14:paraId="54A5CEB4" w14:textId="77777777" w:rsidTr="00971258">
        <w:trPr>
          <w:cantSplit/>
          <w:jc w:val="center"/>
        </w:trPr>
        <w:tc>
          <w:tcPr>
            <w:tcW w:w="6725" w:type="dxa"/>
          </w:tcPr>
          <w:p w14:paraId="5CEC00BE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lang w:val="da-DK" w:eastAsia="ja-JP"/>
              </w:rPr>
              <w:t>} else {</w:t>
            </w:r>
          </w:p>
        </w:tc>
        <w:tc>
          <w:tcPr>
            <w:tcW w:w="533" w:type="dxa"/>
          </w:tcPr>
          <w:p w14:paraId="64E551F6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14:paraId="4C863B82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  <w:lang w:val="da-DK"/>
              </w:rPr>
            </w:pPr>
          </w:p>
        </w:tc>
      </w:tr>
      <w:tr w:rsidR="00E02355" w:rsidRPr="00176195" w14:paraId="3D668DEC" w14:textId="77777777" w:rsidTr="00971258">
        <w:trPr>
          <w:cantSplit/>
          <w:jc w:val="center"/>
        </w:trPr>
        <w:tc>
          <w:tcPr>
            <w:tcW w:w="6725" w:type="dxa"/>
          </w:tcPr>
          <w:p w14:paraId="77F7BF7B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b/>
                <w:lang w:val="da-DK" w:eastAsia="ja-JP"/>
              </w:rPr>
            </w:pP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  <w:t>skip_flag</w:t>
            </w:r>
          </w:p>
        </w:tc>
        <w:tc>
          <w:tcPr>
            <w:tcW w:w="533" w:type="dxa"/>
          </w:tcPr>
          <w:p w14:paraId="7679C7B1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  <w:r w:rsidRPr="00D86903">
              <w:rPr>
                <w:bCs/>
                <w:lang w:val="da-DK"/>
              </w:rPr>
              <w:t>11</w:t>
            </w:r>
          </w:p>
        </w:tc>
        <w:tc>
          <w:tcPr>
            <w:tcW w:w="1157" w:type="dxa"/>
          </w:tcPr>
          <w:p w14:paraId="38EED4CD" w14:textId="77777777" w:rsidR="00E02355" w:rsidRPr="00176195" w:rsidRDefault="00E02355" w:rsidP="00971258">
            <w:pPr>
              <w:pStyle w:val="tableheading"/>
              <w:spacing w:before="20" w:after="20"/>
              <w:rPr>
                <w:b w:val="0"/>
              </w:rPr>
            </w:pPr>
            <w:r w:rsidRPr="00A349C9">
              <w:rPr>
                <w:b w:val="0"/>
                <w:lang w:val="da-DK"/>
              </w:rPr>
              <w:t>u(1</w:t>
            </w:r>
            <w:r w:rsidRPr="00176195">
              <w:rPr>
                <w:b w:val="0"/>
              </w:rPr>
              <w:t>)</w:t>
            </w:r>
          </w:p>
        </w:tc>
      </w:tr>
      <w:tr w:rsidR="00E02355" w:rsidRPr="00176195" w14:paraId="1330FCB0" w14:textId="77777777" w:rsidTr="00971258">
        <w:trPr>
          <w:cantSplit/>
          <w:jc w:val="center"/>
        </w:trPr>
        <w:tc>
          <w:tcPr>
            <w:tcW w:w="6725" w:type="dxa"/>
          </w:tcPr>
          <w:p w14:paraId="225F5B39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en-US" w:eastAsia="ja-JP"/>
              </w:rPr>
            </w:pP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lang w:val="da-DK" w:eastAsia="ja-JP"/>
              </w:rPr>
              <w:t>if( skip_flag  = </w:t>
            </w:r>
            <w:r w:rsidRPr="005539C1">
              <w:rPr>
                <w:rFonts w:ascii="Times New Roman" w:hAnsi="Times New Roman"/>
                <w:lang w:val="en-US" w:eastAsia="ja-JP"/>
              </w:rPr>
              <w:t>=  0 ) {</w:t>
            </w:r>
          </w:p>
        </w:tc>
        <w:tc>
          <w:tcPr>
            <w:tcW w:w="533" w:type="dxa"/>
          </w:tcPr>
          <w:p w14:paraId="3F3B4DEF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14:paraId="61299473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176195" w14:paraId="638E4361" w14:textId="77777777" w:rsidTr="00971258">
        <w:trPr>
          <w:cantSplit/>
          <w:jc w:val="center"/>
        </w:trPr>
        <w:tc>
          <w:tcPr>
            <w:tcW w:w="6725" w:type="dxa"/>
          </w:tcPr>
          <w:p w14:paraId="595A978B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b/>
                <w:lang w:val="da-DK" w:eastAsia="ja-JP"/>
              </w:rPr>
            </w:pP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  <w:t>sign1</w:t>
            </w:r>
          </w:p>
        </w:tc>
        <w:tc>
          <w:tcPr>
            <w:tcW w:w="533" w:type="dxa"/>
          </w:tcPr>
          <w:p w14:paraId="0374A4C3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  <w:r w:rsidRPr="00D86903">
              <w:rPr>
                <w:bCs/>
                <w:lang w:val="da-DK"/>
              </w:rPr>
              <w:t>11</w:t>
            </w:r>
          </w:p>
        </w:tc>
        <w:tc>
          <w:tcPr>
            <w:tcW w:w="1157" w:type="dxa"/>
          </w:tcPr>
          <w:p w14:paraId="2CE18A95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  <w:r w:rsidRPr="00A349C9">
              <w:rPr>
                <w:b w:val="0"/>
              </w:rPr>
              <w:t>u(1)</w:t>
            </w:r>
          </w:p>
        </w:tc>
      </w:tr>
      <w:tr w:rsidR="00E02355" w:rsidRPr="00176195" w14:paraId="0B230A2E" w14:textId="77777777" w:rsidTr="00971258">
        <w:trPr>
          <w:cantSplit/>
          <w:jc w:val="center"/>
        </w:trPr>
        <w:tc>
          <w:tcPr>
            <w:tcW w:w="6725" w:type="dxa"/>
          </w:tcPr>
          <w:p w14:paraId="63BBC47E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>
              <w:rPr>
                <w:rFonts w:ascii="Times New Roman" w:hAnsi="Times New Roman"/>
                <w:lang w:val="da-DK" w:eastAsia="ja-JP"/>
              </w:rPr>
              <w:t>out</w:t>
            </w:r>
            <w:r w:rsidRPr="005539C1">
              <w:rPr>
                <w:rFonts w:ascii="Times New Roman" w:hAnsi="Times New Roman"/>
                <w:lang w:val="da-DK" w:eastAsia="ja-JP"/>
              </w:rPr>
              <w:t>Sign[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da-DK" w:eastAsia="ja-JP"/>
              </w:rPr>
              <w:t>, i ] = sign1</w:t>
            </w:r>
          </w:p>
        </w:tc>
        <w:tc>
          <w:tcPr>
            <w:tcW w:w="533" w:type="dxa"/>
          </w:tcPr>
          <w:p w14:paraId="356DF0F6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14:paraId="55C1E961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176195" w14:paraId="7645815B" w14:textId="77777777" w:rsidTr="00971258">
        <w:trPr>
          <w:cantSplit/>
          <w:jc w:val="center"/>
        </w:trPr>
        <w:tc>
          <w:tcPr>
            <w:tcW w:w="6725" w:type="dxa"/>
          </w:tcPr>
          <w:p w14:paraId="5A4A3551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b/>
                <w:lang w:val="da-DK" w:eastAsia="ja-JP"/>
              </w:rPr>
            </w:pP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  <w:t>exponent_skip_flag</w:t>
            </w:r>
          </w:p>
        </w:tc>
        <w:tc>
          <w:tcPr>
            <w:tcW w:w="533" w:type="dxa"/>
          </w:tcPr>
          <w:p w14:paraId="6BEC3D83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  <w:r w:rsidRPr="00D86903">
              <w:rPr>
                <w:bCs/>
                <w:lang w:val="da-DK"/>
              </w:rPr>
              <w:t>11</w:t>
            </w:r>
          </w:p>
        </w:tc>
        <w:tc>
          <w:tcPr>
            <w:tcW w:w="1157" w:type="dxa"/>
          </w:tcPr>
          <w:p w14:paraId="6100C9AB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  <w:r w:rsidRPr="00A349C9">
              <w:rPr>
                <w:b w:val="0"/>
              </w:rPr>
              <w:t>u(1)</w:t>
            </w:r>
          </w:p>
        </w:tc>
      </w:tr>
      <w:tr w:rsidR="00E02355" w:rsidRPr="00176195" w14:paraId="3F8DAF20" w14:textId="77777777" w:rsidTr="00971258">
        <w:trPr>
          <w:cantSplit/>
          <w:jc w:val="center"/>
        </w:trPr>
        <w:tc>
          <w:tcPr>
            <w:tcW w:w="6725" w:type="dxa"/>
          </w:tcPr>
          <w:p w14:paraId="638070E6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lang w:val="da-DK" w:eastAsia="ja-JP"/>
              </w:rPr>
              <w:t>if( exponent_skip_flag  = </w:t>
            </w:r>
            <w:r w:rsidRPr="005539C1">
              <w:rPr>
                <w:rFonts w:ascii="Times New Roman" w:hAnsi="Times New Roman"/>
                <w:lang w:val="en-US" w:eastAsia="ja-JP"/>
              </w:rPr>
              <w:t>=  0 ) {</w:t>
            </w:r>
          </w:p>
        </w:tc>
        <w:tc>
          <w:tcPr>
            <w:tcW w:w="533" w:type="dxa"/>
          </w:tcPr>
          <w:p w14:paraId="517816AC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14:paraId="070AACA3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176195" w14:paraId="622B66F9" w14:textId="77777777" w:rsidTr="00971258">
        <w:trPr>
          <w:cantSplit/>
          <w:jc w:val="center"/>
        </w:trPr>
        <w:tc>
          <w:tcPr>
            <w:tcW w:w="6725" w:type="dxa"/>
          </w:tcPr>
          <w:p w14:paraId="39842429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b/>
                <w:lang w:val="da-DK" w:eastAsia="ja-JP"/>
              </w:rPr>
            </w:pP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  <w:t>exponent1</w:t>
            </w:r>
          </w:p>
        </w:tc>
        <w:tc>
          <w:tcPr>
            <w:tcW w:w="533" w:type="dxa"/>
          </w:tcPr>
          <w:p w14:paraId="1D6C01F4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  <w:r w:rsidRPr="00D86903">
              <w:rPr>
                <w:bCs/>
              </w:rPr>
              <w:t>11</w:t>
            </w:r>
          </w:p>
        </w:tc>
        <w:tc>
          <w:tcPr>
            <w:tcW w:w="1157" w:type="dxa"/>
          </w:tcPr>
          <w:p w14:paraId="5393A4F0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  <w:r w:rsidRPr="00A349C9">
              <w:rPr>
                <w:b w:val="0"/>
              </w:rPr>
              <w:t>u(</w:t>
            </w:r>
            <w:r>
              <w:rPr>
                <w:b w:val="0"/>
              </w:rPr>
              <w:t>v</w:t>
            </w:r>
            <w:r w:rsidRPr="00A349C9">
              <w:rPr>
                <w:b w:val="0"/>
              </w:rPr>
              <w:t>)</w:t>
            </w:r>
          </w:p>
        </w:tc>
      </w:tr>
      <w:tr w:rsidR="00E02355" w:rsidRPr="00176195" w14:paraId="341D7A02" w14:textId="77777777" w:rsidTr="00971258">
        <w:trPr>
          <w:cantSplit/>
          <w:jc w:val="center"/>
        </w:trPr>
        <w:tc>
          <w:tcPr>
            <w:tcW w:w="6725" w:type="dxa"/>
          </w:tcPr>
          <w:p w14:paraId="361A4BDA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>
              <w:rPr>
                <w:rFonts w:ascii="Times New Roman" w:hAnsi="Times New Roman"/>
                <w:lang w:val="da-DK" w:eastAsia="ja-JP"/>
              </w:rPr>
              <w:t>out</w:t>
            </w:r>
            <w:r w:rsidRPr="005539C1">
              <w:rPr>
                <w:rFonts w:ascii="Times New Roman" w:hAnsi="Times New Roman"/>
                <w:lang w:val="da-DK" w:eastAsia="ja-JP"/>
              </w:rPr>
              <w:t>Exp[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da-DK" w:eastAsia="ja-JP"/>
              </w:rPr>
              <w:t>, i ] = exponent1</w:t>
            </w:r>
          </w:p>
        </w:tc>
        <w:tc>
          <w:tcPr>
            <w:tcW w:w="533" w:type="dxa"/>
          </w:tcPr>
          <w:p w14:paraId="29DCCB87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14:paraId="1678D203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176195" w14:paraId="3A718C92" w14:textId="77777777" w:rsidTr="00971258">
        <w:trPr>
          <w:cantSplit/>
          <w:jc w:val="center"/>
        </w:trPr>
        <w:tc>
          <w:tcPr>
            <w:tcW w:w="6725" w:type="dxa"/>
          </w:tcPr>
          <w:p w14:paraId="69DE6C0D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lang w:val="da-DK" w:eastAsia="ja-JP"/>
              </w:rPr>
              <w:t>} else</w:t>
            </w:r>
          </w:p>
        </w:tc>
        <w:tc>
          <w:tcPr>
            <w:tcW w:w="533" w:type="dxa"/>
          </w:tcPr>
          <w:p w14:paraId="14E419F3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14:paraId="0DC42FFC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  <w:tr w:rsidR="00E02355" w:rsidRPr="00176195" w14:paraId="3AAB0225" w14:textId="77777777" w:rsidTr="00971258">
        <w:trPr>
          <w:cantSplit/>
          <w:jc w:val="center"/>
        </w:trPr>
        <w:tc>
          <w:tcPr>
            <w:tcW w:w="6725" w:type="dxa"/>
          </w:tcPr>
          <w:p w14:paraId="312A9575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sv-SE" w:eastAsia="ja-JP"/>
              </w:rPr>
            </w:pPr>
            <w:r w:rsidRPr="005539C1">
              <w:rPr>
                <w:rFonts w:ascii="Times New Roman" w:hAnsi="Times New Roman"/>
                <w:b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sv-SE" w:eastAsia="ja-JP"/>
              </w:rPr>
              <w:tab/>
            </w:r>
            <w:r>
              <w:rPr>
                <w:rFonts w:ascii="Times New Roman" w:hAnsi="Times New Roman"/>
                <w:lang w:val="sv-SE" w:eastAsia="ja-JP"/>
              </w:rPr>
              <w:t>out</w:t>
            </w:r>
            <w:r w:rsidRPr="005539C1">
              <w:rPr>
                <w:rFonts w:ascii="Times New Roman" w:hAnsi="Times New Roman"/>
                <w:lang w:val="sv-SE" w:eastAsia="ja-JP"/>
              </w:rPr>
              <w:t>Exp[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sv-SE" w:eastAsia="ja-JP"/>
              </w:rPr>
              <w:t xml:space="preserve">, i ] = </w:t>
            </w:r>
            <w:r>
              <w:rPr>
                <w:rFonts w:ascii="Times New Roman" w:hAnsi="Times New Roman"/>
                <w:lang w:val="sv-SE" w:eastAsia="ja-JP"/>
              </w:rPr>
              <w:t>out</w:t>
            </w:r>
            <w:r w:rsidRPr="005539C1">
              <w:rPr>
                <w:rFonts w:ascii="Times New Roman" w:hAnsi="Times New Roman"/>
                <w:lang w:val="sv-SE" w:eastAsia="ja-JP"/>
              </w:rPr>
              <w:t>Exp[ </w:t>
            </w:r>
            <w:r w:rsidRPr="00D86903">
              <w:rPr>
                <w:rFonts w:ascii="Times New Roman" w:hAnsi="Times New Roman"/>
                <w:lang w:val="sv-SE" w:eastAsia="ja-JP"/>
              </w:rPr>
              <w:t>ref_dps_id0</w:t>
            </w:r>
            <w:r w:rsidRPr="005539C1">
              <w:rPr>
                <w:rFonts w:ascii="Times New Roman" w:hAnsi="Times New Roman"/>
                <w:lang w:val="sv-SE" w:eastAsia="ja-JP"/>
              </w:rPr>
              <w:t>, i ]</w:t>
            </w:r>
          </w:p>
        </w:tc>
        <w:tc>
          <w:tcPr>
            <w:tcW w:w="533" w:type="dxa"/>
          </w:tcPr>
          <w:p w14:paraId="49B469DE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sv-SE"/>
              </w:rPr>
            </w:pPr>
          </w:p>
        </w:tc>
        <w:tc>
          <w:tcPr>
            <w:tcW w:w="1157" w:type="dxa"/>
          </w:tcPr>
          <w:p w14:paraId="294E449D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  <w:lang w:val="sv-SE"/>
              </w:rPr>
            </w:pPr>
          </w:p>
        </w:tc>
      </w:tr>
      <w:tr w:rsidR="00E02355" w:rsidRPr="00176195" w14:paraId="6E542779" w14:textId="77777777" w:rsidTr="00971258">
        <w:trPr>
          <w:cantSplit/>
          <w:jc w:val="center"/>
        </w:trPr>
        <w:tc>
          <w:tcPr>
            <w:tcW w:w="6725" w:type="dxa"/>
          </w:tcPr>
          <w:p w14:paraId="4D7E0761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da-DK" w:eastAsia="ja-JP"/>
              </w:rPr>
              <w:t>mantissa_diff</w:t>
            </w:r>
          </w:p>
        </w:tc>
        <w:tc>
          <w:tcPr>
            <w:tcW w:w="533" w:type="dxa"/>
          </w:tcPr>
          <w:p w14:paraId="76EDE814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  <w:r w:rsidRPr="00D86903">
              <w:rPr>
                <w:bCs/>
              </w:rPr>
              <w:t>11</w:t>
            </w:r>
          </w:p>
        </w:tc>
        <w:tc>
          <w:tcPr>
            <w:tcW w:w="1157" w:type="dxa"/>
          </w:tcPr>
          <w:p w14:paraId="1FED5149" w14:textId="77777777" w:rsidR="00E02355" w:rsidRPr="00D86903" w:rsidRDefault="00E02355" w:rsidP="00971258">
            <w:pPr>
              <w:pStyle w:val="tableheading"/>
              <w:spacing w:before="20" w:after="20"/>
              <w:rPr>
                <w:b w:val="0"/>
              </w:rPr>
            </w:pPr>
            <w:r w:rsidRPr="00D86903">
              <w:rPr>
                <w:b w:val="0"/>
              </w:rPr>
              <w:t>se(v)</w:t>
            </w:r>
          </w:p>
        </w:tc>
      </w:tr>
      <w:tr w:rsidR="00E02355" w:rsidRPr="00A349C9" w14:paraId="2E35FE5D" w14:textId="77777777" w:rsidTr="00971258">
        <w:trPr>
          <w:cantSplit/>
          <w:jc w:val="center"/>
          <w:ins w:id="72" w:author="Dong Tian" w:date="2019-08-29T14:57:00Z"/>
        </w:trPr>
        <w:tc>
          <w:tcPr>
            <w:tcW w:w="6725" w:type="dxa"/>
          </w:tcPr>
          <w:p w14:paraId="2D7B3183" w14:textId="77777777" w:rsidR="00E02355" w:rsidRPr="00F04B54" w:rsidRDefault="00E02355" w:rsidP="00971258">
            <w:pPr>
              <w:pStyle w:val="tablesyntax"/>
              <w:spacing w:before="20" w:after="20"/>
              <w:rPr>
                <w:ins w:id="73" w:author="Dong Tian" w:date="2019-08-29T14:57:00Z"/>
                <w:rFonts w:ascii="Times New Roman" w:hAnsi="Times New Roman"/>
                <w:bCs/>
                <w:lang w:val="it-IT" w:eastAsia="ja-JP"/>
              </w:rPr>
            </w:pPr>
            <w:ins w:id="74" w:author="Dong Tian" w:date="2019-08-29T14:57:00Z">
              <w:r w:rsidRPr="00834040">
                <w:rPr>
                  <w:rFonts w:ascii="Times New Roman" w:hAnsi="Times New Roman"/>
                  <w:bCs/>
                  <w:lang w:val="it-IT" w:eastAsia="ja-JP"/>
                </w:rPr>
                <w:tab/>
              </w:r>
              <w:r w:rsidRPr="00834040">
                <w:rPr>
                  <w:rFonts w:ascii="Times New Roman" w:hAnsi="Times New Roman"/>
                  <w:bCs/>
                  <w:lang w:val="it-IT" w:eastAsia="ja-JP"/>
                </w:rPr>
                <w:tab/>
              </w:r>
              <w:r w:rsidRPr="00834040">
                <w:rPr>
                  <w:rFonts w:ascii="Times New Roman" w:hAnsi="Times New Roman"/>
                  <w:bCs/>
                  <w:lang w:val="it-IT" w:eastAsia="ja-JP"/>
                </w:rPr>
                <w:tab/>
              </w:r>
              <w:r w:rsidRPr="00834040">
                <w:rPr>
                  <w:rFonts w:ascii="Times New Roman" w:hAnsi="Times New Roman"/>
                  <w:bCs/>
                  <w:lang w:val="it-IT" w:eastAsia="ja-JP"/>
                </w:rPr>
                <w:tab/>
              </w:r>
            </w:ins>
            <w:ins w:id="75" w:author="Dong Tian" w:date="2019-08-29T14:59:00Z">
              <w:r>
                <w:rPr>
                  <w:rFonts w:ascii="Times New Roman" w:hAnsi="Times New Roman"/>
                  <w:bCs/>
                  <w:lang w:val="it-IT" w:eastAsia="ja-JP"/>
                </w:rPr>
                <w:t>i</w:t>
              </w:r>
            </w:ins>
            <w:ins w:id="76" w:author="Dong Tian" w:date="2019-08-29T14:57:00Z">
              <w:r w:rsidRPr="00834040">
                <w:rPr>
                  <w:rFonts w:ascii="Times New Roman" w:hAnsi="Times New Roman"/>
                  <w:bCs/>
                  <w:lang w:val="it-IT" w:eastAsia="ja-JP"/>
                </w:rPr>
                <w:t>f(</w:t>
              </w:r>
            </w:ins>
            <w:ins w:id="77" w:author="Dong Tian" w:date="2019-08-29T14:59:00Z">
              <w:r>
                <w:rPr>
                  <w:rFonts w:ascii="Times New Roman" w:hAnsi="Times New Roman"/>
                  <w:bCs/>
                  <w:lang w:val="it-IT" w:eastAsia="ja-JP"/>
                </w:rPr>
                <w:t xml:space="preserve"> predDirection </w:t>
              </w:r>
            </w:ins>
            <w:ins w:id="78" w:author="Ye-Kui Wang" w:date="2019-08-29T18:22:00Z">
              <w:r>
                <w:rPr>
                  <w:rFonts w:ascii="Times New Roman" w:hAnsi="Times New Roman"/>
                  <w:bCs/>
                  <w:lang w:val="it-IT" w:eastAsia="ja-JP"/>
                </w:rPr>
                <w:t xml:space="preserve"> </w:t>
              </w:r>
            </w:ins>
            <w:ins w:id="79" w:author="Dong Tian" w:date="2019-08-29T15:00:00Z">
              <w:r>
                <w:rPr>
                  <w:rFonts w:ascii="Times New Roman" w:hAnsi="Times New Roman"/>
                  <w:bCs/>
                  <w:lang w:val="it-IT" w:eastAsia="ja-JP"/>
                </w:rPr>
                <w:t>=</w:t>
              </w:r>
            </w:ins>
            <w:ins w:id="80" w:author="Ye-Kui Wang" w:date="2019-08-29T18:22:00Z">
              <w:r>
                <w:rPr>
                  <w:rFonts w:ascii="Times New Roman" w:hAnsi="Times New Roman"/>
                  <w:bCs/>
                  <w:lang w:val="it-IT" w:eastAsia="ja-JP"/>
                </w:rPr>
                <w:t> </w:t>
              </w:r>
            </w:ins>
            <w:ins w:id="81" w:author="Dong Tian" w:date="2019-08-29T15:00:00Z">
              <w:del w:id="82" w:author="Ye-Kui Wang" w:date="2019-08-29T18:22:00Z">
                <w:r w:rsidDel="00834040">
                  <w:rPr>
                    <w:rFonts w:ascii="Times New Roman" w:hAnsi="Times New Roman"/>
                    <w:bCs/>
                    <w:lang w:val="it-IT" w:eastAsia="ja-JP"/>
                  </w:rPr>
                  <w:delText xml:space="preserve"> </w:delText>
                </w:r>
              </w:del>
              <w:r>
                <w:rPr>
                  <w:rFonts w:ascii="Times New Roman" w:hAnsi="Times New Roman"/>
                  <w:bCs/>
                  <w:lang w:val="it-IT" w:eastAsia="ja-JP"/>
                </w:rPr>
                <w:t>=</w:t>
              </w:r>
            </w:ins>
            <w:ins w:id="83" w:author="Ye-Kui Wang" w:date="2019-08-29T18:22:00Z">
              <w:r>
                <w:rPr>
                  <w:rFonts w:ascii="Times New Roman" w:hAnsi="Times New Roman"/>
                  <w:bCs/>
                  <w:lang w:val="it-IT" w:eastAsia="ja-JP"/>
                </w:rPr>
                <w:t xml:space="preserve"> </w:t>
              </w:r>
            </w:ins>
            <w:ins w:id="84" w:author="Dong Tian" w:date="2019-08-29T15:00:00Z">
              <w:r>
                <w:rPr>
                  <w:rFonts w:ascii="Times New Roman" w:hAnsi="Times New Roman"/>
                  <w:bCs/>
                  <w:lang w:val="it-IT" w:eastAsia="ja-JP"/>
                </w:rPr>
                <w:t xml:space="preserve"> 0 )</w:t>
              </w:r>
            </w:ins>
          </w:p>
        </w:tc>
        <w:tc>
          <w:tcPr>
            <w:tcW w:w="533" w:type="dxa"/>
          </w:tcPr>
          <w:p w14:paraId="6A273F6F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ins w:id="85" w:author="Dong Tian" w:date="2019-08-29T14:57:00Z"/>
                <w:bCs/>
                <w:lang w:val="it-IT"/>
              </w:rPr>
            </w:pPr>
          </w:p>
        </w:tc>
        <w:tc>
          <w:tcPr>
            <w:tcW w:w="1157" w:type="dxa"/>
          </w:tcPr>
          <w:p w14:paraId="7EB98526" w14:textId="77777777" w:rsidR="00E02355" w:rsidRPr="00A349C9" w:rsidRDefault="00E02355" w:rsidP="00971258">
            <w:pPr>
              <w:pStyle w:val="tableheading"/>
              <w:spacing w:before="20" w:after="20"/>
              <w:rPr>
                <w:ins w:id="86" w:author="Dong Tian" w:date="2019-08-29T14:57:00Z"/>
                <w:b w:val="0"/>
                <w:lang w:val="it-IT"/>
              </w:rPr>
            </w:pPr>
          </w:p>
        </w:tc>
      </w:tr>
      <w:tr w:rsidR="00E02355" w:rsidRPr="00176195" w14:paraId="0F3AB8A9" w14:textId="77777777" w:rsidTr="00971258">
        <w:trPr>
          <w:cantSplit/>
          <w:jc w:val="center"/>
        </w:trPr>
        <w:tc>
          <w:tcPr>
            <w:tcW w:w="6725" w:type="dxa"/>
          </w:tcPr>
          <w:p w14:paraId="686BFD7D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it-IT" w:eastAsia="ja-JP"/>
              </w:rPr>
            </w:pPr>
            <w:r w:rsidRPr="005539C1">
              <w:rPr>
                <w:rFonts w:ascii="Times New Roman" w:hAnsi="Times New Roman"/>
                <w:b/>
                <w:lang w:val="it-IT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it-IT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it-IT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it-IT" w:eastAsia="ja-JP"/>
              </w:rPr>
              <w:tab/>
            </w:r>
            <w:ins w:id="87" w:author="Dong Tian" w:date="2019-08-29T15:01:00Z">
              <w:r>
                <w:rPr>
                  <w:rFonts w:ascii="Times New Roman" w:hAnsi="Times New Roman"/>
                  <w:b/>
                  <w:lang w:val="it-IT" w:eastAsia="ja-JP"/>
                </w:rPr>
                <w:tab/>
              </w:r>
            </w:ins>
            <w:r w:rsidRPr="005539C1">
              <w:rPr>
                <w:rFonts w:ascii="Times New Roman" w:hAnsi="Times New Roman"/>
                <w:lang w:val="it-IT" w:eastAsia="ja-JP"/>
              </w:rPr>
              <w:t>mantissaPred = (( </w:t>
            </w:r>
            <w:r>
              <w:rPr>
                <w:rFonts w:ascii="Times New Roman" w:hAnsi="Times New Roman"/>
                <w:lang w:val="it-IT" w:eastAsia="ja-JP"/>
              </w:rPr>
              <w:t>out</w:t>
            </w:r>
            <w:r w:rsidRPr="005539C1">
              <w:rPr>
                <w:rFonts w:ascii="Times New Roman" w:hAnsi="Times New Roman"/>
                <w:lang w:val="it-IT" w:eastAsia="ja-JP"/>
              </w:rPr>
              <w:t>Mantissa[ </w:t>
            </w:r>
            <w:r w:rsidRPr="00D86903">
              <w:rPr>
                <w:rFonts w:ascii="Times New Roman" w:hAnsi="Times New Roman"/>
                <w:lang w:val="it-IT" w:eastAsia="ja-JP"/>
              </w:rPr>
              <w:t>ref_dps_id0</w:t>
            </w:r>
            <w:r w:rsidRPr="005539C1">
              <w:rPr>
                <w:rFonts w:ascii="Times New Roman" w:hAnsi="Times New Roman"/>
                <w:lang w:val="it-IT" w:eastAsia="ja-JP"/>
              </w:rPr>
              <w:t>, i ] * predWeight0 +</w:t>
            </w:r>
            <w:r w:rsidRPr="005539C1">
              <w:rPr>
                <w:rFonts w:ascii="Times New Roman" w:hAnsi="Times New Roman"/>
                <w:lang w:val="it-IT" w:eastAsia="ja-JP"/>
              </w:rPr>
              <w:br/>
            </w:r>
            <w:r w:rsidRPr="005539C1">
              <w:rPr>
                <w:rFonts w:ascii="Times New Roman" w:hAnsi="Times New Roman"/>
                <w:lang w:val="it-IT" w:eastAsia="ja-JP"/>
              </w:rPr>
              <w:tab/>
            </w:r>
            <w:r w:rsidRPr="005539C1">
              <w:rPr>
                <w:rFonts w:ascii="Times New Roman" w:hAnsi="Times New Roman"/>
                <w:lang w:val="it-IT" w:eastAsia="ja-JP"/>
              </w:rPr>
              <w:tab/>
            </w:r>
            <w:r w:rsidRPr="005539C1">
              <w:rPr>
                <w:rFonts w:ascii="Times New Roman" w:hAnsi="Times New Roman"/>
                <w:lang w:val="it-IT" w:eastAsia="ja-JP"/>
              </w:rPr>
              <w:tab/>
            </w:r>
            <w:r w:rsidRPr="005539C1">
              <w:rPr>
                <w:rFonts w:ascii="Times New Roman" w:hAnsi="Times New Roman"/>
                <w:lang w:val="it-IT" w:eastAsia="ja-JP"/>
              </w:rPr>
              <w:tab/>
            </w:r>
            <w:r w:rsidRPr="005539C1">
              <w:rPr>
                <w:rFonts w:ascii="Times New Roman" w:hAnsi="Times New Roman"/>
                <w:lang w:val="it-IT" w:eastAsia="ja-JP"/>
              </w:rPr>
              <w:tab/>
            </w:r>
            <w:ins w:id="88" w:author="Dong Tian" w:date="2019-08-29T15:01:00Z">
              <w:r>
                <w:rPr>
                  <w:rFonts w:ascii="Times New Roman" w:hAnsi="Times New Roman"/>
                  <w:lang w:val="it-IT" w:eastAsia="ja-JP"/>
                </w:rPr>
                <w:tab/>
              </w:r>
            </w:ins>
            <w:r>
              <w:rPr>
                <w:rFonts w:ascii="Times New Roman" w:hAnsi="Times New Roman"/>
                <w:lang w:val="it-IT" w:eastAsia="ja-JP"/>
              </w:rPr>
              <w:t>out</w:t>
            </w:r>
            <w:r w:rsidRPr="005539C1">
              <w:rPr>
                <w:rFonts w:ascii="Times New Roman" w:hAnsi="Times New Roman"/>
                <w:lang w:val="it-IT" w:eastAsia="ja-JP"/>
              </w:rPr>
              <w:t>Mantissa[ </w:t>
            </w:r>
            <w:r w:rsidRPr="00D86903">
              <w:rPr>
                <w:rFonts w:ascii="Times New Roman" w:hAnsi="Times New Roman"/>
                <w:lang w:val="it-IT" w:eastAsia="ja-JP"/>
              </w:rPr>
              <w:t>ref_dps_id</w:t>
            </w:r>
            <w:r>
              <w:rPr>
                <w:rFonts w:ascii="Times New Roman" w:hAnsi="Times New Roman"/>
                <w:lang w:val="it-IT" w:eastAsia="ja-JP"/>
              </w:rPr>
              <w:t>1</w:t>
            </w:r>
            <w:r w:rsidRPr="005539C1">
              <w:rPr>
                <w:rFonts w:ascii="Times New Roman" w:hAnsi="Times New Roman"/>
                <w:lang w:val="it-IT" w:eastAsia="ja-JP"/>
              </w:rPr>
              <w:t>, i ] * ( 64-predWeight0 ) + 32 ) &gt;&gt; 6 )</w:t>
            </w:r>
          </w:p>
        </w:tc>
        <w:tc>
          <w:tcPr>
            <w:tcW w:w="533" w:type="dxa"/>
          </w:tcPr>
          <w:p w14:paraId="11E89E19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it-IT"/>
              </w:rPr>
            </w:pPr>
          </w:p>
        </w:tc>
        <w:tc>
          <w:tcPr>
            <w:tcW w:w="1157" w:type="dxa"/>
          </w:tcPr>
          <w:p w14:paraId="2405D7F6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  <w:lang w:val="it-IT"/>
              </w:rPr>
            </w:pPr>
          </w:p>
        </w:tc>
      </w:tr>
      <w:tr w:rsidR="00E02355" w:rsidRPr="00A349C9" w14:paraId="3ECE5E24" w14:textId="77777777" w:rsidTr="00971258">
        <w:trPr>
          <w:cantSplit/>
          <w:jc w:val="center"/>
          <w:ins w:id="89" w:author="Dong Tian" w:date="2019-08-29T14:57:00Z"/>
        </w:trPr>
        <w:tc>
          <w:tcPr>
            <w:tcW w:w="6725" w:type="dxa"/>
          </w:tcPr>
          <w:p w14:paraId="5ACAD906" w14:textId="77777777" w:rsidR="00E02355" w:rsidRPr="00F04B54" w:rsidRDefault="00E02355" w:rsidP="00971258">
            <w:pPr>
              <w:pStyle w:val="tablesyntax"/>
              <w:spacing w:before="20" w:after="20"/>
              <w:rPr>
                <w:ins w:id="90" w:author="Dong Tian" w:date="2019-08-29T14:57:00Z"/>
                <w:rFonts w:ascii="Times New Roman" w:hAnsi="Times New Roman"/>
                <w:bCs/>
                <w:lang w:val="it-IT" w:eastAsia="ja-JP"/>
              </w:rPr>
            </w:pPr>
            <w:ins w:id="91" w:author="Dong Tian" w:date="2019-08-29T14:57:00Z">
              <w:r w:rsidRPr="005539C1">
                <w:rPr>
                  <w:rFonts w:ascii="Times New Roman" w:hAnsi="Times New Roman"/>
                  <w:b/>
                  <w:lang w:val="it-IT" w:eastAsia="ja-JP"/>
                </w:rPr>
                <w:tab/>
              </w:r>
              <w:r w:rsidRPr="005539C1">
                <w:rPr>
                  <w:rFonts w:ascii="Times New Roman" w:hAnsi="Times New Roman"/>
                  <w:b/>
                  <w:lang w:val="it-IT" w:eastAsia="ja-JP"/>
                </w:rPr>
                <w:tab/>
              </w:r>
              <w:r w:rsidRPr="005539C1">
                <w:rPr>
                  <w:rFonts w:ascii="Times New Roman" w:hAnsi="Times New Roman"/>
                  <w:b/>
                  <w:lang w:val="it-IT" w:eastAsia="ja-JP"/>
                </w:rPr>
                <w:tab/>
              </w:r>
              <w:r w:rsidRPr="005539C1">
                <w:rPr>
                  <w:rFonts w:ascii="Times New Roman" w:hAnsi="Times New Roman"/>
                  <w:b/>
                  <w:lang w:val="it-IT" w:eastAsia="ja-JP"/>
                </w:rPr>
                <w:tab/>
              </w:r>
            </w:ins>
            <w:ins w:id="92" w:author="Dong Tian" w:date="2019-08-29T15:01:00Z">
              <w:r w:rsidRPr="00834040">
                <w:rPr>
                  <w:rFonts w:ascii="Times New Roman" w:hAnsi="Times New Roman"/>
                  <w:bCs/>
                  <w:lang w:val="it-IT" w:eastAsia="ja-JP"/>
                </w:rPr>
                <w:t>else</w:t>
              </w:r>
            </w:ins>
          </w:p>
        </w:tc>
        <w:tc>
          <w:tcPr>
            <w:tcW w:w="533" w:type="dxa"/>
          </w:tcPr>
          <w:p w14:paraId="32F4ACC6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ins w:id="93" w:author="Dong Tian" w:date="2019-08-29T14:57:00Z"/>
                <w:bCs/>
                <w:lang w:val="it-IT"/>
              </w:rPr>
            </w:pPr>
          </w:p>
        </w:tc>
        <w:tc>
          <w:tcPr>
            <w:tcW w:w="1157" w:type="dxa"/>
          </w:tcPr>
          <w:p w14:paraId="6F94E97D" w14:textId="77777777" w:rsidR="00E02355" w:rsidRPr="00A349C9" w:rsidRDefault="00E02355" w:rsidP="00971258">
            <w:pPr>
              <w:pStyle w:val="tableheading"/>
              <w:spacing w:before="20" w:after="20"/>
              <w:rPr>
                <w:ins w:id="94" w:author="Dong Tian" w:date="2019-08-29T14:57:00Z"/>
                <w:b w:val="0"/>
                <w:lang w:val="it-IT"/>
              </w:rPr>
            </w:pPr>
          </w:p>
        </w:tc>
      </w:tr>
      <w:tr w:rsidR="00E02355" w:rsidRPr="00A349C9" w14:paraId="35AD372E" w14:textId="77777777" w:rsidTr="00971258">
        <w:trPr>
          <w:cantSplit/>
          <w:jc w:val="center"/>
          <w:ins w:id="95" w:author="Dong Tian" w:date="2019-08-29T14:57:00Z"/>
        </w:trPr>
        <w:tc>
          <w:tcPr>
            <w:tcW w:w="6725" w:type="dxa"/>
          </w:tcPr>
          <w:p w14:paraId="0DFE5D21" w14:textId="77777777" w:rsidR="00E02355" w:rsidRPr="005539C1" w:rsidRDefault="00E02355" w:rsidP="00971258">
            <w:pPr>
              <w:pStyle w:val="tablesyntax"/>
              <w:spacing w:before="20" w:after="20"/>
              <w:rPr>
                <w:ins w:id="96" w:author="Dong Tian" w:date="2019-08-29T14:57:00Z"/>
                <w:rFonts w:ascii="Times New Roman" w:hAnsi="Times New Roman"/>
                <w:lang w:val="it-IT" w:eastAsia="ja-JP"/>
              </w:rPr>
            </w:pPr>
            <w:ins w:id="97" w:author="Dong Tian" w:date="2019-08-29T14:57:00Z">
              <w:r w:rsidRPr="005539C1">
                <w:rPr>
                  <w:rFonts w:ascii="Times New Roman" w:hAnsi="Times New Roman"/>
                  <w:b/>
                  <w:lang w:val="it-IT" w:eastAsia="ja-JP"/>
                </w:rPr>
                <w:tab/>
              </w:r>
              <w:r w:rsidRPr="005539C1">
                <w:rPr>
                  <w:rFonts w:ascii="Times New Roman" w:hAnsi="Times New Roman"/>
                  <w:b/>
                  <w:lang w:val="it-IT" w:eastAsia="ja-JP"/>
                </w:rPr>
                <w:tab/>
              </w:r>
              <w:r w:rsidRPr="005539C1">
                <w:rPr>
                  <w:rFonts w:ascii="Times New Roman" w:hAnsi="Times New Roman"/>
                  <w:b/>
                  <w:lang w:val="it-IT" w:eastAsia="ja-JP"/>
                </w:rPr>
                <w:tab/>
              </w:r>
              <w:r w:rsidRPr="005539C1">
                <w:rPr>
                  <w:rFonts w:ascii="Times New Roman" w:hAnsi="Times New Roman"/>
                  <w:b/>
                  <w:lang w:val="it-IT" w:eastAsia="ja-JP"/>
                </w:rPr>
                <w:tab/>
              </w:r>
            </w:ins>
            <w:ins w:id="98" w:author="Dong Tian" w:date="2019-08-29T15:02:00Z">
              <w:r>
                <w:rPr>
                  <w:rFonts w:ascii="Times New Roman" w:hAnsi="Times New Roman"/>
                  <w:b/>
                  <w:lang w:val="it-IT" w:eastAsia="ja-JP"/>
                </w:rPr>
                <w:tab/>
              </w:r>
            </w:ins>
            <w:ins w:id="99" w:author="Dong Tian" w:date="2019-08-29T14:57:00Z">
              <w:r w:rsidRPr="005539C1">
                <w:rPr>
                  <w:rFonts w:ascii="Times New Roman" w:hAnsi="Times New Roman"/>
                  <w:lang w:val="it-IT" w:eastAsia="ja-JP"/>
                </w:rPr>
                <w:t xml:space="preserve">mantissaPred = </w:t>
              </w:r>
              <w:r>
                <w:rPr>
                  <w:rFonts w:ascii="Times New Roman" w:hAnsi="Times New Roman"/>
                  <w:lang w:val="it-IT" w:eastAsia="ja-JP"/>
                </w:rPr>
                <w:t>out</w:t>
              </w:r>
              <w:r w:rsidRPr="005539C1">
                <w:rPr>
                  <w:rFonts w:ascii="Times New Roman" w:hAnsi="Times New Roman"/>
                  <w:lang w:val="it-IT" w:eastAsia="ja-JP"/>
                </w:rPr>
                <w:t>Mantissa[ </w:t>
              </w:r>
              <w:r w:rsidRPr="00D86903">
                <w:rPr>
                  <w:rFonts w:ascii="Times New Roman" w:hAnsi="Times New Roman"/>
                  <w:lang w:val="it-IT" w:eastAsia="ja-JP"/>
                </w:rPr>
                <w:t>ref_dps_id0</w:t>
              </w:r>
              <w:r w:rsidRPr="005539C1">
                <w:rPr>
                  <w:rFonts w:ascii="Times New Roman" w:hAnsi="Times New Roman"/>
                  <w:lang w:val="it-IT" w:eastAsia="ja-JP"/>
                </w:rPr>
                <w:t>, i ]</w:t>
              </w:r>
            </w:ins>
          </w:p>
        </w:tc>
        <w:tc>
          <w:tcPr>
            <w:tcW w:w="533" w:type="dxa"/>
          </w:tcPr>
          <w:p w14:paraId="72476A7D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ins w:id="100" w:author="Dong Tian" w:date="2019-08-29T14:57:00Z"/>
                <w:bCs/>
                <w:lang w:val="it-IT"/>
              </w:rPr>
            </w:pPr>
          </w:p>
        </w:tc>
        <w:tc>
          <w:tcPr>
            <w:tcW w:w="1157" w:type="dxa"/>
          </w:tcPr>
          <w:p w14:paraId="38CD43C2" w14:textId="77777777" w:rsidR="00E02355" w:rsidRPr="00A349C9" w:rsidRDefault="00E02355" w:rsidP="00971258">
            <w:pPr>
              <w:pStyle w:val="tableheading"/>
              <w:spacing w:before="20" w:after="20"/>
              <w:rPr>
                <w:ins w:id="101" w:author="Dong Tian" w:date="2019-08-29T14:57:00Z"/>
                <w:b w:val="0"/>
                <w:lang w:val="it-IT"/>
              </w:rPr>
            </w:pPr>
          </w:p>
        </w:tc>
      </w:tr>
      <w:tr w:rsidR="00E02355" w:rsidRPr="00176195" w14:paraId="21B59134" w14:textId="77777777" w:rsidTr="00971258">
        <w:trPr>
          <w:cantSplit/>
          <w:jc w:val="center"/>
        </w:trPr>
        <w:tc>
          <w:tcPr>
            <w:tcW w:w="6725" w:type="dxa"/>
          </w:tcPr>
          <w:p w14:paraId="512AA10C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b/>
                <w:lang w:val="it-IT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it-IT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it-IT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it-IT" w:eastAsia="ja-JP"/>
              </w:rPr>
              <w:tab/>
            </w:r>
            <w:r>
              <w:rPr>
                <w:rFonts w:ascii="Times New Roman" w:hAnsi="Times New Roman"/>
                <w:lang w:val="da-DK" w:eastAsia="ja-JP"/>
              </w:rPr>
              <w:t>out</w:t>
            </w:r>
            <w:r w:rsidRPr="005539C1">
              <w:rPr>
                <w:rFonts w:ascii="Times New Roman" w:hAnsi="Times New Roman"/>
                <w:lang w:val="da-DK" w:eastAsia="ja-JP"/>
              </w:rPr>
              <w:t>Mantissa[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da-DK" w:eastAsia="ja-JP"/>
              </w:rPr>
              <w:t>, i ] = mantissaPred + mantissa_diff</w:t>
            </w:r>
          </w:p>
        </w:tc>
        <w:tc>
          <w:tcPr>
            <w:tcW w:w="533" w:type="dxa"/>
          </w:tcPr>
          <w:p w14:paraId="6B71322F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14:paraId="709F1355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  <w:lang w:val="it-IT"/>
              </w:rPr>
            </w:pPr>
          </w:p>
        </w:tc>
      </w:tr>
      <w:tr w:rsidR="00E02355" w:rsidRPr="00176195" w14:paraId="3CBC060F" w14:textId="77777777" w:rsidTr="00971258">
        <w:trPr>
          <w:cantSplit/>
          <w:jc w:val="center"/>
        </w:trPr>
        <w:tc>
          <w:tcPr>
            <w:tcW w:w="6725" w:type="dxa"/>
          </w:tcPr>
          <w:p w14:paraId="4D902BF7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sv-SE" w:eastAsia="ja-JP"/>
              </w:rPr>
            </w:pPr>
            <w:r w:rsidRPr="005539C1">
              <w:rPr>
                <w:rFonts w:ascii="Times New Roman" w:hAnsi="Times New Roman"/>
                <w:b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b/>
                <w:lang w:val="sv-SE" w:eastAsia="ja-JP"/>
              </w:rPr>
              <w:tab/>
            </w:r>
            <w:r>
              <w:rPr>
                <w:rFonts w:ascii="Times New Roman" w:hAnsi="Times New Roman"/>
                <w:lang w:val="sv-SE" w:eastAsia="ja-JP"/>
              </w:rPr>
              <w:t>out</w:t>
            </w:r>
            <w:r w:rsidRPr="005539C1">
              <w:rPr>
                <w:rFonts w:ascii="Times New Roman" w:hAnsi="Times New Roman"/>
                <w:lang w:val="sv-SE" w:eastAsia="ja-JP"/>
              </w:rPr>
              <w:t>ManLen[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sv-SE" w:eastAsia="ja-JP"/>
              </w:rPr>
              <w:t xml:space="preserve">, i ] = </w:t>
            </w:r>
            <w:r>
              <w:rPr>
                <w:rFonts w:ascii="Times New Roman" w:hAnsi="Times New Roman"/>
                <w:lang w:val="sv-SE" w:eastAsia="ja-JP"/>
              </w:rPr>
              <w:t>out</w:t>
            </w:r>
            <w:r w:rsidRPr="005539C1">
              <w:rPr>
                <w:rFonts w:ascii="Times New Roman" w:hAnsi="Times New Roman"/>
                <w:lang w:val="sv-SE" w:eastAsia="ja-JP"/>
              </w:rPr>
              <w:t>ManLen[ </w:t>
            </w:r>
            <w:r w:rsidRPr="00A349C9">
              <w:rPr>
                <w:rFonts w:ascii="Times New Roman" w:hAnsi="Times New Roman"/>
                <w:lang w:val="da-DK" w:eastAsia="ja-JP"/>
              </w:rPr>
              <w:t>ref_dps_id0</w:t>
            </w:r>
            <w:r w:rsidRPr="005539C1">
              <w:rPr>
                <w:rFonts w:ascii="Times New Roman" w:hAnsi="Times New Roman"/>
                <w:lang w:val="sv-SE" w:eastAsia="ja-JP"/>
              </w:rPr>
              <w:t>, i ]</w:t>
            </w:r>
          </w:p>
        </w:tc>
        <w:tc>
          <w:tcPr>
            <w:tcW w:w="533" w:type="dxa"/>
          </w:tcPr>
          <w:p w14:paraId="2EF385C9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sv-SE"/>
              </w:rPr>
            </w:pPr>
          </w:p>
        </w:tc>
        <w:tc>
          <w:tcPr>
            <w:tcW w:w="1157" w:type="dxa"/>
          </w:tcPr>
          <w:p w14:paraId="4F604ECE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  <w:lang w:val="sv-SE"/>
              </w:rPr>
            </w:pPr>
          </w:p>
        </w:tc>
      </w:tr>
      <w:tr w:rsidR="00E02355" w:rsidRPr="00176195" w14:paraId="49A32580" w14:textId="77777777" w:rsidTr="00971258">
        <w:trPr>
          <w:cantSplit/>
          <w:jc w:val="center"/>
        </w:trPr>
        <w:tc>
          <w:tcPr>
            <w:tcW w:w="6725" w:type="dxa"/>
          </w:tcPr>
          <w:p w14:paraId="14414365" w14:textId="77777777" w:rsidR="00E02355" w:rsidRPr="005539C1" w:rsidRDefault="00E02355" w:rsidP="00E02355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da-DK" w:eastAsia="ja-JP"/>
              </w:rPr>
              <w:t>} else {</w:t>
            </w:r>
          </w:p>
        </w:tc>
        <w:tc>
          <w:tcPr>
            <w:tcW w:w="533" w:type="dxa"/>
          </w:tcPr>
          <w:p w14:paraId="26C33A48" w14:textId="77777777" w:rsidR="00E02355" w:rsidRPr="00D86903" w:rsidRDefault="00E02355" w:rsidP="00E02355">
            <w:pPr>
              <w:pStyle w:val="tablecell"/>
              <w:keepNext w:val="0"/>
              <w:spacing w:before="20" w:after="20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14:paraId="2A9FA5AA" w14:textId="77777777" w:rsidR="00E02355" w:rsidRPr="00A349C9" w:rsidRDefault="00E02355" w:rsidP="00E02355">
            <w:pPr>
              <w:pStyle w:val="tableheading"/>
              <w:keepNext w:val="0"/>
              <w:spacing w:before="20" w:after="20"/>
              <w:rPr>
                <w:b w:val="0"/>
              </w:rPr>
            </w:pPr>
          </w:p>
        </w:tc>
      </w:tr>
      <w:tr w:rsidR="00E02355" w:rsidRPr="00176195" w14:paraId="681BBC79" w14:textId="77777777" w:rsidTr="00971258">
        <w:trPr>
          <w:cantSplit/>
          <w:jc w:val="center"/>
        </w:trPr>
        <w:tc>
          <w:tcPr>
            <w:tcW w:w="6725" w:type="dxa"/>
          </w:tcPr>
          <w:p w14:paraId="12E288ED" w14:textId="77777777" w:rsidR="00E02355" w:rsidRPr="005539C1" w:rsidRDefault="00E02355" w:rsidP="00E02355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sv-SE" w:eastAsia="ja-JP"/>
              </w:rPr>
            </w:pP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>
              <w:rPr>
                <w:rFonts w:ascii="Times New Roman" w:hAnsi="Times New Roman"/>
                <w:lang w:val="sv-SE" w:eastAsia="ja-JP"/>
              </w:rPr>
              <w:t>out</w:t>
            </w:r>
            <w:r w:rsidRPr="005539C1">
              <w:rPr>
                <w:rFonts w:ascii="Times New Roman" w:hAnsi="Times New Roman"/>
                <w:lang w:val="sv-SE" w:eastAsia="ja-JP"/>
              </w:rPr>
              <w:t>Sign[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sv-SE" w:eastAsia="ja-JP"/>
              </w:rPr>
              <w:t xml:space="preserve">, i ] = </w:t>
            </w:r>
            <w:r>
              <w:rPr>
                <w:rFonts w:ascii="Times New Roman" w:hAnsi="Times New Roman"/>
                <w:lang w:val="sv-SE" w:eastAsia="ja-JP"/>
              </w:rPr>
              <w:t>out</w:t>
            </w:r>
            <w:r w:rsidRPr="005539C1">
              <w:rPr>
                <w:rFonts w:ascii="Times New Roman" w:hAnsi="Times New Roman"/>
                <w:lang w:val="sv-SE" w:eastAsia="ja-JP"/>
              </w:rPr>
              <w:t>Sign[ </w:t>
            </w:r>
            <w:r w:rsidRPr="00A349C9">
              <w:rPr>
                <w:rFonts w:ascii="Times New Roman" w:hAnsi="Times New Roman"/>
                <w:lang w:val="da-DK" w:eastAsia="ja-JP"/>
              </w:rPr>
              <w:t>ref_dps_id0</w:t>
            </w:r>
            <w:r w:rsidRPr="005539C1">
              <w:rPr>
                <w:rFonts w:ascii="Times New Roman" w:hAnsi="Times New Roman"/>
                <w:lang w:val="sv-SE" w:eastAsia="ja-JP"/>
              </w:rPr>
              <w:t>, i ]</w:t>
            </w:r>
          </w:p>
        </w:tc>
        <w:tc>
          <w:tcPr>
            <w:tcW w:w="533" w:type="dxa"/>
          </w:tcPr>
          <w:p w14:paraId="17ABB561" w14:textId="77777777" w:rsidR="00E02355" w:rsidRPr="00D86903" w:rsidRDefault="00E02355" w:rsidP="00E02355">
            <w:pPr>
              <w:pStyle w:val="tablecell"/>
              <w:keepNext w:val="0"/>
              <w:spacing w:before="20" w:after="20"/>
              <w:jc w:val="center"/>
              <w:rPr>
                <w:bCs/>
                <w:lang w:val="sv-SE"/>
              </w:rPr>
            </w:pPr>
          </w:p>
        </w:tc>
        <w:tc>
          <w:tcPr>
            <w:tcW w:w="1157" w:type="dxa"/>
          </w:tcPr>
          <w:p w14:paraId="315A1671" w14:textId="77777777" w:rsidR="00E02355" w:rsidRPr="00A349C9" w:rsidRDefault="00E02355" w:rsidP="00E02355">
            <w:pPr>
              <w:pStyle w:val="tableheading"/>
              <w:keepNext w:val="0"/>
              <w:spacing w:before="20" w:after="20"/>
              <w:rPr>
                <w:b w:val="0"/>
                <w:lang w:val="sv-SE"/>
              </w:rPr>
            </w:pPr>
          </w:p>
        </w:tc>
      </w:tr>
      <w:tr w:rsidR="00E02355" w:rsidRPr="00176195" w14:paraId="61327A8C" w14:textId="77777777" w:rsidTr="00971258">
        <w:trPr>
          <w:cantSplit/>
          <w:jc w:val="center"/>
        </w:trPr>
        <w:tc>
          <w:tcPr>
            <w:tcW w:w="6725" w:type="dxa"/>
          </w:tcPr>
          <w:p w14:paraId="0B1A5C7B" w14:textId="77777777" w:rsidR="00E02355" w:rsidRPr="005539C1" w:rsidRDefault="00E02355" w:rsidP="00E02355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sv-SE" w:eastAsia="ja-JP"/>
              </w:rPr>
            </w:pP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>
              <w:rPr>
                <w:rFonts w:ascii="Times New Roman" w:hAnsi="Times New Roman"/>
                <w:lang w:val="sv-SE" w:eastAsia="ja-JP"/>
              </w:rPr>
              <w:t>out</w:t>
            </w:r>
            <w:r w:rsidRPr="005539C1">
              <w:rPr>
                <w:rFonts w:ascii="Times New Roman" w:hAnsi="Times New Roman"/>
                <w:lang w:val="sv-SE" w:eastAsia="ja-JP"/>
              </w:rPr>
              <w:t>Exp[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sv-SE" w:eastAsia="ja-JP"/>
              </w:rPr>
              <w:t xml:space="preserve">, i ] = </w:t>
            </w:r>
            <w:r>
              <w:rPr>
                <w:rFonts w:ascii="Times New Roman" w:hAnsi="Times New Roman"/>
                <w:lang w:val="sv-SE" w:eastAsia="ja-JP"/>
              </w:rPr>
              <w:t>out</w:t>
            </w:r>
            <w:r w:rsidRPr="005539C1">
              <w:rPr>
                <w:rFonts w:ascii="Times New Roman" w:hAnsi="Times New Roman"/>
                <w:lang w:val="sv-SE" w:eastAsia="ja-JP"/>
              </w:rPr>
              <w:t>Exp[ </w:t>
            </w:r>
            <w:r w:rsidRPr="00A349C9">
              <w:rPr>
                <w:rFonts w:ascii="Times New Roman" w:hAnsi="Times New Roman"/>
                <w:lang w:val="sv-SE" w:eastAsia="ja-JP"/>
              </w:rPr>
              <w:t>ref_dps_id0</w:t>
            </w:r>
            <w:r w:rsidRPr="005539C1">
              <w:rPr>
                <w:rFonts w:ascii="Times New Roman" w:hAnsi="Times New Roman"/>
                <w:lang w:val="sv-SE" w:eastAsia="ja-JP"/>
              </w:rPr>
              <w:t>, i ]</w:t>
            </w:r>
          </w:p>
        </w:tc>
        <w:tc>
          <w:tcPr>
            <w:tcW w:w="533" w:type="dxa"/>
          </w:tcPr>
          <w:p w14:paraId="0D5A8B17" w14:textId="77777777" w:rsidR="00E02355" w:rsidRPr="00D86903" w:rsidRDefault="00E02355" w:rsidP="00E02355">
            <w:pPr>
              <w:pStyle w:val="tablecell"/>
              <w:keepNext w:val="0"/>
              <w:spacing w:before="20" w:after="20"/>
              <w:jc w:val="center"/>
              <w:rPr>
                <w:bCs/>
                <w:lang w:val="sv-SE"/>
              </w:rPr>
            </w:pPr>
          </w:p>
        </w:tc>
        <w:tc>
          <w:tcPr>
            <w:tcW w:w="1157" w:type="dxa"/>
          </w:tcPr>
          <w:p w14:paraId="6596B1DE" w14:textId="77777777" w:rsidR="00E02355" w:rsidRPr="00A349C9" w:rsidRDefault="00E02355" w:rsidP="00E02355">
            <w:pPr>
              <w:pStyle w:val="tableheading"/>
              <w:keepNext w:val="0"/>
              <w:spacing w:before="20" w:after="20"/>
              <w:rPr>
                <w:b w:val="0"/>
                <w:lang w:val="sv-SE"/>
              </w:rPr>
            </w:pPr>
          </w:p>
        </w:tc>
      </w:tr>
      <w:tr w:rsidR="00E02355" w:rsidRPr="00176195" w14:paraId="5E2673EA" w14:textId="77777777" w:rsidTr="00971258">
        <w:trPr>
          <w:cantSplit/>
          <w:jc w:val="center"/>
        </w:trPr>
        <w:tc>
          <w:tcPr>
            <w:tcW w:w="6725" w:type="dxa"/>
          </w:tcPr>
          <w:p w14:paraId="68943216" w14:textId="77777777" w:rsidR="00E02355" w:rsidRPr="005539C1" w:rsidRDefault="00E02355" w:rsidP="00E02355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sv-SE" w:eastAsia="ja-JP"/>
              </w:rPr>
            </w:pP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>
              <w:rPr>
                <w:rFonts w:ascii="Times New Roman" w:hAnsi="Times New Roman"/>
                <w:lang w:val="sv-SE" w:eastAsia="ja-JP"/>
              </w:rPr>
              <w:t>out</w:t>
            </w:r>
            <w:r w:rsidRPr="005539C1">
              <w:rPr>
                <w:rFonts w:ascii="Times New Roman" w:hAnsi="Times New Roman"/>
                <w:lang w:val="sv-SE" w:eastAsia="ja-JP"/>
              </w:rPr>
              <w:t>Mantissa[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sv-SE" w:eastAsia="ja-JP"/>
              </w:rPr>
              <w:t xml:space="preserve">, i ] = </w:t>
            </w:r>
            <w:r>
              <w:rPr>
                <w:rFonts w:ascii="Times New Roman" w:hAnsi="Times New Roman"/>
                <w:lang w:val="sv-SE" w:eastAsia="ja-JP"/>
              </w:rPr>
              <w:t>out</w:t>
            </w:r>
            <w:r w:rsidRPr="005539C1">
              <w:rPr>
                <w:rFonts w:ascii="Times New Roman" w:hAnsi="Times New Roman"/>
                <w:lang w:val="sv-SE" w:eastAsia="ja-JP"/>
              </w:rPr>
              <w:t>Mantissa[ </w:t>
            </w:r>
            <w:r w:rsidRPr="00A349C9">
              <w:rPr>
                <w:rFonts w:ascii="Times New Roman" w:hAnsi="Times New Roman"/>
                <w:lang w:val="sv-SE" w:eastAsia="ja-JP"/>
              </w:rPr>
              <w:t>ref_dps_id0</w:t>
            </w:r>
            <w:r w:rsidRPr="005539C1">
              <w:rPr>
                <w:rFonts w:ascii="Times New Roman" w:hAnsi="Times New Roman"/>
                <w:lang w:val="sv-SE" w:eastAsia="ja-JP"/>
              </w:rPr>
              <w:t>, i ]</w:t>
            </w:r>
          </w:p>
        </w:tc>
        <w:tc>
          <w:tcPr>
            <w:tcW w:w="533" w:type="dxa"/>
          </w:tcPr>
          <w:p w14:paraId="18525F0B" w14:textId="77777777" w:rsidR="00E02355" w:rsidRPr="00D86903" w:rsidRDefault="00E02355" w:rsidP="00E02355">
            <w:pPr>
              <w:pStyle w:val="tablecell"/>
              <w:keepNext w:val="0"/>
              <w:spacing w:before="20" w:after="20"/>
              <w:jc w:val="center"/>
              <w:rPr>
                <w:bCs/>
                <w:lang w:val="sv-SE"/>
              </w:rPr>
            </w:pPr>
          </w:p>
        </w:tc>
        <w:tc>
          <w:tcPr>
            <w:tcW w:w="1157" w:type="dxa"/>
          </w:tcPr>
          <w:p w14:paraId="2B14F5CD" w14:textId="77777777" w:rsidR="00E02355" w:rsidRPr="00A349C9" w:rsidRDefault="00E02355" w:rsidP="00E02355">
            <w:pPr>
              <w:pStyle w:val="tableheading"/>
              <w:keepNext w:val="0"/>
              <w:spacing w:before="20" w:after="20"/>
              <w:rPr>
                <w:b w:val="0"/>
                <w:lang w:val="sv-SE"/>
              </w:rPr>
            </w:pPr>
          </w:p>
        </w:tc>
      </w:tr>
      <w:tr w:rsidR="00E02355" w:rsidRPr="00176195" w14:paraId="3BD74367" w14:textId="77777777" w:rsidTr="00971258">
        <w:trPr>
          <w:cantSplit/>
          <w:jc w:val="center"/>
        </w:trPr>
        <w:tc>
          <w:tcPr>
            <w:tcW w:w="6725" w:type="dxa"/>
          </w:tcPr>
          <w:p w14:paraId="0439CBED" w14:textId="77777777" w:rsidR="00E02355" w:rsidRPr="005539C1" w:rsidRDefault="00E02355" w:rsidP="00E02355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sv-SE" w:eastAsia="ja-JP"/>
              </w:rPr>
            </w:pP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>
              <w:rPr>
                <w:rFonts w:ascii="Times New Roman" w:hAnsi="Times New Roman"/>
                <w:lang w:val="sv-SE" w:eastAsia="ja-JP"/>
              </w:rPr>
              <w:t>out</w:t>
            </w:r>
            <w:r w:rsidRPr="005539C1">
              <w:rPr>
                <w:rFonts w:ascii="Times New Roman" w:hAnsi="Times New Roman"/>
                <w:lang w:val="sv-SE" w:eastAsia="ja-JP"/>
              </w:rPr>
              <w:t>ManLen[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sv-SE" w:eastAsia="ja-JP"/>
              </w:rPr>
              <w:t xml:space="preserve">, i ] = </w:t>
            </w:r>
            <w:r>
              <w:rPr>
                <w:rFonts w:ascii="Times New Roman" w:hAnsi="Times New Roman"/>
                <w:lang w:val="sv-SE" w:eastAsia="ja-JP"/>
              </w:rPr>
              <w:t>out</w:t>
            </w:r>
            <w:r w:rsidRPr="005539C1">
              <w:rPr>
                <w:rFonts w:ascii="Times New Roman" w:hAnsi="Times New Roman"/>
                <w:lang w:val="sv-SE" w:eastAsia="ja-JP"/>
              </w:rPr>
              <w:t>ManLen[ </w:t>
            </w:r>
            <w:r w:rsidRPr="00A349C9">
              <w:rPr>
                <w:rFonts w:ascii="Times New Roman" w:hAnsi="Times New Roman"/>
                <w:lang w:val="sv-SE" w:eastAsia="ja-JP"/>
              </w:rPr>
              <w:t>ref_dps_id0</w:t>
            </w:r>
            <w:r w:rsidRPr="005539C1">
              <w:rPr>
                <w:rFonts w:ascii="Times New Roman" w:hAnsi="Times New Roman"/>
                <w:lang w:val="sv-SE" w:eastAsia="ja-JP"/>
              </w:rPr>
              <w:t>, i ]</w:t>
            </w:r>
          </w:p>
        </w:tc>
        <w:tc>
          <w:tcPr>
            <w:tcW w:w="533" w:type="dxa"/>
          </w:tcPr>
          <w:p w14:paraId="3850F680" w14:textId="77777777" w:rsidR="00E02355" w:rsidRPr="00D86903" w:rsidRDefault="00E02355" w:rsidP="00E02355">
            <w:pPr>
              <w:pStyle w:val="tablecell"/>
              <w:keepNext w:val="0"/>
              <w:spacing w:before="20" w:after="20"/>
              <w:jc w:val="center"/>
              <w:rPr>
                <w:bCs/>
                <w:lang w:val="sv-SE"/>
              </w:rPr>
            </w:pPr>
          </w:p>
        </w:tc>
        <w:tc>
          <w:tcPr>
            <w:tcW w:w="1157" w:type="dxa"/>
          </w:tcPr>
          <w:p w14:paraId="150D5735" w14:textId="77777777" w:rsidR="00E02355" w:rsidRPr="00A349C9" w:rsidRDefault="00E02355" w:rsidP="00E02355">
            <w:pPr>
              <w:pStyle w:val="tableheading"/>
              <w:keepNext w:val="0"/>
              <w:spacing w:before="20" w:after="20"/>
              <w:rPr>
                <w:b w:val="0"/>
                <w:lang w:val="sv-SE"/>
              </w:rPr>
            </w:pPr>
          </w:p>
        </w:tc>
      </w:tr>
      <w:tr w:rsidR="00E02355" w:rsidRPr="00176195" w14:paraId="375CCC73" w14:textId="77777777" w:rsidTr="00971258">
        <w:trPr>
          <w:cantSplit/>
          <w:jc w:val="center"/>
        </w:trPr>
        <w:tc>
          <w:tcPr>
            <w:tcW w:w="6725" w:type="dxa"/>
          </w:tcPr>
          <w:p w14:paraId="4C419445" w14:textId="77777777" w:rsidR="00E02355" w:rsidRPr="005539C1" w:rsidRDefault="00E02355" w:rsidP="00E02355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da-DK" w:eastAsia="ja-JP"/>
              </w:rPr>
              <w:t>}</w:t>
            </w:r>
          </w:p>
        </w:tc>
        <w:tc>
          <w:tcPr>
            <w:tcW w:w="533" w:type="dxa"/>
          </w:tcPr>
          <w:p w14:paraId="0AE1EA58" w14:textId="77777777" w:rsidR="00E02355" w:rsidRPr="00D86903" w:rsidRDefault="00E02355" w:rsidP="00E02355">
            <w:pPr>
              <w:pStyle w:val="tablecell"/>
              <w:keepNext w:val="0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14:paraId="17E7EC31" w14:textId="77777777" w:rsidR="00E02355" w:rsidRPr="00A349C9" w:rsidRDefault="00E02355" w:rsidP="00E02355">
            <w:pPr>
              <w:pStyle w:val="tableheading"/>
              <w:keepNext w:val="0"/>
              <w:spacing w:before="20" w:after="20"/>
              <w:rPr>
                <w:b w:val="0"/>
              </w:rPr>
            </w:pPr>
          </w:p>
        </w:tc>
      </w:tr>
      <w:tr w:rsidR="00E02355" w:rsidRPr="00176195" w14:paraId="25005CDE" w14:textId="77777777" w:rsidTr="00971258">
        <w:trPr>
          <w:cantSplit/>
          <w:jc w:val="center"/>
        </w:trPr>
        <w:tc>
          <w:tcPr>
            <w:tcW w:w="6725" w:type="dxa"/>
          </w:tcPr>
          <w:p w14:paraId="7E1C178A" w14:textId="77777777" w:rsidR="00E02355" w:rsidRPr="005539C1" w:rsidRDefault="00E02355" w:rsidP="00E02355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lang w:val="da-DK" w:eastAsia="ja-JP"/>
              </w:rPr>
              <w:tab/>
              <w:t>}</w:t>
            </w:r>
          </w:p>
        </w:tc>
        <w:tc>
          <w:tcPr>
            <w:tcW w:w="533" w:type="dxa"/>
          </w:tcPr>
          <w:p w14:paraId="16BFF914" w14:textId="77777777" w:rsidR="00E02355" w:rsidRPr="00D86903" w:rsidRDefault="00E02355" w:rsidP="00E02355">
            <w:pPr>
              <w:pStyle w:val="tablecell"/>
              <w:keepNext w:val="0"/>
              <w:spacing w:before="20" w:after="20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14:paraId="5DC33620" w14:textId="77777777" w:rsidR="00E02355" w:rsidRPr="00A349C9" w:rsidRDefault="00E02355" w:rsidP="00E02355">
            <w:pPr>
              <w:pStyle w:val="tableheading"/>
              <w:keepNext w:val="0"/>
              <w:spacing w:before="20" w:after="20"/>
              <w:rPr>
                <w:b w:val="0"/>
              </w:rPr>
            </w:pPr>
          </w:p>
        </w:tc>
      </w:tr>
      <w:tr w:rsidR="00E02355" w:rsidRPr="00176195" w14:paraId="0A0D75F1" w14:textId="77777777" w:rsidTr="00971258">
        <w:trPr>
          <w:cantSplit/>
          <w:jc w:val="center"/>
        </w:trPr>
        <w:tc>
          <w:tcPr>
            <w:tcW w:w="6725" w:type="dxa"/>
          </w:tcPr>
          <w:p w14:paraId="19F77210" w14:textId="77777777" w:rsidR="00E02355" w:rsidRPr="005539C1" w:rsidRDefault="00E02355" w:rsidP="00E02355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lang w:val="da-DK" w:eastAsia="ja-JP"/>
              </w:rPr>
              <w:tab/>
              <w:t>}</w:t>
            </w:r>
          </w:p>
        </w:tc>
        <w:tc>
          <w:tcPr>
            <w:tcW w:w="533" w:type="dxa"/>
          </w:tcPr>
          <w:p w14:paraId="44DF993E" w14:textId="77777777" w:rsidR="00E02355" w:rsidRPr="00D86903" w:rsidRDefault="00E02355" w:rsidP="00E02355">
            <w:pPr>
              <w:pStyle w:val="tablecell"/>
              <w:keepNext w:val="0"/>
              <w:spacing w:before="20" w:after="20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14:paraId="5106B9A9" w14:textId="77777777" w:rsidR="00E02355" w:rsidRPr="00A349C9" w:rsidRDefault="00E02355" w:rsidP="00E02355">
            <w:pPr>
              <w:pStyle w:val="tableheading"/>
              <w:keepNext w:val="0"/>
              <w:spacing w:before="20" w:after="20"/>
              <w:rPr>
                <w:b w:val="0"/>
              </w:rPr>
            </w:pPr>
          </w:p>
        </w:tc>
      </w:tr>
      <w:tr w:rsidR="00E02355" w:rsidRPr="00176195" w14:paraId="0C84E7BB" w14:textId="77777777" w:rsidTr="00971258">
        <w:trPr>
          <w:cantSplit/>
          <w:jc w:val="center"/>
        </w:trPr>
        <w:tc>
          <w:tcPr>
            <w:tcW w:w="6725" w:type="dxa"/>
          </w:tcPr>
          <w:p w14:paraId="41726775" w14:textId="77777777" w:rsidR="00E02355" w:rsidRPr="005539C1" w:rsidRDefault="00E02355" w:rsidP="00E02355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lang w:val="da-DK" w:eastAsia="ja-JP"/>
              </w:rPr>
              <w:tab/>
              <w:t>if( element_equal_flag  = =  1 ) {</w:t>
            </w:r>
          </w:p>
        </w:tc>
        <w:tc>
          <w:tcPr>
            <w:tcW w:w="533" w:type="dxa"/>
          </w:tcPr>
          <w:p w14:paraId="5CF7C33A" w14:textId="77777777" w:rsidR="00E02355" w:rsidRPr="00D86903" w:rsidRDefault="00E02355" w:rsidP="00E02355">
            <w:pPr>
              <w:pStyle w:val="tablecell"/>
              <w:keepNext w:val="0"/>
              <w:spacing w:before="20" w:after="20"/>
              <w:jc w:val="center"/>
              <w:rPr>
                <w:bCs/>
              </w:rPr>
            </w:pPr>
          </w:p>
        </w:tc>
        <w:tc>
          <w:tcPr>
            <w:tcW w:w="1157" w:type="dxa"/>
          </w:tcPr>
          <w:p w14:paraId="28096C1A" w14:textId="77777777" w:rsidR="00E02355" w:rsidRPr="00A349C9" w:rsidRDefault="00E02355" w:rsidP="00E02355">
            <w:pPr>
              <w:pStyle w:val="tableheading"/>
              <w:keepNext w:val="0"/>
              <w:spacing w:before="20" w:after="20"/>
              <w:rPr>
                <w:b w:val="0"/>
              </w:rPr>
            </w:pPr>
          </w:p>
        </w:tc>
      </w:tr>
      <w:tr w:rsidR="00E02355" w:rsidRPr="00176195" w14:paraId="7DA440FC" w14:textId="77777777" w:rsidTr="00971258">
        <w:trPr>
          <w:cantSplit/>
          <w:jc w:val="center"/>
        </w:trPr>
        <w:tc>
          <w:tcPr>
            <w:tcW w:w="6725" w:type="dxa"/>
          </w:tcPr>
          <w:p w14:paraId="61BAB2F2" w14:textId="77777777" w:rsidR="00E02355" w:rsidRPr="005539C1" w:rsidRDefault="00E02355" w:rsidP="00E02355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lang w:val="da-DK" w:eastAsia="ja-JP"/>
              </w:rPr>
              <w:lastRenderedPageBreak/>
              <w:tab/>
            </w:r>
            <w:r w:rsidRPr="005539C1">
              <w:rPr>
                <w:rFonts w:ascii="Times New Roman" w:hAnsi="Times New Roman"/>
                <w:lang w:val="da-DK" w:eastAsia="ja-JP"/>
              </w:rPr>
              <w:tab/>
              <w:t xml:space="preserve">for( i = 1; i &lt; </w:t>
            </w:r>
            <w:del w:id="102" w:author="Miska Hannuksela" w:date="2019-08-30T15:33:00Z">
              <w:r w:rsidRPr="005539C1" w:rsidDel="0034396C">
                <w:rPr>
                  <w:rFonts w:ascii="Times New Roman" w:hAnsi="Times New Roman"/>
                </w:rPr>
                <w:delText>num_views_minus1 + 1</w:delText>
              </w:r>
            </w:del>
            <w:proofErr w:type="spellStart"/>
            <w:ins w:id="103" w:author="Miska Hannuksela" w:date="2019-08-30T15:33:00Z">
              <w:r>
                <w:rPr>
                  <w:rFonts w:ascii="Times New Roman" w:hAnsi="Times New Roman"/>
                </w:rPr>
                <w:t>numViews</w:t>
              </w:r>
            </w:ins>
            <w:proofErr w:type="spellEnd"/>
            <w:del w:id="104" w:author="Miska Hannuksela 2" w:date="2019-09-02T10:25:00Z">
              <w:r w:rsidRPr="005539C1" w:rsidDel="00CB47FA">
                <w:rPr>
                  <w:rFonts w:ascii="Times New Roman" w:hAnsi="Times New Roman"/>
                </w:rPr>
                <w:delText xml:space="preserve"> – deltaFlag</w:delText>
              </w:r>
            </w:del>
            <w:r w:rsidRPr="005539C1">
              <w:rPr>
                <w:rFonts w:ascii="Times New Roman" w:hAnsi="Times New Roman"/>
              </w:rPr>
              <w:t xml:space="preserve">; </w:t>
            </w:r>
            <w:proofErr w:type="spellStart"/>
            <w:r w:rsidRPr="005539C1">
              <w:rPr>
                <w:rFonts w:ascii="Times New Roman" w:hAnsi="Times New Roman"/>
              </w:rPr>
              <w:t>i</w:t>
            </w:r>
            <w:proofErr w:type="spellEnd"/>
            <w:r w:rsidRPr="005539C1">
              <w:rPr>
                <w:rFonts w:ascii="Times New Roman" w:hAnsi="Times New Roman"/>
              </w:rPr>
              <w:t>++ ) {</w:t>
            </w:r>
          </w:p>
        </w:tc>
        <w:tc>
          <w:tcPr>
            <w:tcW w:w="533" w:type="dxa"/>
          </w:tcPr>
          <w:p w14:paraId="526FC8BA" w14:textId="77777777" w:rsidR="00E02355" w:rsidRPr="00D86903" w:rsidRDefault="00E02355" w:rsidP="00E02355">
            <w:pPr>
              <w:pStyle w:val="tablecell"/>
              <w:keepNext w:val="0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14:paraId="2574671B" w14:textId="77777777" w:rsidR="00E02355" w:rsidRPr="00A349C9" w:rsidRDefault="00E02355" w:rsidP="00E02355">
            <w:pPr>
              <w:pStyle w:val="tableheading"/>
              <w:keepNext w:val="0"/>
              <w:spacing w:before="20" w:after="20"/>
              <w:rPr>
                <w:b w:val="0"/>
              </w:rPr>
            </w:pPr>
          </w:p>
        </w:tc>
      </w:tr>
      <w:tr w:rsidR="00E02355" w:rsidRPr="00176195" w14:paraId="4CA385FE" w14:textId="77777777" w:rsidTr="00971258">
        <w:trPr>
          <w:cantSplit/>
          <w:jc w:val="center"/>
        </w:trPr>
        <w:tc>
          <w:tcPr>
            <w:tcW w:w="6725" w:type="dxa"/>
          </w:tcPr>
          <w:p w14:paraId="215DFD02" w14:textId="77777777" w:rsidR="00E02355" w:rsidRPr="005539C1" w:rsidRDefault="00E02355" w:rsidP="00E02355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lang w:val="da-DK" w:eastAsia="ja-JP"/>
              </w:rPr>
              <w:tab/>
            </w:r>
            <w:r w:rsidRPr="005539C1">
              <w:rPr>
                <w:rFonts w:ascii="Times New Roman" w:hAnsi="Times New Roman"/>
                <w:lang w:val="da-DK" w:eastAsia="ja-JP"/>
              </w:rPr>
              <w:tab/>
            </w:r>
            <w:r>
              <w:rPr>
                <w:rFonts w:ascii="Times New Roman" w:hAnsi="Times New Roman"/>
                <w:lang w:val="da-DK" w:eastAsia="ja-JP"/>
              </w:rPr>
              <w:t>out</w:t>
            </w:r>
            <w:r w:rsidRPr="005539C1">
              <w:rPr>
                <w:rFonts w:ascii="Times New Roman" w:hAnsi="Times New Roman"/>
                <w:lang w:val="da-DK" w:eastAsia="ja-JP"/>
              </w:rPr>
              <w:t>Sign[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da-DK" w:eastAsia="ja-JP"/>
              </w:rPr>
              <w:t xml:space="preserve">, i ] = </w:t>
            </w:r>
            <w:r>
              <w:rPr>
                <w:rFonts w:ascii="Times New Roman" w:hAnsi="Times New Roman"/>
                <w:lang w:val="da-DK" w:eastAsia="ja-JP"/>
              </w:rPr>
              <w:t>out</w:t>
            </w:r>
            <w:r w:rsidRPr="005539C1">
              <w:rPr>
                <w:rFonts w:ascii="Times New Roman" w:hAnsi="Times New Roman"/>
                <w:lang w:val="da-DK" w:eastAsia="ja-JP"/>
              </w:rPr>
              <w:t>Sign[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da-DK" w:eastAsia="ja-JP"/>
              </w:rPr>
              <w:t>, 0 ]</w:t>
            </w:r>
          </w:p>
        </w:tc>
        <w:tc>
          <w:tcPr>
            <w:tcW w:w="533" w:type="dxa"/>
          </w:tcPr>
          <w:p w14:paraId="2DBFFA23" w14:textId="77777777" w:rsidR="00E02355" w:rsidRPr="00D86903" w:rsidRDefault="00E02355" w:rsidP="00E02355">
            <w:pPr>
              <w:pStyle w:val="tablecell"/>
              <w:keepNext w:val="0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14:paraId="38EBE456" w14:textId="77777777" w:rsidR="00E02355" w:rsidRPr="00A349C9" w:rsidRDefault="00E02355" w:rsidP="00E02355">
            <w:pPr>
              <w:pStyle w:val="tableheading"/>
              <w:keepNext w:val="0"/>
              <w:spacing w:before="20" w:after="20"/>
              <w:rPr>
                <w:b w:val="0"/>
              </w:rPr>
            </w:pPr>
          </w:p>
        </w:tc>
      </w:tr>
      <w:tr w:rsidR="00E02355" w:rsidRPr="00176195" w14:paraId="5160B13B" w14:textId="77777777" w:rsidTr="00971258">
        <w:trPr>
          <w:cantSplit/>
          <w:jc w:val="center"/>
        </w:trPr>
        <w:tc>
          <w:tcPr>
            <w:tcW w:w="6725" w:type="dxa"/>
          </w:tcPr>
          <w:p w14:paraId="38583771" w14:textId="77777777" w:rsidR="00E02355" w:rsidRPr="005539C1" w:rsidRDefault="00E02355" w:rsidP="00E02355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en-US" w:eastAsia="ja-JP"/>
              </w:rPr>
            </w:pPr>
            <w:r w:rsidRPr="005539C1">
              <w:rPr>
                <w:rFonts w:ascii="Times New Roman" w:hAnsi="Times New Roman"/>
                <w:lang w:val="en-US" w:eastAsia="ja-JP"/>
              </w:rPr>
              <w:tab/>
            </w:r>
            <w:r w:rsidRPr="005539C1">
              <w:rPr>
                <w:rFonts w:ascii="Times New Roman" w:hAnsi="Times New Roman"/>
                <w:lang w:val="en-US" w:eastAsia="ja-JP"/>
              </w:rPr>
              <w:tab/>
            </w:r>
            <w:r w:rsidRPr="005539C1">
              <w:rPr>
                <w:rFonts w:ascii="Times New Roman" w:hAnsi="Times New Roman"/>
                <w:lang w:val="en-US" w:eastAsia="ja-JP"/>
              </w:rPr>
              <w:tab/>
            </w:r>
            <w:proofErr w:type="spellStart"/>
            <w:r>
              <w:rPr>
                <w:rFonts w:ascii="Times New Roman" w:hAnsi="Times New Roman"/>
                <w:lang w:val="en-US" w:eastAsia="ja-JP"/>
              </w:rPr>
              <w:t>out</w:t>
            </w:r>
            <w:r w:rsidRPr="005539C1">
              <w:rPr>
                <w:rFonts w:ascii="Times New Roman" w:hAnsi="Times New Roman"/>
                <w:lang w:val="en-US" w:eastAsia="ja-JP"/>
              </w:rPr>
              <w:t>Exp</w:t>
            </w:r>
            <w:proofErr w:type="spellEnd"/>
            <w:r w:rsidRPr="005539C1">
              <w:rPr>
                <w:rFonts w:ascii="Times New Roman" w:hAnsi="Times New Roman"/>
                <w:lang w:val="en-US" w:eastAsia="ja-JP"/>
              </w:rPr>
              <w:t>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en-US" w:eastAsia="ja-JP"/>
              </w:rPr>
              <w:t xml:space="preserve">, </w:t>
            </w:r>
            <w:proofErr w:type="spellStart"/>
            <w:r w:rsidRPr="005539C1">
              <w:rPr>
                <w:rFonts w:ascii="Times New Roman" w:hAnsi="Times New Roman"/>
                <w:lang w:val="en-US" w:eastAsia="ja-JP"/>
              </w:rPr>
              <w:t>i</w:t>
            </w:r>
            <w:proofErr w:type="spellEnd"/>
            <w:r w:rsidRPr="005539C1">
              <w:rPr>
                <w:rFonts w:ascii="Times New Roman" w:hAnsi="Times New Roman"/>
                <w:lang w:val="en-US" w:eastAsia="ja-JP"/>
              </w:rPr>
              <w:t xml:space="preserve"> ] = </w:t>
            </w:r>
            <w:proofErr w:type="spellStart"/>
            <w:r>
              <w:rPr>
                <w:rFonts w:ascii="Times New Roman" w:hAnsi="Times New Roman"/>
                <w:lang w:val="en-US" w:eastAsia="ja-JP"/>
              </w:rPr>
              <w:t>out</w:t>
            </w:r>
            <w:r w:rsidRPr="005539C1">
              <w:rPr>
                <w:rFonts w:ascii="Times New Roman" w:hAnsi="Times New Roman"/>
                <w:lang w:val="en-US" w:eastAsia="ja-JP"/>
              </w:rPr>
              <w:t>Exp</w:t>
            </w:r>
            <w:proofErr w:type="spellEnd"/>
            <w:r w:rsidRPr="005539C1">
              <w:rPr>
                <w:rFonts w:ascii="Times New Roman" w:hAnsi="Times New Roman"/>
                <w:lang w:val="en-US" w:eastAsia="ja-JP"/>
              </w:rPr>
              <w:t>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en-US" w:eastAsia="ja-JP"/>
              </w:rPr>
              <w:t>, 0 ]</w:t>
            </w:r>
          </w:p>
        </w:tc>
        <w:tc>
          <w:tcPr>
            <w:tcW w:w="533" w:type="dxa"/>
          </w:tcPr>
          <w:p w14:paraId="2B53BF8C" w14:textId="77777777" w:rsidR="00E02355" w:rsidRPr="00D86903" w:rsidRDefault="00E02355" w:rsidP="00E02355">
            <w:pPr>
              <w:pStyle w:val="tablecell"/>
              <w:keepNext w:val="0"/>
              <w:spacing w:before="20" w:after="20"/>
              <w:jc w:val="center"/>
              <w:rPr>
                <w:bCs/>
                <w:lang w:val="en-US"/>
              </w:rPr>
            </w:pPr>
          </w:p>
        </w:tc>
        <w:tc>
          <w:tcPr>
            <w:tcW w:w="1157" w:type="dxa"/>
          </w:tcPr>
          <w:p w14:paraId="46E81B00" w14:textId="77777777" w:rsidR="00E02355" w:rsidRPr="00A349C9" w:rsidRDefault="00E02355" w:rsidP="00E02355">
            <w:pPr>
              <w:pStyle w:val="tableheading"/>
              <w:keepNext w:val="0"/>
              <w:spacing w:before="20" w:after="20"/>
              <w:rPr>
                <w:b w:val="0"/>
              </w:rPr>
            </w:pPr>
          </w:p>
        </w:tc>
      </w:tr>
      <w:tr w:rsidR="00E02355" w:rsidRPr="00176195" w14:paraId="08EAE08F" w14:textId="77777777" w:rsidTr="00971258">
        <w:trPr>
          <w:cantSplit/>
          <w:jc w:val="center"/>
        </w:trPr>
        <w:tc>
          <w:tcPr>
            <w:tcW w:w="6725" w:type="dxa"/>
          </w:tcPr>
          <w:p w14:paraId="057C034C" w14:textId="77777777" w:rsidR="00E02355" w:rsidRPr="005539C1" w:rsidRDefault="00E02355" w:rsidP="00E02355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sv-SE" w:eastAsia="ja-JP"/>
              </w:rPr>
            </w:pPr>
            <w:r w:rsidRPr="005539C1">
              <w:rPr>
                <w:rFonts w:ascii="Times New Roman" w:hAnsi="Times New Roman"/>
                <w:lang w:val="it-IT" w:eastAsia="ja-JP"/>
              </w:rPr>
              <w:tab/>
            </w:r>
            <w:r w:rsidRPr="005539C1">
              <w:rPr>
                <w:rFonts w:ascii="Times New Roman" w:hAnsi="Times New Roman"/>
                <w:lang w:val="it-IT" w:eastAsia="ja-JP"/>
              </w:rPr>
              <w:tab/>
            </w:r>
            <w:r w:rsidRPr="005539C1">
              <w:rPr>
                <w:rFonts w:ascii="Times New Roman" w:hAnsi="Times New Roman"/>
                <w:lang w:val="it-IT" w:eastAsia="ja-JP"/>
              </w:rPr>
              <w:tab/>
            </w:r>
            <w:r>
              <w:rPr>
                <w:rFonts w:ascii="Times New Roman" w:hAnsi="Times New Roman"/>
                <w:lang w:val="sv-SE" w:eastAsia="ja-JP"/>
              </w:rPr>
              <w:t>out</w:t>
            </w:r>
            <w:r w:rsidRPr="005539C1">
              <w:rPr>
                <w:rFonts w:ascii="Times New Roman" w:hAnsi="Times New Roman"/>
                <w:lang w:val="sv-SE" w:eastAsia="ja-JP"/>
              </w:rPr>
              <w:t>Mantissa[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sv-SE" w:eastAsia="ja-JP"/>
              </w:rPr>
              <w:t xml:space="preserve">, i ] = </w:t>
            </w:r>
            <w:r>
              <w:rPr>
                <w:rFonts w:ascii="Times New Roman" w:hAnsi="Times New Roman"/>
                <w:lang w:val="sv-SE" w:eastAsia="ja-JP"/>
              </w:rPr>
              <w:t>out</w:t>
            </w:r>
            <w:r w:rsidRPr="005539C1">
              <w:rPr>
                <w:rFonts w:ascii="Times New Roman" w:hAnsi="Times New Roman"/>
                <w:lang w:val="sv-SE" w:eastAsia="ja-JP"/>
              </w:rPr>
              <w:t>Mantissa[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sv-SE" w:eastAsia="ja-JP"/>
              </w:rPr>
              <w:t>, 0 ]</w:t>
            </w:r>
          </w:p>
        </w:tc>
        <w:tc>
          <w:tcPr>
            <w:tcW w:w="533" w:type="dxa"/>
          </w:tcPr>
          <w:p w14:paraId="01972C71" w14:textId="77777777" w:rsidR="00E02355" w:rsidRPr="00D86903" w:rsidRDefault="00E02355" w:rsidP="00E02355">
            <w:pPr>
              <w:pStyle w:val="tablecell"/>
              <w:keepNext w:val="0"/>
              <w:spacing w:before="20" w:after="20"/>
              <w:jc w:val="center"/>
              <w:rPr>
                <w:bCs/>
                <w:lang w:val="sv-SE"/>
              </w:rPr>
            </w:pPr>
          </w:p>
        </w:tc>
        <w:tc>
          <w:tcPr>
            <w:tcW w:w="1157" w:type="dxa"/>
          </w:tcPr>
          <w:p w14:paraId="1F909683" w14:textId="77777777" w:rsidR="00E02355" w:rsidRPr="00A349C9" w:rsidRDefault="00E02355" w:rsidP="00E02355">
            <w:pPr>
              <w:pStyle w:val="tableheading"/>
              <w:keepNext w:val="0"/>
              <w:spacing w:before="20" w:after="20"/>
              <w:rPr>
                <w:b w:val="0"/>
                <w:lang w:val="sv-SE"/>
              </w:rPr>
            </w:pPr>
          </w:p>
        </w:tc>
      </w:tr>
      <w:tr w:rsidR="00E02355" w:rsidRPr="00176195" w14:paraId="48F16C0E" w14:textId="77777777" w:rsidTr="00971258">
        <w:trPr>
          <w:cantSplit/>
          <w:jc w:val="center"/>
        </w:trPr>
        <w:tc>
          <w:tcPr>
            <w:tcW w:w="6725" w:type="dxa"/>
          </w:tcPr>
          <w:p w14:paraId="35B57912" w14:textId="77777777" w:rsidR="00E02355" w:rsidRPr="005539C1" w:rsidRDefault="00E02355" w:rsidP="00E02355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sv-SE" w:eastAsia="ja-JP"/>
              </w:rPr>
            </w:pP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>
              <w:rPr>
                <w:rFonts w:ascii="Times New Roman" w:hAnsi="Times New Roman"/>
                <w:lang w:val="sv-SE" w:eastAsia="ja-JP"/>
              </w:rPr>
              <w:t>out</w:t>
            </w:r>
            <w:r w:rsidRPr="005539C1">
              <w:rPr>
                <w:rFonts w:ascii="Times New Roman" w:hAnsi="Times New Roman"/>
                <w:lang w:val="sv-SE" w:eastAsia="ja-JP"/>
              </w:rPr>
              <w:t>ManLen[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sv-SE" w:eastAsia="ja-JP"/>
              </w:rPr>
              <w:t xml:space="preserve">, i ] = </w:t>
            </w:r>
            <w:r>
              <w:rPr>
                <w:rFonts w:ascii="Times New Roman" w:hAnsi="Times New Roman"/>
                <w:lang w:val="sv-SE" w:eastAsia="ja-JP"/>
              </w:rPr>
              <w:t>out</w:t>
            </w:r>
            <w:r w:rsidRPr="005539C1">
              <w:rPr>
                <w:rFonts w:ascii="Times New Roman" w:hAnsi="Times New Roman"/>
                <w:lang w:val="sv-SE" w:eastAsia="ja-JP"/>
              </w:rPr>
              <w:t>ManLen[ </w:t>
            </w:r>
            <w:r>
              <w:rPr>
                <w:rFonts w:ascii="Times New Roman" w:hAnsi="Times New Roman"/>
                <w:lang w:val="da-DK" w:eastAsia="ja-JP"/>
              </w:rPr>
              <w:t>index</w:t>
            </w:r>
            <w:r w:rsidRPr="005539C1">
              <w:rPr>
                <w:rFonts w:ascii="Times New Roman" w:hAnsi="Times New Roman"/>
                <w:lang w:val="sv-SE" w:eastAsia="ja-JP"/>
              </w:rPr>
              <w:t>, 0 ]</w:t>
            </w:r>
          </w:p>
        </w:tc>
        <w:tc>
          <w:tcPr>
            <w:tcW w:w="533" w:type="dxa"/>
          </w:tcPr>
          <w:p w14:paraId="0DF282B1" w14:textId="77777777" w:rsidR="00E02355" w:rsidRPr="00D86903" w:rsidRDefault="00E02355" w:rsidP="00E02355">
            <w:pPr>
              <w:pStyle w:val="tablecell"/>
              <w:keepNext w:val="0"/>
              <w:spacing w:before="20" w:after="20"/>
              <w:jc w:val="center"/>
              <w:rPr>
                <w:bCs/>
                <w:lang w:val="sv-SE"/>
              </w:rPr>
            </w:pPr>
          </w:p>
        </w:tc>
        <w:tc>
          <w:tcPr>
            <w:tcW w:w="1157" w:type="dxa"/>
          </w:tcPr>
          <w:p w14:paraId="2B8C85B0" w14:textId="77777777" w:rsidR="00E02355" w:rsidRPr="00A349C9" w:rsidRDefault="00E02355" w:rsidP="00E02355">
            <w:pPr>
              <w:pStyle w:val="tableheading"/>
              <w:keepNext w:val="0"/>
              <w:spacing w:before="20" w:after="20"/>
              <w:rPr>
                <w:b w:val="0"/>
                <w:lang w:val="sv-SE"/>
              </w:rPr>
            </w:pPr>
          </w:p>
        </w:tc>
      </w:tr>
      <w:tr w:rsidR="00E02355" w:rsidRPr="00176195" w14:paraId="23269EBF" w14:textId="77777777" w:rsidTr="00971258">
        <w:trPr>
          <w:cantSplit/>
          <w:jc w:val="center"/>
        </w:trPr>
        <w:tc>
          <w:tcPr>
            <w:tcW w:w="6725" w:type="dxa"/>
          </w:tcPr>
          <w:p w14:paraId="70CB3AFC" w14:textId="77777777" w:rsidR="00E02355" w:rsidRPr="005539C1" w:rsidRDefault="00E02355" w:rsidP="00E02355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sv-SE" w:eastAsia="ja-JP"/>
              </w:rPr>
              <w:tab/>
            </w:r>
            <w:r w:rsidRPr="005539C1">
              <w:rPr>
                <w:rFonts w:ascii="Times New Roman" w:hAnsi="Times New Roman"/>
                <w:lang w:val="da-DK" w:eastAsia="ja-JP"/>
              </w:rPr>
              <w:t>}</w:t>
            </w:r>
          </w:p>
        </w:tc>
        <w:tc>
          <w:tcPr>
            <w:tcW w:w="533" w:type="dxa"/>
          </w:tcPr>
          <w:p w14:paraId="3FA2D6F3" w14:textId="77777777" w:rsidR="00E02355" w:rsidRPr="00D86903" w:rsidRDefault="00E02355" w:rsidP="00E02355">
            <w:pPr>
              <w:pStyle w:val="tablecell"/>
              <w:keepNext w:val="0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14:paraId="651CF66D" w14:textId="77777777" w:rsidR="00E02355" w:rsidRPr="00A349C9" w:rsidRDefault="00E02355" w:rsidP="00E02355">
            <w:pPr>
              <w:pStyle w:val="tableheading"/>
              <w:keepNext w:val="0"/>
              <w:spacing w:before="20" w:after="20"/>
              <w:rPr>
                <w:b w:val="0"/>
              </w:rPr>
            </w:pPr>
          </w:p>
        </w:tc>
      </w:tr>
      <w:tr w:rsidR="00E02355" w:rsidRPr="00176195" w14:paraId="36D82D60" w14:textId="77777777" w:rsidTr="00971258">
        <w:trPr>
          <w:cantSplit/>
          <w:jc w:val="center"/>
        </w:trPr>
        <w:tc>
          <w:tcPr>
            <w:tcW w:w="6725" w:type="dxa"/>
          </w:tcPr>
          <w:p w14:paraId="1BA4D57D" w14:textId="77777777" w:rsidR="00E02355" w:rsidRPr="005539C1" w:rsidRDefault="00E02355" w:rsidP="00E02355">
            <w:pPr>
              <w:pStyle w:val="tablesyntax"/>
              <w:keepNext w:val="0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lang w:val="da-DK" w:eastAsia="ja-JP"/>
              </w:rPr>
              <w:tab/>
              <w:t>}</w:t>
            </w:r>
          </w:p>
        </w:tc>
        <w:tc>
          <w:tcPr>
            <w:tcW w:w="533" w:type="dxa"/>
          </w:tcPr>
          <w:p w14:paraId="1D9ED68F" w14:textId="77777777" w:rsidR="00E02355" w:rsidRPr="00D86903" w:rsidRDefault="00E02355" w:rsidP="00E02355">
            <w:pPr>
              <w:pStyle w:val="tablecell"/>
              <w:keepNext w:val="0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14:paraId="7199DDA0" w14:textId="77777777" w:rsidR="00E02355" w:rsidRPr="00A349C9" w:rsidRDefault="00E02355" w:rsidP="00E02355">
            <w:pPr>
              <w:pStyle w:val="tableheading"/>
              <w:keepNext w:val="0"/>
              <w:spacing w:before="20" w:after="20"/>
              <w:rPr>
                <w:b w:val="0"/>
              </w:rPr>
            </w:pPr>
          </w:p>
        </w:tc>
      </w:tr>
      <w:tr w:rsidR="00E02355" w:rsidRPr="00176195" w14:paraId="4EFC3391" w14:textId="77777777" w:rsidTr="00971258">
        <w:trPr>
          <w:cantSplit/>
          <w:jc w:val="center"/>
        </w:trPr>
        <w:tc>
          <w:tcPr>
            <w:tcW w:w="6725" w:type="dxa"/>
          </w:tcPr>
          <w:p w14:paraId="1E51853B" w14:textId="77777777" w:rsidR="00E02355" w:rsidRPr="005539C1" w:rsidRDefault="00E02355" w:rsidP="00971258">
            <w:pPr>
              <w:pStyle w:val="tablesyntax"/>
              <w:spacing w:before="20" w:after="20"/>
              <w:rPr>
                <w:rFonts w:ascii="Times New Roman" w:hAnsi="Times New Roman"/>
                <w:lang w:val="da-DK" w:eastAsia="ja-JP"/>
              </w:rPr>
            </w:pPr>
            <w:r w:rsidRPr="005539C1">
              <w:rPr>
                <w:rFonts w:ascii="Times New Roman" w:hAnsi="Times New Roman"/>
                <w:lang w:val="da-DK" w:eastAsia="ja-JP"/>
              </w:rPr>
              <w:t>}</w:t>
            </w:r>
          </w:p>
        </w:tc>
        <w:tc>
          <w:tcPr>
            <w:tcW w:w="533" w:type="dxa"/>
          </w:tcPr>
          <w:p w14:paraId="3870FB9B" w14:textId="77777777" w:rsidR="00E02355" w:rsidRPr="00D86903" w:rsidRDefault="00E02355" w:rsidP="00971258">
            <w:pPr>
              <w:pStyle w:val="tablecell"/>
              <w:spacing w:before="20" w:after="20"/>
              <w:jc w:val="center"/>
              <w:rPr>
                <w:bCs/>
                <w:lang w:val="da-DK"/>
              </w:rPr>
            </w:pPr>
          </w:p>
        </w:tc>
        <w:tc>
          <w:tcPr>
            <w:tcW w:w="1157" w:type="dxa"/>
          </w:tcPr>
          <w:p w14:paraId="6171349C" w14:textId="77777777" w:rsidR="00E02355" w:rsidRPr="00A349C9" w:rsidRDefault="00E02355" w:rsidP="00971258">
            <w:pPr>
              <w:pStyle w:val="tableheading"/>
              <w:spacing w:before="20" w:after="20"/>
              <w:rPr>
                <w:b w:val="0"/>
              </w:rPr>
            </w:pPr>
          </w:p>
        </w:tc>
      </w:tr>
    </w:tbl>
    <w:p w14:paraId="3C5314EC" w14:textId="77777777" w:rsidR="00E02355" w:rsidRDefault="00E02355" w:rsidP="00E02355">
      <w:pPr>
        <w:widowControl w:val="0"/>
      </w:pPr>
    </w:p>
    <w:p w14:paraId="58B286A2" w14:textId="23229D26" w:rsidR="00E02355" w:rsidRPr="00E02355" w:rsidRDefault="00E02355" w:rsidP="00E02355">
      <w:pPr>
        <w:keepNext/>
        <w:jc w:val="both"/>
        <w:rPr>
          <w:i/>
          <w:szCs w:val="22"/>
          <w:lang w:val="en-CA"/>
        </w:rPr>
      </w:pPr>
      <w:r w:rsidRPr="00E02355">
        <w:rPr>
          <w:i/>
          <w:szCs w:val="22"/>
          <w:lang w:val="en-CA"/>
        </w:rPr>
        <w:t>In J.7.4.2.13.2, change the 3DV acquisition element semantics as follows:</w:t>
      </w:r>
    </w:p>
    <w:p w14:paraId="56932554" w14:textId="77777777" w:rsidR="00E02355" w:rsidRDefault="00E02355" w:rsidP="00E02355">
      <w:pPr>
        <w:widowControl w:val="0"/>
      </w:pPr>
      <w:r w:rsidRPr="00C345F8">
        <w:t xml:space="preserve">The syntax structure specifies the value </w:t>
      </w:r>
      <w:r w:rsidRPr="005539C1">
        <w:t xml:space="preserve">of an element in </w:t>
      </w:r>
      <w:r>
        <w:t>the depth ranges syntax structure</w:t>
      </w:r>
      <w:r w:rsidRPr="005539C1">
        <w:t xml:space="preserve">. The element may contain one or more loop entries </w:t>
      </w:r>
      <w:proofErr w:type="spellStart"/>
      <w:r w:rsidRPr="005539C1">
        <w:t>i</w:t>
      </w:r>
      <w:proofErr w:type="spellEnd"/>
      <w:r w:rsidRPr="005539C1">
        <w:t xml:space="preserve"> of the order specified by view_id_3dv syntax elements</w:t>
      </w:r>
      <w:r>
        <w:t>.</w:t>
      </w:r>
    </w:p>
    <w:p w14:paraId="660BFCA0" w14:textId="77777777" w:rsidR="00E02355" w:rsidRDefault="00E02355" w:rsidP="00E02355">
      <w:pPr>
        <w:widowControl w:val="0"/>
      </w:pPr>
      <w:r w:rsidRPr="005539C1">
        <w:t xml:space="preserve">The contents of the syntax structure are controlled through input variables </w:t>
      </w:r>
      <w:proofErr w:type="spellStart"/>
      <w:r w:rsidRPr="005539C1">
        <w:t>predDirection</w:t>
      </w:r>
      <w:proofErr w:type="spellEnd"/>
      <w:r w:rsidRPr="005539C1">
        <w:t xml:space="preserve">, </w:t>
      </w:r>
      <w:del w:id="105" w:author="Miska Hannuksela 2" w:date="2019-09-02T10:29:00Z">
        <w:r w:rsidRPr="005539C1" w:rsidDel="00CB47FA">
          <w:delText xml:space="preserve">precMode, and </w:delText>
        </w:r>
      </w:del>
      <w:proofErr w:type="spellStart"/>
      <w:r w:rsidRPr="005539C1">
        <w:t>expLen</w:t>
      </w:r>
      <w:proofErr w:type="spellEnd"/>
      <w:ins w:id="106" w:author="Miska Hannuksela 2" w:date="2019-09-02T10:29:00Z">
        <w:r>
          <w:t>, and index</w:t>
        </w:r>
      </w:ins>
      <w:r w:rsidRPr="005539C1">
        <w:t xml:space="preserve"> the semantics of which are as follows.</w:t>
      </w:r>
    </w:p>
    <w:p w14:paraId="74E782A7" w14:textId="77777777" w:rsidR="00E02355" w:rsidRPr="00466EF1" w:rsidDel="00CB47FA" w:rsidRDefault="00E02355" w:rsidP="00E02355">
      <w:pPr>
        <w:ind w:left="400" w:hanging="397"/>
        <w:rPr>
          <w:del w:id="107" w:author="Miska Hannuksela 2" w:date="2019-09-02T10:26:00Z"/>
        </w:rPr>
      </w:pPr>
      <w:del w:id="108" w:author="Miska Hannuksela 2" w:date="2019-09-02T10:26:00Z">
        <w:r w:rsidRPr="00466EF1" w:rsidDel="00CB47FA">
          <w:delText>–</w:delText>
        </w:r>
        <w:r w:rsidRPr="00466EF1" w:rsidDel="00CB47FA">
          <w:tab/>
          <w:delText>deltaFlag equal to 0 specifies that the each loop entry corresponds to a value specific to the view indicated by i. deltaFlag equal to 1 specifies that each loop entry corresponds to a difference of values between the views indicated by i and i + 1.</w:delText>
        </w:r>
      </w:del>
    </w:p>
    <w:p w14:paraId="708C3C86" w14:textId="77777777" w:rsidR="00E02355" w:rsidRPr="00466EF1" w:rsidRDefault="00E02355" w:rsidP="00E02355">
      <w:pPr>
        <w:ind w:left="400" w:hanging="397"/>
      </w:pPr>
      <w:r w:rsidRPr="00466EF1">
        <w:t>–</w:t>
      </w:r>
      <w:r w:rsidRPr="00466EF1">
        <w:tab/>
      </w:r>
      <w:proofErr w:type="spellStart"/>
      <w:proofErr w:type="gramStart"/>
      <w:r w:rsidRPr="00466EF1">
        <w:t>predDirection</w:t>
      </w:r>
      <w:proofErr w:type="spellEnd"/>
      <w:proofErr w:type="gramEnd"/>
      <w:r w:rsidRPr="00466EF1">
        <w:t xml:space="preserve"> equal to 2 specifies that the first loop entry of the element is not predicted and coded in the sign, exponent, and mantissa syntax elements. </w:t>
      </w:r>
      <w:proofErr w:type="spellStart"/>
      <w:proofErr w:type="gramStart"/>
      <w:r w:rsidRPr="00466EF1">
        <w:t>predDirection</w:t>
      </w:r>
      <w:proofErr w:type="spellEnd"/>
      <w:proofErr w:type="gramEnd"/>
      <w:r w:rsidRPr="00466EF1">
        <w:t xml:space="preserve"> equal to 0 or 1 specifies that the first loop entry of the element is predicted and a difference relative to a prediction value is coded in the difference syntax element.</w:t>
      </w:r>
    </w:p>
    <w:p w14:paraId="4EFAC442" w14:textId="77777777" w:rsidR="00E02355" w:rsidRPr="00466EF1" w:rsidDel="007B6D44" w:rsidRDefault="00E02355" w:rsidP="00E02355">
      <w:pPr>
        <w:ind w:left="400" w:hanging="397"/>
        <w:rPr>
          <w:del w:id="109" w:author="Miska Hannuksela 2" w:date="2019-09-02T10:29:00Z"/>
        </w:rPr>
      </w:pPr>
      <w:del w:id="110" w:author="Miska Hannuksela 2" w:date="2019-09-02T10:29:00Z">
        <w:r w:rsidRPr="00466EF1" w:rsidDel="007B6D44">
          <w:delText>–</w:delText>
        </w:r>
        <w:r w:rsidRPr="00466EF1" w:rsidDel="007B6D44">
          <w:tab/>
          <w:delText>precMode equal to 0 specifies that the number of bits in the mantissa syntax element</w:delText>
        </w:r>
      </w:del>
      <w:ins w:id="111" w:author="Ye-Kui Wang" w:date="2019-08-29T18:27:00Z">
        <w:del w:id="112" w:author="Miska Hannuksela 2" w:date="2019-09-02T10:29:00Z">
          <w:r w:rsidDel="007B6D44">
            <w:delText xml:space="preserve"> is signalled by the syntax element </w:delText>
          </w:r>
          <w:r w:rsidRPr="00723149" w:rsidDel="007B6D44">
            <w:delText>mantissa_len_minus1</w:delText>
          </w:r>
        </w:del>
      </w:ins>
      <w:del w:id="113" w:author="Miska Hannuksela 2" w:date="2019-09-02T10:29:00Z">
        <w:r w:rsidRPr="00466EF1" w:rsidDel="007B6D44">
          <w:delText>.</w:delText>
        </w:r>
      </w:del>
    </w:p>
    <w:p w14:paraId="05480141" w14:textId="77777777" w:rsidR="00E02355" w:rsidRDefault="00E02355" w:rsidP="00E02355">
      <w:pPr>
        <w:ind w:left="400" w:hanging="397"/>
        <w:rPr>
          <w:ins w:id="114" w:author="Miska Hannuksela" w:date="2019-08-30T15:45:00Z"/>
        </w:rPr>
      </w:pPr>
      <w:r w:rsidRPr="00466EF1">
        <w:t>–</w:t>
      </w:r>
      <w:r w:rsidRPr="00466EF1">
        <w:tab/>
      </w:r>
      <w:proofErr w:type="spellStart"/>
      <w:proofErr w:type="gramStart"/>
      <w:r w:rsidRPr="00466EF1">
        <w:t>expLen</w:t>
      </w:r>
      <w:proofErr w:type="spellEnd"/>
      <w:proofErr w:type="gramEnd"/>
      <w:r w:rsidRPr="00466EF1">
        <w:t xml:space="preserve"> specifies the number of bits in the exponent syntax element.</w:t>
      </w:r>
    </w:p>
    <w:p w14:paraId="3664D5F5" w14:textId="77777777" w:rsidR="00E02355" w:rsidRPr="00466EF1" w:rsidRDefault="00E02355" w:rsidP="00E02355">
      <w:pPr>
        <w:ind w:left="400" w:hanging="397"/>
      </w:pPr>
      <w:ins w:id="115" w:author="Miska Hannuksela" w:date="2019-08-30T15:45:00Z">
        <w:r w:rsidRPr="00466EF1">
          <w:t>–</w:t>
        </w:r>
        <w:r w:rsidRPr="00466EF1">
          <w:tab/>
          <w:t>index</w:t>
        </w:r>
      </w:ins>
      <w:ins w:id="116" w:author="Miska Hannuksela" w:date="2019-08-30T15:46:00Z">
        <w:r>
          <w:t xml:space="preserve"> greater than 0</w:t>
        </w:r>
      </w:ins>
      <w:ins w:id="117" w:author="Miska Hannuksela" w:date="2019-08-30T15:45:00Z">
        <w:r w:rsidRPr="00466EF1">
          <w:t xml:space="preserve"> </w:t>
        </w:r>
      </w:ins>
      <w:proofErr w:type="spellStart"/>
      <w:ins w:id="118" w:author="Miska Hannuksela" w:date="2019-08-30T15:48:00Z">
        <w:r>
          <w:t>specifices</w:t>
        </w:r>
      </w:ins>
      <w:proofErr w:type="spellEnd"/>
      <w:ins w:id="119" w:author="Miska Hannuksela" w:date="2019-08-30T15:45:00Z">
        <w:r w:rsidRPr="00466EF1">
          <w:t xml:space="preserve"> the </w:t>
        </w:r>
        <w:proofErr w:type="spellStart"/>
        <w:r w:rsidRPr="00466EF1">
          <w:t>depth_parameter_set_id</w:t>
        </w:r>
        <w:proofErr w:type="spellEnd"/>
        <w:r w:rsidRPr="00466EF1">
          <w:t xml:space="preserve"> of the depth parameter set wherein the parameters are present</w:t>
        </w:r>
      </w:ins>
      <w:ins w:id="120" w:author="Miska Hannuksela" w:date="2019-08-30T15:46:00Z">
        <w:r>
          <w:t xml:space="preserve">, and index equal to 0 </w:t>
        </w:r>
      </w:ins>
      <w:ins w:id="121" w:author="Miska Hannuksela" w:date="2019-08-30T15:48:00Z">
        <w:r>
          <w:t>specifies</w:t>
        </w:r>
      </w:ins>
      <w:ins w:id="122" w:author="Miska Hannuksela" w:date="2019-08-30T15:47:00Z">
        <w:r>
          <w:t xml:space="preserve"> that the parameters</w:t>
        </w:r>
      </w:ins>
      <w:ins w:id="123" w:author="Miska Hannuksela" w:date="2019-08-30T15:48:00Z">
        <w:r>
          <w:t xml:space="preserve"> are present in a sequence parameter set.</w:t>
        </w:r>
      </w:ins>
    </w:p>
    <w:p w14:paraId="5570EC72" w14:textId="77777777" w:rsidR="00E02355" w:rsidRDefault="00E02355" w:rsidP="00E02355">
      <w:pPr>
        <w:widowControl w:val="0"/>
      </w:pPr>
      <w:r w:rsidRPr="005539C1">
        <w:rPr>
          <w:rFonts w:eastAsia="Times New Roman"/>
        </w:rPr>
        <w:t xml:space="preserve">The syntax structure uses </w:t>
      </w:r>
      <w:proofErr w:type="spellStart"/>
      <w:r>
        <w:rPr>
          <w:rFonts w:eastAsia="Times New Roman"/>
        </w:rPr>
        <w:t>out</w:t>
      </w:r>
      <w:r w:rsidRPr="005539C1">
        <w:rPr>
          <w:rFonts w:eastAsia="Times New Roman"/>
        </w:rPr>
        <w:t>Sign</w:t>
      </w:r>
      <w:proofErr w:type="spellEnd"/>
      <w:r w:rsidRPr="005539C1"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out</w:t>
      </w:r>
      <w:r w:rsidRPr="005539C1">
        <w:rPr>
          <w:rFonts w:eastAsia="Times New Roman"/>
        </w:rPr>
        <w:t>Exp</w:t>
      </w:r>
      <w:proofErr w:type="spellEnd"/>
      <w:r w:rsidRPr="005539C1"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out</w:t>
      </w:r>
      <w:r w:rsidRPr="005539C1">
        <w:rPr>
          <w:rFonts w:eastAsia="Times New Roman"/>
        </w:rPr>
        <w:t>Mantissa</w:t>
      </w:r>
      <w:proofErr w:type="spellEnd"/>
      <w:r>
        <w:rPr>
          <w:rFonts w:eastAsia="Times New Roman"/>
        </w:rPr>
        <w:t xml:space="preserve">, and </w:t>
      </w:r>
      <w:proofErr w:type="spellStart"/>
      <w:r>
        <w:t>o</w:t>
      </w:r>
      <w:r w:rsidRPr="005539C1">
        <w:t>utManLen</w:t>
      </w:r>
      <w:proofErr w:type="spellEnd"/>
      <w:r w:rsidRPr="005539C1">
        <w:rPr>
          <w:rFonts w:eastAsia="Times New Roman"/>
        </w:rPr>
        <w:t xml:space="preserve"> variables for </w:t>
      </w:r>
      <w:r w:rsidRPr="005539C1">
        <w:t xml:space="preserve">both input and output, where each variable is indexed by </w:t>
      </w:r>
      <w:proofErr w:type="gramStart"/>
      <w:r w:rsidRPr="005539C1">
        <w:t>[ index</w:t>
      </w:r>
      <w:proofErr w:type="gramEnd"/>
      <w:r w:rsidRPr="005539C1">
        <w:t xml:space="preserve">, </w:t>
      </w:r>
      <w:proofErr w:type="spellStart"/>
      <w:r w:rsidRPr="005539C1">
        <w:t>viewIdc</w:t>
      </w:r>
      <w:proofErr w:type="spellEnd"/>
      <w:r w:rsidRPr="005539C1">
        <w:t xml:space="preserve"> ], index being an identifier </w:t>
      </w:r>
      <w:r w:rsidRPr="005539C1">
        <w:rPr>
          <w:rFonts w:eastAsia="SimSun" w:hint="eastAsia"/>
          <w:lang w:eastAsia="zh-CN"/>
        </w:rPr>
        <w:t xml:space="preserve">(equal to </w:t>
      </w:r>
      <w:r w:rsidRPr="005539C1">
        <w:rPr>
          <w:rFonts w:eastAsia="SimSun"/>
          <w:lang w:eastAsia="zh-CN"/>
        </w:rPr>
        <w:t xml:space="preserve">either 0 when decoding depth ranges in sequence parameter set or </w:t>
      </w:r>
      <w:proofErr w:type="spellStart"/>
      <w:r w:rsidRPr="005539C1">
        <w:rPr>
          <w:rFonts w:eastAsia="SimSun"/>
          <w:lang w:eastAsia="zh-CN"/>
        </w:rPr>
        <w:t>depth_parameter_set_id</w:t>
      </w:r>
      <w:proofErr w:type="spellEnd"/>
      <w:r w:rsidRPr="005539C1">
        <w:rPr>
          <w:rFonts w:eastAsia="SimSun"/>
          <w:lang w:eastAsia="zh-CN"/>
        </w:rPr>
        <w:t xml:space="preserve"> value when decoding depth range parameter set</w:t>
      </w:r>
      <w:r w:rsidRPr="005539C1">
        <w:rPr>
          <w:rFonts w:eastAsia="SimSun" w:hint="eastAsia"/>
          <w:lang w:eastAsia="zh-CN"/>
        </w:rPr>
        <w:t xml:space="preserve">) </w:t>
      </w:r>
      <w:r w:rsidRPr="005539C1">
        <w:t xml:space="preserve">to a depth parameter set and </w:t>
      </w:r>
      <w:proofErr w:type="spellStart"/>
      <w:r w:rsidRPr="005539C1">
        <w:t>viewIdc</w:t>
      </w:r>
      <w:proofErr w:type="spellEnd"/>
      <w:r w:rsidRPr="005539C1">
        <w:t xml:space="preserve"> being a view indicator (in the order of views for 3DV acquisition parameters).</w:t>
      </w:r>
    </w:p>
    <w:p w14:paraId="682BC673" w14:textId="77777777" w:rsidR="00E02355" w:rsidRPr="005539C1" w:rsidRDefault="00E02355" w:rsidP="00E02355">
      <w:pPr>
        <w:widowControl w:val="0"/>
      </w:pPr>
      <w:proofErr w:type="spellStart"/>
      <w:r w:rsidRPr="005539C1">
        <w:rPr>
          <w:b/>
        </w:rPr>
        <w:t>element_equal_flag</w:t>
      </w:r>
      <w:proofErr w:type="spellEnd"/>
      <w:r w:rsidRPr="005539C1">
        <w:t xml:space="preserve"> equal to 0 specifies that the sign, exponent, and mantissa may </w:t>
      </w:r>
      <w:ins w:id="124" w:author="Ye-Kui Wang" w:date="2019-08-30T16:17:00Z">
        <w:r>
          <w:t xml:space="preserve">or may </w:t>
        </w:r>
      </w:ins>
      <w:r w:rsidRPr="005539C1">
        <w:t xml:space="preserve">not be identical to respective values for any two loop entries </w:t>
      </w:r>
      <w:proofErr w:type="spellStart"/>
      <w:r w:rsidRPr="005539C1">
        <w:t>i</w:t>
      </w:r>
      <w:proofErr w:type="spellEnd"/>
      <w:r w:rsidRPr="005539C1">
        <w:t xml:space="preserve"> and j. </w:t>
      </w:r>
      <w:proofErr w:type="spellStart"/>
      <w:r w:rsidRPr="005539C1">
        <w:t>element_equal_flag</w:t>
      </w:r>
      <w:proofErr w:type="spellEnd"/>
      <w:r w:rsidRPr="005539C1">
        <w:t xml:space="preserve"> equal to 1 specifies that the sign, exponent, and mantissa are identical to respective values for any two loop entries </w:t>
      </w:r>
      <w:proofErr w:type="spellStart"/>
      <w:r w:rsidRPr="005539C1">
        <w:t>i</w:t>
      </w:r>
      <w:proofErr w:type="spellEnd"/>
      <w:r w:rsidRPr="005539C1">
        <w:t xml:space="preserve"> and j.</w:t>
      </w:r>
      <w:ins w:id="125" w:author="Miska Hannuksela 2" w:date="2019-09-02T10:21:00Z">
        <w:r>
          <w:t xml:space="preserve"> </w:t>
        </w:r>
      </w:ins>
      <w:ins w:id="126" w:author="Miska Hannuksela 2" w:date="2019-09-02T10:22:00Z">
        <w:r>
          <w:t xml:space="preserve">When not present, </w:t>
        </w:r>
      </w:ins>
      <w:proofErr w:type="spellStart"/>
      <w:ins w:id="127" w:author="Miska Hannuksela 2" w:date="2019-09-02T10:23:00Z">
        <w:r>
          <w:t>element_equal_flag</w:t>
        </w:r>
        <w:proofErr w:type="spellEnd"/>
        <w:r>
          <w:t xml:space="preserve"> </w:t>
        </w:r>
      </w:ins>
      <w:ins w:id="128" w:author="Miska Hannuksela 2" w:date="2019-09-02T10:22:00Z">
        <w:r>
          <w:t>is inferred to be equal to 0.</w:t>
        </w:r>
      </w:ins>
    </w:p>
    <w:p w14:paraId="72691F56" w14:textId="77777777" w:rsidR="00E02355" w:rsidRPr="005539C1" w:rsidRDefault="00E02355" w:rsidP="00E02355">
      <w:pPr>
        <w:widowControl w:val="0"/>
      </w:pPr>
      <w:proofErr w:type="gramStart"/>
      <w:r w:rsidRPr="005539C1">
        <w:rPr>
          <w:b/>
        </w:rPr>
        <w:t>mantissa_len_minus1</w:t>
      </w:r>
      <w:proofErr w:type="gramEnd"/>
      <w:r w:rsidRPr="005539C1">
        <w:t xml:space="preserve"> </w:t>
      </w:r>
      <w:ins w:id="129" w:author="Ye-Kui Wang" w:date="2019-08-30T16:17:00Z">
        <w:r>
          <w:t>plus</w:t>
        </w:r>
      </w:ins>
      <w:del w:id="130" w:author="Ye-Kui Wang" w:date="2019-08-30T16:17:00Z">
        <w:r w:rsidRPr="005539C1" w:rsidDel="009479D9">
          <w:delText>+</w:delText>
        </w:r>
      </w:del>
      <w:r w:rsidRPr="005539C1">
        <w:t xml:space="preserve"> 1 specifies the number of bits in the mantissa syntax element. The value of mantissa_len_minus1 shall be in the range of 0 to 31, inclusive.</w:t>
      </w:r>
    </w:p>
    <w:p w14:paraId="45E42638" w14:textId="77777777" w:rsidR="00E02355" w:rsidRPr="005539C1" w:rsidDel="007B6D44" w:rsidRDefault="00E02355" w:rsidP="00E02355">
      <w:pPr>
        <w:widowControl w:val="0"/>
        <w:rPr>
          <w:del w:id="131" w:author="Miska Hannuksela 2" w:date="2019-09-02T10:29:00Z"/>
        </w:rPr>
      </w:pPr>
      <w:del w:id="132" w:author="Miska Hannuksela 2" w:date="2019-09-02T10:29:00Z">
        <w:r w:rsidRPr="005539C1" w:rsidDel="007B6D44">
          <w:rPr>
            <w:b/>
          </w:rPr>
          <w:delText>prec</w:delText>
        </w:r>
        <w:r w:rsidRPr="005539C1" w:rsidDel="007B6D44">
          <w:delText xml:space="preserve"> specifies the exponent of the maximum allowable truncation error for the value represented by the sign, exponent, and mantissa given by 2</w:delText>
        </w:r>
      </w:del>
      <w:ins w:id="133" w:author="Ye-Kui Wang" w:date="2019-08-30T16:17:00Z">
        <w:del w:id="134" w:author="Miska Hannuksela 2" w:date="2019-09-02T10:29:00Z">
          <w:r w:rsidDel="007B6D44">
            <w:delText> </w:delText>
          </w:r>
        </w:del>
      </w:ins>
      <w:del w:id="135" w:author="Miska Hannuksela 2" w:date="2019-09-02T10:29:00Z">
        <w:r w:rsidRPr="005539C1" w:rsidDel="007B6D44">
          <w:delText>−</w:delText>
        </w:r>
      </w:del>
      <w:ins w:id="136" w:author="Ye-Kui Wang" w:date="2019-08-30T16:17:00Z">
        <w:del w:id="137" w:author="Miska Hannuksela 2" w:date="2019-09-02T10:29:00Z">
          <w:r w:rsidDel="007B6D44">
            <w:delText> </w:delText>
          </w:r>
        </w:del>
      </w:ins>
      <w:del w:id="138" w:author="Miska Hannuksela 2" w:date="2019-09-02T10:29:00Z">
        <w:r w:rsidRPr="005539C1" w:rsidDel="007B6D44">
          <w:delText>prec. The value of prec shall be in the range of 0 to 31, inclusive.</w:delText>
        </w:r>
      </w:del>
    </w:p>
    <w:p w14:paraId="5C9B1579" w14:textId="77777777" w:rsidR="00E02355" w:rsidRPr="005539C1" w:rsidRDefault="00E02355" w:rsidP="00E02355">
      <w:pPr>
        <w:widowControl w:val="0"/>
      </w:pPr>
      <w:proofErr w:type="gramStart"/>
      <w:r w:rsidRPr="005539C1">
        <w:rPr>
          <w:b/>
        </w:rPr>
        <w:t>sign0</w:t>
      </w:r>
      <w:proofErr w:type="gramEnd"/>
      <w:r w:rsidRPr="005539C1">
        <w:t xml:space="preserve"> equal to 0 indicates that the sign of the value provided in the loop entry is positive. </w:t>
      </w:r>
      <w:proofErr w:type="gramStart"/>
      <w:r w:rsidRPr="005539C1">
        <w:t>sign0</w:t>
      </w:r>
      <w:proofErr w:type="gramEnd"/>
      <w:r w:rsidRPr="005539C1">
        <w:t xml:space="preserve"> equal to 1 indicates that the sign is negative.</w:t>
      </w:r>
    </w:p>
    <w:p w14:paraId="4493A8B6" w14:textId="77777777" w:rsidR="00E02355" w:rsidRPr="005539C1" w:rsidRDefault="00E02355" w:rsidP="00E02355">
      <w:pPr>
        <w:widowControl w:val="0"/>
      </w:pPr>
      <w:proofErr w:type="gramStart"/>
      <w:r w:rsidRPr="005539C1">
        <w:rPr>
          <w:b/>
        </w:rPr>
        <w:t>exponent0</w:t>
      </w:r>
      <w:proofErr w:type="gramEnd"/>
      <w:r w:rsidRPr="005539C1">
        <w:t xml:space="preserve"> specifies the exponent of the value provided by the loop entry. </w:t>
      </w:r>
      <w:r>
        <w:t xml:space="preserve">The syntax element </w:t>
      </w:r>
      <w:r w:rsidRPr="005539C1">
        <w:t xml:space="preserve">exponent0 </w:t>
      </w:r>
      <w:r>
        <w:t xml:space="preserve">is represented by </w:t>
      </w:r>
      <w:proofErr w:type="spellStart"/>
      <w:r w:rsidRPr="005539C1">
        <w:t>expLen</w:t>
      </w:r>
      <w:proofErr w:type="spellEnd"/>
      <w:r>
        <w:t xml:space="preserve"> bits. </w:t>
      </w:r>
      <w:r w:rsidRPr="005539C1">
        <w:t>The value of exponent0 shall be in the range of 0 to 2</w:t>
      </w:r>
      <w:r w:rsidRPr="000A648F">
        <w:rPr>
          <w:vertAlign w:val="superscript"/>
        </w:rPr>
        <w:t>expLen</w:t>
      </w:r>
      <w:r w:rsidRPr="005539C1">
        <w:t xml:space="preserve"> – 2, inclusive. The value 2</w:t>
      </w:r>
      <w:r w:rsidRPr="000A648F">
        <w:rPr>
          <w:vertAlign w:val="superscript"/>
        </w:rPr>
        <w:t>expLen</w:t>
      </w:r>
      <w:r w:rsidRPr="005539C1">
        <w:t xml:space="preserve"> – 1 is reserved for future use by ITU</w:t>
      </w:r>
      <w:r w:rsidRPr="005539C1">
        <w:noBreakHyphen/>
        <w:t>T | ISO/IEC. Decoders shall treat the value 2</w:t>
      </w:r>
      <w:r w:rsidRPr="000A648F">
        <w:rPr>
          <w:vertAlign w:val="superscript"/>
        </w:rPr>
        <w:t>expLen</w:t>
      </w:r>
      <w:r w:rsidRPr="005539C1">
        <w:t xml:space="preserve"> – 1 as indicating an unspecified value.</w:t>
      </w:r>
    </w:p>
    <w:p w14:paraId="6FBC1B37" w14:textId="77777777" w:rsidR="00E02355" w:rsidRPr="005539C1" w:rsidRDefault="00E02355" w:rsidP="00E02355">
      <w:pPr>
        <w:widowControl w:val="0"/>
      </w:pPr>
      <w:proofErr w:type="gramStart"/>
      <w:r w:rsidRPr="005539C1">
        <w:rPr>
          <w:b/>
        </w:rPr>
        <w:t>mantissa0</w:t>
      </w:r>
      <w:proofErr w:type="gramEnd"/>
      <w:r w:rsidRPr="005539C1">
        <w:t xml:space="preserve"> specifies the mantissa of the value provided by the loop entry. </w:t>
      </w:r>
      <w:r>
        <w:t xml:space="preserve">The syntax element </w:t>
      </w:r>
      <w:r w:rsidRPr="00EC1362">
        <w:t xml:space="preserve">mantissa0 </w:t>
      </w:r>
      <w:r>
        <w:t xml:space="preserve">is represented by </w:t>
      </w:r>
      <w:proofErr w:type="spellStart"/>
      <w:r>
        <w:t>man</w:t>
      </w:r>
      <w:r w:rsidRPr="005539C1">
        <w:t>Len</w:t>
      </w:r>
      <w:proofErr w:type="spellEnd"/>
      <w:r>
        <w:t xml:space="preserve"> bits.</w:t>
      </w:r>
    </w:p>
    <w:p w14:paraId="1E6D09AA" w14:textId="77777777" w:rsidR="00E02355" w:rsidRPr="005539C1" w:rsidRDefault="00E02355" w:rsidP="00E02355">
      <w:pPr>
        <w:widowControl w:val="0"/>
      </w:pPr>
      <w:proofErr w:type="spellStart"/>
      <w:proofErr w:type="gramStart"/>
      <w:r w:rsidRPr="005539C1">
        <w:rPr>
          <w:b/>
        </w:rPr>
        <w:t>skip_flag</w:t>
      </w:r>
      <w:proofErr w:type="spellEnd"/>
      <w:proofErr w:type="gramEnd"/>
      <w:r w:rsidRPr="005539C1">
        <w:t xml:space="preserve"> equal to 0 specifies that syntax elements sign1, </w:t>
      </w:r>
      <w:proofErr w:type="spellStart"/>
      <w:r w:rsidRPr="005539C1">
        <w:t>exponent_skip_flag</w:t>
      </w:r>
      <w:proofErr w:type="spellEnd"/>
      <w:r w:rsidRPr="005539C1">
        <w:t xml:space="preserve"> and </w:t>
      </w:r>
      <w:proofErr w:type="spellStart"/>
      <w:r w:rsidRPr="005539C1">
        <w:t>mantissa_diff</w:t>
      </w:r>
      <w:proofErr w:type="spellEnd"/>
      <w:r w:rsidRPr="005539C1">
        <w:t xml:space="preserve"> are present for the loop entry. </w:t>
      </w:r>
      <w:proofErr w:type="spellStart"/>
      <w:proofErr w:type="gramStart"/>
      <w:r w:rsidRPr="005539C1">
        <w:t>skip_flag</w:t>
      </w:r>
      <w:proofErr w:type="spellEnd"/>
      <w:proofErr w:type="gramEnd"/>
      <w:r w:rsidRPr="005539C1">
        <w:t xml:space="preserve"> equal to 1 specifies that elements sign1, </w:t>
      </w:r>
      <w:proofErr w:type="spellStart"/>
      <w:r w:rsidRPr="005539C1">
        <w:t>exponent_skip_flag</w:t>
      </w:r>
      <w:proofErr w:type="spellEnd"/>
      <w:r w:rsidRPr="005539C1">
        <w:t xml:space="preserve"> and </w:t>
      </w:r>
      <w:proofErr w:type="spellStart"/>
      <w:r w:rsidRPr="005539C1">
        <w:t>mantissa_diff</w:t>
      </w:r>
      <w:proofErr w:type="spellEnd"/>
      <w:r w:rsidRPr="005539C1">
        <w:t xml:space="preserve"> are not present for the loop entry.</w:t>
      </w:r>
    </w:p>
    <w:p w14:paraId="58187BD3" w14:textId="77777777" w:rsidR="00E02355" w:rsidRPr="005539C1" w:rsidRDefault="00E02355" w:rsidP="00E02355">
      <w:pPr>
        <w:widowControl w:val="0"/>
      </w:pPr>
      <w:proofErr w:type="gramStart"/>
      <w:r w:rsidRPr="005539C1">
        <w:rPr>
          <w:b/>
        </w:rPr>
        <w:t>sign1</w:t>
      </w:r>
      <w:proofErr w:type="gramEnd"/>
      <w:r w:rsidRPr="005539C1">
        <w:t xml:space="preserve"> equal to 0 indicates that the sign of the value provided in the loop entry is positive. </w:t>
      </w:r>
      <w:proofErr w:type="gramStart"/>
      <w:r w:rsidRPr="005539C1">
        <w:t>sign1</w:t>
      </w:r>
      <w:proofErr w:type="gramEnd"/>
      <w:r w:rsidRPr="005539C1">
        <w:t xml:space="preserve"> equal to 1 indicates that the sign is negative.</w:t>
      </w:r>
    </w:p>
    <w:p w14:paraId="3E5328EA" w14:textId="77777777" w:rsidR="00E02355" w:rsidRPr="005539C1" w:rsidRDefault="00E02355" w:rsidP="00E02355">
      <w:pPr>
        <w:widowControl w:val="0"/>
      </w:pPr>
      <w:r w:rsidRPr="005539C1">
        <w:rPr>
          <w:b/>
        </w:rPr>
        <w:lastRenderedPageBreak/>
        <w:t>exponent1</w:t>
      </w:r>
      <w:r w:rsidRPr="005539C1">
        <w:t xml:space="preserve">, if present, specifies the exponent of the value provided by the loop entry. </w:t>
      </w:r>
      <w:r>
        <w:t xml:space="preserve">The syntax element </w:t>
      </w:r>
      <w:r w:rsidRPr="005539C1">
        <w:t>exponent</w:t>
      </w:r>
      <w:r>
        <w:t>1</w:t>
      </w:r>
      <w:r w:rsidRPr="005539C1">
        <w:t xml:space="preserve"> </w:t>
      </w:r>
      <w:r>
        <w:t xml:space="preserve">is represented by </w:t>
      </w:r>
      <w:proofErr w:type="spellStart"/>
      <w:r w:rsidRPr="005539C1">
        <w:t>expLen</w:t>
      </w:r>
      <w:proofErr w:type="spellEnd"/>
      <w:r>
        <w:t xml:space="preserve"> bits. </w:t>
      </w:r>
      <w:r w:rsidRPr="005539C1">
        <w:t>The value of exponent1 shall be in the range of 0 to 2</w:t>
      </w:r>
      <w:r w:rsidRPr="000A648F">
        <w:rPr>
          <w:vertAlign w:val="superscript"/>
        </w:rPr>
        <w:t>expLen</w:t>
      </w:r>
      <w:r w:rsidRPr="005539C1">
        <w:t xml:space="preserve"> – 2, inclusive. The value 2</w:t>
      </w:r>
      <w:r w:rsidRPr="000A648F">
        <w:rPr>
          <w:vertAlign w:val="superscript"/>
        </w:rPr>
        <w:t>expLen</w:t>
      </w:r>
      <w:r w:rsidRPr="005539C1">
        <w:t xml:space="preserve"> – 1 is reserved for future use by ITU</w:t>
      </w:r>
      <w:r w:rsidRPr="005539C1">
        <w:noBreakHyphen/>
        <w:t>T | ISO/IEC. Decoders shall treat the value 2</w:t>
      </w:r>
      <w:r w:rsidRPr="000A648F">
        <w:rPr>
          <w:vertAlign w:val="superscript"/>
        </w:rPr>
        <w:t>expLen</w:t>
      </w:r>
      <w:r w:rsidRPr="005539C1">
        <w:t xml:space="preserve"> – 1 as indicating an unspecified value.</w:t>
      </w:r>
    </w:p>
    <w:p w14:paraId="17557BFE" w14:textId="77777777" w:rsidR="00E02355" w:rsidRDefault="00E02355" w:rsidP="00E02355">
      <w:pPr>
        <w:widowControl w:val="0"/>
      </w:pPr>
      <w:proofErr w:type="spellStart"/>
      <w:proofErr w:type="gramStart"/>
      <w:r w:rsidRPr="005539C1">
        <w:rPr>
          <w:b/>
        </w:rPr>
        <w:t>mantissa_diff</w:t>
      </w:r>
      <w:proofErr w:type="spellEnd"/>
      <w:proofErr w:type="gramEnd"/>
      <w:r w:rsidRPr="005539C1">
        <w:t xml:space="preserve"> specifies the difference of the mantissa of the value provided by the loop entry relative to its prediction value.</w:t>
      </w:r>
    </w:p>
    <w:p w14:paraId="364E4129" w14:textId="77777777" w:rsidR="00E02355" w:rsidRDefault="00E02355" w:rsidP="00870F8C">
      <w:pPr>
        <w:jc w:val="both"/>
        <w:rPr>
          <w:szCs w:val="22"/>
          <w:lang w:val="en-CA"/>
        </w:rPr>
      </w:pPr>
    </w:p>
    <w:p w14:paraId="6563F80B" w14:textId="77777777" w:rsidR="00624536" w:rsidRDefault="00624536" w:rsidP="00624536">
      <w:pPr>
        <w:pStyle w:val="Heading1"/>
        <w:rPr>
          <w:lang w:val="en-CA"/>
        </w:rPr>
      </w:pPr>
      <w:r>
        <w:rPr>
          <w:lang w:val="en-CA"/>
        </w:rPr>
        <w:t xml:space="preserve">On semantics of </w:t>
      </w:r>
      <w:proofErr w:type="spellStart"/>
      <w:r w:rsidRPr="00624536">
        <w:rPr>
          <w:lang w:val="en-CA"/>
        </w:rPr>
        <w:t>nal_hrd_parameters_present_flag</w:t>
      </w:r>
      <w:proofErr w:type="spellEnd"/>
      <w:r w:rsidRPr="00624536">
        <w:rPr>
          <w:lang w:val="en-CA"/>
        </w:rPr>
        <w:t xml:space="preserve"> and </w:t>
      </w:r>
      <w:proofErr w:type="spellStart"/>
      <w:r w:rsidRPr="00624536">
        <w:rPr>
          <w:lang w:val="en-CA"/>
        </w:rPr>
        <w:t>vcl_hrd_parameters_present_flag</w:t>
      </w:r>
      <w:proofErr w:type="spellEnd"/>
    </w:p>
    <w:p w14:paraId="472FB9A1" w14:textId="77777777" w:rsidR="00624536" w:rsidRPr="00971258" w:rsidRDefault="00624536" w:rsidP="00624536">
      <w:pPr>
        <w:rPr>
          <w:i/>
          <w:lang w:val="en-CA"/>
        </w:rPr>
      </w:pPr>
      <w:r w:rsidRPr="00971258">
        <w:rPr>
          <w:i/>
          <w:lang w:val="en-CA"/>
        </w:rPr>
        <w:t xml:space="preserve">Change the semantics of </w:t>
      </w:r>
      <w:proofErr w:type="spellStart"/>
      <w:r w:rsidRPr="00971258">
        <w:rPr>
          <w:i/>
        </w:rPr>
        <w:t>nal_hrd_parameters_present_flag</w:t>
      </w:r>
      <w:proofErr w:type="spellEnd"/>
      <w:r w:rsidRPr="00971258">
        <w:rPr>
          <w:i/>
        </w:rPr>
        <w:t xml:space="preserve"> and </w:t>
      </w:r>
      <w:proofErr w:type="spellStart"/>
      <w:r w:rsidRPr="00971258">
        <w:rPr>
          <w:i/>
        </w:rPr>
        <w:t>vcl_hrd_parameters_present_flag</w:t>
      </w:r>
      <w:proofErr w:type="spellEnd"/>
      <w:r w:rsidRPr="00971258">
        <w:rPr>
          <w:i/>
        </w:rPr>
        <w:t xml:space="preserve"> as follows (additions are yellow-highlighted, removals are strikethrough in red fonts):</w:t>
      </w:r>
    </w:p>
    <w:p w14:paraId="13E3CA26" w14:textId="77777777" w:rsidR="00624536" w:rsidRPr="001001C8" w:rsidRDefault="00624536" w:rsidP="00624536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MS Mincho"/>
          <w:sz w:val="20"/>
          <w:lang w:val="en-GB"/>
        </w:rPr>
      </w:pPr>
      <w:proofErr w:type="spellStart"/>
      <w:proofErr w:type="gramStart"/>
      <w:r w:rsidRPr="001001C8">
        <w:rPr>
          <w:rFonts w:eastAsia="MS Mincho"/>
          <w:b/>
          <w:bCs/>
          <w:sz w:val="20"/>
          <w:lang w:val="en-GB"/>
        </w:rPr>
        <w:t>nal_hrd_parameters_present_flag</w:t>
      </w:r>
      <w:proofErr w:type="spellEnd"/>
      <w:proofErr w:type="gramEnd"/>
      <w:r w:rsidRPr="001001C8">
        <w:rPr>
          <w:rFonts w:eastAsia="MS Mincho"/>
          <w:sz w:val="20"/>
          <w:lang w:val="en-GB"/>
        </w:rPr>
        <w:t xml:space="preserve"> equal to 1 specifies that NAL HRD parameters (pertaining to Type II </w:t>
      </w:r>
      <w:proofErr w:type="spellStart"/>
      <w:r w:rsidRPr="001001C8">
        <w:rPr>
          <w:rFonts w:eastAsia="MS Mincho"/>
          <w:sz w:val="20"/>
          <w:lang w:val="en-GB"/>
        </w:rPr>
        <w:t>bitstream</w:t>
      </w:r>
      <w:proofErr w:type="spellEnd"/>
      <w:r w:rsidRPr="001001C8">
        <w:rPr>
          <w:rFonts w:eastAsia="MS Mincho"/>
          <w:sz w:val="20"/>
          <w:lang w:val="en-GB"/>
        </w:rPr>
        <w:t xml:space="preserve"> conformance) are present. </w:t>
      </w:r>
      <w:proofErr w:type="spellStart"/>
      <w:proofErr w:type="gramStart"/>
      <w:r w:rsidRPr="001001C8">
        <w:rPr>
          <w:rFonts w:eastAsia="MS Mincho"/>
          <w:sz w:val="20"/>
          <w:lang w:val="en-GB"/>
        </w:rPr>
        <w:t>nal_hrd_parameters_present_flag</w:t>
      </w:r>
      <w:proofErr w:type="spellEnd"/>
      <w:proofErr w:type="gramEnd"/>
      <w:r w:rsidRPr="001001C8">
        <w:rPr>
          <w:rFonts w:eastAsia="MS Mincho"/>
          <w:sz w:val="20"/>
          <w:lang w:val="en-GB"/>
        </w:rPr>
        <w:t xml:space="preserve"> equal to 0 specifies that NAL HRD parameters are not present.</w:t>
      </w:r>
    </w:p>
    <w:p w14:paraId="24CEC3FC" w14:textId="77777777" w:rsidR="00624536" w:rsidRPr="001001C8" w:rsidRDefault="00624536" w:rsidP="00624536">
      <w:pPr>
        <w:spacing w:before="60" w:line="199" w:lineRule="exact"/>
        <w:ind w:left="284"/>
        <w:jc w:val="both"/>
        <w:rPr>
          <w:rFonts w:eastAsia="MS Mincho"/>
          <w:b/>
          <w:bCs/>
          <w:sz w:val="18"/>
          <w:szCs w:val="18"/>
          <w:lang w:val="en-GB"/>
        </w:rPr>
      </w:pPr>
      <w:r w:rsidRPr="001001C8">
        <w:rPr>
          <w:rFonts w:eastAsia="MS Mincho"/>
          <w:sz w:val="18"/>
          <w:szCs w:val="18"/>
          <w:lang w:val="en-GB"/>
        </w:rPr>
        <w:t xml:space="preserve">NOTE 12 – When </w:t>
      </w:r>
      <w:proofErr w:type="spellStart"/>
      <w:r w:rsidRPr="001001C8">
        <w:rPr>
          <w:rFonts w:eastAsia="MS Mincho"/>
          <w:sz w:val="18"/>
          <w:szCs w:val="18"/>
          <w:lang w:val="en-GB"/>
        </w:rPr>
        <w:t>nal_hrd_parameters_present_flag</w:t>
      </w:r>
      <w:proofErr w:type="spellEnd"/>
      <w:r w:rsidRPr="001001C8">
        <w:rPr>
          <w:rFonts w:eastAsia="MS Mincho"/>
          <w:sz w:val="18"/>
          <w:szCs w:val="18"/>
          <w:lang w:val="en-GB"/>
        </w:rPr>
        <w:t xml:space="preserve"> is equal to 0, the </w:t>
      </w:r>
      <w:r w:rsidRPr="0052250B">
        <w:rPr>
          <w:rFonts w:eastAsia="MS Mincho"/>
          <w:sz w:val="18"/>
          <w:szCs w:val="18"/>
          <w:highlight w:val="yellow"/>
          <w:lang w:val="en-GB"/>
        </w:rPr>
        <w:t>Type II</w:t>
      </w:r>
      <w:r>
        <w:rPr>
          <w:rFonts w:eastAsia="MS Mincho"/>
          <w:sz w:val="18"/>
          <w:szCs w:val="18"/>
          <w:lang w:val="en-GB"/>
        </w:rPr>
        <w:t xml:space="preserve"> </w:t>
      </w:r>
      <w:r w:rsidRPr="001001C8">
        <w:rPr>
          <w:rFonts w:eastAsia="MS Mincho"/>
          <w:sz w:val="18"/>
          <w:szCs w:val="18"/>
          <w:lang w:val="en-GB"/>
        </w:rPr>
        <w:t xml:space="preserve">conformance of the </w:t>
      </w:r>
      <w:proofErr w:type="spellStart"/>
      <w:r w:rsidRPr="001001C8">
        <w:rPr>
          <w:rFonts w:eastAsia="MS Mincho"/>
          <w:sz w:val="18"/>
          <w:szCs w:val="18"/>
          <w:lang w:val="en-GB"/>
        </w:rPr>
        <w:t>bitstream</w:t>
      </w:r>
      <w:proofErr w:type="spellEnd"/>
      <w:r w:rsidRPr="001001C8">
        <w:rPr>
          <w:rFonts w:eastAsia="MS Mincho"/>
          <w:sz w:val="18"/>
          <w:szCs w:val="18"/>
          <w:lang w:val="en-GB"/>
        </w:rPr>
        <w:t xml:space="preserve"> cannot be verified without provision of the NAL HRD parameters and all buffering period </w:t>
      </w:r>
      <w:r w:rsidRPr="00496E5E">
        <w:rPr>
          <w:rFonts w:eastAsia="SimSun"/>
          <w:noProof/>
          <w:sz w:val="18"/>
          <w:highlight w:val="yellow"/>
          <w:lang w:val="en-GB"/>
        </w:rPr>
        <w:t>SEI messages,</w:t>
      </w:r>
      <w:r>
        <w:rPr>
          <w:rFonts w:eastAsia="SimSun"/>
          <w:noProof/>
          <w:sz w:val="18"/>
          <w:lang w:val="en-GB"/>
        </w:rPr>
        <w:t xml:space="preserve"> </w:t>
      </w:r>
      <w:r w:rsidRPr="001001C8">
        <w:rPr>
          <w:rFonts w:eastAsia="MS Mincho"/>
          <w:sz w:val="18"/>
          <w:szCs w:val="18"/>
          <w:lang w:val="en-GB"/>
        </w:rPr>
        <w:t>and</w:t>
      </w:r>
      <w:r w:rsidRPr="00496E5E">
        <w:rPr>
          <w:rFonts w:eastAsia="SimSun"/>
          <w:noProof/>
          <w:sz w:val="18"/>
          <w:highlight w:val="yellow"/>
          <w:lang w:val="en-GB"/>
        </w:rPr>
        <w:t>, when vcl_hrd_parameters_present_flag is also equal to 0, all the</w:t>
      </w:r>
      <w:r w:rsidRPr="001001C8">
        <w:rPr>
          <w:rFonts w:eastAsia="MS Mincho"/>
          <w:sz w:val="18"/>
          <w:szCs w:val="18"/>
          <w:lang w:val="en-GB"/>
        </w:rPr>
        <w:t xml:space="preserve"> picture timing SEI messages</w:t>
      </w:r>
      <w:r>
        <w:rPr>
          <w:rFonts w:eastAsia="MS Mincho"/>
          <w:sz w:val="18"/>
          <w:szCs w:val="18"/>
          <w:lang w:val="en-GB"/>
        </w:rPr>
        <w:t xml:space="preserve">, </w:t>
      </w:r>
      <w:r w:rsidRPr="001001C8">
        <w:rPr>
          <w:rFonts w:eastAsia="MS Mincho"/>
          <w:sz w:val="18"/>
          <w:szCs w:val="18"/>
          <w:lang w:val="en-GB"/>
        </w:rPr>
        <w:t>by some means not specified in this Recommendation | International Standard.</w:t>
      </w:r>
    </w:p>
    <w:p w14:paraId="2B416C85" w14:textId="77777777" w:rsidR="00624536" w:rsidRDefault="00624536" w:rsidP="00624536">
      <w:pPr>
        <w:pStyle w:val="ListParagraph"/>
        <w:ind w:left="360"/>
        <w:contextualSpacing w:val="0"/>
      </w:pPr>
    </w:p>
    <w:p w14:paraId="07ECF938" w14:textId="77777777" w:rsidR="00624536" w:rsidRPr="001001C8" w:rsidRDefault="00624536" w:rsidP="00624536">
      <w:p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MS Mincho"/>
          <w:sz w:val="20"/>
          <w:lang w:val="en-GB"/>
        </w:rPr>
      </w:pPr>
      <w:proofErr w:type="spellStart"/>
      <w:proofErr w:type="gramStart"/>
      <w:r w:rsidRPr="001001C8">
        <w:rPr>
          <w:rFonts w:eastAsia="MS Mincho"/>
          <w:b/>
          <w:bCs/>
          <w:sz w:val="20"/>
          <w:lang w:val="en-GB"/>
        </w:rPr>
        <w:t>vcl_hrd_parameters_present_flag</w:t>
      </w:r>
      <w:proofErr w:type="spellEnd"/>
      <w:proofErr w:type="gramEnd"/>
      <w:r w:rsidRPr="001001C8">
        <w:rPr>
          <w:rFonts w:eastAsia="MS Mincho"/>
          <w:bCs/>
          <w:sz w:val="20"/>
          <w:lang w:val="en-GB"/>
        </w:rPr>
        <w:t xml:space="preserve"> </w:t>
      </w:r>
      <w:r w:rsidRPr="001001C8">
        <w:rPr>
          <w:rFonts w:eastAsia="MS Mincho"/>
          <w:sz w:val="20"/>
          <w:lang w:val="en-GB"/>
        </w:rPr>
        <w:t xml:space="preserve">equal to 1 specifies that VCL HRD parameters (pertaining to </w:t>
      </w:r>
      <w:r w:rsidRPr="0052250B">
        <w:rPr>
          <w:rFonts w:eastAsia="MS Mincho"/>
          <w:sz w:val="20"/>
          <w:highlight w:val="yellow"/>
          <w:lang w:val="en-GB"/>
        </w:rPr>
        <w:t>Type I</w:t>
      </w:r>
      <w:r>
        <w:rPr>
          <w:rFonts w:eastAsia="MS Mincho"/>
          <w:sz w:val="20"/>
          <w:lang w:val="en-GB"/>
        </w:rPr>
        <w:t xml:space="preserve"> </w:t>
      </w:r>
      <w:r w:rsidRPr="0052250B">
        <w:rPr>
          <w:rFonts w:eastAsia="MS Mincho"/>
          <w:strike/>
          <w:color w:val="FF0000"/>
          <w:sz w:val="20"/>
          <w:lang w:val="en-GB"/>
        </w:rPr>
        <w:t xml:space="preserve">all </w:t>
      </w:r>
      <w:proofErr w:type="spellStart"/>
      <w:r w:rsidRPr="001001C8">
        <w:rPr>
          <w:rFonts w:eastAsia="MS Mincho"/>
          <w:sz w:val="20"/>
          <w:lang w:val="en-GB"/>
        </w:rPr>
        <w:t>bitstream</w:t>
      </w:r>
      <w:proofErr w:type="spellEnd"/>
      <w:r w:rsidRPr="001001C8">
        <w:rPr>
          <w:rFonts w:eastAsia="MS Mincho"/>
          <w:sz w:val="20"/>
          <w:lang w:val="en-GB"/>
        </w:rPr>
        <w:t xml:space="preserve"> conformance) are present. </w:t>
      </w:r>
      <w:proofErr w:type="spellStart"/>
      <w:proofErr w:type="gramStart"/>
      <w:r w:rsidRPr="001001C8">
        <w:rPr>
          <w:rFonts w:eastAsia="MS Mincho"/>
          <w:sz w:val="20"/>
          <w:lang w:val="en-GB"/>
        </w:rPr>
        <w:t>vcl_hrd_parameters_present_flag</w:t>
      </w:r>
      <w:proofErr w:type="spellEnd"/>
      <w:proofErr w:type="gramEnd"/>
      <w:r w:rsidRPr="001001C8">
        <w:rPr>
          <w:rFonts w:eastAsia="MS Mincho"/>
          <w:sz w:val="20"/>
          <w:lang w:val="en-GB"/>
        </w:rPr>
        <w:t xml:space="preserve"> equal to 0 specifies that VCL HRD parameters are not present.</w:t>
      </w:r>
    </w:p>
    <w:p w14:paraId="29219716" w14:textId="77777777" w:rsidR="00624536" w:rsidRPr="001001C8" w:rsidRDefault="00624536" w:rsidP="00624536">
      <w:pPr>
        <w:spacing w:before="60" w:line="199" w:lineRule="exact"/>
        <w:ind w:left="284"/>
        <w:jc w:val="both"/>
        <w:rPr>
          <w:rFonts w:eastAsia="MS Mincho"/>
          <w:b/>
          <w:bCs/>
          <w:sz w:val="18"/>
          <w:szCs w:val="18"/>
          <w:lang w:val="en-GB"/>
        </w:rPr>
      </w:pPr>
      <w:r w:rsidRPr="001001C8">
        <w:rPr>
          <w:rFonts w:eastAsia="MS Mincho"/>
          <w:sz w:val="18"/>
          <w:szCs w:val="18"/>
          <w:lang w:val="en-GB"/>
        </w:rPr>
        <w:t xml:space="preserve">NOTE 13 – When </w:t>
      </w:r>
      <w:proofErr w:type="spellStart"/>
      <w:r w:rsidRPr="001001C8">
        <w:rPr>
          <w:rFonts w:eastAsia="MS Mincho"/>
          <w:sz w:val="18"/>
          <w:szCs w:val="18"/>
          <w:lang w:val="en-GB"/>
        </w:rPr>
        <w:t>vcl_hrd_parameters_present_flag</w:t>
      </w:r>
      <w:proofErr w:type="spellEnd"/>
      <w:r w:rsidRPr="001001C8">
        <w:rPr>
          <w:rFonts w:eastAsia="MS Mincho"/>
          <w:sz w:val="18"/>
          <w:szCs w:val="18"/>
          <w:lang w:val="en-GB"/>
        </w:rPr>
        <w:t xml:space="preserve"> is equal to 0, the </w:t>
      </w:r>
      <w:r w:rsidRPr="0052250B">
        <w:rPr>
          <w:rFonts w:eastAsia="MS Mincho"/>
          <w:sz w:val="18"/>
          <w:szCs w:val="18"/>
          <w:highlight w:val="yellow"/>
          <w:lang w:val="en-GB"/>
        </w:rPr>
        <w:t>Type I</w:t>
      </w:r>
      <w:r>
        <w:rPr>
          <w:rFonts w:eastAsia="MS Mincho"/>
          <w:sz w:val="18"/>
          <w:szCs w:val="18"/>
          <w:lang w:val="en-GB"/>
        </w:rPr>
        <w:t xml:space="preserve"> </w:t>
      </w:r>
      <w:r w:rsidRPr="001001C8">
        <w:rPr>
          <w:rFonts w:eastAsia="MS Mincho"/>
          <w:sz w:val="18"/>
          <w:szCs w:val="18"/>
          <w:lang w:val="en-GB"/>
        </w:rPr>
        <w:t xml:space="preserve">conformance of the </w:t>
      </w:r>
      <w:proofErr w:type="spellStart"/>
      <w:r w:rsidRPr="001001C8">
        <w:rPr>
          <w:rFonts w:eastAsia="MS Mincho"/>
          <w:sz w:val="18"/>
          <w:szCs w:val="18"/>
          <w:lang w:val="en-GB"/>
        </w:rPr>
        <w:t>bitstream</w:t>
      </w:r>
      <w:proofErr w:type="spellEnd"/>
      <w:r w:rsidRPr="001001C8">
        <w:rPr>
          <w:rFonts w:eastAsia="MS Mincho"/>
          <w:sz w:val="18"/>
          <w:szCs w:val="18"/>
          <w:lang w:val="en-GB"/>
        </w:rPr>
        <w:t xml:space="preserve"> cannot be verified without provision of the VCL HRD parameters and all buffering period </w:t>
      </w:r>
      <w:r w:rsidRPr="00496E5E">
        <w:rPr>
          <w:rFonts w:eastAsia="SimSun"/>
          <w:noProof/>
          <w:sz w:val="18"/>
          <w:highlight w:val="yellow"/>
          <w:lang w:val="en-GB"/>
        </w:rPr>
        <w:t>SEI messages,</w:t>
      </w:r>
      <w:r>
        <w:rPr>
          <w:rFonts w:eastAsia="SimSun"/>
          <w:noProof/>
          <w:sz w:val="18"/>
          <w:lang w:val="en-GB"/>
        </w:rPr>
        <w:t xml:space="preserve"> </w:t>
      </w:r>
      <w:r w:rsidRPr="001001C8">
        <w:rPr>
          <w:rFonts w:eastAsia="MS Mincho"/>
          <w:sz w:val="18"/>
          <w:szCs w:val="18"/>
          <w:lang w:val="en-GB"/>
        </w:rPr>
        <w:t>and</w:t>
      </w:r>
      <w:r w:rsidRPr="00496E5E">
        <w:rPr>
          <w:rFonts w:eastAsia="SimSun"/>
          <w:noProof/>
          <w:sz w:val="18"/>
          <w:highlight w:val="yellow"/>
          <w:lang w:val="en-GB"/>
        </w:rPr>
        <w:t>, when vcl_hrd_parameters_present_flag is also equal to 0, all the</w:t>
      </w:r>
      <w:r w:rsidRPr="001001C8">
        <w:rPr>
          <w:rFonts w:eastAsia="MS Mincho"/>
          <w:sz w:val="18"/>
          <w:szCs w:val="18"/>
          <w:lang w:val="en-GB"/>
        </w:rPr>
        <w:t xml:space="preserve"> picture timing SEI messages</w:t>
      </w:r>
      <w:r>
        <w:rPr>
          <w:rFonts w:eastAsia="MS Mincho"/>
          <w:sz w:val="18"/>
          <w:szCs w:val="18"/>
          <w:lang w:val="en-GB"/>
        </w:rPr>
        <w:t xml:space="preserve">, </w:t>
      </w:r>
      <w:r w:rsidRPr="001001C8">
        <w:rPr>
          <w:rFonts w:eastAsia="MS Mincho"/>
          <w:sz w:val="18"/>
          <w:szCs w:val="18"/>
          <w:lang w:val="en-GB"/>
        </w:rPr>
        <w:t>by some means not specified in this Recommendation | International Standard.</w:t>
      </w:r>
    </w:p>
    <w:p w14:paraId="299EDC85" w14:textId="77777777" w:rsidR="00B925F8" w:rsidRDefault="00B925F8" w:rsidP="00870F8C">
      <w:pPr>
        <w:jc w:val="both"/>
        <w:rPr>
          <w:szCs w:val="22"/>
          <w:lang w:val="en-CA"/>
        </w:rPr>
      </w:pPr>
      <w:bookmarkStart w:id="139" w:name="_GoBack"/>
      <w:bookmarkEnd w:id="139"/>
    </w:p>
    <w:sectPr w:rsidR="00B925F8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03B56" w14:textId="77777777" w:rsidR="003B245F" w:rsidRDefault="003B245F">
      <w:r>
        <w:separator/>
      </w:r>
    </w:p>
  </w:endnote>
  <w:endnote w:type="continuationSeparator" w:id="0">
    <w:p w14:paraId="30646038" w14:textId="77777777" w:rsidR="003B245F" w:rsidRDefault="003B2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01599" w14:textId="5372DEC8" w:rsidR="001D5E2F" w:rsidRDefault="001D5E2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17DCD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517DCD">
      <w:rPr>
        <w:rStyle w:val="PageNumber"/>
        <w:noProof/>
      </w:rPr>
      <w:t>2019-09-30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6A02D" w14:textId="77777777" w:rsidR="003B245F" w:rsidRDefault="003B245F">
      <w:r>
        <w:separator/>
      </w:r>
    </w:p>
  </w:footnote>
  <w:footnote w:type="continuationSeparator" w:id="0">
    <w:p w14:paraId="151829CD" w14:textId="77777777" w:rsidR="003B245F" w:rsidRDefault="003B2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52270"/>
    <w:multiLevelType w:val="hybridMultilevel"/>
    <w:tmpl w:val="B1F0D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B31C8"/>
    <w:multiLevelType w:val="hybridMultilevel"/>
    <w:tmpl w:val="BC94054C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75B40566">
      <w:numFmt w:val="bullet"/>
      <w:lvlText w:val="–"/>
      <w:lvlJc w:val="left"/>
      <w:pPr>
        <w:ind w:left="1530" w:hanging="450"/>
      </w:pPr>
      <w:rPr>
        <w:rFonts w:ascii="Times New Roman" w:eastAsia="Malgun Gothic" w:hAnsi="Times New Roman" w:cs="Times New Roman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12BE6"/>
    <w:multiLevelType w:val="hybridMultilevel"/>
    <w:tmpl w:val="5254DD5E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614FA"/>
    <w:multiLevelType w:val="hybridMultilevel"/>
    <w:tmpl w:val="01A204D4"/>
    <w:lvl w:ilvl="0" w:tplc="422851FC">
      <w:start w:val="1"/>
      <w:numFmt w:val="decimal"/>
      <w:lvlText w:val="US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DD5D2D"/>
    <w:multiLevelType w:val="hybridMultilevel"/>
    <w:tmpl w:val="C0CA7E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25E4F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C01FA"/>
    <w:multiLevelType w:val="hybridMultilevel"/>
    <w:tmpl w:val="E73CA04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9639E"/>
    <w:multiLevelType w:val="hybridMultilevel"/>
    <w:tmpl w:val="FAA4200E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D486F"/>
    <w:multiLevelType w:val="multilevel"/>
    <w:tmpl w:val="1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EE1583F"/>
    <w:multiLevelType w:val="hybridMultilevel"/>
    <w:tmpl w:val="6DA4CCCA"/>
    <w:lvl w:ilvl="0" w:tplc="4612A3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71" w:hanging="360"/>
      </w:pPr>
    </w:lvl>
    <w:lvl w:ilvl="2" w:tplc="1009001B">
      <w:start w:val="1"/>
      <w:numFmt w:val="lowerRoman"/>
      <w:lvlText w:val="%3."/>
      <w:lvlJc w:val="right"/>
      <w:pPr>
        <w:ind w:left="1791" w:hanging="180"/>
      </w:pPr>
    </w:lvl>
    <w:lvl w:ilvl="3" w:tplc="1009000F" w:tentative="1">
      <w:start w:val="1"/>
      <w:numFmt w:val="decimal"/>
      <w:lvlText w:val="%4."/>
      <w:lvlJc w:val="left"/>
      <w:pPr>
        <w:ind w:left="2511" w:hanging="360"/>
      </w:pPr>
    </w:lvl>
    <w:lvl w:ilvl="4" w:tplc="10090019" w:tentative="1">
      <w:start w:val="1"/>
      <w:numFmt w:val="lowerLetter"/>
      <w:lvlText w:val="%5."/>
      <w:lvlJc w:val="left"/>
      <w:pPr>
        <w:ind w:left="3231" w:hanging="360"/>
      </w:pPr>
    </w:lvl>
    <w:lvl w:ilvl="5" w:tplc="1009001B" w:tentative="1">
      <w:start w:val="1"/>
      <w:numFmt w:val="lowerRoman"/>
      <w:lvlText w:val="%6."/>
      <w:lvlJc w:val="right"/>
      <w:pPr>
        <w:ind w:left="3951" w:hanging="180"/>
      </w:pPr>
    </w:lvl>
    <w:lvl w:ilvl="6" w:tplc="1009000F" w:tentative="1">
      <w:start w:val="1"/>
      <w:numFmt w:val="decimal"/>
      <w:lvlText w:val="%7."/>
      <w:lvlJc w:val="left"/>
      <w:pPr>
        <w:ind w:left="4671" w:hanging="360"/>
      </w:pPr>
    </w:lvl>
    <w:lvl w:ilvl="7" w:tplc="10090019" w:tentative="1">
      <w:start w:val="1"/>
      <w:numFmt w:val="lowerLetter"/>
      <w:lvlText w:val="%8."/>
      <w:lvlJc w:val="left"/>
      <w:pPr>
        <w:ind w:left="5391" w:hanging="360"/>
      </w:pPr>
    </w:lvl>
    <w:lvl w:ilvl="8" w:tplc="10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7373582"/>
    <w:multiLevelType w:val="hybridMultilevel"/>
    <w:tmpl w:val="D38C33F0"/>
    <w:lvl w:ilvl="0" w:tplc="9552D8F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6" w15:restartNumberingAfterBreak="0">
    <w:nsid w:val="2BC7291F"/>
    <w:multiLevelType w:val="hybridMultilevel"/>
    <w:tmpl w:val="66AA06B4"/>
    <w:lvl w:ilvl="0" w:tplc="23B42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F3AF9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E5EBE"/>
    <w:multiLevelType w:val="hybridMultilevel"/>
    <w:tmpl w:val="F38E5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A646D0"/>
    <w:multiLevelType w:val="multilevel"/>
    <w:tmpl w:val="6CF2FB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16268"/>
    <w:multiLevelType w:val="hybridMultilevel"/>
    <w:tmpl w:val="05607F0A"/>
    <w:lvl w:ilvl="0" w:tplc="9552D8FE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2" w15:restartNumberingAfterBreak="0">
    <w:nsid w:val="3F5276B0"/>
    <w:multiLevelType w:val="hybridMultilevel"/>
    <w:tmpl w:val="37B8F3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0254EC"/>
    <w:multiLevelType w:val="hybridMultilevel"/>
    <w:tmpl w:val="68867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52F7C"/>
    <w:multiLevelType w:val="hybridMultilevel"/>
    <w:tmpl w:val="CFE0780C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CD0638"/>
    <w:multiLevelType w:val="hybridMultilevel"/>
    <w:tmpl w:val="7368D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FB18AE"/>
    <w:multiLevelType w:val="hybridMultilevel"/>
    <w:tmpl w:val="03E23F60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7031E5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003324"/>
    <w:multiLevelType w:val="hybridMultilevel"/>
    <w:tmpl w:val="34CCC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8F2AC4"/>
    <w:multiLevelType w:val="hybridMultilevel"/>
    <w:tmpl w:val="94CCD0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EB62E0"/>
    <w:multiLevelType w:val="hybridMultilevel"/>
    <w:tmpl w:val="F42E2A02"/>
    <w:lvl w:ilvl="0" w:tplc="40CE79C8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016B5"/>
    <w:multiLevelType w:val="hybridMultilevel"/>
    <w:tmpl w:val="C088B5A8"/>
    <w:lvl w:ilvl="0" w:tplc="9552D8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1E4C7C"/>
    <w:multiLevelType w:val="hybridMultilevel"/>
    <w:tmpl w:val="F45C036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003218"/>
    <w:multiLevelType w:val="hybridMultilevel"/>
    <w:tmpl w:val="1D06D8AA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122F35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9A52E9F"/>
    <w:multiLevelType w:val="hybridMultilevel"/>
    <w:tmpl w:val="6F70AC1A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CA7A97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1" w15:restartNumberingAfterBreak="0">
    <w:nsid w:val="72CB2AA8"/>
    <w:multiLevelType w:val="hybridMultilevel"/>
    <w:tmpl w:val="511C38F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0"/>
  </w:num>
  <w:num w:numId="3">
    <w:abstractNumId w:val="31"/>
  </w:num>
  <w:num w:numId="4">
    <w:abstractNumId w:val="26"/>
  </w:num>
  <w:num w:numId="5">
    <w:abstractNumId w:val="28"/>
  </w:num>
  <w:num w:numId="6">
    <w:abstractNumId w:val="14"/>
  </w:num>
  <w:num w:numId="7">
    <w:abstractNumId w:val="20"/>
  </w:num>
  <w:num w:numId="8">
    <w:abstractNumId w:val="14"/>
  </w:num>
  <w:num w:numId="9">
    <w:abstractNumId w:val="1"/>
  </w:num>
  <w:num w:numId="10">
    <w:abstractNumId w:val="13"/>
  </w:num>
  <w:num w:numId="11">
    <w:abstractNumId w:val="5"/>
  </w:num>
  <w:num w:numId="12">
    <w:abstractNumId w:val="2"/>
  </w:num>
  <w:num w:numId="13">
    <w:abstractNumId w:val="35"/>
  </w:num>
  <w:num w:numId="14">
    <w:abstractNumId w:val="6"/>
  </w:num>
  <w:num w:numId="15">
    <w:abstractNumId w:val="36"/>
  </w:num>
  <w:num w:numId="16">
    <w:abstractNumId w:val="7"/>
  </w:num>
  <w:num w:numId="17">
    <w:abstractNumId w:val="21"/>
  </w:num>
  <w:num w:numId="18">
    <w:abstractNumId w:val="23"/>
  </w:num>
  <w:num w:numId="19">
    <w:abstractNumId w:val="24"/>
  </w:num>
  <w:num w:numId="20">
    <w:abstractNumId w:val="15"/>
  </w:num>
  <w:num w:numId="21">
    <w:abstractNumId w:val="34"/>
  </w:num>
  <w:num w:numId="22">
    <w:abstractNumId w:val="32"/>
  </w:num>
  <w:num w:numId="23">
    <w:abstractNumId w:val="8"/>
  </w:num>
  <w:num w:numId="24">
    <w:abstractNumId w:val="39"/>
  </w:num>
  <w:num w:numId="25">
    <w:abstractNumId w:val="17"/>
  </w:num>
  <w:num w:numId="26">
    <w:abstractNumId w:val="10"/>
  </w:num>
  <w:num w:numId="27">
    <w:abstractNumId w:val="14"/>
  </w:num>
  <w:num w:numId="28">
    <w:abstractNumId w:val="29"/>
  </w:num>
  <w:num w:numId="29">
    <w:abstractNumId w:val="33"/>
  </w:num>
  <w:num w:numId="30">
    <w:abstractNumId w:val="14"/>
  </w:num>
  <w:num w:numId="31">
    <w:abstractNumId w:val="9"/>
  </w:num>
  <w:num w:numId="32">
    <w:abstractNumId w:val="11"/>
  </w:num>
  <w:num w:numId="33">
    <w:abstractNumId w:val="3"/>
  </w:num>
  <w:num w:numId="34">
    <w:abstractNumId w:val="12"/>
  </w:num>
  <w:num w:numId="35">
    <w:abstractNumId w:val="4"/>
  </w:num>
  <w:num w:numId="36">
    <w:abstractNumId w:val="27"/>
  </w:num>
  <w:num w:numId="37">
    <w:abstractNumId w:val="41"/>
  </w:num>
  <w:num w:numId="38">
    <w:abstractNumId w:val="38"/>
  </w:num>
  <w:num w:numId="39">
    <w:abstractNumId w:val="14"/>
  </w:num>
  <w:num w:numId="40">
    <w:abstractNumId w:val="14"/>
  </w:num>
  <w:num w:numId="41">
    <w:abstractNumId w:val="22"/>
  </w:num>
  <w:num w:numId="42">
    <w:abstractNumId w:val="30"/>
  </w:num>
  <w:num w:numId="43">
    <w:abstractNumId w:val="18"/>
  </w:num>
  <w:num w:numId="44">
    <w:abstractNumId w:val="25"/>
  </w:num>
  <w:num w:numId="45">
    <w:abstractNumId w:val="19"/>
  </w:num>
  <w:num w:numId="46">
    <w:abstractNumId w:val="16"/>
  </w:num>
  <w:num w:numId="47">
    <w:abstractNumId w:val="37"/>
  </w:num>
  <w:num w:numId="48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ska Hannuksela">
    <w15:presenceInfo w15:providerId="None" w15:userId="Miska Hannuksela"/>
  </w15:person>
  <w15:person w15:author="Miska Hannuksela 2">
    <w15:presenceInfo w15:providerId="None" w15:userId="Miska Hannuksela 2"/>
  </w15:person>
  <w15:person w15:author="Dong Tian">
    <w15:presenceInfo w15:providerId="AD" w15:userId="S::tiando@interdigital.com::93295142-f55b-44da-a02b-1622a7713cb3"/>
  </w15:person>
  <w15:person w15:author="Ye-Kui Wang">
    <w15:presenceInfo w15:providerId="None" w15:userId="Ye-Kui Wa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hideSpellingErrors/>
  <w:hideGrammaticalErrors/>
  <w:activeWritingStyle w:appName="MSWord" w:lang="es-ES_tradnl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7585"/>
    <w:rsid w:val="00012D9C"/>
    <w:rsid w:val="00020DB3"/>
    <w:rsid w:val="00027033"/>
    <w:rsid w:val="000308A3"/>
    <w:rsid w:val="00031F7F"/>
    <w:rsid w:val="000405B2"/>
    <w:rsid w:val="000458BC"/>
    <w:rsid w:val="00045C41"/>
    <w:rsid w:val="00046C03"/>
    <w:rsid w:val="00056B81"/>
    <w:rsid w:val="00065039"/>
    <w:rsid w:val="0007614F"/>
    <w:rsid w:val="00076F6B"/>
    <w:rsid w:val="00087957"/>
    <w:rsid w:val="00091996"/>
    <w:rsid w:val="00092C13"/>
    <w:rsid w:val="0009667D"/>
    <w:rsid w:val="000B0C0F"/>
    <w:rsid w:val="000B1C6B"/>
    <w:rsid w:val="000B2CA0"/>
    <w:rsid w:val="000B4FF9"/>
    <w:rsid w:val="000C09AC"/>
    <w:rsid w:val="000C5ABE"/>
    <w:rsid w:val="000D47BE"/>
    <w:rsid w:val="000E00F3"/>
    <w:rsid w:val="000E0DF6"/>
    <w:rsid w:val="000F072E"/>
    <w:rsid w:val="000F158C"/>
    <w:rsid w:val="000F41E4"/>
    <w:rsid w:val="0010059F"/>
    <w:rsid w:val="0010275E"/>
    <w:rsid w:val="00102F3D"/>
    <w:rsid w:val="001050D6"/>
    <w:rsid w:val="00124E38"/>
    <w:rsid w:val="0012580B"/>
    <w:rsid w:val="00131F90"/>
    <w:rsid w:val="00132B06"/>
    <w:rsid w:val="00134412"/>
    <w:rsid w:val="0013526E"/>
    <w:rsid w:val="00137426"/>
    <w:rsid w:val="0014167D"/>
    <w:rsid w:val="00142690"/>
    <w:rsid w:val="001452D1"/>
    <w:rsid w:val="00146152"/>
    <w:rsid w:val="00152121"/>
    <w:rsid w:val="001571D1"/>
    <w:rsid w:val="00160C83"/>
    <w:rsid w:val="00171371"/>
    <w:rsid w:val="00174E0E"/>
    <w:rsid w:val="00175426"/>
    <w:rsid w:val="00175A24"/>
    <w:rsid w:val="0018104A"/>
    <w:rsid w:val="001846F2"/>
    <w:rsid w:val="00186A74"/>
    <w:rsid w:val="00187E58"/>
    <w:rsid w:val="00197A6D"/>
    <w:rsid w:val="001A18E2"/>
    <w:rsid w:val="001A297E"/>
    <w:rsid w:val="001A368E"/>
    <w:rsid w:val="001A7329"/>
    <w:rsid w:val="001A792F"/>
    <w:rsid w:val="001B0169"/>
    <w:rsid w:val="001B4E28"/>
    <w:rsid w:val="001C3525"/>
    <w:rsid w:val="001C3AFB"/>
    <w:rsid w:val="001C5BE5"/>
    <w:rsid w:val="001D1BD2"/>
    <w:rsid w:val="001D1C55"/>
    <w:rsid w:val="001D5E2F"/>
    <w:rsid w:val="001E007E"/>
    <w:rsid w:val="001E02BE"/>
    <w:rsid w:val="001E3B37"/>
    <w:rsid w:val="001F2594"/>
    <w:rsid w:val="00201C40"/>
    <w:rsid w:val="00203C5D"/>
    <w:rsid w:val="002055A6"/>
    <w:rsid w:val="00206460"/>
    <w:rsid w:val="002069B4"/>
    <w:rsid w:val="00210E0D"/>
    <w:rsid w:val="00215DFC"/>
    <w:rsid w:val="002212DF"/>
    <w:rsid w:val="00222CD4"/>
    <w:rsid w:val="00225016"/>
    <w:rsid w:val="0022594D"/>
    <w:rsid w:val="002264A6"/>
    <w:rsid w:val="00227BA7"/>
    <w:rsid w:val="0023008C"/>
    <w:rsid w:val="0023011C"/>
    <w:rsid w:val="00235738"/>
    <w:rsid w:val="002375C1"/>
    <w:rsid w:val="00241494"/>
    <w:rsid w:val="00241507"/>
    <w:rsid w:val="002446B2"/>
    <w:rsid w:val="00263398"/>
    <w:rsid w:val="002652B8"/>
    <w:rsid w:val="00266F06"/>
    <w:rsid w:val="00272B94"/>
    <w:rsid w:val="00275BCF"/>
    <w:rsid w:val="002777AD"/>
    <w:rsid w:val="00280A65"/>
    <w:rsid w:val="0028536B"/>
    <w:rsid w:val="00290E5D"/>
    <w:rsid w:val="002913E8"/>
    <w:rsid w:val="00291E36"/>
    <w:rsid w:val="00292257"/>
    <w:rsid w:val="00292A4F"/>
    <w:rsid w:val="002A54E0"/>
    <w:rsid w:val="002B1595"/>
    <w:rsid w:val="002B191D"/>
    <w:rsid w:val="002B5469"/>
    <w:rsid w:val="002B6FB0"/>
    <w:rsid w:val="002C091F"/>
    <w:rsid w:val="002C4A15"/>
    <w:rsid w:val="002C6254"/>
    <w:rsid w:val="002D0AF6"/>
    <w:rsid w:val="002F164D"/>
    <w:rsid w:val="002F7094"/>
    <w:rsid w:val="003003F2"/>
    <w:rsid w:val="00305F25"/>
    <w:rsid w:val="00306206"/>
    <w:rsid w:val="0031073E"/>
    <w:rsid w:val="00316072"/>
    <w:rsid w:val="00317D85"/>
    <w:rsid w:val="00320D78"/>
    <w:rsid w:val="003239AB"/>
    <w:rsid w:val="003251A3"/>
    <w:rsid w:val="00327C56"/>
    <w:rsid w:val="00331125"/>
    <w:rsid w:val="003315A1"/>
    <w:rsid w:val="003334ED"/>
    <w:rsid w:val="003373EC"/>
    <w:rsid w:val="00342FF4"/>
    <w:rsid w:val="00346148"/>
    <w:rsid w:val="003612B9"/>
    <w:rsid w:val="0036207F"/>
    <w:rsid w:val="003669EA"/>
    <w:rsid w:val="00367FD4"/>
    <w:rsid w:val="003706CC"/>
    <w:rsid w:val="00377710"/>
    <w:rsid w:val="003826A9"/>
    <w:rsid w:val="00386BDB"/>
    <w:rsid w:val="003A0201"/>
    <w:rsid w:val="003A2D8E"/>
    <w:rsid w:val="003A7CE6"/>
    <w:rsid w:val="003B1265"/>
    <w:rsid w:val="003B13DA"/>
    <w:rsid w:val="003B245F"/>
    <w:rsid w:val="003C20E4"/>
    <w:rsid w:val="003C255A"/>
    <w:rsid w:val="003C67E8"/>
    <w:rsid w:val="003D6342"/>
    <w:rsid w:val="003D6584"/>
    <w:rsid w:val="003E42CA"/>
    <w:rsid w:val="003E6F90"/>
    <w:rsid w:val="003F1BB2"/>
    <w:rsid w:val="003F5D0F"/>
    <w:rsid w:val="004044FE"/>
    <w:rsid w:val="00412161"/>
    <w:rsid w:val="00414101"/>
    <w:rsid w:val="004149A7"/>
    <w:rsid w:val="0042178F"/>
    <w:rsid w:val="004234F0"/>
    <w:rsid w:val="0042772C"/>
    <w:rsid w:val="00431989"/>
    <w:rsid w:val="00433DDB"/>
    <w:rsid w:val="00437619"/>
    <w:rsid w:val="00462A8F"/>
    <w:rsid w:val="00463D3A"/>
    <w:rsid w:val="004644F7"/>
    <w:rsid w:val="00465A1E"/>
    <w:rsid w:val="0047575B"/>
    <w:rsid w:val="004771F6"/>
    <w:rsid w:val="004802B9"/>
    <w:rsid w:val="004806A7"/>
    <w:rsid w:val="00481C64"/>
    <w:rsid w:val="00484AE6"/>
    <w:rsid w:val="004870D3"/>
    <w:rsid w:val="00495866"/>
    <w:rsid w:val="004A0413"/>
    <w:rsid w:val="004A1488"/>
    <w:rsid w:val="004A2A63"/>
    <w:rsid w:val="004A4BF6"/>
    <w:rsid w:val="004B210C"/>
    <w:rsid w:val="004B459D"/>
    <w:rsid w:val="004B50FA"/>
    <w:rsid w:val="004C27FB"/>
    <w:rsid w:val="004C3AE6"/>
    <w:rsid w:val="004C48F4"/>
    <w:rsid w:val="004D2C9C"/>
    <w:rsid w:val="004D405F"/>
    <w:rsid w:val="004E4F4F"/>
    <w:rsid w:val="004E6789"/>
    <w:rsid w:val="004E6F7E"/>
    <w:rsid w:val="004F61E3"/>
    <w:rsid w:val="004F6931"/>
    <w:rsid w:val="004F76EB"/>
    <w:rsid w:val="0050139A"/>
    <w:rsid w:val="00502E10"/>
    <w:rsid w:val="00503A09"/>
    <w:rsid w:val="0050469B"/>
    <w:rsid w:val="00506019"/>
    <w:rsid w:val="00506F17"/>
    <w:rsid w:val="00507F77"/>
    <w:rsid w:val="0051015C"/>
    <w:rsid w:val="0051120C"/>
    <w:rsid w:val="00512F03"/>
    <w:rsid w:val="00514701"/>
    <w:rsid w:val="00516CF1"/>
    <w:rsid w:val="00517067"/>
    <w:rsid w:val="00517DCD"/>
    <w:rsid w:val="00531AE9"/>
    <w:rsid w:val="00534214"/>
    <w:rsid w:val="0054536F"/>
    <w:rsid w:val="00550A66"/>
    <w:rsid w:val="00550A94"/>
    <w:rsid w:val="005524F7"/>
    <w:rsid w:val="005551A7"/>
    <w:rsid w:val="00555ED6"/>
    <w:rsid w:val="005608CA"/>
    <w:rsid w:val="0056368A"/>
    <w:rsid w:val="00567EC7"/>
    <w:rsid w:val="00570013"/>
    <w:rsid w:val="005741C3"/>
    <w:rsid w:val="0057777B"/>
    <w:rsid w:val="005778F6"/>
    <w:rsid w:val="005801A2"/>
    <w:rsid w:val="0058466E"/>
    <w:rsid w:val="0059090C"/>
    <w:rsid w:val="00591412"/>
    <w:rsid w:val="005952A5"/>
    <w:rsid w:val="00595663"/>
    <w:rsid w:val="005979DB"/>
    <w:rsid w:val="005A33A1"/>
    <w:rsid w:val="005B2088"/>
    <w:rsid w:val="005B217D"/>
    <w:rsid w:val="005B3910"/>
    <w:rsid w:val="005C13D7"/>
    <w:rsid w:val="005C385F"/>
    <w:rsid w:val="005C4AAA"/>
    <w:rsid w:val="005C5718"/>
    <w:rsid w:val="005D1763"/>
    <w:rsid w:val="005E1AC6"/>
    <w:rsid w:val="005E6639"/>
    <w:rsid w:val="005F012A"/>
    <w:rsid w:val="005F6F1B"/>
    <w:rsid w:val="006025CA"/>
    <w:rsid w:val="00610048"/>
    <w:rsid w:val="006208B1"/>
    <w:rsid w:val="00624536"/>
    <w:rsid w:val="00624B33"/>
    <w:rsid w:val="00626D43"/>
    <w:rsid w:val="0063041A"/>
    <w:rsid w:val="00630AA2"/>
    <w:rsid w:val="00644E77"/>
    <w:rsid w:val="00644FE9"/>
    <w:rsid w:val="00646707"/>
    <w:rsid w:val="006520F2"/>
    <w:rsid w:val="00656803"/>
    <w:rsid w:val="00657F7E"/>
    <w:rsid w:val="00662E58"/>
    <w:rsid w:val="00664126"/>
    <w:rsid w:val="00664DCF"/>
    <w:rsid w:val="00665D64"/>
    <w:rsid w:val="0067157F"/>
    <w:rsid w:val="006717AE"/>
    <w:rsid w:val="00681A74"/>
    <w:rsid w:val="00682694"/>
    <w:rsid w:val="00691CAB"/>
    <w:rsid w:val="006A03A4"/>
    <w:rsid w:val="006B3D46"/>
    <w:rsid w:val="006C29FD"/>
    <w:rsid w:val="006C5D39"/>
    <w:rsid w:val="006D6D9B"/>
    <w:rsid w:val="006D762C"/>
    <w:rsid w:val="006E2810"/>
    <w:rsid w:val="006E4071"/>
    <w:rsid w:val="006E5417"/>
    <w:rsid w:val="006F30D4"/>
    <w:rsid w:val="006F724C"/>
    <w:rsid w:val="007023DE"/>
    <w:rsid w:val="00703B6A"/>
    <w:rsid w:val="00710CA0"/>
    <w:rsid w:val="00712F60"/>
    <w:rsid w:val="00714BC0"/>
    <w:rsid w:val="00720E3B"/>
    <w:rsid w:val="00721286"/>
    <w:rsid w:val="007246E1"/>
    <w:rsid w:val="007325C6"/>
    <w:rsid w:val="0074393F"/>
    <w:rsid w:val="00745F6B"/>
    <w:rsid w:val="00746C24"/>
    <w:rsid w:val="00746D7C"/>
    <w:rsid w:val="00746FB1"/>
    <w:rsid w:val="007518C3"/>
    <w:rsid w:val="007549B2"/>
    <w:rsid w:val="00755276"/>
    <w:rsid w:val="0075585E"/>
    <w:rsid w:val="0075742D"/>
    <w:rsid w:val="007666C9"/>
    <w:rsid w:val="00770571"/>
    <w:rsid w:val="007719D2"/>
    <w:rsid w:val="007768FF"/>
    <w:rsid w:val="007774C1"/>
    <w:rsid w:val="007824D3"/>
    <w:rsid w:val="0079091B"/>
    <w:rsid w:val="00796EE3"/>
    <w:rsid w:val="00797EBA"/>
    <w:rsid w:val="007A2FE9"/>
    <w:rsid w:val="007A7D29"/>
    <w:rsid w:val="007B4AB8"/>
    <w:rsid w:val="007C0B4F"/>
    <w:rsid w:val="007D1181"/>
    <w:rsid w:val="007D26BB"/>
    <w:rsid w:val="007E01A3"/>
    <w:rsid w:val="007E7371"/>
    <w:rsid w:val="007F1F8B"/>
    <w:rsid w:val="007F312D"/>
    <w:rsid w:val="007F3B51"/>
    <w:rsid w:val="007F467C"/>
    <w:rsid w:val="007F4E6D"/>
    <w:rsid w:val="007F67A1"/>
    <w:rsid w:val="00802B1E"/>
    <w:rsid w:val="00805AEF"/>
    <w:rsid w:val="00811C05"/>
    <w:rsid w:val="008160C1"/>
    <w:rsid w:val="008206C8"/>
    <w:rsid w:val="008210BF"/>
    <w:rsid w:val="00822BDB"/>
    <w:rsid w:val="00826EEF"/>
    <w:rsid w:val="008305ED"/>
    <w:rsid w:val="00843910"/>
    <w:rsid w:val="00846526"/>
    <w:rsid w:val="00847237"/>
    <w:rsid w:val="00851AE3"/>
    <w:rsid w:val="00852D13"/>
    <w:rsid w:val="00853C1B"/>
    <w:rsid w:val="008555B3"/>
    <w:rsid w:val="00855BC1"/>
    <w:rsid w:val="0086387C"/>
    <w:rsid w:val="00870F8C"/>
    <w:rsid w:val="00871425"/>
    <w:rsid w:val="00874A6C"/>
    <w:rsid w:val="00876C65"/>
    <w:rsid w:val="00884745"/>
    <w:rsid w:val="00892B06"/>
    <w:rsid w:val="008A38D1"/>
    <w:rsid w:val="008A4B4C"/>
    <w:rsid w:val="008B2661"/>
    <w:rsid w:val="008B35FA"/>
    <w:rsid w:val="008C061F"/>
    <w:rsid w:val="008C239F"/>
    <w:rsid w:val="008C546F"/>
    <w:rsid w:val="008D08A0"/>
    <w:rsid w:val="008E480C"/>
    <w:rsid w:val="008F5475"/>
    <w:rsid w:val="008F7B09"/>
    <w:rsid w:val="00907757"/>
    <w:rsid w:val="00914433"/>
    <w:rsid w:val="009212B0"/>
    <w:rsid w:val="00921FA1"/>
    <w:rsid w:val="009234A5"/>
    <w:rsid w:val="009256C8"/>
    <w:rsid w:val="00925F3A"/>
    <w:rsid w:val="00933453"/>
    <w:rsid w:val="009336F7"/>
    <w:rsid w:val="0093636C"/>
    <w:rsid w:val="009374A7"/>
    <w:rsid w:val="00942134"/>
    <w:rsid w:val="00955F6D"/>
    <w:rsid w:val="00957158"/>
    <w:rsid w:val="00957E38"/>
    <w:rsid w:val="009611E3"/>
    <w:rsid w:val="0096288A"/>
    <w:rsid w:val="00965245"/>
    <w:rsid w:val="0096743E"/>
    <w:rsid w:val="00967B54"/>
    <w:rsid w:val="00975472"/>
    <w:rsid w:val="00976412"/>
    <w:rsid w:val="0098551D"/>
    <w:rsid w:val="009917F5"/>
    <w:rsid w:val="00993A2D"/>
    <w:rsid w:val="0099518F"/>
    <w:rsid w:val="00996154"/>
    <w:rsid w:val="009A523D"/>
    <w:rsid w:val="009B02A1"/>
    <w:rsid w:val="009B3323"/>
    <w:rsid w:val="009C4841"/>
    <w:rsid w:val="009C50F6"/>
    <w:rsid w:val="009C6613"/>
    <w:rsid w:val="009C71D3"/>
    <w:rsid w:val="009D0637"/>
    <w:rsid w:val="009F25FE"/>
    <w:rsid w:val="009F496B"/>
    <w:rsid w:val="009F52B3"/>
    <w:rsid w:val="009F6178"/>
    <w:rsid w:val="00A01439"/>
    <w:rsid w:val="00A02E61"/>
    <w:rsid w:val="00A0485C"/>
    <w:rsid w:val="00A05C3A"/>
    <w:rsid w:val="00A05CFF"/>
    <w:rsid w:val="00A13048"/>
    <w:rsid w:val="00A17035"/>
    <w:rsid w:val="00A203BC"/>
    <w:rsid w:val="00A32942"/>
    <w:rsid w:val="00A35D93"/>
    <w:rsid w:val="00A41EFB"/>
    <w:rsid w:val="00A42635"/>
    <w:rsid w:val="00A45679"/>
    <w:rsid w:val="00A46843"/>
    <w:rsid w:val="00A56B97"/>
    <w:rsid w:val="00A6093D"/>
    <w:rsid w:val="00A767DC"/>
    <w:rsid w:val="00A76A6D"/>
    <w:rsid w:val="00A77D8C"/>
    <w:rsid w:val="00A82746"/>
    <w:rsid w:val="00A83253"/>
    <w:rsid w:val="00AA1D66"/>
    <w:rsid w:val="00AA348A"/>
    <w:rsid w:val="00AA38C2"/>
    <w:rsid w:val="00AA6E84"/>
    <w:rsid w:val="00AB148B"/>
    <w:rsid w:val="00AB4738"/>
    <w:rsid w:val="00AC2EB7"/>
    <w:rsid w:val="00AC36E3"/>
    <w:rsid w:val="00AC723C"/>
    <w:rsid w:val="00AD05A8"/>
    <w:rsid w:val="00AE2626"/>
    <w:rsid w:val="00AE341B"/>
    <w:rsid w:val="00AE67D2"/>
    <w:rsid w:val="00AE6F8F"/>
    <w:rsid w:val="00AF0BDF"/>
    <w:rsid w:val="00AF0C28"/>
    <w:rsid w:val="00AF2081"/>
    <w:rsid w:val="00AF7260"/>
    <w:rsid w:val="00B0009C"/>
    <w:rsid w:val="00B029FD"/>
    <w:rsid w:val="00B07CA7"/>
    <w:rsid w:val="00B1279A"/>
    <w:rsid w:val="00B23AD9"/>
    <w:rsid w:val="00B320E7"/>
    <w:rsid w:val="00B32A5C"/>
    <w:rsid w:val="00B33017"/>
    <w:rsid w:val="00B4194A"/>
    <w:rsid w:val="00B43AEC"/>
    <w:rsid w:val="00B44CAF"/>
    <w:rsid w:val="00B5154A"/>
    <w:rsid w:val="00B516C9"/>
    <w:rsid w:val="00B5222E"/>
    <w:rsid w:val="00B53179"/>
    <w:rsid w:val="00B5403B"/>
    <w:rsid w:val="00B55164"/>
    <w:rsid w:val="00B5530E"/>
    <w:rsid w:val="00B57C02"/>
    <w:rsid w:val="00B600CD"/>
    <w:rsid w:val="00B61C96"/>
    <w:rsid w:val="00B712F9"/>
    <w:rsid w:val="00B7367B"/>
    <w:rsid w:val="00B73A2A"/>
    <w:rsid w:val="00B75044"/>
    <w:rsid w:val="00B816CA"/>
    <w:rsid w:val="00B8788D"/>
    <w:rsid w:val="00B925F8"/>
    <w:rsid w:val="00B9471C"/>
    <w:rsid w:val="00B94B06"/>
    <w:rsid w:val="00B94C28"/>
    <w:rsid w:val="00B958B6"/>
    <w:rsid w:val="00BA1A99"/>
    <w:rsid w:val="00BA1C1E"/>
    <w:rsid w:val="00BA342F"/>
    <w:rsid w:val="00BA56C6"/>
    <w:rsid w:val="00BA7A23"/>
    <w:rsid w:val="00BB0D3A"/>
    <w:rsid w:val="00BB329E"/>
    <w:rsid w:val="00BB736A"/>
    <w:rsid w:val="00BC10BA"/>
    <w:rsid w:val="00BC1C41"/>
    <w:rsid w:val="00BC5AFD"/>
    <w:rsid w:val="00BC5CBD"/>
    <w:rsid w:val="00BD4201"/>
    <w:rsid w:val="00BD5566"/>
    <w:rsid w:val="00BD5CBC"/>
    <w:rsid w:val="00BD6F28"/>
    <w:rsid w:val="00BE154D"/>
    <w:rsid w:val="00BE1FC3"/>
    <w:rsid w:val="00BE5124"/>
    <w:rsid w:val="00C04F43"/>
    <w:rsid w:val="00C0609D"/>
    <w:rsid w:val="00C115AB"/>
    <w:rsid w:val="00C13EDE"/>
    <w:rsid w:val="00C22BF2"/>
    <w:rsid w:val="00C230EB"/>
    <w:rsid w:val="00C26CCB"/>
    <w:rsid w:val="00C30249"/>
    <w:rsid w:val="00C32FEE"/>
    <w:rsid w:val="00C33330"/>
    <w:rsid w:val="00C35B86"/>
    <w:rsid w:val="00C35E0B"/>
    <w:rsid w:val="00C3714A"/>
    <w:rsid w:val="00C3723B"/>
    <w:rsid w:val="00C412B3"/>
    <w:rsid w:val="00C42466"/>
    <w:rsid w:val="00C52860"/>
    <w:rsid w:val="00C574EB"/>
    <w:rsid w:val="00C57FA9"/>
    <w:rsid w:val="00C606C9"/>
    <w:rsid w:val="00C670F8"/>
    <w:rsid w:val="00C70246"/>
    <w:rsid w:val="00C70C7F"/>
    <w:rsid w:val="00C710C2"/>
    <w:rsid w:val="00C711F4"/>
    <w:rsid w:val="00C728A6"/>
    <w:rsid w:val="00C80288"/>
    <w:rsid w:val="00C80889"/>
    <w:rsid w:val="00C833F4"/>
    <w:rsid w:val="00C84003"/>
    <w:rsid w:val="00C90650"/>
    <w:rsid w:val="00C95B97"/>
    <w:rsid w:val="00C9605D"/>
    <w:rsid w:val="00C97D78"/>
    <w:rsid w:val="00CA16E6"/>
    <w:rsid w:val="00CA2F90"/>
    <w:rsid w:val="00CA31F9"/>
    <w:rsid w:val="00CA4FE1"/>
    <w:rsid w:val="00CA5A47"/>
    <w:rsid w:val="00CB346E"/>
    <w:rsid w:val="00CB5BD6"/>
    <w:rsid w:val="00CB6C81"/>
    <w:rsid w:val="00CC00F1"/>
    <w:rsid w:val="00CC2AAE"/>
    <w:rsid w:val="00CC5080"/>
    <w:rsid w:val="00CC5A42"/>
    <w:rsid w:val="00CD0EAB"/>
    <w:rsid w:val="00CD21E1"/>
    <w:rsid w:val="00CD2DDB"/>
    <w:rsid w:val="00CD5070"/>
    <w:rsid w:val="00CE01FC"/>
    <w:rsid w:val="00CE5E02"/>
    <w:rsid w:val="00CE6A3C"/>
    <w:rsid w:val="00CF34DB"/>
    <w:rsid w:val="00CF556E"/>
    <w:rsid w:val="00CF558F"/>
    <w:rsid w:val="00D010C0"/>
    <w:rsid w:val="00D0354A"/>
    <w:rsid w:val="00D05B6A"/>
    <w:rsid w:val="00D073E2"/>
    <w:rsid w:val="00D16036"/>
    <w:rsid w:val="00D160E5"/>
    <w:rsid w:val="00D304D8"/>
    <w:rsid w:val="00D446EC"/>
    <w:rsid w:val="00D4708E"/>
    <w:rsid w:val="00D51BF0"/>
    <w:rsid w:val="00D520A2"/>
    <w:rsid w:val="00D53E6C"/>
    <w:rsid w:val="00D55942"/>
    <w:rsid w:val="00D65690"/>
    <w:rsid w:val="00D73467"/>
    <w:rsid w:val="00D807BF"/>
    <w:rsid w:val="00D80C8B"/>
    <w:rsid w:val="00D82FCC"/>
    <w:rsid w:val="00D835ED"/>
    <w:rsid w:val="00D84204"/>
    <w:rsid w:val="00D87DE4"/>
    <w:rsid w:val="00D9671A"/>
    <w:rsid w:val="00D97A84"/>
    <w:rsid w:val="00DA17FC"/>
    <w:rsid w:val="00DA3823"/>
    <w:rsid w:val="00DA4E34"/>
    <w:rsid w:val="00DA7887"/>
    <w:rsid w:val="00DB2C26"/>
    <w:rsid w:val="00DB326E"/>
    <w:rsid w:val="00DB617F"/>
    <w:rsid w:val="00DB6AF8"/>
    <w:rsid w:val="00DD0051"/>
    <w:rsid w:val="00DD02F4"/>
    <w:rsid w:val="00DD34C7"/>
    <w:rsid w:val="00DD4411"/>
    <w:rsid w:val="00DD65F7"/>
    <w:rsid w:val="00DE47E6"/>
    <w:rsid w:val="00DE4D63"/>
    <w:rsid w:val="00DE6B43"/>
    <w:rsid w:val="00DE6C1A"/>
    <w:rsid w:val="00DF68D3"/>
    <w:rsid w:val="00E02355"/>
    <w:rsid w:val="00E05466"/>
    <w:rsid w:val="00E11923"/>
    <w:rsid w:val="00E11D3D"/>
    <w:rsid w:val="00E14002"/>
    <w:rsid w:val="00E2483A"/>
    <w:rsid w:val="00E262D4"/>
    <w:rsid w:val="00E31FB1"/>
    <w:rsid w:val="00E36250"/>
    <w:rsid w:val="00E4087C"/>
    <w:rsid w:val="00E42C9E"/>
    <w:rsid w:val="00E514C6"/>
    <w:rsid w:val="00E54511"/>
    <w:rsid w:val="00E55566"/>
    <w:rsid w:val="00E60284"/>
    <w:rsid w:val="00E61914"/>
    <w:rsid w:val="00E61DAC"/>
    <w:rsid w:val="00E72B80"/>
    <w:rsid w:val="00E75FE3"/>
    <w:rsid w:val="00E76826"/>
    <w:rsid w:val="00E83EB7"/>
    <w:rsid w:val="00E86C4C"/>
    <w:rsid w:val="00E907A3"/>
    <w:rsid w:val="00E9337C"/>
    <w:rsid w:val="00EA0801"/>
    <w:rsid w:val="00EA5AE0"/>
    <w:rsid w:val="00EB7AB1"/>
    <w:rsid w:val="00EC1BB3"/>
    <w:rsid w:val="00ED07E6"/>
    <w:rsid w:val="00ED0D6A"/>
    <w:rsid w:val="00ED10B9"/>
    <w:rsid w:val="00ED25F3"/>
    <w:rsid w:val="00EE2056"/>
    <w:rsid w:val="00EE291E"/>
    <w:rsid w:val="00EE7CD8"/>
    <w:rsid w:val="00EF101A"/>
    <w:rsid w:val="00EF48CC"/>
    <w:rsid w:val="00EF67F2"/>
    <w:rsid w:val="00F00801"/>
    <w:rsid w:val="00F0428E"/>
    <w:rsid w:val="00F04379"/>
    <w:rsid w:val="00F04AE2"/>
    <w:rsid w:val="00F07742"/>
    <w:rsid w:val="00F1147D"/>
    <w:rsid w:val="00F419CF"/>
    <w:rsid w:val="00F524B5"/>
    <w:rsid w:val="00F60BC1"/>
    <w:rsid w:val="00F711F1"/>
    <w:rsid w:val="00F72AD2"/>
    <w:rsid w:val="00F73032"/>
    <w:rsid w:val="00F80B77"/>
    <w:rsid w:val="00F848FC"/>
    <w:rsid w:val="00F9282A"/>
    <w:rsid w:val="00F9389F"/>
    <w:rsid w:val="00F95494"/>
    <w:rsid w:val="00F96BAD"/>
    <w:rsid w:val="00FA0790"/>
    <w:rsid w:val="00FA139D"/>
    <w:rsid w:val="00FA1683"/>
    <w:rsid w:val="00FB0E84"/>
    <w:rsid w:val="00FC18F3"/>
    <w:rsid w:val="00FC4678"/>
    <w:rsid w:val="00FC4E3A"/>
    <w:rsid w:val="00FC5FF9"/>
    <w:rsid w:val="00FD01C2"/>
    <w:rsid w:val="00FE595C"/>
    <w:rsid w:val="00FE607E"/>
    <w:rsid w:val="00FF0CE3"/>
    <w:rsid w:val="00FF1868"/>
    <w:rsid w:val="00FF1B82"/>
    <w:rsid w:val="00FF1F6B"/>
    <w:rsid w:val="00FF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F9E93F"/>
  <w15:chartTrackingRefBased/>
  <w15:docId w15:val="{F9CD566A-8242-4735-9E0B-B4F43B7E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01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ISOMB">
    <w:name w:val="ISO_MB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lause">
    <w:name w:val="ISO_Claus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Paragraph">
    <w:name w:val="ISO_Paragraph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ommType">
    <w:name w:val="ISO_Comm_Typ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SecretObservations">
    <w:name w:val="ISO_Secret_Observations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character" w:styleId="CommentReference">
    <w:name w:val="annotation reference"/>
    <w:uiPriority w:val="99"/>
    <w:rsid w:val="00CC50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C508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5080"/>
    <w:rPr>
      <w:rFonts w:eastAsia="Malgun Gothic"/>
      <w:lang w:val="en-GB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A0201"/>
    <w:pPr>
      <w:ind w:left="720"/>
      <w:contextualSpacing/>
    </w:pPr>
  </w:style>
  <w:style w:type="character" w:customStyle="1" w:styleId="FooterChar">
    <w:name w:val="Footer Char"/>
    <w:link w:val="Footer"/>
    <w:rsid w:val="00D84204"/>
    <w:rPr>
      <w:sz w:val="22"/>
      <w:lang w:eastAsia="en-US"/>
    </w:rPr>
  </w:style>
  <w:style w:type="paragraph" w:customStyle="1" w:styleId="tableheading">
    <w:name w:val="table heading"/>
    <w:basedOn w:val="Normal"/>
    <w:rsid w:val="002B546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B546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B5469"/>
    <w:rPr>
      <w:rFonts w:ascii="Times" w:eastAsia="Malgun Gothic" w:hAnsi="Times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B3323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9B3323"/>
    <w:rPr>
      <w:rFonts w:eastAsia="Malgun Gothic"/>
      <w:b/>
      <w:bCs/>
      <w:lang w:val="en-GB" w:eastAsia="en-US"/>
    </w:rPr>
  </w:style>
  <w:style w:type="paragraph" w:styleId="Revision">
    <w:name w:val="Revision"/>
    <w:hidden/>
    <w:uiPriority w:val="99"/>
    <w:semiHidden/>
    <w:rsid w:val="0023008C"/>
    <w:rPr>
      <w:sz w:val="22"/>
      <w:lang w:eastAsia="en-US"/>
    </w:rPr>
  </w:style>
  <w:style w:type="paragraph" w:customStyle="1" w:styleId="TableTitle">
    <w:name w:val="Table_Title"/>
    <w:basedOn w:val="Normal"/>
    <w:next w:val="Blanc"/>
    <w:rsid w:val="0023008C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113"/>
      <w:jc w:val="center"/>
    </w:pPr>
    <w:rPr>
      <w:rFonts w:eastAsia="Malgun Gothic"/>
      <w:b/>
      <w:bCs/>
      <w:sz w:val="20"/>
      <w:lang w:val="en-GB"/>
    </w:rPr>
  </w:style>
  <w:style w:type="paragraph" w:customStyle="1" w:styleId="Blanc">
    <w:name w:val="Blanc"/>
    <w:basedOn w:val="TableTitle"/>
    <w:next w:val="Normal"/>
    <w:rsid w:val="0023008C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</w:pPr>
    <w:rPr>
      <w:b w:val="0"/>
      <w:bCs w:val="0"/>
      <w:sz w:val="8"/>
      <w:szCs w:val="8"/>
      <w:lang w:val="en-US"/>
    </w:rPr>
  </w:style>
  <w:style w:type="table" w:styleId="TableGrid">
    <w:name w:val="Table Grid"/>
    <w:basedOn w:val="TableNormal"/>
    <w:rsid w:val="00EA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N2Char">
    <w:name w:val="3N2 Char"/>
    <w:link w:val="3N2"/>
    <w:locked/>
    <w:rsid w:val="00210E0D"/>
    <w:rPr>
      <w:rFonts w:eastAsia="Times New Roman"/>
      <w:lang w:val="en-GB" w:eastAsia="ko-KR"/>
    </w:rPr>
  </w:style>
  <w:style w:type="paragraph" w:customStyle="1" w:styleId="3N2">
    <w:name w:val="3N2"/>
    <w:basedOn w:val="Normal"/>
    <w:link w:val="3N2Char"/>
    <w:qFormat/>
    <w:rsid w:val="00210E0D"/>
    <w:pPr>
      <w:widowControl w:val="0"/>
      <w:tabs>
        <w:tab w:val="clear" w:pos="360"/>
        <w:tab w:val="clear" w:pos="720"/>
        <w:tab w:val="clear" w:pos="1080"/>
        <w:tab w:val="clear" w:pos="1440"/>
      </w:tabs>
      <w:ind w:left="720"/>
      <w:jc w:val="both"/>
      <w:textAlignment w:val="auto"/>
      <w:outlineLvl w:val="3"/>
    </w:pPr>
    <w:rPr>
      <w:rFonts w:eastAsia="Times New Roman"/>
      <w:sz w:val="20"/>
      <w:lang w:val="en-GB" w:eastAsia="ko-KR"/>
    </w:rPr>
  </w:style>
  <w:style w:type="paragraph" w:customStyle="1" w:styleId="enumlev1">
    <w:name w:val="enumlev1"/>
    <w:basedOn w:val="Normal"/>
    <w:rsid w:val="00E1400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paragraph" w:customStyle="1" w:styleId="Equation">
    <w:name w:val="Equation"/>
    <w:basedOn w:val="Normal"/>
    <w:qFormat/>
    <w:rsid w:val="003F1BB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customStyle="1" w:styleId="Note1">
    <w:name w:val="Note 1"/>
    <w:basedOn w:val="Normal"/>
    <w:link w:val="Note1Char"/>
    <w:qFormat/>
    <w:rsid w:val="003826A9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S Mincho"/>
      <w:sz w:val="18"/>
      <w:szCs w:val="18"/>
      <w:lang w:val="en-GB"/>
    </w:rPr>
  </w:style>
  <w:style w:type="character" w:customStyle="1" w:styleId="ListParagraphChar">
    <w:name w:val="List Paragraph Char"/>
    <w:link w:val="ListParagraph"/>
    <w:uiPriority w:val="34"/>
    <w:rsid w:val="00C833F4"/>
    <w:rPr>
      <w:sz w:val="22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3198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325C6"/>
    <w:rPr>
      <w:color w:val="808080"/>
    </w:rPr>
  </w:style>
  <w:style w:type="character" w:customStyle="1" w:styleId="Note1Char">
    <w:name w:val="Note 1 Char"/>
    <w:basedOn w:val="DefaultParagraphFont"/>
    <w:link w:val="Note1"/>
    <w:rsid w:val="001B0169"/>
    <w:rPr>
      <w:rFonts w:eastAsia="MS Mincho"/>
      <w:sz w:val="18"/>
      <w:szCs w:val="18"/>
      <w:lang w:val="en-GB" w:eastAsia="en-US"/>
    </w:rPr>
  </w:style>
  <w:style w:type="character" w:customStyle="1" w:styleId="Heading1Char">
    <w:name w:val="Heading 1 Char"/>
    <w:basedOn w:val="DefaultParagraphFont"/>
    <w:link w:val="Heading1"/>
    <w:rsid w:val="004F76EB"/>
    <w:rPr>
      <w:rFonts w:cs="Arial"/>
      <w:b/>
      <w:bCs/>
      <w:kern w:val="32"/>
      <w:sz w:val="32"/>
      <w:szCs w:val="32"/>
      <w:lang w:eastAsia="en-US"/>
    </w:rPr>
  </w:style>
  <w:style w:type="paragraph" w:customStyle="1" w:styleId="enumlev2">
    <w:name w:val="enumlev2"/>
    <w:basedOn w:val="enumlev1"/>
    <w:uiPriority w:val="99"/>
    <w:rsid w:val="00B925F8"/>
    <w:pPr>
      <w:ind w:left="1588"/>
    </w:pPr>
    <w:rPr>
      <w:rFonts w:eastAsia="SimSun"/>
    </w:rPr>
  </w:style>
  <w:style w:type="paragraph" w:customStyle="1" w:styleId="enumlev3">
    <w:name w:val="enumlev3"/>
    <w:basedOn w:val="enumlev2"/>
    <w:uiPriority w:val="99"/>
    <w:rsid w:val="00B925F8"/>
    <w:pPr>
      <w:ind w:left="1985"/>
    </w:pPr>
  </w:style>
  <w:style w:type="paragraph" w:customStyle="1" w:styleId="tablecell">
    <w:name w:val="table cell"/>
    <w:basedOn w:val="Normal"/>
    <w:rsid w:val="00E0235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ye-kui.wang@futurewei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dong.tian@interdigit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ska.hannuksela@nokia.com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1456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9739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Ye-Kui Wang</dc:creator>
  <cp:keywords>JCT-VC, MPEG, VCEG</cp:keywords>
  <cp:lastModifiedBy>Ye-Kui Wang v3</cp:lastModifiedBy>
  <cp:revision>52</cp:revision>
  <cp:lastPrinted>2017-03-17T21:00:00Z</cp:lastPrinted>
  <dcterms:created xsi:type="dcterms:W3CDTF">2018-09-26T00:01:00Z</dcterms:created>
  <dcterms:modified xsi:type="dcterms:W3CDTF">2019-09-30T12:24:00Z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