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17FEDF51" w14:textId="77777777">
        <w:tc>
          <w:tcPr>
            <w:tcW w:w="6408" w:type="dxa"/>
          </w:tcPr>
          <w:p w14:paraId="01A3D8CE" w14:textId="77777777" w:rsidR="006C5D39" w:rsidRPr="005B217D" w:rsidRDefault="005741C3" w:rsidP="00870F8C">
            <w:pPr>
              <w:tabs>
                <w:tab w:val="left" w:pos="4621"/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73A1FB4" wp14:editId="3BDF39E5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v="urn:schemas-microsoft-com:mac:vml" xmlns:mo="http://schemas.microsoft.com/office/mac/office/2008/main">
                  <w:pict>
                    <v:group w14:anchorId="23A85BCA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a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 wp14:anchorId="7DBCE98B" wp14:editId="5358742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 wp14:anchorId="036CE359" wp14:editId="035A856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05C0F94F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5728EE17" w14:textId="6B8DEFB8" w:rsidR="00E61DAC" w:rsidRPr="005B217D" w:rsidRDefault="009C3292" w:rsidP="001452D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22885">
              <w:t>3</w:t>
            </w:r>
            <w:r>
              <w:t>7</w:t>
            </w:r>
            <w:r w:rsidRPr="00722885">
              <w:t xml:space="preserve">th Meeting: </w:t>
            </w:r>
            <w:r>
              <w:t>Geneva</w:t>
            </w:r>
            <w:r w:rsidRPr="00722885">
              <w:t xml:space="preserve">, </w:t>
            </w:r>
            <w:r>
              <w:t>CH</w:t>
            </w:r>
            <w:r w:rsidRPr="00722885">
              <w:t xml:space="preserve">, </w:t>
            </w:r>
            <w:r>
              <w:t>4</w:t>
            </w:r>
            <w:r w:rsidRPr="00722885">
              <w:t>–1</w:t>
            </w:r>
            <w:r>
              <w:t>0</w:t>
            </w:r>
            <w:r w:rsidRPr="00722885">
              <w:t xml:space="preserve"> </w:t>
            </w:r>
            <w:r>
              <w:t>October</w:t>
            </w:r>
            <w:r w:rsidRPr="00722885">
              <w:t xml:space="preserve"> 2019</w:t>
            </w:r>
          </w:p>
        </w:tc>
        <w:tc>
          <w:tcPr>
            <w:tcW w:w="3168" w:type="dxa"/>
          </w:tcPr>
          <w:p w14:paraId="5842DC00" w14:textId="2722BE08" w:rsidR="008A4B4C" w:rsidRPr="002C091F" w:rsidRDefault="00E61DAC" w:rsidP="009D1C41">
            <w:pPr>
              <w:tabs>
                <w:tab w:val="left" w:pos="7200"/>
              </w:tabs>
              <w:rPr>
                <w:u w:val="single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75472">
              <w:rPr>
                <w:lang w:val="en-CA"/>
              </w:rPr>
              <w:t>A</w:t>
            </w:r>
            <w:r w:rsidR="00870F8C">
              <w:rPr>
                <w:lang w:val="en-CA"/>
              </w:rPr>
              <w:t>K0021</w:t>
            </w:r>
            <w:r w:rsidR="002C091F">
              <w:rPr>
                <w:lang w:val="en-CA"/>
              </w:rPr>
              <w:t>-v</w:t>
            </w:r>
            <w:ins w:id="0" w:author="Ye-Kui Wang v4" w:date="2019-09-30T08:52:00Z">
              <w:r w:rsidR="009D1C41">
                <w:rPr>
                  <w:lang w:val="en-CA"/>
                </w:rPr>
                <w:t>4</w:t>
              </w:r>
            </w:ins>
            <w:ins w:id="1" w:author="Ye-Kui Wang v3" w:date="2019-09-30T05:22:00Z">
              <w:del w:id="2" w:author="Ye-Kui Wang v4" w:date="2019-09-30T08:52:00Z">
                <w:r w:rsidR="00531358" w:rsidDel="009D1C41">
                  <w:rPr>
                    <w:lang w:val="en-CA"/>
                  </w:rPr>
                  <w:delText>3</w:delText>
                </w:r>
              </w:del>
            </w:ins>
            <w:ins w:id="3" w:author="Ye-Kui Wang" w:date="2019-09-30T01:06:00Z">
              <w:del w:id="4" w:author="Ye-Kui Wang v3" w:date="2019-09-30T05:22:00Z">
                <w:r w:rsidR="00300B6A" w:rsidDel="00531358">
                  <w:rPr>
                    <w:lang w:val="en-CA"/>
                  </w:rPr>
                  <w:delText>2</w:delText>
                </w:r>
              </w:del>
            </w:ins>
            <w:del w:id="5" w:author="Ye-Kui Wang" w:date="2019-09-30T01:06:00Z">
              <w:r w:rsidR="0010275E" w:rsidDel="00300B6A">
                <w:rPr>
                  <w:lang w:val="en-CA"/>
                </w:rPr>
                <w:delText>1</w:delText>
              </w:r>
            </w:del>
          </w:p>
        </w:tc>
      </w:tr>
    </w:tbl>
    <w:p w14:paraId="27C9EECF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54EB5DAF" w14:textId="77777777">
        <w:tc>
          <w:tcPr>
            <w:tcW w:w="1458" w:type="dxa"/>
          </w:tcPr>
          <w:p w14:paraId="08DB408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5E4695BD" w14:textId="44E02218" w:rsidR="00E61DAC" w:rsidRPr="005B217D" w:rsidRDefault="00870F8C" w:rsidP="009F3746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Some</w:t>
            </w:r>
            <w:r w:rsidR="009F3746">
              <w:rPr>
                <w:b/>
                <w:szCs w:val="22"/>
                <w:lang w:val="en-CA"/>
              </w:rPr>
              <w:t xml:space="preserve"> HEVC</w:t>
            </w:r>
            <w:r>
              <w:rPr>
                <w:b/>
                <w:szCs w:val="22"/>
                <w:lang w:val="en-CA"/>
              </w:rPr>
              <w:t xml:space="preserve"> e</w:t>
            </w:r>
            <w:r w:rsidR="00B0009C" w:rsidRPr="00B0009C">
              <w:rPr>
                <w:b/>
                <w:szCs w:val="22"/>
                <w:lang w:val="en-CA"/>
              </w:rPr>
              <w:t xml:space="preserve">rrata </w:t>
            </w:r>
            <w:r w:rsidR="00B0009C">
              <w:rPr>
                <w:b/>
                <w:szCs w:val="22"/>
                <w:lang w:val="en-CA"/>
              </w:rPr>
              <w:t>i</w:t>
            </w:r>
            <w:r w:rsidR="00B0009C" w:rsidRPr="00B0009C">
              <w:rPr>
                <w:b/>
                <w:szCs w:val="22"/>
                <w:lang w:val="en-CA"/>
              </w:rPr>
              <w:t>tems</w:t>
            </w:r>
          </w:p>
        </w:tc>
      </w:tr>
      <w:tr w:rsidR="00E61DAC" w:rsidRPr="005B217D" w14:paraId="7C356AE5" w14:textId="77777777">
        <w:tc>
          <w:tcPr>
            <w:tcW w:w="1458" w:type="dxa"/>
          </w:tcPr>
          <w:p w14:paraId="6475DD3C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18B53EC3" w14:textId="4A4B1804" w:rsidR="00E61DAC" w:rsidRPr="005B217D" w:rsidRDefault="00870F8C" w:rsidP="00870F8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Input </w:t>
            </w:r>
            <w:r w:rsidR="00B0009C">
              <w:rPr>
                <w:szCs w:val="22"/>
                <w:lang w:val="en-CA"/>
              </w:rPr>
              <w:t>d</w:t>
            </w:r>
            <w:r w:rsidR="00E61DAC" w:rsidRPr="005B217D">
              <w:rPr>
                <w:szCs w:val="22"/>
                <w:lang w:val="en-CA"/>
              </w:rPr>
              <w:t xml:space="preserve">ocument </w:t>
            </w:r>
            <w:r>
              <w:rPr>
                <w:szCs w:val="22"/>
                <w:lang w:val="en-CA"/>
              </w:rPr>
              <w:t>to</w:t>
            </w:r>
            <w:r w:rsidR="00B0009C">
              <w:rPr>
                <w:szCs w:val="22"/>
                <w:lang w:val="en-CA"/>
              </w:rPr>
              <w:t xml:space="preserve">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42CA9AFB" w14:textId="77777777">
        <w:tc>
          <w:tcPr>
            <w:tcW w:w="1458" w:type="dxa"/>
          </w:tcPr>
          <w:p w14:paraId="2852CBE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B652860" w14:textId="112AF6EF" w:rsidR="00E61DAC" w:rsidRPr="005B217D" w:rsidRDefault="00531358" w:rsidP="00531358">
            <w:pPr>
              <w:spacing w:before="60" w:after="60"/>
              <w:rPr>
                <w:szCs w:val="22"/>
                <w:lang w:val="en-CA"/>
              </w:rPr>
            </w:pPr>
            <w:ins w:id="6" w:author="Ye-Kui Wang v3" w:date="2019-09-30T05:22:00Z">
              <w:r>
                <w:rPr>
                  <w:szCs w:val="22"/>
                  <w:lang w:val="en-CA"/>
                </w:rPr>
                <w:t>Editorial input</w:t>
              </w:r>
            </w:ins>
            <w:del w:id="7" w:author="Ye-Kui Wang v3" w:date="2019-09-30T05:22:00Z">
              <w:r w:rsidR="00870F8C" w:rsidDel="00531358">
                <w:rPr>
                  <w:szCs w:val="22"/>
                  <w:lang w:val="en-CA"/>
                </w:rPr>
                <w:delText>Proposal</w:delText>
              </w:r>
            </w:del>
          </w:p>
        </w:tc>
      </w:tr>
      <w:tr w:rsidR="00E61DAC" w:rsidRPr="005B217D" w14:paraId="406CE389" w14:textId="77777777">
        <w:tc>
          <w:tcPr>
            <w:tcW w:w="1458" w:type="dxa"/>
          </w:tcPr>
          <w:p w14:paraId="71A85A2F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611445B0" w14:textId="2CCE04CE" w:rsidR="00A45679" w:rsidRDefault="00B0009C" w:rsidP="00870F8C">
            <w:pPr>
              <w:spacing w:before="60" w:after="60"/>
              <w:rPr>
                <w:ins w:id="8" w:author="Ye-Kui Wang v4" w:date="2019-09-30T08:59:00Z"/>
                <w:szCs w:val="22"/>
                <w:lang w:val="en-CA"/>
              </w:rPr>
            </w:pPr>
            <w:r w:rsidRPr="00B0009C">
              <w:rPr>
                <w:b/>
                <w:szCs w:val="22"/>
                <w:lang w:val="en-CA"/>
              </w:rPr>
              <w:t>Ye-Kui Wang</w:t>
            </w:r>
            <w:r w:rsidR="00870F8C">
              <w:rPr>
                <w:b/>
                <w:szCs w:val="22"/>
                <w:lang w:val="en-CA"/>
              </w:rPr>
              <w:br/>
            </w:r>
            <w:proofErr w:type="spellStart"/>
            <w:ins w:id="9" w:author="Ye-Kui Wang v3" w:date="2019-09-30T05:22:00Z">
              <w:r w:rsidR="00531358">
                <w:rPr>
                  <w:szCs w:val="22"/>
                  <w:lang w:val="en-CA"/>
                </w:rPr>
                <w:t>Futurewei</w:t>
              </w:r>
              <w:proofErr w:type="spellEnd"/>
              <w:r w:rsidR="00531358">
                <w:rPr>
                  <w:szCs w:val="22"/>
                  <w:lang w:val="en-CA"/>
                </w:rPr>
                <w:t xml:space="preserve">, </w:t>
              </w:r>
            </w:ins>
            <w:r w:rsidR="00870F8C" w:rsidRPr="002C091F">
              <w:rPr>
                <w:szCs w:val="22"/>
                <w:lang w:val="en-CA"/>
              </w:rPr>
              <w:t>San Diego</w:t>
            </w:r>
            <w:r w:rsidR="00870F8C">
              <w:rPr>
                <w:szCs w:val="22"/>
                <w:lang w:val="en-CA"/>
              </w:rPr>
              <w:t xml:space="preserve">, </w:t>
            </w:r>
            <w:r w:rsidR="00870F8C" w:rsidRPr="002C091F">
              <w:rPr>
                <w:szCs w:val="22"/>
                <w:lang w:val="en-CA"/>
              </w:rPr>
              <w:t>CA</w:t>
            </w:r>
            <w:del w:id="10" w:author="Ye-Kui Wang v4" w:date="2019-09-30T09:04:00Z">
              <w:r w:rsidR="00870F8C" w:rsidRPr="002C091F" w:rsidDel="003F6B7E">
                <w:rPr>
                  <w:szCs w:val="22"/>
                  <w:lang w:val="en-CA"/>
                </w:rPr>
                <w:delText xml:space="preserve"> 92121</w:delText>
              </w:r>
            </w:del>
            <w:r w:rsidR="00870F8C">
              <w:rPr>
                <w:szCs w:val="22"/>
                <w:lang w:val="en-CA"/>
              </w:rPr>
              <w:t>, USA</w:t>
            </w:r>
          </w:p>
          <w:p w14:paraId="1D260A3F" w14:textId="2A1B4E5B" w:rsidR="003F6B7E" w:rsidRDefault="003F6B7E" w:rsidP="003F6B7E">
            <w:pPr>
              <w:spacing w:before="60" w:after="60"/>
              <w:rPr>
                <w:ins w:id="11" w:author="Ye-Kui Wang v4" w:date="2019-09-30T09:03:00Z"/>
                <w:szCs w:val="22"/>
                <w:lang w:val="en-CA"/>
              </w:rPr>
            </w:pPr>
            <w:ins w:id="12" w:author="Ye-Kui Wang v4" w:date="2019-09-30T09:03:00Z">
              <w:r>
                <w:rPr>
                  <w:b/>
                  <w:szCs w:val="22"/>
                  <w:lang w:val="en-CA"/>
                </w:rPr>
                <w:t xml:space="preserve">Alexis M. </w:t>
              </w:r>
              <w:proofErr w:type="spellStart"/>
              <w:r>
                <w:rPr>
                  <w:b/>
                  <w:szCs w:val="22"/>
                  <w:lang w:val="en-CA"/>
                </w:rPr>
                <w:t>Tourapis</w:t>
              </w:r>
              <w:proofErr w:type="spellEnd"/>
              <w:r>
                <w:rPr>
                  <w:b/>
                  <w:szCs w:val="22"/>
                  <w:lang w:val="en-CA"/>
                </w:rPr>
                <w:br/>
              </w:r>
              <w:r>
                <w:rPr>
                  <w:szCs w:val="22"/>
                  <w:lang w:val="en-CA"/>
                </w:rPr>
                <w:t xml:space="preserve">Apple, Cupertino, </w:t>
              </w:r>
              <w:r w:rsidRPr="002C091F">
                <w:rPr>
                  <w:szCs w:val="22"/>
                  <w:lang w:val="en-CA"/>
                </w:rPr>
                <w:t>CA</w:t>
              </w:r>
              <w:r>
                <w:rPr>
                  <w:szCs w:val="22"/>
                  <w:lang w:val="en-CA"/>
                </w:rPr>
                <w:t>, USA</w:t>
              </w:r>
            </w:ins>
          </w:p>
          <w:p w14:paraId="6298B675" w14:textId="2C78CCC9" w:rsidR="009D1C41" w:rsidRPr="00316072" w:rsidRDefault="003F6B7E" w:rsidP="003F6B7E">
            <w:pPr>
              <w:spacing w:before="60" w:after="60"/>
              <w:rPr>
                <w:szCs w:val="22"/>
                <w:lang w:val="en-CA"/>
              </w:rPr>
            </w:pPr>
            <w:ins w:id="13" w:author="Ye-Kui Wang v4" w:date="2019-09-30T09:03:00Z">
              <w:r>
                <w:rPr>
                  <w:b/>
                  <w:szCs w:val="22"/>
                  <w:lang w:val="en-CA"/>
                </w:rPr>
                <w:t xml:space="preserve">Benjamin </w:t>
              </w:r>
              <w:proofErr w:type="spellStart"/>
              <w:r>
                <w:rPr>
                  <w:b/>
                  <w:szCs w:val="22"/>
                  <w:lang w:val="en-CA"/>
                </w:rPr>
                <w:t>Bross</w:t>
              </w:r>
            </w:ins>
            <w:proofErr w:type="spellEnd"/>
            <w:ins w:id="14" w:author="Ye-Kui Wang v4" w:date="2019-09-30T09:00:00Z">
              <w:r w:rsidR="009D1C41">
                <w:rPr>
                  <w:b/>
                  <w:szCs w:val="22"/>
                  <w:lang w:val="en-CA"/>
                </w:rPr>
                <w:br/>
              </w:r>
            </w:ins>
            <w:ins w:id="15" w:author="Ye-Kui Wang v4" w:date="2019-09-30T09:04:00Z">
              <w:r>
                <w:rPr>
                  <w:szCs w:val="22"/>
                  <w:lang w:val="en-CA"/>
                </w:rPr>
                <w:t>HHI, Berlin, Germany</w:t>
              </w:r>
            </w:ins>
          </w:p>
        </w:tc>
        <w:tc>
          <w:tcPr>
            <w:tcW w:w="900" w:type="dxa"/>
          </w:tcPr>
          <w:p w14:paraId="179C8A3C" w14:textId="402EDEBC" w:rsidR="00E61DAC" w:rsidRPr="00316072" w:rsidRDefault="00E61DAC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szCs w:val="22"/>
                <w:lang w:val="en-CA"/>
              </w:rPr>
              <w:t>Tel:</w:t>
            </w:r>
            <w:r w:rsidRPr="00316072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380B9EAC" w14:textId="77777777" w:rsidR="003F6B7E" w:rsidRDefault="00870F8C" w:rsidP="003F6B7E">
            <w:pPr>
              <w:spacing w:before="60" w:after="60"/>
              <w:rPr>
                <w:ins w:id="16" w:author="Ye-Kui Wang v4" w:date="2019-09-30T09:05:00Z"/>
                <w:szCs w:val="22"/>
                <w:lang w:val="en-CA"/>
              </w:rPr>
            </w:pPr>
            <w:r w:rsidRPr="00316072">
              <w:rPr>
                <w:szCs w:val="22"/>
                <w:lang w:val="en-CA"/>
              </w:rPr>
              <w:t>+1</w:t>
            </w:r>
            <w:r>
              <w:rPr>
                <w:szCs w:val="22"/>
                <w:lang w:val="en-CA"/>
              </w:rPr>
              <w:t>-908-903-3888</w:t>
            </w:r>
            <w:r>
              <w:rPr>
                <w:szCs w:val="22"/>
                <w:lang w:val="en-CA"/>
              </w:rPr>
              <w:br/>
            </w:r>
            <w:hyperlink r:id="rId9" w:history="1">
              <w:r w:rsidRPr="002C091F">
                <w:rPr>
                  <w:rStyle w:val="Hyperlink"/>
                  <w:szCs w:val="22"/>
                  <w:lang w:val="en-CA"/>
                </w:rPr>
                <w:t>ye</w:t>
              </w:r>
              <w:r>
                <w:rPr>
                  <w:rStyle w:val="Hyperlink"/>
                  <w:szCs w:val="22"/>
                  <w:lang w:val="en-CA"/>
                </w:rPr>
                <w:t>-</w:t>
              </w:r>
              <w:r w:rsidRPr="002C091F">
                <w:rPr>
                  <w:rStyle w:val="Hyperlink"/>
                  <w:szCs w:val="22"/>
                  <w:lang w:val="en-CA"/>
                </w:rPr>
                <w:t>kui.wang@</w:t>
              </w:r>
              <w:r>
                <w:rPr>
                  <w:rStyle w:val="Hyperlink"/>
                  <w:szCs w:val="22"/>
                  <w:lang w:val="en-CA"/>
                </w:rPr>
                <w:t>future</w:t>
              </w:r>
              <w:r w:rsidRPr="002C091F">
                <w:rPr>
                  <w:rStyle w:val="Hyperlink"/>
                  <w:szCs w:val="22"/>
                  <w:lang w:val="en-CA"/>
                </w:rPr>
                <w:t>wei.com</w:t>
              </w:r>
            </w:hyperlink>
          </w:p>
          <w:p w14:paraId="53C343D9" w14:textId="0ADB16CD" w:rsidR="003F6B7E" w:rsidRDefault="003F6B7E" w:rsidP="003F6B7E">
            <w:pPr>
              <w:spacing w:before="60" w:after="60"/>
              <w:rPr>
                <w:ins w:id="17" w:author="Ye-Kui Wang v4" w:date="2019-09-30T09:04:00Z"/>
                <w:szCs w:val="22"/>
                <w:lang w:val="en-CA"/>
              </w:rPr>
            </w:pPr>
            <w:ins w:id="18" w:author="Ye-Kui Wang v4" w:date="2019-09-30T09:04:00Z">
              <w:r>
                <w:rPr>
                  <w:szCs w:val="22"/>
                  <w:lang w:val="en-CA"/>
                </w:rPr>
                <w:t>+1</w:t>
              </w:r>
            </w:ins>
            <w:ins w:id="19" w:author="Ye-Kui Wang v4" w:date="2019-09-30T09:07:00Z">
              <w:r>
                <w:rPr>
                  <w:szCs w:val="22"/>
                  <w:lang w:val="en-CA"/>
                </w:rPr>
                <w:t>-</w:t>
              </w:r>
            </w:ins>
            <w:ins w:id="20" w:author="Ye-Kui Wang v4" w:date="2019-09-30T09:04:00Z">
              <w:r>
                <w:rPr>
                  <w:szCs w:val="22"/>
                  <w:lang w:val="en-CA"/>
                </w:rPr>
                <w:t>408-228-7983</w:t>
              </w:r>
              <w:r>
                <w:rPr>
                  <w:szCs w:val="22"/>
                  <w:lang w:val="en-CA"/>
                </w:rPr>
                <w:br/>
              </w:r>
              <w:r>
                <w:fldChar w:fldCharType="begin"/>
              </w:r>
              <w:r>
                <w:instrText xml:space="preserve"> HYPERLINK "mailto:atourapis@apple.com" </w:instrText>
              </w:r>
              <w:r>
                <w:fldChar w:fldCharType="separate"/>
              </w:r>
              <w:r>
                <w:rPr>
                  <w:rStyle w:val="Hyperlink"/>
                  <w:szCs w:val="22"/>
                  <w:lang w:val="en-CA"/>
                </w:rPr>
                <w:t>atourapis@apple.com</w:t>
              </w:r>
              <w:r>
                <w:rPr>
                  <w:rStyle w:val="Hyperlink"/>
                  <w:szCs w:val="22"/>
                  <w:lang w:val="en-CA"/>
                </w:rPr>
                <w:fldChar w:fldCharType="end"/>
              </w:r>
            </w:ins>
          </w:p>
          <w:p w14:paraId="6B6FF091" w14:textId="3871ECD2" w:rsidR="00FC4E3A" w:rsidRPr="00550A94" w:rsidRDefault="003F6B7E" w:rsidP="003F6B7E">
            <w:pPr>
              <w:spacing w:before="60" w:after="60"/>
              <w:rPr>
                <w:szCs w:val="22"/>
                <w:lang w:val="en-CA"/>
              </w:rPr>
            </w:pPr>
            <w:ins w:id="21" w:author="Ye-Kui Wang v4" w:date="2019-09-30T09:07:00Z">
              <w:r>
                <w:rPr>
                  <w:szCs w:val="22"/>
                  <w:lang w:val="en-CA"/>
                </w:rPr>
                <w:t>+</w:t>
              </w:r>
              <w:r>
                <w:rPr>
                  <w:szCs w:val="22"/>
                  <w:lang w:val="en-CA"/>
                </w:rPr>
                <w:t>49-179</w:t>
              </w:r>
              <w:r>
                <w:rPr>
                  <w:szCs w:val="22"/>
                  <w:lang w:val="en-CA"/>
                </w:rPr>
                <w:t>-</w:t>
              </w:r>
              <w:r>
                <w:rPr>
                  <w:szCs w:val="22"/>
                  <w:lang w:val="en-CA"/>
                </w:rPr>
                <w:t>760-</w:t>
              </w:r>
            </w:ins>
            <w:ins w:id="22" w:author="Ye-Kui Wang v4" w:date="2019-09-30T09:08:00Z">
              <w:r>
                <w:rPr>
                  <w:szCs w:val="22"/>
                  <w:lang w:val="en-CA"/>
                </w:rPr>
                <w:t>2480</w:t>
              </w:r>
            </w:ins>
            <w:ins w:id="23" w:author="Ye-Kui Wang v4" w:date="2019-09-30T09:07:00Z">
              <w:r>
                <w:rPr>
                  <w:szCs w:val="22"/>
                  <w:lang w:val="en-CA"/>
                </w:rPr>
                <w:br/>
              </w:r>
            </w:ins>
            <w:ins w:id="24" w:author="Ye-Kui Wang v4" w:date="2019-09-30T09:06:00Z">
              <w:r>
                <w:rPr>
                  <w:szCs w:val="22"/>
                  <w:lang w:val="en-CA"/>
                </w:rPr>
                <w:fldChar w:fldCharType="begin"/>
              </w:r>
              <w:r>
                <w:rPr>
                  <w:szCs w:val="22"/>
                  <w:lang w:val="en-CA"/>
                </w:rPr>
                <w:instrText xml:space="preserve"> HYPERLINK "mailto:benjamin.bross@hhi.fraunhofer.de" </w:instrText>
              </w:r>
              <w:r>
                <w:rPr>
                  <w:szCs w:val="22"/>
                  <w:lang w:val="en-CA"/>
                </w:rPr>
              </w:r>
              <w:r>
                <w:rPr>
                  <w:szCs w:val="22"/>
                  <w:lang w:val="en-CA"/>
                </w:rPr>
                <w:fldChar w:fldCharType="separate"/>
              </w:r>
              <w:r w:rsidRPr="003F6B7E">
                <w:rPr>
                  <w:rStyle w:val="Hyperlink"/>
                  <w:szCs w:val="22"/>
                  <w:lang w:val="en-CA"/>
                </w:rPr>
                <w:t>benjamin.bross@hhi.fraunhofer.de</w:t>
              </w:r>
              <w:r>
                <w:rPr>
                  <w:szCs w:val="22"/>
                  <w:lang w:val="en-CA"/>
                </w:rPr>
                <w:fldChar w:fldCharType="end"/>
              </w:r>
            </w:ins>
          </w:p>
        </w:tc>
      </w:tr>
      <w:tr w:rsidR="00E61DAC" w:rsidRPr="005B217D" w14:paraId="7E505003" w14:textId="77777777">
        <w:tc>
          <w:tcPr>
            <w:tcW w:w="1458" w:type="dxa"/>
          </w:tcPr>
          <w:p w14:paraId="2C61D82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0AE6B1F" w14:textId="53309D75" w:rsidR="00E61DAC" w:rsidRPr="00316072" w:rsidRDefault="00531358" w:rsidP="00531358">
            <w:pPr>
              <w:spacing w:before="60" w:after="60"/>
              <w:rPr>
                <w:szCs w:val="22"/>
                <w:lang w:val="en-CA"/>
              </w:rPr>
            </w:pPr>
            <w:ins w:id="25" w:author="Ye-Kui Wang v3" w:date="2019-09-30T05:22:00Z">
              <w:r>
                <w:rPr>
                  <w:szCs w:val="22"/>
                  <w:lang w:val="en-CA"/>
                </w:rPr>
                <w:t>AHG2</w:t>
              </w:r>
            </w:ins>
            <w:del w:id="26" w:author="Ye-Kui Wang v3" w:date="2019-09-30T05:22:00Z">
              <w:r w:rsidR="00870F8C" w:rsidDel="00531358">
                <w:rPr>
                  <w:szCs w:val="22"/>
                  <w:lang w:val="en-CA"/>
                </w:rPr>
                <w:delText xml:space="preserve">Futurewei </w:delText>
              </w:r>
              <w:r w:rsidR="00870F8C" w:rsidRPr="002C091F" w:rsidDel="00531358">
                <w:rPr>
                  <w:szCs w:val="22"/>
                  <w:lang w:val="en-CA"/>
                </w:rPr>
                <w:delText>Technologies</w:delText>
              </w:r>
              <w:r w:rsidR="00870F8C" w:rsidDel="00531358">
                <w:rPr>
                  <w:szCs w:val="22"/>
                  <w:lang w:val="en-CA"/>
                </w:rPr>
                <w:delText>, Inc.</w:delText>
              </w:r>
            </w:del>
          </w:p>
        </w:tc>
      </w:tr>
    </w:tbl>
    <w:p w14:paraId="6A1A756E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3F81D28" w14:textId="77777777" w:rsidR="00870F8C" w:rsidRPr="005B217D" w:rsidRDefault="00870F8C" w:rsidP="00870F8C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20835E27" w14:textId="46B632D4" w:rsidR="00870F8C" w:rsidRDefault="00870F8C" w:rsidP="00870F8C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This contribution </w:t>
      </w:r>
      <w:r w:rsidR="009C3292">
        <w:rPr>
          <w:szCs w:val="22"/>
          <w:lang w:val="en-CA"/>
        </w:rPr>
        <w:t xml:space="preserve">reports some text bugs in the latest </w:t>
      </w:r>
      <w:r w:rsidR="009C3292" w:rsidRPr="0054536F">
        <w:rPr>
          <w:szCs w:val="22"/>
          <w:lang w:val="en-CA"/>
        </w:rPr>
        <w:t>HEVC</w:t>
      </w:r>
      <w:r w:rsidR="009C3292">
        <w:rPr>
          <w:szCs w:val="22"/>
          <w:lang w:val="en-CA"/>
        </w:rPr>
        <w:t xml:space="preserve"> specification text and </w:t>
      </w:r>
      <w:r>
        <w:rPr>
          <w:szCs w:val="22"/>
          <w:lang w:val="en-CA"/>
        </w:rPr>
        <w:t xml:space="preserve">proposes </w:t>
      </w:r>
      <w:r w:rsidR="009C3292">
        <w:rPr>
          <w:szCs w:val="22"/>
          <w:lang w:val="en-CA"/>
        </w:rPr>
        <w:t xml:space="preserve">corresponding </w:t>
      </w:r>
      <w:r>
        <w:rPr>
          <w:szCs w:val="22"/>
          <w:lang w:val="en-CA"/>
        </w:rPr>
        <w:t>fixes</w:t>
      </w:r>
      <w:r w:rsidR="009C3292">
        <w:rPr>
          <w:szCs w:val="22"/>
          <w:lang w:val="en-CA"/>
        </w:rPr>
        <w:t>.</w:t>
      </w:r>
    </w:p>
    <w:p w14:paraId="3D015C85" w14:textId="44163C7A" w:rsidR="00870F8C" w:rsidRDefault="00870F8C" w:rsidP="00870F8C">
      <w:pPr>
        <w:jc w:val="both"/>
        <w:rPr>
          <w:szCs w:val="22"/>
          <w:lang w:val="en-CA"/>
        </w:rPr>
      </w:pPr>
    </w:p>
    <w:p w14:paraId="0FE6C139" w14:textId="19180A89" w:rsidR="005B3910" w:rsidRDefault="00B0009C" w:rsidP="00B0009C">
      <w:pPr>
        <w:pStyle w:val="Heading1"/>
        <w:rPr>
          <w:lang w:val="en-CA"/>
        </w:rPr>
      </w:pPr>
      <w:bookmarkStart w:id="27" w:name="_Ref486586278"/>
      <w:r w:rsidRPr="00B0009C">
        <w:rPr>
          <w:lang w:val="en-CA"/>
        </w:rPr>
        <w:t>Reported errata items for HEVC</w:t>
      </w:r>
    </w:p>
    <w:p w14:paraId="4ADA064F" w14:textId="7D9D64AF" w:rsidR="009D1C41" w:rsidRDefault="009D1C41" w:rsidP="009D1C41">
      <w:pPr>
        <w:pStyle w:val="Heading2"/>
        <w:rPr>
          <w:ins w:id="28" w:author="Ye-Kui Wang v4" w:date="2019-09-30T08:52:00Z"/>
          <w:lang w:val="en-CA"/>
        </w:rPr>
      </w:pPr>
      <w:ins w:id="29" w:author="Ye-Kui Wang v4" w:date="2019-09-30T08:52:00Z">
        <w:r>
          <w:rPr>
            <w:lang w:val="en-CA"/>
          </w:rPr>
          <w:t xml:space="preserve">On </w:t>
        </w:r>
      </w:ins>
      <w:ins w:id="30" w:author="Ye-Kui Wang v4" w:date="2019-09-30T08:53:00Z">
        <w:r>
          <w:rPr>
            <w:lang w:val="en-CA"/>
          </w:rPr>
          <w:t>f</w:t>
        </w:r>
        <w:r w:rsidRPr="009D1C41">
          <w:rPr>
            <w:lang w:val="en-CA"/>
          </w:rPr>
          <w:t xml:space="preserve">iltering process for </w:t>
        </w:r>
        <w:proofErr w:type="spellStart"/>
        <w:r w:rsidRPr="009D1C41">
          <w:rPr>
            <w:lang w:val="en-CA"/>
          </w:rPr>
          <w:t>chroma</w:t>
        </w:r>
        <w:proofErr w:type="spellEnd"/>
        <w:r w:rsidRPr="009D1C41">
          <w:rPr>
            <w:lang w:val="en-CA"/>
          </w:rPr>
          <w:t xml:space="preserve"> block edges</w:t>
        </w:r>
      </w:ins>
    </w:p>
    <w:p w14:paraId="1E90ACE4" w14:textId="77777777" w:rsidR="009D1C41" w:rsidRDefault="009D1C41" w:rsidP="009D1C41">
      <w:pPr>
        <w:rPr>
          <w:ins w:id="31" w:author="Ye-Kui Wang v4" w:date="2019-09-30T08:59:00Z"/>
          <w:i/>
          <w:lang w:val="en-CA"/>
        </w:rPr>
      </w:pPr>
      <w:ins w:id="32" w:author="Ye-Kui Wang v4" w:date="2019-09-30T08:59:00Z">
        <w:r>
          <w:rPr>
            <w:i/>
            <w:lang w:val="en-CA"/>
          </w:rPr>
          <w:t xml:space="preserve">In </w:t>
        </w:r>
        <w:r>
          <w:rPr>
            <w:lang w:val="en-CA"/>
          </w:rPr>
          <w:t>8.7.2.5.5, c</w:t>
        </w:r>
        <w:r w:rsidRPr="00971258">
          <w:rPr>
            <w:i/>
            <w:lang w:val="en-CA"/>
          </w:rPr>
          <w:t xml:space="preserve">hange the </w:t>
        </w:r>
        <w:r>
          <w:rPr>
            <w:i/>
            <w:lang w:val="en-CA"/>
          </w:rPr>
          <w:t>following:</w:t>
        </w:r>
      </w:ins>
    </w:p>
    <w:p w14:paraId="2F4561CC" w14:textId="77777777" w:rsidR="009D1C41" w:rsidRPr="006E551D" w:rsidRDefault="009D1C41" w:rsidP="009D1C41">
      <w:pPr>
        <w:rPr>
          <w:ins w:id="33" w:author="Ye-Kui Wang v4" w:date="2019-09-30T08:59:00Z"/>
          <w:noProof/>
          <w:sz w:val="20"/>
          <w:lang w:eastAsia="ko-KR"/>
        </w:rPr>
      </w:pPr>
      <w:ins w:id="34" w:author="Ye-Kui Wang v4" w:date="2019-09-30T08:59:00Z">
        <w:r w:rsidRPr="006E551D">
          <w:rPr>
            <w:sz w:val="20"/>
            <w:lang w:eastAsia="ko-KR"/>
          </w:rPr>
          <w:t xml:space="preserve">If </w:t>
        </w:r>
        <w:proofErr w:type="spellStart"/>
        <w:r w:rsidRPr="006E551D">
          <w:rPr>
            <w:sz w:val="20"/>
            <w:lang w:eastAsia="ko-KR"/>
          </w:rPr>
          <w:t>ChromaArrayType</w:t>
        </w:r>
        <w:proofErr w:type="spellEnd"/>
        <w:r w:rsidRPr="006E551D">
          <w:rPr>
            <w:sz w:val="20"/>
            <w:lang w:eastAsia="ko-KR"/>
          </w:rPr>
          <w:t xml:space="preserve"> is equal to 1, the</w:t>
        </w:r>
        <w:r w:rsidRPr="006E551D">
          <w:rPr>
            <w:noProof/>
            <w:sz w:val="20"/>
            <w:lang w:eastAsia="ko-KR"/>
          </w:rPr>
          <w:t xml:space="preserve"> variable Qp</w:t>
        </w:r>
        <w:r w:rsidRPr="006E551D">
          <w:rPr>
            <w:noProof/>
            <w:sz w:val="20"/>
            <w:vertAlign w:val="subscript"/>
            <w:lang w:eastAsia="ko-KR"/>
          </w:rPr>
          <w:t>C</w:t>
        </w:r>
        <w:r w:rsidRPr="006E551D">
          <w:rPr>
            <w:noProof/>
            <w:sz w:val="20"/>
            <w:lang w:eastAsia="ko-KR"/>
          </w:rPr>
          <w:t xml:space="preserve"> is determined as specified in </w:t>
        </w:r>
        <w:r w:rsidRPr="006E551D">
          <w:rPr>
            <w:sz w:val="20"/>
          </w:rPr>
          <w:fldChar w:fldCharType="begin"/>
        </w:r>
        <w:r w:rsidRPr="006E551D">
          <w:rPr>
            <w:sz w:val="20"/>
          </w:rPr>
          <w:instrText xml:space="preserve"> REF _Ref81308924 \h  \* MERGEFORMAT </w:instrText>
        </w:r>
        <w:r w:rsidRPr="006E551D">
          <w:rPr>
            <w:sz w:val="20"/>
          </w:rPr>
        </w:r>
        <w:r w:rsidRPr="006E551D">
          <w:rPr>
            <w:sz w:val="20"/>
          </w:rPr>
          <w:fldChar w:fldCharType="separate"/>
        </w:r>
        <w:r w:rsidRPr="006E551D">
          <w:rPr>
            <w:bCs/>
            <w:noProof/>
            <w:sz w:val="20"/>
          </w:rPr>
          <w:t>Table </w:t>
        </w:r>
        <w:r w:rsidRPr="006E551D">
          <w:rPr>
            <w:noProof/>
            <w:sz w:val="20"/>
            <w:cs/>
          </w:rPr>
          <w:t>‎</w:t>
        </w:r>
        <w:r w:rsidRPr="006E551D">
          <w:rPr>
            <w:noProof/>
            <w:sz w:val="20"/>
          </w:rPr>
          <w:t>8</w:t>
        </w:r>
        <w:r w:rsidRPr="006E551D">
          <w:rPr>
            <w:noProof/>
            <w:sz w:val="20"/>
          </w:rPr>
          <w:noBreakHyphen/>
          <w:t>10</w:t>
        </w:r>
        <w:r w:rsidRPr="006E551D">
          <w:rPr>
            <w:sz w:val="20"/>
          </w:rPr>
          <w:fldChar w:fldCharType="end"/>
        </w:r>
        <w:r w:rsidRPr="006E551D">
          <w:rPr>
            <w:noProof/>
            <w:sz w:val="20"/>
            <w:lang w:eastAsia="ko-KR"/>
          </w:rPr>
          <w:t xml:space="preserve"> based on the index qPi derived as follows:</w:t>
        </w:r>
      </w:ins>
    </w:p>
    <w:p w14:paraId="13C5A714" w14:textId="77777777" w:rsidR="009D1C41" w:rsidRPr="006E551D" w:rsidRDefault="009D1C41" w:rsidP="009D1C41">
      <w:pPr>
        <w:pStyle w:val="Equation"/>
        <w:tabs>
          <w:tab w:val="clear" w:pos="794"/>
          <w:tab w:val="clear" w:pos="1588"/>
          <w:tab w:val="clear" w:pos="4849"/>
          <w:tab w:val="clear" w:pos="9696"/>
          <w:tab w:val="left" w:pos="851"/>
          <w:tab w:val="left" w:pos="1134"/>
          <w:tab w:val="left" w:pos="1418"/>
          <w:tab w:val="center" w:pos="9498"/>
        </w:tabs>
        <w:ind w:left="851"/>
        <w:rPr>
          <w:ins w:id="35" w:author="Ye-Kui Wang v4" w:date="2019-09-30T08:59:00Z"/>
          <w:noProof/>
          <w:szCs w:val="20"/>
          <w:lang w:eastAsia="ko-KR"/>
        </w:rPr>
      </w:pPr>
      <w:ins w:id="36" w:author="Ye-Kui Wang v4" w:date="2019-09-30T08:59:00Z">
        <w:r w:rsidRPr="006E551D">
          <w:rPr>
            <w:noProof/>
            <w:szCs w:val="20"/>
            <w:lang w:eastAsia="ko-KR"/>
          </w:rPr>
          <w:t>qPi = ( ( Qp</w:t>
        </w:r>
        <w:r w:rsidRPr="006E551D">
          <w:rPr>
            <w:noProof/>
            <w:szCs w:val="20"/>
            <w:vertAlign w:val="subscript"/>
            <w:lang w:eastAsia="ko-KR"/>
          </w:rPr>
          <w:t>Q</w:t>
        </w:r>
        <w:r w:rsidRPr="006E551D">
          <w:rPr>
            <w:noProof/>
            <w:szCs w:val="20"/>
            <w:lang w:eastAsia="ko-KR"/>
          </w:rPr>
          <w:t> + Qp</w:t>
        </w:r>
        <w:r w:rsidRPr="006E551D">
          <w:rPr>
            <w:noProof/>
            <w:szCs w:val="20"/>
            <w:vertAlign w:val="subscript"/>
            <w:lang w:eastAsia="ko-KR"/>
          </w:rPr>
          <w:t>P</w:t>
        </w:r>
        <w:r w:rsidRPr="006E551D">
          <w:rPr>
            <w:noProof/>
            <w:szCs w:val="20"/>
            <w:lang w:eastAsia="ko-KR"/>
          </w:rPr>
          <w:t> + 1 )  &gt;&gt;  1 ) + cQpPicOffset</w:t>
        </w:r>
        <w:r w:rsidRPr="006E551D">
          <w:rPr>
            <w:noProof/>
            <w:szCs w:val="20"/>
            <w:lang w:eastAsia="ko-KR"/>
          </w:rPr>
          <w:tab/>
        </w:r>
        <w:r w:rsidRPr="006E551D">
          <w:rPr>
            <w:noProof/>
            <w:szCs w:val="20"/>
          </w:rPr>
          <w:t>(</w:t>
        </w:r>
        <w:r w:rsidRPr="006E551D">
          <w:rPr>
            <w:noProof/>
            <w:szCs w:val="20"/>
          </w:rPr>
          <w:fldChar w:fldCharType="begin"/>
        </w:r>
        <w:r w:rsidRPr="006E551D">
          <w:rPr>
            <w:noProof/>
            <w:szCs w:val="20"/>
          </w:rPr>
          <w:instrText xml:space="preserve"> STYLEREF 1 \s </w:instrText>
        </w:r>
        <w:r w:rsidRPr="006E551D">
          <w:rPr>
            <w:noProof/>
            <w:szCs w:val="20"/>
          </w:rPr>
          <w:fldChar w:fldCharType="separate"/>
        </w:r>
        <w:r w:rsidRPr="006E551D">
          <w:rPr>
            <w:noProof/>
            <w:szCs w:val="20"/>
            <w:cs/>
          </w:rPr>
          <w:t>‎</w:t>
        </w:r>
        <w:r w:rsidRPr="006E551D">
          <w:rPr>
            <w:noProof/>
            <w:szCs w:val="20"/>
          </w:rPr>
          <w:t>8</w:t>
        </w:r>
        <w:r w:rsidRPr="006E551D">
          <w:rPr>
            <w:noProof/>
            <w:szCs w:val="20"/>
          </w:rPr>
          <w:fldChar w:fldCharType="end"/>
        </w:r>
        <w:r w:rsidRPr="006E551D">
          <w:rPr>
            <w:noProof/>
            <w:szCs w:val="20"/>
          </w:rPr>
          <w:noBreakHyphen/>
        </w:r>
        <w:r w:rsidRPr="006E551D">
          <w:rPr>
            <w:noProof/>
            <w:szCs w:val="20"/>
          </w:rPr>
          <w:fldChar w:fldCharType="begin"/>
        </w:r>
        <w:r w:rsidRPr="006E551D">
          <w:rPr>
            <w:noProof/>
            <w:szCs w:val="20"/>
          </w:rPr>
          <w:instrText xml:space="preserve"> SEQ Equation \* ARABIC \s 1 </w:instrText>
        </w:r>
        <w:r w:rsidRPr="006E551D">
          <w:rPr>
            <w:noProof/>
            <w:szCs w:val="20"/>
          </w:rPr>
          <w:fldChar w:fldCharType="separate"/>
        </w:r>
        <w:r w:rsidRPr="006E551D">
          <w:rPr>
            <w:noProof/>
            <w:szCs w:val="20"/>
          </w:rPr>
          <w:t>384</w:t>
        </w:r>
        <w:r w:rsidRPr="006E551D">
          <w:rPr>
            <w:noProof/>
            <w:szCs w:val="20"/>
          </w:rPr>
          <w:fldChar w:fldCharType="end"/>
        </w:r>
        <w:r w:rsidRPr="006E551D">
          <w:rPr>
            <w:noProof/>
            <w:szCs w:val="20"/>
          </w:rPr>
          <w:t>)</w:t>
        </w:r>
      </w:ins>
    </w:p>
    <w:p w14:paraId="20A7672F" w14:textId="77777777" w:rsidR="009D1C41" w:rsidRPr="006E551D" w:rsidRDefault="009D1C41" w:rsidP="009D1C41">
      <w:pPr>
        <w:rPr>
          <w:ins w:id="37" w:author="Ye-Kui Wang v4" w:date="2019-09-30T08:59:00Z"/>
          <w:sz w:val="20"/>
          <w:lang w:eastAsia="ko-KR"/>
        </w:rPr>
      </w:pPr>
      <w:ins w:id="38" w:author="Ye-Kui Wang v4" w:date="2019-09-30T08:59:00Z">
        <w:r w:rsidRPr="006E551D">
          <w:rPr>
            <w:sz w:val="20"/>
            <w:lang w:eastAsia="ko-KR"/>
          </w:rPr>
          <w:t>Otherwise (</w:t>
        </w:r>
        <w:proofErr w:type="spellStart"/>
        <w:r w:rsidRPr="006E551D">
          <w:rPr>
            <w:sz w:val="20"/>
            <w:lang w:eastAsia="ko-KR"/>
          </w:rPr>
          <w:t>ChromaArrayType</w:t>
        </w:r>
        <w:proofErr w:type="spellEnd"/>
        <w:r w:rsidRPr="006E551D">
          <w:rPr>
            <w:sz w:val="20"/>
            <w:lang w:eastAsia="ko-KR"/>
          </w:rPr>
          <w:t xml:space="preserve"> is greater than 1), the variable </w:t>
        </w:r>
        <w:proofErr w:type="spellStart"/>
        <w:r w:rsidRPr="006E551D">
          <w:rPr>
            <w:sz w:val="20"/>
            <w:lang w:eastAsia="ko-KR"/>
          </w:rPr>
          <w:t>Qp</w:t>
        </w:r>
        <w:r w:rsidRPr="006E551D">
          <w:rPr>
            <w:sz w:val="20"/>
            <w:vertAlign w:val="subscript"/>
            <w:lang w:eastAsia="ko-KR"/>
          </w:rPr>
          <w:t>C</w:t>
        </w:r>
        <w:proofErr w:type="spellEnd"/>
        <w:r w:rsidRPr="006E551D">
          <w:rPr>
            <w:sz w:val="20"/>
            <w:lang w:eastAsia="ko-KR"/>
          </w:rPr>
          <w:t xml:space="preserve"> is set equal to </w:t>
        </w:r>
        <w:proofErr w:type="gramStart"/>
        <w:r w:rsidRPr="006E551D">
          <w:rPr>
            <w:sz w:val="20"/>
            <w:lang w:eastAsia="ko-KR"/>
          </w:rPr>
          <w:t>Min(</w:t>
        </w:r>
        <w:proofErr w:type="gramEnd"/>
        <w:r w:rsidRPr="006E551D">
          <w:rPr>
            <w:sz w:val="20"/>
            <w:lang w:eastAsia="ko-KR"/>
          </w:rPr>
          <w:t> </w:t>
        </w:r>
        <w:proofErr w:type="spellStart"/>
        <w:r w:rsidRPr="006E551D">
          <w:rPr>
            <w:sz w:val="20"/>
            <w:lang w:eastAsia="ko-KR"/>
          </w:rPr>
          <w:t>qPi</w:t>
        </w:r>
        <w:proofErr w:type="spellEnd"/>
        <w:r w:rsidRPr="006E551D">
          <w:rPr>
            <w:sz w:val="20"/>
            <w:lang w:eastAsia="ko-KR"/>
          </w:rPr>
          <w:t>, 51 ).</w:t>
        </w:r>
      </w:ins>
    </w:p>
    <w:p w14:paraId="512E4366" w14:textId="77777777" w:rsidR="009D1C41" w:rsidRDefault="009D1C41" w:rsidP="009D1C41">
      <w:pPr>
        <w:rPr>
          <w:ins w:id="39" w:author="Ye-Kui Wang v4" w:date="2019-09-30T08:59:00Z"/>
          <w:i/>
          <w:lang w:val="en-CA"/>
        </w:rPr>
      </w:pPr>
      <w:proofErr w:type="gramStart"/>
      <w:ins w:id="40" w:author="Ye-Kui Wang v4" w:date="2019-09-30T08:59:00Z">
        <w:r>
          <w:rPr>
            <w:i/>
            <w:lang w:val="en-CA"/>
          </w:rPr>
          <w:t>to</w:t>
        </w:r>
        <w:proofErr w:type="gramEnd"/>
      </w:ins>
    </w:p>
    <w:p w14:paraId="76DC8B46" w14:textId="77777777" w:rsidR="009D1C41" w:rsidRDefault="009D1C41" w:rsidP="009D1C41">
      <w:pPr>
        <w:rPr>
          <w:ins w:id="41" w:author="Ye-Kui Wang v4" w:date="2019-09-30T08:59:00Z"/>
          <w:rFonts w:eastAsia="Times New Roman"/>
          <w:sz w:val="20"/>
        </w:rPr>
      </w:pPr>
      <w:ins w:id="42" w:author="Ye-Kui Wang v4" w:date="2019-09-30T08:59:00Z">
        <w:r w:rsidRPr="006E551D">
          <w:rPr>
            <w:rFonts w:eastAsia="Times New Roman"/>
            <w:sz w:val="20"/>
          </w:rPr>
          <w:t>The ind</w:t>
        </w:r>
        <w:bookmarkStart w:id="43" w:name="_GoBack"/>
        <w:bookmarkEnd w:id="43"/>
        <w:r w:rsidRPr="006E551D">
          <w:rPr>
            <w:rFonts w:eastAsia="Times New Roman"/>
            <w:sz w:val="20"/>
          </w:rPr>
          <w:t xml:space="preserve">ex </w:t>
        </w:r>
        <w:proofErr w:type="spellStart"/>
        <w:r w:rsidRPr="006E551D">
          <w:rPr>
            <w:rFonts w:eastAsia="Times New Roman"/>
            <w:sz w:val="20"/>
          </w:rPr>
          <w:t>qPi</w:t>
        </w:r>
        <w:proofErr w:type="spellEnd"/>
        <w:r w:rsidRPr="006E551D">
          <w:rPr>
            <w:rFonts w:eastAsia="Times New Roman"/>
            <w:sz w:val="20"/>
          </w:rPr>
          <w:t xml:space="preserve"> </w:t>
        </w:r>
        <w:r>
          <w:rPr>
            <w:rFonts w:eastAsia="Times New Roman"/>
            <w:sz w:val="20"/>
          </w:rPr>
          <w:t xml:space="preserve">is </w:t>
        </w:r>
        <w:r w:rsidRPr="006E551D">
          <w:rPr>
            <w:rFonts w:eastAsia="Times New Roman"/>
            <w:sz w:val="20"/>
          </w:rPr>
          <w:t>derived as</w:t>
        </w:r>
        <w:r>
          <w:rPr>
            <w:rFonts w:eastAsia="Times New Roman"/>
            <w:sz w:val="20"/>
          </w:rPr>
          <w:t xml:space="preserve"> </w:t>
        </w:r>
        <w:r w:rsidRPr="006E551D">
          <w:rPr>
            <w:rFonts w:eastAsia="Times New Roman"/>
            <w:sz w:val="20"/>
          </w:rPr>
          <w:t>follows:</w:t>
        </w:r>
      </w:ins>
    </w:p>
    <w:p w14:paraId="05D7F9DD" w14:textId="77777777" w:rsidR="009D1C41" w:rsidRPr="006E551D" w:rsidRDefault="009D1C41" w:rsidP="009D1C41">
      <w:pPr>
        <w:pStyle w:val="Equation"/>
        <w:tabs>
          <w:tab w:val="clear" w:pos="794"/>
          <w:tab w:val="clear" w:pos="1588"/>
          <w:tab w:val="clear" w:pos="4849"/>
          <w:tab w:val="clear" w:pos="9696"/>
          <w:tab w:val="left" w:pos="851"/>
          <w:tab w:val="left" w:pos="1134"/>
          <w:tab w:val="left" w:pos="1418"/>
          <w:tab w:val="center" w:pos="9498"/>
        </w:tabs>
        <w:ind w:left="851"/>
        <w:rPr>
          <w:ins w:id="44" w:author="Ye-Kui Wang v4" w:date="2019-09-30T08:59:00Z"/>
          <w:noProof/>
          <w:szCs w:val="20"/>
          <w:lang w:eastAsia="ko-KR"/>
        </w:rPr>
      </w:pPr>
      <w:ins w:id="45" w:author="Ye-Kui Wang v4" w:date="2019-09-30T08:59:00Z">
        <w:r w:rsidRPr="006E551D">
          <w:rPr>
            <w:noProof/>
            <w:szCs w:val="20"/>
            <w:lang w:eastAsia="ko-KR"/>
          </w:rPr>
          <w:t>qPi = ( ( Qp</w:t>
        </w:r>
        <w:r w:rsidRPr="006E551D">
          <w:rPr>
            <w:noProof/>
            <w:szCs w:val="20"/>
            <w:vertAlign w:val="subscript"/>
            <w:lang w:eastAsia="ko-KR"/>
          </w:rPr>
          <w:t>Q</w:t>
        </w:r>
        <w:r w:rsidRPr="006E551D">
          <w:rPr>
            <w:noProof/>
            <w:szCs w:val="20"/>
            <w:lang w:eastAsia="ko-KR"/>
          </w:rPr>
          <w:t> + Qp</w:t>
        </w:r>
        <w:r w:rsidRPr="006E551D">
          <w:rPr>
            <w:noProof/>
            <w:szCs w:val="20"/>
            <w:vertAlign w:val="subscript"/>
            <w:lang w:eastAsia="ko-KR"/>
          </w:rPr>
          <w:t>P</w:t>
        </w:r>
        <w:r w:rsidRPr="006E551D">
          <w:rPr>
            <w:noProof/>
            <w:szCs w:val="20"/>
            <w:lang w:eastAsia="ko-KR"/>
          </w:rPr>
          <w:t> + 1 )  &gt;&gt;  1 ) + cQpPicOffset</w:t>
        </w:r>
        <w:r w:rsidRPr="006E551D">
          <w:rPr>
            <w:noProof/>
            <w:szCs w:val="20"/>
            <w:lang w:eastAsia="ko-KR"/>
          </w:rPr>
          <w:tab/>
        </w:r>
        <w:r w:rsidRPr="006E551D">
          <w:rPr>
            <w:noProof/>
            <w:szCs w:val="20"/>
          </w:rPr>
          <w:t>(</w:t>
        </w:r>
        <w:r w:rsidRPr="006E551D">
          <w:rPr>
            <w:noProof/>
            <w:szCs w:val="20"/>
          </w:rPr>
          <w:fldChar w:fldCharType="begin"/>
        </w:r>
        <w:r w:rsidRPr="006E551D">
          <w:rPr>
            <w:noProof/>
            <w:szCs w:val="20"/>
          </w:rPr>
          <w:instrText xml:space="preserve"> STYLEREF 1 \s </w:instrText>
        </w:r>
        <w:r w:rsidRPr="006E551D">
          <w:rPr>
            <w:noProof/>
            <w:szCs w:val="20"/>
          </w:rPr>
          <w:fldChar w:fldCharType="separate"/>
        </w:r>
        <w:r w:rsidRPr="006E551D">
          <w:rPr>
            <w:noProof/>
            <w:szCs w:val="20"/>
            <w:cs/>
          </w:rPr>
          <w:t>‎</w:t>
        </w:r>
        <w:r w:rsidRPr="006E551D">
          <w:rPr>
            <w:noProof/>
            <w:szCs w:val="20"/>
          </w:rPr>
          <w:t>8</w:t>
        </w:r>
        <w:r w:rsidRPr="006E551D">
          <w:rPr>
            <w:noProof/>
            <w:szCs w:val="20"/>
          </w:rPr>
          <w:fldChar w:fldCharType="end"/>
        </w:r>
        <w:r w:rsidRPr="006E551D">
          <w:rPr>
            <w:noProof/>
            <w:szCs w:val="20"/>
          </w:rPr>
          <w:noBreakHyphen/>
        </w:r>
        <w:r w:rsidRPr="006E551D">
          <w:rPr>
            <w:noProof/>
            <w:szCs w:val="20"/>
          </w:rPr>
          <w:fldChar w:fldCharType="begin"/>
        </w:r>
        <w:r w:rsidRPr="006E551D">
          <w:rPr>
            <w:noProof/>
            <w:szCs w:val="20"/>
          </w:rPr>
          <w:instrText xml:space="preserve"> SEQ Equation \* ARABIC \s 1 </w:instrText>
        </w:r>
        <w:r w:rsidRPr="006E551D">
          <w:rPr>
            <w:noProof/>
            <w:szCs w:val="20"/>
          </w:rPr>
          <w:fldChar w:fldCharType="separate"/>
        </w:r>
        <w:r w:rsidRPr="006E551D">
          <w:rPr>
            <w:noProof/>
            <w:szCs w:val="20"/>
          </w:rPr>
          <w:t>384</w:t>
        </w:r>
        <w:r w:rsidRPr="006E551D">
          <w:rPr>
            <w:noProof/>
            <w:szCs w:val="20"/>
          </w:rPr>
          <w:fldChar w:fldCharType="end"/>
        </w:r>
        <w:r w:rsidRPr="006E551D">
          <w:rPr>
            <w:noProof/>
            <w:szCs w:val="20"/>
          </w:rPr>
          <w:t>)</w:t>
        </w:r>
      </w:ins>
    </w:p>
    <w:p w14:paraId="49994975" w14:textId="77777777" w:rsidR="009D1C41" w:rsidRDefault="009D1C41" w:rsidP="009D1C41">
      <w:pPr>
        <w:rPr>
          <w:ins w:id="46" w:author="Ye-Kui Wang v4" w:date="2019-09-30T08:59:00Z"/>
          <w:rFonts w:eastAsia="Times New Roman"/>
          <w:sz w:val="20"/>
        </w:rPr>
      </w:pPr>
      <w:ins w:id="47" w:author="Ye-Kui Wang v4" w:date="2019-09-30T08:59:00Z">
        <w:r w:rsidRPr="006E551D">
          <w:rPr>
            <w:rFonts w:eastAsia="Times New Roman"/>
            <w:sz w:val="20"/>
          </w:rPr>
          <w:t>The</w:t>
        </w:r>
        <w:r>
          <w:rPr>
            <w:rFonts w:eastAsia="Times New Roman"/>
            <w:sz w:val="20"/>
          </w:rPr>
          <w:t xml:space="preserve"> </w:t>
        </w:r>
        <w:r w:rsidRPr="006E551D">
          <w:rPr>
            <w:rFonts w:eastAsia="Times New Roman"/>
            <w:sz w:val="20"/>
          </w:rPr>
          <w:t xml:space="preserve">variable </w:t>
        </w:r>
        <w:proofErr w:type="spellStart"/>
        <w:r w:rsidRPr="006E551D">
          <w:rPr>
            <w:rFonts w:eastAsia="Times New Roman"/>
            <w:sz w:val="20"/>
          </w:rPr>
          <w:t>Qp</w:t>
        </w:r>
        <w:r w:rsidRPr="006E551D">
          <w:rPr>
            <w:rFonts w:eastAsia="Times New Roman"/>
            <w:sz w:val="20"/>
            <w:vertAlign w:val="subscript"/>
          </w:rPr>
          <w:t>C</w:t>
        </w:r>
        <w:proofErr w:type="spellEnd"/>
        <w:r>
          <w:rPr>
            <w:rFonts w:eastAsia="Times New Roman"/>
            <w:sz w:val="20"/>
          </w:rPr>
          <w:t xml:space="preserve"> </w:t>
        </w:r>
        <w:r w:rsidRPr="006E551D">
          <w:rPr>
            <w:rFonts w:eastAsia="Times New Roman"/>
            <w:sz w:val="20"/>
          </w:rPr>
          <w:t>is derived as follows:</w:t>
        </w:r>
      </w:ins>
    </w:p>
    <w:p w14:paraId="18A3F3DC" w14:textId="77777777" w:rsidR="009D1C41" w:rsidRDefault="009D1C41" w:rsidP="009D1C41">
      <w:pPr>
        <w:rPr>
          <w:ins w:id="48" w:author="Ye-Kui Wang v4" w:date="2019-09-30T08:59:00Z"/>
          <w:rFonts w:eastAsia="Times New Roman"/>
          <w:sz w:val="20"/>
        </w:rPr>
      </w:pPr>
      <w:ins w:id="49" w:author="Ye-Kui Wang v4" w:date="2019-09-30T08:59:00Z">
        <w:r w:rsidRPr="006E551D">
          <w:rPr>
            <w:rFonts w:eastAsia="Times New Roman"/>
            <w:sz w:val="20"/>
          </w:rPr>
          <w:t>–</w:t>
        </w:r>
        <w:r>
          <w:rPr>
            <w:rFonts w:eastAsia="Times New Roman"/>
            <w:sz w:val="20"/>
          </w:rPr>
          <w:t xml:space="preserve"> </w:t>
        </w:r>
        <w:r w:rsidRPr="006E551D">
          <w:rPr>
            <w:rFonts w:eastAsia="Times New Roman"/>
            <w:sz w:val="20"/>
          </w:rPr>
          <w:t>If</w:t>
        </w:r>
        <w:r>
          <w:rPr>
            <w:rFonts w:eastAsia="Times New Roman"/>
            <w:sz w:val="20"/>
          </w:rPr>
          <w:t xml:space="preserve"> </w:t>
        </w:r>
        <w:proofErr w:type="spellStart"/>
        <w:r w:rsidRPr="006E551D">
          <w:rPr>
            <w:rFonts w:eastAsia="Times New Roman"/>
            <w:sz w:val="20"/>
          </w:rPr>
          <w:t>ChromaArrayType</w:t>
        </w:r>
        <w:proofErr w:type="spellEnd"/>
        <w:r>
          <w:rPr>
            <w:rFonts w:eastAsia="Times New Roman"/>
            <w:sz w:val="20"/>
          </w:rPr>
          <w:t xml:space="preserve"> </w:t>
        </w:r>
        <w:r w:rsidRPr="006E551D">
          <w:rPr>
            <w:rFonts w:eastAsia="Times New Roman"/>
            <w:sz w:val="20"/>
          </w:rPr>
          <w:t xml:space="preserve">is equal to 1, the variable </w:t>
        </w:r>
        <w:proofErr w:type="spellStart"/>
        <w:r w:rsidRPr="006E551D">
          <w:rPr>
            <w:rFonts w:eastAsia="Times New Roman"/>
            <w:sz w:val="20"/>
          </w:rPr>
          <w:t>Qp</w:t>
        </w:r>
        <w:r w:rsidRPr="006E551D">
          <w:rPr>
            <w:rFonts w:eastAsia="Times New Roman"/>
            <w:sz w:val="20"/>
            <w:vertAlign w:val="subscript"/>
          </w:rPr>
          <w:t>C</w:t>
        </w:r>
        <w:proofErr w:type="spellEnd"/>
        <w:r w:rsidRPr="009D1C41">
          <w:rPr>
            <w:rFonts w:eastAsia="Times New Roman"/>
            <w:sz w:val="20"/>
          </w:rPr>
          <w:t xml:space="preserve"> </w:t>
        </w:r>
        <w:r w:rsidRPr="006E551D">
          <w:rPr>
            <w:rFonts w:eastAsia="Times New Roman"/>
            <w:sz w:val="20"/>
          </w:rPr>
          <w:t xml:space="preserve">is determined based on </w:t>
        </w:r>
        <w:proofErr w:type="spellStart"/>
        <w:r w:rsidRPr="006E551D">
          <w:rPr>
            <w:rFonts w:eastAsia="Times New Roman"/>
            <w:sz w:val="20"/>
          </w:rPr>
          <w:t>qPi</w:t>
        </w:r>
        <w:proofErr w:type="spellEnd"/>
        <w:r w:rsidRPr="006E551D">
          <w:rPr>
            <w:rFonts w:eastAsia="Times New Roman"/>
            <w:sz w:val="20"/>
          </w:rPr>
          <w:t xml:space="preserve"> as specified in</w:t>
        </w:r>
        <w:r>
          <w:rPr>
            <w:rFonts w:eastAsia="Times New Roman"/>
            <w:sz w:val="20"/>
          </w:rPr>
          <w:t xml:space="preserve"> </w:t>
        </w:r>
        <w:r w:rsidRPr="006E551D">
          <w:rPr>
            <w:rFonts w:eastAsia="Times New Roman"/>
            <w:sz w:val="20"/>
          </w:rPr>
          <w:t xml:space="preserve">Table </w:t>
        </w:r>
        <w:r w:rsidRPr="006E551D">
          <w:rPr>
            <w:sz w:val="20"/>
          </w:rPr>
          <w:fldChar w:fldCharType="begin"/>
        </w:r>
        <w:r w:rsidRPr="006E551D">
          <w:rPr>
            <w:sz w:val="20"/>
          </w:rPr>
          <w:instrText xml:space="preserve"> REF _Ref81308924 \h  \* MERGEFORMAT </w:instrText>
        </w:r>
        <w:r w:rsidRPr="006E551D">
          <w:rPr>
            <w:sz w:val="20"/>
          </w:rPr>
        </w:r>
        <w:r w:rsidRPr="006E551D">
          <w:rPr>
            <w:sz w:val="20"/>
          </w:rPr>
          <w:fldChar w:fldCharType="separate"/>
        </w:r>
        <w:r w:rsidRPr="006E551D">
          <w:rPr>
            <w:bCs/>
            <w:noProof/>
            <w:sz w:val="20"/>
          </w:rPr>
          <w:t>Table </w:t>
        </w:r>
        <w:r w:rsidRPr="006E551D">
          <w:rPr>
            <w:noProof/>
            <w:sz w:val="20"/>
            <w:cs/>
          </w:rPr>
          <w:t>‎</w:t>
        </w:r>
        <w:r w:rsidRPr="006E551D">
          <w:rPr>
            <w:noProof/>
            <w:sz w:val="20"/>
          </w:rPr>
          <w:t>8</w:t>
        </w:r>
        <w:r w:rsidRPr="006E551D">
          <w:rPr>
            <w:noProof/>
            <w:sz w:val="20"/>
          </w:rPr>
          <w:noBreakHyphen/>
          <w:t>10</w:t>
        </w:r>
        <w:r w:rsidRPr="006E551D">
          <w:rPr>
            <w:sz w:val="20"/>
          </w:rPr>
          <w:fldChar w:fldCharType="end"/>
        </w:r>
        <w:r w:rsidRPr="006E551D">
          <w:rPr>
            <w:rFonts w:eastAsia="Times New Roman"/>
            <w:sz w:val="20"/>
          </w:rPr>
          <w:t>.</w:t>
        </w:r>
      </w:ins>
    </w:p>
    <w:p w14:paraId="64CEF70B" w14:textId="77777777" w:rsidR="009D1C41" w:rsidRPr="006E551D" w:rsidRDefault="009D1C41" w:rsidP="009D1C41">
      <w:pPr>
        <w:rPr>
          <w:ins w:id="50" w:author="Ye-Kui Wang v4" w:date="2019-09-30T08:59:00Z"/>
          <w:rFonts w:eastAsia="Times New Roman"/>
          <w:sz w:val="20"/>
        </w:rPr>
      </w:pPr>
      <w:ins w:id="51" w:author="Ye-Kui Wang v4" w:date="2019-09-30T08:59:00Z">
        <w:r w:rsidRPr="006E551D">
          <w:rPr>
            <w:rFonts w:eastAsia="Times New Roman"/>
            <w:sz w:val="20"/>
          </w:rPr>
          <w:t>–</w:t>
        </w:r>
        <w:r>
          <w:rPr>
            <w:rFonts w:eastAsia="Times New Roman"/>
            <w:sz w:val="20"/>
          </w:rPr>
          <w:t xml:space="preserve"> </w:t>
        </w:r>
        <w:r w:rsidRPr="006E551D">
          <w:rPr>
            <w:rFonts w:eastAsia="Times New Roman"/>
            <w:sz w:val="20"/>
          </w:rPr>
          <w:t>Otherwise</w:t>
        </w:r>
        <w:r>
          <w:rPr>
            <w:rFonts w:eastAsia="Times New Roman"/>
            <w:sz w:val="20"/>
          </w:rPr>
          <w:t xml:space="preserve"> </w:t>
        </w:r>
        <w:r w:rsidRPr="006E551D">
          <w:rPr>
            <w:rFonts w:eastAsia="Times New Roman"/>
            <w:sz w:val="20"/>
          </w:rPr>
          <w:t>(</w:t>
        </w:r>
        <w:proofErr w:type="spellStart"/>
        <w:r w:rsidRPr="006E551D">
          <w:rPr>
            <w:rFonts w:eastAsia="Times New Roman"/>
            <w:sz w:val="20"/>
          </w:rPr>
          <w:t>ChromaArrayType</w:t>
        </w:r>
        <w:proofErr w:type="spellEnd"/>
        <w:r w:rsidRPr="006E551D">
          <w:rPr>
            <w:rFonts w:eastAsia="Times New Roman"/>
            <w:sz w:val="20"/>
          </w:rPr>
          <w:t xml:space="preserve"> is greater than 1), the variable </w:t>
        </w:r>
        <w:proofErr w:type="spellStart"/>
        <w:r w:rsidRPr="006E551D">
          <w:rPr>
            <w:rFonts w:eastAsia="Times New Roman"/>
            <w:sz w:val="20"/>
          </w:rPr>
          <w:t>Qp</w:t>
        </w:r>
        <w:r w:rsidRPr="006E551D">
          <w:rPr>
            <w:rFonts w:eastAsia="Times New Roman"/>
            <w:sz w:val="20"/>
            <w:vertAlign w:val="subscript"/>
          </w:rPr>
          <w:t>C</w:t>
        </w:r>
        <w:proofErr w:type="spellEnd"/>
        <w:r w:rsidRPr="006E551D">
          <w:rPr>
            <w:rFonts w:eastAsia="Times New Roman"/>
            <w:sz w:val="20"/>
          </w:rPr>
          <w:t xml:space="preserve"> </w:t>
        </w:r>
        <w:r w:rsidRPr="009D1C41">
          <w:rPr>
            <w:rFonts w:eastAsia="Times New Roman"/>
            <w:sz w:val="20"/>
          </w:rPr>
          <w:t xml:space="preserve">is set equal </w:t>
        </w:r>
        <w:r w:rsidRPr="006E551D">
          <w:rPr>
            <w:rFonts w:eastAsia="Times New Roman"/>
            <w:sz w:val="20"/>
          </w:rPr>
          <w:t xml:space="preserve">to </w:t>
        </w:r>
        <w:proofErr w:type="gramStart"/>
        <w:r w:rsidRPr="006E551D">
          <w:rPr>
            <w:rFonts w:eastAsia="Times New Roman"/>
            <w:sz w:val="20"/>
          </w:rPr>
          <w:t>Min(</w:t>
        </w:r>
        <w:proofErr w:type="gramEnd"/>
        <w:r>
          <w:rPr>
            <w:rFonts w:eastAsia="Times New Roman"/>
            <w:sz w:val="20"/>
          </w:rPr>
          <w:t> </w:t>
        </w:r>
        <w:proofErr w:type="spellStart"/>
        <w:r w:rsidRPr="009D1C41">
          <w:rPr>
            <w:rFonts w:eastAsia="Times New Roman"/>
            <w:sz w:val="20"/>
          </w:rPr>
          <w:t>qPi</w:t>
        </w:r>
        <w:proofErr w:type="spellEnd"/>
        <w:r w:rsidRPr="009D1C41">
          <w:rPr>
            <w:rFonts w:eastAsia="Times New Roman"/>
            <w:sz w:val="20"/>
          </w:rPr>
          <w:t xml:space="preserve">, </w:t>
        </w:r>
        <w:r w:rsidRPr="006E551D">
          <w:rPr>
            <w:rFonts w:eastAsia="Times New Roman"/>
            <w:sz w:val="20"/>
          </w:rPr>
          <w:t>63</w:t>
        </w:r>
        <w:r>
          <w:rPr>
            <w:rFonts w:eastAsia="Times New Roman"/>
            <w:sz w:val="20"/>
          </w:rPr>
          <w:t> </w:t>
        </w:r>
        <w:r w:rsidRPr="006E551D">
          <w:rPr>
            <w:rFonts w:eastAsia="Times New Roman"/>
            <w:sz w:val="20"/>
          </w:rPr>
          <w:t>).</w:t>
        </w:r>
      </w:ins>
    </w:p>
    <w:p w14:paraId="61BE10DF" w14:textId="77777777" w:rsidR="001B0169" w:rsidRDefault="001B0169" w:rsidP="001B0169">
      <w:pPr>
        <w:pStyle w:val="Heading2"/>
        <w:rPr>
          <w:lang w:val="en-CA"/>
        </w:rPr>
      </w:pPr>
      <w:r>
        <w:rPr>
          <w:lang w:val="en-CA"/>
        </w:rPr>
        <w:t xml:space="preserve">On semantics of </w:t>
      </w:r>
      <w:proofErr w:type="spellStart"/>
      <w:r w:rsidRPr="00DC44C1">
        <w:t>nal_hrd_parameters_present_flag</w:t>
      </w:r>
      <w:proofErr w:type="spellEnd"/>
      <w:r>
        <w:t xml:space="preserve"> and </w:t>
      </w:r>
      <w:proofErr w:type="spellStart"/>
      <w:r w:rsidRPr="00DC44C1">
        <w:t>vcl_hrd_parameters_present_flag</w:t>
      </w:r>
      <w:proofErr w:type="spellEnd"/>
    </w:p>
    <w:p w14:paraId="539A2928" w14:textId="77777777" w:rsidR="001B0169" w:rsidRPr="00971258" w:rsidRDefault="001B0169" w:rsidP="001B0169">
      <w:pPr>
        <w:rPr>
          <w:i/>
          <w:lang w:val="en-CA"/>
        </w:rPr>
      </w:pPr>
      <w:r w:rsidRPr="00971258">
        <w:rPr>
          <w:i/>
          <w:lang w:val="en-CA"/>
        </w:rPr>
        <w:t xml:space="preserve">Change the semantics of </w:t>
      </w:r>
      <w:proofErr w:type="spellStart"/>
      <w:r w:rsidRPr="00971258">
        <w:rPr>
          <w:i/>
        </w:rPr>
        <w:t>nal_hrd_parameters_present_flag</w:t>
      </w:r>
      <w:proofErr w:type="spellEnd"/>
      <w:r w:rsidRPr="00971258">
        <w:rPr>
          <w:i/>
        </w:rPr>
        <w:t xml:space="preserve"> and </w:t>
      </w:r>
      <w:proofErr w:type="spellStart"/>
      <w:r w:rsidRPr="00971258">
        <w:rPr>
          <w:i/>
        </w:rPr>
        <w:t>vcl_hrd_parameters_present_flag</w:t>
      </w:r>
      <w:proofErr w:type="spellEnd"/>
      <w:r w:rsidRPr="00971258">
        <w:rPr>
          <w:i/>
        </w:rPr>
        <w:t xml:space="preserve"> as follows (additions are yellow-highlighted, removals are strikethrough in red fonts):</w:t>
      </w:r>
    </w:p>
    <w:p w14:paraId="5C29BDD2" w14:textId="77777777" w:rsidR="001B0169" w:rsidRPr="00DC44C1" w:rsidRDefault="001B0169" w:rsidP="001B0169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SimSun"/>
          <w:noProof/>
          <w:sz w:val="20"/>
          <w:lang w:val="en-GB"/>
        </w:rPr>
      </w:pPr>
      <w:r w:rsidRPr="00DC44C1">
        <w:rPr>
          <w:rFonts w:eastAsia="SimSun"/>
          <w:b/>
          <w:noProof/>
          <w:sz w:val="20"/>
          <w:lang w:val="en-GB"/>
        </w:rPr>
        <w:t>nal_hrd_parameters_present_flag</w:t>
      </w:r>
      <w:r w:rsidRPr="00DC44C1">
        <w:rPr>
          <w:rFonts w:eastAsia="SimSun"/>
          <w:noProof/>
          <w:sz w:val="20"/>
          <w:lang w:val="en-GB"/>
        </w:rPr>
        <w:t xml:space="preserve"> equal to 1 specifies that NAL HRD parameters (pertaining to Type II bitstream conformance) are present in the hrd_parameters( ) syntax structure. nal_hrd_parameters_present_flag equal to 0 specifies that NAL HRD parameters are not present in the hrd_parameters( ) syntax structure.</w:t>
      </w:r>
    </w:p>
    <w:p w14:paraId="4863F668" w14:textId="77777777" w:rsidR="001B0169" w:rsidRPr="00DC44C1" w:rsidRDefault="001B0169" w:rsidP="001B0169">
      <w:pPr>
        <w:spacing w:before="60"/>
        <w:ind w:left="284"/>
        <w:jc w:val="both"/>
        <w:rPr>
          <w:rFonts w:eastAsia="SimSun"/>
          <w:noProof/>
          <w:sz w:val="18"/>
          <w:lang w:val="en-GB"/>
        </w:rPr>
      </w:pPr>
      <w:r w:rsidRPr="00DC44C1">
        <w:rPr>
          <w:rFonts w:eastAsia="SimSun"/>
          <w:noProof/>
          <w:sz w:val="18"/>
          <w:lang w:val="en-GB"/>
        </w:rPr>
        <w:lastRenderedPageBreak/>
        <w:t>NOTE </w:t>
      </w:r>
      <w:r w:rsidRPr="00DC44C1">
        <w:rPr>
          <w:rFonts w:eastAsia="SimSun"/>
          <w:sz w:val="18"/>
          <w:lang w:val="en-GB"/>
        </w:rPr>
        <w:fldChar w:fldCharType="begin" w:fldLock="1"/>
      </w:r>
      <w:r w:rsidRPr="00DC44C1">
        <w:rPr>
          <w:rFonts w:eastAsia="SimSun"/>
          <w:sz w:val="18"/>
          <w:lang w:val="en-GB"/>
        </w:rPr>
        <w:instrText xml:space="preserve"> SEQ NoteCounter \r 1 \* MERGEFORMAT </w:instrText>
      </w:r>
      <w:r w:rsidRPr="00DC44C1">
        <w:rPr>
          <w:rFonts w:eastAsia="SimSun"/>
          <w:sz w:val="18"/>
          <w:lang w:val="en-GB"/>
        </w:rPr>
        <w:fldChar w:fldCharType="separate"/>
      </w:r>
      <w:r w:rsidRPr="00DC44C1">
        <w:rPr>
          <w:rFonts w:eastAsia="SimSun"/>
          <w:noProof/>
          <w:sz w:val="18"/>
          <w:lang w:val="en-GB"/>
        </w:rPr>
        <w:t>1</w:t>
      </w:r>
      <w:r w:rsidRPr="00DC44C1">
        <w:rPr>
          <w:rFonts w:eastAsia="SimSun"/>
          <w:noProof/>
          <w:sz w:val="18"/>
          <w:lang w:val="en-GB"/>
        </w:rPr>
        <w:fldChar w:fldCharType="end"/>
      </w:r>
      <w:r w:rsidRPr="00DC44C1">
        <w:rPr>
          <w:rFonts w:eastAsia="SimSun"/>
          <w:noProof/>
          <w:sz w:val="18"/>
          <w:lang w:val="en-GB"/>
        </w:rPr>
        <w:t xml:space="preserve"> – When nal_hrd_parameters_present_flag is equal to 0, the </w:t>
      </w:r>
      <w:r w:rsidRPr="0052250B">
        <w:rPr>
          <w:rFonts w:eastAsia="SimSun"/>
          <w:noProof/>
          <w:sz w:val="18"/>
          <w:highlight w:val="yellow"/>
          <w:lang w:val="en-GB"/>
        </w:rPr>
        <w:t>T</w:t>
      </w:r>
      <w:r w:rsidRPr="001001C8">
        <w:rPr>
          <w:rFonts w:eastAsia="SimSun"/>
          <w:noProof/>
          <w:sz w:val="18"/>
          <w:highlight w:val="yellow"/>
          <w:lang w:val="en-GB"/>
        </w:rPr>
        <w:t>y</w:t>
      </w:r>
      <w:r w:rsidRPr="009E693D">
        <w:rPr>
          <w:rFonts w:eastAsia="SimSun"/>
          <w:noProof/>
          <w:sz w:val="18"/>
          <w:highlight w:val="yellow"/>
          <w:lang w:val="en-GB"/>
        </w:rPr>
        <w:t>pe II</w:t>
      </w:r>
      <w:r>
        <w:rPr>
          <w:rFonts w:eastAsia="SimSun"/>
          <w:noProof/>
          <w:sz w:val="18"/>
          <w:lang w:val="en-GB"/>
        </w:rPr>
        <w:t xml:space="preserve"> </w:t>
      </w:r>
      <w:r w:rsidRPr="00DC44C1">
        <w:rPr>
          <w:rFonts w:eastAsia="SimSun"/>
          <w:noProof/>
          <w:sz w:val="18"/>
          <w:lang w:val="en-GB"/>
        </w:rPr>
        <w:t>conformance of the bitstream cannot be verified without provision of the NAL HRD parameters and all buffering period</w:t>
      </w:r>
      <w:r>
        <w:rPr>
          <w:rFonts w:eastAsia="SimSun"/>
          <w:noProof/>
          <w:sz w:val="18"/>
          <w:lang w:val="en-GB"/>
        </w:rPr>
        <w:t xml:space="preserve"> </w:t>
      </w:r>
      <w:r w:rsidRPr="0052250B">
        <w:rPr>
          <w:rFonts w:eastAsia="SimSun"/>
          <w:noProof/>
          <w:sz w:val="18"/>
          <w:highlight w:val="yellow"/>
          <w:lang w:val="en-GB"/>
        </w:rPr>
        <w:t>SEI messages,</w:t>
      </w:r>
      <w:r>
        <w:rPr>
          <w:rFonts w:eastAsia="SimSun"/>
          <w:noProof/>
          <w:sz w:val="18"/>
          <w:lang w:val="en-GB"/>
        </w:rPr>
        <w:t xml:space="preserve"> and</w:t>
      </w:r>
      <w:r w:rsidRPr="0052250B">
        <w:rPr>
          <w:rFonts w:eastAsia="SimSun"/>
          <w:noProof/>
          <w:sz w:val="18"/>
          <w:highlight w:val="yellow"/>
          <w:lang w:val="en-GB"/>
        </w:rPr>
        <w:t>, when vcl_hrd_parameters_present_flag is also equal to 0, all the</w:t>
      </w:r>
      <w:r w:rsidRPr="00DC44C1">
        <w:rPr>
          <w:rFonts w:eastAsia="SimSun"/>
          <w:noProof/>
          <w:sz w:val="18"/>
          <w:lang w:val="en-GB"/>
        </w:rPr>
        <w:t xml:space="preserve"> picture timing</w:t>
      </w:r>
      <w:r w:rsidRPr="0052250B">
        <w:rPr>
          <w:rFonts w:eastAsia="SimSun"/>
          <w:noProof/>
          <w:sz w:val="18"/>
          <w:highlight w:val="yellow"/>
          <w:lang w:val="en-GB"/>
        </w:rPr>
        <w:t xml:space="preserve"> and decoding unit informatoin SEI messages</w:t>
      </w:r>
      <w:r>
        <w:rPr>
          <w:rFonts w:eastAsia="SimSun"/>
          <w:noProof/>
          <w:sz w:val="18"/>
          <w:lang w:val="en-GB"/>
        </w:rPr>
        <w:t xml:space="preserve">, </w:t>
      </w:r>
      <w:r w:rsidRPr="00DC44C1">
        <w:rPr>
          <w:rFonts w:eastAsia="SimSun"/>
          <w:noProof/>
          <w:sz w:val="18"/>
          <w:lang w:val="en-GB"/>
        </w:rPr>
        <w:t>by some means not specified in this Specification.</w:t>
      </w:r>
    </w:p>
    <w:p w14:paraId="3DF0DACF" w14:textId="77777777" w:rsidR="001B0169" w:rsidRPr="00DC44C1" w:rsidRDefault="001B0169" w:rsidP="001B0169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SimSun"/>
          <w:noProof/>
          <w:sz w:val="20"/>
          <w:lang w:val="en-GB"/>
        </w:rPr>
      </w:pPr>
      <w:r w:rsidRPr="00DC44C1">
        <w:rPr>
          <w:rFonts w:eastAsia="SimSun"/>
          <w:b/>
          <w:noProof/>
          <w:sz w:val="20"/>
          <w:lang w:val="en-GB"/>
        </w:rPr>
        <w:t>vcl_hrd_parameters_present_flag</w:t>
      </w:r>
      <w:r w:rsidRPr="00DC44C1">
        <w:rPr>
          <w:rFonts w:eastAsia="SimSun"/>
          <w:noProof/>
          <w:sz w:val="20"/>
          <w:lang w:val="en-GB"/>
        </w:rPr>
        <w:t xml:space="preserve"> equal to 1 specifies that VCL HRD parameters (pertaining to </w:t>
      </w:r>
      <w:r w:rsidRPr="0052250B">
        <w:rPr>
          <w:rFonts w:eastAsia="SimSun"/>
          <w:noProof/>
          <w:sz w:val="20"/>
          <w:highlight w:val="yellow"/>
          <w:lang w:val="en-GB"/>
        </w:rPr>
        <w:t>Type I</w:t>
      </w:r>
      <w:r>
        <w:rPr>
          <w:rFonts w:eastAsia="SimSun"/>
          <w:noProof/>
          <w:sz w:val="20"/>
          <w:lang w:val="en-GB"/>
        </w:rPr>
        <w:t xml:space="preserve"> </w:t>
      </w:r>
      <w:r w:rsidRPr="0052250B">
        <w:rPr>
          <w:rFonts w:eastAsia="SimSun"/>
          <w:strike/>
          <w:noProof/>
          <w:color w:val="FF0000"/>
          <w:sz w:val="20"/>
          <w:lang w:val="en-GB"/>
        </w:rPr>
        <w:t xml:space="preserve">all </w:t>
      </w:r>
      <w:r w:rsidRPr="00DC44C1">
        <w:rPr>
          <w:rFonts w:eastAsia="SimSun"/>
          <w:noProof/>
          <w:sz w:val="20"/>
          <w:lang w:val="en-GB"/>
        </w:rPr>
        <w:t>bitstream conformance) are present in the hrd_parameters( ) syntax structure. vcl_hrd_parameters_present_flag equal to 0 specifies that VCL HRD parameters are not present in the hrd_parameters( ) syntax structure.</w:t>
      </w:r>
    </w:p>
    <w:p w14:paraId="5C0707AC" w14:textId="77777777" w:rsidR="001B0169" w:rsidRPr="00DC44C1" w:rsidRDefault="001B0169" w:rsidP="001B0169">
      <w:pPr>
        <w:spacing w:before="60"/>
        <w:ind w:left="284"/>
        <w:jc w:val="both"/>
        <w:rPr>
          <w:rFonts w:eastAsia="SimSun"/>
          <w:noProof/>
          <w:sz w:val="18"/>
          <w:lang w:val="en-GB"/>
        </w:rPr>
      </w:pPr>
      <w:r w:rsidRPr="00DC44C1">
        <w:rPr>
          <w:rFonts w:eastAsia="SimSun"/>
          <w:noProof/>
          <w:sz w:val="18"/>
          <w:lang w:val="en-GB"/>
        </w:rPr>
        <w:t>NOTE </w:t>
      </w:r>
      <w:r w:rsidRPr="00DC44C1">
        <w:rPr>
          <w:rFonts w:eastAsia="SimSun"/>
          <w:sz w:val="18"/>
          <w:lang w:val="en-GB"/>
        </w:rPr>
        <w:fldChar w:fldCharType="begin" w:fldLock="1"/>
      </w:r>
      <w:r w:rsidRPr="00DC44C1">
        <w:rPr>
          <w:rFonts w:eastAsia="SimSun"/>
          <w:sz w:val="18"/>
          <w:lang w:val="en-GB"/>
        </w:rPr>
        <w:instrText xml:space="preserve"> SEQ NoteCounter \* MERGEFORMAT </w:instrText>
      </w:r>
      <w:r w:rsidRPr="00DC44C1">
        <w:rPr>
          <w:rFonts w:eastAsia="SimSun"/>
          <w:sz w:val="18"/>
          <w:lang w:val="en-GB"/>
        </w:rPr>
        <w:fldChar w:fldCharType="separate"/>
      </w:r>
      <w:r w:rsidRPr="00DC44C1">
        <w:rPr>
          <w:rFonts w:eastAsia="SimSun"/>
          <w:noProof/>
          <w:sz w:val="18"/>
          <w:lang w:val="en-GB"/>
        </w:rPr>
        <w:t>2</w:t>
      </w:r>
      <w:r w:rsidRPr="00DC44C1">
        <w:rPr>
          <w:rFonts w:eastAsia="SimSun"/>
          <w:noProof/>
          <w:sz w:val="18"/>
          <w:lang w:val="en-GB"/>
        </w:rPr>
        <w:fldChar w:fldCharType="end"/>
      </w:r>
      <w:r w:rsidRPr="00DC44C1">
        <w:rPr>
          <w:rFonts w:eastAsia="SimSun"/>
          <w:noProof/>
          <w:sz w:val="18"/>
          <w:lang w:val="en-GB"/>
        </w:rPr>
        <w:t xml:space="preserve"> – When vcl_hrd_parameters_present_flag is equal to 0, the </w:t>
      </w:r>
      <w:r>
        <w:rPr>
          <w:rFonts w:eastAsia="SimSun"/>
          <w:noProof/>
          <w:sz w:val="18"/>
          <w:highlight w:val="yellow"/>
          <w:lang w:val="en-GB"/>
        </w:rPr>
        <w:t>T</w:t>
      </w:r>
      <w:r w:rsidRPr="009E693D">
        <w:rPr>
          <w:rFonts w:eastAsia="SimSun"/>
          <w:noProof/>
          <w:sz w:val="18"/>
          <w:highlight w:val="yellow"/>
          <w:lang w:val="en-GB"/>
        </w:rPr>
        <w:t>ype I</w:t>
      </w:r>
      <w:r w:rsidRPr="00DC44C1">
        <w:rPr>
          <w:rFonts w:eastAsia="SimSun"/>
          <w:noProof/>
          <w:sz w:val="18"/>
          <w:lang w:val="en-GB"/>
        </w:rPr>
        <w:t xml:space="preserve"> conformance of the bitstream cannot be verified without provision of the NAL HRD parameters and all buffering period</w:t>
      </w:r>
      <w:r>
        <w:rPr>
          <w:rFonts w:eastAsia="SimSun"/>
          <w:noProof/>
          <w:sz w:val="18"/>
          <w:lang w:val="en-GB"/>
        </w:rPr>
        <w:t xml:space="preserve"> </w:t>
      </w:r>
      <w:r w:rsidRPr="0052250B">
        <w:rPr>
          <w:rFonts w:eastAsia="SimSun"/>
          <w:noProof/>
          <w:sz w:val="18"/>
          <w:highlight w:val="yellow"/>
          <w:lang w:val="en-GB"/>
        </w:rPr>
        <w:t>SEI messages</w:t>
      </w:r>
      <w:r w:rsidRPr="00B85E67">
        <w:rPr>
          <w:rFonts w:eastAsia="SimSun"/>
          <w:noProof/>
          <w:sz w:val="18"/>
          <w:highlight w:val="yellow"/>
          <w:lang w:val="en-GB"/>
        </w:rPr>
        <w:t>,</w:t>
      </w:r>
      <w:r>
        <w:rPr>
          <w:rFonts w:eastAsia="SimSun"/>
          <w:noProof/>
          <w:sz w:val="18"/>
          <w:lang w:val="en-GB"/>
        </w:rPr>
        <w:t xml:space="preserve"> and</w:t>
      </w:r>
      <w:r w:rsidRPr="00496E5E">
        <w:rPr>
          <w:rFonts w:eastAsia="SimSun"/>
          <w:noProof/>
          <w:sz w:val="18"/>
          <w:highlight w:val="yellow"/>
          <w:lang w:val="en-GB"/>
        </w:rPr>
        <w:t xml:space="preserve">, when </w:t>
      </w:r>
      <w:r>
        <w:rPr>
          <w:rFonts w:eastAsia="SimSun"/>
          <w:noProof/>
          <w:sz w:val="18"/>
          <w:highlight w:val="yellow"/>
          <w:lang w:val="en-GB"/>
        </w:rPr>
        <w:t>nal</w:t>
      </w:r>
      <w:r w:rsidRPr="00496E5E">
        <w:rPr>
          <w:rFonts w:eastAsia="SimSun"/>
          <w:noProof/>
          <w:sz w:val="18"/>
          <w:highlight w:val="yellow"/>
          <w:lang w:val="en-GB"/>
        </w:rPr>
        <w:t>_hrd_parameters_present_flag is also equal to 0, all the</w:t>
      </w:r>
      <w:r w:rsidRPr="00DC44C1">
        <w:rPr>
          <w:rFonts w:eastAsia="SimSun"/>
          <w:noProof/>
          <w:sz w:val="18"/>
          <w:lang w:val="en-GB"/>
        </w:rPr>
        <w:t xml:space="preserve"> picture timing</w:t>
      </w:r>
      <w:r w:rsidRPr="00496E5E">
        <w:rPr>
          <w:rFonts w:eastAsia="SimSun"/>
          <w:noProof/>
          <w:sz w:val="18"/>
          <w:highlight w:val="yellow"/>
          <w:lang w:val="en-GB"/>
        </w:rPr>
        <w:t xml:space="preserve"> and decoding unit informatoin SEI messages</w:t>
      </w:r>
      <w:r>
        <w:rPr>
          <w:rFonts w:eastAsia="SimSun"/>
          <w:noProof/>
          <w:sz w:val="18"/>
          <w:lang w:val="en-GB"/>
        </w:rPr>
        <w:t xml:space="preserve">, </w:t>
      </w:r>
      <w:r w:rsidRPr="00DC44C1">
        <w:rPr>
          <w:rFonts w:eastAsia="SimSun"/>
          <w:noProof/>
          <w:sz w:val="18"/>
          <w:lang w:val="en-GB"/>
        </w:rPr>
        <w:t>by some means not specified in this Specification.</w:t>
      </w:r>
    </w:p>
    <w:p w14:paraId="14BE2E79" w14:textId="77777777" w:rsidR="001B0169" w:rsidRDefault="001B0169" w:rsidP="001B0169">
      <w:pPr>
        <w:pStyle w:val="Heading2"/>
        <w:rPr>
          <w:lang w:val="en-CA"/>
        </w:rPr>
      </w:pPr>
      <w:r>
        <w:rPr>
          <w:lang w:val="en-CA"/>
        </w:rPr>
        <w:t xml:space="preserve">On setting of </w:t>
      </w:r>
      <w:proofErr w:type="spellStart"/>
      <w:r w:rsidRPr="003F3F11">
        <w:t>HighestTid</w:t>
      </w:r>
      <w:proofErr w:type="spellEnd"/>
      <w:r w:rsidRPr="003F3F11">
        <w:rPr>
          <w:noProof/>
        </w:rPr>
        <w:t xml:space="preserve"> to sps_max_sub_layers_minus1</w:t>
      </w:r>
    </w:p>
    <w:p w14:paraId="5F099B64" w14:textId="77777777" w:rsidR="001B0169" w:rsidRPr="00CB6C81" w:rsidRDefault="001B0169" w:rsidP="001B0169">
      <w:pPr>
        <w:rPr>
          <w:lang w:val="en-CA"/>
        </w:rPr>
      </w:pPr>
      <w:r w:rsidRPr="00CB6C81">
        <w:rPr>
          <w:lang w:val="en-CA"/>
        </w:rPr>
        <w:t>The wording (two instances) of "</w:t>
      </w:r>
      <w:proofErr w:type="spellStart"/>
      <w:r w:rsidRPr="00CB6C81">
        <w:rPr>
          <w:lang w:val="en-CA"/>
        </w:rPr>
        <w:t>HighestTid</w:t>
      </w:r>
      <w:proofErr w:type="spellEnd"/>
      <w:r w:rsidRPr="00CB6C81">
        <w:rPr>
          <w:lang w:val="en-CA"/>
        </w:rPr>
        <w:t xml:space="preserve"> is set equal to sps_max_sub_layers_minus1" </w:t>
      </w:r>
      <w:r>
        <w:rPr>
          <w:lang w:val="en-CA"/>
        </w:rPr>
        <w:t>in clauses 8.1.2 and F.8.1.2 is</w:t>
      </w:r>
      <w:r w:rsidRPr="00CB6C81">
        <w:rPr>
          <w:lang w:val="en-CA"/>
        </w:rPr>
        <w:t xml:space="preserve"> not clear, as there may be multiple layers referring to multiple SPSs and consequently there may be multiple instances of sps_max_sub_layers_minus1 involved. Which one should be chosen?</w:t>
      </w:r>
    </w:p>
    <w:p w14:paraId="0E9B3774" w14:textId="77777777" w:rsidR="001B0169" w:rsidRDefault="001B0169" w:rsidP="001B0169">
      <w:pPr>
        <w:rPr>
          <w:lang w:val="en-CA"/>
        </w:rPr>
      </w:pPr>
      <w:r w:rsidRPr="00CB6C81">
        <w:rPr>
          <w:lang w:val="en-CA"/>
        </w:rPr>
        <w:t xml:space="preserve">Suggestion: To either </w:t>
      </w:r>
      <w:r>
        <w:rPr>
          <w:lang w:val="en-CA"/>
        </w:rPr>
        <w:t xml:space="preserve">replace </w:t>
      </w:r>
      <w:proofErr w:type="gramStart"/>
      <w:r>
        <w:rPr>
          <w:lang w:val="en-CA"/>
        </w:rPr>
        <w:t>"</w:t>
      </w:r>
      <w:r w:rsidRPr="00CB6C81">
        <w:rPr>
          <w:lang w:val="en-CA"/>
        </w:rPr>
        <w:t xml:space="preserve"> sps</w:t>
      </w:r>
      <w:proofErr w:type="gramEnd"/>
      <w:r w:rsidRPr="00CB6C81">
        <w:rPr>
          <w:lang w:val="en-CA"/>
        </w:rPr>
        <w:t>_max_sub_layers_minus1</w:t>
      </w:r>
      <w:r>
        <w:rPr>
          <w:lang w:val="en-CA"/>
        </w:rPr>
        <w:t xml:space="preserve">" with </w:t>
      </w:r>
      <w:r w:rsidRPr="00CB6C81">
        <w:rPr>
          <w:lang w:val="en-CA"/>
        </w:rPr>
        <w:t xml:space="preserve">"vps_max_sub_layers_minus1" or </w:t>
      </w:r>
      <w:r>
        <w:rPr>
          <w:lang w:val="en-CA"/>
        </w:rPr>
        <w:t xml:space="preserve">clarify that the </w:t>
      </w:r>
      <w:r w:rsidRPr="00CB6C81">
        <w:rPr>
          <w:lang w:val="en-CA"/>
        </w:rPr>
        <w:t>sps_max_sub_layers_minus1</w:t>
      </w:r>
      <w:r>
        <w:rPr>
          <w:lang w:val="en-CA"/>
        </w:rPr>
        <w:t xml:space="preserve"> value used is the </w:t>
      </w:r>
      <w:r w:rsidRPr="00CB6C81">
        <w:rPr>
          <w:lang w:val="en-CA"/>
        </w:rPr>
        <w:t>greatest value of sps_max_sub_layers_minus1 among the referenced SPSs.</w:t>
      </w:r>
    </w:p>
    <w:p w14:paraId="73AB14BC" w14:textId="77777777" w:rsidR="001B0169" w:rsidRDefault="001B0169" w:rsidP="001B0169">
      <w:pPr>
        <w:pStyle w:val="Heading2"/>
        <w:rPr>
          <w:lang w:val="en-CA"/>
        </w:rPr>
      </w:pPr>
      <w:r>
        <w:rPr>
          <w:lang w:val="en-CA"/>
        </w:rPr>
        <w:t>On HRD text</w:t>
      </w:r>
    </w:p>
    <w:p w14:paraId="054767F6" w14:textId="77777777" w:rsidR="001B0169" w:rsidRPr="00971258" w:rsidRDefault="001B0169" w:rsidP="001B0169">
      <w:pPr>
        <w:pStyle w:val="ListParagraph"/>
        <w:keepNext/>
        <w:numPr>
          <w:ilvl w:val="0"/>
          <w:numId w:val="4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contextualSpacing w:val="0"/>
        <w:textAlignment w:val="auto"/>
        <w:rPr>
          <w:i/>
        </w:rPr>
      </w:pPr>
      <w:r w:rsidRPr="00971258">
        <w:rPr>
          <w:i/>
        </w:rPr>
        <w:t>In C.3.3, change the following:</w:t>
      </w:r>
    </w:p>
    <w:p w14:paraId="1F6BFEFE" w14:textId="77777777" w:rsidR="001B0169" w:rsidRPr="00971258" w:rsidRDefault="001B0169" w:rsidP="001B0169">
      <w:pPr>
        <w:pStyle w:val="ListParagraph"/>
        <w:ind w:left="360"/>
        <w:contextualSpacing w:val="0"/>
        <w:rPr>
          <w:rFonts w:eastAsia="SimSun"/>
          <w:noProof/>
          <w:sz w:val="20"/>
          <w:lang w:val="en-GB"/>
        </w:rPr>
      </w:pPr>
      <w:r w:rsidRPr="001B0169">
        <w:rPr>
          <w:rFonts w:eastAsia="SimSun"/>
          <w:noProof/>
          <w:sz w:val="20"/>
          <w:lang w:val="en-GB"/>
        </w:rPr>
        <w:t xml:space="preserve">Otherwise (PicOutputFlag is equal to 1 and </w:t>
      </w:r>
      <w:r w:rsidRPr="001B0169">
        <w:rPr>
          <w:rFonts w:eastAsia="SimSun"/>
          <w:iCs/>
          <w:noProof/>
          <w:sz w:val="20"/>
          <w:lang w:val="en-GB"/>
        </w:rPr>
        <w:t>DpbOutputTime[</w:t>
      </w:r>
      <w:r w:rsidRPr="001B0169">
        <w:rPr>
          <w:rFonts w:eastAsia="SimSun"/>
          <w:noProof/>
          <w:sz w:val="20"/>
          <w:lang w:val="en-GB"/>
        </w:rPr>
        <w:t> </w:t>
      </w:r>
      <w:r w:rsidRPr="001B0169">
        <w:rPr>
          <w:rFonts w:eastAsia="SimSun"/>
          <w:iCs/>
          <w:noProof/>
          <w:sz w:val="20"/>
          <w:lang w:val="en-GB"/>
        </w:rPr>
        <w:t>n ]</w:t>
      </w:r>
      <w:r w:rsidRPr="00971258">
        <w:rPr>
          <w:rFonts w:eastAsia="SimSun"/>
          <w:noProof/>
          <w:sz w:val="20"/>
          <w:lang w:val="en-GB"/>
        </w:rPr>
        <w:t xml:space="preserve"> is greater than Au</w:t>
      </w:r>
      <w:r w:rsidRPr="00971258">
        <w:rPr>
          <w:rFonts w:eastAsia="SimSun"/>
          <w:iCs/>
          <w:noProof/>
          <w:sz w:val="20"/>
          <w:lang w:val="en-GB"/>
        </w:rPr>
        <w:t>CpbRemovalTime[</w:t>
      </w:r>
      <w:r w:rsidRPr="00971258">
        <w:rPr>
          <w:rFonts w:eastAsia="SimSun"/>
          <w:noProof/>
          <w:sz w:val="20"/>
          <w:lang w:val="en-GB"/>
        </w:rPr>
        <w:t> </w:t>
      </w:r>
      <w:r w:rsidRPr="00971258">
        <w:rPr>
          <w:rFonts w:eastAsia="SimSun"/>
          <w:iCs/>
          <w:noProof/>
          <w:sz w:val="20"/>
          <w:lang w:val="en-GB"/>
        </w:rPr>
        <w:t>n ]</w:t>
      </w:r>
      <w:r w:rsidRPr="00971258">
        <w:rPr>
          <w:rFonts w:eastAsia="SimSun"/>
          <w:noProof/>
          <w:sz w:val="20"/>
          <w:lang w:val="en-GB"/>
        </w:rPr>
        <w:t xml:space="preserve"> ), the current picture is output later and will be stored in the DPB (as specified in clause </w:t>
      </w:r>
      <w:r w:rsidRPr="001B0169">
        <w:rPr>
          <w:rFonts w:eastAsia="SimSun"/>
          <w:sz w:val="20"/>
          <w:lang w:val="en-GB"/>
        </w:rPr>
        <w:fldChar w:fldCharType="begin"/>
      </w:r>
      <w:r w:rsidRPr="00971258">
        <w:rPr>
          <w:rFonts w:eastAsia="SimSun"/>
          <w:sz w:val="20"/>
          <w:lang w:val="en-GB"/>
        </w:rPr>
        <w:instrText xml:space="preserve"> REF _Ref306290220 \r \h  \* MERGEFORMAT </w:instrText>
      </w:r>
      <w:r w:rsidRPr="001B0169">
        <w:rPr>
          <w:rFonts w:eastAsia="SimSun"/>
          <w:sz w:val="20"/>
          <w:lang w:val="en-GB"/>
        </w:rPr>
      </w:r>
      <w:r w:rsidRPr="001B0169">
        <w:rPr>
          <w:rFonts w:eastAsia="SimSun"/>
          <w:sz w:val="20"/>
          <w:lang w:val="en-GB"/>
        </w:rPr>
        <w:fldChar w:fldCharType="separate"/>
      </w:r>
      <w:r w:rsidRPr="001B0169">
        <w:rPr>
          <w:rFonts w:eastAsia="SimSun"/>
          <w:noProof/>
          <w:sz w:val="20"/>
          <w:cs/>
          <w:lang w:val="en-GB"/>
        </w:rPr>
        <w:t>‎</w:t>
      </w:r>
      <w:r w:rsidRPr="001B0169">
        <w:rPr>
          <w:rFonts w:eastAsia="SimSun"/>
          <w:noProof/>
          <w:sz w:val="20"/>
          <w:lang w:val="en-GB"/>
        </w:rPr>
        <w:t>C.</w:t>
      </w:r>
      <w:r w:rsidRPr="001B0169">
        <w:rPr>
          <w:rFonts w:eastAsia="SimSun"/>
          <w:sz w:val="20"/>
          <w:lang w:val="en-GB"/>
        </w:rPr>
        <w:t>3.4</w:t>
      </w:r>
      <w:r w:rsidRPr="001B0169">
        <w:rPr>
          <w:rFonts w:eastAsia="SimSun"/>
          <w:sz w:val="20"/>
          <w:lang w:val="en-GB"/>
        </w:rPr>
        <w:fldChar w:fldCharType="end"/>
      </w:r>
      <w:r w:rsidRPr="001B0169">
        <w:rPr>
          <w:rFonts w:eastAsia="SimSun"/>
          <w:noProof/>
          <w:sz w:val="20"/>
          <w:lang w:val="en-GB"/>
        </w:rPr>
        <w:t xml:space="preserve">) and is output at time </w:t>
      </w:r>
      <w:r w:rsidRPr="001B0169">
        <w:rPr>
          <w:rFonts w:eastAsia="SimSun"/>
          <w:iCs/>
          <w:noProof/>
          <w:sz w:val="20"/>
          <w:lang w:val="en-GB"/>
        </w:rPr>
        <w:t>DpbOutputTime[</w:t>
      </w:r>
      <w:r w:rsidRPr="001B0169">
        <w:rPr>
          <w:rFonts w:eastAsia="SimSun"/>
          <w:noProof/>
          <w:sz w:val="20"/>
          <w:lang w:val="en-GB"/>
        </w:rPr>
        <w:t> </w:t>
      </w:r>
      <w:r w:rsidRPr="00971258">
        <w:rPr>
          <w:rFonts w:eastAsia="SimSun"/>
          <w:iCs/>
          <w:noProof/>
          <w:sz w:val="20"/>
          <w:lang w:val="en-GB"/>
        </w:rPr>
        <w:t>n ]</w:t>
      </w:r>
      <w:r w:rsidRPr="00971258">
        <w:rPr>
          <w:rFonts w:eastAsia="SimSun"/>
          <w:noProof/>
          <w:sz w:val="20"/>
          <w:lang w:val="en-GB"/>
        </w:rPr>
        <w:t xml:space="preserve"> unless indicated not to be output by the decoding or inference of no_output_of_prior_pics_flag equal to 1 at a time that precedes</w:t>
      </w:r>
      <w:r w:rsidRPr="00971258">
        <w:rPr>
          <w:rFonts w:eastAsia="SimSun"/>
          <w:iCs/>
          <w:noProof/>
          <w:sz w:val="20"/>
          <w:lang w:val="en-GB"/>
        </w:rPr>
        <w:t xml:space="preserve"> DpbOutputTime[</w:t>
      </w:r>
      <w:r w:rsidRPr="00971258">
        <w:rPr>
          <w:rFonts w:eastAsia="SimSun"/>
          <w:noProof/>
          <w:sz w:val="20"/>
          <w:lang w:val="en-GB"/>
        </w:rPr>
        <w:t> </w:t>
      </w:r>
      <w:r w:rsidRPr="00971258">
        <w:rPr>
          <w:rFonts w:eastAsia="SimSun"/>
          <w:iCs/>
          <w:noProof/>
          <w:sz w:val="20"/>
          <w:lang w:val="en-GB"/>
        </w:rPr>
        <w:t>n ]</w:t>
      </w:r>
      <w:r w:rsidRPr="00971258">
        <w:rPr>
          <w:rFonts w:eastAsia="SimSun"/>
          <w:noProof/>
          <w:sz w:val="20"/>
          <w:lang w:val="en-GB"/>
        </w:rPr>
        <w:t>.</w:t>
      </w:r>
    </w:p>
    <w:p w14:paraId="0D2219B6" w14:textId="77777777" w:rsidR="001B0169" w:rsidRPr="00971258" w:rsidRDefault="001B0169" w:rsidP="001B0169">
      <w:pPr>
        <w:pStyle w:val="ListParagraph"/>
        <w:ind w:left="360"/>
        <w:contextualSpacing w:val="0"/>
        <w:rPr>
          <w:i/>
          <w:szCs w:val="22"/>
        </w:rPr>
      </w:pPr>
      <w:proofErr w:type="gramStart"/>
      <w:r w:rsidRPr="00971258">
        <w:rPr>
          <w:i/>
          <w:szCs w:val="22"/>
        </w:rPr>
        <w:t>to</w:t>
      </w:r>
      <w:proofErr w:type="gramEnd"/>
    </w:p>
    <w:p w14:paraId="704120DF" w14:textId="77777777" w:rsidR="001B0169" w:rsidRPr="00971258" w:rsidRDefault="001B0169" w:rsidP="001B0169">
      <w:pPr>
        <w:pStyle w:val="ListParagraph"/>
        <w:tabs>
          <w:tab w:val="left" w:pos="4140"/>
        </w:tabs>
        <w:ind w:left="360"/>
        <w:contextualSpacing w:val="0"/>
        <w:rPr>
          <w:rFonts w:eastAsia="SimSun"/>
          <w:noProof/>
          <w:sz w:val="20"/>
          <w:lang w:val="en-GB"/>
        </w:rPr>
      </w:pPr>
      <w:r w:rsidRPr="001B0169">
        <w:rPr>
          <w:rFonts w:eastAsia="SimSun"/>
          <w:noProof/>
          <w:sz w:val="20"/>
          <w:lang w:val="en-GB"/>
        </w:rPr>
        <w:t xml:space="preserve">Otherwise (PicOutputFlag is equal to 1 and </w:t>
      </w:r>
      <w:r w:rsidRPr="001B0169">
        <w:rPr>
          <w:rFonts w:eastAsia="SimSun"/>
          <w:iCs/>
          <w:noProof/>
          <w:sz w:val="20"/>
          <w:lang w:val="en-GB"/>
        </w:rPr>
        <w:t>DpbOutputTime[</w:t>
      </w:r>
      <w:r w:rsidRPr="001B0169">
        <w:rPr>
          <w:rFonts w:eastAsia="SimSun"/>
          <w:noProof/>
          <w:sz w:val="20"/>
          <w:lang w:val="en-GB"/>
        </w:rPr>
        <w:t> </w:t>
      </w:r>
      <w:r w:rsidRPr="001B0169">
        <w:rPr>
          <w:rFonts w:eastAsia="SimSun"/>
          <w:iCs/>
          <w:noProof/>
          <w:sz w:val="20"/>
          <w:lang w:val="en-GB"/>
        </w:rPr>
        <w:t>n ]</w:t>
      </w:r>
      <w:r w:rsidRPr="00971258">
        <w:rPr>
          <w:rFonts w:eastAsia="SimSun"/>
          <w:noProof/>
          <w:sz w:val="20"/>
          <w:lang w:val="en-GB"/>
        </w:rPr>
        <w:t xml:space="preserve"> is greater than Au</w:t>
      </w:r>
      <w:r w:rsidRPr="00971258">
        <w:rPr>
          <w:rFonts w:eastAsia="SimSun"/>
          <w:iCs/>
          <w:noProof/>
          <w:sz w:val="20"/>
          <w:lang w:val="en-GB"/>
        </w:rPr>
        <w:t>CpbRemovalTime[</w:t>
      </w:r>
      <w:r w:rsidRPr="00971258">
        <w:rPr>
          <w:rFonts w:eastAsia="SimSun"/>
          <w:noProof/>
          <w:sz w:val="20"/>
          <w:lang w:val="en-GB"/>
        </w:rPr>
        <w:t> </w:t>
      </w:r>
      <w:r w:rsidRPr="00971258">
        <w:rPr>
          <w:rFonts w:eastAsia="SimSun"/>
          <w:iCs/>
          <w:noProof/>
          <w:sz w:val="20"/>
          <w:lang w:val="en-GB"/>
        </w:rPr>
        <w:t>n ]</w:t>
      </w:r>
      <w:r w:rsidRPr="00971258">
        <w:rPr>
          <w:rFonts w:eastAsia="SimSun"/>
          <w:noProof/>
          <w:sz w:val="20"/>
          <w:lang w:val="en-GB"/>
        </w:rPr>
        <w:t xml:space="preserve"> ), the current picture is output later and will be stored in the DPB (as specified in clause </w:t>
      </w:r>
      <w:r w:rsidRPr="001B0169">
        <w:rPr>
          <w:rFonts w:eastAsia="SimSun"/>
          <w:sz w:val="20"/>
          <w:lang w:val="en-GB"/>
        </w:rPr>
        <w:fldChar w:fldCharType="begin"/>
      </w:r>
      <w:r w:rsidRPr="00971258">
        <w:rPr>
          <w:rFonts w:eastAsia="SimSun"/>
          <w:sz w:val="20"/>
          <w:lang w:val="en-GB"/>
        </w:rPr>
        <w:instrText xml:space="preserve"> REF _Ref306290220 \r \h  \* MERGEFORMAT </w:instrText>
      </w:r>
      <w:r w:rsidRPr="001B0169">
        <w:rPr>
          <w:rFonts w:eastAsia="SimSun"/>
          <w:sz w:val="20"/>
          <w:lang w:val="en-GB"/>
        </w:rPr>
      </w:r>
      <w:r w:rsidRPr="001B0169">
        <w:rPr>
          <w:rFonts w:eastAsia="SimSun"/>
          <w:sz w:val="20"/>
          <w:lang w:val="en-GB"/>
        </w:rPr>
        <w:fldChar w:fldCharType="separate"/>
      </w:r>
      <w:r w:rsidRPr="001B0169">
        <w:rPr>
          <w:rFonts w:eastAsia="SimSun"/>
          <w:noProof/>
          <w:sz w:val="20"/>
          <w:cs/>
          <w:lang w:val="en-GB"/>
        </w:rPr>
        <w:t>‎</w:t>
      </w:r>
      <w:r w:rsidRPr="001B0169">
        <w:rPr>
          <w:rFonts w:eastAsia="SimSun"/>
          <w:noProof/>
          <w:sz w:val="20"/>
          <w:lang w:val="en-GB"/>
        </w:rPr>
        <w:t>C.</w:t>
      </w:r>
      <w:r w:rsidRPr="001B0169">
        <w:rPr>
          <w:rFonts w:eastAsia="SimSun"/>
          <w:sz w:val="20"/>
          <w:lang w:val="en-GB"/>
        </w:rPr>
        <w:t>3.4</w:t>
      </w:r>
      <w:r w:rsidRPr="001B0169">
        <w:rPr>
          <w:rFonts w:eastAsia="SimSun"/>
          <w:sz w:val="20"/>
          <w:lang w:val="en-GB"/>
        </w:rPr>
        <w:fldChar w:fldCharType="end"/>
      </w:r>
      <w:r w:rsidRPr="001B0169">
        <w:rPr>
          <w:rFonts w:eastAsia="SimSun"/>
          <w:noProof/>
          <w:sz w:val="20"/>
          <w:lang w:val="en-GB"/>
        </w:rPr>
        <w:t xml:space="preserve">) and is output at time </w:t>
      </w:r>
      <w:r w:rsidRPr="001B0169">
        <w:rPr>
          <w:rFonts w:eastAsia="SimSun"/>
          <w:iCs/>
          <w:noProof/>
          <w:sz w:val="20"/>
          <w:lang w:val="en-GB"/>
        </w:rPr>
        <w:t>DpbOutputTime[</w:t>
      </w:r>
      <w:r w:rsidRPr="001B0169">
        <w:rPr>
          <w:rFonts w:eastAsia="SimSun"/>
          <w:noProof/>
          <w:sz w:val="20"/>
          <w:lang w:val="en-GB"/>
        </w:rPr>
        <w:t> </w:t>
      </w:r>
      <w:r w:rsidRPr="00971258">
        <w:rPr>
          <w:rFonts w:eastAsia="SimSun"/>
          <w:iCs/>
          <w:noProof/>
          <w:sz w:val="20"/>
          <w:lang w:val="en-GB"/>
        </w:rPr>
        <w:t>n ]</w:t>
      </w:r>
      <w:r w:rsidRPr="00971258">
        <w:rPr>
          <w:rFonts w:eastAsia="SimSun"/>
          <w:noProof/>
          <w:sz w:val="20"/>
          <w:lang w:val="en-GB"/>
        </w:rPr>
        <w:t xml:space="preserve"> unless indicated not to be output </w:t>
      </w:r>
      <w:r w:rsidRPr="00971258">
        <w:rPr>
          <w:rFonts w:eastAsia="SimSun"/>
          <w:noProof/>
          <w:sz w:val="20"/>
          <w:highlight w:val="yellow"/>
          <w:lang w:val="en-GB"/>
        </w:rPr>
        <w:t>by NoOutputOfPriorPicsFlag equal to 1</w:t>
      </w:r>
      <w:r w:rsidRPr="00971258">
        <w:rPr>
          <w:rFonts w:eastAsia="SimSun"/>
          <w:noProof/>
          <w:sz w:val="20"/>
          <w:lang w:val="en-GB"/>
        </w:rPr>
        <w:t>.</w:t>
      </w:r>
    </w:p>
    <w:p w14:paraId="0D970F57" w14:textId="77777777" w:rsidR="001B0169" w:rsidRPr="00971258" w:rsidRDefault="001B0169" w:rsidP="001B0169">
      <w:pPr>
        <w:pStyle w:val="ListParagraph"/>
        <w:keepNext/>
        <w:numPr>
          <w:ilvl w:val="0"/>
          <w:numId w:val="4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contextualSpacing w:val="0"/>
        <w:textAlignment w:val="auto"/>
        <w:rPr>
          <w:i/>
        </w:rPr>
      </w:pPr>
      <w:r w:rsidRPr="00971258">
        <w:rPr>
          <w:i/>
        </w:rPr>
        <w:t>In F.13.3.3, change the following:</w:t>
      </w:r>
    </w:p>
    <w:p w14:paraId="773427B0" w14:textId="77777777" w:rsidR="001B0169" w:rsidRPr="00971258" w:rsidRDefault="001B0169" w:rsidP="001B0169">
      <w:pPr>
        <w:pStyle w:val="ListParagraph"/>
        <w:ind w:left="360"/>
        <w:contextualSpacing w:val="0"/>
        <w:rPr>
          <w:rFonts w:eastAsia="SimSun"/>
          <w:sz w:val="20"/>
          <w:lang w:val="en-GB"/>
        </w:rPr>
      </w:pPr>
      <w:r w:rsidRPr="001B0169">
        <w:rPr>
          <w:rFonts w:eastAsia="SimSun"/>
          <w:noProof/>
          <w:sz w:val="20"/>
          <w:lang w:val="en-GB"/>
        </w:rPr>
        <w:t>Otherwise</w:t>
      </w:r>
      <w:r w:rsidRPr="001B0169">
        <w:rPr>
          <w:rFonts w:eastAsia="SimSun"/>
          <w:sz w:val="20"/>
          <w:lang w:val="en-GB"/>
        </w:rPr>
        <w:t xml:space="preserve"> (</w:t>
      </w:r>
      <w:proofErr w:type="spellStart"/>
      <w:r w:rsidRPr="001B0169">
        <w:rPr>
          <w:rFonts w:eastAsia="SimSun"/>
          <w:sz w:val="20"/>
          <w:lang w:val="en-GB"/>
        </w:rPr>
        <w:t>PicOutputFlag</w:t>
      </w:r>
      <w:proofErr w:type="spellEnd"/>
      <w:r w:rsidRPr="001B0169">
        <w:rPr>
          <w:rFonts w:eastAsia="SimSun"/>
          <w:sz w:val="20"/>
          <w:lang w:val="en-GB"/>
        </w:rPr>
        <w:t xml:space="preserve"> is equal to 1 and </w:t>
      </w:r>
      <w:proofErr w:type="spellStart"/>
      <w:r w:rsidRPr="001B0169">
        <w:rPr>
          <w:rFonts w:eastAsia="SimSun"/>
          <w:iCs/>
          <w:sz w:val="20"/>
          <w:lang w:val="en-GB"/>
        </w:rPr>
        <w:t>DpbOutputTime</w:t>
      </w:r>
      <w:proofErr w:type="spellEnd"/>
      <w:proofErr w:type="gramStart"/>
      <w:r w:rsidRPr="001B0169">
        <w:rPr>
          <w:rFonts w:eastAsia="SimSun"/>
          <w:iCs/>
          <w:sz w:val="20"/>
          <w:lang w:val="en-GB"/>
        </w:rPr>
        <w:t>[</w:t>
      </w:r>
      <w:r w:rsidRPr="001B0169">
        <w:rPr>
          <w:rFonts w:eastAsia="SimSun"/>
          <w:sz w:val="20"/>
          <w:lang w:val="en-GB"/>
        </w:rPr>
        <w:t> </w:t>
      </w:r>
      <w:r w:rsidRPr="00971258">
        <w:rPr>
          <w:rFonts w:eastAsia="SimSun"/>
          <w:iCs/>
          <w:sz w:val="20"/>
          <w:lang w:val="en-GB"/>
        </w:rPr>
        <w:t>n</w:t>
      </w:r>
      <w:proofErr w:type="gramEnd"/>
      <w:r w:rsidRPr="00971258">
        <w:rPr>
          <w:rFonts w:eastAsia="SimSun"/>
          <w:iCs/>
          <w:sz w:val="20"/>
          <w:lang w:val="en-GB"/>
        </w:rPr>
        <w:t> ]</w:t>
      </w:r>
      <w:r w:rsidRPr="00971258">
        <w:rPr>
          <w:rFonts w:eastAsia="SimSun"/>
          <w:sz w:val="20"/>
          <w:lang w:val="en-GB"/>
        </w:rPr>
        <w:t xml:space="preserve"> is greater than </w:t>
      </w:r>
      <w:proofErr w:type="spellStart"/>
      <w:r w:rsidRPr="00971258">
        <w:rPr>
          <w:rFonts w:eastAsia="SimSun"/>
          <w:sz w:val="20"/>
          <w:lang w:val="en-GB"/>
        </w:rPr>
        <w:t>Au</w:t>
      </w:r>
      <w:r w:rsidRPr="00971258">
        <w:rPr>
          <w:rFonts w:eastAsia="SimSun"/>
          <w:iCs/>
          <w:sz w:val="20"/>
          <w:lang w:val="en-GB"/>
        </w:rPr>
        <w:t>CpbRemovalTime</w:t>
      </w:r>
      <w:proofErr w:type="spellEnd"/>
      <w:r w:rsidRPr="00971258">
        <w:rPr>
          <w:rFonts w:eastAsia="SimSun"/>
          <w:iCs/>
          <w:sz w:val="20"/>
          <w:lang w:val="en-GB"/>
        </w:rPr>
        <w:t>[</w:t>
      </w:r>
      <w:r w:rsidRPr="00971258">
        <w:rPr>
          <w:rFonts w:eastAsia="SimSun"/>
          <w:sz w:val="20"/>
          <w:lang w:val="en-GB"/>
        </w:rPr>
        <w:t> </w:t>
      </w:r>
      <w:r w:rsidRPr="00971258">
        <w:rPr>
          <w:rFonts w:eastAsia="SimSun"/>
          <w:iCs/>
          <w:sz w:val="20"/>
          <w:lang w:val="en-GB"/>
        </w:rPr>
        <w:t>n ]</w:t>
      </w:r>
      <w:r w:rsidRPr="00971258">
        <w:rPr>
          <w:rFonts w:eastAsia="SimSun"/>
          <w:sz w:val="20"/>
          <w:lang w:val="en-GB"/>
        </w:rPr>
        <w:t xml:space="preserve"> ), the current picture is output later and will be stored in the DPB (as specified in clause </w:t>
      </w:r>
      <w:r w:rsidRPr="001B0169">
        <w:rPr>
          <w:rFonts w:eastAsia="SimSun"/>
          <w:sz w:val="20"/>
          <w:lang w:val="en-GB"/>
        </w:rPr>
        <w:fldChar w:fldCharType="begin"/>
      </w:r>
      <w:r w:rsidRPr="00971258">
        <w:rPr>
          <w:rFonts w:eastAsia="SimSun"/>
          <w:sz w:val="20"/>
          <w:lang w:val="en-GB"/>
        </w:rPr>
        <w:instrText xml:space="preserve"> REF _Ref399001466 \r \h  \* MERGEFORMAT </w:instrText>
      </w:r>
      <w:r w:rsidRPr="001B0169">
        <w:rPr>
          <w:rFonts w:eastAsia="SimSun"/>
          <w:sz w:val="20"/>
          <w:lang w:val="en-GB"/>
        </w:rPr>
      </w:r>
      <w:r w:rsidRPr="001B0169">
        <w:rPr>
          <w:rFonts w:eastAsia="SimSun"/>
          <w:sz w:val="20"/>
          <w:lang w:val="en-GB"/>
        </w:rPr>
        <w:fldChar w:fldCharType="separate"/>
      </w:r>
      <w:r w:rsidRPr="001B0169">
        <w:rPr>
          <w:rFonts w:eastAsia="SimSun"/>
          <w:sz w:val="20"/>
          <w:cs/>
          <w:lang w:val="en-GB"/>
        </w:rPr>
        <w:t>‎</w:t>
      </w:r>
      <w:r w:rsidRPr="001B0169">
        <w:rPr>
          <w:rFonts w:eastAsia="SimSun"/>
          <w:sz w:val="20"/>
          <w:lang w:val="en-GB"/>
        </w:rPr>
        <w:t>F.13.3.4</w:t>
      </w:r>
      <w:r w:rsidRPr="001B0169">
        <w:rPr>
          <w:rFonts w:eastAsia="SimSun"/>
          <w:sz w:val="20"/>
          <w:lang w:val="en-GB"/>
        </w:rPr>
        <w:fldChar w:fldCharType="end"/>
      </w:r>
      <w:r w:rsidRPr="001B0169">
        <w:rPr>
          <w:rFonts w:eastAsia="SimSun"/>
          <w:sz w:val="20"/>
          <w:lang w:val="en-GB"/>
        </w:rPr>
        <w:t xml:space="preserve">) and is output at time </w:t>
      </w:r>
      <w:proofErr w:type="spellStart"/>
      <w:r w:rsidRPr="001B0169">
        <w:rPr>
          <w:rFonts w:eastAsia="SimSun"/>
          <w:iCs/>
          <w:sz w:val="20"/>
          <w:lang w:val="en-GB"/>
        </w:rPr>
        <w:t>DpbOutputTime</w:t>
      </w:r>
      <w:proofErr w:type="spellEnd"/>
      <w:r w:rsidRPr="001B0169">
        <w:rPr>
          <w:rFonts w:eastAsia="SimSun"/>
          <w:iCs/>
          <w:sz w:val="20"/>
          <w:lang w:val="en-GB"/>
        </w:rPr>
        <w:t>[</w:t>
      </w:r>
      <w:r w:rsidRPr="001B0169">
        <w:rPr>
          <w:rFonts w:eastAsia="SimSun"/>
          <w:sz w:val="20"/>
          <w:lang w:val="en-GB"/>
        </w:rPr>
        <w:t> </w:t>
      </w:r>
      <w:r w:rsidRPr="001B0169">
        <w:rPr>
          <w:rFonts w:eastAsia="SimSun"/>
          <w:iCs/>
          <w:sz w:val="20"/>
          <w:lang w:val="en-GB"/>
        </w:rPr>
        <w:t>n ]</w:t>
      </w:r>
      <w:r w:rsidRPr="00971258">
        <w:rPr>
          <w:rFonts w:eastAsia="SimSun"/>
          <w:sz w:val="20"/>
          <w:lang w:val="en-GB"/>
        </w:rPr>
        <w:t xml:space="preserve"> unless indicated not to be output by the decoding or inference of </w:t>
      </w:r>
      <w:proofErr w:type="spellStart"/>
      <w:r w:rsidRPr="00971258">
        <w:rPr>
          <w:rFonts w:eastAsia="SimSun"/>
          <w:sz w:val="20"/>
          <w:lang w:val="en-GB"/>
        </w:rPr>
        <w:t>NoOutputOfPriorPicsFlag</w:t>
      </w:r>
      <w:proofErr w:type="spellEnd"/>
      <w:r w:rsidRPr="00971258">
        <w:rPr>
          <w:rFonts w:eastAsia="SimSun"/>
          <w:sz w:val="20"/>
          <w:lang w:val="en-GB"/>
        </w:rPr>
        <w:t xml:space="preserve"> equal to 1 at a time that precedes</w:t>
      </w:r>
      <w:r w:rsidRPr="00971258">
        <w:rPr>
          <w:rFonts w:eastAsia="SimSun"/>
          <w:iCs/>
          <w:sz w:val="20"/>
          <w:lang w:val="en-GB"/>
        </w:rPr>
        <w:t xml:space="preserve"> </w:t>
      </w:r>
      <w:proofErr w:type="spellStart"/>
      <w:r w:rsidRPr="00971258">
        <w:rPr>
          <w:rFonts w:eastAsia="SimSun"/>
          <w:iCs/>
          <w:sz w:val="20"/>
          <w:lang w:val="en-GB"/>
        </w:rPr>
        <w:t>DpbOutputTime</w:t>
      </w:r>
      <w:proofErr w:type="spellEnd"/>
      <w:r w:rsidRPr="00971258">
        <w:rPr>
          <w:rFonts w:eastAsia="SimSun"/>
          <w:iCs/>
          <w:sz w:val="20"/>
          <w:lang w:val="en-GB"/>
        </w:rPr>
        <w:t>[</w:t>
      </w:r>
      <w:r w:rsidRPr="00971258">
        <w:rPr>
          <w:rFonts w:eastAsia="SimSun"/>
          <w:sz w:val="20"/>
          <w:lang w:val="en-GB"/>
        </w:rPr>
        <w:t> </w:t>
      </w:r>
      <w:r w:rsidRPr="00971258">
        <w:rPr>
          <w:rFonts w:eastAsia="SimSun"/>
          <w:iCs/>
          <w:sz w:val="20"/>
          <w:lang w:val="en-GB"/>
        </w:rPr>
        <w:t>n ]</w:t>
      </w:r>
      <w:r w:rsidRPr="00971258">
        <w:rPr>
          <w:rFonts w:eastAsia="SimSun"/>
          <w:sz w:val="20"/>
          <w:lang w:val="en-GB"/>
        </w:rPr>
        <w:t>.</w:t>
      </w:r>
    </w:p>
    <w:p w14:paraId="26E375CA" w14:textId="77777777" w:rsidR="001B0169" w:rsidRPr="00971258" w:rsidRDefault="001B0169" w:rsidP="001B0169">
      <w:pPr>
        <w:pStyle w:val="ListParagraph"/>
        <w:ind w:left="360"/>
        <w:contextualSpacing w:val="0"/>
        <w:rPr>
          <w:i/>
          <w:szCs w:val="22"/>
        </w:rPr>
      </w:pPr>
      <w:proofErr w:type="gramStart"/>
      <w:r w:rsidRPr="00971258">
        <w:rPr>
          <w:i/>
          <w:szCs w:val="22"/>
        </w:rPr>
        <w:t>to</w:t>
      </w:r>
      <w:proofErr w:type="gramEnd"/>
    </w:p>
    <w:p w14:paraId="7F2A7AC1" w14:textId="77777777" w:rsidR="001B0169" w:rsidRPr="00971258" w:rsidRDefault="001B0169" w:rsidP="001B0169">
      <w:pPr>
        <w:pStyle w:val="ListParagraph"/>
        <w:ind w:left="360"/>
        <w:contextualSpacing w:val="0"/>
        <w:rPr>
          <w:rFonts w:eastAsia="SimSun"/>
          <w:sz w:val="20"/>
          <w:lang w:val="en-GB"/>
        </w:rPr>
      </w:pPr>
      <w:r w:rsidRPr="001B0169">
        <w:rPr>
          <w:rFonts w:eastAsia="SimSun"/>
          <w:noProof/>
          <w:sz w:val="20"/>
          <w:lang w:val="en-GB"/>
        </w:rPr>
        <w:t>Otherwise</w:t>
      </w:r>
      <w:r w:rsidRPr="001B0169">
        <w:rPr>
          <w:rFonts w:eastAsia="SimSun"/>
          <w:sz w:val="20"/>
          <w:lang w:val="en-GB"/>
        </w:rPr>
        <w:t xml:space="preserve"> (</w:t>
      </w:r>
      <w:proofErr w:type="spellStart"/>
      <w:r w:rsidRPr="001B0169">
        <w:rPr>
          <w:rFonts w:eastAsia="SimSun"/>
          <w:sz w:val="20"/>
          <w:lang w:val="en-GB"/>
        </w:rPr>
        <w:t>PicOutputFlag</w:t>
      </w:r>
      <w:proofErr w:type="spellEnd"/>
      <w:r w:rsidRPr="001B0169">
        <w:rPr>
          <w:rFonts w:eastAsia="SimSun"/>
          <w:sz w:val="20"/>
          <w:lang w:val="en-GB"/>
        </w:rPr>
        <w:t xml:space="preserve"> is equal to 1 and </w:t>
      </w:r>
      <w:proofErr w:type="spellStart"/>
      <w:r w:rsidRPr="001B0169">
        <w:rPr>
          <w:rFonts w:eastAsia="SimSun"/>
          <w:iCs/>
          <w:sz w:val="20"/>
          <w:lang w:val="en-GB"/>
        </w:rPr>
        <w:t>DpbOutputTime</w:t>
      </w:r>
      <w:proofErr w:type="spellEnd"/>
      <w:r w:rsidRPr="001B0169">
        <w:rPr>
          <w:rFonts w:eastAsia="SimSun"/>
          <w:iCs/>
          <w:sz w:val="20"/>
          <w:lang w:val="en-GB"/>
        </w:rPr>
        <w:t>[</w:t>
      </w:r>
      <w:r w:rsidRPr="001B0169">
        <w:rPr>
          <w:rFonts w:eastAsia="SimSun"/>
          <w:sz w:val="20"/>
          <w:lang w:val="en-GB"/>
        </w:rPr>
        <w:t> </w:t>
      </w:r>
      <w:r w:rsidRPr="00971258">
        <w:rPr>
          <w:rFonts w:eastAsia="SimSun"/>
          <w:iCs/>
          <w:sz w:val="20"/>
          <w:lang w:val="en-GB"/>
        </w:rPr>
        <w:t>n ]</w:t>
      </w:r>
      <w:r w:rsidRPr="00971258">
        <w:rPr>
          <w:rFonts w:eastAsia="SimSun"/>
          <w:sz w:val="20"/>
          <w:lang w:val="en-GB"/>
        </w:rPr>
        <w:t xml:space="preserve"> is greater than </w:t>
      </w:r>
      <w:proofErr w:type="spellStart"/>
      <w:r w:rsidRPr="00971258">
        <w:rPr>
          <w:rFonts w:eastAsia="SimSun"/>
          <w:sz w:val="20"/>
          <w:lang w:val="en-GB"/>
        </w:rPr>
        <w:t>Au</w:t>
      </w:r>
      <w:r w:rsidRPr="00971258">
        <w:rPr>
          <w:rFonts w:eastAsia="SimSun"/>
          <w:iCs/>
          <w:sz w:val="20"/>
          <w:lang w:val="en-GB"/>
        </w:rPr>
        <w:t>CpbRemovalTime</w:t>
      </w:r>
      <w:proofErr w:type="spellEnd"/>
      <w:r w:rsidRPr="00971258">
        <w:rPr>
          <w:rFonts w:eastAsia="SimSun"/>
          <w:iCs/>
          <w:sz w:val="20"/>
          <w:lang w:val="en-GB"/>
        </w:rPr>
        <w:t>[</w:t>
      </w:r>
      <w:r w:rsidRPr="00971258">
        <w:rPr>
          <w:rFonts w:eastAsia="SimSun"/>
          <w:sz w:val="20"/>
          <w:lang w:val="en-GB"/>
        </w:rPr>
        <w:t> </w:t>
      </w:r>
      <w:r w:rsidRPr="00971258">
        <w:rPr>
          <w:rFonts w:eastAsia="SimSun"/>
          <w:iCs/>
          <w:sz w:val="20"/>
          <w:lang w:val="en-GB"/>
        </w:rPr>
        <w:t>n ]</w:t>
      </w:r>
      <w:r w:rsidRPr="00971258">
        <w:rPr>
          <w:rFonts w:eastAsia="SimSun"/>
          <w:sz w:val="20"/>
          <w:lang w:val="en-GB"/>
        </w:rPr>
        <w:t xml:space="preserve"> ), the current picture is output later and will be stored in the DPB (as specified in clause </w:t>
      </w:r>
      <w:r w:rsidRPr="001B0169">
        <w:rPr>
          <w:rFonts w:eastAsia="SimSun"/>
          <w:sz w:val="20"/>
          <w:lang w:val="en-GB"/>
        </w:rPr>
        <w:fldChar w:fldCharType="begin"/>
      </w:r>
      <w:r w:rsidRPr="00971258">
        <w:rPr>
          <w:rFonts w:eastAsia="SimSun"/>
          <w:sz w:val="20"/>
          <w:lang w:val="en-GB"/>
        </w:rPr>
        <w:instrText xml:space="preserve"> REF _Ref399001466 \r \h  \* MERGEFORMAT </w:instrText>
      </w:r>
      <w:r w:rsidRPr="001B0169">
        <w:rPr>
          <w:rFonts w:eastAsia="SimSun"/>
          <w:sz w:val="20"/>
          <w:lang w:val="en-GB"/>
        </w:rPr>
      </w:r>
      <w:r w:rsidRPr="001B0169">
        <w:rPr>
          <w:rFonts w:eastAsia="SimSun"/>
          <w:sz w:val="20"/>
          <w:lang w:val="en-GB"/>
        </w:rPr>
        <w:fldChar w:fldCharType="separate"/>
      </w:r>
      <w:r w:rsidRPr="001B0169">
        <w:rPr>
          <w:rFonts w:eastAsia="SimSun"/>
          <w:sz w:val="20"/>
          <w:cs/>
          <w:lang w:val="en-GB"/>
        </w:rPr>
        <w:t>‎</w:t>
      </w:r>
      <w:r w:rsidRPr="001B0169">
        <w:rPr>
          <w:rFonts w:eastAsia="SimSun"/>
          <w:sz w:val="20"/>
          <w:lang w:val="en-GB"/>
        </w:rPr>
        <w:t>F.13.3.4</w:t>
      </w:r>
      <w:r w:rsidRPr="001B0169">
        <w:rPr>
          <w:rFonts w:eastAsia="SimSun"/>
          <w:sz w:val="20"/>
          <w:lang w:val="en-GB"/>
        </w:rPr>
        <w:fldChar w:fldCharType="end"/>
      </w:r>
      <w:r w:rsidRPr="001B0169">
        <w:rPr>
          <w:rFonts w:eastAsia="SimSun"/>
          <w:sz w:val="20"/>
          <w:lang w:val="en-GB"/>
        </w:rPr>
        <w:t xml:space="preserve">) and is output at time </w:t>
      </w:r>
      <w:proofErr w:type="spellStart"/>
      <w:r w:rsidRPr="001B0169">
        <w:rPr>
          <w:rFonts w:eastAsia="SimSun"/>
          <w:iCs/>
          <w:sz w:val="20"/>
          <w:lang w:val="en-GB"/>
        </w:rPr>
        <w:t>DpbOutputTime</w:t>
      </w:r>
      <w:proofErr w:type="spellEnd"/>
      <w:r w:rsidRPr="001B0169">
        <w:rPr>
          <w:rFonts w:eastAsia="SimSun"/>
          <w:iCs/>
          <w:sz w:val="20"/>
          <w:lang w:val="en-GB"/>
        </w:rPr>
        <w:t>[</w:t>
      </w:r>
      <w:r w:rsidRPr="001B0169">
        <w:rPr>
          <w:rFonts w:eastAsia="SimSun"/>
          <w:sz w:val="20"/>
          <w:lang w:val="en-GB"/>
        </w:rPr>
        <w:t> </w:t>
      </w:r>
      <w:r w:rsidRPr="001B0169">
        <w:rPr>
          <w:rFonts w:eastAsia="SimSun"/>
          <w:iCs/>
          <w:sz w:val="20"/>
          <w:lang w:val="en-GB"/>
        </w:rPr>
        <w:t>n ]</w:t>
      </w:r>
      <w:r w:rsidRPr="00971258">
        <w:rPr>
          <w:rFonts w:eastAsia="SimSun"/>
          <w:sz w:val="20"/>
          <w:lang w:val="en-GB"/>
        </w:rPr>
        <w:t xml:space="preserve"> unless indicated not to be output </w:t>
      </w:r>
      <w:r w:rsidRPr="00971258">
        <w:rPr>
          <w:rFonts w:eastAsia="SimSun"/>
          <w:sz w:val="20"/>
          <w:highlight w:val="yellow"/>
          <w:lang w:val="en-GB"/>
        </w:rPr>
        <w:t xml:space="preserve">by </w:t>
      </w:r>
      <w:proofErr w:type="spellStart"/>
      <w:r w:rsidRPr="00971258">
        <w:rPr>
          <w:rFonts w:eastAsia="SimSun"/>
          <w:sz w:val="20"/>
          <w:highlight w:val="yellow"/>
          <w:lang w:val="en-GB"/>
        </w:rPr>
        <w:t>NoOutputOfPriorPicsFlag</w:t>
      </w:r>
      <w:proofErr w:type="spellEnd"/>
      <w:r w:rsidRPr="00971258">
        <w:rPr>
          <w:rFonts w:eastAsia="SimSun"/>
          <w:sz w:val="20"/>
          <w:highlight w:val="yellow"/>
          <w:lang w:val="en-GB"/>
        </w:rPr>
        <w:t xml:space="preserve"> equal to 1</w:t>
      </w:r>
      <w:r w:rsidRPr="00971258">
        <w:rPr>
          <w:rFonts w:eastAsia="SimSun"/>
          <w:sz w:val="20"/>
          <w:lang w:val="en-GB"/>
        </w:rPr>
        <w:t>.</w:t>
      </w:r>
    </w:p>
    <w:p w14:paraId="1BB43D0B" w14:textId="77777777" w:rsidR="001B0169" w:rsidRPr="00971258" w:rsidRDefault="001B0169" w:rsidP="001B0169">
      <w:pPr>
        <w:pStyle w:val="ListParagraph"/>
        <w:keepNext/>
        <w:numPr>
          <w:ilvl w:val="0"/>
          <w:numId w:val="4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contextualSpacing w:val="0"/>
        <w:textAlignment w:val="auto"/>
        <w:rPr>
          <w:i/>
        </w:rPr>
      </w:pPr>
      <w:r w:rsidRPr="00971258">
        <w:rPr>
          <w:i/>
        </w:rPr>
        <w:t xml:space="preserve">In </w:t>
      </w:r>
      <w:r>
        <w:rPr>
          <w:i/>
        </w:rPr>
        <w:t>C.5.1</w:t>
      </w:r>
      <w:r w:rsidRPr="00971258">
        <w:rPr>
          <w:i/>
        </w:rPr>
        <w:t>, change the following:</w:t>
      </w:r>
    </w:p>
    <w:p w14:paraId="6C969D72" w14:textId="77777777" w:rsidR="001B0169" w:rsidRPr="00971258" w:rsidRDefault="001B0169" w:rsidP="001B0169">
      <w:pPr>
        <w:pStyle w:val="ListParagraph"/>
        <w:ind w:left="360"/>
        <w:contextualSpacing w:val="0"/>
        <w:rPr>
          <w:noProof/>
          <w:sz w:val="20"/>
        </w:rPr>
      </w:pPr>
      <w:r w:rsidRPr="00971258">
        <w:rPr>
          <w:noProof/>
          <w:sz w:val="20"/>
        </w:rPr>
        <w:t xml:space="preserve">A decoder </w:t>
      </w:r>
      <w:r w:rsidRPr="001B0169">
        <w:rPr>
          <w:rFonts w:eastAsia="SimSun"/>
          <w:sz w:val="20"/>
          <w:lang w:val="en-GB"/>
        </w:rPr>
        <w:t>claiming</w:t>
      </w:r>
      <w:r w:rsidRPr="00971258">
        <w:rPr>
          <w:noProof/>
          <w:sz w:val="20"/>
        </w:rPr>
        <w:t xml:space="preserve"> conformance to a specific profile, tier and level shall be able to successfully decode all bitstreams that conform to the bitstream conformance requirements specified in clause </w:t>
      </w:r>
      <w:r w:rsidRPr="00971258">
        <w:rPr>
          <w:noProof/>
          <w:sz w:val="20"/>
        </w:rPr>
        <w:fldChar w:fldCharType="begin"/>
      </w:r>
      <w:r w:rsidRPr="00971258">
        <w:rPr>
          <w:noProof/>
          <w:sz w:val="20"/>
        </w:rPr>
        <w:instrText xml:space="preserve"> REF _Ref326744158 \r \h </w:instrText>
      </w:r>
      <w:r>
        <w:rPr>
          <w:noProof/>
          <w:sz w:val="20"/>
        </w:rPr>
        <w:instrText xml:space="preserve"> \* MERGEFORMAT </w:instrText>
      </w:r>
      <w:r w:rsidRPr="00971258">
        <w:rPr>
          <w:noProof/>
          <w:sz w:val="20"/>
        </w:rPr>
      </w:r>
      <w:r w:rsidRPr="00971258">
        <w:rPr>
          <w:noProof/>
          <w:sz w:val="20"/>
        </w:rPr>
        <w:fldChar w:fldCharType="separate"/>
      </w:r>
      <w:r w:rsidRPr="00971258">
        <w:rPr>
          <w:noProof/>
          <w:sz w:val="20"/>
          <w:cs/>
        </w:rPr>
        <w:t>‎</w:t>
      </w:r>
      <w:r w:rsidRPr="00971258">
        <w:rPr>
          <w:noProof/>
          <w:sz w:val="20"/>
        </w:rPr>
        <w:t>C.4</w:t>
      </w:r>
      <w:r w:rsidRPr="00971258">
        <w:rPr>
          <w:noProof/>
          <w:sz w:val="20"/>
        </w:rPr>
        <w:fldChar w:fldCharType="end"/>
      </w:r>
      <w:r w:rsidRPr="00971258">
        <w:rPr>
          <w:noProof/>
          <w:sz w:val="20"/>
        </w:rPr>
        <w:t xml:space="preserve">, in the manner specified in Annex </w:t>
      </w:r>
      <w:r w:rsidRPr="00971258">
        <w:rPr>
          <w:noProof/>
          <w:sz w:val="20"/>
        </w:rPr>
        <w:fldChar w:fldCharType="begin"/>
      </w:r>
      <w:r w:rsidRPr="00971258">
        <w:rPr>
          <w:noProof/>
          <w:sz w:val="20"/>
        </w:rPr>
        <w:instrText xml:space="preserve"> REF _Ref331117731 \r \h </w:instrText>
      </w:r>
      <w:r>
        <w:rPr>
          <w:noProof/>
          <w:sz w:val="20"/>
        </w:rPr>
        <w:instrText xml:space="preserve"> \* MERGEFORMAT </w:instrText>
      </w:r>
      <w:r w:rsidRPr="00971258">
        <w:rPr>
          <w:noProof/>
          <w:sz w:val="20"/>
        </w:rPr>
      </w:r>
      <w:r w:rsidRPr="00971258">
        <w:rPr>
          <w:noProof/>
          <w:sz w:val="20"/>
        </w:rPr>
        <w:fldChar w:fldCharType="separate"/>
      </w:r>
      <w:r w:rsidRPr="00971258">
        <w:rPr>
          <w:noProof/>
          <w:sz w:val="20"/>
          <w:cs/>
        </w:rPr>
        <w:t>‎</w:t>
      </w:r>
      <w:r w:rsidRPr="00971258">
        <w:rPr>
          <w:noProof/>
          <w:sz w:val="20"/>
        </w:rPr>
        <w:t>A</w:t>
      </w:r>
      <w:r w:rsidRPr="00971258">
        <w:rPr>
          <w:noProof/>
          <w:sz w:val="20"/>
        </w:rPr>
        <w:fldChar w:fldCharType="end"/>
      </w:r>
      <w:r w:rsidRPr="00971258">
        <w:rPr>
          <w:noProof/>
          <w:sz w:val="20"/>
        </w:rPr>
        <w:t>, provided that all VPSs, SPSs and PPSs referred to in the VCL NAL units and appropriate buffering period and picture timing SEI messages are conveyed to the decoder, in a timely manner, either in the bitstream (by non-VCL NAL units), or by external means not specified in this Specification.</w:t>
      </w:r>
    </w:p>
    <w:p w14:paraId="6922FF12" w14:textId="77777777" w:rsidR="001B0169" w:rsidRPr="00971258" w:rsidRDefault="001B0169" w:rsidP="001B0169">
      <w:pPr>
        <w:pStyle w:val="ListParagraph"/>
        <w:ind w:left="360"/>
        <w:contextualSpacing w:val="0"/>
        <w:rPr>
          <w:i/>
        </w:rPr>
      </w:pPr>
      <w:proofErr w:type="gramStart"/>
      <w:r w:rsidRPr="00971258">
        <w:rPr>
          <w:i/>
        </w:rPr>
        <w:t>to</w:t>
      </w:r>
      <w:proofErr w:type="gramEnd"/>
    </w:p>
    <w:p w14:paraId="7EA03BAA" w14:textId="77777777" w:rsidR="001B0169" w:rsidRPr="00971258" w:rsidRDefault="001B0169" w:rsidP="001B0169">
      <w:pPr>
        <w:pStyle w:val="ListParagraph"/>
        <w:ind w:left="360"/>
        <w:contextualSpacing w:val="0"/>
        <w:rPr>
          <w:noProof/>
          <w:sz w:val="20"/>
        </w:rPr>
      </w:pPr>
      <w:r w:rsidRPr="00971258">
        <w:rPr>
          <w:noProof/>
          <w:sz w:val="20"/>
        </w:rPr>
        <w:t xml:space="preserve">A decoder </w:t>
      </w:r>
      <w:r w:rsidRPr="001B0169">
        <w:rPr>
          <w:rFonts w:eastAsia="SimSun"/>
          <w:sz w:val="20"/>
          <w:lang w:val="en-GB"/>
        </w:rPr>
        <w:t>claiming</w:t>
      </w:r>
      <w:r w:rsidRPr="00971258">
        <w:rPr>
          <w:noProof/>
          <w:sz w:val="20"/>
        </w:rPr>
        <w:t xml:space="preserve"> conformance to a specific profile, tier and level shall be able to successfully decode all bitstreams that conform to the bitstream conformance requirements specified in clause </w:t>
      </w:r>
      <w:r w:rsidRPr="00971258">
        <w:rPr>
          <w:noProof/>
          <w:sz w:val="20"/>
        </w:rPr>
        <w:fldChar w:fldCharType="begin"/>
      </w:r>
      <w:r w:rsidRPr="00971258">
        <w:rPr>
          <w:noProof/>
          <w:sz w:val="20"/>
        </w:rPr>
        <w:instrText xml:space="preserve"> REF _Ref326744158 \r \h </w:instrText>
      </w:r>
      <w:r>
        <w:rPr>
          <w:noProof/>
          <w:sz w:val="20"/>
        </w:rPr>
        <w:instrText xml:space="preserve"> \* MERGEFORMAT </w:instrText>
      </w:r>
      <w:r w:rsidRPr="00971258">
        <w:rPr>
          <w:noProof/>
          <w:sz w:val="20"/>
        </w:rPr>
      </w:r>
      <w:r w:rsidRPr="00971258">
        <w:rPr>
          <w:noProof/>
          <w:sz w:val="20"/>
        </w:rPr>
        <w:fldChar w:fldCharType="separate"/>
      </w:r>
      <w:r w:rsidRPr="00971258">
        <w:rPr>
          <w:noProof/>
          <w:sz w:val="20"/>
          <w:cs/>
        </w:rPr>
        <w:t>‎</w:t>
      </w:r>
      <w:r w:rsidRPr="00971258">
        <w:rPr>
          <w:noProof/>
          <w:sz w:val="20"/>
        </w:rPr>
        <w:t>C.4</w:t>
      </w:r>
      <w:r w:rsidRPr="00971258">
        <w:rPr>
          <w:noProof/>
          <w:sz w:val="20"/>
        </w:rPr>
        <w:fldChar w:fldCharType="end"/>
      </w:r>
      <w:r w:rsidRPr="00971258">
        <w:rPr>
          <w:noProof/>
          <w:sz w:val="20"/>
        </w:rPr>
        <w:t xml:space="preserve">, in the manner specified in Annex </w:t>
      </w:r>
      <w:r w:rsidRPr="00971258">
        <w:rPr>
          <w:noProof/>
          <w:sz w:val="20"/>
        </w:rPr>
        <w:fldChar w:fldCharType="begin"/>
      </w:r>
      <w:r w:rsidRPr="00971258">
        <w:rPr>
          <w:noProof/>
          <w:sz w:val="20"/>
        </w:rPr>
        <w:instrText xml:space="preserve"> REF _Ref331117731 \r \h </w:instrText>
      </w:r>
      <w:r>
        <w:rPr>
          <w:noProof/>
          <w:sz w:val="20"/>
        </w:rPr>
        <w:instrText xml:space="preserve"> \* MERGEFORMAT </w:instrText>
      </w:r>
      <w:r w:rsidRPr="00971258">
        <w:rPr>
          <w:noProof/>
          <w:sz w:val="20"/>
        </w:rPr>
      </w:r>
      <w:r w:rsidRPr="00971258">
        <w:rPr>
          <w:noProof/>
          <w:sz w:val="20"/>
        </w:rPr>
        <w:fldChar w:fldCharType="separate"/>
      </w:r>
      <w:r w:rsidRPr="00971258">
        <w:rPr>
          <w:noProof/>
          <w:sz w:val="20"/>
          <w:cs/>
        </w:rPr>
        <w:t>‎</w:t>
      </w:r>
      <w:r w:rsidRPr="00971258">
        <w:rPr>
          <w:noProof/>
          <w:sz w:val="20"/>
        </w:rPr>
        <w:t>A</w:t>
      </w:r>
      <w:r w:rsidRPr="00971258">
        <w:rPr>
          <w:noProof/>
          <w:sz w:val="20"/>
        </w:rPr>
        <w:fldChar w:fldCharType="end"/>
      </w:r>
      <w:r w:rsidRPr="00971258">
        <w:rPr>
          <w:noProof/>
          <w:sz w:val="20"/>
        </w:rPr>
        <w:t>, provided that all VPSs, SPSs and PPSs referred to in the VCL NAL units and appropriate buffering period</w:t>
      </w:r>
      <w:r w:rsidRPr="00971258">
        <w:rPr>
          <w:noProof/>
          <w:sz w:val="20"/>
          <w:highlight w:val="yellow"/>
        </w:rPr>
        <w:t>, picture timing, and decoding unit information</w:t>
      </w:r>
      <w:r w:rsidRPr="00971258">
        <w:rPr>
          <w:noProof/>
          <w:sz w:val="20"/>
        </w:rPr>
        <w:t xml:space="preserve"> SEI messages are conveyed to the decoder, in a </w:t>
      </w:r>
      <w:r w:rsidRPr="00971258">
        <w:rPr>
          <w:noProof/>
          <w:sz w:val="20"/>
        </w:rPr>
        <w:lastRenderedPageBreak/>
        <w:t>timely manner, either in the bitstream (by non-VCL NAL units), or by external means not specified in this Specification.</w:t>
      </w:r>
    </w:p>
    <w:p w14:paraId="641DD8B3" w14:textId="77777777" w:rsidR="001B0169" w:rsidRDefault="001B0169" w:rsidP="001B0169">
      <w:pPr>
        <w:pStyle w:val="Heading2"/>
        <w:rPr>
          <w:lang w:val="en-CA"/>
        </w:rPr>
      </w:pPr>
      <w:r>
        <w:rPr>
          <w:lang w:val="en-CA"/>
        </w:rPr>
        <w:t xml:space="preserve">On </w:t>
      </w:r>
      <w:r w:rsidRPr="003F3F11">
        <w:rPr>
          <w:noProof/>
        </w:rPr>
        <w:t>SingleLayerSeiList</w:t>
      </w:r>
    </w:p>
    <w:p w14:paraId="680F3340" w14:textId="77777777" w:rsidR="001B0169" w:rsidRDefault="001B0169" w:rsidP="001B0169">
      <w:r>
        <w:rPr>
          <w:noProof/>
        </w:rPr>
        <w:t xml:space="preserve">In D.3.1, there is a discrepancy (of the SEI payloadType 2, i.e., the </w:t>
      </w:r>
      <w:r w:rsidRPr="003F3F11">
        <w:t>pan-scan rectangle</w:t>
      </w:r>
      <w:r>
        <w:rPr>
          <w:noProof/>
        </w:rPr>
        <w:t xml:space="preserve"> SEI message) between the definition of the variable </w:t>
      </w:r>
      <w:r w:rsidRPr="003F3F11">
        <w:rPr>
          <w:noProof/>
        </w:rPr>
        <w:t>SingleLayerSeiList</w:t>
      </w:r>
      <w:r>
        <w:rPr>
          <w:noProof/>
        </w:rPr>
        <w:t xml:space="preserve"> and the subsequent NOTE providing an explanation of </w:t>
      </w:r>
      <w:r w:rsidRPr="003F3F11">
        <w:rPr>
          <w:noProof/>
        </w:rPr>
        <w:t>SingleLayerSeiList</w:t>
      </w:r>
      <w:r>
        <w:rPr>
          <w:noProof/>
        </w:rPr>
        <w:t>, copied and pasted below:</w:t>
      </w:r>
    </w:p>
    <w:p w14:paraId="2A2E117E" w14:textId="77777777" w:rsidR="001B0169" w:rsidRPr="00971258" w:rsidRDefault="001B0169" w:rsidP="001B0169">
      <w:pPr>
        <w:ind w:left="284"/>
        <w:rPr>
          <w:noProof/>
          <w:sz w:val="20"/>
        </w:rPr>
      </w:pPr>
      <w:r w:rsidRPr="00971258">
        <w:rPr>
          <w:noProof/>
          <w:sz w:val="20"/>
        </w:rPr>
        <w:t xml:space="preserve">The list SingleLayerSeiList is set to consist of the payloadType values </w:t>
      </w:r>
      <w:r w:rsidRPr="00971258">
        <w:rPr>
          <w:sz w:val="20"/>
        </w:rPr>
        <w:t>3, 6, 9, 15, 16, 17, 19, 22, 23, 45, 47, 56, 128, 129, 131, 132, 134 to 151, inclusive, 154 to 159, and 200 to 201, inclusive.</w:t>
      </w:r>
    </w:p>
    <w:p w14:paraId="4461D030" w14:textId="77777777" w:rsidR="001B0169" w:rsidRPr="003F3F11" w:rsidRDefault="001B0169" w:rsidP="001B0169">
      <w:pPr>
        <w:pStyle w:val="Note1"/>
        <w:ind w:left="568"/>
        <w:rPr>
          <w:noProof/>
        </w:rPr>
      </w:pPr>
      <w:r w:rsidRPr="003F3F11">
        <w:rPr>
          <w:noProof/>
        </w:rPr>
        <w:t>NOTE </w:t>
      </w:r>
      <w:r w:rsidR="00762F66">
        <w:fldChar w:fldCharType="begin"/>
      </w:r>
      <w:r w:rsidR="00762F66">
        <w:instrText xml:space="preserve"> SEQ NoteCounter \* MERGEFORMAT  \* MERGEFORMAT </w:instrText>
      </w:r>
      <w:r w:rsidR="00762F66">
        <w:fldChar w:fldCharType="separate"/>
      </w:r>
      <w:r>
        <w:rPr>
          <w:noProof/>
        </w:rPr>
        <w:t>3</w:t>
      </w:r>
      <w:r w:rsidR="00762F66">
        <w:rPr>
          <w:noProof/>
        </w:rPr>
        <w:fldChar w:fldCharType="end"/>
      </w:r>
      <w:r w:rsidRPr="003F3F11">
        <w:rPr>
          <w:noProof/>
        </w:rPr>
        <w:t> – SingleLayerSeiList consists of the payloadType values of the SEI messages specified in Annex D excluding 0 (buffering period), 1 (picture timing), 4 (user data registered by Recommendation ITU-T T.35), 5 (user data unregistered), 130 (decoding unit information) and 133 (scalable nesting).</w:t>
      </w:r>
    </w:p>
    <w:p w14:paraId="777C8ADD" w14:textId="77777777" w:rsidR="001B0169" w:rsidRDefault="001B0169" w:rsidP="001B0169">
      <w:r>
        <w:t xml:space="preserve">Due to that this list is mainly used to constrain the value of </w:t>
      </w:r>
      <w:proofErr w:type="spellStart"/>
      <w:r w:rsidRPr="003F3F11">
        <w:t>bitstream_subset_flag</w:t>
      </w:r>
      <w:proofErr w:type="spellEnd"/>
      <w:r>
        <w:t xml:space="preserve"> of the scalable nesting SEI message, and that the value 2 is the </w:t>
      </w:r>
      <w:r w:rsidRPr="003F3F11">
        <w:t xml:space="preserve">pan-scan rectangle </w:t>
      </w:r>
      <w:r>
        <w:t>SEI message, I think the NOTE is correct, i.e., the value 2 should be added to the definition. This can be confirmed by checking the editing history, e.g., by taking a look at JCTVC-</w:t>
      </w:r>
      <w:r w:rsidRPr="00E54D89">
        <w:t>R1008</w:t>
      </w:r>
      <w:r>
        <w:t>-v1</w:t>
      </w:r>
      <w:r w:rsidRPr="00E54D89">
        <w:t xml:space="preserve"> </w:t>
      </w:r>
      <w:r>
        <w:t xml:space="preserve">of the </w:t>
      </w:r>
      <w:r w:rsidRPr="00E54D89">
        <w:t>Sapporo meeting</w:t>
      </w:r>
      <w:r>
        <w:t xml:space="preserve"> in July 2014.</w:t>
      </w:r>
    </w:p>
    <w:bookmarkEnd w:id="27"/>
    <w:p w14:paraId="415F9863" w14:textId="77CBAF39" w:rsidR="00892B06" w:rsidDel="00531358" w:rsidRDefault="00892B06" w:rsidP="00331125">
      <w:pPr>
        <w:pStyle w:val="ListParagraph"/>
        <w:ind w:left="0"/>
        <w:contextualSpacing w:val="0"/>
        <w:jc w:val="both"/>
        <w:rPr>
          <w:del w:id="52" w:author="Ye-Kui Wang v3" w:date="2019-09-30T05:23:00Z"/>
          <w:sz w:val="20"/>
        </w:rPr>
      </w:pPr>
    </w:p>
    <w:p w14:paraId="57D3EDA0" w14:textId="4A6DFF56" w:rsidR="00300B6A" w:rsidRPr="005B217D" w:rsidDel="00531358" w:rsidRDefault="00300B6A" w:rsidP="00300B6A">
      <w:pPr>
        <w:pStyle w:val="Heading1"/>
        <w:rPr>
          <w:ins w:id="53" w:author="Ye-Kui Wang" w:date="2019-09-30T01:06:00Z"/>
          <w:del w:id="54" w:author="Ye-Kui Wang v3" w:date="2019-09-30T05:23:00Z"/>
          <w:lang w:val="en-CA"/>
        </w:rPr>
      </w:pPr>
      <w:ins w:id="55" w:author="Ye-Kui Wang" w:date="2019-09-30T01:06:00Z">
        <w:del w:id="56" w:author="Ye-Kui Wang v3" w:date="2019-09-30T05:23:00Z">
          <w:r w:rsidRPr="005B217D" w:rsidDel="00531358">
            <w:rPr>
              <w:lang w:val="en-CA"/>
            </w:rPr>
            <w:delText>Patent rights declaration(s)</w:delText>
          </w:r>
        </w:del>
      </w:ins>
    </w:p>
    <w:p w14:paraId="784FF654" w14:textId="44C60C6A" w:rsidR="00300B6A" w:rsidRPr="005B217D" w:rsidDel="00531358" w:rsidRDefault="00300B6A" w:rsidP="00300B6A">
      <w:pPr>
        <w:jc w:val="both"/>
        <w:rPr>
          <w:ins w:id="57" w:author="Ye-Kui Wang" w:date="2019-09-30T01:06:00Z"/>
          <w:del w:id="58" w:author="Ye-Kui Wang v3" w:date="2019-09-30T05:23:00Z"/>
          <w:szCs w:val="22"/>
          <w:lang w:val="en-CA"/>
        </w:rPr>
      </w:pPr>
      <w:ins w:id="59" w:author="Ye-Kui Wang" w:date="2019-09-30T01:06:00Z">
        <w:del w:id="60" w:author="Ye-Kui Wang v3" w:date="2019-09-30T05:23:00Z">
          <w:r w:rsidDel="00531358">
            <w:rPr>
              <w:b/>
              <w:szCs w:val="22"/>
              <w:lang w:val="en-CA"/>
            </w:rPr>
            <w:delText xml:space="preserve">Futurewei </w:delText>
          </w:r>
          <w:r w:rsidRPr="007774C1" w:rsidDel="00531358">
            <w:rPr>
              <w:b/>
              <w:szCs w:val="22"/>
              <w:lang w:val="en-CA"/>
            </w:rPr>
            <w:delText>Technologies</w:delText>
          </w:r>
          <w:r w:rsidDel="00531358">
            <w:rPr>
              <w:b/>
              <w:szCs w:val="22"/>
              <w:lang w:val="en-CA"/>
            </w:rPr>
            <w:delText xml:space="preserve">, Inc. does not </w:delText>
          </w:r>
          <w:r w:rsidRPr="005B217D" w:rsidDel="00531358">
            <w:rPr>
              <w:b/>
              <w:szCs w:val="22"/>
              <w:lang w:val="en-CA"/>
            </w:rPr>
            <w:delText>have any current or pending patent rights relating to the technology described in this contribution</w:delText>
          </w:r>
          <w:r w:rsidDel="00531358">
            <w:rPr>
              <w:b/>
              <w:szCs w:val="22"/>
              <w:lang w:val="en-CA"/>
            </w:rPr>
            <w:delText xml:space="preserve"> (to the extent of the personal awareness of the contributor)</w:delText>
          </w:r>
          <w:r w:rsidRPr="005B217D" w:rsidDel="00531358">
            <w:rPr>
              <w:b/>
              <w:szCs w:val="22"/>
              <w:lang w:val="en-CA"/>
            </w:rPr>
            <w:delText>.</w:delText>
          </w:r>
        </w:del>
      </w:ins>
    </w:p>
    <w:p w14:paraId="420A166D" w14:textId="77777777" w:rsidR="00300B6A" w:rsidRDefault="00300B6A" w:rsidP="00331125">
      <w:pPr>
        <w:pStyle w:val="ListParagraph"/>
        <w:ind w:left="0"/>
        <w:contextualSpacing w:val="0"/>
        <w:jc w:val="both"/>
        <w:rPr>
          <w:sz w:val="20"/>
        </w:rPr>
      </w:pPr>
    </w:p>
    <w:sectPr w:rsidR="00300B6A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D56AD" w14:textId="77777777" w:rsidR="00762F66" w:rsidRDefault="00762F66">
      <w:r>
        <w:separator/>
      </w:r>
    </w:p>
  </w:endnote>
  <w:endnote w:type="continuationSeparator" w:id="0">
    <w:p w14:paraId="5C163079" w14:textId="77777777" w:rsidR="00762F66" w:rsidRDefault="00762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01599" w14:textId="7B8D1C3B" w:rsidR="001D5E2F" w:rsidRDefault="001D5E2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F6B7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D1C41">
      <w:rPr>
        <w:rStyle w:val="PageNumber"/>
        <w:noProof/>
      </w:rPr>
      <w:t>2019-09-30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1C85F" w14:textId="77777777" w:rsidR="00762F66" w:rsidRDefault="00762F66">
      <w:r>
        <w:separator/>
      </w:r>
    </w:p>
  </w:footnote>
  <w:footnote w:type="continuationSeparator" w:id="0">
    <w:p w14:paraId="27BE99B0" w14:textId="77777777" w:rsidR="00762F66" w:rsidRDefault="00762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52270"/>
    <w:multiLevelType w:val="hybridMultilevel"/>
    <w:tmpl w:val="B1F0D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B31C8"/>
    <w:multiLevelType w:val="hybridMultilevel"/>
    <w:tmpl w:val="BC94054C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75B40566">
      <w:numFmt w:val="bullet"/>
      <w:lvlText w:val="–"/>
      <w:lvlJc w:val="left"/>
      <w:pPr>
        <w:ind w:left="1530" w:hanging="450"/>
      </w:pPr>
      <w:rPr>
        <w:rFonts w:ascii="Times New Roman" w:eastAsia="Malgun Gothic" w:hAnsi="Times New Roman" w:cs="Times New Roman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12BE6"/>
    <w:multiLevelType w:val="hybridMultilevel"/>
    <w:tmpl w:val="5254DD5E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614FA"/>
    <w:multiLevelType w:val="hybridMultilevel"/>
    <w:tmpl w:val="01A204D4"/>
    <w:lvl w:ilvl="0" w:tplc="422851FC">
      <w:start w:val="1"/>
      <w:numFmt w:val="decimal"/>
      <w:lvlText w:val="US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DD5D2D"/>
    <w:multiLevelType w:val="hybridMultilevel"/>
    <w:tmpl w:val="C0CA7E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25E4F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C01FA"/>
    <w:multiLevelType w:val="hybridMultilevel"/>
    <w:tmpl w:val="E73CA04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9639E"/>
    <w:multiLevelType w:val="hybridMultilevel"/>
    <w:tmpl w:val="FAA4200E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D486F"/>
    <w:multiLevelType w:val="multilevel"/>
    <w:tmpl w:val="1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EE1583F"/>
    <w:multiLevelType w:val="hybridMultilevel"/>
    <w:tmpl w:val="6DA4CCCA"/>
    <w:lvl w:ilvl="0" w:tplc="4612A3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71" w:hanging="360"/>
      </w:pPr>
    </w:lvl>
    <w:lvl w:ilvl="2" w:tplc="1009001B">
      <w:start w:val="1"/>
      <w:numFmt w:val="lowerRoman"/>
      <w:lvlText w:val="%3."/>
      <w:lvlJc w:val="right"/>
      <w:pPr>
        <w:ind w:left="1791" w:hanging="180"/>
      </w:pPr>
    </w:lvl>
    <w:lvl w:ilvl="3" w:tplc="1009000F" w:tentative="1">
      <w:start w:val="1"/>
      <w:numFmt w:val="decimal"/>
      <w:lvlText w:val="%4."/>
      <w:lvlJc w:val="left"/>
      <w:pPr>
        <w:ind w:left="2511" w:hanging="360"/>
      </w:pPr>
    </w:lvl>
    <w:lvl w:ilvl="4" w:tplc="10090019" w:tentative="1">
      <w:start w:val="1"/>
      <w:numFmt w:val="lowerLetter"/>
      <w:lvlText w:val="%5."/>
      <w:lvlJc w:val="left"/>
      <w:pPr>
        <w:ind w:left="3231" w:hanging="360"/>
      </w:pPr>
    </w:lvl>
    <w:lvl w:ilvl="5" w:tplc="1009001B" w:tentative="1">
      <w:start w:val="1"/>
      <w:numFmt w:val="lowerRoman"/>
      <w:lvlText w:val="%6."/>
      <w:lvlJc w:val="right"/>
      <w:pPr>
        <w:ind w:left="3951" w:hanging="180"/>
      </w:pPr>
    </w:lvl>
    <w:lvl w:ilvl="6" w:tplc="1009000F" w:tentative="1">
      <w:start w:val="1"/>
      <w:numFmt w:val="decimal"/>
      <w:lvlText w:val="%7."/>
      <w:lvlJc w:val="left"/>
      <w:pPr>
        <w:ind w:left="4671" w:hanging="360"/>
      </w:pPr>
    </w:lvl>
    <w:lvl w:ilvl="7" w:tplc="10090019" w:tentative="1">
      <w:start w:val="1"/>
      <w:numFmt w:val="lowerLetter"/>
      <w:lvlText w:val="%8."/>
      <w:lvlJc w:val="left"/>
      <w:pPr>
        <w:ind w:left="5391" w:hanging="360"/>
      </w:pPr>
    </w:lvl>
    <w:lvl w:ilvl="8" w:tplc="10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7373582"/>
    <w:multiLevelType w:val="hybridMultilevel"/>
    <w:tmpl w:val="D38C33F0"/>
    <w:lvl w:ilvl="0" w:tplc="9552D8F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6" w15:restartNumberingAfterBreak="0">
    <w:nsid w:val="2BC7291F"/>
    <w:multiLevelType w:val="hybridMultilevel"/>
    <w:tmpl w:val="66AA06B4"/>
    <w:lvl w:ilvl="0" w:tplc="23B42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F3AF9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E5EBE"/>
    <w:multiLevelType w:val="hybridMultilevel"/>
    <w:tmpl w:val="F38E5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A646D0"/>
    <w:multiLevelType w:val="multilevel"/>
    <w:tmpl w:val="6CF2FB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16268"/>
    <w:multiLevelType w:val="hybridMultilevel"/>
    <w:tmpl w:val="05607F0A"/>
    <w:lvl w:ilvl="0" w:tplc="9552D8FE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2" w15:restartNumberingAfterBreak="0">
    <w:nsid w:val="3F5276B0"/>
    <w:multiLevelType w:val="hybridMultilevel"/>
    <w:tmpl w:val="37B8F3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0254EC"/>
    <w:multiLevelType w:val="hybridMultilevel"/>
    <w:tmpl w:val="68867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52F7C"/>
    <w:multiLevelType w:val="hybridMultilevel"/>
    <w:tmpl w:val="CFE0780C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CD0638"/>
    <w:multiLevelType w:val="hybridMultilevel"/>
    <w:tmpl w:val="7368D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FB18AE"/>
    <w:multiLevelType w:val="hybridMultilevel"/>
    <w:tmpl w:val="03E23F60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7031E5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003324"/>
    <w:multiLevelType w:val="hybridMultilevel"/>
    <w:tmpl w:val="34CCC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8F2AC4"/>
    <w:multiLevelType w:val="hybridMultilevel"/>
    <w:tmpl w:val="94CCD0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EB62E0"/>
    <w:multiLevelType w:val="hybridMultilevel"/>
    <w:tmpl w:val="F42E2A02"/>
    <w:lvl w:ilvl="0" w:tplc="40CE79C8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016B5"/>
    <w:multiLevelType w:val="hybridMultilevel"/>
    <w:tmpl w:val="C088B5A8"/>
    <w:lvl w:ilvl="0" w:tplc="9552D8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1E4C7C"/>
    <w:multiLevelType w:val="hybridMultilevel"/>
    <w:tmpl w:val="F45C036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003218"/>
    <w:multiLevelType w:val="hybridMultilevel"/>
    <w:tmpl w:val="1D06D8AA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A52E9F"/>
    <w:multiLevelType w:val="hybridMultilevel"/>
    <w:tmpl w:val="6F70AC1A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A7A97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0" w15:restartNumberingAfterBreak="0">
    <w:nsid w:val="72CB2AA8"/>
    <w:multiLevelType w:val="hybridMultilevel"/>
    <w:tmpl w:val="511C38F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9"/>
  </w:num>
  <w:num w:numId="3">
    <w:abstractNumId w:val="31"/>
  </w:num>
  <w:num w:numId="4">
    <w:abstractNumId w:val="26"/>
  </w:num>
  <w:num w:numId="5">
    <w:abstractNumId w:val="28"/>
  </w:num>
  <w:num w:numId="6">
    <w:abstractNumId w:val="14"/>
  </w:num>
  <w:num w:numId="7">
    <w:abstractNumId w:val="20"/>
  </w:num>
  <w:num w:numId="8">
    <w:abstractNumId w:val="14"/>
  </w:num>
  <w:num w:numId="9">
    <w:abstractNumId w:val="1"/>
  </w:num>
  <w:num w:numId="10">
    <w:abstractNumId w:val="13"/>
  </w:num>
  <w:num w:numId="11">
    <w:abstractNumId w:val="5"/>
  </w:num>
  <w:num w:numId="12">
    <w:abstractNumId w:val="2"/>
  </w:num>
  <w:num w:numId="13">
    <w:abstractNumId w:val="35"/>
  </w:num>
  <w:num w:numId="14">
    <w:abstractNumId w:val="6"/>
  </w:num>
  <w:num w:numId="15">
    <w:abstractNumId w:val="36"/>
  </w:num>
  <w:num w:numId="16">
    <w:abstractNumId w:val="7"/>
  </w:num>
  <w:num w:numId="17">
    <w:abstractNumId w:val="21"/>
  </w:num>
  <w:num w:numId="18">
    <w:abstractNumId w:val="23"/>
  </w:num>
  <w:num w:numId="19">
    <w:abstractNumId w:val="24"/>
  </w:num>
  <w:num w:numId="20">
    <w:abstractNumId w:val="15"/>
  </w:num>
  <w:num w:numId="21">
    <w:abstractNumId w:val="34"/>
  </w:num>
  <w:num w:numId="22">
    <w:abstractNumId w:val="32"/>
  </w:num>
  <w:num w:numId="23">
    <w:abstractNumId w:val="8"/>
  </w:num>
  <w:num w:numId="24">
    <w:abstractNumId w:val="38"/>
  </w:num>
  <w:num w:numId="25">
    <w:abstractNumId w:val="17"/>
  </w:num>
  <w:num w:numId="26">
    <w:abstractNumId w:val="10"/>
  </w:num>
  <w:num w:numId="27">
    <w:abstractNumId w:val="14"/>
  </w:num>
  <w:num w:numId="28">
    <w:abstractNumId w:val="29"/>
  </w:num>
  <w:num w:numId="29">
    <w:abstractNumId w:val="33"/>
  </w:num>
  <w:num w:numId="30">
    <w:abstractNumId w:val="14"/>
  </w:num>
  <w:num w:numId="31">
    <w:abstractNumId w:val="9"/>
  </w:num>
  <w:num w:numId="32">
    <w:abstractNumId w:val="11"/>
  </w:num>
  <w:num w:numId="33">
    <w:abstractNumId w:val="3"/>
  </w:num>
  <w:num w:numId="34">
    <w:abstractNumId w:val="12"/>
  </w:num>
  <w:num w:numId="35">
    <w:abstractNumId w:val="4"/>
  </w:num>
  <w:num w:numId="36">
    <w:abstractNumId w:val="27"/>
  </w:num>
  <w:num w:numId="37">
    <w:abstractNumId w:val="40"/>
  </w:num>
  <w:num w:numId="38">
    <w:abstractNumId w:val="37"/>
  </w:num>
  <w:num w:numId="39">
    <w:abstractNumId w:val="14"/>
  </w:num>
  <w:num w:numId="40">
    <w:abstractNumId w:val="14"/>
  </w:num>
  <w:num w:numId="41">
    <w:abstractNumId w:val="22"/>
  </w:num>
  <w:num w:numId="42">
    <w:abstractNumId w:val="30"/>
  </w:num>
  <w:num w:numId="43">
    <w:abstractNumId w:val="18"/>
  </w:num>
  <w:num w:numId="44">
    <w:abstractNumId w:val="25"/>
  </w:num>
  <w:num w:numId="45">
    <w:abstractNumId w:val="19"/>
  </w:num>
  <w:num w:numId="46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Ye-Kui Wang v4">
    <w15:presenceInfo w15:providerId="None" w15:userId="Ye-Kui Wang v4"/>
  </w15:person>
  <w15:person w15:author="Ye-Kui Wang v3">
    <w15:presenceInfo w15:providerId="None" w15:userId="Ye-Kui Wang v3"/>
  </w15:person>
  <w15:person w15:author="Ye-Kui Wang">
    <w15:presenceInfo w15:providerId="None" w15:userId="Ye-Kui Wa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hideSpellingErrors/>
  <w:hideGrammaticalErrors/>
  <w:activeWritingStyle w:appName="MSWord" w:lang="es-ES_tradnl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7585"/>
    <w:rsid w:val="00012D9C"/>
    <w:rsid w:val="00020DB3"/>
    <w:rsid w:val="00027033"/>
    <w:rsid w:val="000308A3"/>
    <w:rsid w:val="00031F7F"/>
    <w:rsid w:val="000405B2"/>
    <w:rsid w:val="000458BC"/>
    <w:rsid w:val="00045C41"/>
    <w:rsid w:val="00046C03"/>
    <w:rsid w:val="00056B81"/>
    <w:rsid w:val="00065039"/>
    <w:rsid w:val="0007614F"/>
    <w:rsid w:val="00076F6B"/>
    <w:rsid w:val="00087957"/>
    <w:rsid w:val="00091996"/>
    <w:rsid w:val="00092C13"/>
    <w:rsid w:val="0009667D"/>
    <w:rsid w:val="000B0C0F"/>
    <w:rsid w:val="000B1C6B"/>
    <w:rsid w:val="000B2CA0"/>
    <w:rsid w:val="000B4FF9"/>
    <w:rsid w:val="000C09AC"/>
    <w:rsid w:val="000C5ABE"/>
    <w:rsid w:val="000D47BE"/>
    <w:rsid w:val="000E00F3"/>
    <w:rsid w:val="000E0DF6"/>
    <w:rsid w:val="000F072E"/>
    <w:rsid w:val="000F158C"/>
    <w:rsid w:val="000F41E4"/>
    <w:rsid w:val="0010059F"/>
    <w:rsid w:val="0010275E"/>
    <w:rsid w:val="00102F3D"/>
    <w:rsid w:val="001050D6"/>
    <w:rsid w:val="00124E38"/>
    <w:rsid w:val="0012580B"/>
    <w:rsid w:val="00131F90"/>
    <w:rsid w:val="00132B06"/>
    <w:rsid w:val="00134412"/>
    <w:rsid w:val="0013526E"/>
    <w:rsid w:val="00137426"/>
    <w:rsid w:val="0014167D"/>
    <w:rsid w:val="00142690"/>
    <w:rsid w:val="001452D1"/>
    <w:rsid w:val="00146152"/>
    <w:rsid w:val="00152121"/>
    <w:rsid w:val="001571D1"/>
    <w:rsid w:val="00160C83"/>
    <w:rsid w:val="00171371"/>
    <w:rsid w:val="00174E0E"/>
    <w:rsid w:val="00175426"/>
    <w:rsid w:val="00175A24"/>
    <w:rsid w:val="0018104A"/>
    <w:rsid w:val="001846F2"/>
    <w:rsid w:val="00186A74"/>
    <w:rsid w:val="00187E58"/>
    <w:rsid w:val="00197A6D"/>
    <w:rsid w:val="001A18E2"/>
    <w:rsid w:val="001A297E"/>
    <w:rsid w:val="001A368E"/>
    <w:rsid w:val="001A7329"/>
    <w:rsid w:val="001A792F"/>
    <w:rsid w:val="001B0169"/>
    <w:rsid w:val="001B4E28"/>
    <w:rsid w:val="001C3525"/>
    <w:rsid w:val="001C3AFB"/>
    <w:rsid w:val="001C5BE5"/>
    <w:rsid w:val="001D1BD2"/>
    <w:rsid w:val="001D1C55"/>
    <w:rsid w:val="001D5E2F"/>
    <w:rsid w:val="001E007E"/>
    <w:rsid w:val="001E02BE"/>
    <w:rsid w:val="001E3B37"/>
    <w:rsid w:val="001F2594"/>
    <w:rsid w:val="00201C40"/>
    <w:rsid w:val="00203C5D"/>
    <w:rsid w:val="002055A6"/>
    <w:rsid w:val="00206460"/>
    <w:rsid w:val="002069B4"/>
    <w:rsid w:val="00210E0D"/>
    <w:rsid w:val="00215DFC"/>
    <w:rsid w:val="002212DF"/>
    <w:rsid w:val="00222CD4"/>
    <w:rsid w:val="00225016"/>
    <w:rsid w:val="0022594D"/>
    <w:rsid w:val="002264A6"/>
    <w:rsid w:val="00227BA7"/>
    <w:rsid w:val="0023008C"/>
    <w:rsid w:val="0023011C"/>
    <w:rsid w:val="00235738"/>
    <w:rsid w:val="002375C1"/>
    <w:rsid w:val="00241494"/>
    <w:rsid w:val="00241507"/>
    <w:rsid w:val="002446B2"/>
    <w:rsid w:val="00263398"/>
    <w:rsid w:val="002652B8"/>
    <w:rsid w:val="00266F06"/>
    <w:rsid w:val="00272B94"/>
    <w:rsid w:val="00275BCF"/>
    <w:rsid w:val="002777AD"/>
    <w:rsid w:val="00280A65"/>
    <w:rsid w:val="0028536B"/>
    <w:rsid w:val="00290E5D"/>
    <w:rsid w:val="002913E8"/>
    <w:rsid w:val="00291E36"/>
    <w:rsid w:val="00292257"/>
    <w:rsid w:val="00292A4F"/>
    <w:rsid w:val="002A54E0"/>
    <w:rsid w:val="002B1595"/>
    <w:rsid w:val="002B191D"/>
    <w:rsid w:val="002B5469"/>
    <w:rsid w:val="002B6FB0"/>
    <w:rsid w:val="002C091F"/>
    <w:rsid w:val="002C4A15"/>
    <w:rsid w:val="002C6254"/>
    <w:rsid w:val="002D0AF6"/>
    <w:rsid w:val="002F164D"/>
    <w:rsid w:val="002F7094"/>
    <w:rsid w:val="003003F2"/>
    <w:rsid w:val="00300B6A"/>
    <w:rsid w:val="00305F25"/>
    <w:rsid w:val="00306206"/>
    <w:rsid w:val="0031073E"/>
    <w:rsid w:val="00316072"/>
    <w:rsid w:val="00317D85"/>
    <w:rsid w:val="00320D78"/>
    <w:rsid w:val="003239AB"/>
    <w:rsid w:val="003251A3"/>
    <w:rsid w:val="00327C56"/>
    <w:rsid w:val="00331125"/>
    <w:rsid w:val="003315A1"/>
    <w:rsid w:val="003334ED"/>
    <w:rsid w:val="003373EC"/>
    <w:rsid w:val="00342FF4"/>
    <w:rsid w:val="00346148"/>
    <w:rsid w:val="003612B9"/>
    <w:rsid w:val="0036207F"/>
    <w:rsid w:val="003669EA"/>
    <w:rsid w:val="00367FD4"/>
    <w:rsid w:val="003706CC"/>
    <w:rsid w:val="00377710"/>
    <w:rsid w:val="003826A9"/>
    <w:rsid w:val="00386BDB"/>
    <w:rsid w:val="003A0201"/>
    <w:rsid w:val="003A2D8E"/>
    <w:rsid w:val="003A7CE6"/>
    <w:rsid w:val="003B1265"/>
    <w:rsid w:val="003B13DA"/>
    <w:rsid w:val="003C20E4"/>
    <w:rsid w:val="003C255A"/>
    <w:rsid w:val="003C67E8"/>
    <w:rsid w:val="003C7D7C"/>
    <w:rsid w:val="003D6342"/>
    <w:rsid w:val="003D6584"/>
    <w:rsid w:val="003E42CA"/>
    <w:rsid w:val="003E6F90"/>
    <w:rsid w:val="003F1BB2"/>
    <w:rsid w:val="003F5D0F"/>
    <w:rsid w:val="003F6B7E"/>
    <w:rsid w:val="004044FE"/>
    <w:rsid w:val="00412161"/>
    <w:rsid w:val="00414101"/>
    <w:rsid w:val="004149A7"/>
    <w:rsid w:val="0042178F"/>
    <w:rsid w:val="004234F0"/>
    <w:rsid w:val="0042772C"/>
    <w:rsid w:val="00431989"/>
    <w:rsid w:val="00433DDB"/>
    <w:rsid w:val="00437619"/>
    <w:rsid w:val="00462A8F"/>
    <w:rsid w:val="00463D3A"/>
    <w:rsid w:val="004644F7"/>
    <w:rsid w:val="00465A1E"/>
    <w:rsid w:val="0047575B"/>
    <w:rsid w:val="004771F6"/>
    <w:rsid w:val="004802B9"/>
    <w:rsid w:val="004806A7"/>
    <w:rsid w:val="00481C64"/>
    <w:rsid w:val="00484AE6"/>
    <w:rsid w:val="004870D3"/>
    <w:rsid w:val="00495866"/>
    <w:rsid w:val="004A0413"/>
    <w:rsid w:val="004A1488"/>
    <w:rsid w:val="004A2A63"/>
    <w:rsid w:val="004A4BF6"/>
    <w:rsid w:val="004B210C"/>
    <w:rsid w:val="004B459D"/>
    <w:rsid w:val="004B50FA"/>
    <w:rsid w:val="004C27FB"/>
    <w:rsid w:val="004C3AE6"/>
    <w:rsid w:val="004D2C9C"/>
    <w:rsid w:val="004D405F"/>
    <w:rsid w:val="004E4F4F"/>
    <w:rsid w:val="004E6789"/>
    <w:rsid w:val="004E6F7E"/>
    <w:rsid w:val="004F61E3"/>
    <w:rsid w:val="004F6931"/>
    <w:rsid w:val="0050139A"/>
    <w:rsid w:val="00502E10"/>
    <w:rsid w:val="00503A09"/>
    <w:rsid w:val="0050469B"/>
    <w:rsid w:val="00506019"/>
    <w:rsid w:val="00506F17"/>
    <w:rsid w:val="00507F77"/>
    <w:rsid w:val="0051015C"/>
    <w:rsid w:val="0051120C"/>
    <w:rsid w:val="00512F03"/>
    <w:rsid w:val="00514701"/>
    <w:rsid w:val="00516CF1"/>
    <w:rsid w:val="00517067"/>
    <w:rsid w:val="00531358"/>
    <w:rsid w:val="00531AE9"/>
    <w:rsid w:val="00534214"/>
    <w:rsid w:val="0054536F"/>
    <w:rsid w:val="00550A66"/>
    <w:rsid w:val="00550A94"/>
    <w:rsid w:val="005524F7"/>
    <w:rsid w:val="005551A7"/>
    <w:rsid w:val="00555ED6"/>
    <w:rsid w:val="005608CA"/>
    <w:rsid w:val="0056368A"/>
    <w:rsid w:val="00567EC7"/>
    <w:rsid w:val="00570013"/>
    <w:rsid w:val="005741C3"/>
    <w:rsid w:val="0057777B"/>
    <w:rsid w:val="005778F6"/>
    <w:rsid w:val="005801A2"/>
    <w:rsid w:val="0058466E"/>
    <w:rsid w:val="0059090C"/>
    <w:rsid w:val="00591412"/>
    <w:rsid w:val="005952A5"/>
    <w:rsid w:val="00595663"/>
    <w:rsid w:val="005979DB"/>
    <w:rsid w:val="005A33A1"/>
    <w:rsid w:val="005B2088"/>
    <w:rsid w:val="005B217D"/>
    <w:rsid w:val="005B3910"/>
    <w:rsid w:val="005C13D7"/>
    <w:rsid w:val="005C385F"/>
    <w:rsid w:val="005C4AAA"/>
    <w:rsid w:val="005C5718"/>
    <w:rsid w:val="005D1763"/>
    <w:rsid w:val="005E1AC6"/>
    <w:rsid w:val="005E6639"/>
    <w:rsid w:val="005F012A"/>
    <w:rsid w:val="005F6F1B"/>
    <w:rsid w:val="006025CA"/>
    <w:rsid w:val="006208B1"/>
    <w:rsid w:val="00624B33"/>
    <w:rsid w:val="00626D43"/>
    <w:rsid w:val="0063041A"/>
    <w:rsid w:val="00630AA2"/>
    <w:rsid w:val="00644FE9"/>
    <w:rsid w:val="00646707"/>
    <w:rsid w:val="006520F2"/>
    <w:rsid w:val="00656803"/>
    <w:rsid w:val="00657F7E"/>
    <w:rsid w:val="00662E58"/>
    <w:rsid w:val="00664126"/>
    <w:rsid w:val="00664DCF"/>
    <w:rsid w:val="00665D64"/>
    <w:rsid w:val="0067157F"/>
    <w:rsid w:val="006717AE"/>
    <w:rsid w:val="00681A74"/>
    <w:rsid w:val="00682694"/>
    <w:rsid w:val="00691CAB"/>
    <w:rsid w:val="006A03A4"/>
    <w:rsid w:val="006A361F"/>
    <w:rsid w:val="006B3D46"/>
    <w:rsid w:val="006C29FD"/>
    <w:rsid w:val="006C5D39"/>
    <w:rsid w:val="006D6D9B"/>
    <w:rsid w:val="006D762C"/>
    <w:rsid w:val="006E2810"/>
    <w:rsid w:val="006E4071"/>
    <w:rsid w:val="006E5417"/>
    <w:rsid w:val="006F30D4"/>
    <w:rsid w:val="007023DE"/>
    <w:rsid w:val="00703B6A"/>
    <w:rsid w:val="00710CA0"/>
    <w:rsid w:val="00712F60"/>
    <w:rsid w:val="00714BC0"/>
    <w:rsid w:val="00720E3B"/>
    <w:rsid w:val="00721286"/>
    <w:rsid w:val="007246E1"/>
    <w:rsid w:val="007325C6"/>
    <w:rsid w:val="0074393F"/>
    <w:rsid w:val="00745F6B"/>
    <w:rsid w:val="00746C24"/>
    <w:rsid w:val="00746D7C"/>
    <w:rsid w:val="00746FB1"/>
    <w:rsid w:val="007518C3"/>
    <w:rsid w:val="007549B2"/>
    <w:rsid w:val="00755276"/>
    <w:rsid w:val="0075585E"/>
    <w:rsid w:val="0075742D"/>
    <w:rsid w:val="00762F66"/>
    <w:rsid w:val="007666C9"/>
    <w:rsid w:val="00770571"/>
    <w:rsid w:val="007719D2"/>
    <w:rsid w:val="007768FF"/>
    <w:rsid w:val="007774C1"/>
    <w:rsid w:val="007824D3"/>
    <w:rsid w:val="0079091B"/>
    <w:rsid w:val="00796EE3"/>
    <w:rsid w:val="00797EBA"/>
    <w:rsid w:val="007A2FE9"/>
    <w:rsid w:val="007A7D29"/>
    <w:rsid w:val="007B4AB8"/>
    <w:rsid w:val="007C0B4F"/>
    <w:rsid w:val="007D1181"/>
    <w:rsid w:val="007D26BB"/>
    <w:rsid w:val="007E01A3"/>
    <w:rsid w:val="007E7371"/>
    <w:rsid w:val="007F1F8B"/>
    <w:rsid w:val="007F312D"/>
    <w:rsid w:val="007F3B51"/>
    <w:rsid w:val="007F467C"/>
    <w:rsid w:val="007F4E6D"/>
    <w:rsid w:val="007F67A1"/>
    <w:rsid w:val="00802B1E"/>
    <w:rsid w:val="00805AEF"/>
    <w:rsid w:val="00811C05"/>
    <w:rsid w:val="008160C1"/>
    <w:rsid w:val="008206C8"/>
    <w:rsid w:val="008210BF"/>
    <w:rsid w:val="00822BDB"/>
    <w:rsid w:val="00826EEF"/>
    <w:rsid w:val="008305ED"/>
    <w:rsid w:val="00843910"/>
    <w:rsid w:val="00846526"/>
    <w:rsid w:val="00847237"/>
    <w:rsid w:val="00851AE3"/>
    <w:rsid w:val="00852D13"/>
    <w:rsid w:val="00853C1B"/>
    <w:rsid w:val="008555B3"/>
    <w:rsid w:val="00855BC1"/>
    <w:rsid w:val="0086387C"/>
    <w:rsid w:val="00870F8C"/>
    <w:rsid w:val="00871425"/>
    <w:rsid w:val="00874A6C"/>
    <w:rsid w:val="00876C65"/>
    <w:rsid w:val="00884745"/>
    <w:rsid w:val="00892B06"/>
    <w:rsid w:val="008A38D1"/>
    <w:rsid w:val="008A4B4C"/>
    <w:rsid w:val="008B2661"/>
    <w:rsid w:val="008B35FA"/>
    <w:rsid w:val="008C061F"/>
    <w:rsid w:val="008C239F"/>
    <w:rsid w:val="008C546F"/>
    <w:rsid w:val="008D08A0"/>
    <w:rsid w:val="008E480C"/>
    <w:rsid w:val="008F5475"/>
    <w:rsid w:val="008F7B09"/>
    <w:rsid w:val="00907757"/>
    <w:rsid w:val="00914433"/>
    <w:rsid w:val="009212B0"/>
    <w:rsid w:val="00921FA1"/>
    <w:rsid w:val="009234A5"/>
    <w:rsid w:val="009256C8"/>
    <w:rsid w:val="00925F3A"/>
    <w:rsid w:val="00933453"/>
    <w:rsid w:val="009336F7"/>
    <w:rsid w:val="0093636C"/>
    <w:rsid w:val="009374A7"/>
    <w:rsid w:val="00942134"/>
    <w:rsid w:val="00955F6D"/>
    <w:rsid w:val="00957158"/>
    <w:rsid w:val="00957E38"/>
    <w:rsid w:val="009611E3"/>
    <w:rsid w:val="0096288A"/>
    <w:rsid w:val="00965245"/>
    <w:rsid w:val="0096743E"/>
    <w:rsid w:val="00967B54"/>
    <w:rsid w:val="00975472"/>
    <w:rsid w:val="00976412"/>
    <w:rsid w:val="0098551D"/>
    <w:rsid w:val="009917F5"/>
    <w:rsid w:val="00993A2D"/>
    <w:rsid w:val="0099518F"/>
    <w:rsid w:val="00996154"/>
    <w:rsid w:val="009A523D"/>
    <w:rsid w:val="009B02A1"/>
    <w:rsid w:val="009B3323"/>
    <w:rsid w:val="009C3292"/>
    <w:rsid w:val="009C4841"/>
    <w:rsid w:val="009C50F6"/>
    <w:rsid w:val="009C6613"/>
    <w:rsid w:val="009C71D3"/>
    <w:rsid w:val="009D0637"/>
    <w:rsid w:val="009D1C41"/>
    <w:rsid w:val="009F25FE"/>
    <w:rsid w:val="009F3746"/>
    <w:rsid w:val="009F496B"/>
    <w:rsid w:val="009F52B3"/>
    <w:rsid w:val="009F6178"/>
    <w:rsid w:val="00A01439"/>
    <w:rsid w:val="00A02E61"/>
    <w:rsid w:val="00A0485C"/>
    <w:rsid w:val="00A05C3A"/>
    <w:rsid w:val="00A05CFF"/>
    <w:rsid w:val="00A13048"/>
    <w:rsid w:val="00A17035"/>
    <w:rsid w:val="00A203BC"/>
    <w:rsid w:val="00A32942"/>
    <w:rsid w:val="00A35D93"/>
    <w:rsid w:val="00A41EFB"/>
    <w:rsid w:val="00A42635"/>
    <w:rsid w:val="00A45679"/>
    <w:rsid w:val="00A46843"/>
    <w:rsid w:val="00A56B97"/>
    <w:rsid w:val="00A6093D"/>
    <w:rsid w:val="00A767DC"/>
    <w:rsid w:val="00A76A6D"/>
    <w:rsid w:val="00A77D8C"/>
    <w:rsid w:val="00A82746"/>
    <w:rsid w:val="00A83253"/>
    <w:rsid w:val="00AA1D66"/>
    <w:rsid w:val="00AA348A"/>
    <w:rsid w:val="00AA38C2"/>
    <w:rsid w:val="00AA6E84"/>
    <w:rsid w:val="00AB148B"/>
    <w:rsid w:val="00AB4738"/>
    <w:rsid w:val="00AC2EB7"/>
    <w:rsid w:val="00AC36E3"/>
    <w:rsid w:val="00AC723C"/>
    <w:rsid w:val="00AD05A8"/>
    <w:rsid w:val="00AE2626"/>
    <w:rsid w:val="00AE341B"/>
    <w:rsid w:val="00AE67D2"/>
    <w:rsid w:val="00AE6F8F"/>
    <w:rsid w:val="00AF0BDF"/>
    <w:rsid w:val="00AF0C28"/>
    <w:rsid w:val="00AF2081"/>
    <w:rsid w:val="00AF7260"/>
    <w:rsid w:val="00B0009C"/>
    <w:rsid w:val="00B029FD"/>
    <w:rsid w:val="00B07CA7"/>
    <w:rsid w:val="00B1279A"/>
    <w:rsid w:val="00B23AD9"/>
    <w:rsid w:val="00B320E7"/>
    <w:rsid w:val="00B32A5C"/>
    <w:rsid w:val="00B33017"/>
    <w:rsid w:val="00B4194A"/>
    <w:rsid w:val="00B43AEC"/>
    <w:rsid w:val="00B44CAF"/>
    <w:rsid w:val="00B5154A"/>
    <w:rsid w:val="00B516C9"/>
    <w:rsid w:val="00B5222E"/>
    <w:rsid w:val="00B53179"/>
    <w:rsid w:val="00B5403B"/>
    <w:rsid w:val="00B55164"/>
    <w:rsid w:val="00B5530E"/>
    <w:rsid w:val="00B57C02"/>
    <w:rsid w:val="00B600CD"/>
    <w:rsid w:val="00B61C96"/>
    <w:rsid w:val="00B712F9"/>
    <w:rsid w:val="00B7367B"/>
    <w:rsid w:val="00B73A2A"/>
    <w:rsid w:val="00B75044"/>
    <w:rsid w:val="00B816CA"/>
    <w:rsid w:val="00B8788D"/>
    <w:rsid w:val="00B9471C"/>
    <w:rsid w:val="00B94B06"/>
    <w:rsid w:val="00B94C28"/>
    <w:rsid w:val="00B958B6"/>
    <w:rsid w:val="00BA1A99"/>
    <w:rsid w:val="00BA1C1E"/>
    <w:rsid w:val="00BA342F"/>
    <w:rsid w:val="00BA56C6"/>
    <w:rsid w:val="00BA7A23"/>
    <w:rsid w:val="00BB0D3A"/>
    <w:rsid w:val="00BB329E"/>
    <w:rsid w:val="00BB736A"/>
    <w:rsid w:val="00BC10BA"/>
    <w:rsid w:val="00BC1C41"/>
    <w:rsid w:val="00BC5AFD"/>
    <w:rsid w:val="00BC5CBD"/>
    <w:rsid w:val="00BD4201"/>
    <w:rsid w:val="00BD5566"/>
    <w:rsid w:val="00BD5CBC"/>
    <w:rsid w:val="00BD6F28"/>
    <w:rsid w:val="00BE154D"/>
    <w:rsid w:val="00BE1FC3"/>
    <w:rsid w:val="00BE5124"/>
    <w:rsid w:val="00C04F43"/>
    <w:rsid w:val="00C0609D"/>
    <w:rsid w:val="00C115AB"/>
    <w:rsid w:val="00C13EDE"/>
    <w:rsid w:val="00C22BF2"/>
    <w:rsid w:val="00C230EB"/>
    <w:rsid w:val="00C26CCB"/>
    <w:rsid w:val="00C30249"/>
    <w:rsid w:val="00C32FEE"/>
    <w:rsid w:val="00C33330"/>
    <w:rsid w:val="00C35B86"/>
    <w:rsid w:val="00C35E0B"/>
    <w:rsid w:val="00C3714A"/>
    <w:rsid w:val="00C3723B"/>
    <w:rsid w:val="00C412B3"/>
    <w:rsid w:val="00C42466"/>
    <w:rsid w:val="00C52860"/>
    <w:rsid w:val="00C574EB"/>
    <w:rsid w:val="00C606C9"/>
    <w:rsid w:val="00C670F8"/>
    <w:rsid w:val="00C70246"/>
    <w:rsid w:val="00C70C7F"/>
    <w:rsid w:val="00C710C2"/>
    <w:rsid w:val="00C711F4"/>
    <w:rsid w:val="00C728A6"/>
    <w:rsid w:val="00C80288"/>
    <w:rsid w:val="00C80889"/>
    <w:rsid w:val="00C833F4"/>
    <w:rsid w:val="00C84003"/>
    <w:rsid w:val="00C90650"/>
    <w:rsid w:val="00C95B97"/>
    <w:rsid w:val="00C9605D"/>
    <w:rsid w:val="00C97D78"/>
    <w:rsid w:val="00CA16E6"/>
    <w:rsid w:val="00CA2F90"/>
    <w:rsid w:val="00CA31F9"/>
    <w:rsid w:val="00CA4FE1"/>
    <w:rsid w:val="00CA5A47"/>
    <w:rsid w:val="00CB346E"/>
    <w:rsid w:val="00CB5BD6"/>
    <w:rsid w:val="00CB6C81"/>
    <w:rsid w:val="00CC00F1"/>
    <w:rsid w:val="00CC2AAE"/>
    <w:rsid w:val="00CC5080"/>
    <w:rsid w:val="00CC5A42"/>
    <w:rsid w:val="00CD0EAB"/>
    <w:rsid w:val="00CD21E1"/>
    <w:rsid w:val="00CD2DDB"/>
    <w:rsid w:val="00CD5070"/>
    <w:rsid w:val="00CE01FC"/>
    <w:rsid w:val="00CE5E02"/>
    <w:rsid w:val="00CE6A3C"/>
    <w:rsid w:val="00CF34DB"/>
    <w:rsid w:val="00CF556E"/>
    <w:rsid w:val="00CF558F"/>
    <w:rsid w:val="00D010C0"/>
    <w:rsid w:val="00D05B6A"/>
    <w:rsid w:val="00D073E2"/>
    <w:rsid w:val="00D16036"/>
    <w:rsid w:val="00D160E5"/>
    <w:rsid w:val="00D304D8"/>
    <w:rsid w:val="00D446EC"/>
    <w:rsid w:val="00D4708E"/>
    <w:rsid w:val="00D51BF0"/>
    <w:rsid w:val="00D520A2"/>
    <w:rsid w:val="00D53E6C"/>
    <w:rsid w:val="00D55942"/>
    <w:rsid w:val="00D65690"/>
    <w:rsid w:val="00D73467"/>
    <w:rsid w:val="00D807BF"/>
    <w:rsid w:val="00D80C8B"/>
    <w:rsid w:val="00D82FCC"/>
    <w:rsid w:val="00D835ED"/>
    <w:rsid w:val="00D84204"/>
    <w:rsid w:val="00D87DE4"/>
    <w:rsid w:val="00D9671A"/>
    <w:rsid w:val="00D97A84"/>
    <w:rsid w:val="00DA17FC"/>
    <w:rsid w:val="00DA3823"/>
    <w:rsid w:val="00DA4E34"/>
    <w:rsid w:val="00DA7887"/>
    <w:rsid w:val="00DB2C26"/>
    <w:rsid w:val="00DB326E"/>
    <w:rsid w:val="00DB617F"/>
    <w:rsid w:val="00DB6AF8"/>
    <w:rsid w:val="00DD0051"/>
    <w:rsid w:val="00DD02F4"/>
    <w:rsid w:val="00DD34C7"/>
    <w:rsid w:val="00DD4411"/>
    <w:rsid w:val="00DD65F7"/>
    <w:rsid w:val="00DE47E6"/>
    <w:rsid w:val="00DE4D63"/>
    <w:rsid w:val="00DE6B43"/>
    <w:rsid w:val="00DE6C1A"/>
    <w:rsid w:val="00DF68D3"/>
    <w:rsid w:val="00E00DFB"/>
    <w:rsid w:val="00E05466"/>
    <w:rsid w:val="00E11923"/>
    <w:rsid w:val="00E11D3D"/>
    <w:rsid w:val="00E14002"/>
    <w:rsid w:val="00E2483A"/>
    <w:rsid w:val="00E262D4"/>
    <w:rsid w:val="00E31FB1"/>
    <w:rsid w:val="00E36250"/>
    <w:rsid w:val="00E4087C"/>
    <w:rsid w:val="00E42C9E"/>
    <w:rsid w:val="00E514C6"/>
    <w:rsid w:val="00E54511"/>
    <w:rsid w:val="00E55566"/>
    <w:rsid w:val="00E60284"/>
    <w:rsid w:val="00E61914"/>
    <w:rsid w:val="00E61DAC"/>
    <w:rsid w:val="00E674ED"/>
    <w:rsid w:val="00E72B80"/>
    <w:rsid w:val="00E75FE3"/>
    <w:rsid w:val="00E76826"/>
    <w:rsid w:val="00E83EB7"/>
    <w:rsid w:val="00E86C4C"/>
    <w:rsid w:val="00E907A3"/>
    <w:rsid w:val="00E9337C"/>
    <w:rsid w:val="00EA0801"/>
    <w:rsid w:val="00EA5AE0"/>
    <w:rsid w:val="00EB7AB1"/>
    <w:rsid w:val="00EC1BB3"/>
    <w:rsid w:val="00ED07E6"/>
    <w:rsid w:val="00ED0D6A"/>
    <w:rsid w:val="00ED10B9"/>
    <w:rsid w:val="00ED25F3"/>
    <w:rsid w:val="00EE2056"/>
    <w:rsid w:val="00EE291E"/>
    <w:rsid w:val="00EE7CD8"/>
    <w:rsid w:val="00EF101A"/>
    <w:rsid w:val="00EF48CC"/>
    <w:rsid w:val="00EF67F2"/>
    <w:rsid w:val="00F00801"/>
    <w:rsid w:val="00F0428E"/>
    <w:rsid w:val="00F04379"/>
    <w:rsid w:val="00F04AE2"/>
    <w:rsid w:val="00F07742"/>
    <w:rsid w:val="00F1147D"/>
    <w:rsid w:val="00F419CF"/>
    <w:rsid w:val="00F524B5"/>
    <w:rsid w:val="00F60BC1"/>
    <w:rsid w:val="00F711F1"/>
    <w:rsid w:val="00F72AD2"/>
    <w:rsid w:val="00F73032"/>
    <w:rsid w:val="00F80B77"/>
    <w:rsid w:val="00F848FC"/>
    <w:rsid w:val="00F9282A"/>
    <w:rsid w:val="00F9389F"/>
    <w:rsid w:val="00F95494"/>
    <w:rsid w:val="00F96BAD"/>
    <w:rsid w:val="00FA0790"/>
    <w:rsid w:val="00FA139D"/>
    <w:rsid w:val="00FA1683"/>
    <w:rsid w:val="00FB0E84"/>
    <w:rsid w:val="00FC18F3"/>
    <w:rsid w:val="00FC4678"/>
    <w:rsid w:val="00FC4E3A"/>
    <w:rsid w:val="00FC5FF9"/>
    <w:rsid w:val="00FD01C2"/>
    <w:rsid w:val="00FE595C"/>
    <w:rsid w:val="00FE607E"/>
    <w:rsid w:val="00FF0CE3"/>
    <w:rsid w:val="00FF1868"/>
    <w:rsid w:val="00FF1B82"/>
    <w:rsid w:val="00FF1F6B"/>
    <w:rsid w:val="00FF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F9E93F"/>
  <w15:chartTrackingRefBased/>
  <w15:docId w15:val="{F9CD566A-8242-4735-9E0B-B4F43B7E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01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ISOMB">
    <w:name w:val="ISO_MB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lause">
    <w:name w:val="ISO_Claus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Paragraph">
    <w:name w:val="ISO_Paragraph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ommType">
    <w:name w:val="ISO_Comm_Typ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SecretObservations">
    <w:name w:val="ISO_Secret_Observations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character" w:styleId="CommentReference">
    <w:name w:val="annotation reference"/>
    <w:uiPriority w:val="99"/>
    <w:rsid w:val="00CC50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C508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5080"/>
    <w:rPr>
      <w:rFonts w:eastAsia="Malgun Gothic"/>
      <w:lang w:val="en-GB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A0201"/>
    <w:pPr>
      <w:ind w:left="720"/>
      <w:contextualSpacing/>
    </w:pPr>
  </w:style>
  <w:style w:type="character" w:customStyle="1" w:styleId="FooterChar">
    <w:name w:val="Footer Char"/>
    <w:link w:val="Footer"/>
    <w:rsid w:val="00D84204"/>
    <w:rPr>
      <w:sz w:val="22"/>
      <w:lang w:eastAsia="en-US"/>
    </w:rPr>
  </w:style>
  <w:style w:type="paragraph" w:customStyle="1" w:styleId="tableheading">
    <w:name w:val="table heading"/>
    <w:basedOn w:val="Normal"/>
    <w:rsid w:val="002B546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B546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B5469"/>
    <w:rPr>
      <w:rFonts w:ascii="Times" w:eastAsia="Malgun Gothic" w:hAnsi="Times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B3323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9B3323"/>
    <w:rPr>
      <w:rFonts w:eastAsia="Malgun Gothic"/>
      <w:b/>
      <w:bCs/>
      <w:lang w:val="en-GB" w:eastAsia="en-US"/>
    </w:rPr>
  </w:style>
  <w:style w:type="paragraph" w:styleId="Revision">
    <w:name w:val="Revision"/>
    <w:hidden/>
    <w:uiPriority w:val="99"/>
    <w:semiHidden/>
    <w:rsid w:val="0023008C"/>
    <w:rPr>
      <w:sz w:val="22"/>
      <w:lang w:eastAsia="en-US"/>
    </w:rPr>
  </w:style>
  <w:style w:type="paragraph" w:customStyle="1" w:styleId="TableTitle">
    <w:name w:val="Table_Title"/>
    <w:basedOn w:val="Normal"/>
    <w:next w:val="Blanc"/>
    <w:rsid w:val="0023008C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113"/>
      <w:jc w:val="center"/>
    </w:pPr>
    <w:rPr>
      <w:rFonts w:eastAsia="Malgun Gothic"/>
      <w:b/>
      <w:bCs/>
      <w:sz w:val="20"/>
      <w:lang w:val="en-GB"/>
    </w:rPr>
  </w:style>
  <w:style w:type="paragraph" w:customStyle="1" w:styleId="Blanc">
    <w:name w:val="Blanc"/>
    <w:basedOn w:val="TableTitle"/>
    <w:next w:val="Normal"/>
    <w:rsid w:val="0023008C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</w:pPr>
    <w:rPr>
      <w:b w:val="0"/>
      <w:bCs w:val="0"/>
      <w:sz w:val="8"/>
      <w:szCs w:val="8"/>
      <w:lang w:val="en-US"/>
    </w:rPr>
  </w:style>
  <w:style w:type="table" w:styleId="TableGrid">
    <w:name w:val="Table Grid"/>
    <w:basedOn w:val="TableNormal"/>
    <w:rsid w:val="00EA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N2Char">
    <w:name w:val="3N2 Char"/>
    <w:link w:val="3N2"/>
    <w:locked/>
    <w:rsid w:val="00210E0D"/>
    <w:rPr>
      <w:rFonts w:eastAsia="Times New Roman"/>
      <w:lang w:val="en-GB" w:eastAsia="ko-KR"/>
    </w:rPr>
  </w:style>
  <w:style w:type="paragraph" w:customStyle="1" w:styleId="3N2">
    <w:name w:val="3N2"/>
    <w:basedOn w:val="Normal"/>
    <w:link w:val="3N2Char"/>
    <w:qFormat/>
    <w:rsid w:val="00210E0D"/>
    <w:pPr>
      <w:widowControl w:val="0"/>
      <w:tabs>
        <w:tab w:val="clear" w:pos="360"/>
        <w:tab w:val="clear" w:pos="720"/>
        <w:tab w:val="clear" w:pos="1080"/>
        <w:tab w:val="clear" w:pos="1440"/>
      </w:tabs>
      <w:ind w:left="720"/>
      <w:jc w:val="both"/>
      <w:textAlignment w:val="auto"/>
      <w:outlineLvl w:val="3"/>
    </w:pPr>
    <w:rPr>
      <w:rFonts w:eastAsia="Times New Roman"/>
      <w:sz w:val="20"/>
      <w:lang w:val="en-GB" w:eastAsia="ko-KR"/>
    </w:rPr>
  </w:style>
  <w:style w:type="paragraph" w:customStyle="1" w:styleId="enumlev1">
    <w:name w:val="enumlev1"/>
    <w:basedOn w:val="Normal"/>
    <w:uiPriority w:val="99"/>
    <w:rsid w:val="00E1400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paragraph" w:customStyle="1" w:styleId="Equation">
    <w:name w:val="Equation"/>
    <w:basedOn w:val="Normal"/>
    <w:qFormat/>
    <w:rsid w:val="003F1BB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customStyle="1" w:styleId="Note1">
    <w:name w:val="Note 1"/>
    <w:basedOn w:val="Normal"/>
    <w:link w:val="Note1Char"/>
    <w:qFormat/>
    <w:rsid w:val="003826A9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S Mincho"/>
      <w:sz w:val="18"/>
      <w:szCs w:val="18"/>
      <w:lang w:val="en-GB"/>
    </w:rPr>
  </w:style>
  <w:style w:type="character" w:customStyle="1" w:styleId="ListParagraphChar">
    <w:name w:val="List Paragraph Char"/>
    <w:link w:val="ListParagraph"/>
    <w:uiPriority w:val="34"/>
    <w:rsid w:val="00C833F4"/>
    <w:rPr>
      <w:sz w:val="22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3198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325C6"/>
    <w:rPr>
      <w:color w:val="808080"/>
    </w:rPr>
  </w:style>
  <w:style w:type="character" w:customStyle="1" w:styleId="Note1Char">
    <w:name w:val="Note 1 Char"/>
    <w:basedOn w:val="DefaultParagraphFont"/>
    <w:link w:val="Note1"/>
    <w:rsid w:val="001B0169"/>
    <w:rPr>
      <w:rFonts w:eastAsia="MS Mincho"/>
      <w:sz w:val="18"/>
      <w:szCs w:val="18"/>
      <w:lang w:val="en-GB" w:eastAsia="en-US"/>
    </w:rPr>
  </w:style>
  <w:style w:type="character" w:customStyle="1" w:styleId="Heading1Char">
    <w:name w:val="Heading 1 Char"/>
    <w:basedOn w:val="DefaultParagraphFont"/>
    <w:link w:val="Heading1"/>
    <w:rsid w:val="00300B6A"/>
    <w:rPr>
      <w:rFonts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ye-kui.wang@futurewe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3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8596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Ye-Kui Wang</dc:creator>
  <cp:keywords>JCT-VC, MPEG, VCEG</cp:keywords>
  <cp:lastModifiedBy>Ye-Kui Wang v4</cp:lastModifiedBy>
  <cp:revision>51</cp:revision>
  <cp:lastPrinted>2017-03-17T21:00:00Z</cp:lastPrinted>
  <dcterms:created xsi:type="dcterms:W3CDTF">2018-09-26T00:01:00Z</dcterms:created>
  <dcterms:modified xsi:type="dcterms:W3CDTF">2019-09-30T16:08:00Z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