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F12B2F" w:rsidRPr="00F12B2F" w14:paraId="3C10960A" w14:textId="77777777" w:rsidTr="00F249A3">
        <w:tc>
          <w:tcPr>
            <w:tcW w:w="6408" w:type="dxa"/>
          </w:tcPr>
          <w:p w14:paraId="2F434166" w14:textId="281EB49C"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noProof/>
                <w:sz w:val="22"/>
                <w:szCs w:val="22"/>
                <w:lang w:val="en-CA"/>
              </w:rPr>
              <mc:AlternateContent>
                <mc:Choice Requires="wpg">
                  <w:drawing>
                    <wp:anchor distT="0" distB="0" distL="114300" distR="114300" simplePos="0" relativeHeight="251659264" behindDoc="0" locked="0" layoutInCell="1" allowOverlap="1" wp14:anchorId="65C2506C" wp14:editId="3B398135">
                      <wp:simplePos x="0" y="0"/>
                      <wp:positionH relativeFrom="column">
                        <wp:posOffset>-52705</wp:posOffset>
                      </wp:positionH>
                      <wp:positionV relativeFrom="paragraph">
                        <wp:posOffset>-349250</wp:posOffset>
                      </wp:positionV>
                      <wp:extent cx="295910" cy="312420"/>
                      <wp:effectExtent l="13970" t="8890" r="13970"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7FACB"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A06h6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nywQAAANoAAAAPAAAAZHJzL2Rvd25yZXYueG1sRI9fa8JA&#10;EMTfC36HY4W+1YsFW4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AleufL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jobwgAAANsAAAAPAAAAZHJzL2Rvd25yZXYueG1sRE9LawIx&#10;EL4X+h/CFLwUzbZg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Bgvjob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F12B2F">
              <w:rPr>
                <w:b/>
                <w:noProof/>
                <w:sz w:val="22"/>
                <w:szCs w:val="22"/>
                <w:lang w:val="en-CA"/>
              </w:rPr>
              <w:drawing>
                <wp:anchor distT="0" distB="0" distL="114300" distR="114300" simplePos="0" relativeHeight="251661312" behindDoc="0" locked="0" layoutInCell="1" allowOverlap="1" wp14:anchorId="6A942DE7" wp14:editId="2B7BC5B7">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noProof/>
                <w:sz w:val="22"/>
                <w:szCs w:val="22"/>
                <w:lang w:val="en-CA"/>
              </w:rPr>
              <w:drawing>
                <wp:anchor distT="0" distB="0" distL="114300" distR="114300" simplePos="0" relativeHeight="251660288" behindDoc="0" locked="0" layoutInCell="1" allowOverlap="1" wp14:anchorId="51B1DB9F" wp14:editId="677D942D">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sz w:val="22"/>
                <w:szCs w:val="22"/>
                <w:lang w:val="en-CA"/>
              </w:rPr>
              <w:t>Joint Collaborative Team on Video Coding (JCT-VC)</w:t>
            </w:r>
          </w:p>
          <w:p w14:paraId="4230A957" w14:textId="348CC7AD"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sz w:val="22"/>
                <w:szCs w:val="22"/>
                <w:lang w:val="en-CA"/>
              </w:rPr>
              <w:t>of ITU-T SG 16 WP 3 and ISO/IEC JTC 1/SC 29/WG 11</w:t>
            </w:r>
          </w:p>
          <w:p w14:paraId="5FDD4CCA" w14:textId="301D999B" w:rsidR="00F12B2F" w:rsidRPr="00F12B2F" w:rsidRDefault="00722885"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722885">
              <w:rPr>
                <w:sz w:val="22"/>
                <w:szCs w:val="20"/>
              </w:rPr>
              <w:t>3</w:t>
            </w:r>
            <w:r w:rsidR="00371D1D">
              <w:rPr>
                <w:sz w:val="22"/>
                <w:szCs w:val="20"/>
              </w:rPr>
              <w:t>7</w:t>
            </w:r>
            <w:r w:rsidRPr="00722885">
              <w:rPr>
                <w:sz w:val="22"/>
                <w:szCs w:val="20"/>
              </w:rPr>
              <w:t xml:space="preserve">th Meeting: </w:t>
            </w:r>
            <w:r w:rsidR="00371D1D">
              <w:rPr>
                <w:sz w:val="22"/>
                <w:szCs w:val="20"/>
              </w:rPr>
              <w:t>Geneva</w:t>
            </w:r>
            <w:r w:rsidRPr="00722885">
              <w:rPr>
                <w:sz w:val="22"/>
                <w:szCs w:val="20"/>
              </w:rPr>
              <w:t xml:space="preserve">, </w:t>
            </w:r>
            <w:r w:rsidR="00371D1D">
              <w:rPr>
                <w:sz w:val="22"/>
                <w:szCs w:val="20"/>
              </w:rPr>
              <w:t>CH</w:t>
            </w:r>
            <w:r w:rsidRPr="00722885">
              <w:rPr>
                <w:sz w:val="22"/>
                <w:szCs w:val="20"/>
              </w:rPr>
              <w:t xml:space="preserve">, </w:t>
            </w:r>
            <w:r w:rsidR="00371D1D">
              <w:rPr>
                <w:sz w:val="22"/>
                <w:szCs w:val="20"/>
              </w:rPr>
              <w:t>4</w:t>
            </w:r>
            <w:r w:rsidRPr="00722885">
              <w:rPr>
                <w:sz w:val="22"/>
                <w:szCs w:val="20"/>
              </w:rPr>
              <w:t>–1</w:t>
            </w:r>
            <w:r w:rsidR="00371D1D">
              <w:rPr>
                <w:sz w:val="22"/>
                <w:szCs w:val="20"/>
              </w:rPr>
              <w:t>0</w:t>
            </w:r>
            <w:r w:rsidRPr="00722885">
              <w:rPr>
                <w:sz w:val="22"/>
                <w:szCs w:val="20"/>
              </w:rPr>
              <w:t xml:space="preserve"> </w:t>
            </w:r>
            <w:r w:rsidR="00371D1D">
              <w:rPr>
                <w:sz w:val="22"/>
                <w:szCs w:val="20"/>
              </w:rPr>
              <w:t>October</w:t>
            </w:r>
            <w:r w:rsidR="00371D1D" w:rsidRPr="00722885">
              <w:rPr>
                <w:sz w:val="22"/>
                <w:szCs w:val="20"/>
              </w:rPr>
              <w:t xml:space="preserve"> </w:t>
            </w:r>
            <w:r w:rsidRPr="00722885">
              <w:rPr>
                <w:sz w:val="22"/>
                <w:szCs w:val="20"/>
              </w:rPr>
              <w:t>2019</w:t>
            </w:r>
          </w:p>
        </w:tc>
        <w:tc>
          <w:tcPr>
            <w:tcW w:w="3168" w:type="dxa"/>
          </w:tcPr>
          <w:p w14:paraId="47D7C796" w14:textId="0D22B87A"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spacing w:before="136"/>
              <w:textAlignment w:val="baseline"/>
              <w:rPr>
                <w:sz w:val="22"/>
                <w:szCs w:val="20"/>
                <w:u w:val="single"/>
                <w:lang w:val="en-CA"/>
              </w:rPr>
            </w:pPr>
            <w:r w:rsidRPr="00F12B2F">
              <w:rPr>
                <w:sz w:val="22"/>
                <w:szCs w:val="20"/>
                <w:lang w:val="en-CA"/>
              </w:rPr>
              <w:t>Document: JCTVC-</w:t>
            </w:r>
            <w:r w:rsidRPr="00235BDA">
              <w:rPr>
                <w:sz w:val="22"/>
                <w:szCs w:val="20"/>
                <w:lang w:val="en-CA"/>
              </w:rPr>
              <w:t>A</w:t>
            </w:r>
            <w:r w:rsidR="00371D1D">
              <w:rPr>
                <w:sz w:val="22"/>
                <w:szCs w:val="20"/>
                <w:lang w:val="en-CA"/>
              </w:rPr>
              <w:t>K</w:t>
            </w:r>
            <w:r w:rsidR="00235BDA" w:rsidRPr="00933863">
              <w:rPr>
                <w:sz w:val="22"/>
                <w:szCs w:val="20"/>
                <w:u w:val="single"/>
                <w:lang w:val="en-CA"/>
              </w:rPr>
              <w:t>0020-v</w:t>
            </w:r>
            <w:ins w:id="0" w:author="Gary Sullivan" w:date="2019-10-04T01:59:00Z">
              <w:r w:rsidR="00A77F2E">
                <w:rPr>
                  <w:sz w:val="22"/>
                  <w:szCs w:val="20"/>
                  <w:u w:val="single"/>
                  <w:lang w:val="en-CA"/>
                </w:rPr>
                <w:t>2</w:t>
              </w:r>
            </w:ins>
            <w:del w:id="1" w:author="Gary Sullivan" w:date="2019-10-04T01:59:00Z">
              <w:r w:rsidR="00371D1D" w:rsidDel="00A77F2E">
                <w:rPr>
                  <w:sz w:val="22"/>
                  <w:szCs w:val="20"/>
                  <w:u w:val="single"/>
                  <w:lang w:val="en-CA"/>
                </w:rPr>
                <w:delText>1</w:delText>
              </w:r>
            </w:del>
          </w:p>
        </w:tc>
      </w:tr>
    </w:tbl>
    <w:p w14:paraId="6358E196" w14:textId="77777777" w:rsidR="00F12B2F" w:rsidRPr="00F12B2F" w:rsidRDefault="00F12B2F" w:rsidP="00F12B2F">
      <w:pPr>
        <w:tabs>
          <w:tab w:val="left" w:pos="360"/>
          <w:tab w:val="left" w:pos="720"/>
          <w:tab w:val="left" w:pos="1080"/>
          <w:tab w:val="left" w:pos="1440"/>
        </w:tabs>
        <w:overflowPunct w:val="0"/>
        <w:autoSpaceDE w:val="0"/>
        <w:autoSpaceDN w:val="0"/>
        <w:adjustRightInd w:val="0"/>
        <w:textAlignment w:val="baseline"/>
        <w:rPr>
          <w:sz w:val="22"/>
          <w:szCs w:val="20"/>
          <w:lang w:val="en-CA"/>
        </w:rPr>
      </w:pPr>
    </w:p>
    <w:tbl>
      <w:tblPr>
        <w:tblW w:w="0" w:type="auto"/>
        <w:tblLayout w:type="fixed"/>
        <w:tblLook w:val="0000" w:firstRow="0" w:lastRow="0" w:firstColumn="0" w:lastColumn="0" w:noHBand="0" w:noVBand="0"/>
      </w:tblPr>
      <w:tblGrid>
        <w:gridCol w:w="1458"/>
        <w:gridCol w:w="4050"/>
        <w:gridCol w:w="900"/>
        <w:gridCol w:w="3168"/>
      </w:tblGrid>
      <w:tr w:rsidR="00F12B2F" w:rsidRPr="00F12B2F" w14:paraId="31394457" w14:textId="77777777" w:rsidTr="00F249A3">
        <w:tc>
          <w:tcPr>
            <w:tcW w:w="1458" w:type="dxa"/>
          </w:tcPr>
          <w:p w14:paraId="63D31D2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Title:</w:t>
            </w:r>
          </w:p>
        </w:tc>
        <w:tc>
          <w:tcPr>
            <w:tcW w:w="8118" w:type="dxa"/>
            <w:gridSpan w:val="3"/>
          </w:tcPr>
          <w:p w14:paraId="3512E71E" w14:textId="143A3A0D"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b/>
                <w:sz w:val="22"/>
                <w:szCs w:val="22"/>
                <w:lang w:val="en-CA"/>
              </w:rPr>
            </w:pPr>
            <w:r>
              <w:rPr>
                <w:b/>
                <w:sz w:val="22"/>
                <w:szCs w:val="22"/>
                <w:lang w:val="en-CA"/>
              </w:rPr>
              <w:t xml:space="preserve">Deployment status </w:t>
            </w:r>
            <w:r w:rsidR="008047CB">
              <w:rPr>
                <w:b/>
                <w:sz w:val="22"/>
                <w:szCs w:val="22"/>
                <w:lang w:val="en-CA"/>
              </w:rPr>
              <w:t>of</w:t>
            </w:r>
            <w:r>
              <w:rPr>
                <w:b/>
                <w:sz w:val="22"/>
                <w:szCs w:val="22"/>
                <w:lang w:val="en-CA"/>
              </w:rPr>
              <w:t xml:space="preserve"> the HEVC standard</w:t>
            </w:r>
          </w:p>
        </w:tc>
      </w:tr>
      <w:tr w:rsidR="00F12B2F" w:rsidRPr="00F12B2F" w14:paraId="5460B7FD" w14:textId="77777777" w:rsidTr="00F249A3">
        <w:tc>
          <w:tcPr>
            <w:tcW w:w="1458" w:type="dxa"/>
          </w:tcPr>
          <w:p w14:paraId="7CFF7A4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Status:</w:t>
            </w:r>
          </w:p>
        </w:tc>
        <w:tc>
          <w:tcPr>
            <w:tcW w:w="8118" w:type="dxa"/>
            <w:gridSpan w:val="3"/>
          </w:tcPr>
          <w:p w14:paraId="70039464" w14:textId="1DC971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Input document to JCT-VC</w:t>
            </w:r>
          </w:p>
        </w:tc>
      </w:tr>
      <w:tr w:rsidR="00F12B2F" w:rsidRPr="00F12B2F" w14:paraId="18DDF109" w14:textId="77777777" w:rsidTr="00F249A3">
        <w:tc>
          <w:tcPr>
            <w:tcW w:w="1458" w:type="dxa"/>
          </w:tcPr>
          <w:p w14:paraId="1D7F41E6"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Purpose:</w:t>
            </w:r>
          </w:p>
        </w:tc>
        <w:tc>
          <w:tcPr>
            <w:tcW w:w="8118" w:type="dxa"/>
            <w:gridSpan w:val="3"/>
          </w:tcPr>
          <w:p w14:paraId="360FD7FE" w14:textId="05050096"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Information</w:t>
            </w:r>
          </w:p>
        </w:tc>
      </w:tr>
      <w:tr w:rsidR="00F12B2F" w:rsidRPr="00F12B2F" w14:paraId="7A4FF1EC" w14:textId="77777777" w:rsidTr="00F249A3">
        <w:tc>
          <w:tcPr>
            <w:tcW w:w="1458" w:type="dxa"/>
          </w:tcPr>
          <w:p w14:paraId="15749DDF"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Author(s) or</w:t>
            </w:r>
            <w:r w:rsidRPr="00F12B2F">
              <w:rPr>
                <w:i/>
                <w:sz w:val="22"/>
                <w:szCs w:val="22"/>
                <w:lang w:val="en-CA"/>
              </w:rPr>
              <w:br/>
              <w:t>Contact(s):</w:t>
            </w:r>
          </w:p>
        </w:tc>
        <w:tc>
          <w:tcPr>
            <w:tcW w:w="4050" w:type="dxa"/>
          </w:tcPr>
          <w:p w14:paraId="35D91EF2" w14:textId="77876815"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Gary Sullivan</w:t>
            </w:r>
            <w:r>
              <w:rPr>
                <w:sz w:val="22"/>
                <w:szCs w:val="22"/>
                <w:lang w:val="en-CA"/>
              </w:rPr>
              <w:br/>
              <w:t>Microsoft Corp</w:t>
            </w:r>
            <w:r>
              <w:rPr>
                <w:sz w:val="22"/>
                <w:szCs w:val="22"/>
                <w:lang w:val="en-CA"/>
              </w:rPr>
              <w:br/>
              <w:t>1 Microsoft Way</w:t>
            </w:r>
            <w:r>
              <w:rPr>
                <w:sz w:val="22"/>
                <w:szCs w:val="22"/>
                <w:lang w:val="en-CA"/>
              </w:rPr>
              <w:br/>
              <w:t>Redmond, WA 90852 USA</w:t>
            </w:r>
          </w:p>
        </w:tc>
        <w:tc>
          <w:tcPr>
            <w:tcW w:w="900" w:type="dxa"/>
          </w:tcPr>
          <w:p w14:paraId="658506D3"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t>Tel:</w:t>
            </w:r>
            <w:r w:rsidRPr="00F12B2F">
              <w:rPr>
                <w:sz w:val="22"/>
                <w:szCs w:val="22"/>
                <w:lang w:val="en-CA"/>
              </w:rPr>
              <w:br/>
              <w:t>Email:</w:t>
            </w:r>
          </w:p>
        </w:tc>
        <w:tc>
          <w:tcPr>
            <w:tcW w:w="3168" w:type="dxa"/>
          </w:tcPr>
          <w:p w14:paraId="3B63AF7C" w14:textId="23AB16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r>
            <w:r>
              <w:rPr>
                <w:sz w:val="22"/>
                <w:szCs w:val="22"/>
                <w:lang w:val="en-CA"/>
              </w:rPr>
              <w:t>+1 (425) 703-5308</w:t>
            </w:r>
            <w:r w:rsidRPr="00F12B2F">
              <w:rPr>
                <w:sz w:val="22"/>
                <w:szCs w:val="22"/>
                <w:lang w:val="en-CA"/>
              </w:rPr>
              <w:br/>
            </w:r>
            <w:r>
              <w:rPr>
                <w:sz w:val="22"/>
                <w:szCs w:val="22"/>
                <w:lang w:val="en-CA"/>
              </w:rPr>
              <w:t>garysull@microsoft.com</w:t>
            </w:r>
          </w:p>
        </w:tc>
      </w:tr>
      <w:tr w:rsidR="00F12B2F" w:rsidRPr="00F12B2F" w14:paraId="2ED3C1B7" w14:textId="77777777" w:rsidTr="00F249A3">
        <w:tc>
          <w:tcPr>
            <w:tcW w:w="1458" w:type="dxa"/>
          </w:tcPr>
          <w:p w14:paraId="6800EEAE"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Source:</w:t>
            </w:r>
          </w:p>
        </w:tc>
        <w:tc>
          <w:tcPr>
            <w:tcW w:w="8118" w:type="dxa"/>
            <w:gridSpan w:val="3"/>
          </w:tcPr>
          <w:p w14:paraId="06D18479" w14:textId="61C42128"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Chair</w:t>
            </w:r>
          </w:p>
        </w:tc>
      </w:tr>
    </w:tbl>
    <w:p w14:paraId="0CBB6652" w14:textId="77777777" w:rsidR="00F12B2F" w:rsidRPr="00F12B2F" w:rsidRDefault="00F12B2F" w:rsidP="00F12B2F">
      <w:pPr>
        <w:tabs>
          <w:tab w:val="left" w:pos="360"/>
          <w:tab w:val="left" w:pos="720"/>
          <w:tab w:val="left" w:pos="1080"/>
          <w:tab w:val="left" w:pos="1440"/>
          <w:tab w:val="left" w:pos="1800"/>
          <w:tab w:val="right" w:pos="9360"/>
        </w:tabs>
        <w:overflowPunct w:val="0"/>
        <w:autoSpaceDE w:val="0"/>
        <w:autoSpaceDN w:val="0"/>
        <w:adjustRightInd w:val="0"/>
        <w:spacing w:before="120" w:after="240"/>
        <w:jc w:val="center"/>
        <w:textAlignment w:val="baseline"/>
        <w:rPr>
          <w:sz w:val="22"/>
          <w:szCs w:val="22"/>
          <w:lang w:val="en-CA"/>
        </w:rPr>
      </w:pPr>
      <w:r w:rsidRPr="00F12B2F">
        <w:rPr>
          <w:sz w:val="22"/>
          <w:szCs w:val="22"/>
          <w:u w:val="single"/>
          <w:lang w:val="en-CA"/>
        </w:rPr>
        <w:t>_____________________________</w:t>
      </w:r>
    </w:p>
    <w:p w14:paraId="0C510D4B" w14:textId="77777777" w:rsidR="00F12B2F" w:rsidRPr="00F12B2F" w:rsidRDefault="00F12B2F" w:rsidP="00F12B2F">
      <w:pPr>
        <w:keepNext/>
        <w:tabs>
          <w:tab w:val="left" w:pos="360"/>
          <w:tab w:val="left" w:pos="720"/>
          <w:tab w:val="left" w:pos="1080"/>
          <w:tab w:val="left" w:pos="1440"/>
        </w:tabs>
        <w:overflowPunct w:val="0"/>
        <w:autoSpaceDE w:val="0"/>
        <w:autoSpaceDN w:val="0"/>
        <w:adjustRightInd w:val="0"/>
        <w:spacing w:before="240" w:after="60"/>
        <w:ind w:left="432" w:hanging="432"/>
        <w:textAlignment w:val="baseline"/>
        <w:outlineLvl w:val="0"/>
        <w:rPr>
          <w:rFonts w:cs="Arial"/>
          <w:b/>
          <w:bCs/>
          <w:kern w:val="32"/>
          <w:sz w:val="32"/>
          <w:szCs w:val="32"/>
          <w:lang w:val="en-CA"/>
        </w:rPr>
      </w:pPr>
      <w:r w:rsidRPr="00F12B2F">
        <w:rPr>
          <w:rFonts w:cs="Arial"/>
          <w:b/>
          <w:bCs/>
          <w:kern w:val="32"/>
          <w:sz w:val="32"/>
          <w:szCs w:val="32"/>
          <w:lang w:val="en-CA"/>
        </w:rPr>
        <w:t>Abstract</w:t>
      </w:r>
    </w:p>
    <w:p w14:paraId="384E5D67" w14:textId="34F6576E" w:rsidR="008D5237" w:rsidRDefault="00F12B2F" w:rsidP="00F12B2F">
      <w:pPr>
        <w:spacing w:before="240"/>
        <w:jc w:val="both"/>
      </w:pPr>
      <w:r>
        <w:t xml:space="preserve">This information contribution contains a survey of deployed </w:t>
      </w:r>
      <w:r w:rsidR="00060E4B">
        <w:t>products and services using</w:t>
      </w:r>
      <w:r>
        <w:t xml:space="preserve"> the HEVC standard and </w:t>
      </w:r>
      <w:r w:rsidR="008047CB">
        <w:t xml:space="preserve">the </w:t>
      </w:r>
      <w:r>
        <w:t>formal specifica</w:t>
      </w:r>
      <w:r w:rsidR="00060E4B">
        <w:t xml:space="preserve">tions in which it is supported, </w:t>
      </w:r>
      <w:r>
        <w:t>along with a</w:t>
      </w:r>
      <w:r w:rsidR="008047CB">
        <w:t xml:space="preserve"> brief</w:t>
      </w:r>
      <w:r>
        <w:t xml:space="preserve"> introduction to the standa</w:t>
      </w:r>
      <w:r w:rsidR="00060E4B">
        <w:t>rd written for broad readership</w:t>
      </w:r>
      <w:r>
        <w:t>.</w:t>
      </w:r>
      <w:r w:rsidR="00F01C30">
        <w:t xml:space="preserve"> Revision marking is included to show changes relative to JCTVC-A</w:t>
      </w:r>
      <w:r w:rsidR="00371D1D">
        <w:t>J</w:t>
      </w:r>
      <w:r w:rsidR="00F01C30">
        <w:t>0020-v</w:t>
      </w:r>
      <w:r w:rsidR="00371D1D">
        <w:t>2</w:t>
      </w:r>
      <w:r w:rsidR="00F01C30">
        <w:t xml:space="preserve"> of </w:t>
      </w:r>
      <w:r w:rsidR="00371D1D">
        <w:t xml:space="preserve">July </w:t>
      </w:r>
      <w:r w:rsidR="00F01C30">
        <w:t>201</w:t>
      </w:r>
      <w:r w:rsidR="008A776E">
        <w:t>9</w:t>
      </w:r>
      <w:r w:rsidR="00F01C30">
        <w:t>.</w:t>
      </w:r>
    </w:p>
    <w:p w14:paraId="60921186" w14:textId="6BA7B282" w:rsidR="00506DFA" w:rsidRPr="00530B2F" w:rsidRDefault="00506DFA" w:rsidP="00EA5B4A">
      <w:pPr>
        <w:spacing w:before="360"/>
        <w:jc w:val="both"/>
        <w:outlineLvl w:val="0"/>
        <w:rPr>
          <w:b/>
          <w:bCs/>
          <w:sz w:val="32"/>
          <w:szCs w:val="32"/>
        </w:rPr>
      </w:pPr>
      <w:r w:rsidRPr="00530B2F">
        <w:rPr>
          <w:b/>
          <w:bCs/>
          <w:sz w:val="32"/>
          <w:szCs w:val="32"/>
        </w:rPr>
        <w:t>Introduction</w:t>
      </w:r>
      <w:r w:rsidR="00F12B2F">
        <w:rPr>
          <w:b/>
          <w:bCs/>
          <w:sz w:val="32"/>
          <w:szCs w:val="32"/>
        </w:rPr>
        <w:t xml:space="preserve"> to the HEVC standard</w:t>
      </w:r>
    </w:p>
    <w:p w14:paraId="08BC0D1D" w14:textId="52AAA4AF" w:rsidR="00506DFA" w:rsidRDefault="00506DFA" w:rsidP="008E5643">
      <w:pPr>
        <w:spacing w:before="240"/>
        <w:jc w:val="both"/>
      </w:pPr>
      <w:r>
        <w:t xml:space="preserve">The HEVC standard </w:t>
      </w:r>
      <w:r w:rsidR="00F12B2F">
        <w:t xml:space="preserve">(formalized as Rec. ITU-T H.265 and ISO/IEC 23008-2) </w:t>
      </w:r>
      <w:r>
        <w:t xml:space="preserve">was first approved and published in 2013 </w:t>
      </w:r>
      <w:r>
        <w:fldChar w:fldCharType="begin"/>
      </w:r>
      <w:r>
        <w:instrText xml:space="preserve"> REF _Ref483035726 \r \h  \* MERGEFORMAT </w:instrText>
      </w:r>
      <w:r>
        <w:fldChar w:fldCharType="separate"/>
      </w:r>
      <w:r w:rsidR="00A06507">
        <w:t>[1]</w:t>
      </w:r>
      <w:r>
        <w:fldChar w:fldCharType="end"/>
      </w:r>
      <w:r>
        <w:fldChar w:fldCharType="begin"/>
      </w:r>
      <w:r>
        <w:instrText xml:space="preserve"> REF _Ref483129062 \r \h  \* MERGEFORMAT </w:instrText>
      </w:r>
      <w:r>
        <w:fldChar w:fldCharType="separate"/>
      </w:r>
      <w:r w:rsidR="00A06507">
        <w:t>[2]</w:t>
      </w:r>
      <w:r>
        <w:fldChar w:fldCharType="end"/>
      </w:r>
      <w:r>
        <w:fldChar w:fldCharType="begin"/>
      </w:r>
      <w:r>
        <w:instrText xml:space="preserve"> REF _Ref483128595 \r \h  \* MERGEFORMAT </w:instrText>
      </w:r>
      <w:r>
        <w:fldChar w:fldCharType="separate"/>
      </w:r>
      <w:r w:rsidR="00A06507">
        <w:t>[3]</w:t>
      </w:r>
      <w:r>
        <w:fldChar w:fldCharType="end"/>
      </w:r>
      <w:r>
        <w:t xml:space="preserve">. Its </w:t>
      </w:r>
      <w:r w:rsidR="003E5D28">
        <w:t xml:space="preserve">compelling advantage is that it can achieve roughly double the compression </w:t>
      </w:r>
      <w:r>
        <w:t xml:space="preserve">efficiency </w:t>
      </w:r>
      <w:r w:rsidR="003E5D28">
        <w:t>of the previously-dominant H.264/</w:t>
      </w:r>
      <w:r>
        <w:t xml:space="preserve">MPEG-4 </w:t>
      </w:r>
      <w:r w:rsidR="003E5D28">
        <w:t>AVC standard</w:t>
      </w:r>
      <w:r w:rsidR="00EC65A5">
        <w:t xml:space="preserve"> </w:t>
      </w:r>
      <w:r w:rsidR="00761BFB">
        <w:t>–</w:t>
      </w:r>
      <w:r w:rsidR="00D2041C">
        <w:t xml:space="preserve"> enabling, e.g., the storage of twice as much video content in the same storage space with the same video quality, a doubling of channels in a broadcasting service, halving the bit rate needed for sending video on a network, or </w:t>
      </w:r>
      <w:r w:rsidR="009221B0">
        <w:t xml:space="preserve">alternatively </w:t>
      </w:r>
      <w:r w:rsidR="00D2041C">
        <w:t>providing a major increase in video frame quality, frame rate, or picture resolution</w:t>
      </w:r>
      <w:r w:rsidR="007D54A1">
        <w:t xml:space="preserve"> (when using a sufficiently powerful encoder)</w:t>
      </w:r>
      <w:r>
        <w:t xml:space="preserve"> </w:t>
      </w:r>
      <w:r>
        <w:fldChar w:fldCharType="begin"/>
      </w:r>
      <w:r>
        <w:instrText xml:space="preserve"> REF _Ref483129038 \r \h  \* MERGEFORMAT </w:instrText>
      </w:r>
      <w:r>
        <w:fldChar w:fldCharType="separate"/>
      </w:r>
      <w:r w:rsidR="00A06507">
        <w:t>[4]</w:t>
      </w:r>
      <w:r>
        <w:fldChar w:fldCharType="end"/>
      </w:r>
      <w:r>
        <w:fldChar w:fldCharType="begin"/>
      </w:r>
      <w:r>
        <w:instrText xml:space="preserve"> REF _Ref483128370 \r \h  \* MERGEFORMAT </w:instrText>
      </w:r>
      <w:r>
        <w:fldChar w:fldCharType="separate"/>
      </w:r>
      <w:r w:rsidR="00A06507">
        <w:t>[5]</w:t>
      </w:r>
      <w:r>
        <w:fldChar w:fldCharType="end"/>
      </w:r>
      <w:r w:rsidR="003E5D28">
        <w:t>.</w:t>
      </w:r>
      <w:r w:rsidR="00FB15F4">
        <w:t xml:space="preserve"> The need for maximal compression efficiency for video is </w:t>
      </w:r>
      <w:r w:rsidR="00EF2D1C">
        <w:t xml:space="preserve">pressing and </w:t>
      </w:r>
      <w:r w:rsidR="00FB15F4">
        <w:t xml:space="preserve">urgent, </w:t>
      </w:r>
      <w:r w:rsidR="00D045C9">
        <w:t xml:space="preserve">since </w:t>
      </w:r>
      <w:r w:rsidR="0020190E">
        <w:t>about 75% of the</w:t>
      </w:r>
      <w:r w:rsidR="00FB15F4">
        <w:t xml:space="preserve"> data </w:t>
      </w:r>
      <w:r w:rsidR="00EF2D1C">
        <w:t>transmitted</w:t>
      </w:r>
      <w:r w:rsidR="00FB15F4">
        <w:t xml:space="preserve"> on world-wide networks is video</w:t>
      </w:r>
      <w:r w:rsidR="00EF2D1C">
        <w:t>, and th</w:t>
      </w:r>
      <w:r w:rsidR="009221B0">
        <w:t>at</w:t>
      </w:r>
      <w:r w:rsidR="00EF2D1C">
        <w:t xml:space="preserve"> percentage has been steadily growing and is projected to continue to grow further </w:t>
      </w:r>
      <w:r w:rsidR="00EF2D1C">
        <w:fldChar w:fldCharType="begin"/>
      </w:r>
      <w:r w:rsidR="00EF2D1C">
        <w:instrText xml:space="preserve"> REF _Ref483037491 \r \h </w:instrText>
      </w:r>
      <w:r w:rsidR="00233611">
        <w:instrText xml:space="preserve"> \* MERGEFORMAT </w:instrText>
      </w:r>
      <w:r w:rsidR="00EF2D1C">
        <w:fldChar w:fldCharType="separate"/>
      </w:r>
      <w:r w:rsidR="00A06507">
        <w:t>[6]</w:t>
      </w:r>
      <w:r w:rsidR="00EF2D1C">
        <w:fldChar w:fldCharType="end"/>
      </w:r>
      <w:r w:rsidR="00FB15F4">
        <w:t>.</w:t>
      </w:r>
      <w:r w:rsidR="00B95866">
        <w:rPr>
          <w:rStyle w:val="FootnoteReference"/>
        </w:rPr>
        <w:footnoteReference w:id="1"/>
      </w:r>
      <w:r w:rsidR="00021E87">
        <w:t xml:space="preserve"> </w:t>
      </w:r>
      <w:r w:rsidRPr="00506DFA">
        <w:t xml:space="preserve">The introduction of </w:t>
      </w:r>
      <w:proofErr w:type="spellStart"/>
      <w:r>
        <w:t>ultra high</w:t>
      </w:r>
      <w:proofErr w:type="spellEnd"/>
      <w:r>
        <w:t xml:space="preserve"> definition (UHD),</w:t>
      </w:r>
      <w:r w:rsidRPr="00506DFA">
        <w:t xml:space="preserve"> </w:t>
      </w:r>
      <w:r>
        <w:t>high dynamic range (</w:t>
      </w:r>
      <w:r w:rsidRPr="00506DFA">
        <w:t>HDR</w:t>
      </w:r>
      <w:r>
        <w:t>), wide color gamut (</w:t>
      </w:r>
      <w:r w:rsidRPr="00506DFA">
        <w:t>WCG</w:t>
      </w:r>
      <w:r>
        <w:t>), and high frame rate (HFR)</w:t>
      </w:r>
      <w:r w:rsidRPr="00506DFA">
        <w:t xml:space="preserve"> video services </w:t>
      </w:r>
      <w:r>
        <w:t>have increased the challenge with</w:t>
      </w:r>
      <w:r w:rsidRPr="00506DFA">
        <w:t xml:space="preserve"> </w:t>
      </w:r>
      <w:r w:rsidR="00F12B2F">
        <w:t xml:space="preserve">their use of </w:t>
      </w:r>
      <w:r w:rsidRPr="00506DFA">
        <w:t xml:space="preserve">larger frame sizes, </w:t>
      </w:r>
      <w:r>
        <w:t>faster refresh rates</w:t>
      </w:r>
      <w:r w:rsidRPr="00506DFA">
        <w:t xml:space="preserve"> </w:t>
      </w:r>
      <w:r>
        <w:t xml:space="preserve">for </w:t>
      </w:r>
      <w:r w:rsidRPr="00506DFA">
        <w:t>progressive</w:t>
      </w:r>
      <w:r>
        <w:t>-scan</w:t>
      </w:r>
      <w:r w:rsidRPr="00506DFA">
        <w:t xml:space="preserve"> video, and greater pixel bit depth.</w:t>
      </w:r>
    </w:p>
    <w:p w14:paraId="586C40B3" w14:textId="59A62578" w:rsidR="003E5D28" w:rsidRDefault="00021E87" w:rsidP="008E5643">
      <w:pPr>
        <w:spacing w:before="240"/>
        <w:jc w:val="both"/>
      </w:pPr>
      <w:r>
        <w:t>The complexity requirements for implementation of HEVC decoders are relatively modest (less than twice the complexity of a comparable AVC decoder), and HEVC encoders, while being somewhat more of a challenge, are also quite feasible and are vendor-customizable and generally less cost-sensitive.</w:t>
      </w:r>
    </w:p>
    <w:p w14:paraId="788E8256" w14:textId="6ED83D5A" w:rsidR="00B71FA7" w:rsidRPr="00530B2F" w:rsidRDefault="00EA5B4A" w:rsidP="00B71FA7">
      <w:pPr>
        <w:keepNext/>
        <w:spacing w:before="360"/>
        <w:jc w:val="both"/>
        <w:outlineLvl w:val="0"/>
        <w:rPr>
          <w:b/>
          <w:bCs/>
          <w:sz w:val="32"/>
          <w:szCs w:val="32"/>
        </w:rPr>
      </w:pPr>
      <w:bookmarkStart w:id="2" w:name="_Hlk484684193"/>
      <w:r>
        <w:rPr>
          <w:b/>
          <w:bCs/>
          <w:sz w:val="32"/>
          <w:szCs w:val="32"/>
        </w:rPr>
        <w:lastRenderedPageBreak/>
        <w:t xml:space="preserve">Overall </w:t>
      </w:r>
      <w:r w:rsidR="00B71FA7">
        <w:rPr>
          <w:b/>
          <w:bCs/>
          <w:sz w:val="32"/>
          <w:szCs w:val="32"/>
        </w:rPr>
        <w:t>HEVC deployment statistics</w:t>
      </w:r>
    </w:p>
    <w:p w14:paraId="67F00E42" w14:textId="08E61150" w:rsidR="00B71FA7" w:rsidRDefault="00B71FA7" w:rsidP="00B71FA7">
      <w:pPr>
        <w:spacing w:before="120"/>
        <w:jc w:val="both"/>
      </w:pPr>
      <w:r>
        <w:t>Some published deployment statistics have been as follows:</w:t>
      </w:r>
    </w:p>
    <w:p w14:paraId="19973941" w14:textId="376107FB" w:rsidR="00B46386" w:rsidRDefault="00B46386" w:rsidP="00B71FA7">
      <w:pPr>
        <w:numPr>
          <w:ilvl w:val="0"/>
          <w:numId w:val="1"/>
        </w:numPr>
        <w:spacing w:before="120"/>
        <w:jc w:val="both"/>
        <w:outlineLvl w:val="1"/>
      </w:pPr>
      <w:r>
        <w:t xml:space="preserve">Most </w:t>
      </w:r>
      <w:r w:rsidR="0012248C">
        <w:t>personal</w:t>
      </w:r>
      <w:r>
        <w:t xml:space="preserve"> computers and mobile </w:t>
      </w:r>
      <w:r w:rsidR="0012248C">
        <w:t xml:space="preserve">handset </w:t>
      </w:r>
      <w:r>
        <w:t xml:space="preserve">devices and essentially </w:t>
      </w:r>
      <w:r w:rsidRPr="00A1219A">
        <w:rPr>
          <w:i/>
          <w:iCs/>
        </w:rPr>
        <w:t>all</w:t>
      </w:r>
      <w:r>
        <w:t xml:space="preserve"> 4K </w:t>
      </w:r>
      <w:r w:rsidR="004A2A0F">
        <w:t xml:space="preserve">UHD </w:t>
      </w:r>
      <w:r>
        <w:t>televisions have included HEVC support since 2015</w:t>
      </w:r>
      <w:r w:rsidR="0012248C">
        <w:t xml:space="preserve"> </w:t>
      </w:r>
      <w:r w:rsidR="0012248C">
        <w:fldChar w:fldCharType="begin"/>
      </w:r>
      <w:r w:rsidR="0012248C">
        <w:instrText xml:space="preserve"> REF _Ref12362644 \r \h </w:instrText>
      </w:r>
      <w:r w:rsidR="0012248C">
        <w:fldChar w:fldCharType="separate"/>
      </w:r>
      <w:r w:rsidR="00A06507">
        <w:t>[7]</w:t>
      </w:r>
      <w:r w:rsidR="0012248C">
        <w:fldChar w:fldCharType="end"/>
      </w:r>
      <w:r w:rsidR="004A2A0F">
        <w:fldChar w:fldCharType="begin"/>
      </w:r>
      <w:r w:rsidR="004A2A0F">
        <w:instrText xml:space="preserve"> REF _Ref513125504 \r \h </w:instrText>
      </w:r>
      <w:r w:rsidR="004A2A0F">
        <w:fldChar w:fldCharType="separate"/>
      </w:r>
      <w:r w:rsidR="00A06507">
        <w:t>[8]</w:t>
      </w:r>
      <w:r w:rsidR="004A2A0F">
        <w:fldChar w:fldCharType="end"/>
      </w:r>
      <w:r w:rsidR="004A2A0F">
        <w:fldChar w:fldCharType="begin"/>
      </w:r>
      <w:r w:rsidR="004A2A0F">
        <w:instrText xml:space="preserve"> REF _Ref12455034 \r \h </w:instrText>
      </w:r>
      <w:r w:rsidR="004A2A0F">
        <w:fldChar w:fldCharType="separate"/>
      </w:r>
      <w:r w:rsidR="00A06507">
        <w:t>[9]</w:t>
      </w:r>
      <w:r w:rsidR="004A2A0F">
        <w:fldChar w:fldCharType="end"/>
      </w:r>
      <w:r>
        <w:t>.</w:t>
      </w:r>
    </w:p>
    <w:p w14:paraId="2A97F579" w14:textId="5043F367" w:rsidR="00176972" w:rsidRDefault="00176972" w:rsidP="00B71FA7">
      <w:pPr>
        <w:numPr>
          <w:ilvl w:val="0"/>
          <w:numId w:val="1"/>
        </w:numPr>
        <w:spacing w:before="120"/>
        <w:jc w:val="both"/>
        <w:outlineLvl w:val="1"/>
      </w:pPr>
      <w:r>
        <w:t xml:space="preserve">A report </w:t>
      </w:r>
      <w:ins w:id="3" w:author="Gary Sullivan" w:date="2019-09-22T08:36:00Z">
        <w:r w:rsidR="00371D1D">
          <w:t xml:space="preserve">by </w:t>
        </w:r>
        <w:r w:rsidR="00371D1D" w:rsidRPr="00371D1D">
          <w:t xml:space="preserve">Digital Tech Consulting </w:t>
        </w:r>
      </w:ins>
      <w:r>
        <w:t xml:space="preserve">in March 2016 </w:t>
      </w:r>
      <w:r>
        <w:fldChar w:fldCharType="begin"/>
      </w:r>
      <w:r>
        <w:instrText xml:space="preserve"> REF _Ref513125504 \r \h </w:instrText>
      </w:r>
      <w:r>
        <w:fldChar w:fldCharType="separate"/>
      </w:r>
      <w:r w:rsidR="00A06507">
        <w:t>[8]</w:t>
      </w:r>
      <w:r>
        <w:fldChar w:fldCharType="end"/>
      </w:r>
      <w:r>
        <w:t xml:space="preserve"> contained the following estimates of numbers of devices shipping with HEVC support and subscriptions to services with access to HEVC content:</w:t>
      </w:r>
    </w:p>
    <w:p w14:paraId="675E6B2E" w14:textId="5921E594" w:rsidR="00176972" w:rsidRDefault="00176972" w:rsidP="00176972">
      <w:pPr>
        <w:numPr>
          <w:ilvl w:val="1"/>
          <w:numId w:val="1"/>
        </w:numPr>
        <w:spacing w:before="120"/>
        <w:jc w:val="both"/>
      </w:pPr>
      <w:r>
        <w:t>20 million televisions and 313 million mobile handsets in 2015</w:t>
      </w:r>
    </w:p>
    <w:p w14:paraId="6DC825B6" w14:textId="01A8C4D7" w:rsidR="00176972" w:rsidRDefault="00176972" w:rsidP="00176972">
      <w:pPr>
        <w:numPr>
          <w:ilvl w:val="1"/>
          <w:numId w:val="1"/>
        </w:numPr>
        <w:spacing w:before="120"/>
        <w:jc w:val="both"/>
      </w:pPr>
      <w:r>
        <w:t>948 million devices to ship in 2016, rising to 2.6 billion in 2020</w:t>
      </w:r>
    </w:p>
    <w:p w14:paraId="49535A32" w14:textId="74D67FDB" w:rsidR="00176972" w:rsidRDefault="00176972" w:rsidP="00475F2D">
      <w:pPr>
        <w:numPr>
          <w:ilvl w:val="1"/>
          <w:numId w:val="1"/>
        </w:numPr>
        <w:spacing w:before="120"/>
        <w:jc w:val="both"/>
      </w:pPr>
      <w:r>
        <w:t>67 million service subscribers in 2016, rising to 300 million in 2021</w:t>
      </w:r>
    </w:p>
    <w:p w14:paraId="6D4164B1" w14:textId="6FA3FA31" w:rsidR="00B71FA7" w:rsidRDefault="00B71FA7" w:rsidP="00B71FA7">
      <w:pPr>
        <w:numPr>
          <w:ilvl w:val="0"/>
          <w:numId w:val="1"/>
        </w:numPr>
        <w:spacing w:before="120"/>
        <w:jc w:val="both"/>
        <w:outlineLvl w:val="1"/>
      </w:pPr>
      <w:r>
        <w:t xml:space="preserve">As of September 2017, a developer survey </w:t>
      </w:r>
      <w:ins w:id="4" w:author="Gary Sullivan" w:date="2019-09-22T08:36:00Z">
        <w:r w:rsidR="00371D1D">
          <w:t xml:space="preserve">by </w:t>
        </w:r>
      </w:ins>
      <w:proofErr w:type="spellStart"/>
      <w:ins w:id="5" w:author="Gary Sullivan" w:date="2019-09-22T08:37:00Z">
        <w:r w:rsidR="00371D1D" w:rsidRPr="00371D1D">
          <w:t>Bitmovin</w:t>
        </w:r>
        <w:proofErr w:type="spellEnd"/>
        <w:r w:rsidR="00371D1D" w:rsidRPr="00371D1D">
          <w:t xml:space="preserve"> </w:t>
        </w:r>
      </w:ins>
      <w:r>
        <w:t xml:space="preserve">with </w:t>
      </w:r>
      <w:r w:rsidRPr="003F229E">
        <w:t xml:space="preserve">380 respondents </w:t>
      </w:r>
      <w:r w:rsidR="00266BC5">
        <w:t>from more than 50 countries (primarily with technical roles, roughly evenly providing live and on-demand video services)</w:t>
      </w:r>
      <w:r>
        <w:t xml:space="preserve"> reported</w:t>
      </w:r>
      <w:r w:rsidR="00D5435B">
        <w:t xml:space="preserve"> </w:t>
      </w:r>
      <w:r w:rsidR="00D5435B">
        <w:fldChar w:fldCharType="begin"/>
      </w:r>
      <w:r w:rsidR="00D5435B">
        <w:instrText xml:space="preserve"> REF _Ref512954688 \r \h </w:instrText>
      </w:r>
      <w:r w:rsidR="00D5435B">
        <w:fldChar w:fldCharType="separate"/>
      </w:r>
      <w:r w:rsidR="00A06507">
        <w:t>[10]</w:t>
      </w:r>
      <w:r w:rsidR="00D5435B">
        <w:fldChar w:fldCharType="end"/>
      </w:r>
      <w:r w:rsidR="00D5435B">
        <w:t>:</w:t>
      </w:r>
    </w:p>
    <w:p w14:paraId="0C994C53" w14:textId="037B61DD" w:rsidR="00B71FA7" w:rsidRDefault="00B71FA7" w:rsidP="00B71FA7">
      <w:pPr>
        <w:numPr>
          <w:ilvl w:val="1"/>
          <w:numId w:val="1"/>
        </w:numPr>
        <w:spacing w:before="120"/>
        <w:jc w:val="both"/>
      </w:pPr>
      <w:r>
        <w:t xml:space="preserve">28% of video developers </w:t>
      </w:r>
      <w:ins w:id="6" w:author="Gary Sullivan" w:date="2019-09-22T09:04:00Z">
        <w:r w:rsidR="00D3198D">
          <w:t>“</w:t>
        </w:r>
      </w:ins>
      <w:r>
        <w:t>currently using</w:t>
      </w:r>
      <w:ins w:id="7" w:author="Gary Sullivan" w:date="2019-09-22T09:05:00Z">
        <w:r w:rsidR="00D3198D">
          <w:t>”</w:t>
        </w:r>
      </w:ins>
      <w:r>
        <w:t xml:space="preserve"> HEVC</w:t>
      </w:r>
    </w:p>
    <w:p w14:paraId="78A4E817" w14:textId="47A77204" w:rsidR="00B71FA7" w:rsidRDefault="00266BC5" w:rsidP="00B71FA7">
      <w:pPr>
        <w:numPr>
          <w:ilvl w:val="1"/>
          <w:numId w:val="1"/>
        </w:numPr>
        <w:spacing w:before="120"/>
        <w:jc w:val="both"/>
      </w:pPr>
      <w:r>
        <w:t>40</w:t>
      </w:r>
      <w:r w:rsidR="00B71FA7">
        <w:t xml:space="preserve">% of video developers </w:t>
      </w:r>
      <w:ins w:id="8" w:author="Gary Sullivan" w:date="2019-09-22T09:04:00Z">
        <w:r w:rsidR="00D3198D">
          <w:t>“</w:t>
        </w:r>
      </w:ins>
      <w:r w:rsidR="00B71FA7">
        <w:t xml:space="preserve">planning to use </w:t>
      </w:r>
      <w:ins w:id="9" w:author="Gary Sullivan" w:date="2019-09-22T09:04:00Z">
        <w:r w:rsidR="00D3198D">
          <w:t>[</w:t>
        </w:r>
      </w:ins>
      <w:r w:rsidR="00B71FA7">
        <w:t>HEVC</w:t>
      </w:r>
      <w:ins w:id="10" w:author="Gary Sullivan" w:date="2019-09-22T09:04:00Z">
        <w:r w:rsidR="00D3198D">
          <w:t>]</w:t>
        </w:r>
      </w:ins>
      <w:r w:rsidR="00B71FA7">
        <w:t xml:space="preserve"> </w:t>
      </w:r>
      <w:del w:id="11" w:author="Gary Sullivan" w:date="2019-09-22T08:59:00Z">
        <w:r w:rsidR="00B71FA7" w:rsidDel="00D3198D">
          <w:delText>by September 2018</w:delText>
        </w:r>
      </w:del>
      <w:ins w:id="12" w:author="Gary Sullivan" w:date="2019-09-22T08:59:00Z">
        <w:r w:rsidR="00D3198D">
          <w:t>in the next 12 months</w:t>
        </w:r>
      </w:ins>
      <w:ins w:id="13" w:author="Gary Sullivan" w:date="2019-09-22T09:04:00Z">
        <w:r w:rsidR="00D3198D">
          <w:t>”</w:t>
        </w:r>
      </w:ins>
    </w:p>
    <w:p w14:paraId="4DA00DB4" w14:textId="2C65E25F" w:rsidR="00B71FA7" w:rsidRDefault="00B71FA7" w:rsidP="00475F2D">
      <w:pPr>
        <w:numPr>
          <w:ilvl w:val="0"/>
          <w:numId w:val="1"/>
        </w:numPr>
        <w:spacing w:before="120"/>
        <w:jc w:val="both"/>
        <w:outlineLvl w:val="1"/>
      </w:pPr>
      <w:r>
        <w:t xml:space="preserve">As of </w:t>
      </w:r>
      <w:r w:rsidR="000D1D6E">
        <w:t>December 2017</w:t>
      </w:r>
      <w:r>
        <w:t xml:space="preserve">, a </w:t>
      </w:r>
      <w:r w:rsidR="00FD2973">
        <w:t xml:space="preserve">survey </w:t>
      </w:r>
      <w:proofErr w:type="spellStart"/>
      <w:ins w:id="14" w:author="Gary Sullivan" w:date="2019-09-22T08:37:00Z">
        <w:r w:rsidR="00371D1D" w:rsidRPr="00371D1D">
          <w:t>Unisphere</w:t>
        </w:r>
        <w:proofErr w:type="spellEnd"/>
        <w:r w:rsidR="00371D1D" w:rsidRPr="00371D1D">
          <w:t xml:space="preserve"> Research and </w:t>
        </w:r>
        <w:r w:rsidR="00371D1D" w:rsidRPr="00371D1D">
          <w:rPr>
            <w:i/>
          </w:rPr>
          <w:t>Streaming Media</w:t>
        </w:r>
        <w:r w:rsidR="00371D1D" w:rsidRPr="00371D1D">
          <w:t xml:space="preserve"> (sponsored by Harmonic)</w:t>
        </w:r>
        <w:r w:rsidR="00371D1D">
          <w:t xml:space="preserve"> </w:t>
        </w:r>
      </w:ins>
      <w:r w:rsidR="000D1D6E">
        <w:t xml:space="preserve">with 437 complete responses (primarily in North America) </w:t>
      </w:r>
      <w:r w:rsidR="00FD2973">
        <w:t xml:space="preserve">reported </w:t>
      </w:r>
      <w:r w:rsidR="00FD2973">
        <w:fldChar w:fldCharType="begin"/>
      </w:r>
      <w:r w:rsidR="00FD2973">
        <w:instrText xml:space="preserve"> REF _Ref512957042 \r \h </w:instrText>
      </w:r>
      <w:r w:rsidR="00FD2973">
        <w:fldChar w:fldCharType="separate"/>
      </w:r>
      <w:r w:rsidR="00A06507">
        <w:t>[11]</w:t>
      </w:r>
      <w:r w:rsidR="00FD2973">
        <w:fldChar w:fldCharType="end"/>
      </w:r>
      <w:r w:rsidR="00FD2973">
        <w:t>:</w:t>
      </w:r>
    </w:p>
    <w:p w14:paraId="7B89A79C" w14:textId="356C77DA" w:rsidR="00FD2973" w:rsidRDefault="00FD2973" w:rsidP="00FD2973">
      <w:pPr>
        <w:numPr>
          <w:ilvl w:val="1"/>
          <w:numId w:val="1"/>
        </w:numPr>
        <w:spacing w:before="120"/>
        <w:jc w:val="both"/>
      </w:pPr>
      <w:r>
        <w:t xml:space="preserve">25% of </w:t>
      </w:r>
      <w:r w:rsidR="000D1D6E">
        <w:t>respondents currently using HEVC</w:t>
      </w:r>
    </w:p>
    <w:p w14:paraId="1D3EA4D6" w14:textId="7E2AC19D" w:rsidR="000D1D6E" w:rsidRDefault="000D1D6E" w:rsidP="00FD2973">
      <w:pPr>
        <w:numPr>
          <w:ilvl w:val="1"/>
          <w:numId w:val="1"/>
        </w:numPr>
        <w:spacing w:before="120"/>
        <w:jc w:val="both"/>
      </w:pPr>
      <w:r>
        <w:t>62.5% of respondents considering using HEVC by the end of 2018</w:t>
      </w:r>
    </w:p>
    <w:p w14:paraId="779CDF6D" w14:textId="4476B2A9" w:rsidR="00BC321F" w:rsidRDefault="00BC321F">
      <w:pPr>
        <w:numPr>
          <w:ilvl w:val="0"/>
          <w:numId w:val="1"/>
        </w:numPr>
        <w:spacing w:before="120"/>
        <w:jc w:val="both"/>
        <w:outlineLvl w:val="1"/>
      </w:pPr>
      <w:r>
        <w:t>In April 2018, HEVC was reported</w:t>
      </w:r>
      <w:r w:rsidR="00EA5B4A">
        <w:t xml:space="preserve"> </w:t>
      </w:r>
      <w:ins w:id="15" w:author="Gary Sullivan" w:date="2019-09-22T08:39:00Z">
        <w:r w:rsidR="00371D1D">
          <w:t xml:space="preserve">by Thierry </w:t>
        </w:r>
      </w:ins>
      <w:ins w:id="16" w:author="Gary Sullivan" w:date="2019-09-22T08:38:00Z">
        <w:r w:rsidR="00371D1D" w:rsidRPr="00371D1D">
          <w:t>Fautier</w:t>
        </w:r>
      </w:ins>
      <w:ins w:id="17" w:author="Gary Sullivan" w:date="2019-09-22T08:39:00Z">
        <w:r w:rsidR="00371D1D">
          <w:t xml:space="preserve"> of Harmonic</w:t>
        </w:r>
      </w:ins>
      <w:ins w:id="18" w:author="Gary Sullivan" w:date="2019-09-22T08:38:00Z">
        <w:r w:rsidR="00371D1D" w:rsidRPr="00371D1D">
          <w:t xml:space="preserve"> </w:t>
        </w:r>
      </w:ins>
      <w:r w:rsidR="00EA5B4A">
        <w:t>to be</w:t>
      </w:r>
      <w:r>
        <w:t xml:space="preserve"> supported in more than 2 billion devices </w:t>
      </w:r>
      <w:r w:rsidR="00EA5B4A">
        <w:fldChar w:fldCharType="begin"/>
      </w:r>
      <w:r w:rsidR="00EA5B4A">
        <w:instrText xml:space="preserve"> REF _Ref512959358 \r \h </w:instrText>
      </w:r>
      <w:r w:rsidR="00EA5B4A">
        <w:fldChar w:fldCharType="separate"/>
      </w:r>
      <w:r w:rsidR="00A06507">
        <w:t>[12]</w:t>
      </w:r>
      <w:r w:rsidR="00EA5B4A">
        <w:fldChar w:fldCharType="end"/>
      </w:r>
      <w:r>
        <w:t>.</w:t>
      </w:r>
    </w:p>
    <w:p w14:paraId="2DB9D9B3" w14:textId="2A82AB17" w:rsidR="00744982" w:rsidRDefault="00744982">
      <w:pPr>
        <w:numPr>
          <w:ilvl w:val="0"/>
          <w:numId w:val="1"/>
        </w:numPr>
        <w:spacing w:before="120"/>
        <w:jc w:val="both"/>
        <w:outlineLvl w:val="1"/>
      </w:pPr>
      <w:r>
        <w:t xml:space="preserve">In June 2018, in a survey </w:t>
      </w:r>
      <w:ins w:id="19" w:author="Gary Sullivan" w:date="2019-09-22T08:40:00Z">
        <w:r w:rsidR="00371D1D">
          <w:t xml:space="preserve">by </w:t>
        </w:r>
      </w:ins>
      <w:proofErr w:type="spellStart"/>
      <w:ins w:id="20" w:author="Gary Sullivan" w:date="2019-09-22T08:39:00Z">
        <w:r w:rsidR="00371D1D" w:rsidRPr="00371D1D">
          <w:t>Unisphere</w:t>
        </w:r>
        <w:proofErr w:type="spellEnd"/>
        <w:r w:rsidR="00371D1D" w:rsidRPr="00371D1D">
          <w:t xml:space="preserve"> Research and </w:t>
        </w:r>
        <w:r w:rsidR="00371D1D" w:rsidRPr="00371D1D">
          <w:rPr>
            <w:i/>
          </w:rPr>
          <w:t>Streaming Media</w:t>
        </w:r>
        <w:r w:rsidR="00371D1D" w:rsidRPr="00371D1D">
          <w:t xml:space="preserve"> (sponsored by Beamr and Help Me Stream)</w:t>
        </w:r>
        <w:r w:rsidR="00371D1D">
          <w:t xml:space="preserve"> </w:t>
        </w:r>
      </w:ins>
      <w:r>
        <w:t>with 406 responses</w:t>
      </w:r>
      <w:r w:rsidR="00475F2D">
        <w:t>,</w:t>
      </w:r>
      <w:r>
        <w:t xml:space="preserve"> </w:t>
      </w:r>
      <w:r w:rsidR="00550C62">
        <w:t>66%</w:t>
      </w:r>
      <w:r>
        <w:t xml:space="preserve"> of video </w:t>
      </w:r>
      <w:r w:rsidR="00F01C30">
        <w:t>encoding industry</w:t>
      </w:r>
      <w:r>
        <w:t xml:space="preserve"> respondents said they were either using HEVC in their current production pipeline </w:t>
      </w:r>
      <w:r w:rsidR="009433A4">
        <w:t xml:space="preserve">(11% in operation, 12% in pilot projects) </w:t>
      </w:r>
      <w:r>
        <w:t xml:space="preserve">or were taking steps toward using it within two years </w:t>
      </w:r>
      <w:r>
        <w:fldChar w:fldCharType="begin"/>
      </w:r>
      <w:r>
        <w:instrText xml:space="preserve"> REF _Ref518798311 \r \h </w:instrText>
      </w:r>
      <w:r>
        <w:fldChar w:fldCharType="separate"/>
      </w:r>
      <w:r w:rsidR="00A06507">
        <w:t>[13]</w:t>
      </w:r>
      <w:r>
        <w:fldChar w:fldCharType="end"/>
      </w:r>
      <w:r>
        <w:fldChar w:fldCharType="begin"/>
      </w:r>
      <w:r>
        <w:instrText xml:space="preserve"> REF _Ref518796510 \r \h </w:instrText>
      </w:r>
      <w:r>
        <w:fldChar w:fldCharType="separate"/>
      </w:r>
      <w:r w:rsidR="00A06507">
        <w:t>[14]</w:t>
      </w:r>
      <w:r>
        <w:fldChar w:fldCharType="end"/>
      </w:r>
      <w:r>
        <w:t>.</w:t>
      </w:r>
    </w:p>
    <w:p w14:paraId="5D6AF6A9" w14:textId="37C832AD" w:rsidR="003C2F67" w:rsidRDefault="00466E85">
      <w:pPr>
        <w:numPr>
          <w:ilvl w:val="0"/>
          <w:numId w:val="1"/>
        </w:numPr>
        <w:spacing w:before="120"/>
        <w:jc w:val="both"/>
        <w:outlineLvl w:val="1"/>
      </w:pPr>
      <w:r>
        <w:t>As of</w:t>
      </w:r>
      <w:r w:rsidR="00F21082">
        <w:t xml:space="preserve"> September 2018, a </w:t>
      </w:r>
      <w:r>
        <w:t xml:space="preserve">developer </w:t>
      </w:r>
      <w:r w:rsidR="00F21082">
        <w:t xml:space="preserve">survey </w:t>
      </w:r>
      <w:ins w:id="21" w:author="Gary Sullivan" w:date="2019-09-22T08:40:00Z">
        <w:r w:rsidR="00371D1D">
          <w:t xml:space="preserve">by </w:t>
        </w:r>
        <w:proofErr w:type="spellStart"/>
        <w:r w:rsidR="00371D1D" w:rsidRPr="00371D1D">
          <w:t>Bitmovin</w:t>
        </w:r>
        <w:proofErr w:type="spellEnd"/>
        <w:r w:rsidR="00371D1D" w:rsidRPr="00371D1D">
          <w:t xml:space="preserve"> </w:t>
        </w:r>
      </w:ins>
      <w:r w:rsidR="00F21082">
        <w:t>with 456 respon</w:t>
      </w:r>
      <w:r w:rsidR="003C2F67">
        <w:t>dents from 67 countries (primarily with technical roles, roughly evenly providing live and on-demand video services) reported</w:t>
      </w:r>
      <w:r w:rsidR="000B7FED">
        <w:t xml:space="preserve"> </w:t>
      </w:r>
      <w:r w:rsidR="000B7FED">
        <w:fldChar w:fldCharType="begin"/>
      </w:r>
      <w:r w:rsidR="000B7FED">
        <w:instrText xml:space="preserve"> REF _Ref524598939 \r \h </w:instrText>
      </w:r>
      <w:r w:rsidR="000B7FED">
        <w:fldChar w:fldCharType="separate"/>
      </w:r>
      <w:r w:rsidR="00A06507">
        <w:t>[15]</w:t>
      </w:r>
      <w:r w:rsidR="000B7FED">
        <w:fldChar w:fldCharType="end"/>
      </w:r>
      <w:r w:rsidR="000B7FED">
        <w:fldChar w:fldCharType="begin"/>
      </w:r>
      <w:r w:rsidR="000B7FED">
        <w:instrText xml:space="preserve"> REF _Ref524598942 \r \h </w:instrText>
      </w:r>
      <w:r w:rsidR="000B7FED">
        <w:fldChar w:fldCharType="separate"/>
      </w:r>
      <w:r w:rsidR="00A06507">
        <w:t>[16]</w:t>
      </w:r>
      <w:r w:rsidR="000B7FED">
        <w:fldChar w:fldCharType="end"/>
      </w:r>
      <w:r w:rsidR="003C2F67">
        <w:t>:</w:t>
      </w:r>
    </w:p>
    <w:p w14:paraId="24ED7360" w14:textId="65B2CEB3" w:rsidR="003C2F67" w:rsidRDefault="003C2F67" w:rsidP="003C2F67">
      <w:pPr>
        <w:numPr>
          <w:ilvl w:val="1"/>
          <w:numId w:val="1"/>
        </w:numPr>
        <w:spacing w:before="120"/>
        <w:jc w:val="both"/>
      </w:pPr>
      <w:r>
        <w:t xml:space="preserve">42% </w:t>
      </w:r>
      <w:r w:rsidR="00F21082">
        <w:t xml:space="preserve">of video developers </w:t>
      </w:r>
      <w:ins w:id="22" w:author="Gary Sullivan" w:date="2019-09-22T09:06:00Z">
        <w:r w:rsidR="00D3198D">
          <w:t>“</w:t>
        </w:r>
      </w:ins>
      <w:r w:rsidR="00F21082">
        <w:t xml:space="preserve">currently </w:t>
      </w:r>
      <w:r w:rsidR="009433A4">
        <w:t>using</w:t>
      </w:r>
      <w:ins w:id="23" w:author="Gary Sullivan" w:date="2019-09-22T09:05:00Z">
        <w:r w:rsidR="00D3198D">
          <w:t>”</w:t>
        </w:r>
      </w:ins>
      <w:r w:rsidR="009433A4">
        <w:t xml:space="preserve"> HEVC</w:t>
      </w:r>
    </w:p>
    <w:p w14:paraId="74FA741D" w14:textId="6BE0D611" w:rsidR="00F21082" w:rsidRDefault="003C2F67" w:rsidP="000B7FED">
      <w:pPr>
        <w:numPr>
          <w:ilvl w:val="1"/>
          <w:numId w:val="1"/>
        </w:numPr>
        <w:spacing w:before="120"/>
        <w:jc w:val="both"/>
      </w:pPr>
      <w:r>
        <w:t xml:space="preserve">36% of video developers </w:t>
      </w:r>
      <w:ins w:id="24" w:author="Gary Sullivan" w:date="2019-09-22T09:06:00Z">
        <w:r w:rsidR="00D3198D">
          <w:t>“</w:t>
        </w:r>
      </w:ins>
      <w:r>
        <w:t xml:space="preserve">planning to use </w:t>
      </w:r>
      <w:ins w:id="25" w:author="Gary Sullivan" w:date="2019-09-22T09:02:00Z">
        <w:r w:rsidR="00D3198D">
          <w:t>[</w:t>
        </w:r>
      </w:ins>
      <w:r>
        <w:t>HEVC</w:t>
      </w:r>
      <w:ins w:id="26" w:author="Gary Sullivan" w:date="2019-09-22T09:02:00Z">
        <w:r w:rsidR="00D3198D">
          <w:t>]</w:t>
        </w:r>
      </w:ins>
      <w:r>
        <w:t xml:space="preserve"> </w:t>
      </w:r>
      <w:del w:id="27" w:author="Gary Sullivan" w:date="2019-09-22T08:55:00Z">
        <w:r w:rsidDel="000A715B">
          <w:delText>by September 2019</w:delText>
        </w:r>
      </w:del>
      <w:ins w:id="28" w:author="Gary Sullivan" w:date="2019-09-22T08:55:00Z">
        <w:r w:rsidR="000A715B">
          <w:t>in 12 months</w:t>
        </w:r>
      </w:ins>
      <w:ins w:id="29" w:author="Gary Sullivan" w:date="2019-09-22T09:05:00Z">
        <w:r w:rsidR="00D3198D">
          <w:t>”</w:t>
        </w:r>
      </w:ins>
    </w:p>
    <w:p w14:paraId="437D1E28" w14:textId="60D063B8" w:rsidR="00371D1D" w:rsidRDefault="00371D1D" w:rsidP="00371D1D">
      <w:pPr>
        <w:numPr>
          <w:ilvl w:val="0"/>
          <w:numId w:val="1"/>
        </w:numPr>
        <w:spacing w:before="120"/>
        <w:jc w:val="both"/>
        <w:outlineLvl w:val="1"/>
        <w:rPr>
          <w:ins w:id="30" w:author="Gary Sullivan" w:date="2019-09-22T08:42:00Z"/>
        </w:rPr>
      </w:pPr>
      <w:ins w:id="31" w:author="Gary Sullivan" w:date="2019-09-22T08:42:00Z">
        <w:r>
          <w:t xml:space="preserve">As of </w:t>
        </w:r>
      </w:ins>
      <w:ins w:id="32" w:author="Gary Sullivan" w:date="2019-09-22T08:52:00Z">
        <w:r w:rsidR="000A715B">
          <w:t>September</w:t>
        </w:r>
      </w:ins>
      <w:ins w:id="33" w:author="Gary Sullivan" w:date="2019-09-22T08:42:00Z">
        <w:r>
          <w:t xml:space="preserve"> 2019, a developer survey </w:t>
        </w:r>
      </w:ins>
      <w:ins w:id="34" w:author="Gary Sullivan" w:date="2019-09-22T08:57:00Z">
        <w:r w:rsidR="00D3198D">
          <w:t xml:space="preserve">(conducted </w:t>
        </w:r>
      </w:ins>
      <w:ins w:id="35" w:author="Gary Sullivan" w:date="2019-09-22T08:46:00Z">
        <w:r>
          <w:t>from 10 June to 5 August</w:t>
        </w:r>
      </w:ins>
      <w:ins w:id="36" w:author="Gary Sullivan" w:date="2019-09-22T08:52:00Z">
        <w:r w:rsidR="000A715B">
          <w:t xml:space="preserve"> 2019</w:t>
        </w:r>
      </w:ins>
      <w:ins w:id="37" w:author="Gary Sullivan" w:date="2019-09-22T08:57:00Z">
        <w:r w:rsidR="00D3198D">
          <w:t>)</w:t>
        </w:r>
      </w:ins>
      <w:ins w:id="38" w:author="Gary Sullivan" w:date="2019-09-22T08:46:00Z">
        <w:r>
          <w:t xml:space="preserve"> </w:t>
        </w:r>
      </w:ins>
      <w:ins w:id="39" w:author="Gary Sullivan" w:date="2019-09-22T08:42:00Z">
        <w:r>
          <w:t xml:space="preserve">by </w:t>
        </w:r>
        <w:proofErr w:type="spellStart"/>
        <w:r w:rsidRPr="00371D1D">
          <w:t>Bitmovin</w:t>
        </w:r>
        <w:proofErr w:type="spellEnd"/>
        <w:r w:rsidRPr="00371D1D">
          <w:t xml:space="preserve"> </w:t>
        </w:r>
        <w:r>
          <w:t xml:space="preserve">with </w:t>
        </w:r>
      </w:ins>
      <w:ins w:id="40" w:author="Gary Sullivan" w:date="2019-09-22T08:46:00Z">
        <w:r w:rsidR="000A715B">
          <w:t>542</w:t>
        </w:r>
      </w:ins>
      <w:ins w:id="41" w:author="Gary Sullivan" w:date="2019-09-22T08:42:00Z">
        <w:r>
          <w:t xml:space="preserve"> respondents from </w:t>
        </w:r>
      </w:ins>
      <w:ins w:id="42" w:author="Gary Sullivan" w:date="2019-09-22T08:46:00Z">
        <w:r w:rsidR="000A715B">
          <w:t>108</w:t>
        </w:r>
      </w:ins>
      <w:ins w:id="43" w:author="Gary Sullivan" w:date="2019-09-22T08:42:00Z">
        <w:r>
          <w:t xml:space="preserve"> countries (primarily with technical roles) reported</w:t>
        </w:r>
      </w:ins>
      <w:ins w:id="44" w:author="Gary Sullivan" w:date="2019-09-22T20:19:00Z">
        <w:r w:rsidR="00D42938">
          <w:t> </w:t>
        </w:r>
      </w:ins>
      <w:ins w:id="45" w:author="Gary Sullivan" w:date="2019-09-22T20:18:00Z">
        <w:r w:rsidR="00D42938">
          <w:fldChar w:fldCharType="begin"/>
        </w:r>
        <w:r w:rsidR="00D42938">
          <w:instrText xml:space="preserve"> REF _Ref20075948 \r \h </w:instrText>
        </w:r>
      </w:ins>
      <w:r w:rsidR="00D42938">
        <w:fldChar w:fldCharType="separate"/>
      </w:r>
      <w:r w:rsidR="00A06507">
        <w:t>[17]</w:t>
      </w:r>
      <w:ins w:id="46" w:author="Gary Sullivan" w:date="2019-09-22T20:18:00Z">
        <w:r w:rsidR="00D42938">
          <w:fldChar w:fldCharType="end"/>
        </w:r>
      </w:ins>
      <w:ins w:id="47" w:author="Gary Sullivan" w:date="2019-09-22T08:42:00Z">
        <w:r>
          <w:t>:</w:t>
        </w:r>
      </w:ins>
    </w:p>
    <w:p w14:paraId="31FAC20B" w14:textId="2B812AFC" w:rsidR="00371D1D" w:rsidRDefault="00371D1D" w:rsidP="00371D1D">
      <w:pPr>
        <w:numPr>
          <w:ilvl w:val="1"/>
          <w:numId w:val="1"/>
        </w:numPr>
        <w:spacing w:before="120"/>
        <w:jc w:val="both"/>
        <w:rPr>
          <w:ins w:id="48" w:author="Gary Sullivan" w:date="2019-09-22T08:42:00Z"/>
        </w:rPr>
      </w:pPr>
      <w:ins w:id="49" w:author="Gary Sullivan" w:date="2019-09-22T08:42:00Z">
        <w:r>
          <w:t>4</w:t>
        </w:r>
      </w:ins>
      <w:ins w:id="50" w:author="Gary Sullivan" w:date="2019-09-22T08:50:00Z">
        <w:r w:rsidR="000A715B">
          <w:t>3</w:t>
        </w:r>
      </w:ins>
      <w:ins w:id="51" w:author="Gary Sullivan" w:date="2019-09-22T08:42:00Z">
        <w:r>
          <w:t xml:space="preserve">% of video developers </w:t>
        </w:r>
      </w:ins>
      <w:ins w:id="52" w:author="Gary Sullivan" w:date="2019-09-22T09:06:00Z">
        <w:r w:rsidR="00D3198D">
          <w:t>“</w:t>
        </w:r>
      </w:ins>
      <w:ins w:id="53" w:author="Gary Sullivan" w:date="2019-09-22T08:42:00Z">
        <w:r>
          <w:t>currently using</w:t>
        </w:r>
      </w:ins>
      <w:ins w:id="54" w:author="Gary Sullivan" w:date="2019-09-22T09:06:00Z">
        <w:r w:rsidR="00D3198D">
          <w:t>”</w:t>
        </w:r>
      </w:ins>
      <w:ins w:id="55" w:author="Gary Sullivan" w:date="2019-09-22T08:42:00Z">
        <w:r>
          <w:t xml:space="preserve"> HEVC</w:t>
        </w:r>
      </w:ins>
    </w:p>
    <w:p w14:paraId="7BF2EDD8" w14:textId="48BDF6DD" w:rsidR="00371D1D" w:rsidRDefault="00371D1D" w:rsidP="00371D1D">
      <w:pPr>
        <w:numPr>
          <w:ilvl w:val="1"/>
          <w:numId w:val="1"/>
        </w:numPr>
        <w:spacing w:before="120"/>
        <w:jc w:val="both"/>
        <w:rPr>
          <w:ins w:id="56" w:author="Gary Sullivan" w:date="2019-09-22T08:42:00Z"/>
        </w:rPr>
      </w:pPr>
      <w:ins w:id="57" w:author="Gary Sullivan" w:date="2019-09-22T08:42:00Z">
        <w:r>
          <w:t>3</w:t>
        </w:r>
      </w:ins>
      <w:ins w:id="58" w:author="Gary Sullivan" w:date="2019-09-22T08:50:00Z">
        <w:r w:rsidR="000A715B">
          <w:t>2</w:t>
        </w:r>
      </w:ins>
      <w:ins w:id="59" w:author="Gary Sullivan" w:date="2019-09-22T08:42:00Z">
        <w:r>
          <w:t xml:space="preserve">% of video developers </w:t>
        </w:r>
      </w:ins>
      <w:ins w:id="60" w:author="Gary Sullivan" w:date="2019-09-22T09:03:00Z">
        <w:r w:rsidR="00D3198D">
          <w:t>“</w:t>
        </w:r>
      </w:ins>
      <w:ins w:id="61" w:author="Gary Sullivan" w:date="2019-09-22T08:42:00Z">
        <w:r>
          <w:t xml:space="preserve">planning to </w:t>
        </w:r>
      </w:ins>
      <w:ins w:id="62" w:author="Gary Sullivan" w:date="2019-09-22T08:51:00Z">
        <w:r w:rsidR="000A715B">
          <w:t>implement</w:t>
        </w:r>
      </w:ins>
      <w:ins w:id="63" w:author="Gary Sullivan" w:date="2019-09-22T08:42:00Z">
        <w:r>
          <w:t xml:space="preserve"> </w:t>
        </w:r>
      </w:ins>
      <w:ins w:id="64" w:author="Gary Sullivan" w:date="2019-09-22T08:51:00Z">
        <w:r w:rsidR="000A715B">
          <w:t>within the next 12 months</w:t>
        </w:r>
      </w:ins>
      <w:ins w:id="65" w:author="Gary Sullivan" w:date="2019-09-22T09:03:00Z">
        <w:r w:rsidR="00D3198D">
          <w:t>”</w:t>
        </w:r>
      </w:ins>
    </w:p>
    <w:p w14:paraId="47140D03" w14:textId="59AAE406" w:rsidR="00506DFA" w:rsidRPr="00530B2F" w:rsidRDefault="00506DFA" w:rsidP="00530B2F">
      <w:pPr>
        <w:keepNext/>
        <w:spacing w:before="360"/>
        <w:jc w:val="both"/>
        <w:outlineLvl w:val="0"/>
        <w:rPr>
          <w:b/>
          <w:bCs/>
          <w:sz w:val="32"/>
          <w:szCs w:val="32"/>
        </w:rPr>
      </w:pPr>
      <w:r w:rsidRPr="00530B2F">
        <w:rPr>
          <w:b/>
          <w:bCs/>
          <w:sz w:val="32"/>
          <w:szCs w:val="32"/>
        </w:rPr>
        <w:lastRenderedPageBreak/>
        <w:t>Identified deployments</w:t>
      </w:r>
      <w:r w:rsidR="00A56AA2">
        <w:rPr>
          <w:b/>
          <w:bCs/>
          <w:sz w:val="32"/>
          <w:szCs w:val="32"/>
        </w:rPr>
        <w:t xml:space="preserve"> of HEVC</w:t>
      </w:r>
    </w:p>
    <w:bookmarkEnd w:id="2"/>
    <w:p w14:paraId="4D718326" w14:textId="2AEDEEA8" w:rsidR="006E194F" w:rsidRDefault="006E194F" w:rsidP="00530B2F">
      <w:pPr>
        <w:keepNext/>
        <w:spacing w:before="120"/>
        <w:jc w:val="both"/>
      </w:pPr>
      <w:r>
        <w:t xml:space="preserve">The basic </w:t>
      </w:r>
      <w:r w:rsidR="00D2041C">
        <w:t xml:space="preserve">deployment </w:t>
      </w:r>
      <w:r>
        <w:t>situation</w:t>
      </w:r>
      <w:r w:rsidR="00D2041C">
        <w:t xml:space="preserve"> for HEVC</w:t>
      </w:r>
      <w:r w:rsidR="00391CBD">
        <w:t xml:space="preserve"> </w:t>
      </w:r>
      <w:r w:rsidR="00F12B2F">
        <w:t xml:space="preserve">in available product offerings </w:t>
      </w:r>
      <w:r w:rsidR="00391CBD">
        <w:t>is summarized as follows</w:t>
      </w:r>
      <w:r>
        <w:t>:</w:t>
      </w:r>
    </w:p>
    <w:p w14:paraId="16C13621" w14:textId="5101E397" w:rsidR="006E194F" w:rsidRDefault="00A56AA2" w:rsidP="00530B2F">
      <w:pPr>
        <w:numPr>
          <w:ilvl w:val="0"/>
          <w:numId w:val="1"/>
        </w:numPr>
        <w:spacing w:before="120"/>
        <w:jc w:val="both"/>
        <w:outlineLvl w:val="1"/>
      </w:pPr>
      <w:r w:rsidRPr="00530B2F">
        <w:rPr>
          <w:b/>
          <w:bCs/>
        </w:rPr>
        <w:t>Broadcast and streaming services</w:t>
      </w:r>
      <w:r w:rsidR="00DD7F65">
        <w:rPr>
          <w:b/>
          <w:bCs/>
        </w:rPr>
        <w:t xml:space="preserve"> and devices</w:t>
      </w:r>
      <w:r>
        <w:t xml:space="preserve">: </w:t>
      </w:r>
      <w:r w:rsidR="006E194F">
        <w:t xml:space="preserve">HEVC has been included in many </w:t>
      </w:r>
      <w:r w:rsidR="00B95363">
        <w:t xml:space="preserve">deployed </w:t>
      </w:r>
      <w:r w:rsidR="006E194F">
        <w:t xml:space="preserve">industry television </w:t>
      </w:r>
      <w:r w:rsidR="00980A8A">
        <w:t xml:space="preserve">broadcast </w:t>
      </w:r>
      <w:r w:rsidR="00DD56B3">
        <w:t xml:space="preserve">and streaming </w:t>
      </w:r>
      <w:r w:rsidR="006E194F">
        <w:t>services</w:t>
      </w:r>
      <w:r>
        <w:t>:</w:t>
      </w:r>
    </w:p>
    <w:p w14:paraId="599826A6" w14:textId="13473DC7" w:rsidR="00475F2D" w:rsidRPr="00475F2D" w:rsidRDefault="00475F2D" w:rsidP="008E5643">
      <w:pPr>
        <w:numPr>
          <w:ilvl w:val="1"/>
          <w:numId w:val="1"/>
        </w:numPr>
        <w:spacing w:before="120"/>
        <w:jc w:val="both"/>
        <w:rPr>
          <w:b/>
        </w:rPr>
      </w:pPr>
      <w:r w:rsidRPr="0023075C">
        <w:rPr>
          <w:b/>
        </w:rPr>
        <w:t>Austria</w:t>
      </w:r>
      <w:r>
        <w:t xml:space="preserve"> is using HEVC (in </w:t>
      </w:r>
      <w:r w:rsidRPr="00F67972">
        <w:rPr>
          <w:b/>
          <w:bCs/>
        </w:rPr>
        <w:t>DVB T2</w:t>
      </w:r>
      <w:r>
        <w:t xml:space="preserve">) for digital terrestrial broadcasting </w:t>
      </w:r>
      <w:r>
        <w:fldChar w:fldCharType="begin"/>
      </w:r>
      <w:r>
        <w:instrText xml:space="preserve"> REF _Ref518800344 \r \h </w:instrText>
      </w:r>
      <w:r>
        <w:fldChar w:fldCharType="separate"/>
      </w:r>
      <w:r w:rsidR="00A06507">
        <w:t>[19]</w:t>
      </w:r>
      <w:r>
        <w:fldChar w:fldCharType="end"/>
      </w:r>
      <w:r>
        <w:t xml:space="preserve">, and </w:t>
      </w:r>
      <w:r w:rsidRPr="0023075C">
        <w:rPr>
          <w:b/>
        </w:rPr>
        <w:t>Telekom Austria</w:t>
      </w:r>
      <w:r>
        <w:t xml:space="preserve"> has switched its </w:t>
      </w:r>
      <w:r>
        <w:rPr>
          <w:b/>
        </w:rPr>
        <w:t>direct2home</w:t>
      </w:r>
      <w:r>
        <w:t xml:space="preserve"> </w:t>
      </w:r>
      <w:proofErr w:type="spellStart"/>
      <w:r>
        <w:t>pay-TV</w:t>
      </w:r>
      <w:proofErr w:type="spellEnd"/>
      <w:r>
        <w:t xml:space="preserve"> service for </w:t>
      </w:r>
      <w:r w:rsidRPr="0023075C">
        <w:rPr>
          <w:b/>
        </w:rPr>
        <w:t>Czech Republic</w:t>
      </w:r>
      <w:r>
        <w:t xml:space="preserve"> and </w:t>
      </w:r>
      <w:r w:rsidRPr="0023075C">
        <w:rPr>
          <w:b/>
        </w:rPr>
        <w:t>Slovakia</w:t>
      </w:r>
      <w:r>
        <w:t xml:space="preserve"> to HEVC </w:t>
      </w:r>
      <w:r>
        <w:fldChar w:fldCharType="begin"/>
      </w:r>
      <w:r>
        <w:instrText xml:space="preserve"> REF _Ref518800556 \r \h </w:instrText>
      </w:r>
      <w:r>
        <w:fldChar w:fldCharType="separate"/>
      </w:r>
      <w:r w:rsidR="00A06507">
        <w:t>[20]</w:t>
      </w:r>
      <w:r>
        <w:fldChar w:fldCharType="end"/>
      </w:r>
      <w:r>
        <w:t>.</w:t>
      </w:r>
    </w:p>
    <w:p w14:paraId="3401520A" w14:textId="08FE6C6B" w:rsidR="00764B98" w:rsidRDefault="00764B98" w:rsidP="008E5643">
      <w:pPr>
        <w:numPr>
          <w:ilvl w:val="1"/>
          <w:numId w:val="1"/>
        </w:numPr>
        <w:spacing w:before="120"/>
        <w:jc w:val="both"/>
      </w:pPr>
      <w:r w:rsidRPr="00E327F5">
        <w:rPr>
          <w:b/>
          <w:bCs/>
        </w:rPr>
        <w:t>Brazil</w:t>
      </w:r>
      <w:r>
        <w:t xml:space="preserve">’s streaming service </w:t>
      </w:r>
      <w:r w:rsidRPr="00BE68A1">
        <w:rPr>
          <w:b/>
          <w:bCs/>
        </w:rPr>
        <w:t>Globo.com</w:t>
      </w:r>
      <w:r>
        <w:t xml:space="preserve"> uses HEVC for 4K </w:t>
      </w:r>
      <w:r w:rsidR="004A2A0F">
        <w:t xml:space="preserve">UHD </w:t>
      </w:r>
      <w:r>
        <w:t>streaming, as of February 2017</w:t>
      </w:r>
      <w:r w:rsidR="00980A8A">
        <w:t xml:space="preserve"> </w:t>
      </w:r>
      <w:r w:rsidR="00980A8A">
        <w:fldChar w:fldCharType="begin"/>
      </w:r>
      <w:r w:rsidR="00980A8A">
        <w:instrText xml:space="preserve"> REF _Ref483314723 \r \h </w:instrText>
      </w:r>
      <w:r w:rsidR="00233611">
        <w:instrText xml:space="preserve"> \* MERGEFORMAT </w:instrText>
      </w:r>
      <w:r w:rsidR="00980A8A">
        <w:fldChar w:fldCharType="separate"/>
      </w:r>
      <w:r w:rsidR="00A06507">
        <w:t>[21]</w:t>
      </w:r>
      <w:r w:rsidR="00980A8A">
        <w:fldChar w:fldCharType="end"/>
      </w:r>
      <w:r>
        <w:t>.</w:t>
      </w:r>
    </w:p>
    <w:p w14:paraId="6277B66B" w14:textId="333BD122" w:rsidR="008E5643" w:rsidRDefault="008E5643" w:rsidP="008E5643">
      <w:pPr>
        <w:numPr>
          <w:ilvl w:val="1"/>
          <w:numId w:val="1"/>
        </w:numPr>
        <w:spacing w:before="120"/>
        <w:jc w:val="both"/>
      </w:pPr>
      <w:r w:rsidRPr="00112FB1">
        <w:rPr>
          <w:b/>
          <w:bCs/>
        </w:rPr>
        <w:t>China</w:t>
      </w:r>
      <w:r>
        <w:t xml:space="preserve"> has a new 4K UHD broadcast network by </w:t>
      </w:r>
      <w:r w:rsidRPr="00112FB1">
        <w:rPr>
          <w:b/>
          <w:bCs/>
        </w:rPr>
        <w:t>China Telecom Sichuan</w:t>
      </w:r>
      <w:r w:rsidRPr="008E5643">
        <w:t xml:space="preserve"> </w:t>
      </w:r>
      <w:r>
        <w:t xml:space="preserve">and </w:t>
      </w:r>
      <w:r w:rsidRPr="008E5643">
        <w:rPr>
          <w:b/>
          <w:bCs/>
        </w:rPr>
        <w:t>Huawei</w:t>
      </w:r>
      <w:r>
        <w:t xml:space="preserve"> </w:t>
      </w:r>
      <w:r w:rsidRPr="008E5643">
        <w:t>using</w:t>
      </w:r>
      <w:r>
        <w:t xml:space="preserve"> HEVC, as of late 2014 </w:t>
      </w:r>
      <w:r>
        <w:fldChar w:fldCharType="begin"/>
      </w:r>
      <w:r>
        <w:instrText xml:space="preserve"> REF _Ref483735651 \r \h </w:instrText>
      </w:r>
      <w:r>
        <w:fldChar w:fldCharType="separate"/>
      </w:r>
      <w:r w:rsidR="00A06507">
        <w:t>[22]</w:t>
      </w:r>
      <w:r>
        <w:fldChar w:fldCharType="end"/>
      </w:r>
      <w:r>
        <w:t>.</w:t>
      </w:r>
    </w:p>
    <w:p w14:paraId="511F52C4" w14:textId="694E49A3" w:rsidR="001C54FA" w:rsidRDefault="001C54FA" w:rsidP="008E5643">
      <w:pPr>
        <w:numPr>
          <w:ilvl w:val="1"/>
          <w:numId w:val="1"/>
        </w:numPr>
        <w:spacing w:before="120"/>
        <w:jc w:val="both"/>
      </w:pPr>
      <w:r>
        <w:rPr>
          <w:b/>
          <w:bCs/>
        </w:rPr>
        <w:t>France</w:t>
      </w:r>
      <w:r>
        <w:t xml:space="preserve"> has </w:t>
      </w:r>
      <w:r>
        <w:rPr>
          <w:b/>
          <w:bCs/>
        </w:rPr>
        <w:t>Free</w:t>
      </w:r>
      <w:r>
        <w:t xml:space="preserve">, an IPTV service provider offering 10 bit 4K UHD, launched in 2015 </w:t>
      </w:r>
      <w:r>
        <w:fldChar w:fldCharType="begin"/>
      </w:r>
      <w:r>
        <w:instrText xml:space="preserve"> REF _Ref483583910 \r \h </w:instrText>
      </w:r>
      <w:r w:rsidR="00233611">
        <w:instrText xml:space="preserve"> \* MERGEFORMAT </w:instrText>
      </w:r>
      <w:r>
        <w:fldChar w:fldCharType="separate"/>
      </w:r>
      <w:r w:rsidR="00A06507">
        <w:t>[23]</w:t>
      </w:r>
      <w:r>
        <w:fldChar w:fldCharType="end"/>
      </w:r>
      <w:r>
        <w:fldChar w:fldCharType="begin"/>
      </w:r>
      <w:r>
        <w:instrText xml:space="preserve"> REF _Ref483583912 \r \h </w:instrText>
      </w:r>
      <w:r w:rsidR="00233611">
        <w:instrText xml:space="preserve"> \* MERGEFORMAT </w:instrText>
      </w:r>
      <w:r>
        <w:fldChar w:fldCharType="separate"/>
      </w:r>
      <w:r w:rsidR="00A06507">
        <w:t>[24]</w:t>
      </w:r>
      <w:r>
        <w:fldChar w:fldCharType="end"/>
      </w:r>
      <w:r>
        <w:t>.</w:t>
      </w:r>
    </w:p>
    <w:p w14:paraId="66345498" w14:textId="5EBE03D5" w:rsidR="00DD56B3" w:rsidRDefault="00DD56B3" w:rsidP="00B05258">
      <w:pPr>
        <w:numPr>
          <w:ilvl w:val="1"/>
          <w:numId w:val="1"/>
        </w:numPr>
        <w:spacing w:before="120"/>
        <w:jc w:val="both"/>
      </w:pPr>
      <w:r w:rsidRPr="00F67972">
        <w:rPr>
          <w:b/>
          <w:bCs/>
        </w:rPr>
        <w:t>Germany</w:t>
      </w:r>
      <w:r>
        <w:t xml:space="preserve"> </w:t>
      </w:r>
      <w:r w:rsidR="001C3C91">
        <w:t xml:space="preserve">is now using HEVC (in </w:t>
      </w:r>
      <w:r w:rsidR="001C3C91" w:rsidRPr="00F67972">
        <w:rPr>
          <w:b/>
          <w:bCs/>
        </w:rPr>
        <w:t>DVB T2</w:t>
      </w:r>
      <w:r w:rsidR="001C3C91">
        <w:t xml:space="preserve">) for </w:t>
      </w:r>
      <w:r w:rsidR="001C3C91">
        <w:rPr>
          <w:i/>
          <w:iCs/>
        </w:rPr>
        <w:t>all</w:t>
      </w:r>
      <w:r>
        <w:t xml:space="preserve"> HD and higher-resolution terrestrial broadcasting </w:t>
      </w:r>
      <w:r w:rsidR="00475F2D">
        <w:fldChar w:fldCharType="begin"/>
      </w:r>
      <w:r w:rsidR="00475F2D">
        <w:instrText xml:space="preserve"> REF _Ref518800344 \r \h </w:instrText>
      </w:r>
      <w:r w:rsidR="00475F2D">
        <w:fldChar w:fldCharType="separate"/>
      </w:r>
      <w:r w:rsidR="00A06507">
        <w:t>[19]</w:t>
      </w:r>
      <w:r w:rsidR="00475F2D">
        <w:fldChar w:fldCharType="end"/>
      </w:r>
      <w:r w:rsidR="004F6144">
        <w:fldChar w:fldCharType="begin"/>
      </w:r>
      <w:r w:rsidR="004F6144">
        <w:instrText xml:space="preserve"> REF _Ref483124336 \r \h </w:instrText>
      </w:r>
      <w:r w:rsidR="00233611">
        <w:instrText xml:space="preserve"> \* MERGEFORMAT </w:instrText>
      </w:r>
      <w:r w:rsidR="004F6144">
        <w:fldChar w:fldCharType="separate"/>
      </w:r>
      <w:r w:rsidR="00A06507">
        <w:t>[25]</w:t>
      </w:r>
      <w:r w:rsidR="004F6144">
        <w:fldChar w:fldCharType="end"/>
      </w:r>
      <w:r>
        <w:t xml:space="preserve">. </w:t>
      </w:r>
      <w:r w:rsidR="004F6144">
        <w:t xml:space="preserve">This is the first </w:t>
      </w:r>
      <w:r w:rsidR="00B95363">
        <w:t xml:space="preserve">terrestrial </w:t>
      </w:r>
      <w:r w:rsidR="004F6144">
        <w:t xml:space="preserve">broadcasting with </w:t>
      </w:r>
      <w:r w:rsidR="00B95363">
        <w:t>HD or higher resolution</w:t>
      </w:r>
      <w:r w:rsidR="0084398E">
        <w:t xml:space="preserve"> </w:t>
      </w:r>
      <w:r w:rsidR="004F6144">
        <w:t xml:space="preserve">in Germany. </w:t>
      </w:r>
      <w:r>
        <w:t xml:space="preserve">The use of </w:t>
      </w:r>
      <w:r w:rsidR="004F6144">
        <w:t xml:space="preserve">the </w:t>
      </w:r>
      <w:r w:rsidR="0084398E">
        <w:t>previous-generation</w:t>
      </w:r>
      <w:r w:rsidR="004F6144">
        <w:t xml:space="preserve"> DVB-T </w:t>
      </w:r>
      <w:r>
        <w:t xml:space="preserve">formats </w:t>
      </w:r>
      <w:r w:rsidR="008878BC">
        <w:t>in major markets</w:t>
      </w:r>
      <w:r w:rsidR="0032475C">
        <w:t xml:space="preserve"> </w:t>
      </w:r>
      <w:r>
        <w:t>ceased</w:t>
      </w:r>
      <w:r w:rsidR="008878BC">
        <w:t xml:space="preserve"> in a switch-over</w:t>
      </w:r>
      <w:r>
        <w:t xml:space="preserve"> effective 29 March 2017</w:t>
      </w:r>
      <w:r w:rsidR="008878BC">
        <w:t xml:space="preserve"> </w:t>
      </w:r>
      <w:r w:rsidR="008878BC">
        <w:fldChar w:fldCharType="begin"/>
      </w:r>
      <w:r w:rsidR="008878BC">
        <w:instrText xml:space="preserve"> REF _Ref518814104 \r \h </w:instrText>
      </w:r>
      <w:r w:rsidR="008878BC">
        <w:fldChar w:fldCharType="separate"/>
      </w:r>
      <w:r w:rsidR="00A06507">
        <w:t>[26]</w:t>
      </w:r>
      <w:r w:rsidR="008878BC">
        <w:fldChar w:fldCharType="end"/>
      </w:r>
      <w:r w:rsidR="004F6144">
        <w:t>.</w:t>
      </w:r>
      <w:r w:rsidR="008878BC">
        <w:t xml:space="preserve"> The </w:t>
      </w:r>
      <w:r w:rsidR="008878BC" w:rsidRPr="0023075C">
        <w:rPr>
          <w:b/>
        </w:rPr>
        <w:t>Freenet TV</w:t>
      </w:r>
      <w:r w:rsidR="008878BC">
        <w:t xml:space="preserve"> service offers commercial subscription services on the </w:t>
      </w:r>
      <w:r w:rsidR="00A70CC5">
        <w:t xml:space="preserve">terrestrial </w:t>
      </w:r>
      <w:r w:rsidR="008878BC">
        <w:t xml:space="preserve">broadcasting system </w:t>
      </w:r>
      <w:r w:rsidR="008878BC">
        <w:fldChar w:fldCharType="begin"/>
      </w:r>
      <w:r w:rsidR="008878BC">
        <w:instrText xml:space="preserve"> REF _Ref518814104 \r \h </w:instrText>
      </w:r>
      <w:r w:rsidR="008878BC">
        <w:fldChar w:fldCharType="separate"/>
      </w:r>
      <w:r w:rsidR="00A06507">
        <w:t>[26]</w:t>
      </w:r>
      <w:r w:rsidR="008878BC">
        <w:fldChar w:fldCharType="end"/>
      </w:r>
      <w:r w:rsidR="00A70CC5">
        <w:t xml:space="preserve"> and the same channels are offered by satellite direct-to-home service as of March 2018 </w:t>
      </w:r>
      <w:r w:rsidR="00A70CC5">
        <w:fldChar w:fldCharType="begin"/>
      </w:r>
      <w:r w:rsidR="00A70CC5">
        <w:instrText xml:space="preserve"> REF _Ref518814804 \r \h </w:instrText>
      </w:r>
      <w:r w:rsidR="00A70CC5">
        <w:fldChar w:fldCharType="separate"/>
      </w:r>
      <w:r w:rsidR="00A06507">
        <w:t>[27]</w:t>
      </w:r>
      <w:r w:rsidR="00A70CC5">
        <w:fldChar w:fldCharType="end"/>
      </w:r>
      <w:r w:rsidR="008878BC">
        <w:t>.</w:t>
      </w:r>
      <w:r w:rsidR="00D03DAB">
        <w:t xml:space="preserve"> </w:t>
      </w:r>
      <w:r w:rsidR="00D03DAB" w:rsidRPr="00BE68A1">
        <w:rPr>
          <w:b/>
          <w:bCs/>
        </w:rPr>
        <w:t>Sky Deutschland</w:t>
      </w:r>
      <w:r w:rsidR="00D03DAB">
        <w:t xml:space="preserve"> is using HEVC for UHD, including live programming, as of late 2016 </w:t>
      </w:r>
      <w:r w:rsidR="00D03DAB">
        <w:fldChar w:fldCharType="begin"/>
      </w:r>
      <w:r w:rsidR="00D03DAB">
        <w:instrText xml:space="preserve"> REF _Ref483329226 \r \h </w:instrText>
      </w:r>
      <w:r w:rsidR="00233611">
        <w:instrText xml:space="preserve"> \* MERGEFORMAT </w:instrText>
      </w:r>
      <w:r w:rsidR="00D03DAB">
        <w:fldChar w:fldCharType="separate"/>
      </w:r>
      <w:r w:rsidR="00A06507">
        <w:t>[28]</w:t>
      </w:r>
      <w:r w:rsidR="00D03DAB">
        <w:fldChar w:fldCharType="end"/>
      </w:r>
      <w:r w:rsidR="00D03DAB">
        <w:t>.</w:t>
      </w:r>
      <w:r w:rsidR="004E20C0">
        <w:t xml:space="preserve"> </w:t>
      </w:r>
      <w:r w:rsidR="004E20C0">
        <w:rPr>
          <w:b/>
          <w:bCs/>
        </w:rPr>
        <w:t>Astra HD+</w:t>
      </w:r>
      <w:r w:rsidR="004E20C0">
        <w:t xml:space="preserve"> began UHD service with HEVC in 2015 </w:t>
      </w:r>
      <w:r w:rsidR="003C2EDD">
        <w:fldChar w:fldCharType="begin"/>
      </w:r>
      <w:r w:rsidR="003C2EDD">
        <w:instrText xml:space="preserve"> REF _Ref483740484 \r \h </w:instrText>
      </w:r>
      <w:r w:rsidR="003C2EDD">
        <w:fldChar w:fldCharType="separate"/>
      </w:r>
      <w:r w:rsidR="00A06507">
        <w:t>[29]</w:t>
      </w:r>
      <w:r w:rsidR="003C2EDD">
        <w:fldChar w:fldCharType="end"/>
      </w:r>
      <w:r w:rsidR="004E20C0">
        <w:t>.</w:t>
      </w:r>
      <w:r w:rsidR="00B05258">
        <w:t xml:space="preserve"> </w:t>
      </w:r>
      <w:r w:rsidR="00B05258" w:rsidRPr="005472CD">
        <w:rPr>
          <w:b/>
          <w:bCs/>
        </w:rPr>
        <w:t>Vodafone</w:t>
      </w:r>
      <w:r w:rsidR="00B05258">
        <w:t xml:space="preserve"> has a new </w:t>
      </w:r>
      <w:proofErr w:type="spellStart"/>
      <w:r w:rsidR="00B05258" w:rsidRPr="005472CD">
        <w:rPr>
          <w:b/>
          <w:bCs/>
        </w:rPr>
        <w:t>GigaTV</w:t>
      </w:r>
      <w:proofErr w:type="spellEnd"/>
      <w:r w:rsidR="00B05258" w:rsidRPr="00B05258">
        <w:t xml:space="preserve"> platform </w:t>
      </w:r>
      <w:r w:rsidR="00B05258">
        <w:t xml:space="preserve">with </w:t>
      </w:r>
      <w:r w:rsidR="00B05258" w:rsidRPr="00B05258">
        <w:t xml:space="preserve">4K UHD over cable </w:t>
      </w:r>
      <w:r w:rsidR="00B05258">
        <w:t xml:space="preserve">using HEVC </w:t>
      </w:r>
      <w:r w:rsidR="00B05258" w:rsidRPr="00B05258">
        <w:t>since early 2017</w:t>
      </w:r>
      <w:r w:rsidR="00B05258">
        <w:t xml:space="preserve"> </w:t>
      </w:r>
      <w:r w:rsidR="00B05258">
        <w:fldChar w:fldCharType="begin"/>
      </w:r>
      <w:r w:rsidR="00B05258">
        <w:instrText xml:space="preserve"> REF _Ref483906688 \r \h </w:instrText>
      </w:r>
      <w:r w:rsidR="00B05258">
        <w:fldChar w:fldCharType="separate"/>
      </w:r>
      <w:r w:rsidR="00A06507">
        <w:t>[30]</w:t>
      </w:r>
      <w:r w:rsidR="00B05258">
        <w:fldChar w:fldCharType="end"/>
      </w:r>
      <w:r w:rsidR="00B05258">
        <w:fldChar w:fldCharType="begin"/>
      </w:r>
      <w:r w:rsidR="00B05258">
        <w:instrText xml:space="preserve"> REF _Ref483906690 \r \h </w:instrText>
      </w:r>
      <w:r w:rsidR="00B05258">
        <w:fldChar w:fldCharType="separate"/>
      </w:r>
      <w:r w:rsidR="00A06507">
        <w:t>[31]</w:t>
      </w:r>
      <w:r w:rsidR="00B05258">
        <w:fldChar w:fldCharType="end"/>
      </w:r>
      <w:r w:rsidR="00B05258">
        <w:t>.</w:t>
      </w:r>
    </w:p>
    <w:p w14:paraId="38B96359" w14:textId="316412C6" w:rsidR="001C3C91" w:rsidRDefault="001C3C91" w:rsidP="008E5643">
      <w:pPr>
        <w:numPr>
          <w:ilvl w:val="1"/>
          <w:numId w:val="1"/>
        </w:numPr>
        <w:spacing w:before="120"/>
        <w:jc w:val="both"/>
      </w:pPr>
      <w:r w:rsidRPr="00F67972">
        <w:rPr>
          <w:b/>
          <w:bCs/>
        </w:rPr>
        <w:t>India</w:t>
      </w:r>
      <w:r>
        <w:t xml:space="preserve"> has </w:t>
      </w:r>
      <w:r w:rsidRPr="00F67972">
        <w:rPr>
          <w:b/>
          <w:bCs/>
        </w:rPr>
        <w:t>Tata Sky</w:t>
      </w:r>
      <w:r>
        <w:t xml:space="preserve"> using HEVC for 4K UHD since 2015 </w:t>
      </w:r>
      <w:r>
        <w:fldChar w:fldCharType="begin"/>
      </w:r>
      <w:r>
        <w:instrText xml:space="preserve"> REF _Ref483302601 \r \h </w:instrText>
      </w:r>
      <w:r w:rsidR="00233611">
        <w:instrText xml:space="preserve"> \* MERGEFORMAT </w:instrText>
      </w:r>
      <w:r>
        <w:fldChar w:fldCharType="separate"/>
      </w:r>
      <w:r w:rsidR="00A06507">
        <w:t>[32]</w:t>
      </w:r>
      <w:r>
        <w:fldChar w:fldCharType="end"/>
      </w:r>
      <w:r w:rsidR="001730C4">
        <w:t xml:space="preserve">, </w:t>
      </w:r>
      <w:r w:rsidR="00475F2D">
        <w:rPr>
          <w:b/>
        </w:rPr>
        <w:t>Videocon d2h</w:t>
      </w:r>
      <w:r w:rsidR="00475F2D" w:rsidRPr="0023075C">
        <w:t xml:space="preserve"> using</w:t>
      </w:r>
      <w:r w:rsidR="00475F2D">
        <w:t xml:space="preserve"> HEVC for HD satellite direct-to-home broadcasting since 2015 </w:t>
      </w:r>
      <w:r w:rsidR="00475F2D">
        <w:fldChar w:fldCharType="begin"/>
      </w:r>
      <w:r w:rsidR="00475F2D">
        <w:instrText xml:space="preserve"> REF _Ref518801467 \r \h </w:instrText>
      </w:r>
      <w:r w:rsidR="00475F2D">
        <w:fldChar w:fldCharType="separate"/>
      </w:r>
      <w:r w:rsidR="00A06507">
        <w:t>[33]</w:t>
      </w:r>
      <w:r w:rsidR="00475F2D">
        <w:fldChar w:fldCharType="end"/>
      </w:r>
      <w:r w:rsidR="00475F2D">
        <w:t xml:space="preserve">, </w:t>
      </w:r>
      <w:r w:rsidR="00CA7125">
        <w:rPr>
          <w:b/>
          <w:bCs/>
        </w:rPr>
        <w:t>Sun Direct DTH</w:t>
      </w:r>
      <w:r w:rsidR="00CA7125">
        <w:t xml:space="preserve"> using HEVC since 2016 </w:t>
      </w:r>
      <w:r w:rsidR="00EC65A5">
        <w:fldChar w:fldCharType="begin"/>
      </w:r>
      <w:r w:rsidR="00EC65A5">
        <w:instrText xml:space="preserve"> REF _Ref483574486 \r \h </w:instrText>
      </w:r>
      <w:r w:rsidR="00233611">
        <w:instrText xml:space="preserve"> \* MERGEFORMAT </w:instrText>
      </w:r>
      <w:r w:rsidR="00EC65A5">
        <w:fldChar w:fldCharType="separate"/>
      </w:r>
      <w:r w:rsidR="00A06507">
        <w:t>[34]</w:t>
      </w:r>
      <w:r w:rsidR="00EC65A5">
        <w:fldChar w:fldCharType="end"/>
      </w:r>
      <w:r w:rsidR="001730C4">
        <w:t xml:space="preserve">, and </w:t>
      </w:r>
      <w:r w:rsidR="001730C4" w:rsidRPr="00760C3B">
        <w:rPr>
          <w:b/>
          <w:bCs/>
        </w:rPr>
        <w:t>Airtel</w:t>
      </w:r>
      <w:r w:rsidR="001730C4">
        <w:t xml:space="preserve"> using HEVC up to 4K UHD at 60 fps </w:t>
      </w:r>
      <w:r w:rsidR="001730C4">
        <w:fldChar w:fldCharType="begin"/>
      </w:r>
      <w:r w:rsidR="001730C4">
        <w:instrText xml:space="preserve"> REF _Ref483575565 \r \h </w:instrText>
      </w:r>
      <w:r w:rsidR="00233611">
        <w:instrText xml:space="preserve"> \* MERGEFORMAT </w:instrText>
      </w:r>
      <w:r w:rsidR="001730C4">
        <w:fldChar w:fldCharType="separate"/>
      </w:r>
      <w:r w:rsidR="00A06507">
        <w:t>[35]</w:t>
      </w:r>
      <w:r w:rsidR="001730C4">
        <w:fldChar w:fldCharType="end"/>
      </w:r>
      <w:r>
        <w:t>.</w:t>
      </w:r>
    </w:p>
    <w:p w14:paraId="7DA274B7" w14:textId="5B7C9B38" w:rsidR="00CE5D28" w:rsidRDefault="00CE5D28" w:rsidP="008E5643">
      <w:pPr>
        <w:numPr>
          <w:ilvl w:val="1"/>
          <w:numId w:val="1"/>
        </w:numPr>
        <w:spacing w:before="120"/>
        <w:jc w:val="both"/>
      </w:pPr>
      <w:r>
        <w:rPr>
          <w:b/>
          <w:bCs/>
        </w:rPr>
        <w:t>Iran</w:t>
      </w:r>
      <w:r>
        <w:t xml:space="preserve"> has begun terrestrial broadcasting using HEVC (Main 10 profile</w:t>
      </w:r>
      <w:r w:rsidR="0056683E">
        <w:t xml:space="preserve"> with 1080p resolution</w:t>
      </w:r>
      <w:r>
        <w:t xml:space="preserve">) by the national broadcasting company </w:t>
      </w:r>
      <w:r>
        <w:rPr>
          <w:b/>
          <w:bCs/>
        </w:rPr>
        <w:t>IRIB</w:t>
      </w:r>
      <w:r>
        <w:t xml:space="preserve"> using DVB-T2 with support for </w:t>
      </w:r>
      <w:proofErr w:type="spellStart"/>
      <w:r>
        <w:t>HbbTV</w:t>
      </w:r>
      <w:proofErr w:type="spellEnd"/>
      <w:r>
        <w:t>. Trials began in October 2017 and broadcast service began in 2018</w:t>
      </w:r>
      <w:r w:rsidR="0056683E">
        <w:t> </w:t>
      </w:r>
      <w:r>
        <w:fldChar w:fldCharType="begin"/>
      </w:r>
      <w:r>
        <w:instrText xml:space="preserve"> REF _Ref9167201 \r \h </w:instrText>
      </w:r>
      <w:r>
        <w:fldChar w:fldCharType="separate"/>
      </w:r>
      <w:r w:rsidR="00A06507">
        <w:t>[36]</w:t>
      </w:r>
      <w:r>
        <w:fldChar w:fldCharType="end"/>
      </w:r>
      <w:r>
        <w:t>.</w:t>
      </w:r>
    </w:p>
    <w:p w14:paraId="31CDB7D3" w14:textId="253AFCB9" w:rsidR="00CA7125" w:rsidRDefault="00CA7125" w:rsidP="00B05258">
      <w:pPr>
        <w:numPr>
          <w:ilvl w:val="1"/>
          <w:numId w:val="1"/>
        </w:numPr>
        <w:spacing w:before="120"/>
        <w:jc w:val="both"/>
      </w:pPr>
      <w:r w:rsidRPr="00B05258">
        <w:rPr>
          <w:b/>
          <w:bCs/>
        </w:rPr>
        <w:t>Italy</w:t>
      </w:r>
      <w:r>
        <w:t xml:space="preserve"> </w:t>
      </w:r>
      <w:r w:rsidR="00B05258">
        <w:t xml:space="preserve">has begun terrestrial broadcasting of all content in the HEVC format and disallowed the sale of TVs using the prior DVB-T/MPEG-2 or AVC formats, as of January 1, 2017 </w:t>
      </w:r>
      <w:r w:rsidR="00B05258">
        <w:fldChar w:fldCharType="begin"/>
      </w:r>
      <w:r w:rsidR="00B05258">
        <w:instrText xml:space="preserve"> REF _Ref483906018 \r \h </w:instrText>
      </w:r>
      <w:r w:rsidR="00B05258">
        <w:fldChar w:fldCharType="separate"/>
      </w:r>
      <w:r w:rsidR="00A06507">
        <w:t>[37]</w:t>
      </w:r>
      <w:r w:rsidR="00B05258">
        <w:fldChar w:fldCharType="end"/>
      </w:r>
      <w:r w:rsidR="00B05258">
        <w:t xml:space="preserve">. It also </w:t>
      </w:r>
      <w:r>
        <w:t xml:space="preserve">has the </w:t>
      </w:r>
      <w:r w:rsidRPr="00B05258">
        <w:rPr>
          <w:b/>
          <w:bCs/>
        </w:rPr>
        <w:t>Chili</w:t>
      </w:r>
      <w:r>
        <w:t xml:space="preserve"> OTT TV service using HEVC for 4K UHD (since 2015) </w:t>
      </w:r>
      <w:r>
        <w:fldChar w:fldCharType="begin"/>
      </w:r>
      <w:r>
        <w:instrText xml:space="preserve"> REF _Ref483572030 \r \h </w:instrText>
      </w:r>
      <w:r w:rsidR="00233611">
        <w:instrText xml:space="preserve"> \* MERGEFORMAT </w:instrText>
      </w:r>
      <w:r>
        <w:fldChar w:fldCharType="separate"/>
      </w:r>
      <w:r w:rsidR="00A06507">
        <w:t>[38]</w:t>
      </w:r>
      <w:r>
        <w:fldChar w:fldCharType="end"/>
      </w:r>
      <w:r>
        <w:t>.</w:t>
      </w:r>
    </w:p>
    <w:p w14:paraId="7AF927DE" w14:textId="1740D434" w:rsidR="00DD56B3" w:rsidRDefault="00DD56B3" w:rsidP="008E5643">
      <w:pPr>
        <w:numPr>
          <w:ilvl w:val="1"/>
          <w:numId w:val="1"/>
        </w:numPr>
        <w:spacing w:before="120"/>
        <w:jc w:val="both"/>
      </w:pPr>
      <w:r w:rsidRPr="00F67972">
        <w:rPr>
          <w:b/>
          <w:bCs/>
        </w:rPr>
        <w:t>Japan</w:t>
      </w:r>
      <w:r w:rsidR="007F1E62">
        <w:t xml:space="preserve"> has commercial 4K </w:t>
      </w:r>
      <w:r w:rsidR="00BE68A1">
        <w:t xml:space="preserve">60 fps </w:t>
      </w:r>
      <w:r w:rsidR="007F1E62">
        <w:t xml:space="preserve">HEVC broadcasting by </w:t>
      </w:r>
      <w:proofErr w:type="spellStart"/>
      <w:r w:rsidR="007F1E62" w:rsidRPr="00F67972">
        <w:rPr>
          <w:b/>
          <w:bCs/>
        </w:rPr>
        <w:t>SkyPerfec</w:t>
      </w:r>
      <w:r w:rsidR="00BE68A1">
        <w:rPr>
          <w:b/>
          <w:bCs/>
        </w:rPr>
        <w:t>t</w:t>
      </w:r>
      <w:proofErr w:type="spellEnd"/>
      <w:r w:rsidR="00BE68A1">
        <w:rPr>
          <w:b/>
          <w:bCs/>
        </w:rPr>
        <w:t xml:space="preserve"> JSAT</w:t>
      </w:r>
      <w:r w:rsidR="00BE68A1">
        <w:t xml:space="preserve"> (since 2014) </w:t>
      </w:r>
      <w:r w:rsidR="00BE68A1">
        <w:fldChar w:fldCharType="begin"/>
      </w:r>
      <w:r w:rsidR="00BE68A1">
        <w:instrText xml:space="preserve"> REF _Ref483568501 \r \h </w:instrText>
      </w:r>
      <w:r w:rsidR="00233611">
        <w:instrText xml:space="preserve"> \* MERGEFORMAT </w:instrText>
      </w:r>
      <w:r w:rsidR="00BE68A1">
        <w:fldChar w:fldCharType="separate"/>
      </w:r>
      <w:r w:rsidR="00A06507">
        <w:t>[39]</w:t>
      </w:r>
      <w:r w:rsidR="00BE68A1">
        <w:fldChar w:fldCharType="end"/>
      </w:r>
      <w:r w:rsidR="007F1E62">
        <w:t xml:space="preserve">, </w:t>
      </w:r>
      <w:r w:rsidR="00A875F0">
        <w:t xml:space="preserve">the </w:t>
      </w:r>
      <w:r w:rsidR="00A875F0" w:rsidRPr="00FF266E">
        <w:rPr>
          <w:b/>
          <w:bCs/>
        </w:rPr>
        <w:t>Cable 4K</w:t>
      </w:r>
      <w:r w:rsidR="00A875F0">
        <w:t xml:space="preserve"> television service launched in December 2015 by a consortium of 39 Japanese companies including </w:t>
      </w:r>
      <w:r w:rsidR="00A875F0" w:rsidRPr="00FF266E">
        <w:rPr>
          <w:b/>
          <w:bCs/>
        </w:rPr>
        <w:t>J:COM</w:t>
      </w:r>
      <w:r w:rsidR="00A875F0">
        <w:t xml:space="preserve"> </w:t>
      </w:r>
      <w:r w:rsidR="00A875F0">
        <w:fldChar w:fldCharType="begin"/>
      </w:r>
      <w:r w:rsidR="00A875F0">
        <w:instrText xml:space="preserve"> REF _Ref483908771 \r \h </w:instrText>
      </w:r>
      <w:r w:rsidR="00A875F0">
        <w:fldChar w:fldCharType="separate"/>
      </w:r>
      <w:r w:rsidR="00A06507">
        <w:t>[40]</w:t>
      </w:r>
      <w:r w:rsidR="00A875F0">
        <w:fldChar w:fldCharType="end"/>
      </w:r>
      <w:r w:rsidR="00A875F0">
        <w:fldChar w:fldCharType="begin"/>
      </w:r>
      <w:r w:rsidR="00A875F0">
        <w:instrText xml:space="preserve"> REF _Ref483908773 \r \h </w:instrText>
      </w:r>
      <w:r w:rsidR="00A875F0">
        <w:fldChar w:fldCharType="separate"/>
      </w:r>
      <w:r w:rsidR="00A06507">
        <w:t>[41]</w:t>
      </w:r>
      <w:r w:rsidR="00A875F0">
        <w:fldChar w:fldCharType="end"/>
      </w:r>
      <w:r w:rsidR="00A875F0">
        <w:t xml:space="preserve">, </w:t>
      </w:r>
      <w:r w:rsidR="004B5F50">
        <w:t>4K</w:t>
      </w:r>
      <w:r w:rsidR="00786032">
        <w:t>/</w:t>
      </w:r>
      <w:r w:rsidR="007F1E62">
        <w:t xml:space="preserve">8K </w:t>
      </w:r>
      <w:r w:rsidR="00786032">
        <w:t xml:space="preserve">satellite broadcasting </w:t>
      </w:r>
      <w:r w:rsidR="00C21BBD">
        <w:t xml:space="preserve">service </w:t>
      </w:r>
      <w:r w:rsidR="00786032">
        <w:t>launched</w:t>
      </w:r>
      <w:r w:rsidR="004B5F50">
        <w:t xml:space="preserve"> </w:t>
      </w:r>
      <w:r w:rsidR="007F1E62">
        <w:t xml:space="preserve">by </w:t>
      </w:r>
      <w:r w:rsidR="007F1E62" w:rsidRPr="00F67972">
        <w:rPr>
          <w:b/>
          <w:bCs/>
        </w:rPr>
        <w:t>NHK</w:t>
      </w:r>
      <w:r w:rsidR="007F1E62">
        <w:t xml:space="preserve"> </w:t>
      </w:r>
      <w:r w:rsidR="00786032">
        <w:t xml:space="preserve">and commercial broadcasters </w:t>
      </w:r>
      <w:r w:rsidR="00C21BBD">
        <w:t xml:space="preserve">via </w:t>
      </w:r>
      <w:r w:rsidR="00702135">
        <w:t>B-S</w:t>
      </w:r>
      <w:r w:rsidR="004B5F50">
        <w:t>AT</w:t>
      </w:r>
      <w:r w:rsidR="00C21BBD">
        <w:t xml:space="preserve"> </w:t>
      </w:r>
      <w:r w:rsidR="00BE68A1">
        <w:t xml:space="preserve">in </w:t>
      </w:r>
      <w:r w:rsidR="00BC140D">
        <w:t xml:space="preserve">December </w:t>
      </w:r>
      <w:r w:rsidR="007F1E62">
        <w:t>2018</w:t>
      </w:r>
      <w:r w:rsidR="00F50C09">
        <w:t xml:space="preserve"> </w:t>
      </w:r>
      <w:r w:rsidR="00702135">
        <w:fldChar w:fldCharType="begin"/>
      </w:r>
      <w:r w:rsidR="00702135">
        <w:instrText xml:space="preserve"> REF _Ref3321791 \r \h </w:instrText>
      </w:r>
      <w:r w:rsidR="00702135">
        <w:fldChar w:fldCharType="separate"/>
      </w:r>
      <w:r w:rsidR="00A06507">
        <w:t>[42]</w:t>
      </w:r>
      <w:r w:rsidR="00702135">
        <w:fldChar w:fldCharType="end"/>
      </w:r>
      <w:r w:rsidR="00702135">
        <w:fldChar w:fldCharType="begin"/>
      </w:r>
      <w:r w:rsidR="00702135">
        <w:instrText xml:space="preserve"> REF _Ref3321830 \r \h </w:instrText>
      </w:r>
      <w:r w:rsidR="00702135">
        <w:fldChar w:fldCharType="separate"/>
      </w:r>
      <w:r w:rsidR="00A06507">
        <w:t>[43]</w:t>
      </w:r>
      <w:r w:rsidR="00702135">
        <w:fldChar w:fldCharType="end"/>
      </w:r>
      <w:r w:rsidR="00BC140D">
        <w:fldChar w:fldCharType="begin"/>
      </w:r>
      <w:r w:rsidR="00BC140D">
        <w:instrText xml:space="preserve"> REF _Ref3358945 \r \h </w:instrText>
      </w:r>
      <w:r w:rsidR="00BC140D">
        <w:fldChar w:fldCharType="separate"/>
      </w:r>
      <w:r w:rsidR="00A06507">
        <w:t>[44]</w:t>
      </w:r>
      <w:r w:rsidR="00BC140D">
        <w:fldChar w:fldCharType="end"/>
      </w:r>
      <w:r w:rsidR="00F50C09">
        <w:fldChar w:fldCharType="begin"/>
      </w:r>
      <w:r w:rsidR="00F50C09">
        <w:instrText xml:space="preserve"> REF _Ref531686988 \r \h </w:instrText>
      </w:r>
      <w:r w:rsidR="00F50C09">
        <w:fldChar w:fldCharType="separate"/>
      </w:r>
      <w:r w:rsidR="00A06507">
        <w:t>[45]</w:t>
      </w:r>
      <w:r w:rsidR="00F50C09">
        <w:fldChar w:fldCharType="end"/>
      </w:r>
      <w:r w:rsidR="00702135">
        <w:fldChar w:fldCharType="begin"/>
      </w:r>
      <w:r w:rsidR="00702135">
        <w:instrText xml:space="preserve"> REF _Ref3321569 \r \h </w:instrText>
      </w:r>
      <w:r w:rsidR="00702135">
        <w:fldChar w:fldCharType="separate"/>
      </w:r>
      <w:r w:rsidR="00A06507">
        <w:t>[46]</w:t>
      </w:r>
      <w:r w:rsidR="00702135">
        <w:fldChar w:fldCharType="end"/>
      </w:r>
      <w:r w:rsidR="007F1E62">
        <w:t xml:space="preserve">, 4K </w:t>
      </w:r>
      <w:r w:rsidR="00760C3B">
        <w:t>UHD</w:t>
      </w:r>
      <w:r w:rsidR="007F1E62">
        <w:t xml:space="preserve"> </w:t>
      </w:r>
      <w:r w:rsidR="00760C3B">
        <w:t xml:space="preserve">trials </w:t>
      </w:r>
      <w:r w:rsidR="007F1E62">
        <w:t>on</w:t>
      </w:r>
      <w:r w:rsidR="00760C3B">
        <w:t xml:space="preserve"> the</w:t>
      </w:r>
      <w:r w:rsidR="007F1E62">
        <w:t xml:space="preserve"> </w:t>
      </w:r>
      <w:r w:rsidR="007F1E62" w:rsidRPr="00F67972">
        <w:rPr>
          <w:b/>
          <w:bCs/>
        </w:rPr>
        <w:t xml:space="preserve">NTT </w:t>
      </w:r>
      <w:proofErr w:type="spellStart"/>
      <w:r w:rsidR="007F1E62" w:rsidRPr="00760C3B">
        <w:rPr>
          <w:b/>
          <w:bCs/>
        </w:rPr>
        <w:t>Plala</w:t>
      </w:r>
      <w:proofErr w:type="spellEnd"/>
      <w:r w:rsidR="007F1E62" w:rsidRPr="00B645A5">
        <w:rPr>
          <w:b/>
          <w:bCs/>
        </w:rPr>
        <w:t xml:space="preserve"> </w:t>
      </w:r>
      <w:proofErr w:type="spellStart"/>
      <w:r w:rsidR="00760C3B" w:rsidRPr="00B645A5">
        <w:rPr>
          <w:b/>
          <w:bCs/>
        </w:rPr>
        <w:t>Hikari</w:t>
      </w:r>
      <w:proofErr w:type="spellEnd"/>
      <w:r w:rsidR="00760C3B" w:rsidRPr="00B645A5">
        <w:rPr>
          <w:b/>
          <w:bCs/>
        </w:rPr>
        <w:t xml:space="preserve"> TV</w:t>
      </w:r>
      <w:r w:rsidR="00760C3B">
        <w:t xml:space="preserve"> </w:t>
      </w:r>
      <w:r w:rsidR="007F1E62">
        <w:t>streaming</w:t>
      </w:r>
      <w:r w:rsidR="00760C3B">
        <w:t xml:space="preserve"> service (</w:t>
      </w:r>
      <w:r w:rsidR="00F50C09">
        <w:t xml:space="preserve">trials </w:t>
      </w:r>
      <w:r w:rsidR="00760C3B">
        <w:t xml:space="preserve">since 2014) </w:t>
      </w:r>
      <w:r w:rsidR="00760C3B">
        <w:fldChar w:fldCharType="begin"/>
      </w:r>
      <w:r w:rsidR="00760C3B">
        <w:instrText xml:space="preserve"> REF _Ref483579908 \r \h </w:instrText>
      </w:r>
      <w:r w:rsidR="00233611">
        <w:instrText xml:space="preserve"> \* MERGEFORMAT </w:instrText>
      </w:r>
      <w:r w:rsidR="00760C3B">
        <w:fldChar w:fldCharType="separate"/>
      </w:r>
      <w:r w:rsidR="00A06507">
        <w:t>[47]</w:t>
      </w:r>
      <w:r w:rsidR="00760C3B">
        <w:fldChar w:fldCharType="end"/>
      </w:r>
      <w:r w:rsidR="007F1E62">
        <w:t xml:space="preserve">, and </w:t>
      </w:r>
      <w:r w:rsidR="00760C3B">
        <w:t xml:space="preserve">the </w:t>
      </w:r>
      <w:r w:rsidR="00760C3B">
        <w:rPr>
          <w:b/>
          <w:bCs/>
        </w:rPr>
        <w:t>d </w:t>
      </w:r>
      <w:proofErr w:type="spellStart"/>
      <w:r w:rsidR="00760C3B">
        <w:rPr>
          <w:b/>
          <w:bCs/>
        </w:rPr>
        <w:t>animestore</w:t>
      </w:r>
      <w:proofErr w:type="spellEnd"/>
      <w:r w:rsidR="00760C3B">
        <w:t xml:space="preserve"> </w:t>
      </w:r>
      <w:r w:rsidR="007F1E62">
        <w:t xml:space="preserve">HEVC streaming service for cartoons by </w:t>
      </w:r>
      <w:r w:rsidR="00021E87">
        <w:rPr>
          <w:b/>
          <w:bCs/>
        </w:rPr>
        <w:t>D</w:t>
      </w:r>
      <w:r w:rsidR="007F1E62" w:rsidRPr="00F67972">
        <w:rPr>
          <w:b/>
          <w:bCs/>
        </w:rPr>
        <w:t>ocomo</w:t>
      </w:r>
      <w:r w:rsidR="00760C3B">
        <w:t xml:space="preserve"> </w:t>
      </w:r>
      <w:r w:rsidR="00E81090">
        <w:t xml:space="preserve">(demonstrated in 2014 and deployed shortly thereafter) </w:t>
      </w:r>
      <w:r w:rsidR="00760C3B">
        <w:fldChar w:fldCharType="begin"/>
      </w:r>
      <w:r w:rsidR="00760C3B">
        <w:instrText xml:space="preserve"> REF _Ref483580627 \r \h </w:instrText>
      </w:r>
      <w:r w:rsidR="00233611">
        <w:instrText xml:space="preserve"> \* MERGEFORMAT </w:instrText>
      </w:r>
      <w:r w:rsidR="00760C3B">
        <w:fldChar w:fldCharType="separate"/>
      </w:r>
      <w:r w:rsidR="00A06507">
        <w:t>[48]</w:t>
      </w:r>
      <w:r w:rsidR="00760C3B">
        <w:fldChar w:fldCharType="end"/>
      </w:r>
      <w:r w:rsidR="00760C3B">
        <w:fldChar w:fldCharType="begin"/>
      </w:r>
      <w:r w:rsidR="00760C3B">
        <w:instrText xml:space="preserve"> REF _Ref483580608 \r \h </w:instrText>
      </w:r>
      <w:r w:rsidR="00233611">
        <w:instrText xml:space="preserve"> \* MERGEFORMAT </w:instrText>
      </w:r>
      <w:r w:rsidR="00760C3B">
        <w:fldChar w:fldCharType="separate"/>
      </w:r>
      <w:r w:rsidR="00A06507">
        <w:t>[49]</w:t>
      </w:r>
      <w:r w:rsidR="00760C3B">
        <w:fldChar w:fldCharType="end"/>
      </w:r>
      <w:r w:rsidR="007F1E62">
        <w:t>.</w:t>
      </w:r>
    </w:p>
    <w:p w14:paraId="5BE72105" w14:textId="7A84FF72" w:rsidR="00DC217D" w:rsidRDefault="00DC217D" w:rsidP="008E5643">
      <w:pPr>
        <w:numPr>
          <w:ilvl w:val="1"/>
          <w:numId w:val="1"/>
        </w:numPr>
        <w:spacing w:before="120"/>
        <w:jc w:val="both"/>
      </w:pPr>
      <w:r w:rsidRPr="00F67972">
        <w:rPr>
          <w:b/>
          <w:bCs/>
        </w:rPr>
        <w:lastRenderedPageBreak/>
        <w:t>Korea</w:t>
      </w:r>
      <w:r>
        <w:t xml:space="preserve"> </w:t>
      </w:r>
      <w:r w:rsidR="00751ABA">
        <w:t>began over-the-air broadcasting</w:t>
      </w:r>
      <w:r>
        <w:t xml:space="preserve"> of </w:t>
      </w:r>
      <w:r w:rsidRPr="00F67972">
        <w:rPr>
          <w:b/>
          <w:bCs/>
        </w:rPr>
        <w:t>ATSC 3.0</w:t>
      </w:r>
      <w:r>
        <w:t xml:space="preserve"> </w:t>
      </w:r>
      <w:r w:rsidR="009221B0">
        <w:t>using</w:t>
      </w:r>
      <w:r>
        <w:t xml:space="preserve"> HEVC </w:t>
      </w:r>
      <w:r w:rsidR="00751ABA">
        <w:t>in February 2017</w:t>
      </w:r>
      <w:r w:rsidR="001412E5">
        <w:t xml:space="preserve">, including roll-out of </w:t>
      </w:r>
      <w:r w:rsidR="00E52B0B">
        <w:t>U</w:t>
      </w:r>
      <w:r w:rsidR="001412E5">
        <w:t>HD 4K and HDR</w:t>
      </w:r>
      <w:r w:rsidR="00751ABA">
        <w:t xml:space="preserve"> </w:t>
      </w:r>
      <w:r w:rsidR="00751ABA">
        <w:fldChar w:fldCharType="begin"/>
      </w:r>
      <w:r w:rsidR="00751ABA">
        <w:instrText xml:space="preserve"> REF _Ref483126370 \r \h </w:instrText>
      </w:r>
      <w:r w:rsidR="00233611">
        <w:instrText xml:space="preserve"> \* MERGEFORMAT </w:instrText>
      </w:r>
      <w:r w:rsidR="00751ABA">
        <w:fldChar w:fldCharType="separate"/>
      </w:r>
      <w:r w:rsidR="00A06507">
        <w:t>[50]</w:t>
      </w:r>
      <w:r w:rsidR="00751ABA">
        <w:fldChar w:fldCharType="end"/>
      </w:r>
      <w:r w:rsidR="00751ABA">
        <w:fldChar w:fldCharType="begin"/>
      </w:r>
      <w:r w:rsidR="00751ABA">
        <w:instrText xml:space="preserve"> REF _Ref483126372 \r \h </w:instrText>
      </w:r>
      <w:r w:rsidR="00233611">
        <w:instrText xml:space="preserve"> \* MERGEFORMAT </w:instrText>
      </w:r>
      <w:r w:rsidR="00751ABA">
        <w:fldChar w:fldCharType="separate"/>
      </w:r>
      <w:r w:rsidR="00A06507">
        <w:t>[51]</w:t>
      </w:r>
      <w:r w:rsidR="00751ABA">
        <w:fldChar w:fldCharType="end"/>
      </w:r>
      <w:r w:rsidR="001412E5">
        <w:fldChar w:fldCharType="begin"/>
      </w:r>
      <w:r w:rsidR="001412E5">
        <w:instrText xml:space="preserve"> REF _Ref483127243 \r \h </w:instrText>
      </w:r>
      <w:r w:rsidR="00233611">
        <w:instrText xml:space="preserve"> \* MERGEFORMAT </w:instrText>
      </w:r>
      <w:r w:rsidR="001412E5">
        <w:fldChar w:fldCharType="separate"/>
      </w:r>
      <w:r w:rsidR="00A06507">
        <w:t>[52]</w:t>
      </w:r>
      <w:r w:rsidR="001412E5">
        <w:fldChar w:fldCharType="end"/>
      </w:r>
      <w:r w:rsidR="00EC65A5">
        <w:t>,</w:t>
      </w:r>
      <w:r w:rsidR="007A28A6">
        <w:t xml:space="preserve"> </w:t>
      </w:r>
      <w:r w:rsidR="007A28A6">
        <w:rPr>
          <w:b/>
          <w:bCs/>
        </w:rPr>
        <w:t>KT</w:t>
      </w:r>
      <w:r w:rsidR="007A28A6">
        <w:t xml:space="preserve"> and </w:t>
      </w:r>
      <w:r w:rsidR="007A28A6" w:rsidRPr="00760C3B">
        <w:rPr>
          <w:b/>
          <w:bCs/>
        </w:rPr>
        <w:t>SK</w:t>
      </w:r>
      <w:r w:rsidR="007A28A6">
        <w:t xml:space="preserve"> both launched broadband UHD services based on HEVC (in 2016) </w:t>
      </w:r>
      <w:r w:rsidR="007A28A6">
        <w:fldChar w:fldCharType="begin"/>
      </w:r>
      <w:r w:rsidR="007A28A6">
        <w:instrText xml:space="preserve"> REF _Ref483571399 \r \h </w:instrText>
      </w:r>
      <w:r w:rsidR="00233611">
        <w:instrText xml:space="preserve"> \* MERGEFORMAT </w:instrText>
      </w:r>
      <w:r w:rsidR="007A28A6">
        <w:fldChar w:fldCharType="separate"/>
      </w:r>
      <w:r w:rsidR="00A06507">
        <w:t>[53]</w:t>
      </w:r>
      <w:r w:rsidR="007A28A6">
        <w:fldChar w:fldCharType="end"/>
      </w:r>
      <w:r w:rsidR="00EC65A5">
        <w:t xml:space="preserve">, and </w:t>
      </w:r>
      <w:r w:rsidR="00EC65A5">
        <w:rPr>
          <w:b/>
          <w:bCs/>
        </w:rPr>
        <w:t>t-broad</w:t>
      </w:r>
      <w:r w:rsidR="00EC65A5">
        <w:t xml:space="preserve"> provides 4K and 8K UHD over </w:t>
      </w:r>
      <w:r w:rsidR="00B07360">
        <w:t xml:space="preserve">broadband </w:t>
      </w:r>
      <w:r w:rsidR="00EC65A5">
        <w:t xml:space="preserve">IP </w:t>
      </w:r>
      <w:r w:rsidR="00EC65A5">
        <w:fldChar w:fldCharType="begin"/>
      </w:r>
      <w:r w:rsidR="00EC65A5">
        <w:instrText xml:space="preserve"> REF _Ref483574326 \r \h </w:instrText>
      </w:r>
      <w:r w:rsidR="00233611">
        <w:instrText xml:space="preserve"> \* MERGEFORMAT </w:instrText>
      </w:r>
      <w:r w:rsidR="00EC65A5">
        <w:fldChar w:fldCharType="separate"/>
      </w:r>
      <w:r w:rsidR="00A06507">
        <w:t>[54]</w:t>
      </w:r>
      <w:r w:rsidR="00EC65A5">
        <w:fldChar w:fldCharType="end"/>
      </w:r>
      <w:r w:rsidR="007A28A6">
        <w:t>.</w:t>
      </w:r>
    </w:p>
    <w:p w14:paraId="63078B42" w14:textId="0FD3D7AA" w:rsidR="00475F2D" w:rsidRDefault="00475F2D" w:rsidP="008E5643">
      <w:pPr>
        <w:numPr>
          <w:ilvl w:val="1"/>
          <w:numId w:val="1"/>
        </w:numPr>
        <w:spacing w:before="120"/>
        <w:jc w:val="both"/>
      </w:pPr>
      <w:r>
        <w:rPr>
          <w:b/>
        </w:rPr>
        <w:t>Netherlands</w:t>
      </w:r>
      <w:r>
        <w:t xml:space="preserve"> has announced a plan to switch its entire terrestrial broadcast system to HEVC (in </w:t>
      </w:r>
      <w:r w:rsidRPr="00F67972">
        <w:rPr>
          <w:b/>
          <w:bCs/>
        </w:rPr>
        <w:t>DVB T2</w:t>
      </w:r>
      <w:r>
        <w:t xml:space="preserve">) by April 2019 </w:t>
      </w:r>
      <w:r>
        <w:fldChar w:fldCharType="begin"/>
      </w:r>
      <w:r>
        <w:instrText xml:space="preserve"> REF _Ref518800344 \r \h </w:instrText>
      </w:r>
      <w:r>
        <w:fldChar w:fldCharType="separate"/>
      </w:r>
      <w:r w:rsidR="00A06507">
        <w:t>[19]</w:t>
      </w:r>
      <w:r>
        <w:fldChar w:fldCharType="end"/>
      </w:r>
      <w:r>
        <w:t>.</w:t>
      </w:r>
    </w:p>
    <w:p w14:paraId="5E82C128" w14:textId="12B12535" w:rsidR="001B3885" w:rsidRDefault="001B3885" w:rsidP="008E5643">
      <w:pPr>
        <w:numPr>
          <w:ilvl w:val="1"/>
          <w:numId w:val="1"/>
        </w:numPr>
        <w:spacing w:before="120"/>
        <w:jc w:val="both"/>
      </w:pPr>
      <w:r>
        <w:rPr>
          <w:b/>
          <w:bCs/>
        </w:rPr>
        <w:t>Portugal</w:t>
      </w:r>
      <w:r>
        <w:t xml:space="preserve"> has the </w:t>
      </w:r>
      <w:r>
        <w:rPr>
          <w:b/>
          <w:bCs/>
        </w:rPr>
        <w:t xml:space="preserve">Portugal Telecom </w:t>
      </w:r>
      <w:r>
        <w:t xml:space="preserve">4K UHD service using HEVC since 2016 </w:t>
      </w:r>
      <w:r>
        <w:fldChar w:fldCharType="begin"/>
      </w:r>
      <w:r>
        <w:instrText xml:space="preserve"> REF _Ref483736571 \r \h </w:instrText>
      </w:r>
      <w:r>
        <w:fldChar w:fldCharType="separate"/>
      </w:r>
      <w:r w:rsidR="00A06507">
        <w:t>[55]</w:t>
      </w:r>
      <w:r>
        <w:fldChar w:fldCharType="end"/>
      </w:r>
      <w:r w:rsidR="00744982">
        <w:t xml:space="preserve"> and the </w:t>
      </w:r>
      <w:r w:rsidR="00744982" w:rsidRPr="00475F2D">
        <w:rPr>
          <w:b/>
        </w:rPr>
        <w:t>NOS</w:t>
      </w:r>
      <w:r w:rsidR="00744982">
        <w:t xml:space="preserve"> broadband and </w:t>
      </w:r>
      <w:proofErr w:type="spellStart"/>
      <w:r w:rsidR="00744982">
        <w:t>pay-TV</w:t>
      </w:r>
      <w:proofErr w:type="spellEnd"/>
      <w:r w:rsidR="00744982">
        <w:t xml:space="preserve"> service using HEVC for 4K UHD since 2016 </w:t>
      </w:r>
      <w:r w:rsidR="00744982">
        <w:fldChar w:fldCharType="begin"/>
      </w:r>
      <w:r w:rsidR="00744982">
        <w:instrText xml:space="preserve"> REF _Ref518798104 \r \h </w:instrText>
      </w:r>
      <w:r w:rsidR="00744982">
        <w:fldChar w:fldCharType="separate"/>
      </w:r>
      <w:r w:rsidR="00A06507">
        <w:t>[56]</w:t>
      </w:r>
      <w:r w:rsidR="00744982">
        <w:fldChar w:fldCharType="end"/>
      </w:r>
      <w:r>
        <w:t>.</w:t>
      </w:r>
    </w:p>
    <w:p w14:paraId="60130B5E" w14:textId="63578B47" w:rsidR="003B55A4" w:rsidRDefault="003B55A4" w:rsidP="003B55A4">
      <w:pPr>
        <w:numPr>
          <w:ilvl w:val="1"/>
          <w:numId w:val="1"/>
        </w:numPr>
        <w:spacing w:before="120"/>
        <w:jc w:val="both"/>
      </w:pPr>
      <w:r w:rsidRPr="0023075C">
        <w:rPr>
          <w:b/>
        </w:rPr>
        <w:t>Russia</w:t>
      </w:r>
      <w:r>
        <w:t xml:space="preserve"> has the </w:t>
      </w:r>
      <w:r w:rsidRPr="0023075C">
        <w:rPr>
          <w:b/>
        </w:rPr>
        <w:t>NTV</w:t>
      </w:r>
      <w:r>
        <w:rPr>
          <w:b/>
        </w:rPr>
        <w:t>-</w:t>
      </w:r>
      <w:r w:rsidRPr="0023075C">
        <w:rPr>
          <w:b/>
        </w:rPr>
        <w:t>Plus</w:t>
      </w:r>
      <w:r>
        <w:t xml:space="preserve"> satellite direct-to-home broadcasting service launched throughout the country in April 2017 using HEVC with 4K UHD, following trial broadcasting begun in 2014 </w:t>
      </w:r>
      <w:r>
        <w:fldChar w:fldCharType="begin"/>
      </w:r>
      <w:r>
        <w:instrText xml:space="preserve"> REF _Ref518812920 \r \h </w:instrText>
      </w:r>
      <w:r>
        <w:fldChar w:fldCharType="separate"/>
      </w:r>
      <w:r w:rsidR="00A06507">
        <w:t>[57]</w:t>
      </w:r>
      <w:r>
        <w:fldChar w:fldCharType="end"/>
      </w:r>
      <w:r>
        <w:fldChar w:fldCharType="begin"/>
      </w:r>
      <w:r>
        <w:instrText xml:space="preserve"> REF _Ref518812923 \r \h </w:instrText>
      </w:r>
      <w:r>
        <w:fldChar w:fldCharType="separate"/>
      </w:r>
      <w:r w:rsidR="00A06507">
        <w:t>[58]</w:t>
      </w:r>
      <w:r>
        <w:fldChar w:fldCharType="end"/>
      </w:r>
      <w:r>
        <w:t>.</w:t>
      </w:r>
    </w:p>
    <w:p w14:paraId="1EEEE9D4" w14:textId="45CD6105" w:rsidR="00764B98" w:rsidRDefault="00764B98" w:rsidP="008E5643">
      <w:pPr>
        <w:numPr>
          <w:ilvl w:val="1"/>
          <w:numId w:val="1"/>
        </w:numPr>
        <w:spacing w:before="120"/>
        <w:jc w:val="both"/>
      </w:pPr>
      <w:r w:rsidRPr="00E327F5">
        <w:rPr>
          <w:b/>
          <w:bCs/>
        </w:rPr>
        <w:t>Spain</w:t>
      </w:r>
      <w:r>
        <w:t>’s</w:t>
      </w:r>
      <w:r w:rsidRPr="00DF247B">
        <w:t xml:space="preserve"> </w:t>
      </w:r>
      <w:r w:rsidRPr="00F67972">
        <w:rPr>
          <w:b/>
          <w:bCs/>
        </w:rPr>
        <w:t>Digital TV Tech Forum</w:t>
      </w:r>
      <w:r>
        <w:t xml:space="preserve"> has adopted HEVC for HD and UHD streaming, as of August 2016 (using </w:t>
      </w:r>
      <w:proofErr w:type="spellStart"/>
      <w:r w:rsidRPr="00DF247B">
        <w:t>HbbTV</w:t>
      </w:r>
      <w:proofErr w:type="spellEnd"/>
      <w:r w:rsidRPr="00DF247B">
        <w:t xml:space="preserve"> 2 version 2.0.1</w:t>
      </w:r>
      <w:r>
        <w:t>)</w:t>
      </w:r>
      <w:r w:rsidR="001730C4">
        <w:t xml:space="preserve"> </w:t>
      </w:r>
      <w:r w:rsidR="001730C4">
        <w:fldChar w:fldCharType="begin"/>
      </w:r>
      <w:r w:rsidR="001730C4">
        <w:instrText xml:space="preserve"> REF _Ref483575783 \r \h </w:instrText>
      </w:r>
      <w:r w:rsidR="00233611">
        <w:instrText xml:space="preserve"> \* MERGEFORMAT </w:instrText>
      </w:r>
      <w:r w:rsidR="001730C4">
        <w:fldChar w:fldCharType="separate"/>
      </w:r>
      <w:r w:rsidR="00A06507">
        <w:t>[59]</w:t>
      </w:r>
      <w:r w:rsidR="001730C4">
        <w:fldChar w:fldCharType="end"/>
      </w:r>
      <w:r>
        <w:t>.</w:t>
      </w:r>
    </w:p>
    <w:p w14:paraId="7A904354" w14:textId="42DE4EDE" w:rsidR="00FE644E" w:rsidRDefault="00FE644E" w:rsidP="008E5643">
      <w:pPr>
        <w:numPr>
          <w:ilvl w:val="1"/>
          <w:numId w:val="1"/>
        </w:numPr>
        <w:spacing w:before="120"/>
        <w:jc w:val="both"/>
      </w:pPr>
      <w:r>
        <w:rPr>
          <w:b/>
        </w:rPr>
        <w:t>South Africa</w:t>
      </w:r>
      <w:r w:rsidR="00EF0865">
        <w:t>-</w:t>
      </w:r>
      <w:r>
        <w:t xml:space="preserve">based </w:t>
      </w:r>
      <w:proofErr w:type="spellStart"/>
      <w:r>
        <w:rPr>
          <w:b/>
        </w:rPr>
        <w:t>Showmax</w:t>
      </w:r>
      <w:proofErr w:type="spellEnd"/>
      <w:r>
        <w:t xml:space="preserve"> added HEVC support in March 2019 </w:t>
      </w:r>
      <w:r>
        <w:fldChar w:fldCharType="begin"/>
      </w:r>
      <w:r>
        <w:instrText xml:space="preserve"> REF _Ref3285880 \r \h </w:instrText>
      </w:r>
      <w:r>
        <w:fldChar w:fldCharType="separate"/>
      </w:r>
      <w:r w:rsidR="00A06507">
        <w:t>[60]</w:t>
      </w:r>
      <w:r>
        <w:fldChar w:fldCharType="end"/>
      </w:r>
      <w:r>
        <w:t>.</w:t>
      </w:r>
    </w:p>
    <w:p w14:paraId="5807AD7E" w14:textId="116E2ADE" w:rsidR="008F7CDC" w:rsidRDefault="008F7CDC" w:rsidP="008E5643">
      <w:pPr>
        <w:numPr>
          <w:ilvl w:val="1"/>
          <w:numId w:val="1"/>
        </w:numPr>
        <w:spacing w:before="120"/>
        <w:jc w:val="both"/>
      </w:pPr>
      <w:r>
        <w:rPr>
          <w:b/>
          <w:bCs/>
        </w:rPr>
        <w:t>Switzerland</w:t>
      </w:r>
      <w:r>
        <w:t xml:space="preserve">’s </w:t>
      </w:r>
      <w:proofErr w:type="spellStart"/>
      <w:r>
        <w:rPr>
          <w:b/>
          <w:bCs/>
        </w:rPr>
        <w:t>Swisscomm</w:t>
      </w:r>
      <w:proofErr w:type="spellEnd"/>
      <w:r>
        <w:t xml:space="preserve"> launched UHD service with HDR in 2016 using HEVC </w:t>
      </w:r>
      <w:r>
        <w:fldChar w:fldCharType="begin"/>
      </w:r>
      <w:r>
        <w:instrText xml:space="preserve"> REF _Ref484551779 \r \h </w:instrText>
      </w:r>
      <w:r>
        <w:fldChar w:fldCharType="separate"/>
      </w:r>
      <w:r w:rsidR="00A06507">
        <w:t>[61]</w:t>
      </w:r>
      <w:r>
        <w:fldChar w:fldCharType="end"/>
      </w:r>
      <w:r>
        <w:fldChar w:fldCharType="begin"/>
      </w:r>
      <w:r>
        <w:instrText xml:space="preserve"> REF _Ref484551860 \r \h </w:instrText>
      </w:r>
      <w:r>
        <w:fldChar w:fldCharType="separate"/>
      </w:r>
      <w:r w:rsidR="00A06507">
        <w:t>[62]</w:t>
      </w:r>
      <w:r>
        <w:fldChar w:fldCharType="end"/>
      </w:r>
      <w:r>
        <w:fldChar w:fldCharType="begin"/>
      </w:r>
      <w:r>
        <w:instrText xml:space="preserve"> REF _Ref484550599 \r \h </w:instrText>
      </w:r>
      <w:r>
        <w:fldChar w:fldCharType="separate"/>
      </w:r>
      <w:r w:rsidR="00A06507">
        <w:t>[63]</w:t>
      </w:r>
      <w:r>
        <w:fldChar w:fldCharType="end"/>
      </w:r>
      <w:r>
        <w:t>.</w:t>
      </w:r>
    </w:p>
    <w:p w14:paraId="4E06C4C6" w14:textId="32FB8BF8" w:rsidR="00E373A8" w:rsidRDefault="00E373A8" w:rsidP="008E5643">
      <w:pPr>
        <w:numPr>
          <w:ilvl w:val="1"/>
          <w:numId w:val="1"/>
        </w:numPr>
        <w:spacing w:before="120"/>
        <w:jc w:val="both"/>
      </w:pPr>
      <w:r w:rsidRPr="00F67972">
        <w:rPr>
          <w:b/>
          <w:bCs/>
        </w:rPr>
        <w:t>UK</w:t>
      </w:r>
      <w:r w:rsidR="007F1E62">
        <w:t xml:space="preserve"> has </w:t>
      </w:r>
      <w:r w:rsidR="006651EE" w:rsidRPr="00BE68A1">
        <w:rPr>
          <w:b/>
          <w:bCs/>
        </w:rPr>
        <w:t>Sky Q</w:t>
      </w:r>
      <w:r w:rsidR="006651EE">
        <w:t xml:space="preserve"> UHD with HEVC </w:t>
      </w:r>
      <w:bookmarkStart w:id="66" w:name="_Hlk483331349"/>
      <w:r w:rsidR="006651EE">
        <w:fldChar w:fldCharType="begin"/>
      </w:r>
      <w:r w:rsidR="006651EE">
        <w:instrText xml:space="preserve"> REF _Ref483331242 \r \h </w:instrText>
      </w:r>
      <w:r w:rsidR="00233611">
        <w:instrText xml:space="preserve"> \* MERGEFORMAT </w:instrText>
      </w:r>
      <w:r w:rsidR="006651EE">
        <w:fldChar w:fldCharType="separate"/>
      </w:r>
      <w:r w:rsidR="00A06507">
        <w:t>[64]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06507">
        <w:t>[65]</w:t>
      </w:r>
      <w:r w:rsidR="006651EE">
        <w:fldChar w:fldCharType="end"/>
      </w:r>
      <w:bookmarkEnd w:id="66"/>
      <w:r w:rsidR="00B645A5">
        <w:t>,</w:t>
      </w:r>
      <w:r w:rsidR="006651EE">
        <w:t xml:space="preserve"> </w:t>
      </w:r>
      <w:r w:rsidR="00045BAD" w:rsidRPr="00F12B2F">
        <w:rPr>
          <w:b/>
          <w:bCs/>
        </w:rPr>
        <w:t>BT</w:t>
      </w:r>
      <w:r w:rsidR="00045BAD">
        <w:t xml:space="preserve"> sending UHD with HEVC for live satellite broadcast</w:t>
      </w:r>
      <w:r w:rsidR="008F7CDC">
        <w:t xml:space="preserve"> </w:t>
      </w:r>
      <w:r w:rsidR="008F7CDC">
        <w:fldChar w:fldCharType="begin"/>
      </w:r>
      <w:r w:rsidR="008F7CDC">
        <w:instrText xml:space="preserve"> REF _Ref484550599 \r \h </w:instrText>
      </w:r>
      <w:r w:rsidR="008F7CDC">
        <w:fldChar w:fldCharType="separate"/>
      </w:r>
      <w:r w:rsidR="00A06507">
        <w:t>[63]</w:t>
      </w:r>
      <w:r w:rsidR="008F7CDC">
        <w:fldChar w:fldCharType="end"/>
      </w:r>
      <w:r w:rsidR="00045BAD">
        <w:fldChar w:fldCharType="begin"/>
      </w:r>
      <w:r w:rsidR="00045BAD">
        <w:instrText xml:space="preserve"> REF _Ref484549942 \r \h </w:instrText>
      </w:r>
      <w:r w:rsidR="00045BAD">
        <w:fldChar w:fldCharType="separate"/>
      </w:r>
      <w:r w:rsidR="00A06507">
        <w:t>[66]</w:t>
      </w:r>
      <w:r w:rsidR="00045BAD">
        <w:fldChar w:fldCharType="end"/>
      </w:r>
      <w:r w:rsidR="00045BAD">
        <w:t xml:space="preserve"> </w:t>
      </w:r>
      <w:r w:rsidR="007F1E62">
        <w:t xml:space="preserve">the </w:t>
      </w:r>
      <w:proofErr w:type="spellStart"/>
      <w:r w:rsidR="007F1E62" w:rsidRPr="00F67972">
        <w:rPr>
          <w:b/>
          <w:bCs/>
        </w:rPr>
        <w:t>Freeview</w:t>
      </w:r>
      <w:proofErr w:type="spellEnd"/>
      <w:r w:rsidR="007F1E62" w:rsidRPr="00F67972">
        <w:rPr>
          <w:b/>
          <w:bCs/>
        </w:rPr>
        <w:t xml:space="preserve"> Play</w:t>
      </w:r>
      <w:r w:rsidR="007F1E62">
        <w:t xml:space="preserve"> broadcast &amp; IPTV hybrid service using HEVC with HDR</w:t>
      </w:r>
      <w:r w:rsidR="00760C3B">
        <w:t xml:space="preserve"> </w:t>
      </w:r>
      <w:r w:rsidR="00760C3B">
        <w:fldChar w:fldCharType="begin"/>
      </w:r>
      <w:r w:rsidR="00760C3B">
        <w:instrText xml:space="preserve"> REF _Ref483239401 \r \h </w:instrText>
      </w:r>
      <w:r w:rsidR="00233611">
        <w:instrText xml:space="preserve"> \* MERGEFORMAT </w:instrText>
      </w:r>
      <w:r w:rsidR="00760C3B">
        <w:fldChar w:fldCharType="separate"/>
      </w:r>
      <w:r w:rsidR="00A06507">
        <w:t>[67]</w:t>
      </w:r>
      <w:r w:rsidR="00760C3B">
        <w:fldChar w:fldCharType="end"/>
      </w:r>
      <w:r w:rsidR="007F1E62">
        <w:fldChar w:fldCharType="begin"/>
      </w:r>
      <w:r w:rsidR="007F1E62">
        <w:instrText xml:space="preserve"> REF _Ref483239662 \r \h </w:instrText>
      </w:r>
      <w:r w:rsidR="00233611">
        <w:instrText xml:space="preserve"> \* MERGEFORMAT </w:instrText>
      </w:r>
      <w:r w:rsidR="007F1E62">
        <w:fldChar w:fldCharType="separate"/>
      </w:r>
      <w:r w:rsidR="00A06507">
        <w:t>[68]</w:t>
      </w:r>
      <w:r w:rsidR="007F1E62">
        <w:fldChar w:fldCharType="end"/>
      </w:r>
      <w:r w:rsidR="00B645A5">
        <w:t xml:space="preserve">, and the </w:t>
      </w:r>
      <w:r w:rsidR="00B645A5">
        <w:rPr>
          <w:b/>
          <w:bCs/>
        </w:rPr>
        <w:t>Virgin Media</w:t>
      </w:r>
      <w:r w:rsidR="00B645A5">
        <w:t xml:space="preserve"> cable service with 4K UHD </w:t>
      </w:r>
      <w:r w:rsidR="00B645A5">
        <w:fldChar w:fldCharType="begin"/>
      </w:r>
      <w:r w:rsidR="00B645A5">
        <w:instrText xml:space="preserve"> REF _Ref483581981 \r \h </w:instrText>
      </w:r>
      <w:r w:rsidR="00233611">
        <w:instrText xml:space="preserve"> \* MERGEFORMAT </w:instrText>
      </w:r>
      <w:r w:rsidR="00B645A5">
        <w:fldChar w:fldCharType="separate"/>
      </w:r>
      <w:r w:rsidR="00A06507">
        <w:t>[69]</w:t>
      </w:r>
      <w:r w:rsidR="00B645A5">
        <w:fldChar w:fldCharType="end"/>
      </w:r>
      <w:r w:rsidR="00751ABA">
        <w:t>.</w:t>
      </w:r>
    </w:p>
    <w:p w14:paraId="3E530EB0" w14:textId="5D8E0091" w:rsidR="00DC4EA2" w:rsidRDefault="00021E87" w:rsidP="008E5643">
      <w:pPr>
        <w:numPr>
          <w:ilvl w:val="1"/>
          <w:numId w:val="1"/>
        </w:numPr>
        <w:spacing w:before="120"/>
        <w:jc w:val="both"/>
      </w:pPr>
      <w:r w:rsidRPr="00F67972">
        <w:rPr>
          <w:b/>
          <w:bCs/>
        </w:rPr>
        <w:t>U.S.</w:t>
      </w:r>
      <w:r>
        <w:t xml:space="preserve">-based services using HEVC include </w:t>
      </w:r>
      <w:r w:rsidR="00DD56B3" w:rsidRPr="00F67972">
        <w:rPr>
          <w:b/>
          <w:bCs/>
        </w:rPr>
        <w:t>Amazon Instant Video</w:t>
      </w:r>
      <w:r w:rsidR="00DD56B3">
        <w:t xml:space="preserve"> and </w:t>
      </w:r>
      <w:r w:rsidR="00DD56B3" w:rsidRPr="00F67972">
        <w:rPr>
          <w:b/>
          <w:bCs/>
        </w:rPr>
        <w:t>Fire TV</w:t>
      </w:r>
      <w:r w:rsidR="00DD56B3">
        <w:t xml:space="preserve"> </w:t>
      </w:r>
      <w:r>
        <w:t>(</w:t>
      </w:r>
      <w:r w:rsidR="00DD56B3">
        <w:t>using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A06507">
        <w:t>[70]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06507">
        <w:t>[71]</w:t>
      </w:r>
      <w:r w:rsidR="005368CC">
        <w:fldChar w:fldCharType="end"/>
      </w:r>
      <w:r>
        <w:t>)</w:t>
      </w:r>
      <w:r w:rsidR="00871274">
        <w:t>,</w:t>
      </w:r>
      <w:r>
        <w:t xml:space="preserve"> </w:t>
      </w:r>
      <w:r w:rsidR="00DD56B3" w:rsidRPr="00F67972">
        <w:rPr>
          <w:b/>
          <w:bCs/>
        </w:rPr>
        <w:t>Netflix</w:t>
      </w:r>
      <w:r w:rsidR="00FB15F4">
        <w:t xml:space="preserve"> </w:t>
      </w:r>
      <w:r>
        <w:t>(</w:t>
      </w:r>
      <w:r w:rsidR="00FB15F4">
        <w:t>u</w:t>
      </w:r>
      <w:r w:rsidR="00DD56B3">
        <w:t>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A06507">
        <w:t>[70]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06507">
        <w:t>[71]</w:t>
      </w:r>
      <w:r w:rsidR="005368CC">
        <w:fldChar w:fldCharType="end"/>
      </w:r>
      <w:r>
        <w:t xml:space="preserve">), </w:t>
      </w:r>
      <w:r w:rsidR="00CA7125">
        <w:rPr>
          <w:b/>
          <w:bCs/>
        </w:rPr>
        <w:t>Dish Network</w:t>
      </w:r>
      <w:r w:rsidR="00CA7125">
        <w:t xml:space="preserve"> (using 4K 10 bit </w:t>
      </w:r>
      <w:r w:rsidR="00DC01B1">
        <w:t xml:space="preserve">HEVC </w:t>
      </w:r>
      <w:r w:rsidR="00CA7125">
        <w:t>up to 60 fps for UHD)</w:t>
      </w:r>
      <w:r w:rsidR="000F463A">
        <w:t xml:space="preserve"> </w:t>
      </w:r>
      <w:r w:rsidR="000F463A">
        <w:fldChar w:fldCharType="begin"/>
      </w:r>
      <w:r w:rsidR="000F463A">
        <w:instrText xml:space="preserve"> REF _Ref483575016 \r \h </w:instrText>
      </w:r>
      <w:r w:rsidR="00233611">
        <w:instrText xml:space="preserve"> \* MERGEFORMAT </w:instrText>
      </w:r>
      <w:r w:rsidR="000F463A">
        <w:fldChar w:fldCharType="separate"/>
      </w:r>
      <w:r w:rsidR="00A06507">
        <w:t>[72]</w:t>
      </w:r>
      <w:r w:rsidR="000F463A">
        <w:fldChar w:fldCharType="end"/>
      </w:r>
      <w:r w:rsidR="00CA7125">
        <w:fldChar w:fldCharType="begin"/>
      </w:r>
      <w:r w:rsidR="00CA7125">
        <w:instrText xml:space="preserve"> REF _Ref483572884 \r \h </w:instrText>
      </w:r>
      <w:r w:rsidR="00233611">
        <w:instrText xml:space="preserve"> \* MERGEFORMAT </w:instrText>
      </w:r>
      <w:r w:rsidR="00CA7125">
        <w:fldChar w:fldCharType="separate"/>
      </w:r>
      <w:r w:rsidR="00A06507">
        <w:t>[73]</w:t>
      </w:r>
      <w:r w:rsidR="00CA7125">
        <w:fldChar w:fldCharType="end"/>
      </w:r>
      <w:r w:rsidR="00CA7125">
        <w:t xml:space="preserve">, </w:t>
      </w:r>
      <w:r w:rsidRPr="00F67972">
        <w:rPr>
          <w:b/>
          <w:bCs/>
        </w:rPr>
        <w:t>DirecTV</w:t>
      </w:r>
      <w:r>
        <w:t xml:space="preserve"> (us</w:t>
      </w:r>
      <w:r w:rsidR="00CA7125">
        <w:t>ing</w:t>
      </w:r>
      <w:r>
        <w:t xml:space="preserve"> HEVC for 4K UHD </w:t>
      </w:r>
      <w:r w:rsidR="00670C8B">
        <w:t xml:space="preserve">OTT+DTH </w:t>
      </w:r>
      <w:r>
        <w:t>service since late 2016</w:t>
      </w:r>
      <w:r w:rsidR="001837B3">
        <w:t xml:space="preserve"> </w:t>
      </w:r>
      <w:r>
        <w:fldChar w:fldCharType="begin"/>
      </w:r>
      <w:r>
        <w:instrText xml:space="preserve"> REF _Ref483300935 \r \h </w:instrText>
      </w:r>
      <w:r w:rsidR="00233611">
        <w:instrText xml:space="preserve"> \* MERGEFORMAT </w:instrText>
      </w:r>
      <w:r>
        <w:fldChar w:fldCharType="separate"/>
      </w:r>
      <w:r w:rsidR="00A06507">
        <w:t>[74]</w:t>
      </w:r>
      <w:r>
        <w:fldChar w:fldCharType="end"/>
      </w:r>
      <w:r w:rsidR="00760C3B">
        <w:fldChar w:fldCharType="begin"/>
      </w:r>
      <w:r w:rsidR="00760C3B">
        <w:instrText xml:space="preserve"> REF _Ref483302011 \r \h </w:instrText>
      </w:r>
      <w:r w:rsidR="00233611">
        <w:instrText xml:space="preserve"> \* MERGEFORMAT </w:instrText>
      </w:r>
      <w:r w:rsidR="00760C3B">
        <w:fldChar w:fldCharType="separate"/>
      </w:r>
      <w:r w:rsidR="00A06507">
        <w:t>[75]</w:t>
      </w:r>
      <w:r w:rsidR="00760C3B">
        <w:fldChar w:fldCharType="end"/>
      </w:r>
      <w:r>
        <w:t xml:space="preserve">), </w:t>
      </w:r>
      <w:r w:rsidRPr="00F67972">
        <w:rPr>
          <w:b/>
          <w:bCs/>
        </w:rPr>
        <w:t>Hulu</w:t>
      </w:r>
      <w:r>
        <w:t xml:space="preserve"> (using HEVC for its 4K UHD service since late 2016 </w:t>
      </w:r>
      <w:r>
        <w:fldChar w:fldCharType="begin"/>
      </w:r>
      <w:r>
        <w:instrText xml:space="preserve"> REF _Ref483300944 \r \h </w:instrText>
      </w:r>
      <w:r w:rsidR="00233611">
        <w:instrText xml:space="preserve"> \* MERGEFORMAT </w:instrText>
      </w:r>
      <w:r>
        <w:fldChar w:fldCharType="separate"/>
      </w:r>
      <w:r w:rsidR="00A06507">
        <w:t>[76]</w:t>
      </w:r>
      <w:r>
        <w:fldChar w:fldCharType="end"/>
      </w:r>
      <w:r>
        <w:t xml:space="preserve">), </w:t>
      </w:r>
      <w:r w:rsidR="00DC4EA2" w:rsidRPr="00F67972">
        <w:rPr>
          <w:b/>
          <w:bCs/>
        </w:rPr>
        <w:t>V</w:t>
      </w:r>
      <w:r w:rsidR="005368CC" w:rsidRPr="00F67972">
        <w:rPr>
          <w:b/>
          <w:bCs/>
        </w:rPr>
        <w:t>udu</w:t>
      </w:r>
      <w:r w:rsidR="00DC4EA2">
        <w:t xml:space="preserve"> </w:t>
      </w:r>
      <w:r>
        <w:t>(</w:t>
      </w:r>
      <w:r w:rsidR="00DC4EA2">
        <w:t>us</w:t>
      </w:r>
      <w:r>
        <w:t>ing</w:t>
      </w:r>
      <w:r w:rsidR="00DC4EA2">
        <w:t xml:space="preserve"> HEVC for 4K streaming</w:t>
      </w:r>
      <w:r>
        <w:t xml:space="preserve"> since</w:t>
      </w:r>
      <w:r w:rsidR="00DC4EA2">
        <w:t xml:space="preserve"> early 2017 or sooner </w:t>
      </w:r>
      <w:r w:rsidR="00DC4EA2">
        <w:fldChar w:fldCharType="begin"/>
      </w:r>
      <w:r w:rsidR="00DC4EA2">
        <w:instrText xml:space="preserve"> REF _Ref483280010 \r \h </w:instrText>
      </w:r>
      <w:r w:rsidR="00233611">
        <w:instrText xml:space="preserve"> \* MERGEFORMAT </w:instrText>
      </w:r>
      <w:r w:rsidR="00DC4EA2">
        <w:fldChar w:fldCharType="separate"/>
      </w:r>
      <w:r w:rsidR="00A06507">
        <w:t>[70]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06507">
        <w:t>[71]</w:t>
      </w:r>
      <w:r w:rsidR="005368CC">
        <w:fldChar w:fldCharType="end"/>
      </w:r>
      <w:r>
        <w:t>)</w:t>
      </w:r>
      <w:r w:rsidR="00871274">
        <w:t>,</w:t>
      </w:r>
      <w:r>
        <w:t xml:space="preserve"> </w:t>
      </w:r>
      <w:proofErr w:type="spellStart"/>
      <w:r w:rsidR="005368CC" w:rsidRPr="00F67972">
        <w:rPr>
          <w:b/>
          <w:bCs/>
        </w:rPr>
        <w:t>FandangoNow</w:t>
      </w:r>
      <w:proofErr w:type="spellEnd"/>
      <w:r w:rsidR="005368CC">
        <w:t xml:space="preserve"> (formerly </w:t>
      </w:r>
      <w:r w:rsidR="005368CC" w:rsidRPr="00F67972">
        <w:rPr>
          <w:b/>
          <w:bCs/>
        </w:rPr>
        <w:t>M-Go</w:t>
      </w:r>
      <w:r>
        <w:t>,</w:t>
      </w:r>
      <w:r w:rsidR="005368CC">
        <w:t xml:space="preserve"> us</w:t>
      </w:r>
      <w:r>
        <w:t>ing</w:t>
      </w:r>
      <w:r w:rsidR="005368CC">
        <w:t xml:space="preserve"> HEVC for UHD streaming </w:t>
      </w:r>
      <w:r w:rsidR="005368CC">
        <w:fldChar w:fldCharType="begin"/>
      </w:r>
      <w:r w:rsidR="005368CC">
        <w:instrText xml:space="preserve"> REF _Ref483281900 \r \h </w:instrText>
      </w:r>
      <w:r w:rsidR="00233611">
        <w:instrText xml:space="preserve"> \* MERGEFORMAT </w:instrText>
      </w:r>
      <w:r w:rsidR="005368CC">
        <w:fldChar w:fldCharType="separate"/>
      </w:r>
      <w:r w:rsidR="00A06507">
        <w:t>[71]</w:t>
      </w:r>
      <w:r w:rsidR="005368CC">
        <w:fldChar w:fldCharType="end"/>
      </w:r>
      <w:r>
        <w:t xml:space="preserve">), </w:t>
      </w:r>
      <w:r w:rsidR="00154938">
        <w:rPr>
          <w:b/>
          <w:bCs/>
        </w:rPr>
        <w:t xml:space="preserve">Layer3 </w:t>
      </w:r>
      <w:r w:rsidR="00154938" w:rsidRPr="00154938">
        <w:rPr>
          <w:b/>
          <w:bCs/>
        </w:rPr>
        <w:t>TV</w:t>
      </w:r>
      <w:r w:rsidR="00154938" w:rsidRPr="00FF266E">
        <w:t xml:space="preserve"> </w:t>
      </w:r>
      <w:r w:rsidR="00154938">
        <w:t xml:space="preserve">(launched in 2016 based on HEVC) </w:t>
      </w:r>
      <w:r w:rsidR="00154938">
        <w:fldChar w:fldCharType="begin"/>
      </w:r>
      <w:r w:rsidR="00154938">
        <w:instrText xml:space="preserve"> REF _Ref483939646 \r \h </w:instrText>
      </w:r>
      <w:r w:rsidR="00154938">
        <w:fldChar w:fldCharType="separate"/>
      </w:r>
      <w:r w:rsidR="00A06507">
        <w:t>[77]</w:t>
      </w:r>
      <w:r w:rsidR="00154938">
        <w:fldChar w:fldCharType="end"/>
      </w:r>
      <w:r w:rsidR="00154938">
        <w:t xml:space="preserve">, </w:t>
      </w:r>
      <w:r w:rsidR="00DC01B1">
        <w:rPr>
          <w:b/>
          <w:bCs/>
        </w:rPr>
        <w:t xml:space="preserve">Microsoft Movies &amp; </w:t>
      </w:r>
      <w:r w:rsidR="00DC01B1" w:rsidRPr="00DC01B1">
        <w:rPr>
          <w:b/>
          <w:bCs/>
        </w:rPr>
        <w:t>TV</w:t>
      </w:r>
      <w:r w:rsidR="00DC01B1" w:rsidRPr="00933863">
        <w:t xml:space="preserve"> </w:t>
      </w:r>
      <w:r w:rsidR="00DC01B1">
        <w:t xml:space="preserve">(using HEVC for UHD since 2016), </w:t>
      </w:r>
      <w:proofErr w:type="spellStart"/>
      <w:r w:rsidR="005368CC" w:rsidRPr="00DC01B1">
        <w:rPr>
          <w:b/>
          <w:bCs/>
        </w:rPr>
        <w:t>Ultraflix</w:t>
      </w:r>
      <w:proofErr w:type="spellEnd"/>
      <w:r w:rsidR="005368CC">
        <w:t xml:space="preserve"> </w:t>
      </w:r>
      <w:r>
        <w:t>(</w:t>
      </w:r>
      <w:r w:rsidR="005368CC">
        <w:t>us</w:t>
      </w:r>
      <w:r>
        <w:t>ing</w:t>
      </w:r>
      <w:r w:rsidR="005368CC">
        <w:t xml:space="preserve"> HEVC for 4K streaming</w:t>
      </w:r>
      <w:r w:rsidR="004B1347">
        <w:t xml:space="preserve"> </w:t>
      </w:r>
      <w:r w:rsidR="005368CC">
        <w:fldChar w:fldCharType="begin"/>
      </w:r>
      <w:r w:rsidR="005368CC">
        <w:instrText xml:space="preserve"> REF _Ref483281900 \r \h </w:instrText>
      </w:r>
      <w:r w:rsidR="00233611">
        <w:instrText xml:space="preserve"> \* MERGEFORMAT </w:instrText>
      </w:r>
      <w:r w:rsidR="005368CC">
        <w:fldChar w:fldCharType="separate"/>
      </w:r>
      <w:r w:rsidR="00A06507">
        <w:t>[71]</w:t>
      </w:r>
      <w:r w:rsidR="005368CC">
        <w:fldChar w:fldCharType="end"/>
      </w:r>
      <w:r>
        <w:t xml:space="preserve">), </w:t>
      </w:r>
      <w:r w:rsidR="007F1E62" w:rsidRPr="00F67972">
        <w:rPr>
          <w:b/>
          <w:bCs/>
        </w:rPr>
        <w:t xml:space="preserve">Sony </w:t>
      </w:r>
      <w:r w:rsidR="005368CC" w:rsidRPr="00F67972">
        <w:rPr>
          <w:b/>
          <w:bCs/>
        </w:rPr>
        <w:t>Ultra</w:t>
      </w:r>
      <w:r w:rsidR="005368CC">
        <w:t xml:space="preserve"> </w:t>
      </w:r>
      <w:r>
        <w:t>(</w:t>
      </w:r>
      <w:r w:rsidR="007F1E62">
        <w:t xml:space="preserve">began 4K </w:t>
      </w:r>
      <w:r w:rsidR="00E52B0B">
        <w:t>U</w:t>
      </w:r>
      <w:r w:rsidR="007F1E62">
        <w:t>HD streaming with HEVC in April 2016</w:t>
      </w:r>
      <w:r w:rsidR="00760C3B">
        <w:t xml:space="preserve"> </w:t>
      </w:r>
      <w:r w:rsidR="00760C3B">
        <w:fldChar w:fldCharType="begin"/>
      </w:r>
      <w:r w:rsidR="00760C3B">
        <w:instrText xml:space="preserve"> REF _Ref483281900 \r \h </w:instrText>
      </w:r>
      <w:r w:rsidR="00233611">
        <w:instrText xml:space="preserve"> \* MERGEFORMAT </w:instrText>
      </w:r>
      <w:r w:rsidR="00760C3B">
        <w:fldChar w:fldCharType="separate"/>
      </w:r>
      <w:r w:rsidR="00A06507">
        <w:t>[71]</w:t>
      </w:r>
      <w:r w:rsidR="00760C3B">
        <w:fldChar w:fldCharType="end"/>
      </w:r>
      <w:r w:rsidR="007F1E62">
        <w:fldChar w:fldCharType="begin"/>
      </w:r>
      <w:r w:rsidR="007F1E62">
        <w:instrText xml:space="preserve"> REF _Ref483238417 \r \h </w:instrText>
      </w:r>
      <w:r w:rsidR="00233611">
        <w:instrText xml:space="preserve"> \* MERGEFORMAT </w:instrText>
      </w:r>
      <w:r w:rsidR="007F1E62">
        <w:fldChar w:fldCharType="separate"/>
      </w:r>
      <w:r w:rsidR="00A06507">
        <w:t>[78]</w:t>
      </w:r>
      <w:r w:rsidR="007F1E62">
        <w:fldChar w:fldCharType="end"/>
      </w:r>
      <w:r>
        <w:t>)</w:t>
      </w:r>
      <w:r w:rsidR="00053E30">
        <w:t xml:space="preserve">, and </w:t>
      </w:r>
      <w:r w:rsidR="000A7178" w:rsidRPr="00CD0D72">
        <w:rPr>
          <w:b/>
          <w:bCs/>
        </w:rPr>
        <w:t>SES</w:t>
      </w:r>
      <w:r w:rsidR="000A7178">
        <w:t xml:space="preserve"> offering 10 channels</w:t>
      </w:r>
      <w:r w:rsidR="000A7178" w:rsidRPr="00053E30">
        <w:t xml:space="preserve"> </w:t>
      </w:r>
      <w:r w:rsidR="000A7178">
        <w:t xml:space="preserve">of 4K UHD service with </w:t>
      </w:r>
      <w:r w:rsidR="00053E30">
        <w:t xml:space="preserve">2 cable operators contracted and more than 20 cable operators participating in tests (as of April 2017) </w:t>
      </w:r>
      <w:r w:rsidR="00053E30">
        <w:fldChar w:fldCharType="begin"/>
      </w:r>
      <w:r w:rsidR="00053E30">
        <w:instrText xml:space="preserve"> REF _Ref484543054 \r \h </w:instrText>
      </w:r>
      <w:r w:rsidR="00053E30">
        <w:fldChar w:fldCharType="separate"/>
      </w:r>
      <w:r w:rsidR="00A06507">
        <w:t>[79]</w:t>
      </w:r>
      <w:r w:rsidR="00053E30">
        <w:fldChar w:fldCharType="end"/>
      </w:r>
      <w:r w:rsidR="00053E30">
        <w:fldChar w:fldCharType="begin"/>
      </w:r>
      <w:r w:rsidR="00053E30">
        <w:instrText xml:space="preserve"> REF _Ref484543055 \r \h </w:instrText>
      </w:r>
      <w:r w:rsidR="00053E30">
        <w:fldChar w:fldCharType="separate"/>
      </w:r>
      <w:r w:rsidR="00A06507">
        <w:t>[80]</w:t>
      </w:r>
      <w:r w:rsidR="00053E30">
        <w:fldChar w:fldCharType="end"/>
      </w:r>
      <w:r w:rsidR="007F1E62">
        <w:t>.</w:t>
      </w:r>
      <w:r w:rsidR="00FE644E" w:rsidRPr="004B42A8">
        <w:t xml:space="preserve"> </w:t>
      </w:r>
      <w:proofErr w:type="spellStart"/>
      <w:r w:rsidR="00FE644E" w:rsidRPr="00210485">
        <w:rPr>
          <w:b/>
        </w:rPr>
        <w:t>LiveU</w:t>
      </w:r>
      <w:proofErr w:type="spellEnd"/>
      <w:r w:rsidR="00FE644E">
        <w:t xml:space="preserve">, which produces technology for </w:t>
      </w:r>
      <w:r w:rsidR="005C501C">
        <w:t xml:space="preserve">live </w:t>
      </w:r>
      <w:r w:rsidR="00FE644E">
        <w:t xml:space="preserve">television </w:t>
      </w:r>
      <w:r w:rsidR="005968EA">
        <w:t>streaming services</w:t>
      </w:r>
      <w:r w:rsidR="00FE644E">
        <w:t xml:space="preserve">, announced in December 2018 that HEVC had reached 25% deployment penetration in its services </w:t>
      </w:r>
      <w:r w:rsidR="001E7E5C">
        <w:fldChar w:fldCharType="begin"/>
      </w:r>
      <w:r w:rsidR="001E7E5C">
        <w:instrText xml:space="preserve"> REF _Ref3287198 \r \h </w:instrText>
      </w:r>
      <w:r w:rsidR="001E7E5C">
        <w:fldChar w:fldCharType="separate"/>
      </w:r>
      <w:r w:rsidR="00A06507">
        <w:t>[81]</w:t>
      </w:r>
      <w:r w:rsidR="001E7E5C">
        <w:fldChar w:fldCharType="end"/>
      </w:r>
      <w:r w:rsidR="00FE644E">
        <w:t>.</w:t>
      </w:r>
    </w:p>
    <w:p w14:paraId="1008FF18" w14:textId="190356F3" w:rsidR="000F463A" w:rsidRDefault="000F463A" w:rsidP="008E5643">
      <w:pPr>
        <w:numPr>
          <w:ilvl w:val="1"/>
          <w:numId w:val="1"/>
        </w:numPr>
        <w:spacing w:before="120"/>
        <w:jc w:val="both"/>
      </w:pPr>
      <w:r w:rsidRPr="00760C3B">
        <w:rPr>
          <w:b/>
          <w:bCs/>
        </w:rPr>
        <w:t>Dish HD Asia</w:t>
      </w:r>
      <w:r>
        <w:t xml:space="preserve"> offers an all-HEVC HD and UHD 4K service across </w:t>
      </w:r>
      <w:r>
        <w:rPr>
          <w:b/>
          <w:bCs/>
        </w:rPr>
        <w:t>Asia</w:t>
      </w:r>
      <w:r>
        <w:t xml:space="preserve"> since 2016</w:t>
      </w:r>
      <w:r w:rsidR="00164CCA">
        <w:t> </w:t>
      </w:r>
      <w:r>
        <w:fldChar w:fldCharType="begin"/>
      </w:r>
      <w:r>
        <w:instrText xml:space="preserve"> REF _Ref483574786 \r \h </w:instrText>
      </w:r>
      <w:r w:rsidR="00233611">
        <w:instrText xml:space="preserve"> \* MERGEFORMAT </w:instrText>
      </w:r>
      <w:r>
        <w:fldChar w:fldCharType="separate"/>
      </w:r>
      <w:r w:rsidR="00A06507">
        <w:t>[82]</w:t>
      </w:r>
      <w:r>
        <w:fldChar w:fldCharType="end"/>
      </w:r>
      <w:r>
        <w:t>.</w:t>
      </w:r>
    </w:p>
    <w:p w14:paraId="7E4F0C96" w14:textId="6CB235FF" w:rsidR="00BE68A1" w:rsidRDefault="00BE68A1" w:rsidP="008E5643">
      <w:pPr>
        <w:numPr>
          <w:ilvl w:val="1"/>
          <w:numId w:val="1"/>
        </w:numPr>
        <w:spacing w:before="120"/>
        <w:jc w:val="both"/>
      </w:pPr>
      <w:r>
        <w:rPr>
          <w:b/>
          <w:bCs/>
        </w:rPr>
        <w:t xml:space="preserve">Eutelsat </w:t>
      </w:r>
      <w:r>
        <w:t xml:space="preserve">launched 4K UHD channels across </w:t>
      </w:r>
      <w:r>
        <w:rPr>
          <w:b/>
          <w:bCs/>
        </w:rPr>
        <w:t>Europe</w:t>
      </w:r>
      <w:r>
        <w:t xml:space="preserve">, the </w:t>
      </w:r>
      <w:r>
        <w:rPr>
          <w:b/>
          <w:bCs/>
        </w:rPr>
        <w:t>Middle East</w:t>
      </w:r>
      <w:r>
        <w:t xml:space="preserve"> and </w:t>
      </w:r>
      <w:r>
        <w:rPr>
          <w:b/>
          <w:bCs/>
        </w:rPr>
        <w:t>Africa</w:t>
      </w:r>
      <w:r>
        <w:t xml:space="preserve"> using HEVC in January 2017 </w:t>
      </w:r>
      <w:r w:rsidR="007A28A6">
        <w:fldChar w:fldCharType="begin"/>
      </w:r>
      <w:r w:rsidR="007A28A6">
        <w:instrText xml:space="preserve"> REF _Ref483570024 \r \h </w:instrText>
      </w:r>
      <w:r w:rsidR="00233611">
        <w:instrText xml:space="preserve"> \* MERGEFORMAT </w:instrText>
      </w:r>
      <w:r w:rsidR="007A28A6">
        <w:fldChar w:fldCharType="separate"/>
      </w:r>
      <w:r w:rsidR="00A06507">
        <w:t>[83]</w:t>
      </w:r>
      <w:r w:rsidR="007A28A6">
        <w:fldChar w:fldCharType="end"/>
      </w:r>
      <w:r w:rsidR="007A28A6">
        <w:t>.</w:t>
      </w:r>
    </w:p>
    <w:p w14:paraId="5B2ABF66" w14:textId="4A4A109F" w:rsidR="000E7A2E" w:rsidRDefault="000E7A2E" w:rsidP="008E5643">
      <w:pPr>
        <w:numPr>
          <w:ilvl w:val="1"/>
          <w:numId w:val="1"/>
        </w:numPr>
        <w:spacing w:before="120"/>
        <w:jc w:val="both"/>
      </w:pPr>
      <w:r>
        <w:rPr>
          <w:b/>
          <w:bCs/>
        </w:rPr>
        <w:t>Liquid Telecom</w:t>
      </w:r>
      <w:r>
        <w:t xml:space="preserve"> launched an SD and HD direct-to-home satellite TV service using HEVC in eastern, central and southern </w:t>
      </w:r>
      <w:r>
        <w:rPr>
          <w:b/>
          <w:bCs/>
        </w:rPr>
        <w:t>Africa</w:t>
      </w:r>
      <w:r>
        <w:t xml:space="preserve"> in 2016 </w:t>
      </w:r>
      <w:r>
        <w:fldChar w:fldCharType="begin"/>
      </w:r>
      <w:r>
        <w:instrText xml:space="preserve"> REF _Ref484535636 \r \h </w:instrText>
      </w:r>
      <w:r>
        <w:fldChar w:fldCharType="separate"/>
      </w:r>
      <w:r w:rsidR="00A06507">
        <w:t>[84]</w:t>
      </w:r>
      <w:r>
        <w:fldChar w:fldCharType="end"/>
      </w:r>
      <w:r>
        <w:t>.</w:t>
      </w:r>
    </w:p>
    <w:p w14:paraId="7E0D8F02" w14:textId="1A672BE8" w:rsidR="000E7A2E" w:rsidRDefault="000E7A2E" w:rsidP="000E7A2E">
      <w:pPr>
        <w:numPr>
          <w:ilvl w:val="1"/>
          <w:numId w:val="1"/>
        </w:numPr>
        <w:spacing w:before="120"/>
        <w:jc w:val="both"/>
      </w:pPr>
      <w:proofErr w:type="spellStart"/>
      <w:r>
        <w:rPr>
          <w:b/>
          <w:bCs/>
        </w:rPr>
        <w:t>Kartina</w:t>
      </w:r>
      <w:proofErr w:type="spellEnd"/>
      <w:r>
        <w:rPr>
          <w:b/>
          <w:bCs/>
        </w:rPr>
        <w:t xml:space="preserve"> TV</w:t>
      </w:r>
      <w:r>
        <w:t xml:space="preserve">, a Germany-based OTT provider targeting speakers of </w:t>
      </w:r>
      <w:r>
        <w:rPr>
          <w:b/>
          <w:bCs/>
        </w:rPr>
        <w:t>Russian</w:t>
      </w:r>
      <w:r>
        <w:t xml:space="preserve"> around the world, launched a system in 2015 using HEVC that can deliver 150 SD and 30 HD </w:t>
      </w:r>
      <w:r>
        <w:lastRenderedPageBreak/>
        <w:t xml:space="preserve">channels, sourced primarily </w:t>
      </w:r>
      <w:r w:rsidRPr="000E7A2E">
        <w:t xml:space="preserve">from countries located around the </w:t>
      </w:r>
      <w:r w:rsidRPr="00F12B2F">
        <w:rPr>
          <w:b/>
          <w:bCs/>
        </w:rPr>
        <w:t>former Soviet Union</w:t>
      </w:r>
      <w:r w:rsidR="00164CCA">
        <w:t> </w:t>
      </w:r>
      <w:r>
        <w:fldChar w:fldCharType="begin"/>
      </w:r>
      <w:r>
        <w:instrText xml:space="preserve"> REF _Ref484536022 \r \h </w:instrText>
      </w:r>
      <w:r>
        <w:fldChar w:fldCharType="separate"/>
      </w:r>
      <w:r w:rsidR="00A06507">
        <w:t>[85]</w:t>
      </w:r>
      <w:r>
        <w:fldChar w:fldCharType="end"/>
      </w:r>
      <w:r>
        <w:t>.</w:t>
      </w:r>
    </w:p>
    <w:p w14:paraId="3024E4D0" w14:textId="038B37A8" w:rsidR="005368CC" w:rsidRDefault="00980A8A" w:rsidP="008E5643">
      <w:pPr>
        <w:numPr>
          <w:ilvl w:val="1"/>
          <w:numId w:val="1"/>
        </w:numPr>
        <w:spacing w:before="120"/>
        <w:jc w:val="both"/>
      </w:pPr>
      <w:r w:rsidRPr="00BE68A1">
        <w:rPr>
          <w:b/>
          <w:bCs/>
        </w:rPr>
        <w:t>S</w:t>
      </w:r>
      <w:r w:rsidR="00021E87" w:rsidRPr="00BE68A1">
        <w:rPr>
          <w:b/>
          <w:bCs/>
        </w:rPr>
        <w:t>ports event</w:t>
      </w:r>
      <w:r w:rsidRPr="00BE68A1">
        <w:rPr>
          <w:b/>
          <w:bCs/>
        </w:rPr>
        <w:t xml:space="preserve"> broadcast and streaming offerings</w:t>
      </w:r>
      <w:r w:rsidR="00021E87">
        <w:t xml:space="preserve"> have highlighted the use of HEVC in 4K </w:t>
      </w:r>
      <w:r w:rsidR="00E52B0B">
        <w:t>U</w:t>
      </w:r>
      <w:r w:rsidR="00021E87">
        <w:t>HD with live streaming</w:t>
      </w:r>
      <w:r w:rsidR="00764B98">
        <w:t xml:space="preserve"> and satellite broadcast</w:t>
      </w:r>
      <w:r w:rsidR="00021E87">
        <w:t>, including</w:t>
      </w:r>
      <w:r w:rsidR="00764B98">
        <w:t xml:space="preserve"> </w:t>
      </w:r>
      <w:r w:rsidR="00021E87">
        <w:t>t</w:t>
      </w:r>
      <w:r w:rsidR="005368CC">
        <w:t xml:space="preserve">he </w:t>
      </w:r>
      <w:r w:rsidR="003B55A4" w:rsidRPr="00F67972">
        <w:rPr>
          <w:b/>
          <w:bCs/>
        </w:rPr>
        <w:t xml:space="preserve">2014 </w:t>
      </w:r>
      <w:r w:rsidR="003B55A4">
        <w:rPr>
          <w:b/>
          <w:bCs/>
        </w:rPr>
        <w:t>Winter Olympics</w:t>
      </w:r>
      <w:r w:rsidR="003B55A4">
        <w:t xml:space="preserve"> </w:t>
      </w:r>
      <w:r w:rsidR="003B55A4">
        <w:fldChar w:fldCharType="begin"/>
      </w:r>
      <w:r w:rsidR="003B55A4">
        <w:instrText xml:space="preserve"> REF _Ref518812923 \r \h </w:instrText>
      </w:r>
      <w:r w:rsidR="003B55A4">
        <w:fldChar w:fldCharType="separate"/>
      </w:r>
      <w:r w:rsidR="00A06507">
        <w:t>[58]</w:t>
      </w:r>
      <w:r w:rsidR="003B55A4">
        <w:fldChar w:fldCharType="end"/>
      </w:r>
      <w:r w:rsidR="003B55A4">
        <w:t xml:space="preserve">, the </w:t>
      </w:r>
      <w:r w:rsidR="00764B98" w:rsidRPr="00F67972">
        <w:rPr>
          <w:b/>
          <w:bCs/>
        </w:rPr>
        <w:t xml:space="preserve">2014 </w:t>
      </w:r>
      <w:r w:rsidR="005368CC" w:rsidRPr="00F67972">
        <w:rPr>
          <w:b/>
          <w:bCs/>
        </w:rPr>
        <w:t>FIFA World Cup</w:t>
      </w:r>
      <w:r w:rsidR="005368CC">
        <w:t xml:space="preserve"> </w:t>
      </w:r>
      <w:r w:rsidR="005368CC">
        <w:fldChar w:fldCharType="begin"/>
      </w:r>
      <w:r w:rsidR="005368CC">
        <w:instrText xml:space="preserve"> REF _Ref483282669 \r \h </w:instrText>
      </w:r>
      <w:r w:rsidR="00233611">
        <w:instrText xml:space="preserve"> \* MERGEFORMAT </w:instrText>
      </w:r>
      <w:r w:rsidR="005368CC">
        <w:fldChar w:fldCharType="separate"/>
      </w:r>
      <w:r w:rsidR="00A06507">
        <w:t>[86]</w:t>
      </w:r>
      <w:r w:rsidR="005368CC">
        <w:fldChar w:fldCharType="end"/>
      </w:r>
      <w:r w:rsidR="00021E87">
        <w:t xml:space="preserve">, </w:t>
      </w:r>
      <w:r w:rsidR="00764B98">
        <w:t xml:space="preserve">the </w:t>
      </w:r>
      <w:r w:rsidR="00764B98" w:rsidRPr="00F67972">
        <w:rPr>
          <w:b/>
          <w:bCs/>
        </w:rPr>
        <w:t>2015 Cricket World Cup</w:t>
      </w:r>
      <w:r w:rsidR="00764B98">
        <w:t xml:space="preserve"> </w:t>
      </w:r>
      <w:r w:rsidR="00764B98">
        <w:fldChar w:fldCharType="begin"/>
      </w:r>
      <w:r w:rsidR="00764B98">
        <w:instrText xml:space="preserve"> REF _Ref483302601 \r \h </w:instrText>
      </w:r>
      <w:r w:rsidR="00233611">
        <w:instrText xml:space="preserve"> \* MERGEFORMAT </w:instrText>
      </w:r>
      <w:r w:rsidR="00764B98">
        <w:fldChar w:fldCharType="separate"/>
      </w:r>
      <w:r w:rsidR="00A06507">
        <w:t>[32]</w:t>
      </w:r>
      <w:r w:rsidR="00764B98">
        <w:fldChar w:fldCharType="end"/>
      </w:r>
      <w:r w:rsidR="00764B98">
        <w:t xml:space="preserve">, </w:t>
      </w:r>
      <w:r w:rsidR="00F85336">
        <w:t xml:space="preserve">the </w:t>
      </w:r>
      <w:r w:rsidR="00F85336" w:rsidRPr="00CD0D72">
        <w:rPr>
          <w:b/>
          <w:bCs/>
        </w:rPr>
        <w:t>2015 UEFA Champions League Football</w:t>
      </w:r>
      <w:r w:rsidR="00F85336">
        <w:t xml:space="preserve"> </w:t>
      </w:r>
      <w:r w:rsidR="00F85336">
        <w:rPr>
          <w:b/>
          <w:bCs/>
        </w:rPr>
        <w:t>Final</w:t>
      </w:r>
      <w:r w:rsidR="00F85336">
        <w:t xml:space="preserve"> </w:t>
      </w:r>
      <w:r w:rsidR="00F85336">
        <w:fldChar w:fldCharType="begin"/>
      </w:r>
      <w:r w:rsidR="00F85336">
        <w:instrText xml:space="preserve"> REF _Ref484542000 \r \h </w:instrText>
      </w:r>
      <w:r w:rsidR="00F85336">
        <w:fldChar w:fldCharType="separate"/>
      </w:r>
      <w:r w:rsidR="00A06507">
        <w:t>[87]</w:t>
      </w:r>
      <w:r w:rsidR="00F85336">
        <w:fldChar w:fldCharType="end"/>
      </w:r>
      <w:r w:rsidR="00F85336">
        <w:t xml:space="preserve">, </w:t>
      </w:r>
      <w:r w:rsidR="00021E87">
        <w:t>t</w:t>
      </w:r>
      <w:r w:rsidR="005368CC">
        <w:t xml:space="preserve">he </w:t>
      </w:r>
      <w:r w:rsidR="00021E87" w:rsidRPr="00F67972">
        <w:rPr>
          <w:b/>
          <w:bCs/>
        </w:rPr>
        <w:t xml:space="preserve">2016 </w:t>
      </w:r>
      <w:r>
        <w:rPr>
          <w:b/>
          <w:bCs/>
        </w:rPr>
        <w:t xml:space="preserve">Summer </w:t>
      </w:r>
      <w:r w:rsidR="005368CC" w:rsidRPr="00F67972">
        <w:rPr>
          <w:b/>
          <w:bCs/>
        </w:rPr>
        <w:t>Olympics</w:t>
      </w:r>
      <w:r w:rsidR="005368CC">
        <w:t xml:space="preserve"> </w:t>
      </w:r>
      <w:r w:rsidR="005368CC">
        <w:fldChar w:fldCharType="begin"/>
      </w:r>
      <w:r w:rsidR="005368CC">
        <w:instrText xml:space="preserve"> REF _Ref483282680 \r \h </w:instrText>
      </w:r>
      <w:r w:rsidR="00233611">
        <w:instrText xml:space="preserve"> \* MERGEFORMAT </w:instrText>
      </w:r>
      <w:r w:rsidR="005368CC">
        <w:fldChar w:fldCharType="separate"/>
      </w:r>
      <w:r w:rsidR="00A06507">
        <w:t>[88]</w:t>
      </w:r>
      <w:r w:rsidR="005368CC">
        <w:fldChar w:fldCharType="end"/>
      </w:r>
      <w:r w:rsidR="00021E87">
        <w:t xml:space="preserve">, </w:t>
      </w:r>
      <w:r w:rsidR="00021E87" w:rsidRPr="00F67972">
        <w:rPr>
          <w:b/>
          <w:bCs/>
        </w:rPr>
        <w:t>NASCAR</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06507">
        <w:t>[75]</w:t>
      </w:r>
      <w:r w:rsidR="00021E87">
        <w:fldChar w:fldCharType="end"/>
      </w:r>
      <w:r w:rsidR="00021E87">
        <w:t xml:space="preserve">, </w:t>
      </w:r>
      <w:r w:rsidR="00021E87" w:rsidRPr="00F67972">
        <w:rPr>
          <w:b/>
          <w:bCs/>
        </w:rPr>
        <w:t>NBA</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06507">
        <w:t>[75]</w:t>
      </w:r>
      <w:r w:rsidR="00021E87">
        <w:fldChar w:fldCharType="end"/>
      </w:r>
      <w:r w:rsidR="00021E87">
        <w:t xml:space="preserve">, </w:t>
      </w:r>
      <w:r w:rsidR="00021E87" w:rsidRPr="00F67972">
        <w:rPr>
          <w:b/>
          <w:bCs/>
        </w:rPr>
        <w:t>MLB</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06507">
        <w:t>[75]</w:t>
      </w:r>
      <w:r w:rsidR="00021E87">
        <w:fldChar w:fldCharType="end"/>
      </w:r>
      <w:r w:rsidR="00021E87">
        <w:t xml:space="preserve">, </w:t>
      </w:r>
      <w:r w:rsidR="001C3C91" w:rsidRPr="00F67972">
        <w:rPr>
          <w:b/>
          <w:bCs/>
        </w:rPr>
        <w:t>Premier League Football</w:t>
      </w:r>
      <w:r w:rsidR="001C3C91">
        <w:t xml:space="preserve"> </w:t>
      </w:r>
      <w:r w:rsidR="006651EE">
        <w:fldChar w:fldCharType="begin"/>
      </w:r>
      <w:r w:rsidR="006651EE">
        <w:instrText xml:space="preserve"> REF _Ref483331242 \r \h </w:instrText>
      </w:r>
      <w:r w:rsidR="00233611">
        <w:instrText xml:space="preserve"> \* MERGEFORMAT </w:instrText>
      </w:r>
      <w:r w:rsidR="006651EE">
        <w:fldChar w:fldCharType="separate"/>
      </w:r>
      <w:r w:rsidR="00A06507">
        <w:t>[64]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06507">
        <w:t>[65]</w:t>
      </w:r>
      <w:r w:rsidR="006651EE">
        <w:fldChar w:fldCharType="end"/>
      </w:r>
      <w:r w:rsidR="001C3C91">
        <w:fldChar w:fldCharType="begin"/>
      </w:r>
      <w:r w:rsidR="001C3C91">
        <w:instrText xml:space="preserve"> REF _Ref483302275 \r \h </w:instrText>
      </w:r>
      <w:r w:rsidR="00233611">
        <w:instrText xml:space="preserve"> \* MERGEFORMAT </w:instrText>
      </w:r>
      <w:r w:rsidR="001C3C91">
        <w:fldChar w:fldCharType="separate"/>
      </w:r>
      <w:r w:rsidR="00A06507">
        <w:t>[89]</w:t>
      </w:r>
      <w:r w:rsidR="001C3C91">
        <w:fldChar w:fldCharType="end"/>
      </w:r>
      <w:r w:rsidR="006651EE">
        <w:t xml:space="preserve">, and </w:t>
      </w:r>
      <w:r w:rsidR="00EA218F" w:rsidRPr="00EA218F">
        <w:rPr>
          <w:b/>
          <w:bCs/>
        </w:rPr>
        <w:t xml:space="preserve">F1 </w:t>
      </w:r>
      <w:r w:rsidR="00EA218F">
        <w:rPr>
          <w:b/>
          <w:bCs/>
        </w:rPr>
        <w:t>R</w:t>
      </w:r>
      <w:r w:rsidR="006651EE" w:rsidRPr="00BE68A1">
        <w:rPr>
          <w:b/>
          <w:bCs/>
        </w:rPr>
        <w:t>acing</w:t>
      </w:r>
      <w:r w:rsidR="006651EE">
        <w:t xml:space="preserve"> </w:t>
      </w:r>
      <w:bookmarkStart w:id="67" w:name="_Hlk483331798"/>
      <w:r w:rsidR="006651EE">
        <w:fldChar w:fldCharType="begin"/>
      </w:r>
      <w:r w:rsidR="006651EE">
        <w:instrText xml:space="preserve"> REF _Ref483331242 \r \h </w:instrText>
      </w:r>
      <w:r w:rsidR="00233611">
        <w:instrText xml:space="preserve"> \* MERGEFORMAT </w:instrText>
      </w:r>
      <w:r w:rsidR="006651EE">
        <w:fldChar w:fldCharType="separate"/>
      </w:r>
      <w:r w:rsidR="00A06507">
        <w:t>[64]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06507">
        <w:t>[65]</w:t>
      </w:r>
      <w:r w:rsidR="006651EE">
        <w:fldChar w:fldCharType="end"/>
      </w:r>
      <w:bookmarkEnd w:id="67"/>
      <w:r w:rsidR="005368CC">
        <w:t>.</w:t>
      </w:r>
    </w:p>
    <w:p w14:paraId="403E08D3" w14:textId="12F67D41" w:rsidR="00882BF3" w:rsidRDefault="00882BF3" w:rsidP="008E5643">
      <w:pPr>
        <w:numPr>
          <w:ilvl w:val="1"/>
          <w:numId w:val="1"/>
        </w:numPr>
        <w:spacing w:before="120"/>
        <w:jc w:val="both"/>
      </w:pPr>
      <w:r w:rsidRPr="00BE68A1">
        <w:rPr>
          <w:b/>
          <w:bCs/>
        </w:rPr>
        <w:t xml:space="preserve">Samsung Galaxy </w:t>
      </w:r>
      <w:r w:rsidR="006651EE" w:rsidRPr="00BE68A1">
        <w:rPr>
          <w:b/>
          <w:bCs/>
        </w:rPr>
        <w:t>S4</w:t>
      </w:r>
      <w:r w:rsidR="006651EE" w:rsidRPr="00933863">
        <w:t xml:space="preserve"> through </w:t>
      </w:r>
      <w:r w:rsidR="006651EE" w:rsidRPr="00BE68A1">
        <w:rPr>
          <w:b/>
          <w:bCs/>
        </w:rPr>
        <w:t>S8</w:t>
      </w:r>
      <w:r w:rsidR="006651EE" w:rsidRPr="00933863">
        <w:t xml:space="preserve"> phones</w:t>
      </w:r>
      <w:r w:rsidR="006651EE">
        <w:t xml:space="preserve"> </w:t>
      </w:r>
      <w:r>
        <w:t xml:space="preserve">have supported HEVC </w:t>
      </w:r>
      <w:r w:rsidR="00F164B4">
        <w:t xml:space="preserve">with full HD quality </w:t>
      </w:r>
      <w:r>
        <w:t xml:space="preserve">since the </w:t>
      </w:r>
      <w:r w:rsidR="006651EE">
        <w:t xml:space="preserve">Galaxy </w:t>
      </w:r>
      <w:r>
        <w:t>S4 in early 2013</w:t>
      </w:r>
      <w:r w:rsidR="00760C3B">
        <w:t xml:space="preserve"> </w:t>
      </w:r>
      <w:r w:rsidR="00760C3B">
        <w:fldChar w:fldCharType="begin"/>
      </w:r>
      <w:r w:rsidR="00760C3B">
        <w:instrText xml:space="preserve"> REF _Ref483578652 \r \h </w:instrText>
      </w:r>
      <w:r w:rsidR="00233611">
        <w:instrText xml:space="preserve"> \* MERGEFORMAT </w:instrText>
      </w:r>
      <w:r w:rsidR="00760C3B">
        <w:fldChar w:fldCharType="separate"/>
      </w:r>
      <w:r w:rsidR="00A06507">
        <w:t>[90]</w:t>
      </w:r>
      <w:r w:rsidR="00760C3B">
        <w:fldChar w:fldCharType="end"/>
      </w:r>
      <w:r>
        <w:t>.</w:t>
      </w:r>
    </w:p>
    <w:p w14:paraId="598BE6A6" w14:textId="75A97C9B" w:rsidR="00694ACB" w:rsidRDefault="00694ACB" w:rsidP="008E5643">
      <w:pPr>
        <w:numPr>
          <w:ilvl w:val="1"/>
          <w:numId w:val="1"/>
        </w:numPr>
        <w:spacing w:before="120"/>
        <w:jc w:val="both"/>
      </w:pPr>
      <w:r>
        <w:rPr>
          <w:b/>
          <w:bCs/>
        </w:rPr>
        <w:t>LG</w:t>
      </w:r>
      <w:r>
        <w:t xml:space="preserve">’s </w:t>
      </w:r>
      <w:r>
        <w:rPr>
          <w:b/>
          <w:bCs/>
        </w:rPr>
        <w:t>G4</w:t>
      </w:r>
      <w:r w:rsidRPr="00933863">
        <w:t xml:space="preserve"> </w:t>
      </w:r>
      <w:r>
        <w:t>(2015),</w:t>
      </w:r>
      <w:r w:rsidRPr="00933863">
        <w:t xml:space="preserve"> </w:t>
      </w:r>
      <w:r>
        <w:rPr>
          <w:b/>
          <w:bCs/>
        </w:rPr>
        <w:t>G5</w:t>
      </w:r>
      <w:r>
        <w:t xml:space="preserve"> (2015), and </w:t>
      </w:r>
      <w:r>
        <w:rPr>
          <w:b/>
          <w:bCs/>
        </w:rPr>
        <w:t>G6</w:t>
      </w:r>
      <w:r>
        <w:t xml:space="preserve"> (2017) phones support HEVC with UHD resolution </w:t>
      </w:r>
      <w:r>
        <w:fldChar w:fldCharType="begin"/>
      </w:r>
      <w:r>
        <w:instrText xml:space="preserve"> REF _Ref485304651 \r \h </w:instrText>
      </w:r>
      <w:r>
        <w:fldChar w:fldCharType="separate"/>
      </w:r>
      <w:r w:rsidR="00A06507">
        <w:t>[91]</w:t>
      </w:r>
      <w:r>
        <w:fldChar w:fldCharType="end"/>
      </w:r>
      <w:r>
        <w:t xml:space="preserve">, and the G5 and G6 support 10 bit video and 60 fps HFR </w:t>
      </w:r>
      <w:r>
        <w:fldChar w:fldCharType="begin"/>
      </w:r>
      <w:r>
        <w:instrText xml:space="preserve"> REF _Ref485305578 \r \h </w:instrText>
      </w:r>
      <w:r>
        <w:fldChar w:fldCharType="separate"/>
      </w:r>
      <w:r w:rsidR="00A06507">
        <w:t>[92]</w:t>
      </w:r>
      <w:r>
        <w:fldChar w:fldCharType="end"/>
      </w:r>
      <w:r>
        <w:t>.</w:t>
      </w:r>
    </w:p>
    <w:p w14:paraId="447A60E2" w14:textId="5CDFDB51" w:rsidR="00B37DBF" w:rsidRDefault="00B37DBF" w:rsidP="0020190E">
      <w:pPr>
        <w:numPr>
          <w:ilvl w:val="1"/>
          <w:numId w:val="1"/>
        </w:numPr>
        <w:spacing w:before="120"/>
        <w:jc w:val="both"/>
      </w:pPr>
      <w:r w:rsidRPr="00F67972">
        <w:rPr>
          <w:b/>
          <w:bCs/>
        </w:rPr>
        <w:t>Microsoft</w:t>
      </w:r>
      <w:r>
        <w:t xml:space="preserve"> </w:t>
      </w:r>
      <w:r w:rsidRPr="00B07360">
        <w:t>released</w:t>
      </w:r>
      <w:r>
        <w:t xml:space="preserve"> </w:t>
      </w:r>
      <w:r w:rsidR="00B07360">
        <w:rPr>
          <w:b/>
          <w:bCs/>
        </w:rPr>
        <w:t>DirectX Video Acceleration</w:t>
      </w:r>
      <w:r>
        <w:t xml:space="preserve"> </w:t>
      </w:r>
      <w:r w:rsidR="00B07360">
        <w:t>(</w:t>
      </w:r>
      <w:r w:rsidR="00391CBD" w:rsidRPr="00F67972">
        <w:rPr>
          <w:b/>
          <w:bCs/>
        </w:rPr>
        <w:t>DXVA</w:t>
      </w:r>
      <w:r w:rsidR="00B07360" w:rsidRPr="00760C3B">
        <w:t>)</w:t>
      </w:r>
      <w:r w:rsidR="00391CBD">
        <w:t xml:space="preserve"> </w:t>
      </w:r>
      <w:r>
        <w:t>hardware acceleration API for HEVC in August 2013</w:t>
      </w:r>
      <w:r w:rsidR="001B0C75">
        <w:t xml:space="preserve"> </w:t>
      </w:r>
      <w:r w:rsidR="001B0C75">
        <w:fldChar w:fldCharType="begin"/>
      </w:r>
      <w:r w:rsidR="001B0C75">
        <w:instrText xml:space="preserve"> REF _Ref484596379 \r \h </w:instrText>
      </w:r>
      <w:r w:rsidR="001B0C75">
        <w:fldChar w:fldCharType="separate"/>
      </w:r>
      <w:r w:rsidR="00A06507">
        <w:t>[93]</w:t>
      </w:r>
      <w:r w:rsidR="001B0C75">
        <w:fldChar w:fldCharType="end"/>
      </w:r>
      <w:r>
        <w:t xml:space="preserve">, and </w:t>
      </w:r>
      <w:r w:rsidRPr="00F67972">
        <w:rPr>
          <w:b/>
          <w:bCs/>
        </w:rPr>
        <w:t>Windows 10</w:t>
      </w:r>
      <w:r>
        <w:t xml:space="preserve"> </w:t>
      </w:r>
      <w:r w:rsidR="00751ABA">
        <w:t xml:space="preserve">and </w:t>
      </w:r>
      <w:r w:rsidR="00751ABA" w:rsidRPr="00F67972">
        <w:rPr>
          <w:b/>
          <w:bCs/>
        </w:rPr>
        <w:t>Internet Explorer</w:t>
      </w:r>
      <w:r w:rsidR="00751ABA">
        <w:t xml:space="preserve"> and the </w:t>
      </w:r>
      <w:r w:rsidR="00751ABA" w:rsidRPr="00F67972">
        <w:rPr>
          <w:b/>
          <w:bCs/>
        </w:rPr>
        <w:t>Edge</w:t>
      </w:r>
      <w:r w:rsidR="00751ABA">
        <w:t xml:space="preserve"> browser (released in 201</w:t>
      </w:r>
      <w:r w:rsidR="00D26033">
        <w:t>5</w:t>
      </w:r>
      <w:r w:rsidR="00751ABA">
        <w:t>)</w:t>
      </w:r>
      <w:r>
        <w:t xml:space="preserve"> include HEVC support when hardware acceleration is available </w:t>
      </w:r>
      <w:r w:rsidR="00666A01">
        <w:t xml:space="preserve">in </w:t>
      </w:r>
      <w:r>
        <w:t>the graphics hardware (which is generally available in new devices)</w:t>
      </w:r>
      <w:r w:rsidR="00D26033">
        <w:t xml:space="preserve"> </w:t>
      </w:r>
      <w:r w:rsidR="00D26033">
        <w:fldChar w:fldCharType="begin"/>
      </w:r>
      <w:r w:rsidR="00D26033">
        <w:instrText xml:space="preserve"> REF _Ref484722642 \r \h </w:instrText>
      </w:r>
      <w:r w:rsidR="00D26033">
        <w:fldChar w:fldCharType="separate"/>
      </w:r>
      <w:r w:rsidR="00A06507">
        <w:t>[94]</w:t>
      </w:r>
      <w:r w:rsidR="00D26033">
        <w:fldChar w:fldCharType="end"/>
      </w:r>
      <w:r w:rsidR="00751ABA">
        <w:t>.</w:t>
      </w:r>
      <w:r w:rsidR="00D26033" w:rsidRPr="00D26033">
        <w:t xml:space="preserve"> </w:t>
      </w:r>
      <w:r w:rsidR="00D26033">
        <w:t xml:space="preserve">Windows 10 includes an HEVC decoder API as a </w:t>
      </w:r>
      <w:r w:rsidR="00D26033">
        <w:rPr>
          <w:b/>
          <w:bCs/>
        </w:rPr>
        <w:t>Media Foundation Transform</w:t>
      </w:r>
      <w:r w:rsidR="00D26033">
        <w:t xml:space="preserve"> for use by third-party applications</w:t>
      </w:r>
      <w:r w:rsidR="00D045C9">
        <w:t xml:space="preserve"> </w:t>
      </w:r>
      <w:r w:rsidR="00D045C9">
        <w:fldChar w:fldCharType="begin"/>
      </w:r>
      <w:r w:rsidR="00D045C9">
        <w:instrText xml:space="preserve"> REF _Ref485375201 \r \h </w:instrText>
      </w:r>
      <w:r w:rsidR="00D045C9">
        <w:fldChar w:fldCharType="separate"/>
      </w:r>
      <w:r w:rsidR="00A06507">
        <w:t>[95]</w:t>
      </w:r>
      <w:r w:rsidR="00D045C9">
        <w:fldChar w:fldCharType="end"/>
      </w:r>
      <w:r w:rsidR="00D26033">
        <w:t xml:space="preserve">. </w:t>
      </w:r>
      <w:r w:rsidR="00D045C9">
        <w:t xml:space="preserve">Encoding as well as decoding is supported for </w:t>
      </w:r>
      <w:r w:rsidR="00D045C9" w:rsidRPr="00933863">
        <w:rPr>
          <w:b/>
          <w:bCs/>
        </w:rPr>
        <w:t>Universal Windows Platform</w:t>
      </w:r>
      <w:r w:rsidR="00D045C9">
        <w:t xml:space="preserve"> (UWP) applications for the </w:t>
      </w:r>
      <w:r w:rsidR="00D045C9" w:rsidRPr="00933863">
        <w:rPr>
          <w:b/>
          <w:bCs/>
        </w:rPr>
        <w:t>Windows Desktop</w:t>
      </w:r>
      <w:r w:rsidR="00D045C9">
        <w:t xml:space="preserve">, </w:t>
      </w:r>
      <w:r w:rsidR="00D045C9" w:rsidRPr="00933863">
        <w:rPr>
          <w:b/>
          <w:bCs/>
        </w:rPr>
        <w:t>Mobile</w:t>
      </w:r>
      <w:r w:rsidR="00D045C9">
        <w:t xml:space="preserve">, </w:t>
      </w:r>
      <w:r w:rsidR="00D045C9" w:rsidRPr="00933863">
        <w:rPr>
          <w:b/>
          <w:bCs/>
        </w:rPr>
        <w:t>IoT Core x86</w:t>
      </w:r>
      <w:r w:rsidR="00D045C9">
        <w:t xml:space="preserve">, </w:t>
      </w:r>
      <w:r w:rsidR="00D045C9" w:rsidRPr="00933863">
        <w:rPr>
          <w:b/>
          <w:bCs/>
        </w:rPr>
        <w:t>IoT ARM</w:t>
      </w:r>
      <w:r w:rsidR="00D045C9">
        <w:t xml:space="preserve">, and </w:t>
      </w:r>
      <w:r w:rsidR="00D045C9" w:rsidRPr="00933863">
        <w:rPr>
          <w:b/>
          <w:bCs/>
        </w:rPr>
        <w:t>Xbox</w:t>
      </w:r>
      <w:r w:rsidR="00D045C9">
        <w:t xml:space="preserve"> </w:t>
      </w:r>
      <w:r w:rsidR="00D045C9">
        <w:fldChar w:fldCharType="begin"/>
      </w:r>
      <w:r w:rsidR="00D045C9">
        <w:instrText xml:space="preserve"> REF _Ref485375224 \r \h </w:instrText>
      </w:r>
      <w:r w:rsidR="00D045C9">
        <w:fldChar w:fldCharType="separate"/>
      </w:r>
      <w:r w:rsidR="00A06507">
        <w:t>[96]</w:t>
      </w:r>
      <w:r w:rsidR="00D045C9">
        <w:fldChar w:fldCharType="end"/>
      </w:r>
      <w:r w:rsidR="00D045C9">
        <w:t xml:space="preserve">. </w:t>
      </w:r>
      <w:r w:rsidR="00D26033">
        <w:t>T</w:t>
      </w:r>
      <w:r w:rsidR="00D26033" w:rsidRPr="00530B2F">
        <w:t xml:space="preserve">he </w:t>
      </w:r>
      <w:r w:rsidR="00D26033" w:rsidRPr="00F67972">
        <w:rPr>
          <w:b/>
          <w:bCs/>
        </w:rPr>
        <w:t>Xbox One</w:t>
      </w:r>
      <w:r w:rsidR="00D26033">
        <w:t xml:space="preserve"> has supported 10 bit HEVC </w:t>
      </w:r>
      <w:r w:rsidR="00C03F86">
        <w:t xml:space="preserve">decoding with 1080p HD at 60 fps HFR </w:t>
      </w:r>
      <w:r w:rsidR="00D26033">
        <w:t xml:space="preserve">since 2015 </w:t>
      </w:r>
      <w:r w:rsidR="00D26033">
        <w:fldChar w:fldCharType="begin"/>
      </w:r>
      <w:r w:rsidR="00D26033">
        <w:instrText xml:space="preserve"> REF _Ref484723566 \r \h </w:instrText>
      </w:r>
      <w:r w:rsidR="00D26033">
        <w:fldChar w:fldCharType="separate"/>
      </w:r>
      <w:r w:rsidR="00A06507">
        <w:t>[97]</w:t>
      </w:r>
      <w:r w:rsidR="00D26033">
        <w:fldChar w:fldCharType="end"/>
      </w:r>
      <w:r w:rsidR="00D26033">
        <w:t>.</w:t>
      </w:r>
      <w:r w:rsidR="00DB1A22">
        <w:t xml:space="preserve"> The </w:t>
      </w:r>
      <w:r w:rsidR="00DB1A22">
        <w:rPr>
          <w:b/>
          <w:bCs/>
        </w:rPr>
        <w:t>Xbox One S</w:t>
      </w:r>
      <w:r w:rsidR="00DB1A22">
        <w:t xml:space="preserve"> has su</w:t>
      </w:r>
      <w:r w:rsidR="00D045C9">
        <w:t>pported HEVC with 10 bit UHD,</w:t>
      </w:r>
      <w:r w:rsidR="00DB1A22">
        <w:t xml:space="preserve"> HDR</w:t>
      </w:r>
      <w:r w:rsidR="00D045C9">
        <w:t>, and</w:t>
      </w:r>
      <w:r w:rsidR="00DB1A22">
        <w:t xml:space="preserve"> 60 fps </w:t>
      </w:r>
      <w:r w:rsidR="00694ACB">
        <w:t xml:space="preserve">HFR </w:t>
      </w:r>
      <w:r w:rsidR="00DB1A22">
        <w:t xml:space="preserve">since 2016 </w:t>
      </w:r>
      <w:r w:rsidR="00DB1A22">
        <w:fldChar w:fldCharType="begin"/>
      </w:r>
      <w:r w:rsidR="00DB1A22">
        <w:instrText xml:space="preserve"> REF _Ref485302056 \r \h </w:instrText>
      </w:r>
      <w:r w:rsidR="00DB1A22">
        <w:fldChar w:fldCharType="separate"/>
      </w:r>
      <w:r w:rsidR="00A06507">
        <w:t>[98]</w:t>
      </w:r>
      <w:r w:rsidR="00DB1A22">
        <w:fldChar w:fldCharType="end"/>
      </w:r>
      <w:r w:rsidR="00DB1A22">
        <w:t>.</w:t>
      </w:r>
      <w:r w:rsidR="0020190E">
        <w:t xml:space="preserve"> </w:t>
      </w:r>
      <w:r w:rsidR="00DB1A22">
        <w:t xml:space="preserve">The </w:t>
      </w:r>
      <w:r w:rsidR="00DB1A22">
        <w:rPr>
          <w:b/>
          <w:bCs/>
        </w:rPr>
        <w:t>Xbox One X</w:t>
      </w:r>
      <w:r w:rsidR="00DB1A22">
        <w:t xml:space="preserve">, announced for </w:t>
      </w:r>
      <w:r w:rsidR="00C03F86">
        <w:t xml:space="preserve">late </w:t>
      </w:r>
      <w:r w:rsidR="00295F8D">
        <w:t>2017</w:t>
      </w:r>
      <w:r w:rsidR="00DB1A22">
        <w:t xml:space="preserve">, additionally supports HEVC </w:t>
      </w:r>
      <w:r w:rsidR="00DB1A22" w:rsidRPr="00933863">
        <w:rPr>
          <w:i/>
          <w:iCs/>
        </w:rPr>
        <w:t>encoding</w:t>
      </w:r>
      <w:r w:rsidR="00C03F86">
        <w:t xml:space="preserve"> with UHD resolution</w:t>
      </w:r>
      <w:r w:rsidR="00C03F86" w:rsidRPr="00C03F86">
        <w:t xml:space="preserve"> </w:t>
      </w:r>
      <w:r w:rsidR="00C03F86">
        <w:t>at 60 fps HFR</w:t>
      </w:r>
      <w:r w:rsidR="00DB1A22">
        <w:t>.</w:t>
      </w:r>
      <w:r w:rsidR="00DC01B1">
        <w:t xml:space="preserve"> </w:t>
      </w:r>
      <w:r w:rsidR="00B91144">
        <w:t xml:space="preserve">The 5th generation </w:t>
      </w:r>
      <w:r w:rsidR="00B91144">
        <w:rPr>
          <w:b/>
          <w:bCs/>
        </w:rPr>
        <w:t>Surface</w:t>
      </w:r>
      <w:r w:rsidR="00B91144" w:rsidRPr="00B91144">
        <w:rPr>
          <w:b/>
          <w:bCs/>
        </w:rPr>
        <w:t xml:space="preserve"> Pro</w:t>
      </w:r>
      <w:r w:rsidR="00B91144">
        <w:t xml:space="preserve"> laptop/tablet device (2017) supports hardware-accelerated 4K HEVC decoding </w:t>
      </w:r>
      <w:r w:rsidR="00B91144">
        <w:fldChar w:fldCharType="begin"/>
      </w:r>
      <w:r w:rsidR="00B91144">
        <w:instrText xml:space="preserve"> REF _Ref485461647 \r \h </w:instrText>
      </w:r>
      <w:r w:rsidR="00B91144">
        <w:fldChar w:fldCharType="separate"/>
      </w:r>
      <w:r w:rsidR="00A06507">
        <w:t>[99]</w:t>
      </w:r>
      <w:r w:rsidR="00B91144">
        <w:fldChar w:fldCharType="end"/>
      </w:r>
      <w:r w:rsidR="00B91144">
        <w:t xml:space="preserve">. </w:t>
      </w:r>
      <w:r w:rsidR="00DC01B1" w:rsidRPr="00B91144">
        <w:t>The</w:t>
      </w:r>
      <w:r w:rsidR="00DB1A22">
        <w:t xml:space="preserve"> </w:t>
      </w:r>
      <w:r w:rsidR="0020190E" w:rsidRPr="00933863">
        <w:rPr>
          <w:b/>
          <w:bCs/>
        </w:rPr>
        <w:t>Microsoft Movies &amp; TV</w:t>
      </w:r>
      <w:r w:rsidR="0020190E">
        <w:t xml:space="preserve"> </w:t>
      </w:r>
      <w:r w:rsidR="00DC01B1">
        <w:t xml:space="preserve">OTT service </w:t>
      </w:r>
      <w:r w:rsidR="0020190E">
        <w:t>has been serving UHD content using HEVC since November 2016.</w:t>
      </w:r>
    </w:p>
    <w:p w14:paraId="68B9D3C0" w14:textId="3D180295" w:rsidR="00FB1468" w:rsidRDefault="00FB1468" w:rsidP="0020190E">
      <w:pPr>
        <w:numPr>
          <w:ilvl w:val="1"/>
          <w:numId w:val="1"/>
        </w:numPr>
        <w:spacing w:before="120"/>
        <w:jc w:val="both"/>
      </w:pPr>
      <w:r w:rsidRPr="00A1219A">
        <w:rPr>
          <w:b/>
          <w:bCs/>
        </w:rPr>
        <w:t>Roku</w:t>
      </w:r>
      <w:r>
        <w:t xml:space="preserve"> streaming set-to box devices have supported HEVC 4K streaming at up to 60 frames per second since 2015 </w:t>
      </w:r>
      <w:r>
        <w:fldChar w:fldCharType="begin"/>
      </w:r>
      <w:r>
        <w:instrText xml:space="preserve"> REF _Ref12365281 \r \h </w:instrText>
      </w:r>
      <w:r>
        <w:fldChar w:fldCharType="separate"/>
      </w:r>
      <w:r w:rsidR="00A06507">
        <w:t>[100]</w:t>
      </w:r>
      <w:r>
        <w:fldChar w:fldCharType="end"/>
      </w:r>
      <w:r>
        <w:fldChar w:fldCharType="begin"/>
      </w:r>
      <w:r>
        <w:instrText xml:space="preserve"> REF _Ref12365283 \r \h </w:instrText>
      </w:r>
      <w:r>
        <w:fldChar w:fldCharType="separate"/>
      </w:r>
      <w:r w:rsidR="00A06507">
        <w:t>[101]</w:t>
      </w:r>
      <w:r>
        <w:fldChar w:fldCharType="end"/>
      </w:r>
      <w:r>
        <w:t>.</w:t>
      </w:r>
    </w:p>
    <w:p w14:paraId="2AAE8979" w14:textId="5460517A" w:rsidR="00FF266E" w:rsidRDefault="00FF266E" w:rsidP="007518FD">
      <w:pPr>
        <w:numPr>
          <w:ilvl w:val="1"/>
          <w:numId w:val="1"/>
        </w:numPr>
        <w:spacing w:before="120"/>
        <w:jc w:val="both"/>
      </w:pPr>
      <w:r w:rsidRPr="00506DFA">
        <w:rPr>
          <w:b/>
          <w:bCs/>
        </w:rPr>
        <w:t>Apple</w:t>
      </w:r>
      <w:r w:rsidRPr="00F12B2F">
        <w:t>’s</w:t>
      </w:r>
      <w:r w:rsidRPr="00506DFA">
        <w:rPr>
          <w:b/>
          <w:bCs/>
        </w:rPr>
        <w:t xml:space="preserve"> macOS High Sierra</w:t>
      </w:r>
      <w:r>
        <w:t xml:space="preserve"> (version 10.13, </w:t>
      </w:r>
      <w:r w:rsidR="00DD4A9C">
        <w:t>released</w:t>
      </w:r>
      <w:r>
        <w:t xml:space="preserve"> </w:t>
      </w:r>
      <w:r w:rsidR="00DD4A9C">
        <w:t xml:space="preserve">to developers </w:t>
      </w:r>
      <w:r>
        <w:t>June 2017) supports HEVC, integrates it into its apps such as</w:t>
      </w:r>
      <w:r w:rsidR="00DD4A9C">
        <w:t xml:space="preserve"> the </w:t>
      </w:r>
      <w:r w:rsidR="00DD4A9C">
        <w:rPr>
          <w:b/>
          <w:bCs/>
        </w:rPr>
        <w:t>Safari</w:t>
      </w:r>
      <w:r w:rsidR="00DD4A9C">
        <w:t xml:space="preserve"> browser and</w:t>
      </w:r>
      <w:r>
        <w:t xml:space="preserve"> </w:t>
      </w:r>
      <w:r w:rsidRPr="00506DFA">
        <w:rPr>
          <w:b/>
          <w:bCs/>
        </w:rPr>
        <w:t>Final Cut</w:t>
      </w:r>
      <w:r w:rsidR="00DD4A9C">
        <w:t xml:space="preserve"> video editor,</w:t>
      </w:r>
      <w:r>
        <w:t xml:space="preserve"> and uses it as its default video storage format </w:t>
      </w:r>
      <w:r>
        <w:fldChar w:fldCharType="begin"/>
      </w:r>
      <w:r>
        <w:instrText xml:space="preserve"> REF _Ref484427052 \r \h </w:instrText>
      </w:r>
      <w:r>
        <w:fldChar w:fldCharType="separate"/>
      </w:r>
      <w:r w:rsidR="00A06507">
        <w:t>[102]</w:t>
      </w:r>
      <w:r>
        <w:fldChar w:fldCharType="end"/>
      </w:r>
      <w:r w:rsidR="007518FD">
        <w:fldChar w:fldCharType="begin"/>
      </w:r>
      <w:r w:rsidR="007518FD">
        <w:instrText xml:space="preserve"> REF _Ref484428232 \r \h </w:instrText>
      </w:r>
      <w:r w:rsidR="007518FD">
        <w:fldChar w:fldCharType="separate"/>
      </w:r>
      <w:r w:rsidR="00A06507">
        <w:t>[103]</w:t>
      </w:r>
      <w:r w:rsidR="007518FD">
        <w:fldChar w:fldCharType="end"/>
      </w:r>
      <w:r>
        <w:t xml:space="preserve"> Hardware support for HEVC is included in </w:t>
      </w:r>
      <w:r w:rsidR="007518FD">
        <w:t xml:space="preserve">the current </w:t>
      </w:r>
      <w:r w:rsidR="007518FD" w:rsidRPr="00DA5963">
        <w:rPr>
          <w:b/>
          <w:bCs/>
        </w:rPr>
        <w:t>MacBook</w:t>
      </w:r>
      <w:r w:rsidR="00DD4A9C">
        <w:t xml:space="preserve"> and</w:t>
      </w:r>
      <w:r w:rsidR="007518FD" w:rsidRPr="007518FD">
        <w:t xml:space="preserve"> </w:t>
      </w:r>
      <w:r w:rsidR="007518FD" w:rsidRPr="00DA5963">
        <w:rPr>
          <w:b/>
          <w:bCs/>
        </w:rPr>
        <w:t>MacBook Pro</w:t>
      </w:r>
      <w:r w:rsidR="007518FD">
        <w:t xml:space="preserve">, and older devices running High Sierra will also support the format </w:t>
      </w:r>
      <w:r>
        <w:fldChar w:fldCharType="begin"/>
      </w:r>
      <w:r>
        <w:instrText xml:space="preserve"> REF _Ref484427052 \r \h </w:instrText>
      </w:r>
      <w:r>
        <w:fldChar w:fldCharType="separate"/>
      </w:r>
      <w:r w:rsidR="00A06507">
        <w:t>[102]</w:t>
      </w:r>
      <w:r>
        <w:fldChar w:fldCharType="end"/>
      </w:r>
      <w:r w:rsidR="007518FD">
        <w:fldChar w:fldCharType="begin"/>
      </w:r>
      <w:r w:rsidR="007518FD">
        <w:instrText xml:space="preserve"> REF _Ref484428232 \r \h </w:instrText>
      </w:r>
      <w:r w:rsidR="007518FD">
        <w:fldChar w:fldCharType="separate"/>
      </w:r>
      <w:r w:rsidR="00A06507">
        <w:t>[103]</w:t>
      </w:r>
      <w:r w:rsidR="007518FD">
        <w:fldChar w:fldCharType="end"/>
      </w:r>
      <w:r w:rsidR="007518FD">
        <w:t>.</w:t>
      </w:r>
      <w:r w:rsidR="00DD4A9C">
        <w:t xml:space="preserve"> </w:t>
      </w:r>
      <w:r w:rsidR="00DD4A9C" w:rsidRPr="00506DFA">
        <w:rPr>
          <w:b/>
          <w:bCs/>
        </w:rPr>
        <w:t>iOS 11</w:t>
      </w:r>
      <w:r w:rsidR="00DD4A9C">
        <w:t xml:space="preserve"> for the </w:t>
      </w:r>
      <w:r w:rsidR="00DD4A9C" w:rsidRPr="00506DFA">
        <w:rPr>
          <w:b/>
          <w:bCs/>
        </w:rPr>
        <w:t>iPhone</w:t>
      </w:r>
      <w:r w:rsidR="00DD4A9C">
        <w:t xml:space="preserve"> </w:t>
      </w:r>
      <w:r w:rsidR="00E172BC">
        <w:t xml:space="preserve">and </w:t>
      </w:r>
      <w:r w:rsidR="00E172BC" w:rsidRPr="000332CB">
        <w:rPr>
          <w:b/>
          <w:bCs/>
        </w:rPr>
        <w:t>iPad</w:t>
      </w:r>
      <w:r w:rsidR="00E172BC">
        <w:t xml:space="preserve"> </w:t>
      </w:r>
      <w:r w:rsidR="00DD4A9C">
        <w:t>(</w:t>
      </w:r>
      <w:r w:rsidR="00E172BC">
        <w:t>released</w:t>
      </w:r>
      <w:r w:rsidR="00DD4A9C">
        <w:t xml:space="preserve"> Fall 2017) also uses HEVC as its primary video format and also for still images and “Live Photos” based on the HEIF file format with </w:t>
      </w:r>
      <w:r w:rsidR="0066175D">
        <w:t>HEVC</w:t>
      </w:r>
      <w:r w:rsidR="00DD4A9C">
        <w:t xml:space="preserve"> </w:t>
      </w:r>
      <w:r w:rsidR="00DD4A9C">
        <w:fldChar w:fldCharType="begin"/>
      </w:r>
      <w:r w:rsidR="00DD4A9C">
        <w:instrText xml:space="preserve"> REF _Ref484430763 \r \h </w:instrText>
      </w:r>
      <w:r w:rsidR="00DD4A9C">
        <w:fldChar w:fldCharType="separate"/>
      </w:r>
      <w:r w:rsidR="00A06507">
        <w:t>[104]</w:t>
      </w:r>
      <w:r w:rsidR="00DD4A9C">
        <w:fldChar w:fldCharType="end"/>
      </w:r>
      <w:r w:rsidR="00DD4A9C">
        <w:fldChar w:fldCharType="begin"/>
      </w:r>
      <w:r w:rsidR="00DD4A9C">
        <w:instrText xml:space="preserve"> REF _Ref484430766 \r \h </w:instrText>
      </w:r>
      <w:r w:rsidR="00DD4A9C">
        <w:fldChar w:fldCharType="separate"/>
      </w:r>
      <w:r w:rsidR="00A06507">
        <w:t>[105]</w:t>
      </w:r>
      <w:r w:rsidR="00DD4A9C">
        <w:fldChar w:fldCharType="end"/>
      </w:r>
      <w:r w:rsidR="00912746">
        <w:fldChar w:fldCharType="begin"/>
      </w:r>
      <w:r w:rsidR="00912746">
        <w:instrText xml:space="preserve"> REF _Ref484433126 \r \h </w:instrText>
      </w:r>
      <w:r w:rsidR="00912746">
        <w:fldChar w:fldCharType="separate"/>
      </w:r>
      <w:r w:rsidR="00A06507">
        <w:t>[106]</w:t>
      </w:r>
      <w:r w:rsidR="00912746">
        <w:fldChar w:fldCharType="end"/>
      </w:r>
      <w:r w:rsidR="00912746">
        <w:t>.</w:t>
      </w:r>
      <w:r w:rsidR="00E172BC">
        <w:t xml:space="preserve"> </w:t>
      </w:r>
      <w:r w:rsidR="00E172BC" w:rsidRPr="000332CB">
        <w:rPr>
          <w:b/>
          <w:bCs/>
        </w:rPr>
        <w:t>tvOS</w:t>
      </w:r>
      <w:r w:rsidR="00E172BC">
        <w:rPr>
          <w:b/>
          <w:bCs/>
        </w:rPr>
        <w:t>11</w:t>
      </w:r>
      <w:r w:rsidR="00E172BC">
        <w:t xml:space="preserve"> and </w:t>
      </w:r>
      <w:r w:rsidR="00E172BC">
        <w:rPr>
          <w:b/>
          <w:bCs/>
        </w:rPr>
        <w:t>Apple TV</w:t>
      </w:r>
      <w:r w:rsidR="00E172BC">
        <w:t xml:space="preserve"> has included 4K HEVC support with HDR since 2017 </w:t>
      </w:r>
      <w:r w:rsidR="00E172BC">
        <w:fldChar w:fldCharType="begin"/>
      </w:r>
      <w:r w:rsidR="00E172BC">
        <w:instrText xml:space="preserve"> REF _Ref12365720 \r \h </w:instrText>
      </w:r>
      <w:r w:rsidR="00E172BC">
        <w:fldChar w:fldCharType="separate"/>
      </w:r>
      <w:r w:rsidR="00A06507">
        <w:t>[107]</w:t>
      </w:r>
      <w:r w:rsidR="00E172BC">
        <w:fldChar w:fldCharType="end"/>
      </w:r>
      <w:r w:rsidR="00E172BC">
        <w:t>.</w:t>
      </w:r>
    </w:p>
    <w:p w14:paraId="26EB0B64" w14:textId="2220BD88" w:rsidR="00613E78" w:rsidRDefault="00B37DBF" w:rsidP="008E5643">
      <w:pPr>
        <w:numPr>
          <w:ilvl w:val="1"/>
          <w:numId w:val="1"/>
        </w:numPr>
        <w:spacing w:before="120"/>
        <w:jc w:val="both"/>
      </w:pPr>
      <w:r w:rsidRPr="00F67972">
        <w:rPr>
          <w:b/>
          <w:bCs/>
        </w:rPr>
        <w:t>Google’s Android</w:t>
      </w:r>
      <w:r>
        <w:t xml:space="preserve"> 5.0 (December 2014) includes APIs for HEVC</w:t>
      </w:r>
      <w:r w:rsidR="00666A01">
        <w:t xml:space="preserve"> (including UHD support)</w:t>
      </w:r>
      <w:r>
        <w:t xml:space="preserve">, and Google’s </w:t>
      </w:r>
      <w:r w:rsidRPr="00F67972">
        <w:rPr>
          <w:b/>
          <w:bCs/>
        </w:rPr>
        <w:t>Chromecast Ultra</w:t>
      </w:r>
      <w:r>
        <w:t xml:space="preserve"> media player includes HEVC support (November 2016)</w:t>
      </w:r>
      <w:r w:rsidR="00B07360">
        <w:t>.</w:t>
      </w:r>
    </w:p>
    <w:p w14:paraId="3251A98D" w14:textId="482882C9" w:rsidR="00B37DBF" w:rsidRDefault="00613E78" w:rsidP="008E5643">
      <w:pPr>
        <w:numPr>
          <w:ilvl w:val="1"/>
          <w:numId w:val="1"/>
        </w:numPr>
        <w:spacing w:before="120"/>
        <w:jc w:val="both"/>
      </w:pPr>
      <w:r w:rsidRPr="000332CB">
        <w:rPr>
          <w:b/>
          <w:bCs/>
        </w:rPr>
        <w:lastRenderedPageBreak/>
        <w:t>Raspberry Pi 3</w:t>
      </w:r>
      <w:r w:rsidR="00164CCA">
        <w:t xml:space="preserve">, a </w:t>
      </w:r>
      <w:r>
        <w:t xml:space="preserve">low-cost computer device of the Raspberry Pi Foundation (released in 2016) had some capability for HEVC decoding, and the </w:t>
      </w:r>
      <w:r w:rsidRPr="000332CB">
        <w:rPr>
          <w:b/>
          <w:bCs/>
        </w:rPr>
        <w:t>Raspberry Pi 4</w:t>
      </w:r>
      <w:r>
        <w:t xml:space="preserve"> </w:t>
      </w:r>
      <w:r w:rsidR="00164CCA">
        <w:t>(</w:t>
      </w:r>
      <w:r>
        <w:t>released in June 2019</w:t>
      </w:r>
      <w:r w:rsidR="00164CCA">
        <w:t>)</w:t>
      </w:r>
      <w:r>
        <w:t xml:space="preserve"> includes </w:t>
      </w:r>
      <w:r w:rsidRPr="00E44C1A">
        <w:t>4Kp60 hardware decod</w:t>
      </w:r>
      <w:r>
        <w:t>ing</w:t>
      </w:r>
      <w:r w:rsidRPr="00E44C1A">
        <w:t xml:space="preserve"> </w:t>
      </w:r>
      <w:r>
        <w:t xml:space="preserve">capability </w:t>
      </w:r>
      <w:r>
        <w:fldChar w:fldCharType="begin"/>
      </w:r>
      <w:r>
        <w:instrText xml:space="preserve"> REF _Ref12361725 \r \h </w:instrText>
      </w:r>
      <w:r>
        <w:fldChar w:fldCharType="separate"/>
      </w:r>
      <w:r w:rsidR="00A06507">
        <w:t>[108]</w:t>
      </w:r>
      <w:r>
        <w:fldChar w:fldCharType="end"/>
      </w:r>
      <w:r>
        <w:fldChar w:fldCharType="begin"/>
      </w:r>
      <w:r>
        <w:instrText xml:space="preserve"> REF _Ref12360902 \r \h </w:instrText>
      </w:r>
      <w:r>
        <w:fldChar w:fldCharType="separate"/>
      </w:r>
      <w:r w:rsidR="00A06507">
        <w:t>[109]</w:t>
      </w:r>
      <w:r>
        <w:fldChar w:fldCharType="end"/>
      </w:r>
      <w:r>
        <w:t>.</w:t>
      </w:r>
    </w:p>
    <w:p w14:paraId="7FF2DC46" w14:textId="17678CC9" w:rsidR="00DD7F65" w:rsidRDefault="00DD7F65" w:rsidP="008E5643">
      <w:pPr>
        <w:numPr>
          <w:ilvl w:val="1"/>
          <w:numId w:val="1"/>
        </w:numPr>
        <w:spacing w:before="120"/>
        <w:jc w:val="both"/>
      </w:pPr>
      <w:r>
        <w:rPr>
          <w:b/>
        </w:rPr>
        <w:t>GoPro Hero 6 Black</w:t>
      </w:r>
      <w:r>
        <w:t xml:space="preserve"> (April 2018)</w:t>
      </w:r>
      <w:r w:rsidR="000B4F41">
        <w:t xml:space="preserve"> and </w:t>
      </w:r>
      <w:r w:rsidR="000B4F41">
        <w:rPr>
          <w:b/>
        </w:rPr>
        <w:t>Hero7 Black</w:t>
      </w:r>
      <w:r w:rsidR="000B4F41">
        <w:t xml:space="preserve"> (September 2018)</w:t>
      </w:r>
      <w:r w:rsidR="00F01C30">
        <w:t>, action camera device</w:t>
      </w:r>
      <w:r w:rsidR="000B4F41">
        <w:t>s</w:t>
      </w:r>
      <w:r w:rsidR="00F01C30">
        <w:t>,</w:t>
      </w:r>
      <w:r>
        <w:t xml:space="preserve"> include HEVC encoding with UHD support at up to 60 fps HFR and full HD support at up to 240 fps HFR</w:t>
      </w:r>
      <w:r w:rsidR="00F93AB1">
        <w:t xml:space="preserve"> </w:t>
      </w:r>
      <w:r w:rsidR="00F93AB1">
        <w:fldChar w:fldCharType="begin"/>
      </w:r>
      <w:r w:rsidR="00F93AB1">
        <w:instrText xml:space="preserve"> REF _Ref513133374 \r \h </w:instrText>
      </w:r>
      <w:r w:rsidR="00F93AB1">
        <w:fldChar w:fldCharType="separate"/>
      </w:r>
      <w:r w:rsidR="00A06507">
        <w:t>[110]</w:t>
      </w:r>
      <w:r w:rsidR="00F93AB1">
        <w:fldChar w:fldCharType="end"/>
      </w:r>
      <w:r w:rsidR="002C1F7A">
        <w:fldChar w:fldCharType="begin"/>
      </w:r>
      <w:r w:rsidR="002C1F7A">
        <w:instrText xml:space="preserve"> REF _Ref526372768 \r \h </w:instrText>
      </w:r>
      <w:r w:rsidR="002C1F7A">
        <w:fldChar w:fldCharType="separate"/>
      </w:r>
      <w:r w:rsidR="00A06507">
        <w:t>[111]</w:t>
      </w:r>
      <w:r w:rsidR="002C1F7A">
        <w:fldChar w:fldCharType="end"/>
      </w:r>
      <w:r w:rsidR="002C1F7A">
        <w:fldChar w:fldCharType="begin"/>
      </w:r>
      <w:r w:rsidR="002C1F7A">
        <w:instrText xml:space="preserve"> REF _Ref526372772 \r \h </w:instrText>
      </w:r>
      <w:r w:rsidR="002C1F7A">
        <w:fldChar w:fldCharType="separate"/>
      </w:r>
      <w:r w:rsidR="00A06507">
        <w:t>[112]</w:t>
      </w:r>
      <w:r w:rsidR="002C1F7A">
        <w:fldChar w:fldCharType="end"/>
      </w:r>
      <w:r>
        <w:t>.</w:t>
      </w:r>
    </w:p>
    <w:p w14:paraId="52B86C5B" w14:textId="786AA54D" w:rsidR="002C1F7A" w:rsidRDefault="002C1F7A" w:rsidP="008E5643">
      <w:pPr>
        <w:numPr>
          <w:ilvl w:val="1"/>
          <w:numId w:val="1"/>
        </w:numPr>
        <w:spacing w:before="120"/>
        <w:jc w:val="both"/>
      </w:pPr>
      <w:r>
        <w:rPr>
          <w:b/>
        </w:rPr>
        <w:t>Fujifilm X-T3</w:t>
      </w:r>
      <w:r>
        <w:t xml:space="preserve"> (September 2018), a mirrorless interchangeable-lens camera, supports HEVC recording up to 4k 10 bit UHD at 60 fps with 4:2:0</w:t>
      </w:r>
      <w:r w:rsidR="00AF7739">
        <w:t xml:space="preserve"> </w:t>
      </w:r>
      <w:r w:rsidR="00AF7739">
        <w:fldChar w:fldCharType="begin"/>
      </w:r>
      <w:r w:rsidR="00AF7739">
        <w:instrText xml:space="preserve"> REF _Ref526373061 \r \h </w:instrText>
      </w:r>
      <w:r w:rsidR="00AF7739">
        <w:fldChar w:fldCharType="separate"/>
      </w:r>
      <w:r w:rsidR="00A06507">
        <w:t>[113]</w:t>
      </w:r>
      <w:r w:rsidR="00AF7739">
        <w:fldChar w:fldCharType="end"/>
      </w:r>
      <w:r w:rsidR="00AF7739">
        <w:fldChar w:fldCharType="begin"/>
      </w:r>
      <w:r w:rsidR="00AF7739">
        <w:instrText xml:space="preserve"> REF _Ref526372788 \r \h </w:instrText>
      </w:r>
      <w:r w:rsidR="00AF7739">
        <w:fldChar w:fldCharType="separate"/>
      </w:r>
      <w:r w:rsidR="00A06507">
        <w:t>[114]</w:t>
      </w:r>
      <w:r w:rsidR="00AF7739">
        <w:fldChar w:fldCharType="end"/>
      </w:r>
      <w:r w:rsidR="00AF7739">
        <w:fldChar w:fldCharType="begin"/>
      </w:r>
      <w:r w:rsidR="00AF7739">
        <w:instrText xml:space="preserve"> REF _Ref526373066 \r \h </w:instrText>
      </w:r>
      <w:r w:rsidR="00AF7739">
        <w:fldChar w:fldCharType="separate"/>
      </w:r>
      <w:r w:rsidR="00A06507">
        <w:t>[115]</w:t>
      </w:r>
      <w:r w:rsidR="00AF7739">
        <w:fldChar w:fldCharType="end"/>
      </w:r>
      <w:r w:rsidR="00AF7739">
        <w:fldChar w:fldCharType="begin"/>
      </w:r>
      <w:r w:rsidR="00AF7739">
        <w:instrText xml:space="preserve"> REF _Ref526372789 \r \h </w:instrText>
      </w:r>
      <w:r w:rsidR="00AF7739">
        <w:fldChar w:fldCharType="separate"/>
      </w:r>
      <w:r w:rsidR="00A06507">
        <w:t>[116]</w:t>
      </w:r>
      <w:r w:rsidR="00AF7739">
        <w:fldChar w:fldCharType="end"/>
      </w:r>
      <w:r>
        <w:t>.</w:t>
      </w:r>
    </w:p>
    <w:p w14:paraId="74195ADF" w14:textId="10D292E2" w:rsidR="000B4F41" w:rsidRDefault="009F1916" w:rsidP="002C1F7A">
      <w:pPr>
        <w:numPr>
          <w:ilvl w:val="1"/>
          <w:numId w:val="1"/>
        </w:numPr>
        <w:spacing w:before="120"/>
        <w:jc w:val="both"/>
      </w:pPr>
      <w:r w:rsidRPr="002C1F7A">
        <w:rPr>
          <w:b/>
        </w:rPr>
        <w:t>Canon XF705</w:t>
      </w:r>
      <w:r>
        <w:t xml:space="preserve"> (September 2018)</w:t>
      </w:r>
      <w:r w:rsidR="000B4F41">
        <w:t>,</w:t>
      </w:r>
      <w:r>
        <w:t xml:space="preserve"> a professional</w:t>
      </w:r>
      <w:r w:rsidR="00AF7739">
        <w:t>-grade</w:t>
      </w:r>
      <w:r>
        <w:t xml:space="preserve"> camcorder</w:t>
      </w:r>
      <w:r w:rsidR="000B4F41">
        <w:t>, supports HEVC recording up to 4k 10 bit UHD at 50 fps with 4:2:2 and HDR (either HLG or PQ)</w:t>
      </w:r>
      <w:r w:rsidR="002C1F7A">
        <w:t xml:space="preserve"> </w:t>
      </w:r>
      <w:r w:rsidR="00AF7739">
        <w:fldChar w:fldCharType="begin"/>
      </w:r>
      <w:r w:rsidR="00AF7739">
        <w:instrText xml:space="preserve"> REF _Ref526373320 \r \h </w:instrText>
      </w:r>
      <w:r w:rsidR="00AF7739">
        <w:fldChar w:fldCharType="separate"/>
      </w:r>
      <w:r w:rsidR="00A06507">
        <w:t>[117]</w:t>
      </w:r>
      <w:r w:rsidR="00AF7739">
        <w:fldChar w:fldCharType="end"/>
      </w:r>
      <w:r w:rsidR="00AF7739">
        <w:fldChar w:fldCharType="begin"/>
      </w:r>
      <w:r w:rsidR="00AF7739">
        <w:instrText xml:space="preserve"> REF _Ref526371751 \r \h </w:instrText>
      </w:r>
      <w:r w:rsidR="00AF7739">
        <w:fldChar w:fldCharType="separate"/>
      </w:r>
      <w:r w:rsidR="00A06507">
        <w:t>[118]</w:t>
      </w:r>
      <w:r w:rsidR="00AF7739">
        <w:fldChar w:fldCharType="end"/>
      </w:r>
      <w:r w:rsidR="00AF7739">
        <w:fldChar w:fldCharType="begin"/>
      </w:r>
      <w:r w:rsidR="00AF7739">
        <w:instrText xml:space="preserve"> REF _Ref526371754 \r \h </w:instrText>
      </w:r>
      <w:r w:rsidR="00AF7739">
        <w:fldChar w:fldCharType="separate"/>
      </w:r>
      <w:r w:rsidR="00A06507">
        <w:t>[119]</w:t>
      </w:r>
      <w:r w:rsidR="00AF7739">
        <w:fldChar w:fldCharType="end"/>
      </w:r>
      <w:r w:rsidR="000B4F41">
        <w:t>.</w:t>
      </w:r>
    </w:p>
    <w:p w14:paraId="5E6C54AE" w14:textId="3CFB13E0" w:rsidR="00EF0865" w:rsidRDefault="00EF0865" w:rsidP="002C1F7A">
      <w:pPr>
        <w:numPr>
          <w:ilvl w:val="1"/>
          <w:numId w:val="1"/>
        </w:numPr>
        <w:spacing w:before="120"/>
        <w:jc w:val="both"/>
      </w:pPr>
      <w:r>
        <w:rPr>
          <w:b/>
        </w:rPr>
        <w:t>Panasonic AG-CX350</w:t>
      </w:r>
      <w:r>
        <w:t xml:space="preserve"> (January 2019), a hand-held fixed-lens camcorder, supports HEVC recording up to 4</w:t>
      </w:r>
      <w:r w:rsidR="00D42938">
        <w:t>K</w:t>
      </w:r>
      <w:r>
        <w:t xml:space="preserve"> 10 bit UHD at 50 and 60 fps with HLG HDR </w:t>
      </w:r>
      <w:r>
        <w:fldChar w:fldCharType="begin"/>
      </w:r>
      <w:r>
        <w:instrText xml:space="preserve"> REF _Ref3291960 \r \h </w:instrText>
      </w:r>
      <w:r>
        <w:fldChar w:fldCharType="separate"/>
      </w:r>
      <w:r w:rsidR="00A06507">
        <w:t>[120]</w:t>
      </w:r>
      <w:r>
        <w:fldChar w:fldCharType="end"/>
      </w:r>
      <w:r>
        <w:fldChar w:fldCharType="begin"/>
      </w:r>
      <w:r>
        <w:instrText xml:space="preserve"> REF _Ref3292079 \r \h </w:instrText>
      </w:r>
      <w:r>
        <w:fldChar w:fldCharType="separate"/>
      </w:r>
      <w:r w:rsidR="00A06507">
        <w:t>[121]</w:t>
      </w:r>
      <w:r>
        <w:fldChar w:fldCharType="end"/>
      </w:r>
      <w:r>
        <w:t>.</w:t>
      </w:r>
    </w:p>
    <w:p w14:paraId="09B40044" w14:textId="78DB3B5E" w:rsidR="00613E78" w:rsidRPr="00D42938" w:rsidRDefault="00613E78" w:rsidP="002C1F7A">
      <w:pPr>
        <w:numPr>
          <w:ilvl w:val="1"/>
          <w:numId w:val="1"/>
        </w:numPr>
        <w:spacing w:before="120"/>
        <w:jc w:val="both"/>
        <w:rPr>
          <w:ins w:id="68" w:author="Gary Sullivan" w:date="2019-09-22T20:14:00Z"/>
          <w:b/>
          <w:bCs/>
          <w:rPrChange w:id="69" w:author="Gary Sullivan" w:date="2019-09-22T20:14:00Z">
            <w:rPr>
              <w:ins w:id="70" w:author="Gary Sullivan" w:date="2019-09-22T20:14:00Z"/>
            </w:rPr>
          </w:rPrChange>
        </w:rPr>
      </w:pPr>
      <w:r w:rsidRPr="00A1219A">
        <w:rPr>
          <w:b/>
          <w:bCs/>
        </w:rPr>
        <w:t xml:space="preserve">Panasonic </w:t>
      </w:r>
      <w:r w:rsidR="00914A29">
        <w:rPr>
          <w:b/>
          <w:bCs/>
        </w:rPr>
        <w:t xml:space="preserve">Lumix </w:t>
      </w:r>
      <w:r w:rsidRPr="00A1219A">
        <w:rPr>
          <w:b/>
          <w:bCs/>
        </w:rPr>
        <w:t>DC-S1</w:t>
      </w:r>
      <w:r w:rsidR="008E7243">
        <w:rPr>
          <w:b/>
          <w:bCs/>
        </w:rPr>
        <w:t>R</w:t>
      </w:r>
      <w:r>
        <w:t xml:space="preserve"> and </w:t>
      </w:r>
      <w:r w:rsidRPr="000332CB">
        <w:rPr>
          <w:b/>
          <w:bCs/>
        </w:rPr>
        <w:t>DC-S1</w:t>
      </w:r>
      <w:r>
        <w:t xml:space="preserve"> (June 2019), high-resolution cameras with full-frame sensors</w:t>
      </w:r>
      <w:r w:rsidR="008E7243">
        <w:t xml:space="preserve"> support 10-bit 4K HEVC video encoding </w:t>
      </w:r>
      <w:r w:rsidR="008E7243">
        <w:fldChar w:fldCharType="begin"/>
      </w:r>
      <w:r w:rsidR="008E7243">
        <w:instrText xml:space="preserve"> REF _Ref12376894 \r \h </w:instrText>
      </w:r>
      <w:r w:rsidR="008E7243">
        <w:fldChar w:fldCharType="separate"/>
      </w:r>
      <w:r w:rsidR="00A06507">
        <w:t>[122]</w:t>
      </w:r>
      <w:r w:rsidR="008E7243">
        <w:fldChar w:fldCharType="end"/>
      </w:r>
      <w:r w:rsidR="008E7243">
        <w:fldChar w:fldCharType="begin"/>
      </w:r>
      <w:r w:rsidR="008E7243">
        <w:instrText xml:space="preserve"> REF _Ref12376896 \r \h </w:instrText>
      </w:r>
      <w:r w:rsidR="008E7243">
        <w:fldChar w:fldCharType="separate"/>
      </w:r>
      <w:r w:rsidR="00A06507">
        <w:t>[123]</w:t>
      </w:r>
      <w:r w:rsidR="008E7243">
        <w:fldChar w:fldCharType="end"/>
      </w:r>
      <w:r w:rsidR="008E7243">
        <w:t>.</w:t>
      </w:r>
    </w:p>
    <w:p w14:paraId="3D9BBB33" w14:textId="37A6E7A2" w:rsidR="00D42938" w:rsidRPr="000332CB" w:rsidRDefault="00D42938" w:rsidP="002C1F7A">
      <w:pPr>
        <w:numPr>
          <w:ilvl w:val="1"/>
          <w:numId w:val="1"/>
        </w:numPr>
        <w:spacing w:before="120"/>
        <w:jc w:val="both"/>
        <w:rPr>
          <w:b/>
          <w:bCs/>
        </w:rPr>
      </w:pPr>
      <w:ins w:id="71" w:author="Gary Sullivan" w:date="2019-09-22T20:14:00Z">
        <w:r>
          <w:rPr>
            <w:b/>
            <w:bCs/>
          </w:rPr>
          <w:t xml:space="preserve">Panasonic </w:t>
        </w:r>
        <w:r w:rsidRPr="00D42938">
          <w:rPr>
            <w:b/>
            <w:bCs/>
          </w:rPr>
          <w:t>AJ-CX4000GJ</w:t>
        </w:r>
        <w:r>
          <w:t xml:space="preserve">, an interchangeable-lens shoulder mount </w:t>
        </w:r>
      </w:ins>
      <w:ins w:id="72" w:author="Gary Sullivan" w:date="2019-09-22T20:15:00Z">
        <w:r>
          <w:t>broadcast camera, supports HEVC recording up to 4K</w:t>
        </w:r>
      </w:ins>
      <w:ins w:id="73" w:author="Gary Sullivan" w:date="2019-09-22T20:16:00Z">
        <w:r>
          <w:t xml:space="preserve"> resolution with 10 bit and HDR capability</w:t>
        </w:r>
      </w:ins>
      <w:ins w:id="74" w:author="Gary Sullivan" w:date="2019-09-22T20:19:00Z">
        <w:r>
          <w:t xml:space="preserve"> </w:t>
        </w:r>
      </w:ins>
      <w:ins w:id="75" w:author="Gary Sullivan" w:date="2019-09-22T20:20:00Z">
        <w:r>
          <w:fldChar w:fldCharType="begin"/>
        </w:r>
        <w:r>
          <w:instrText xml:space="preserve"> REF _Ref20076029 \r \h </w:instrText>
        </w:r>
      </w:ins>
      <w:r>
        <w:fldChar w:fldCharType="separate"/>
      </w:r>
      <w:r w:rsidR="00A06507">
        <w:t>[124]</w:t>
      </w:r>
      <w:ins w:id="76" w:author="Gary Sullivan" w:date="2019-09-22T20:20:00Z">
        <w:r>
          <w:fldChar w:fldCharType="end"/>
        </w:r>
      </w:ins>
      <w:ins w:id="77" w:author="Gary Sullivan" w:date="2019-09-22T20:16:00Z">
        <w:r>
          <w:t>.</w:t>
        </w:r>
      </w:ins>
    </w:p>
    <w:p w14:paraId="2ADEAD5A" w14:textId="2EB499A5" w:rsidR="00253001" w:rsidRDefault="00253001" w:rsidP="002C1F7A">
      <w:pPr>
        <w:numPr>
          <w:ilvl w:val="1"/>
          <w:numId w:val="1"/>
        </w:numPr>
        <w:spacing w:before="120"/>
        <w:jc w:val="both"/>
        <w:rPr>
          <w:ins w:id="78" w:author="Gary Sullivan" w:date="2019-09-22T19:51:00Z"/>
        </w:rPr>
      </w:pPr>
      <w:r>
        <w:rPr>
          <w:b/>
        </w:rPr>
        <w:t xml:space="preserve">Sharp 8K </w:t>
      </w:r>
      <w:r w:rsidR="00B12EAB">
        <w:rPr>
          <w:b/>
        </w:rPr>
        <w:t xml:space="preserve">UHD </w:t>
      </w:r>
      <w:r w:rsidR="009A71D9">
        <w:rPr>
          <w:b/>
        </w:rPr>
        <w:t xml:space="preserve">30 fps </w:t>
      </w:r>
      <w:r>
        <w:rPr>
          <w:b/>
        </w:rPr>
        <w:t xml:space="preserve">micro </w:t>
      </w:r>
      <w:r w:rsidR="00B12EAB">
        <w:rPr>
          <w:b/>
        </w:rPr>
        <w:t>four-thirds</w:t>
      </w:r>
      <w:r>
        <w:rPr>
          <w:b/>
        </w:rPr>
        <w:t xml:space="preserve"> prosumer camera</w:t>
      </w:r>
      <w:r>
        <w:t xml:space="preserve"> (announced January 2019, </w:t>
      </w:r>
      <w:r w:rsidR="00EF0865">
        <w:t xml:space="preserve">further </w:t>
      </w:r>
      <w:r>
        <w:t>detail expected April 2019)</w:t>
      </w:r>
      <w:r w:rsidR="009A71D9">
        <w:t xml:space="preserve"> </w:t>
      </w:r>
      <w:r w:rsidR="009A71D9">
        <w:fldChar w:fldCharType="begin"/>
      </w:r>
      <w:r w:rsidR="009A71D9">
        <w:instrText xml:space="preserve"> REF _Ref3284454 \r \h </w:instrText>
      </w:r>
      <w:r w:rsidR="009A71D9">
        <w:fldChar w:fldCharType="separate"/>
      </w:r>
      <w:r w:rsidR="00A06507">
        <w:t>[125]</w:t>
      </w:r>
      <w:r w:rsidR="009A71D9">
        <w:fldChar w:fldCharType="end"/>
      </w:r>
      <w:r>
        <w:t>.</w:t>
      </w:r>
    </w:p>
    <w:p w14:paraId="35167F62" w14:textId="3175E893" w:rsidR="00A27DF4" w:rsidRDefault="00A27DF4" w:rsidP="002C1F7A">
      <w:pPr>
        <w:numPr>
          <w:ilvl w:val="1"/>
          <w:numId w:val="1"/>
        </w:numPr>
        <w:spacing w:before="120"/>
        <w:jc w:val="both"/>
      </w:pPr>
      <w:ins w:id="79" w:author="Gary Sullivan" w:date="2019-09-22T19:51:00Z">
        <w:r w:rsidRPr="00A27DF4">
          <w:rPr>
            <w:b/>
          </w:rPr>
          <w:t>JVC</w:t>
        </w:r>
        <w:r w:rsidRPr="00A27DF4">
          <w:rPr>
            <w:b/>
            <w:rPrChange w:id="80" w:author="Gary Sullivan" w:date="2019-09-22T19:52:00Z">
              <w:rPr>
                <w:bCs/>
              </w:rPr>
            </w:rPrChange>
          </w:rPr>
          <w:t xml:space="preserve"> </w:t>
        </w:r>
      </w:ins>
      <w:ins w:id="81" w:author="Gary Sullivan" w:date="2019-09-22T19:52:00Z">
        <w:r w:rsidRPr="00A27DF4">
          <w:rPr>
            <w:b/>
            <w:rPrChange w:id="82" w:author="Gary Sullivan" w:date="2019-09-22T19:52:00Z">
              <w:rPr>
                <w:bCs/>
              </w:rPr>
            </w:rPrChange>
          </w:rPr>
          <w:t>KA-EN200</w:t>
        </w:r>
      </w:ins>
      <w:ins w:id="83" w:author="Gary Sullivan" w:date="2019-09-22T19:51:00Z">
        <w:r w:rsidRPr="00A27DF4">
          <w:rPr>
            <w:b/>
            <w:rPrChange w:id="84" w:author="Gary Sullivan" w:date="2019-09-22T19:52:00Z">
              <w:rPr>
                <w:bCs/>
              </w:rPr>
            </w:rPrChange>
          </w:rPr>
          <w:t xml:space="preserve"> streaming adapter</w:t>
        </w:r>
        <w:r>
          <w:rPr>
            <w:bCs/>
          </w:rPr>
          <w:t xml:space="preserve"> </w:t>
        </w:r>
      </w:ins>
      <w:ins w:id="85" w:author="Gary Sullivan" w:date="2019-09-22T19:53:00Z">
        <w:r>
          <w:rPr>
            <w:bCs/>
          </w:rPr>
          <w:t xml:space="preserve">(September 2019) </w:t>
        </w:r>
      </w:ins>
      <w:ins w:id="86" w:author="Gary Sullivan" w:date="2019-09-22T19:52:00Z">
        <w:r>
          <w:rPr>
            <w:bCs/>
          </w:rPr>
          <w:t>was in</w:t>
        </w:r>
      </w:ins>
      <w:ins w:id="87" w:author="Gary Sullivan" w:date="2019-09-22T19:53:00Z">
        <w:r>
          <w:rPr>
            <w:bCs/>
          </w:rPr>
          <w:t xml:space="preserve">troduced </w:t>
        </w:r>
      </w:ins>
      <w:ins w:id="88" w:author="Gary Sullivan" w:date="2019-09-22T19:51:00Z">
        <w:r>
          <w:rPr>
            <w:bCs/>
          </w:rPr>
          <w:t xml:space="preserve">to enable </w:t>
        </w:r>
      </w:ins>
      <w:ins w:id="89" w:author="Gary Sullivan" w:date="2019-09-22T19:52:00Z">
        <w:r>
          <w:rPr>
            <w:bCs/>
          </w:rPr>
          <w:t xml:space="preserve">HEVC in its </w:t>
        </w:r>
        <w:r w:rsidRPr="00A27DF4">
          <w:rPr>
            <w:bCs/>
          </w:rPr>
          <w:t>GY-HC550 and GY-HC500 4K cameras</w:t>
        </w:r>
      </w:ins>
      <w:ins w:id="90" w:author="Gary Sullivan" w:date="2019-09-22T19:53:00Z">
        <w:r>
          <w:rPr>
            <w:bCs/>
          </w:rPr>
          <w:t xml:space="preserve"> </w:t>
        </w:r>
      </w:ins>
      <w:ins w:id="91" w:author="Gary Sullivan" w:date="2019-09-22T20:07:00Z">
        <w:r w:rsidR="00873D4D">
          <w:rPr>
            <w:bCs/>
          </w:rPr>
          <w:fldChar w:fldCharType="begin"/>
        </w:r>
        <w:r w:rsidR="00873D4D">
          <w:rPr>
            <w:bCs/>
          </w:rPr>
          <w:instrText xml:space="preserve"> REF _Ref20075242 \r \h </w:instrText>
        </w:r>
      </w:ins>
      <w:r w:rsidR="00873D4D">
        <w:rPr>
          <w:bCs/>
        </w:rPr>
      </w:r>
      <w:r w:rsidR="00873D4D">
        <w:rPr>
          <w:bCs/>
        </w:rPr>
        <w:fldChar w:fldCharType="separate"/>
      </w:r>
      <w:r w:rsidR="00A06507">
        <w:rPr>
          <w:bCs/>
        </w:rPr>
        <w:t>[126]</w:t>
      </w:r>
      <w:ins w:id="92" w:author="Gary Sullivan" w:date="2019-09-22T20:07:00Z">
        <w:r w:rsidR="00873D4D">
          <w:rPr>
            <w:bCs/>
          </w:rPr>
          <w:fldChar w:fldCharType="end"/>
        </w:r>
      </w:ins>
      <w:ins w:id="93" w:author="Gary Sullivan" w:date="2019-09-22T20:06:00Z">
        <w:r w:rsidR="00873D4D">
          <w:rPr>
            <w:bCs/>
          </w:rPr>
          <w:t>.</w:t>
        </w:r>
      </w:ins>
    </w:p>
    <w:p w14:paraId="401068B0" w14:textId="6B02AF59" w:rsidR="00CA7125" w:rsidRDefault="00CA7125" w:rsidP="008E5643">
      <w:pPr>
        <w:numPr>
          <w:ilvl w:val="1"/>
          <w:numId w:val="1"/>
        </w:numPr>
        <w:spacing w:before="120"/>
        <w:jc w:val="both"/>
      </w:pPr>
      <w:r w:rsidRPr="00CA7125">
        <w:rPr>
          <w:b/>
          <w:bCs/>
        </w:rPr>
        <w:t>Hardware chip support</w:t>
      </w:r>
      <w:r>
        <w:rPr>
          <w:b/>
          <w:bCs/>
        </w:rPr>
        <w:t xml:space="preserve"> for t</w:t>
      </w:r>
      <w:r w:rsidRPr="00CA7125">
        <w:rPr>
          <w:b/>
          <w:bCs/>
        </w:rPr>
        <w:t>elevisions</w:t>
      </w:r>
      <w:r w:rsidRPr="00CA7125">
        <w:rPr>
          <w:bCs/>
        </w:rPr>
        <w:t>: AMD, Broadcom, Huawei/</w:t>
      </w:r>
      <w:proofErr w:type="spellStart"/>
      <w:r w:rsidRPr="00CA7125">
        <w:rPr>
          <w:bCs/>
        </w:rPr>
        <w:t>HiSilicon</w:t>
      </w:r>
      <w:proofErr w:type="spellEnd"/>
      <w:r w:rsidRPr="00CA7125">
        <w:rPr>
          <w:bCs/>
        </w:rPr>
        <w:t xml:space="preserve"> (Hi series), Intel, Marvell (Armada series), MediaTek (MT series), </w:t>
      </w:r>
      <w:proofErr w:type="spellStart"/>
      <w:r w:rsidRPr="00CA7125">
        <w:rPr>
          <w:bCs/>
        </w:rPr>
        <w:t>MStar</w:t>
      </w:r>
      <w:proofErr w:type="spellEnd"/>
      <w:r w:rsidRPr="00CA7125">
        <w:rPr>
          <w:bCs/>
        </w:rPr>
        <w:t xml:space="preserve">, Nvidia, </w:t>
      </w:r>
      <w:proofErr w:type="spellStart"/>
      <w:r w:rsidRPr="00EC65A5">
        <w:rPr>
          <w:bCs/>
        </w:rPr>
        <w:t>RealTek</w:t>
      </w:r>
      <w:proofErr w:type="spellEnd"/>
      <w:r w:rsidRPr="00EC65A5">
        <w:rPr>
          <w:bCs/>
        </w:rPr>
        <w:t xml:space="preserve"> (RTD series)</w:t>
      </w:r>
      <w:r w:rsidRPr="00B22769">
        <w:rPr>
          <w:bCs/>
        </w:rPr>
        <w:t xml:space="preserve">, Samsung, Sigma Designs (SX series), </w:t>
      </w:r>
      <w:proofErr w:type="spellStart"/>
      <w:r w:rsidRPr="00B22769">
        <w:rPr>
          <w:bCs/>
        </w:rPr>
        <w:t>ViXS</w:t>
      </w:r>
      <w:proofErr w:type="spellEnd"/>
      <w:r w:rsidRPr="00B22769">
        <w:rPr>
          <w:bCs/>
        </w:rPr>
        <w:t xml:space="preserve"> (XCode series)</w:t>
      </w:r>
      <w:r w:rsidR="00B07360">
        <w:rPr>
          <w:bCs/>
        </w:rPr>
        <w:t>.</w:t>
      </w:r>
    </w:p>
    <w:p w14:paraId="45A68737" w14:textId="4AF7CB9B" w:rsidR="00B37DBF" w:rsidRDefault="00B37DBF" w:rsidP="008E5643">
      <w:pPr>
        <w:numPr>
          <w:ilvl w:val="1"/>
          <w:numId w:val="1"/>
        </w:numPr>
        <w:spacing w:before="120"/>
        <w:jc w:val="both"/>
      </w:pPr>
      <w:r w:rsidRPr="00BE68A1">
        <w:rPr>
          <w:b/>
          <w:bCs/>
        </w:rPr>
        <w:t>Hardware chip support</w:t>
      </w:r>
      <w:r w:rsidR="00CA7125">
        <w:rPr>
          <w:b/>
          <w:bCs/>
        </w:rPr>
        <w:t xml:space="preserve"> for mobile devices:</w:t>
      </w:r>
      <w:r>
        <w:t xml:space="preserve"> </w:t>
      </w:r>
      <w:r w:rsidR="00CA7125" w:rsidRPr="00CA7125">
        <w:t xml:space="preserve">Qualcomm (Snapdragon series), MediaTek (MT, P, and </w:t>
      </w:r>
      <w:proofErr w:type="spellStart"/>
      <w:r w:rsidR="00CA7125" w:rsidRPr="00CA7125">
        <w:t>Helio</w:t>
      </w:r>
      <w:proofErr w:type="spellEnd"/>
      <w:r w:rsidR="00CA7125" w:rsidRPr="00CA7125">
        <w:t xml:space="preserve"> series), Intel (Z series), Samsung (</w:t>
      </w:r>
      <w:proofErr w:type="spellStart"/>
      <w:r w:rsidR="00CA7125" w:rsidRPr="00CA7125">
        <w:t>Exynos</w:t>
      </w:r>
      <w:proofErr w:type="spellEnd"/>
      <w:r w:rsidR="00CA7125" w:rsidRPr="00CA7125">
        <w:t xml:space="preserve"> series), Huawei (Kirin series), Xiaomi (Surge series)</w:t>
      </w:r>
      <w:r w:rsidR="00B07360">
        <w:t>.</w:t>
      </w:r>
    </w:p>
    <w:p w14:paraId="1F4AD28D" w14:textId="5F8F695C" w:rsidR="00A5175F" w:rsidRDefault="00A5175F" w:rsidP="008E5643">
      <w:pPr>
        <w:numPr>
          <w:ilvl w:val="1"/>
          <w:numId w:val="1"/>
        </w:numPr>
        <w:spacing w:before="120"/>
        <w:jc w:val="both"/>
      </w:pPr>
      <w:r w:rsidRPr="00EF0865">
        <w:rPr>
          <w:b/>
        </w:rPr>
        <w:t>Hardware chip support for security</w:t>
      </w:r>
      <w:ins w:id="94" w:author="Gary Sullivan" w:date="2019-09-22T20:01:00Z">
        <w:r w:rsidR="004C716B">
          <w:rPr>
            <w:b/>
          </w:rPr>
          <w:t>,</w:t>
        </w:r>
      </w:ins>
      <w:del w:id="95" w:author="Gary Sullivan" w:date="2019-09-22T20:01:00Z">
        <w:r w:rsidRPr="00EF0865" w:rsidDel="004C716B">
          <w:rPr>
            <w:b/>
          </w:rPr>
          <w:delText xml:space="preserve"> &amp;</w:delText>
        </w:r>
      </w:del>
      <w:r w:rsidRPr="00EF0865">
        <w:rPr>
          <w:b/>
        </w:rPr>
        <w:t xml:space="preserve"> surveillance</w:t>
      </w:r>
      <w:ins w:id="96" w:author="Gary Sullivan" w:date="2019-09-22T20:01:00Z">
        <w:r w:rsidR="004C716B">
          <w:rPr>
            <w:b/>
          </w:rPr>
          <w:t>, and Smart Home</w:t>
        </w:r>
      </w:ins>
      <w:ins w:id="97" w:author="Gary Sullivan" w:date="2019-09-22T20:02:00Z">
        <w:r w:rsidR="004C716B">
          <w:rPr>
            <w:b/>
          </w:rPr>
          <w:t xml:space="preserve"> connectivity</w:t>
        </w:r>
      </w:ins>
      <w:r>
        <w:t xml:space="preserve">: by Ambarella with 4Kp30 encoding and multi-stream support (January 2019) </w:t>
      </w:r>
      <w:r>
        <w:fldChar w:fldCharType="begin"/>
      </w:r>
      <w:r>
        <w:instrText xml:space="preserve"> REF _Ref3283930 \r \h </w:instrText>
      </w:r>
      <w:r>
        <w:fldChar w:fldCharType="separate"/>
      </w:r>
      <w:r w:rsidR="00A06507">
        <w:t>[127]</w:t>
      </w:r>
      <w:r>
        <w:fldChar w:fldCharType="end"/>
      </w:r>
      <w:ins w:id="98" w:author="Gary Sullivan" w:date="2019-09-22T20:01:00Z">
        <w:r w:rsidR="004C716B">
          <w:t xml:space="preserve">, by </w:t>
        </w:r>
        <w:proofErr w:type="spellStart"/>
        <w:r w:rsidR="004C716B">
          <w:t>HiSilicon</w:t>
        </w:r>
        <w:proofErr w:type="spellEnd"/>
        <w:r w:rsidR="004C716B">
          <w:t xml:space="preserve"> with 8Kp120</w:t>
        </w:r>
      </w:ins>
      <w:ins w:id="99" w:author="Gary Sullivan" w:date="2019-09-22T20:02:00Z">
        <w:r w:rsidR="004C716B">
          <w:t xml:space="preserve"> </w:t>
        </w:r>
      </w:ins>
      <w:ins w:id="100" w:author="Gary Sullivan" w:date="2019-09-22T20:06:00Z">
        <w:r w:rsidR="00873D4D">
          <w:t xml:space="preserve">playback </w:t>
        </w:r>
      </w:ins>
      <w:ins w:id="101" w:author="Gary Sullivan" w:date="2019-09-22T20:20:00Z">
        <w:r w:rsidR="00D42938">
          <w:t xml:space="preserve">capability </w:t>
        </w:r>
      </w:ins>
      <w:ins w:id="102" w:author="Gary Sullivan" w:date="2019-09-22T20:06:00Z">
        <w:r w:rsidR="00873D4D">
          <w:t xml:space="preserve">and </w:t>
        </w:r>
      </w:ins>
      <w:ins w:id="103" w:author="Gary Sullivan" w:date="2019-09-22T20:20:00Z">
        <w:r w:rsidR="00D42938">
          <w:t xml:space="preserve">some </w:t>
        </w:r>
      </w:ins>
      <w:ins w:id="104" w:author="Gary Sullivan" w:date="2019-09-22T20:06:00Z">
        <w:r w:rsidR="00873D4D">
          <w:t>encoding capability</w:t>
        </w:r>
      </w:ins>
      <w:ins w:id="105" w:author="Gary Sullivan" w:date="2019-09-22T20:03:00Z">
        <w:r w:rsidR="004C716B">
          <w:t xml:space="preserve"> (September 2019)</w:t>
        </w:r>
      </w:ins>
      <w:ins w:id="106" w:author="Gary Sullivan" w:date="2019-09-22T20:07:00Z">
        <w:r w:rsidR="00873D4D">
          <w:t xml:space="preserve"> </w:t>
        </w:r>
      </w:ins>
      <w:ins w:id="107" w:author="Gary Sullivan" w:date="2019-09-22T20:08:00Z">
        <w:r w:rsidR="00873D4D">
          <w:fldChar w:fldCharType="begin"/>
        </w:r>
        <w:r w:rsidR="00873D4D">
          <w:instrText xml:space="preserve"> REF _Ref20075314 \r \h </w:instrText>
        </w:r>
      </w:ins>
      <w:r w:rsidR="00873D4D">
        <w:fldChar w:fldCharType="separate"/>
      </w:r>
      <w:r w:rsidR="00A06507">
        <w:t>[128]</w:t>
      </w:r>
      <w:ins w:id="108" w:author="Gary Sullivan" w:date="2019-09-22T20:08:00Z">
        <w:r w:rsidR="00873D4D">
          <w:fldChar w:fldCharType="end"/>
        </w:r>
      </w:ins>
      <w:r>
        <w:t>.</w:t>
      </w:r>
    </w:p>
    <w:p w14:paraId="3C40EF2E" w14:textId="50463E76" w:rsidR="007F1E62" w:rsidRPr="00B07360" w:rsidRDefault="007F1E62" w:rsidP="008E5643">
      <w:pPr>
        <w:numPr>
          <w:ilvl w:val="1"/>
          <w:numId w:val="1"/>
        </w:numPr>
        <w:spacing w:before="120"/>
        <w:jc w:val="both"/>
      </w:pPr>
      <w:r w:rsidRPr="00BE68A1">
        <w:rPr>
          <w:b/>
          <w:bCs/>
        </w:rPr>
        <w:t>Professional encoding</w:t>
      </w:r>
      <w:r w:rsidR="00B07360">
        <w:t>:</w:t>
      </w:r>
      <w:r w:rsidR="00B07360" w:rsidRPr="00B07360">
        <w:t xml:space="preserve"> </w:t>
      </w:r>
      <w:r w:rsidR="00E80DBA">
        <w:t xml:space="preserve">Ambarella, </w:t>
      </w:r>
      <w:proofErr w:type="spellStart"/>
      <w:r w:rsidRPr="00760C3B">
        <w:t>Ateme</w:t>
      </w:r>
      <w:proofErr w:type="spellEnd"/>
      <w:r w:rsidRPr="00B07360">
        <w:t xml:space="preserve">, </w:t>
      </w:r>
      <w:r w:rsidR="00DF247B" w:rsidRPr="00760C3B">
        <w:t xml:space="preserve">AWS </w:t>
      </w:r>
      <w:r w:rsidRPr="00760C3B">
        <w:t>Elemental</w:t>
      </w:r>
      <w:r w:rsidRPr="00B07360">
        <w:t xml:space="preserve">, </w:t>
      </w:r>
      <w:ins w:id="109" w:author="Gary Sullivan" w:date="2019-09-22T20:23:00Z">
        <w:r w:rsidR="00A06507">
          <w:t xml:space="preserve">Beamr, </w:t>
        </w:r>
      </w:ins>
      <w:r w:rsidR="00F85336">
        <w:t xml:space="preserve">Cisco, </w:t>
      </w:r>
      <w:r w:rsidR="001C3C91" w:rsidRPr="00760C3B">
        <w:t>Ericsson</w:t>
      </w:r>
      <w:r w:rsidR="001C3C91" w:rsidRPr="00B07360">
        <w:t xml:space="preserve">, </w:t>
      </w:r>
      <w:r w:rsidR="00980A8A" w:rsidRPr="00760C3B">
        <w:t>Fraunhofer HHI</w:t>
      </w:r>
      <w:r w:rsidR="00980A8A" w:rsidRPr="00B07360">
        <w:t xml:space="preserve">, </w:t>
      </w:r>
      <w:r w:rsidR="001C3C91" w:rsidRPr="00760C3B">
        <w:t>Harmonic</w:t>
      </w:r>
      <w:r w:rsidR="001C3C91" w:rsidRPr="00B07360">
        <w:t xml:space="preserve">, </w:t>
      </w:r>
      <w:proofErr w:type="spellStart"/>
      <w:r w:rsidR="009E6F90">
        <w:t>LiveU</w:t>
      </w:r>
      <w:proofErr w:type="spellEnd"/>
      <w:r w:rsidR="009E6F90">
        <w:t xml:space="preserve">, </w:t>
      </w:r>
      <w:r w:rsidR="006651EE" w:rsidRPr="00760C3B">
        <w:t xml:space="preserve">NTT Electronics, </w:t>
      </w:r>
      <w:r w:rsidR="00D03DAB" w:rsidRPr="00760C3B">
        <w:t>R</w:t>
      </w:r>
      <w:r w:rsidR="00980A8A" w:rsidRPr="00760C3B">
        <w:t>o</w:t>
      </w:r>
      <w:r w:rsidR="00D03DAB" w:rsidRPr="00760C3B">
        <w:t>h</w:t>
      </w:r>
      <w:r w:rsidR="00980A8A" w:rsidRPr="00760C3B">
        <w:t>de &amp; Schwarz</w:t>
      </w:r>
      <w:r w:rsidR="0003775F">
        <w:t xml:space="preserve">, </w:t>
      </w:r>
      <w:proofErr w:type="spellStart"/>
      <w:r w:rsidR="0003775F">
        <w:t>Socionext</w:t>
      </w:r>
      <w:proofErr w:type="spellEnd"/>
      <w:r w:rsidR="00172826" w:rsidRPr="00172826">
        <w:t xml:space="preserve">, </w:t>
      </w:r>
      <w:r w:rsidR="00A06507">
        <w:t xml:space="preserve">and </w:t>
      </w:r>
      <w:r w:rsidR="00172826" w:rsidRPr="00172826">
        <w:t>Vitec</w:t>
      </w:r>
      <w:r w:rsidR="00B07360" w:rsidRPr="00760C3B">
        <w:t>.</w:t>
      </w:r>
    </w:p>
    <w:p w14:paraId="0D4643FE" w14:textId="26B6ED4A" w:rsidR="006E194F" w:rsidRDefault="00A56AA2" w:rsidP="00530B2F">
      <w:pPr>
        <w:keepNext/>
        <w:numPr>
          <w:ilvl w:val="0"/>
          <w:numId w:val="1"/>
        </w:numPr>
        <w:spacing w:before="120"/>
        <w:jc w:val="both"/>
        <w:outlineLvl w:val="1"/>
      </w:pPr>
      <w:r>
        <w:rPr>
          <w:b/>
          <w:bCs/>
        </w:rPr>
        <w:t>4K UHD</w:t>
      </w:r>
      <w:r w:rsidRPr="00530B2F">
        <w:t xml:space="preserve">: </w:t>
      </w:r>
      <w:r w:rsidR="0032475C">
        <w:t>HEVC is</w:t>
      </w:r>
      <w:r w:rsidR="006E194F">
        <w:t xml:space="preserve"> </w:t>
      </w:r>
      <w:r w:rsidR="00BF5FB3">
        <w:t>the</w:t>
      </w:r>
      <w:r w:rsidR="006E194F">
        <w:t xml:space="preserve"> key </w:t>
      </w:r>
      <w:r w:rsidR="00BF5FB3">
        <w:t xml:space="preserve">enabler </w:t>
      </w:r>
      <w:r w:rsidR="006E194F">
        <w:t>of the roll-out of 4K UHD television</w:t>
      </w:r>
      <w:r>
        <w:t>:</w:t>
      </w:r>
    </w:p>
    <w:p w14:paraId="5BAB1CFF" w14:textId="414DA6DC" w:rsidR="006E194F" w:rsidRPr="00760C3B" w:rsidRDefault="006E194F" w:rsidP="008E5643">
      <w:pPr>
        <w:numPr>
          <w:ilvl w:val="1"/>
          <w:numId w:val="1"/>
        </w:numPr>
        <w:spacing w:before="120"/>
        <w:jc w:val="both"/>
      </w:pPr>
      <w:r w:rsidRPr="00BE68A1">
        <w:rPr>
          <w:rFonts w:asciiTheme="minorHAnsi" w:eastAsiaTheme="minorHAnsi" w:hAnsiTheme="minorHAnsi" w:cstheme="minorBidi"/>
          <w:b/>
          <w:bCs/>
        </w:rPr>
        <w:t>“It is the key that will unlock UHDTV broadcasting”</w:t>
      </w:r>
      <w:r w:rsidR="00980A8A">
        <w:rPr>
          <w:rFonts w:asciiTheme="minorHAnsi" w:eastAsiaTheme="minorHAnsi" w:hAnsiTheme="minorHAnsi" w:cstheme="minorBidi"/>
        </w:rPr>
        <w:t>,</w:t>
      </w:r>
      <w:r w:rsidRPr="00D57343">
        <w:rPr>
          <w:rFonts w:asciiTheme="minorHAnsi" w:eastAsiaTheme="minorHAnsi" w:hAnsiTheme="minorHAnsi" w:cstheme="minorBidi"/>
        </w:rPr>
        <w:t xml:space="preserve"> said </w:t>
      </w:r>
      <w:r w:rsidRPr="00B07360">
        <w:rPr>
          <w:rFonts w:asciiTheme="minorHAnsi" w:eastAsiaTheme="minorHAnsi" w:hAnsiTheme="minorHAnsi" w:cstheme="minorBidi"/>
          <w:b/>
          <w:bCs/>
        </w:rPr>
        <w:t>DVB</w:t>
      </w:r>
      <w:r w:rsidRPr="00760C3B">
        <w:rPr>
          <w:rFonts w:asciiTheme="minorHAnsi" w:eastAsiaTheme="minorHAnsi" w:hAnsiTheme="minorHAnsi" w:cstheme="minorBidi"/>
          <w:b/>
          <w:bCs/>
        </w:rPr>
        <w:t xml:space="preserve"> Steering Board Chairman Phil </w:t>
      </w:r>
      <w:proofErr w:type="spellStart"/>
      <w:r w:rsidRPr="00760C3B">
        <w:rPr>
          <w:rFonts w:asciiTheme="minorHAnsi" w:eastAsiaTheme="minorHAnsi" w:hAnsiTheme="minorHAnsi" w:cstheme="minorBidi"/>
          <w:b/>
          <w:bCs/>
        </w:rPr>
        <w:t>Laven</w:t>
      </w:r>
      <w:proofErr w:type="spellEnd"/>
      <w:r w:rsidRPr="00D57343">
        <w:rPr>
          <w:rFonts w:asciiTheme="minorHAnsi" w:eastAsiaTheme="minorHAnsi" w:hAnsiTheme="minorHAnsi" w:cstheme="minorBidi"/>
        </w:rPr>
        <w:t xml:space="preserve"> (</w:t>
      </w:r>
      <w:r w:rsidR="00E373A8" w:rsidRPr="00D57343">
        <w:rPr>
          <w:rFonts w:asciiTheme="minorHAnsi" w:eastAsiaTheme="minorHAnsi" w:hAnsiTheme="minorHAnsi" w:cstheme="minorBidi"/>
        </w:rPr>
        <w:t xml:space="preserve">5 June </w:t>
      </w:r>
      <w:r w:rsidRPr="00D57343">
        <w:rPr>
          <w:rFonts w:asciiTheme="minorHAnsi" w:eastAsiaTheme="minorHAnsi" w:hAnsiTheme="minorHAnsi" w:cstheme="minorBidi"/>
        </w:rPr>
        <w:t>2015)</w:t>
      </w:r>
      <w:r w:rsidR="00B95363">
        <w:rPr>
          <w:rFonts w:asciiTheme="minorHAnsi" w:eastAsiaTheme="minorHAnsi" w:hAnsiTheme="minorHAnsi" w:cstheme="minorBidi"/>
        </w:rPr>
        <w:t xml:space="preserve"> </w:t>
      </w:r>
      <w:r w:rsidR="00B95363">
        <w:rPr>
          <w:rFonts w:asciiTheme="minorHAnsi" w:eastAsiaTheme="minorHAnsi" w:hAnsiTheme="minorHAnsi" w:cstheme="minorBidi"/>
        </w:rPr>
        <w:fldChar w:fldCharType="begin"/>
      </w:r>
      <w:r w:rsidR="00B95363">
        <w:rPr>
          <w:rFonts w:asciiTheme="minorHAnsi" w:eastAsiaTheme="minorHAnsi" w:hAnsiTheme="minorHAnsi" w:cstheme="minorBidi"/>
        </w:rPr>
        <w:instrText xml:space="preserve"> REF _Ref483129894 \r \h </w:instrText>
      </w:r>
      <w:r w:rsidR="00233611">
        <w:rPr>
          <w:rFonts w:asciiTheme="minorHAnsi" w:eastAsiaTheme="minorHAnsi" w:hAnsiTheme="minorHAnsi" w:cstheme="minorBidi"/>
        </w:rPr>
        <w:instrText xml:space="preserve"> \* MERGEFORMAT </w:instrText>
      </w:r>
      <w:r w:rsidR="00B95363">
        <w:rPr>
          <w:rFonts w:asciiTheme="minorHAnsi" w:eastAsiaTheme="minorHAnsi" w:hAnsiTheme="minorHAnsi" w:cstheme="minorBidi"/>
        </w:rPr>
      </w:r>
      <w:r w:rsidR="00B95363">
        <w:rPr>
          <w:rFonts w:asciiTheme="minorHAnsi" w:eastAsiaTheme="minorHAnsi" w:hAnsiTheme="minorHAnsi" w:cstheme="minorBidi"/>
        </w:rPr>
        <w:fldChar w:fldCharType="separate"/>
      </w:r>
      <w:r w:rsidR="00A06507">
        <w:rPr>
          <w:rFonts w:asciiTheme="minorHAnsi" w:eastAsiaTheme="minorHAnsi" w:hAnsiTheme="minorHAnsi" w:cstheme="minorBidi"/>
        </w:rPr>
        <w:t>[129]</w:t>
      </w:r>
      <w:r w:rsidR="00B95363">
        <w:rPr>
          <w:rFonts w:asciiTheme="minorHAnsi" w:eastAsiaTheme="minorHAnsi" w:hAnsiTheme="minorHAnsi" w:cstheme="minorBidi"/>
        </w:rPr>
        <w:fldChar w:fldCharType="end"/>
      </w:r>
      <w:r w:rsidR="00751ABA">
        <w:rPr>
          <w:rFonts w:asciiTheme="minorHAnsi" w:eastAsiaTheme="minorHAnsi" w:hAnsiTheme="minorHAnsi" w:cstheme="minorBidi"/>
        </w:rPr>
        <w:t>.</w:t>
      </w:r>
    </w:p>
    <w:p w14:paraId="236B4F55" w14:textId="49EC8ECC" w:rsidR="007A28A6" w:rsidRPr="00FB15F4" w:rsidRDefault="007A28A6" w:rsidP="008E5643">
      <w:pPr>
        <w:numPr>
          <w:ilvl w:val="1"/>
          <w:numId w:val="1"/>
        </w:numPr>
        <w:spacing w:before="120"/>
        <w:jc w:val="both"/>
      </w:pPr>
      <w:r w:rsidRPr="005472CD">
        <w:rPr>
          <w:rFonts w:asciiTheme="minorHAnsi" w:eastAsiaTheme="minorHAnsi" w:hAnsiTheme="minorHAnsi" w:cstheme="minorBidi"/>
          <w:b/>
          <w:bCs/>
        </w:rPr>
        <w:t>“</w:t>
      </w:r>
      <w:r w:rsidRPr="00760C3B">
        <w:rPr>
          <w:rFonts w:asciiTheme="minorHAnsi" w:eastAsiaTheme="minorHAnsi" w:hAnsiTheme="minorHAnsi" w:cstheme="minorBidi"/>
          <w:b/>
          <w:bCs/>
        </w:rPr>
        <w:t>You will not have 4K to the home without HEVC. Period</w:t>
      </w:r>
      <w:r>
        <w:rPr>
          <w:rFonts w:asciiTheme="minorHAnsi" w:eastAsiaTheme="minorHAnsi" w:hAnsiTheme="minorHAnsi" w:cstheme="minorBidi"/>
          <w:b/>
          <w:bCs/>
        </w:rPr>
        <w:t>.</w:t>
      </w:r>
      <w:r w:rsidRPr="005472CD">
        <w:rPr>
          <w:rFonts w:asciiTheme="minorHAnsi" w:eastAsiaTheme="minorHAnsi" w:hAnsiTheme="minorHAnsi" w:cstheme="minorBidi"/>
          <w:b/>
          <w:bCs/>
        </w:rPr>
        <w:t>”</w:t>
      </w:r>
      <w:r w:rsidRPr="007A28A6">
        <w:rPr>
          <w:rFonts w:asciiTheme="minorHAnsi" w:eastAsiaTheme="minorHAnsi" w:hAnsiTheme="minorHAnsi" w:cstheme="minorBidi"/>
        </w:rPr>
        <w:t xml:space="preserve"> said </w:t>
      </w:r>
      <w:r w:rsidRPr="00760C3B">
        <w:rPr>
          <w:rFonts w:asciiTheme="minorHAnsi" w:eastAsiaTheme="minorHAnsi" w:hAnsiTheme="minorHAnsi" w:cstheme="minorBidi"/>
          <w:b/>
          <w:bCs/>
        </w:rPr>
        <w:t>Matthew Goldman</w:t>
      </w:r>
      <w:r>
        <w:rPr>
          <w:rFonts w:asciiTheme="minorHAnsi" w:eastAsiaTheme="minorHAnsi" w:hAnsiTheme="minorHAnsi" w:cstheme="minorBidi"/>
        </w:rPr>
        <w:t xml:space="preserve"> (November 22, 2016)</w:t>
      </w:r>
      <w:r w:rsidRPr="007A28A6">
        <w:rPr>
          <w:rFonts w:asciiTheme="minorHAnsi" w:eastAsiaTheme="minorHAnsi" w:hAnsiTheme="minorHAnsi" w:cstheme="minorBidi"/>
        </w:rPr>
        <w:t xml:space="preserve">, </w:t>
      </w:r>
      <w:r w:rsidR="0066175D" w:rsidRPr="00760C3B">
        <w:rPr>
          <w:rFonts w:asciiTheme="minorHAnsi" w:eastAsiaTheme="minorHAnsi" w:hAnsiTheme="minorHAnsi" w:cstheme="minorBidi"/>
          <w:b/>
          <w:bCs/>
        </w:rPr>
        <w:t>President of SMPTE</w:t>
      </w:r>
      <w:r w:rsidR="0066175D" w:rsidRPr="00506DFA">
        <w:rPr>
          <w:rFonts w:asciiTheme="minorHAnsi" w:eastAsiaTheme="minorHAnsi" w:hAnsiTheme="minorHAnsi" w:cstheme="minorBidi"/>
        </w:rPr>
        <w:t xml:space="preserve"> and </w:t>
      </w:r>
      <w:r w:rsidRPr="00760C3B">
        <w:rPr>
          <w:rFonts w:asciiTheme="minorHAnsi" w:eastAsiaTheme="minorHAnsi" w:hAnsiTheme="minorHAnsi" w:cstheme="minorBidi"/>
          <w:b/>
          <w:bCs/>
        </w:rPr>
        <w:t>SVP of Eri</w:t>
      </w:r>
      <w:r w:rsidR="001730C4" w:rsidRPr="00760C3B">
        <w:rPr>
          <w:rFonts w:asciiTheme="minorHAnsi" w:eastAsiaTheme="minorHAnsi" w:hAnsiTheme="minorHAnsi" w:cstheme="minorBidi"/>
          <w:b/>
          <w:bCs/>
        </w:rPr>
        <w:t>csson</w:t>
      </w:r>
      <w:r w:rsidR="001730C4">
        <w:rPr>
          <w:rFonts w:asciiTheme="minorHAnsi" w:eastAsiaTheme="minorHAnsi" w:hAnsiTheme="minorHAnsi" w:cstheme="minorBidi"/>
        </w:rPr>
        <w:t xml:space="preserve"> </w:t>
      </w:r>
      <w:r w:rsidR="00760C3B">
        <w:rPr>
          <w:rFonts w:asciiTheme="minorHAnsi" w:eastAsiaTheme="minorHAnsi" w:hAnsiTheme="minorHAnsi" w:cstheme="minorBidi"/>
        </w:rPr>
        <w:fldChar w:fldCharType="begin"/>
      </w:r>
      <w:r w:rsidR="00760C3B">
        <w:rPr>
          <w:rFonts w:asciiTheme="minorHAnsi" w:eastAsiaTheme="minorHAnsi" w:hAnsiTheme="minorHAnsi" w:cstheme="minorBidi"/>
        </w:rPr>
        <w:instrText xml:space="preserve"> REF _Ref483578501 \r \h </w:instrText>
      </w:r>
      <w:r w:rsidR="00233611">
        <w:rPr>
          <w:rFonts w:asciiTheme="minorHAnsi" w:eastAsiaTheme="minorHAnsi" w:hAnsiTheme="minorHAnsi" w:cstheme="minorBidi"/>
        </w:rPr>
        <w:instrText xml:space="preserve"> \* MERGEFORMAT </w:instrText>
      </w:r>
      <w:r w:rsidR="00760C3B">
        <w:rPr>
          <w:rFonts w:asciiTheme="minorHAnsi" w:eastAsiaTheme="minorHAnsi" w:hAnsiTheme="minorHAnsi" w:cstheme="minorBidi"/>
        </w:rPr>
      </w:r>
      <w:r w:rsidR="00760C3B">
        <w:rPr>
          <w:rFonts w:asciiTheme="minorHAnsi" w:eastAsiaTheme="minorHAnsi" w:hAnsiTheme="minorHAnsi" w:cstheme="minorBidi"/>
        </w:rPr>
        <w:fldChar w:fldCharType="separate"/>
      </w:r>
      <w:r w:rsidR="00A06507">
        <w:rPr>
          <w:rFonts w:asciiTheme="minorHAnsi" w:eastAsiaTheme="minorHAnsi" w:hAnsiTheme="minorHAnsi" w:cstheme="minorBidi"/>
        </w:rPr>
        <w:t>[130]</w:t>
      </w:r>
      <w:r w:rsidR="00760C3B">
        <w:rPr>
          <w:rFonts w:asciiTheme="minorHAnsi" w:eastAsiaTheme="minorHAnsi" w:hAnsiTheme="minorHAnsi" w:cstheme="minorBidi"/>
        </w:rPr>
        <w:fldChar w:fldCharType="end"/>
      </w:r>
      <w:r>
        <w:rPr>
          <w:rFonts w:asciiTheme="minorHAnsi" w:eastAsiaTheme="minorHAnsi" w:hAnsiTheme="minorHAnsi" w:cstheme="minorBidi"/>
        </w:rPr>
        <w:t>.</w:t>
      </w:r>
    </w:p>
    <w:p w14:paraId="4E84458B" w14:textId="102DB923" w:rsidR="006E194F" w:rsidRDefault="00980A8A" w:rsidP="008E5643">
      <w:pPr>
        <w:numPr>
          <w:ilvl w:val="1"/>
          <w:numId w:val="1"/>
        </w:numPr>
        <w:spacing w:before="120"/>
        <w:jc w:val="both"/>
      </w:pPr>
      <w:r w:rsidRPr="00BE68A1">
        <w:rPr>
          <w:b/>
          <w:bCs/>
        </w:rPr>
        <w:lastRenderedPageBreak/>
        <w:t>E</w:t>
      </w:r>
      <w:r w:rsidR="006E194F" w:rsidRPr="00BE68A1">
        <w:rPr>
          <w:b/>
          <w:bCs/>
        </w:rPr>
        <w:t xml:space="preserve">ssentially </w:t>
      </w:r>
      <w:r w:rsidR="006E194F" w:rsidRPr="00BE68A1">
        <w:rPr>
          <w:b/>
          <w:bCs/>
          <w:i/>
          <w:iCs/>
        </w:rPr>
        <w:t>all</w:t>
      </w:r>
      <w:r w:rsidR="006E194F" w:rsidRPr="00BE68A1">
        <w:rPr>
          <w:b/>
          <w:bCs/>
        </w:rPr>
        <w:t xml:space="preserve"> 4K televisions</w:t>
      </w:r>
      <w:r w:rsidR="006E194F">
        <w:t xml:space="preserve"> have included HEVC support</w:t>
      </w:r>
      <w:r>
        <w:t xml:space="preserve"> since 2014 or 2015</w:t>
      </w:r>
      <w:r w:rsidR="006E194F">
        <w:t>.</w:t>
      </w:r>
      <w:r w:rsidR="00DD56B3">
        <w:t xml:space="preserve"> The number of such televisions </w:t>
      </w:r>
      <w:r w:rsidR="00B23C11">
        <w:t>passed</w:t>
      </w:r>
      <w:r w:rsidR="00DD56B3">
        <w:t xml:space="preserve"> 20 million </w:t>
      </w:r>
      <w:r w:rsidR="00FB15F4">
        <w:t>in 2016</w:t>
      </w:r>
      <w:r w:rsidR="0012248C">
        <w:t xml:space="preserve"> </w:t>
      </w:r>
      <w:r w:rsidR="0012248C">
        <w:fldChar w:fldCharType="begin"/>
      </w:r>
      <w:r w:rsidR="0012248C">
        <w:instrText xml:space="preserve"> REF _Ref513125504 \r \h </w:instrText>
      </w:r>
      <w:r w:rsidR="0012248C">
        <w:fldChar w:fldCharType="separate"/>
      </w:r>
      <w:r w:rsidR="00A06507">
        <w:t>[8]</w:t>
      </w:r>
      <w:r w:rsidR="0012248C">
        <w:fldChar w:fldCharType="end"/>
      </w:r>
      <w:r w:rsidR="00751ABA">
        <w:t>.</w:t>
      </w:r>
    </w:p>
    <w:p w14:paraId="436CB658" w14:textId="1A3C2F3B" w:rsidR="006E194F" w:rsidRDefault="006E194F" w:rsidP="008E5643">
      <w:pPr>
        <w:numPr>
          <w:ilvl w:val="1"/>
          <w:numId w:val="1"/>
        </w:numPr>
        <w:spacing w:before="120"/>
        <w:jc w:val="both"/>
      </w:pPr>
      <w:r>
        <w:t xml:space="preserve">Market penetration of 4K televisions </w:t>
      </w:r>
      <w:r w:rsidR="00E373A8">
        <w:t xml:space="preserve">reached approximately 10% in </w:t>
      </w:r>
      <w:r w:rsidR="005B2B3E">
        <w:t xml:space="preserve">China by 2015 </w:t>
      </w:r>
      <w:r w:rsidR="005B2B3E">
        <w:fldChar w:fldCharType="begin"/>
      </w:r>
      <w:r w:rsidR="005B2B3E">
        <w:instrText xml:space="preserve"> REF _Ref483735651 \r \h </w:instrText>
      </w:r>
      <w:r w:rsidR="005B2B3E">
        <w:fldChar w:fldCharType="separate"/>
      </w:r>
      <w:r w:rsidR="00A06507">
        <w:t>[22]</w:t>
      </w:r>
      <w:r w:rsidR="005B2B3E">
        <w:fldChar w:fldCharType="end"/>
      </w:r>
      <w:r w:rsidR="005B2B3E">
        <w:t xml:space="preserve"> and in </w:t>
      </w:r>
      <w:r w:rsidR="00E373A8">
        <w:t xml:space="preserve">France, Germany, Italy, Poland, Sweden, UK, </w:t>
      </w:r>
      <w:r w:rsidR="005B2B3E">
        <w:t xml:space="preserve">and the </w:t>
      </w:r>
      <w:r w:rsidR="00E373A8">
        <w:t xml:space="preserve">U.S. </w:t>
      </w:r>
      <w:r w:rsidR="005B2B3E">
        <w:t xml:space="preserve">by 2017 </w:t>
      </w:r>
      <w:r w:rsidR="00DF247B">
        <w:t>(</w:t>
      </w:r>
      <w:r w:rsidR="00B23C11">
        <w:t>per</w:t>
      </w:r>
      <w:r w:rsidR="00E373A8">
        <w:t xml:space="preserve"> Huawei presentation </w:t>
      </w:r>
      <w:r w:rsidR="00DF247B">
        <w:t xml:space="preserve">at </w:t>
      </w:r>
      <w:r w:rsidR="00E373A8">
        <w:t>NAB 2017</w:t>
      </w:r>
      <w:r w:rsidR="00DF247B">
        <w:t>)</w:t>
      </w:r>
      <w:r w:rsidR="005B2B3E">
        <w:t>.</w:t>
      </w:r>
    </w:p>
    <w:p w14:paraId="126F8A0C" w14:textId="578347F9" w:rsidR="00DD56B3" w:rsidRDefault="00DD56B3" w:rsidP="008E5643">
      <w:pPr>
        <w:numPr>
          <w:ilvl w:val="1"/>
          <w:numId w:val="1"/>
        </w:numPr>
        <w:spacing w:before="120"/>
        <w:jc w:val="both"/>
      </w:pPr>
      <w:r w:rsidRPr="00F67972">
        <w:rPr>
          <w:b/>
          <w:bCs/>
        </w:rPr>
        <w:t>Ultra</w:t>
      </w:r>
      <w:r w:rsidR="00E52B0B">
        <w:rPr>
          <w:b/>
          <w:bCs/>
        </w:rPr>
        <w:t xml:space="preserve"> </w:t>
      </w:r>
      <w:r w:rsidRPr="00F67972">
        <w:rPr>
          <w:b/>
          <w:bCs/>
        </w:rPr>
        <w:t>HD Blu-ray Disc</w:t>
      </w:r>
      <w:r>
        <w:t xml:space="preserve"> players support HEVC</w:t>
      </w:r>
      <w:r w:rsidR="00B37DBF">
        <w:t xml:space="preserve"> </w:t>
      </w:r>
      <w:r w:rsidR="00D2041C">
        <w:t>(</w:t>
      </w:r>
      <w:r w:rsidR="003E5D28">
        <w:t>exclusively</w:t>
      </w:r>
      <w:r w:rsidR="00D2041C">
        <w:t>)</w:t>
      </w:r>
      <w:r w:rsidR="003E5D28">
        <w:t xml:space="preserve"> for UHD video </w:t>
      </w:r>
      <w:r w:rsidR="00B37DBF">
        <w:t>(announced in September 2014</w:t>
      </w:r>
      <w:r w:rsidR="003E5D28">
        <w:t xml:space="preserve">, </w:t>
      </w:r>
      <w:r w:rsidR="003E5D28" w:rsidRPr="00F67972">
        <w:rPr>
          <w:b/>
          <w:bCs/>
        </w:rPr>
        <w:t>BD ROM V3</w:t>
      </w:r>
      <w:r w:rsidR="003E5D28">
        <w:t xml:space="preserve"> specification July 2015</w:t>
      </w:r>
      <w:r w:rsidR="00B37DBF">
        <w:t>)</w:t>
      </w:r>
      <w:r w:rsidR="00D2041C">
        <w:t xml:space="preserve"> and the discs can also use HEVC for HD video.</w:t>
      </w:r>
      <w:r w:rsidR="007F1E62">
        <w:t xml:space="preserve"> About 140 titles have been produced, and about 3 million discs have been sold</w:t>
      </w:r>
      <w:r w:rsidR="00764B98">
        <w:t xml:space="preserve"> (for roughly US$80 million)</w:t>
      </w:r>
      <w:r w:rsidR="007F1E62">
        <w:t>.</w:t>
      </w:r>
      <w:r w:rsidR="001D0964">
        <w:t xml:space="preserve"> Multiple authoring solutions for UHD Blu-ray Discs are available.</w:t>
      </w:r>
    </w:p>
    <w:p w14:paraId="3BBB1B57" w14:textId="1C569A0F" w:rsidR="00BF5FB3" w:rsidRDefault="00BF5FB3" w:rsidP="008E5643">
      <w:pPr>
        <w:numPr>
          <w:ilvl w:val="1"/>
          <w:numId w:val="1"/>
        </w:numPr>
        <w:spacing w:before="120"/>
        <w:jc w:val="both"/>
      </w:pPr>
      <w:r w:rsidRPr="00F67972">
        <w:rPr>
          <w:b/>
          <w:bCs/>
        </w:rPr>
        <w:t>Ultra</w:t>
      </w:r>
      <w:r w:rsidR="0095747A" w:rsidRPr="00F67972">
        <w:rPr>
          <w:b/>
          <w:bCs/>
        </w:rPr>
        <w:t xml:space="preserve"> </w:t>
      </w:r>
      <w:r w:rsidRPr="00F67972">
        <w:rPr>
          <w:b/>
          <w:bCs/>
        </w:rPr>
        <w:t>HD Forum</w:t>
      </w:r>
      <w:r>
        <w:t xml:space="preserve"> </w:t>
      </w:r>
      <w:bookmarkStart w:id="110" w:name="_Hlk482979312"/>
      <w:r>
        <w:t>“UHD Phase A</w:t>
      </w:r>
      <w:r w:rsidR="003E5D28">
        <w:t xml:space="preserve"> Content Parameters</w:t>
      </w:r>
      <w:r>
        <w:t xml:space="preserve">” </w:t>
      </w:r>
      <w:r w:rsidR="003E5D28">
        <w:t>(initial release 1.1 released to the public July 2016, latest release 1.3 April 2017)</w:t>
      </w:r>
      <w:bookmarkEnd w:id="110"/>
      <w:r w:rsidR="003E5D28">
        <w:t xml:space="preserve"> specify </w:t>
      </w:r>
      <w:r w:rsidR="0095747A">
        <w:t xml:space="preserve">10-bit </w:t>
      </w:r>
      <w:r>
        <w:t>HEVC</w:t>
      </w:r>
      <w:r w:rsidR="00FF5545">
        <w:t xml:space="preserve"> (exclusively)</w:t>
      </w:r>
      <w:r w:rsidR="00761BFB" w:rsidRPr="00761BFB">
        <w:t xml:space="preserve"> </w:t>
      </w:r>
      <w:r w:rsidR="00761BFB">
        <w:t>up to 60 fps</w:t>
      </w:r>
      <w:r w:rsidR="00B07360">
        <w:t>.</w:t>
      </w:r>
    </w:p>
    <w:p w14:paraId="2AC6A452" w14:textId="3F591A44" w:rsidR="00C21BBD" w:rsidRDefault="00C21BBD" w:rsidP="00C21BBD">
      <w:pPr>
        <w:keepNext/>
        <w:numPr>
          <w:ilvl w:val="0"/>
          <w:numId w:val="1"/>
        </w:numPr>
        <w:spacing w:before="120"/>
        <w:jc w:val="both"/>
        <w:outlineLvl w:val="1"/>
      </w:pPr>
      <w:r>
        <w:rPr>
          <w:b/>
          <w:bCs/>
        </w:rPr>
        <w:t>8K UHD</w:t>
      </w:r>
      <w:r w:rsidRPr="00530B2F">
        <w:t xml:space="preserve">: </w:t>
      </w:r>
      <w:r>
        <w:t xml:space="preserve">HEVC </w:t>
      </w:r>
      <w:r w:rsidR="005B2B3E">
        <w:t>has been used in</w:t>
      </w:r>
      <w:r>
        <w:t xml:space="preserve"> deployment</w:t>
      </w:r>
      <w:r w:rsidR="00E81090">
        <w:t>s</w:t>
      </w:r>
      <w:r>
        <w:t xml:space="preserve"> of 8K UHD television:</w:t>
      </w:r>
    </w:p>
    <w:p w14:paraId="0FF16773" w14:textId="73F57E6C" w:rsidR="00786032" w:rsidRDefault="00786032" w:rsidP="00C21BBD">
      <w:pPr>
        <w:numPr>
          <w:ilvl w:val="1"/>
          <w:numId w:val="1"/>
        </w:numPr>
        <w:spacing w:before="120"/>
        <w:jc w:val="both"/>
      </w:pPr>
      <w:r>
        <w:t>The first broadcast channel</w:t>
      </w:r>
      <w:r w:rsidRPr="00786032">
        <w:t xml:space="preserve"> via satellite for 8K UHD television, by NHK in Japan via B-SAT, uses HEVC</w:t>
      </w:r>
      <w:r>
        <w:t xml:space="preserve"> </w:t>
      </w:r>
      <w:r>
        <w:fldChar w:fldCharType="begin"/>
      </w:r>
      <w:r>
        <w:instrText xml:space="preserve"> REF _Ref4126147 \r \h </w:instrText>
      </w:r>
      <w:r>
        <w:fldChar w:fldCharType="separate"/>
      </w:r>
      <w:r w:rsidR="00A06507">
        <w:t>[44]</w:t>
      </w:r>
      <w:r>
        <w:fldChar w:fldCharType="end"/>
      </w:r>
      <w:r>
        <w:fldChar w:fldCharType="begin"/>
      </w:r>
      <w:r>
        <w:instrText xml:space="preserve"> REF _Ref3321569 \r \h </w:instrText>
      </w:r>
      <w:r>
        <w:fldChar w:fldCharType="separate"/>
      </w:r>
      <w:r w:rsidR="00A06507">
        <w:t>[46]</w:t>
      </w:r>
      <w:r>
        <w:fldChar w:fldCharType="end"/>
      </w:r>
      <w:r w:rsidRPr="00786032">
        <w:t>.</w:t>
      </w:r>
    </w:p>
    <w:p w14:paraId="7B7A3071" w14:textId="11220D5B" w:rsidR="00C21BBD" w:rsidRDefault="00C21BBD" w:rsidP="00C21BBD">
      <w:pPr>
        <w:numPr>
          <w:ilvl w:val="1"/>
          <w:numId w:val="1"/>
        </w:numPr>
        <w:spacing w:before="120"/>
        <w:jc w:val="both"/>
      </w:pPr>
      <w:r>
        <w:t xml:space="preserve">The </w:t>
      </w:r>
      <w:r w:rsidR="00786032" w:rsidRPr="00786032">
        <w:t xml:space="preserve">live transmission of 8K from Rome to Tokyo </w:t>
      </w:r>
      <w:r>
        <w:t xml:space="preserve">for 8K UHD television, by NHK </w:t>
      </w:r>
      <w:r w:rsidR="00E81090">
        <w:t xml:space="preserve">in Japan </w:t>
      </w:r>
      <w:r>
        <w:t>in partnership with Eutelsat, uses HEVC</w:t>
      </w:r>
      <w:r w:rsidR="005B2B3E">
        <w:t xml:space="preserve"> </w:t>
      </w:r>
      <w:r w:rsidR="005B2B3E">
        <w:fldChar w:fldCharType="begin"/>
      </w:r>
      <w:r w:rsidR="005B2B3E">
        <w:instrText xml:space="preserve"> REF _Ref531686988 \r \h </w:instrText>
      </w:r>
      <w:r w:rsidR="005B2B3E">
        <w:fldChar w:fldCharType="separate"/>
      </w:r>
      <w:r w:rsidR="00A06507">
        <w:t>[45]</w:t>
      </w:r>
      <w:r w:rsidR="005B2B3E">
        <w:fldChar w:fldCharType="end"/>
      </w:r>
      <w:r>
        <w:t>.</w:t>
      </w:r>
    </w:p>
    <w:p w14:paraId="04D14EC1" w14:textId="2A720269" w:rsidR="00E81090" w:rsidRDefault="00E81090" w:rsidP="008A776E">
      <w:pPr>
        <w:numPr>
          <w:ilvl w:val="1"/>
          <w:numId w:val="1"/>
        </w:numPr>
        <w:spacing w:before="120"/>
        <w:jc w:val="both"/>
      </w:pPr>
      <w:r>
        <w:t>8K over broadband IP</w:t>
      </w:r>
      <w:r w:rsidR="005B2B3E">
        <w:t xml:space="preserve">, via the </w:t>
      </w:r>
      <w:r w:rsidR="005B2B3E">
        <w:rPr>
          <w:b/>
        </w:rPr>
        <w:t>t-broad</w:t>
      </w:r>
      <w:r w:rsidR="005B2B3E">
        <w:t xml:space="preserve"> service in Korea </w:t>
      </w:r>
      <w:r w:rsidR="005B2B3E">
        <w:fldChar w:fldCharType="begin"/>
      </w:r>
      <w:r w:rsidR="005B2B3E">
        <w:instrText xml:space="preserve"> REF _Ref483574326 \r \h </w:instrText>
      </w:r>
      <w:r w:rsidR="005B2B3E">
        <w:fldChar w:fldCharType="separate"/>
      </w:r>
      <w:r w:rsidR="00A06507">
        <w:t>[54]</w:t>
      </w:r>
      <w:r w:rsidR="005B2B3E">
        <w:fldChar w:fldCharType="end"/>
      </w:r>
      <w:r w:rsidR="005B2B3E">
        <w:t>.</w:t>
      </w:r>
    </w:p>
    <w:p w14:paraId="3C9C276F" w14:textId="06861A98" w:rsidR="006E194F" w:rsidRDefault="00A56AA2" w:rsidP="00A70CC5">
      <w:pPr>
        <w:keepNext/>
        <w:numPr>
          <w:ilvl w:val="0"/>
          <w:numId w:val="1"/>
        </w:numPr>
        <w:spacing w:before="120"/>
        <w:jc w:val="both"/>
        <w:outlineLvl w:val="1"/>
      </w:pPr>
      <w:r>
        <w:rPr>
          <w:b/>
          <w:bCs/>
        </w:rPr>
        <w:t>HDR</w:t>
      </w:r>
      <w:r w:rsidRPr="00530B2F">
        <w:t xml:space="preserve">: </w:t>
      </w:r>
      <w:r w:rsidR="006E194F">
        <w:t xml:space="preserve">HEVC has been a key element of the roll-out of </w:t>
      </w:r>
      <w:r w:rsidR="006E194F" w:rsidRPr="00760C3B">
        <w:rPr>
          <w:b/>
          <w:bCs/>
        </w:rPr>
        <w:t>high dynamic range</w:t>
      </w:r>
      <w:r w:rsidR="006E194F">
        <w:t xml:space="preserve"> video</w:t>
      </w:r>
      <w:r w:rsidR="00156E65">
        <w:t xml:space="preserve"> (</w:t>
      </w:r>
      <w:r w:rsidR="00156E65" w:rsidRPr="00F67972">
        <w:rPr>
          <w:b/>
          <w:bCs/>
        </w:rPr>
        <w:t>HDR</w:t>
      </w:r>
      <w:r w:rsidR="00156E65">
        <w:t>)</w:t>
      </w:r>
      <w:r w:rsidR="006E194F">
        <w:t xml:space="preserve">. HDR video provides a </w:t>
      </w:r>
      <w:r w:rsidR="0032475C">
        <w:t>major</w:t>
      </w:r>
      <w:r w:rsidR="006E194F">
        <w:t xml:space="preserve"> improvement in the picture quality and sense of realism for HD and higher resolution, and most HDR video deployments have been based on HEVC</w:t>
      </w:r>
      <w:r>
        <w:t>:</w:t>
      </w:r>
    </w:p>
    <w:p w14:paraId="739B9DB7" w14:textId="52901005" w:rsidR="00F12B2F" w:rsidRPr="00530B2F" w:rsidRDefault="00F12B2F" w:rsidP="008E5643">
      <w:pPr>
        <w:numPr>
          <w:ilvl w:val="1"/>
          <w:numId w:val="1"/>
        </w:numPr>
        <w:spacing w:before="120"/>
        <w:jc w:val="both"/>
      </w:pPr>
      <w:r w:rsidRPr="007F1E62">
        <w:t>The most commonly implemented version of HDR is the so-called “HDR10”</w:t>
      </w:r>
      <w:r>
        <w:t xml:space="preserve"> approach</w:t>
      </w:r>
      <w:r w:rsidRPr="007F1E62">
        <w:t xml:space="preserve">. At its core, HDR10 </w:t>
      </w:r>
      <w:r>
        <w:t xml:space="preserve">uses the </w:t>
      </w:r>
      <w:r w:rsidRPr="007F1E62">
        <w:t>HEVC Main10 profile (for 1</w:t>
      </w:r>
      <w:r>
        <w:t xml:space="preserve">0 </w:t>
      </w:r>
      <w:proofErr w:type="gramStart"/>
      <w:r>
        <w:t>bit</w:t>
      </w:r>
      <w:proofErr w:type="gramEnd"/>
      <w:r>
        <w:t xml:space="preserve"> encoding of sample data). Two basic variants of HDR color representation have been deployed, one known as “perceptual quantization” (PQ) and the other known as “hybrid log-gamma” (HLG). While HDR10 is typically defined as using the PQ scheme, the HLG scheme is essentially the same in terms of how the video data is compressed and conveyed – i.e., using the HEVC Main 10 profile, and several important deployments have used the HLG variant (especially in Japan and the UK). </w:t>
      </w:r>
      <w:r w:rsidR="00A56AA2">
        <w:t xml:space="preserve">The two variants are sometimes described as PQ10 and HLG10. </w:t>
      </w:r>
      <w:r>
        <w:t xml:space="preserve">Most HDR televisions support display of both </w:t>
      </w:r>
      <w:r w:rsidR="000F1E3D">
        <w:t xml:space="preserve">the </w:t>
      </w:r>
      <w:r>
        <w:t>PQ and HLG</w:t>
      </w:r>
      <w:r w:rsidR="000F1E3D">
        <w:t xml:space="preserve"> for color representation together with supporting the HEVC Main 10 profile for the compression encoding</w:t>
      </w:r>
      <w:r>
        <w:t>.</w:t>
      </w:r>
    </w:p>
    <w:p w14:paraId="207706BE" w14:textId="2008C0D3" w:rsidR="00156E65" w:rsidRDefault="00156E65" w:rsidP="008E5643">
      <w:pPr>
        <w:numPr>
          <w:ilvl w:val="1"/>
          <w:numId w:val="1"/>
        </w:numPr>
        <w:spacing w:before="120"/>
        <w:jc w:val="both"/>
      </w:pPr>
      <w:r w:rsidRPr="00F67972">
        <w:rPr>
          <w:b/>
          <w:bCs/>
        </w:rPr>
        <w:t>BD ROM V3 for Blu-ray Discs</w:t>
      </w:r>
      <w:r>
        <w:t xml:space="preserve"> supports HDR video using HEVC</w:t>
      </w:r>
      <w:r w:rsidR="007F1E62">
        <w:t xml:space="preserve">. </w:t>
      </w:r>
    </w:p>
    <w:p w14:paraId="78A87CA4" w14:textId="7EB0238D" w:rsidR="00E373A8" w:rsidRDefault="00E373A8" w:rsidP="00506DFA">
      <w:pPr>
        <w:numPr>
          <w:ilvl w:val="1"/>
          <w:numId w:val="1"/>
        </w:numPr>
        <w:spacing w:before="120"/>
        <w:jc w:val="both"/>
      </w:pPr>
      <w:r w:rsidRPr="00F67972">
        <w:rPr>
          <w:b/>
          <w:bCs/>
        </w:rPr>
        <w:t>Dolby Vision</w:t>
      </w:r>
      <w:r>
        <w:t xml:space="preserve"> </w:t>
      </w:r>
      <w:r w:rsidR="00B23C11">
        <w:t xml:space="preserve">HDR technology </w:t>
      </w:r>
      <w:r w:rsidR="00506DFA">
        <w:t>provide</w:t>
      </w:r>
      <w:r w:rsidR="00D567EF">
        <w:t>s</w:t>
      </w:r>
      <w:r w:rsidR="007F1E62">
        <w:t xml:space="preserve"> </w:t>
      </w:r>
      <w:r w:rsidR="00D567EF">
        <w:t xml:space="preserve">an </w:t>
      </w:r>
      <w:r w:rsidR="007F1E62">
        <w:t>enhance</w:t>
      </w:r>
      <w:r w:rsidR="00D567EF">
        <w:t xml:space="preserve">ment </w:t>
      </w:r>
      <w:r w:rsidR="007F1E62">
        <w:t>of</w:t>
      </w:r>
      <w:r w:rsidR="00B23C11">
        <w:t xml:space="preserve"> </w:t>
      </w:r>
      <w:r w:rsidR="007F1E62">
        <w:t>HDR10</w:t>
      </w:r>
      <w:r w:rsidR="00391CBD">
        <w:t xml:space="preserve"> using HEVC</w:t>
      </w:r>
      <w:r w:rsidR="00506DFA" w:rsidRPr="00506DFA">
        <w:t xml:space="preserve"> in either a single or dual layer system</w:t>
      </w:r>
      <w:r w:rsidR="00156E65">
        <w:t xml:space="preserve">. </w:t>
      </w:r>
      <w:r w:rsidR="00506DFA">
        <w:t>A</w:t>
      </w:r>
      <w:r w:rsidR="00156E65">
        <w:t xml:space="preserve"> two-layer Dolby Vision HDR scheme is an optional format in BD ROM V3 for Blu-ray Discs.</w:t>
      </w:r>
      <w:r w:rsidR="00B23C11">
        <w:t xml:space="preserve"> </w:t>
      </w:r>
      <w:r w:rsidR="00506DFA" w:rsidRPr="00506DFA">
        <w:t>A different dual layer modality is used for OTT services with an</w:t>
      </w:r>
      <w:r w:rsidR="00506DFA">
        <w:t xml:space="preserve"> SDR backward compatible mode. As of May 2017, approximately </w:t>
      </w:r>
      <w:r w:rsidR="00506DFA" w:rsidRPr="00506DFA">
        <w:t>150 movie titles and hundreds of hours of episodic television have been mastered and delivered in Dolby Vision using HEVC as the core compression standard</w:t>
      </w:r>
      <w:r w:rsidR="00506DFA">
        <w:t xml:space="preserve"> [per personal communication]</w:t>
      </w:r>
      <w:r w:rsidR="00506DFA" w:rsidRPr="00506DFA">
        <w:t>.</w:t>
      </w:r>
    </w:p>
    <w:p w14:paraId="0F70C8DF" w14:textId="22C28699" w:rsidR="00156E65" w:rsidRDefault="00156E65" w:rsidP="008E5643">
      <w:pPr>
        <w:numPr>
          <w:ilvl w:val="1"/>
          <w:numId w:val="1"/>
        </w:numPr>
        <w:spacing w:before="120"/>
        <w:jc w:val="both"/>
      </w:pPr>
      <w:r w:rsidRPr="00F67972">
        <w:rPr>
          <w:b/>
          <w:bCs/>
        </w:rPr>
        <w:lastRenderedPageBreak/>
        <w:t>Philips HDR</w:t>
      </w:r>
      <w:r>
        <w:t xml:space="preserve"> backward-compatible technology</w:t>
      </w:r>
      <w:r w:rsidR="007F1E62">
        <w:t xml:space="preserve"> is also an enhancement of HDR10</w:t>
      </w:r>
      <w:r w:rsidR="00D57343">
        <w:t>,</w:t>
      </w:r>
      <w:r>
        <w:t xml:space="preserve"> consisting of HEVC video with </w:t>
      </w:r>
      <w:r w:rsidR="00D567EF">
        <w:t xml:space="preserve">display adaptation metadata for </w:t>
      </w:r>
      <w:r>
        <w:t>HDR-to-SDR down-conversion</w:t>
      </w:r>
      <w:r w:rsidR="00D57343">
        <w:t>,</w:t>
      </w:r>
      <w:r>
        <w:t xml:space="preserve"> </w:t>
      </w:r>
      <w:r w:rsidR="007F1E62">
        <w:t xml:space="preserve">and </w:t>
      </w:r>
      <w:r>
        <w:t>is another optional format in BD-ROM V3 for Blu-ray Discs.</w:t>
      </w:r>
    </w:p>
    <w:p w14:paraId="4DA1A284" w14:textId="13B83EBE" w:rsidR="006E194F" w:rsidRDefault="00A56AA2" w:rsidP="00A70CC5">
      <w:pPr>
        <w:keepNext/>
        <w:numPr>
          <w:ilvl w:val="0"/>
          <w:numId w:val="1"/>
        </w:numPr>
        <w:spacing w:before="120"/>
        <w:jc w:val="both"/>
        <w:outlineLvl w:val="1"/>
      </w:pPr>
      <w:r>
        <w:rPr>
          <w:b/>
          <w:bCs/>
        </w:rPr>
        <w:t>10-bit video</w:t>
      </w:r>
      <w:r w:rsidRPr="00530B2F">
        <w:t xml:space="preserve">: </w:t>
      </w:r>
      <w:r w:rsidR="006E194F">
        <w:t xml:space="preserve">HEVC has been a key enabler for the transition from 8-bit video to </w:t>
      </w:r>
      <w:r w:rsidR="006E194F" w:rsidRPr="00760C3B">
        <w:rPr>
          <w:b/>
          <w:bCs/>
        </w:rPr>
        <w:t>10-bit video</w:t>
      </w:r>
      <w:r w:rsidR="006E194F">
        <w:t>, providing an improvement in color fidelity and a reduction in contouring effects</w:t>
      </w:r>
      <w:r>
        <w:t>:</w:t>
      </w:r>
    </w:p>
    <w:p w14:paraId="3CD47379" w14:textId="2FDEDFCB" w:rsidR="00B37DBF" w:rsidRDefault="00980A8A" w:rsidP="008E5643">
      <w:pPr>
        <w:numPr>
          <w:ilvl w:val="1"/>
          <w:numId w:val="1"/>
        </w:numPr>
        <w:spacing w:before="120"/>
        <w:jc w:val="both"/>
      </w:pPr>
      <w:r w:rsidRPr="00BE68A1">
        <w:rPr>
          <w:b/>
          <w:bCs/>
        </w:rPr>
        <w:t xml:space="preserve">Nearly all </w:t>
      </w:r>
      <w:r w:rsidR="00B37DBF" w:rsidRPr="00BE68A1">
        <w:rPr>
          <w:b/>
          <w:bCs/>
        </w:rPr>
        <w:t>new televisions</w:t>
      </w:r>
      <w:r w:rsidR="00B37DBF">
        <w:t xml:space="preserve"> (esp. 4K televisions) now include </w:t>
      </w:r>
      <w:proofErr w:type="gramStart"/>
      <w:r w:rsidR="00B37DBF">
        <w:t>10 bit</w:t>
      </w:r>
      <w:proofErr w:type="gramEnd"/>
      <w:r w:rsidR="00B37DBF">
        <w:t xml:space="preserve"> </w:t>
      </w:r>
      <w:r>
        <w:t xml:space="preserve">HEVC </w:t>
      </w:r>
      <w:r w:rsidR="00B37DBF">
        <w:t>support</w:t>
      </w:r>
      <w:r>
        <w:t>.</w:t>
      </w:r>
    </w:p>
    <w:p w14:paraId="0D2D4A7F" w14:textId="77777777" w:rsidR="00980A8A" w:rsidRDefault="00980A8A" w:rsidP="008E5643">
      <w:pPr>
        <w:numPr>
          <w:ilvl w:val="1"/>
          <w:numId w:val="1"/>
        </w:numPr>
        <w:spacing w:before="120"/>
        <w:jc w:val="both"/>
      </w:pPr>
      <w:r w:rsidRPr="00F67972">
        <w:rPr>
          <w:b/>
          <w:bCs/>
        </w:rPr>
        <w:t>BD ROM V3 for Blu-ray Discs</w:t>
      </w:r>
      <w:r>
        <w:t xml:space="preserve"> supports </w:t>
      </w:r>
      <w:proofErr w:type="gramStart"/>
      <w:r>
        <w:t>10 bit</w:t>
      </w:r>
      <w:proofErr w:type="gramEnd"/>
      <w:r>
        <w:t xml:space="preserve"> HEVC, but only 8 bit AVC.</w:t>
      </w:r>
    </w:p>
    <w:p w14:paraId="7FD7E8E4" w14:textId="388139C2" w:rsidR="00BF5FB3" w:rsidRDefault="00B37DBF" w:rsidP="008E5643">
      <w:pPr>
        <w:numPr>
          <w:ilvl w:val="1"/>
          <w:numId w:val="1"/>
        </w:numPr>
        <w:spacing w:before="120"/>
        <w:jc w:val="both"/>
      </w:pPr>
      <w:r w:rsidRPr="00F67972">
        <w:rPr>
          <w:b/>
          <w:bCs/>
        </w:rPr>
        <w:t>Microsoft</w:t>
      </w:r>
      <w:r w:rsidRPr="00F12B2F">
        <w:t>’s</w:t>
      </w:r>
      <w:r w:rsidRPr="00F67972">
        <w:rPr>
          <w:b/>
          <w:bCs/>
        </w:rPr>
        <w:t xml:space="preserve"> </w:t>
      </w:r>
      <w:r w:rsidR="00BF5FB3" w:rsidRPr="00F67972">
        <w:rPr>
          <w:b/>
          <w:bCs/>
        </w:rPr>
        <w:t xml:space="preserve">Xbox </w:t>
      </w:r>
      <w:r w:rsidR="005E1F05" w:rsidRPr="00F67972">
        <w:rPr>
          <w:b/>
          <w:bCs/>
        </w:rPr>
        <w:t>One</w:t>
      </w:r>
      <w:r w:rsidR="005E1F05">
        <w:t xml:space="preserve"> </w:t>
      </w:r>
      <w:r w:rsidR="00BF5FB3">
        <w:t xml:space="preserve">has supported </w:t>
      </w:r>
      <w:proofErr w:type="gramStart"/>
      <w:r w:rsidR="00BF5FB3">
        <w:t>10 bit</w:t>
      </w:r>
      <w:proofErr w:type="gramEnd"/>
      <w:r w:rsidR="00BF5FB3">
        <w:t xml:space="preserve"> HEVC since June 5, 2015</w:t>
      </w:r>
      <w:r w:rsidR="00980A8A">
        <w:t>.</w:t>
      </w:r>
    </w:p>
    <w:p w14:paraId="460BEF29" w14:textId="0E6750FF" w:rsidR="0095747A" w:rsidRDefault="0095747A"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w:t>
      </w:r>
      <w:r w:rsidR="00FF5545">
        <w:t xml:space="preserve"> (exclusively)</w:t>
      </w:r>
      <w:r w:rsidR="00761BFB" w:rsidRPr="00761BFB">
        <w:t xml:space="preserve"> </w:t>
      </w:r>
      <w:r w:rsidR="00761BFB">
        <w:t>up to 60 fps</w:t>
      </w:r>
      <w:r w:rsidR="00980A8A">
        <w:t>.</w:t>
      </w:r>
    </w:p>
    <w:p w14:paraId="7147CC84" w14:textId="1E4BAA8F" w:rsidR="00D2041C" w:rsidRDefault="00A56AA2" w:rsidP="00A70CC5">
      <w:pPr>
        <w:keepNext/>
        <w:numPr>
          <w:ilvl w:val="0"/>
          <w:numId w:val="1"/>
        </w:numPr>
        <w:spacing w:before="120"/>
        <w:jc w:val="both"/>
        <w:outlineLvl w:val="1"/>
      </w:pPr>
      <w:r w:rsidRPr="00530B2F">
        <w:rPr>
          <w:b/>
          <w:bCs/>
        </w:rPr>
        <w:t>High frame rate</w:t>
      </w:r>
      <w:r>
        <w:t xml:space="preserve">: </w:t>
      </w:r>
      <w:r w:rsidR="00D2041C">
        <w:t xml:space="preserve">HEVC is also instrumental in enabling </w:t>
      </w:r>
      <w:r w:rsidR="00D2041C" w:rsidRPr="00760C3B">
        <w:rPr>
          <w:b/>
          <w:bCs/>
        </w:rPr>
        <w:t>high frame rate</w:t>
      </w:r>
      <w:r w:rsidR="00D2041C">
        <w:t xml:space="preserve"> (</w:t>
      </w:r>
      <w:r w:rsidR="00D2041C" w:rsidRPr="00760C3B">
        <w:rPr>
          <w:b/>
          <w:bCs/>
        </w:rPr>
        <w:t>HFR</w:t>
      </w:r>
      <w:r w:rsidR="00D2041C">
        <w:t>) services</w:t>
      </w:r>
      <w:r>
        <w:t>:</w:t>
      </w:r>
    </w:p>
    <w:p w14:paraId="359C072A" w14:textId="5FAC5098" w:rsidR="00D2041C" w:rsidRDefault="00D2041C" w:rsidP="008E5643">
      <w:pPr>
        <w:numPr>
          <w:ilvl w:val="1"/>
          <w:numId w:val="1"/>
        </w:numPr>
        <w:spacing w:before="120"/>
        <w:jc w:val="both"/>
      </w:pPr>
      <w:r w:rsidRPr="00F67972">
        <w:rPr>
          <w:b/>
          <w:bCs/>
        </w:rPr>
        <w:t>BD ROM V3 for Blu-ray Discs</w:t>
      </w:r>
      <w:r>
        <w:t xml:space="preserve"> supports up to 60 fps with up to 4K resolution for HEVC, but only up to 24 fps with HD resolution for AVC.</w:t>
      </w:r>
    </w:p>
    <w:p w14:paraId="709CCBCE" w14:textId="5BCB0F81" w:rsidR="00D2041C" w:rsidRDefault="00D2041C" w:rsidP="008E5643">
      <w:pPr>
        <w:numPr>
          <w:ilvl w:val="1"/>
          <w:numId w:val="1"/>
        </w:numPr>
        <w:spacing w:before="120"/>
        <w:jc w:val="both"/>
      </w:pPr>
      <w:r w:rsidRPr="00F67972">
        <w:rPr>
          <w:b/>
          <w:bCs/>
        </w:rPr>
        <w:t>ATSC 3.0</w:t>
      </w:r>
      <w:r>
        <w:t xml:space="preserve"> supports up to 120 fps with </w:t>
      </w:r>
      <w:proofErr w:type="gramStart"/>
      <w:r>
        <w:t>HEVC, and</w:t>
      </w:r>
      <w:proofErr w:type="gramEnd"/>
      <w:r>
        <w:t xml:space="preserve"> uses HEVC exclusively.</w:t>
      </w:r>
    </w:p>
    <w:p w14:paraId="181EA0E1" w14:textId="066577D5" w:rsidR="00786032" w:rsidRDefault="00786032" w:rsidP="008E5643">
      <w:pPr>
        <w:numPr>
          <w:ilvl w:val="1"/>
          <w:numId w:val="1"/>
        </w:numPr>
        <w:spacing w:before="120"/>
        <w:jc w:val="both"/>
      </w:pPr>
      <w:r>
        <w:rPr>
          <w:b/>
          <w:bCs/>
        </w:rPr>
        <w:t>ARIB specifications for ISDB-S3</w:t>
      </w:r>
      <w:r>
        <w:rPr>
          <w:bCs/>
        </w:rPr>
        <w:t xml:space="preserve"> (STD-B32 and STD-B62) </w:t>
      </w:r>
      <w:r w:rsidRPr="00786032">
        <w:rPr>
          <w:bCs/>
        </w:rPr>
        <w:t>support up to 120 fps with HEVC with temporal sub-layer coding.</w:t>
      </w:r>
    </w:p>
    <w:p w14:paraId="2D3787B9" w14:textId="6C6C4512" w:rsidR="00761BFB" w:rsidRDefault="00761BFB"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 (exclusively)</w:t>
      </w:r>
      <w:r w:rsidRPr="00761BFB">
        <w:t xml:space="preserve"> </w:t>
      </w:r>
      <w:r>
        <w:t>up to 60 fps</w:t>
      </w:r>
      <w:r w:rsidR="00980A8A">
        <w:t>.</w:t>
      </w:r>
    </w:p>
    <w:p w14:paraId="10A2AB65" w14:textId="6589878B" w:rsidR="00724EDD" w:rsidRDefault="00724EDD" w:rsidP="008E5643">
      <w:pPr>
        <w:numPr>
          <w:ilvl w:val="1"/>
          <w:numId w:val="1"/>
        </w:numPr>
        <w:spacing w:before="120"/>
        <w:jc w:val="both"/>
      </w:pPr>
      <w:r>
        <w:rPr>
          <w:b/>
          <w:bCs/>
        </w:rPr>
        <w:t>DVB</w:t>
      </w:r>
      <w:r w:rsidRPr="00F12B2F">
        <w:t>’s</w:t>
      </w:r>
      <w:r w:rsidRPr="00506DFA">
        <w:t xml:space="preserve"> </w:t>
      </w:r>
      <w:r w:rsidR="00A56AA2">
        <w:t xml:space="preserve">UHD Phase 1 specifies up to 60 fps with HEVC and its </w:t>
      </w:r>
      <w:r w:rsidRPr="00506DFA">
        <w:t>UHD Phase 2</w:t>
      </w:r>
      <w:r w:rsidRPr="00724EDD">
        <w:t xml:space="preserve"> </w:t>
      </w:r>
      <w:r>
        <w:t>specifies up to 120 fps with HEVC (exclusively)</w:t>
      </w:r>
      <w:r w:rsidR="00A56AA2">
        <w:t xml:space="preserve"> </w:t>
      </w:r>
      <w:r w:rsidR="005A1A84">
        <w:fldChar w:fldCharType="begin"/>
      </w:r>
      <w:r w:rsidR="005A1A84">
        <w:instrText xml:space="preserve"> REF _Ref483036283 \r \h </w:instrText>
      </w:r>
      <w:r w:rsidR="005A1A84">
        <w:fldChar w:fldCharType="separate"/>
      </w:r>
      <w:r w:rsidR="00A06507">
        <w:t>[131]</w:t>
      </w:r>
      <w:r w:rsidR="005A1A84">
        <w:fldChar w:fldCharType="end"/>
      </w:r>
      <w:r>
        <w:t>.</w:t>
      </w:r>
    </w:p>
    <w:p w14:paraId="39C8428B" w14:textId="0A2E51F5" w:rsidR="00B41CF6" w:rsidRPr="00B41CF6" w:rsidRDefault="00B41CF6" w:rsidP="006C6932">
      <w:pPr>
        <w:keepNext/>
        <w:numPr>
          <w:ilvl w:val="0"/>
          <w:numId w:val="1"/>
        </w:numPr>
        <w:spacing w:before="120"/>
        <w:jc w:val="both"/>
        <w:outlineLvl w:val="1"/>
      </w:pPr>
      <w:r>
        <w:rPr>
          <w:b/>
        </w:rPr>
        <w:t>Most video editing software packages</w:t>
      </w:r>
      <w:r>
        <w:t xml:space="preserve">: HEVC is generally supported as an import and export format in </w:t>
      </w:r>
      <w:r w:rsidR="00E51D25">
        <w:t xml:space="preserve">most </w:t>
      </w:r>
      <w:r>
        <w:t xml:space="preserve">video editing software packages as of December 2018 </w:t>
      </w:r>
      <w:r>
        <w:fldChar w:fldCharType="begin"/>
      </w:r>
      <w:r>
        <w:instrText xml:space="preserve"> REF _Ref3293224 \r \h </w:instrText>
      </w:r>
      <w:r>
        <w:fldChar w:fldCharType="separate"/>
      </w:r>
      <w:r w:rsidR="00A06507">
        <w:t>[132]</w:t>
      </w:r>
      <w:r>
        <w:fldChar w:fldCharType="end"/>
      </w:r>
      <w:r>
        <w:t>.</w:t>
      </w:r>
    </w:p>
    <w:p w14:paraId="71FED194" w14:textId="5CE78AE4" w:rsidR="006C6932" w:rsidRDefault="006C6932" w:rsidP="006C6932">
      <w:pPr>
        <w:keepNext/>
        <w:numPr>
          <w:ilvl w:val="0"/>
          <w:numId w:val="1"/>
        </w:numPr>
        <w:spacing w:before="120"/>
        <w:jc w:val="both"/>
        <w:outlineLvl w:val="1"/>
      </w:pPr>
      <w:r w:rsidRPr="005337BA">
        <w:rPr>
          <w:bCs/>
        </w:rPr>
        <w:t xml:space="preserve">Publicly available </w:t>
      </w:r>
      <w:r>
        <w:rPr>
          <w:bCs/>
        </w:rPr>
        <w:t xml:space="preserve">software source code implementations of HEVC </w:t>
      </w:r>
      <w:r w:rsidR="005D336D">
        <w:rPr>
          <w:bCs/>
        </w:rPr>
        <w:t xml:space="preserve">that seem potentially compatible with </w:t>
      </w:r>
      <w:r w:rsidR="005B1F15">
        <w:rPr>
          <w:bCs/>
        </w:rPr>
        <w:t>integration into</w:t>
      </w:r>
      <w:r w:rsidR="005D336D">
        <w:rPr>
          <w:bCs/>
        </w:rPr>
        <w:t xml:space="preserve"> commercial products </w:t>
      </w:r>
      <w:r>
        <w:rPr>
          <w:bCs/>
        </w:rPr>
        <w:t>include the following</w:t>
      </w:r>
      <w:r w:rsidRPr="006C6932">
        <w:t>:</w:t>
      </w:r>
    </w:p>
    <w:p w14:paraId="15E93840" w14:textId="41EF04C0" w:rsidR="006C6932" w:rsidRDefault="006C6932" w:rsidP="006C6932">
      <w:pPr>
        <w:numPr>
          <w:ilvl w:val="1"/>
          <w:numId w:val="1"/>
        </w:numPr>
        <w:spacing w:before="120"/>
        <w:jc w:val="both"/>
      </w:pPr>
      <w:r>
        <w:rPr>
          <w:b/>
        </w:rPr>
        <w:t>HEVC model (HM)</w:t>
      </w:r>
      <w:r>
        <w:t xml:space="preserve"> reference software </w:t>
      </w:r>
      <w:r w:rsidR="005C34F9">
        <w:t>and related packages known as the Scalable HEVC Model (</w:t>
      </w:r>
      <w:r w:rsidR="005C34F9" w:rsidRPr="008A776E">
        <w:rPr>
          <w:b/>
        </w:rPr>
        <w:t>SHM</w:t>
      </w:r>
      <w:r w:rsidR="005C34F9">
        <w:t>), HEVC-based Multiview and 3D Test Model (</w:t>
      </w:r>
      <w:r w:rsidR="005C34F9" w:rsidRPr="008A776E">
        <w:rPr>
          <w:b/>
        </w:rPr>
        <w:t>HTM</w:t>
      </w:r>
      <w:r w:rsidR="005C34F9">
        <w:t>), and Screen Content Model (</w:t>
      </w:r>
      <w:r w:rsidR="005C34F9" w:rsidRPr="008A776E">
        <w:rPr>
          <w:b/>
        </w:rPr>
        <w:t>SCM</w:t>
      </w:r>
      <w:r w:rsidR="005C34F9">
        <w:t xml:space="preserve">) have been </w:t>
      </w:r>
      <w:r>
        <w:t xml:space="preserve">developed </w:t>
      </w:r>
      <w:r w:rsidR="005C34F9">
        <w:t xml:space="preserve">and made available continuously </w:t>
      </w:r>
      <w:r>
        <w:t>by the JCT-VC</w:t>
      </w:r>
      <w:r w:rsidR="00A50E83">
        <w:t xml:space="preserve"> and </w:t>
      </w:r>
      <w:r w:rsidR="00E22902">
        <w:t>JCT-3V</w:t>
      </w:r>
      <w:r w:rsidR="00A50E83">
        <w:t xml:space="preserve"> during the development of HEVC and </w:t>
      </w:r>
      <w:r w:rsidR="00E22902">
        <w:t xml:space="preserve">are </w:t>
      </w:r>
      <w:r w:rsidR="00A50E83">
        <w:t>available with a BSD-style license</w:t>
      </w:r>
      <w:r w:rsidR="00E22902">
        <w:t>. These packages are especially useful for demonstrating the functionality and capability of HEVC and its extensions, and are often used for testing purposes and as the starting basis of implementations</w:t>
      </w:r>
      <w:r w:rsidR="00A50E83">
        <w:t xml:space="preserve"> </w:t>
      </w:r>
      <w:r w:rsidR="00E22902">
        <w:fldChar w:fldCharType="begin"/>
      </w:r>
      <w:r w:rsidR="00E22902">
        <w:instrText xml:space="preserve"> REF _Ref530487698 \r \h </w:instrText>
      </w:r>
      <w:r w:rsidR="00E22902">
        <w:fldChar w:fldCharType="separate"/>
      </w:r>
      <w:r w:rsidR="00A06507">
        <w:t>[133]</w:t>
      </w:r>
      <w:r w:rsidR="00E22902">
        <w:fldChar w:fldCharType="end"/>
      </w:r>
      <w:r w:rsidR="00E22902">
        <w:t>.</w:t>
      </w:r>
    </w:p>
    <w:p w14:paraId="7630224D" w14:textId="5541455A" w:rsidR="006C6932" w:rsidRDefault="006C6932" w:rsidP="006C6932">
      <w:pPr>
        <w:numPr>
          <w:ilvl w:val="1"/>
          <w:numId w:val="1"/>
        </w:numPr>
        <w:spacing w:before="120"/>
        <w:jc w:val="both"/>
      </w:pPr>
      <w:r w:rsidRPr="008A776E">
        <w:rPr>
          <w:b/>
        </w:rPr>
        <w:t>x265</w:t>
      </w:r>
      <w:r>
        <w:t>, an encoder software package</w:t>
      </w:r>
      <w:r w:rsidR="00D82E1E">
        <w:t xml:space="preserve"> </w:t>
      </w:r>
      <w:r w:rsidR="00E22902">
        <w:t xml:space="preserve">first </w:t>
      </w:r>
      <w:r w:rsidR="00D82E1E">
        <w:t xml:space="preserve">released </w:t>
      </w:r>
      <w:r w:rsidR="0070035D">
        <w:t xml:space="preserve">by </w:t>
      </w:r>
      <w:proofErr w:type="spellStart"/>
      <w:r w:rsidR="0070035D">
        <w:t>MultiCoreWare</w:t>
      </w:r>
      <w:proofErr w:type="spellEnd"/>
      <w:r w:rsidR="0070035D">
        <w:t xml:space="preserve"> </w:t>
      </w:r>
      <w:r w:rsidR="00D82E1E">
        <w:t xml:space="preserve">in </w:t>
      </w:r>
      <w:r w:rsidR="00E22902">
        <w:t>July</w:t>
      </w:r>
      <w:r w:rsidR="00D82E1E">
        <w:t xml:space="preserve"> 2013 and available under two alternative licensing programs (either GPLv2 or a commercial license)</w:t>
      </w:r>
      <w:r w:rsidR="00E22902">
        <w:t xml:space="preserve">. This software is </w:t>
      </w:r>
      <w:r w:rsidR="00CD62A0">
        <w:t>widely used</w:t>
      </w:r>
      <w:r w:rsidR="00E22902">
        <w:t xml:space="preserve"> for speed-optimized encoding, and is used in </w:t>
      </w:r>
      <w:r w:rsidR="006F5BD4">
        <w:t>a substantial number of other products and open-source packages</w:t>
      </w:r>
      <w:r w:rsidR="00D82E1E">
        <w:t xml:space="preserve"> </w:t>
      </w:r>
      <w:r w:rsidR="00CD62A0">
        <w:fldChar w:fldCharType="begin"/>
      </w:r>
      <w:r w:rsidR="00CD62A0">
        <w:instrText xml:space="preserve"> REF _Ref530488796 \r \h </w:instrText>
      </w:r>
      <w:r w:rsidR="00CD62A0">
        <w:fldChar w:fldCharType="separate"/>
      </w:r>
      <w:r w:rsidR="00A06507">
        <w:t>[134]</w:t>
      </w:r>
      <w:r w:rsidR="00CD62A0">
        <w:fldChar w:fldCharType="end"/>
      </w:r>
      <w:r w:rsidR="00CD62A0">
        <w:t>.</w:t>
      </w:r>
    </w:p>
    <w:p w14:paraId="7AD2A3B4" w14:textId="54147849" w:rsidR="00BD575C" w:rsidRDefault="00DE755D" w:rsidP="006C6932">
      <w:pPr>
        <w:numPr>
          <w:ilvl w:val="1"/>
          <w:numId w:val="1"/>
        </w:numPr>
        <w:spacing w:before="120"/>
        <w:jc w:val="both"/>
      </w:pPr>
      <w:r>
        <w:rPr>
          <w:b/>
        </w:rPr>
        <w:t>Turing codec</w:t>
      </w:r>
      <w:r>
        <w:t xml:space="preserve">, a software package released as a BBC open source project in September 2016, </w:t>
      </w:r>
      <w:r w:rsidR="005904A9">
        <w:t xml:space="preserve">which </w:t>
      </w:r>
      <w:r>
        <w:t xml:space="preserve">was claimed to provide better coding efficiency than x265 </w:t>
      </w:r>
      <w:r>
        <w:fldChar w:fldCharType="begin"/>
      </w:r>
      <w:r>
        <w:instrText xml:space="preserve"> REF _Ref530492995 \r \h </w:instrText>
      </w:r>
      <w:r>
        <w:fldChar w:fldCharType="separate"/>
      </w:r>
      <w:r w:rsidR="00A06507">
        <w:t>[135]</w:t>
      </w:r>
      <w:r>
        <w:fldChar w:fldCharType="end"/>
      </w:r>
      <w:r>
        <w:fldChar w:fldCharType="begin"/>
      </w:r>
      <w:r>
        <w:instrText xml:space="preserve"> REF _Ref530492998 \r \h </w:instrText>
      </w:r>
      <w:r>
        <w:fldChar w:fldCharType="separate"/>
      </w:r>
      <w:r w:rsidR="00A06507">
        <w:t>[136]</w:t>
      </w:r>
      <w:r>
        <w:fldChar w:fldCharType="end"/>
      </w:r>
      <w:r>
        <w:t>. Like x265, it is available either with a GPLv2 license or a commercial license.</w:t>
      </w:r>
    </w:p>
    <w:p w14:paraId="5A5EDFE6" w14:textId="71E01B58" w:rsidR="006C6932" w:rsidRDefault="006C6932" w:rsidP="006C6932">
      <w:pPr>
        <w:numPr>
          <w:ilvl w:val="1"/>
          <w:numId w:val="1"/>
        </w:numPr>
        <w:spacing w:before="120"/>
        <w:jc w:val="both"/>
      </w:pPr>
      <w:r>
        <w:rPr>
          <w:b/>
        </w:rPr>
        <w:lastRenderedPageBreak/>
        <w:t>SVT-HEVC</w:t>
      </w:r>
      <w:r>
        <w:t xml:space="preserve">, an encoder software package released </w:t>
      </w:r>
      <w:r w:rsidR="00DE755D">
        <w:t xml:space="preserve">by Intel </w:t>
      </w:r>
      <w:r>
        <w:t>in October 2018</w:t>
      </w:r>
      <w:r w:rsidR="00D82E1E">
        <w:t xml:space="preserve"> with a </w:t>
      </w:r>
      <w:r w:rsidR="00D82E1E" w:rsidRPr="00D82E1E">
        <w:t>BSD</w:t>
      </w:r>
      <w:r w:rsidR="00D82E1E">
        <w:t>-</w:t>
      </w:r>
      <w:r w:rsidR="00D82E1E" w:rsidRPr="00D82E1E">
        <w:t xml:space="preserve">style </w:t>
      </w:r>
      <w:r w:rsidR="00D82E1E">
        <w:t xml:space="preserve">license </w:t>
      </w:r>
      <w:r w:rsidR="00D82E1E" w:rsidRPr="00D82E1E">
        <w:t>with an explicit patent grant for Intel patents</w:t>
      </w:r>
      <w:r w:rsidR="00D82E1E">
        <w:t xml:space="preserve"> </w:t>
      </w:r>
      <w:r w:rsidR="00D82E1E">
        <w:fldChar w:fldCharType="begin"/>
      </w:r>
      <w:r w:rsidR="00D82E1E">
        <w:instrText xml:space="preserve"> REF _Ref529625717 \r \h </w:instrText>
      </w:r>
      <w:r w:rsidR="00D82E1E">
        <w:fldChar w:fldCharType="separate"/>
      </w:r>
      <w:r w:rsidR="00A06507">
        <w:t>[137]</w:t>
      </w:r>
      <w:r w:rsidR="00D82E1E">
        <w:fldChar w:fldCharType="end"/>
      </w:r>
      <w:r w:rsidR="00CB2858">
        <w:fldChar w:fldCharType="begin"/>
      </w:r>
      <w:r w:rsidR="00CB2858">
        <w:instrText xml:space="preserve"> REF _Ref4127428 \r \h </w:instrText>
      </w:r>
      <w:r w:rsidR="00CB2858">
        <w:fldChar w:fldCharType="separate"/>
      </w:r>
      <w:r w:rsidR="00A06507">
        <w:t>[138]</w:t>
      </w:r>
      <w:r w:rsidR="00CB2858">
        <w:fldChar w:fldCharType="end"/>
      </w:r>
      <w:r w:rsidR="00D82E1E">
        <w:t xml:space="preserve">. It features </w:t>
      </w:r>
      <w:r w:rsidR="00CD62A0">
        <w:t xml:space="preserve">optimized support </w:t>
      </w:r>
      <w:r w:rsidR="00D82E1E" w:rsidRPr="00D82E1E">
        <w:t>for Intel Xeon processors</w:t>
      </w:r>
      <w:r w:rsidR="00D82E1E">
        <w:t xml:space="preserve">, with modes for subjective and objective </w:t>
      </w:r>
      <w:r w:rsidR="00CD62A0">
        <w:t xml:space="preserve">quality </w:t>
      </w:r>
      <w:r w:rsidR="00D82E1E">
        <w:t>optimization and very-high-speed real-time encoding capability.</w:t>
      </w:r>
    </w:p>
    <w:p w14:paraId="6D532AD7" w14:textId="2D25CDA1" w:rsidR="00AD584D" w:rsidRDefault="005C501C" w:rsidP="00AD584D">
      <w:pPr>
        <w:keepNext/>
        <w:numPr>
          <w:ilvl w:val="0"/>
          <w:numId w:val="1"/>
        </w:numPr>
        <w:spacing w:before="120"/>
        <w:jc w:val="both"/>
        <w:outlineLvl w:val="1"/>
      </w:pPr>
      <w:r>
        <w:rPr>
          <w:bCs/>
        </w:rPr>
        <w:t>P</w:t>
      </w:r>
      <w:r w:rsidR="00AD584D" w:rsidRPr="005337BA">
        <w:rPr>
          <w:bCs/>
        </w:rPr>
        <w:t xml:space="preserve">ublicly available </w:t>
      </w:r>
      <w:r w:rsidR="00AD584D">
        <w:rPr>
          <w:bCs/>
        </w:rPr>
        <w:t xml:space="preserve">software source code implementation of HEVC </w:t>
      </w:r>
      <w:r>
        <w:rPr>
          <w:bCs/>
        </w:rPr>
        <w:t>as an academic project</w:t>
      </w:r>
      <w:r w:rsidR="00AD584D" w:rsidRPr="006C6932">
        <w:t>:</w:t>
      </w:r>
    </w:p>
    <w:p w14:paraId="3DB1E962" w14:textId="0ADF6A2A" w:rsidR="00AD584D" w:rsidRPr="006C6932" w:rsidRDefault="00AD584D" w:rsidP="006C6932">
      <w:pPr>
        <w:numPr>
          <w:ilvl w:val="1"/>
          <w:numId w:val="1"/>
        </w:numPr>
        <w:spacing w:before="120"/>
        <w:jc w:val="both"/>
      </w:pPr>
      <w:proofErr w:type="spellStart"/>
      <w:r>
        <w:rPr>
          <w:b/>
        </w:rPr>
        <w:t>Kvazaar</w:t>
      </w:r>
      <w:proofErr w:type="spellEnd"/>
      <w:r>
        <w:t>, an encoder software package developed by the Tampere University of Technology, in C with assembly optimization, available under a LGPLv2.1 license</w:t>
      </w:r>
      <w:r w:rsidR="005C501C">
        <w:t> </w:t>
      </w:r>
      <w:r w:rsidR="005C501C">
        <w:fldChar w:fldCharType="begin"/>
      </w:r>
      <w:r w:rsidR="005C501C">
        <w:instrText xml:space="preserve"> REF _Ref3290480 \r \h </w:instrText>
      </w:r>
      <w:r w:rsidR="005C501C">
        <w:fldChar w:fldCharType="separate"/>
      </w:r>
      <w:r w:rsidR="00A06507">
        <w:t>[139]</w:t>
      </w:r>
      <w:r w:rsidR="005C501C">
        <w:fldChar w:fldCharType="end"/>
      </w:r>
      <w:r>
        <w:t>.</w:t>
      </w:r>
      <w:r w:rsidR="00E51D25">
        <w:t xml:space="preserve"> This project won an ACM Multimedia Open Source Software Competition Award in 2016</w:t>
      </w:r>
      <w:r w:rsidR="0021324E">
        <w:t xml:space="preserve"> </w:t>
      </w:r>
      <w:r w:rsidR="0021324E">
        <w:fldChar w:fldCharType="begin"/>
      </w:r>
      <w:r w:rsidR="0021324E">
        <w:instrText xml:space="preserve"> REF _Ref3295313 \r \h </w:instrText>
      </w:r>
      <w:r w:rsidR="0021324E">
        <w:fldChar w:fldCharType="separate"/>
      </w:r>
      <w:r w:rsidR="00A06507">
        <w:t>[140]</w:t>
      </w:r>
      <w:r w:rsidR="0021324E">
        <w:fldChar w:fldCharType="end"/>
      </w:r>
      <w:r w:rsidR="00E51D25">
        <w:t>.</w:t>
      </w:r>
    </w:p>
    <w:p w14:paraId="0C9428D4" w14:textId="79BCFBC3" w:rsidR="00F12B2F" w:rsidRPr="0034187C" w:rsidRDefault="00F12B2F" w:rsidP="00530B2F">
      <w:pPr>
        <w:keepNext/>
        <w:spacing w:before="360"/>
        <w:jc w:val="both"/>
        <w:outlineLvl w:val="0"/>
        <w:rPr>
          <w:b/>
          <w:bCs/>
          <w:sz w:val="32"/>
          <w:szCs w:val="32"/>
        </w:rPr>
      </w:pPr>
      <w:r>
        <w:rPr>
          <w:b/>
          <w:bCs/>
          <w:sz w:val="32"/>
          <w:szCs w:val="32"/>
        </w:rPr>
        <w:t>Formal specifications</w:t>
      </w:r>
      <w:r w:rsidR="00A56AA2">
        <w:rPr>
          <w:b/>
          <w:bCs/>
          <w:sz w:val="32"/>
          <w:szCs w:val="32"/>
        </w:rPr>
        <w:t xml:space="preserve"> with HEVC support</w:t>
      </w:r>
    </w:p>
    <w:p w14:paraId="777329A0" w14:textId="11AEFA3E" w:rsidR="006E194F" w:rsidRDefault="009221B0" w:rsidP="00530B2F">
      <w:pPr>
        <w:keepNext/>
        <w:spacing w:before="120"/>
        <w:jc w:val="both"/>
      </w:pPr>
      <w:r>
        <w:t xml:space="preserve">Relevant </w:t>
      </w:r>
      <w:r w:rsidR="00764B98">
        <w:t>formal</w:t>
      </w:r>
      <w:r>
        <w:t xml:space="preserve"> </w:t>
      </w:r>
      <w:r w:rsidR="00FF5545">
        <w:t>specifications</w:t>
      </w:r>
      <w:r w:rsidR="00764B98">
        <w:t xml:space="preserve"> and their characteristics</w:t>
      </w:r>
      <w:r w:rsidR="006E194F">
        <w:t>:</w:t>
      </w:r>
    </w:p>
    <w:p w14:paraId="4BBF5AC6" w14:textId="77777777" w:rsidR="00FD2C9A" w:rsidRPr="00064B52" w:rsidRDefault="00FD2C9A" w:rsidP="00FD2C9A">
      <w:pPr>
        <w:keepNext/>
        <w:numPr>
          <w:ilvl w:val="0"/>
          <w:numId w:val="1"/>
        </w:numPr>
        <w:spacing w:before="120"/>
        <w:jc w:val="both"/>
        <w:outlineLvl w:val="1"/>
      </w:pPr>
      <w:r>
        <w:rPr>
          <w:b/>
          <w:bCs/>
        </w:rPr>
        <w:t>3GPP specifications:</w:t>
      </w:r>
    </w:p>
    <w:p w14:paraId="070A3872" w14:textId="37F88A8D" w:rsidR="00FD2C9A" w:rsidRDefault="006D4493" w:rsidP="00FD2C9A">
      <w:pPr>
        <w:numPr>
          <w:ilvl w:val="1"/>
          <w:numId w:val="1"/>
        </w:numPr>
        <w:spacing w:before="120"/>
        <w:jc w:val="both"/>
        <w:outlineLvl w:val="2"/>
      </w:pPr>
      <w:hyperlink r:id="rId10" w:history="1">
        <w:r w:rsidR="00FD2C9A" w:rsidRPr="00FA2C61">
          <w:rPr>
            <w:rStyle w:val="Hyperlink"/>
            <w:b/>
          </w:rPr>
          <w:t>3GPP TS 26.</w:t>
        </w:r>
        <w:r w:rsidR="00FD2C9A">
          <w:rPr>
            <w:rStyle w:val="Hyperlink"/>
            <w:b/>
          </w:rPr>
          <w:t>23</w:t>
        </w:r>
        <w:r w:rsidR="00FD2C9A" w:rsidRPr="00FA2C61">
          <w:rPr>
            <w:rStyle w:val="Hyperlink"/>
            <w:b/>
          </w:rPr>
          <w:t>4</w:t>
        </w:r>
      </w:hyperlink>
      <w:r w:rsidR="00FD2C9A">
        <w:rPr>
          <w:b/>
          <w:bCs/>
        </w:rPr>
        <w:t xml:space="preserve">: </w:t>
      </w:r>
      <w:r w:rsidR="00FD2C9A" w:rsidRPr="00E7000D">
        <w:rPr>
          <w:b/>
          <w:bCs/>
        </w:rPr>
        <w:t>Transparent end-to-end Packet-switched Streaming Service (PSS); Protocols and codecs</w:t>
      </w:r>
      <w:r w:rsidR="00FD2C9A" w:rsidRPr="0053606E">
        <w:t xml:space="preserve"> </w:t>
      </w:r>
      <w:r w:rsidR="00FD2C9A">
        <w:t>(all versions since version 12.3.0 published in March 2014, section 7.4) supports HEVC Main Profile Main Tier Level 3.1.</w:t>
      </w:r>
    </w:p>
    <w:p w14:paraId="2E243113" w14:textId="54E80D07" w:rsidR="00FD2C9A" w:rsidRDefault="006D4493" w:rsidP="00FD2C9A">
      <w:pPr>
        <w:numPr>
          <w:ilvl w:val="1"/>
          <w:numId w:val="1"/>
        </w:numPr>
        <w:spacing w:before="120"/>
        <w:jc w:val="both"/>
        <w:outlineLvl w:val="2"/>
      </w:pPr>
      <w:hyperlink r:id="rId11" w:history="1">
        <w:r w:rsidR="00FD2C9A" w:rsidRPr="00FA2C61">
          <w:rPr>
            <w:rStyle w:val="Hyperlink"/>
            <w:b/>
          </w:rPr>
          <w:t>3GPP TS 26.</w:t>
        </w:r>
        <w:r w:rsidR="00FD2C9A">
          <w:rPr>
            <w:rStyle w:val="Hyperlink"/>
            <w:b/>
          </w:rPr>
          <w:t>247</w:t>
        </w:r>
      </w:hyperlink>
      <w:r w:rsidR="00FD2C9A">
        <w:rPr>
          <w:b/>
          <w:bCs/>
        </w:rPr>
        <w:t xml:space="preserve">: </w:t>
      </w:r>
      <w:r w:rsidR="00FD2C9A" w:rsidRPr="00A35686">
        <w:rPr>
          <w:b/>
          <w:bCs/>
        </w:rPr>
        <w:t>Transparent end-to-end Packet-switched Streaming Service (PSS); Progressive Download and Dynamic Adaptive Streaming over HTTP (3GP-DASH)</w:t>
      </w:r>
      <w:r w:rsidR="00FD2C9A" w:rsidRPr="0053606E">
        <w:t xml:space="preserve"> </w:t>
      </w:r>
      <w:r w:rsidR="00FD2C9A">
        <w:t>(all versions since version 12.2.0 published in March 2014, section 7.3.6) supports HEVC Main Profile Main Tier Level 3.1.</w:t>
      </w:r>
    </w:p>
    <w:p w14:paraId="3D7B8091" w14:textId="65489C28" w:rsidR="00FD2C9A" w:rsidRDefault="006D4493" w:rsidP="00FD2C9A">
      <w:pPr>
        <w:numPr>
          <w:ilvl w:val="1"/>
          <w:numId w:val="1"/>
        </w:numPr>
        <w:spacing w:before="120"/>
        <w:jc w:val="both"/>
        <w:outlineLvl w:val="2"/>
      </w:pPr>
      <w:hyperlink r:id="rId12" w:history="1">
        <w:r w:rsidR="00FD2C9A" w:rsidRPr="00FA2C61">
          <w:rPr>
            <w:rStyle w:val="Hyperlink"/>
            <w:b/>
          </w:rPr>
          <w:t>3GPP TS 26.</w:t>
        </w:r>
        <w:r w:rsidR="00FD2C9A">
          <w:rPr>
            <w:rStyle w:val="Hyperlink"/>
            <w:b/>
          </w:rPr>
          <w:t>346</w:t>
        </w:r>
      </w:hyperlink>
      <w:r w:rsidR="00FD2C9A">
        <w:rPr>
          <w:b/>
          <w:bCs/>
        </w:rPr>
        <w:t xml:space="preserve">: </w:t>
      </w:r>
      <w:r w:rsidR="00FD2C9A" w:rsidRPr="00B85978">
        <w:rPr>
          <w:b/>
          <w:bCs/>
        </w:rPr>
        <w:t>Multimedia Broadcast/Multicast Service (MBMS); Protocols and codecs</w:t>
      </w:r>
      <w:r w:rsidR="00FD2C9A" w:rsidRPr="0053606E">
        <w:t xml:space="preserve"> </w:t>
      </w:r>
      <w:r w:rsidR="00FD2C9A">
        <w:t>(all versions since version 12.1.0 published in March 2014, section 10.5) supports HEVC Main Profile Main Tier Level 3.1.</w:t>
      </w:r>
    </w:p>
    <w:p w14:paraId="46000C46" w14:textId="198A496D" w:rsidR="00FD2C9A" w:rsidRDefault="006D4493" w:rsidP="00FD2C9A">
      <w:pPr>
        <w:numPr>
          <w:ilvl w:val="1"/>
          <w:numId w:val="1"/>
        </w:numPr>
        <w:spacing w:before="120"/>
        <w:jc w:val="both"/>
        <w:outlineLvl w:val="2"/>
      </w:pPr>
      <w:hyperlink r:id="rId13" w:history="1">
        <w:r w:rsidR="00FD2C9A" w:rsidRPr="001D59B0">
          <w:rPr>
            <w:rStyle w:val="Hyperlink"/>
            <w:b/>
          </w:rPr>
          <w:t>3GPP TS 26.114</w:t>
        </w:r>
      </w:hyperlink>
      <w:r w:rsidR="00FD2C9A">
        <w:rPr>
          <w:b/>
          <w:bCs/>
        </w:rPr>
        <w:t xml:space="preserve">: </w:t>
      </w:r>
      <w:r w:rsidR="00FD2C9A" w:rsidRPr="008E2D35">
        <w:rPr>
          <w:b/>
          <w:bCs/>
        </w:rPr>
        <w:t>IP Multimedia Subsystem (IMS);</w:t>
      </w:r>
      <w:r w:rsidR="00FD2C9A">
        <w:rPr>
          <w:b/>
          <w:bCs/>
        </w:rPr>
        <w:t xml:space="preserve"> </w:t>
      </w:r>
      <w:r w:rsidR="00FD2C9A" w:rsidRPr="008E2D35">
        <w:rPr>
          <w:b/>
          <w:bCs/>
        </w:rPr>
        <w:t>Multimedia Telephony;</w:t>
      </w:r>
      <w:r w:rsidR="00FD2C9A">
        <w:rPr>
          <w:b/>
          <w:bCs/>
        </w:rPr>
        <w:t xml:space="preserve"> </w:t>
      </w:r>
      <w:r w:rsidR="00FD2C9A" w:rsidRPr="008E2D35">
        <w:rPr>
          <w:b/>
          <w:bCs/>
        </w:rPr>
        <w:t>Media handling and interaction</w:t>
      </w:r>
      <w:r w:rsidR="00FD2C9A" w:rsidRPr="0053606E">
        <w:t xml:space="preserve"> </w:t>
      </w:r>
      <w:r w:rsidR="00FD2C9A">
        <w:t>(all versions since version 12.5.0 published in March 2014, section 5.2.2) supports HEVC Main Profile Main Tier Level 3.1.</w:t>
      </w:r>
    </w:p>
    <w:p w14:paraId="0AE3ABDB" w14:textId="47CF4185" w:rsidR="00FD2C9A" w:rsidRDefault="006D4493" w:rsidP="00FD2C9A">
      <w:pPr>
        <w:numPr>
          <w:ilvl w:val="1"/>
          <w:numId w:val="1"/>
        </w:numPr>
        <w:spacing w:before="120"/>
        <w:jc w:val="both"/>
        <w:outlineLvl w:val="2"/>
      </w:pPr>
      <w:hyperlink r:id="rId14" w:history="1">
        <w:r w:rsidR="00FD2C9A" w:rsidRPr="00FA2C61">
          <w:rPr>
            <w:rStyle w:val="Hyperlink"/>
            <w:b/>
          </w:rPr>
          <w:t>3GPP TS 26.</w:t>
        </w:r>
        <w:r w:rsidR="00FD2C9A">
          <w:rPr>
            <w:rStyle w:val="Hyperlink"/>
            <w:b/>
          </w:rPr>
          <w:t>223</w:t>
        </w:r>
      </w:hyperlink>
      <w:r w:rsidR="00FD2C9A">
        <w:rPr>
          <w:b/>
          <w:bCs/>
        </w:rPr>
        <w:t xml:space="preserve">: </w:t>
      </w:r>
      <w:r w:rsidR="00FD2C9A" w:rsidRPr="00B85978">
        <w:rPr>
          <w:b/>
          <w:bCs/>
        </w:rPr>
        <w:t>Telepresence using the IP Multimedia Subsystem (IMS); Media handling and interaction</w:t>
      </w:r>
      <w:r w:rsidR="00FD2C9A" w:rsidRPr="0053606E">
        <w:t xml:space="preserve"> </w:t>
      </w:r>
      <w:r w:rsidR="00FD2C9A">
        <w:t>(all versions since version 13.0.0 published in December 2015, section 5.2) supports HEVC Main Profile Main Tier Level 4.1.</w:t>
      </w:r>
    </w:p>
    <w:p w14:paraId="5B449C8A" w14:textId="75116FCB" w:rsidR="00FD2C9A" w:rsidRDefault="006D4493" w:rsidP="00FD2C9A">
      <w:pPr>
        <w:numPr>
          <w:ilvl w:val="1"/>
          <w:numId w:val="1"/>
        </w:numPr>
        <w:spacing w:before="120"/>
        <w:jc w:val="both"/>
        <w:outlineLvl w:val="2"/>
      </w:pPr>
      <w:hyperlink r:id="rId15" w:history="1">
        <w:r w:rsidR="00FD2C9A" w:rsidRPr="00FA2C61">
          <w:rPr>
            <w:rStyle w:val="Hyperlink"/>
            <w:b/>
          </w:rPr>
          <w:t>3GPP TS 26.</w:t>
        </w:r>
        <w:r w:rsidR="00FD2C9A">
          <w:rPr>
            <w:rStyle w:val="Hyperlink"/>
            <w:b/>
          </w:rPr>
          <w:t>140</w:t>
        </w:r>
      </w:hyperlink>
      <w:r w:rsidR="00FD2C9A">
        <w:rPr>
          <w:b/>
          <w:bCs/>
        </w:rPr>
        <w:t xml:space="preserve">: </w:t>
      </w:r>
      <w:r w:rsidR="00FD2C9A" w:rsidRPr="00515E33">
        <w:rPr>
          <w:b/>
          <w:bCs/>
        </w:rPr>
        <w:t>Multimedia Messaging Service (MMS); Media formats and codecs</w:t>
      </w:r>
      <w:r w:rsidR="00FD2C9A" w:rsidRPr="0053606E">
        <w:t xml:space="preserve"> </w:t>
      </w:r>
      <w:r w:rsidR="00FD2C9A">
        <w:t>(all versions since version 12.0.0 published in March 2014, section 4.8) supports HEVC Main Profile Main Tier Level 3.1.</w:t>
      </w:r>
    </w:p>
    <w:p w14:paraId="72364BDF" w14:textId="5BC8C99D" w:rsidR="00FD2C9A" w:rsidRDefault="006D4493" w:rsidP="00FD2C9A">
      <w:pPr>
        <w:numPr>
          <w:ilvl w:val="1"/>
          <w:numId w:val="1"/>
        </w:numPr>
        <w:spacing w:before="120"/>
        <w:jc w:val="both"/>
        <w:outlineLvl w:val="2"/>
        <w:rPr>
          <w:ins w:id="111" w:author="Gary Sullivan" w:date="2019-09-26T00:23:00Z"/>
        </w:rPr>
      </w:pPr>
      <w:hyperlink r:id="rId16" w:history="1">
        <w:r w:rsidR="00FD2C9A" w:rsidRPr="00535B46">
          <w:rPr>
            <w:rStyle w:val="Hyperlink"/>
            <w:b/>
          </w:rPr>
          <w:t>3GPP TS 26.141</w:t>
        </w:r>
      </w:hyperlink>
      <w:r w:rsidR="00FD2C9A" w:rsidRPr="00535B46">
        <w:rPr>
          <w:b/>
          <w:bCs/>
        </w:rPr>
        <w:t xml:space="preserve">: IP Multimedia System (IMS) Messaging and Presence; Media formats and codecs </w:t>
      </w:r>
      <w:r w:rsidR="00FD2C9A">
        <w:t>(all versions since version 12.1.0 published in March 2014, section 5.3) supports HEVC Main Profile Main Tier Level 3.1.</w:t>
      </w:r>
    </w:p>
    <w:p w14:paraId="40EB7C81" w14:textId="1A81FF0F" w:rsidR="009C7C84" w:rsidRDefault="00B87C80" w:rsidP="009C7C84">
      <w:pPr>
        <w:numPr>
          <w:ilvl w:val="1"/>
          <w:numId w:val="1"/>
        </w:numPr>
        <w:spacing w:before="120"/>
        <w:jc w:val="both"/>
        <w:outlineLvl w:val="2"/>
      </w:pPr>
      <w:ins w:id="112" w:author="Gary Sullivan" w:date="2019-09-26T00:30:00Z">
        <w:r>
          <w:rPr>
            <w:b/>
            <w:bCs/>
          </w:rPr>
          <w:fldChar w:fldCharType="begin"/>
        </w:r>
        <w:r>
          <w:rPr>
            <w:b/>
            <w:bCs/>
          </w:rPr>
          <w:instrText xml:space="preserve"> HYPERLINK "https://www.etsi.org/deliver/etsi_ts/126100_126199/126116/13.00.00_60/ts_126116v130000p.pdf" </w:instrText>
        </w:r>
        <w:r>
          <w:rPr>
            <w:b/>
            <w:bCs/>
          </w:rPr>
          <w:fldChar w:fldCharType="separate"/>
        </w:r>
        <w:r w:rsidR="009C7C84" w:rsidRPr="00B87C80">
          <w:rPr>
            <w:rStyle w:val="Hyperlink"/>
            <w:b/>
            <w:bCs/>
          </w:rPr>
          <w:t>3GPP TS 26.116</w:t>
        </w:r>
        <w:r>
          <w:rPr>
            <w:b/>
            <w:bCs/>
          </w:rPr>
          <w:fldChar w:fldCharType="end"/>
        </w:r>
      </w:ins>
      <w:ins w:id="113" w:author="Gary Sullivan" w:date="2019-09-26T00:23:00Z">
        <w:r w:rsidR="009C7C84" w:rsidRPr="009C7C84">
          <w:rPr>
            <w:b/>
            <w:bCs/>
          </w:rPr>
          <w:t xml:space="preserve">: </w:t>
        </w:r>
        <w:r w:rsidR="009C7C84" w:rsidRPr="00B87C80">
          <w:rPr>
            <w:b/>
            <w:bCs/>
          </w:rPr>
          <w:t>Universal Mobile Tele</w:t>
        </w:r>
        <w:r w:rsidR="009C7C84" w:rsidRPr="009C7C84">
          <w:rPr>
            <w:b/>
            <w:bCs/>
          </w:rPr>
          <w:t>communications System (</w:t>
        </w:r>
      </w:ins>
      <w:ins w:id="114" w:author="Gary Sullivan" w:date="2019-09-26T00:24:00Z">
        <w:r w:rsidR="009C7C84" w:rsidRPr="009C7C84">
          <w:rPr>
            <w:b/>
            <w:bCs/>
          </w:rPr>
          <w:t>UMTS);</w:t>
        </w:r>
      </w:ins>
      <w:ins w:id="115" w:author="Gary Sullivan" w:date="2019-09-26T00:23:00Z">
        <w:r w:rsidR="009C7C84" w:rsidRPr="009C7C84">
          <w:rPr>
            <w:b/>
            <w:bCs/>
          </w:rPr>
          <w:t xml:space="preserve"> LTE; </w:t>
        </w:r>
      </w:ins>
      <w:ins w:id="116" w:author="Gary Sullivan" w:date="2019-09-26T00:24:00Z">
        <w:r w:rsidR="009C7C84" w:rsidRPr="009C7C84">
          <w:rPr>
            <w:b/>
            <w:bCs/>
          </w:rPr>
          <w:t>Televisio</w:t>
        </w:r>
      </w:ins>
      <w:ins w:id="117" w:author="Gary Sullivan" w:date="2019-09-26T00:23:00Z">
        <w:r w:rsidR="009C7C84" w:rsidRPr="009C7C84">
          <w:rPr>
            <w:b/>
            <w:bCs/>
          </w:rPr>
          <w:t>n (TV) over 3GPP services; Video profiles</w:t>
        </w:r>
      </w:ins>
      <w:ins w:id="118" w:author="Gary Sullivan" w:date="2019-09-26T00:24:00Z">
        <w:r w:rsidR="009C7C84" w:rsidRPr="009C7C84">
          <w:rPr>
            <w:rPrChange w:id="119" w:author="Gary Sullivan" w:date="2019-09-26T00:25:00Z">
              <w:rPr>
                <w:b/>
                <w:bCs/>
              </w:rPr>
            </w:rPrChange>
          </w:rPr>
          <w:t xml:space="preserve"> </w:t>
        </w:r>
      </w:ins>
      <w:ins w:id="120" w:author="Gary Sullivan" w:date="2019-09-26T00:25:00Z">
        <w:r w:rsidR="009C7C84" w:rsidRPr="009C7C84">
          <w:rPr>
            <w:rPrChange w:id="121" w:author="Gary Sullivan" w:date="2019-09-26T00:25:00Z">
              <w:rPr>
                <w:b/>
                <w:bCs/>
              </w:rPr>
            </w:rPrChange>
          </w:rPr>
          <w:t>(</w:t>
        </w:r>
      </w:ins>
      <w:ins w:id="122" w:author="Gary Sullivan" w:date="2019-09-26T00:23:00Z">
        <w:r w:rsidR="009C7C84" w:rsidRPr="009C7C84">
          <w:rPr>
            <w:rPrChange w:id="123" w:author="Gary Sullivan" w:date="2019-09-26T00:25:00Z">
              <w:rPr>
                <w:b/>
                <w:bCs/>
              </w:rPr>
            </w:rPrChange>
          </w:rPr>
          <w:t xml:space="preserve">version 13.0.0 </w:t>
        </w:r>
      </w:ins>
      <w:ins w:id="124" w:author="Gary Sullivan" w:date="2019-09-26T00:26:00Z">
        <w:r w:rsidR="009C7C84">
          <w:t xml:space="preserve">published </w:t>
        </w:r>
      </w:ins>
      <w:ins w:id="125" w:author="Gary Sullivan" w:date="2019-09-26T00:34:00Z">
        <w:r>
          <w:t xml:space="preserve">in </w:t>
        </w:r>
      </w:ins>
      <w:ins w:id="126" w:author="Gary Sullivan" w:date="2019-09-26T00:26:00Z">
        <w:r w:rsidR="009C7C84">
          <w:t>May 2016, section 4.</w:t>
        </w:r>
      </w:ins>
      <w:ins w:id="127" w:author="Gary Sullivan" w:date="2019-09-26T00:27:00Z">
        <w:r w:rsidR="009C7C84">
          <w:t>5) supports several HEVC operating points for 720p, 1080p, and UHD</w:t>
        </w:r>
      </w:ins>
      <w:ins w:id="128" w:author="Gary Sullivan" w:date="2019-09-26T00:28:00Z">
        <w:r w:rsidR="009C7C84">
          <w:t xml:space="preserve"> and usage with DASH delivery.</w:t>
        </w:r>
      </w:ins>
    </w:p>
    <w:p w14:paraId="4580E191" w14:textId="77777777" w:rsidR="00DD7F65" w:rsidRPr="004075EB" w:rsidRDefault="00DD7F65" w:rsidP="00A70CC5">
      <w:pPr>
        <w:keepNext/>
        <w:numPr>
          <w:ilvl w:val="0"/>
          <w:numId w:val="1"/>
        </w:numPr>
        <w:spacing w:before="120"/>
        <w:jc w:val="both"/>
        <w:outlineLvl w:val="1"/>
        <w:rPr>
          <w:b/>
        </w:rPr>
      </w:pPr>
      <w:r>
        <w:rPr>
          <w:b/>
        </w:rPr>
        <w:lastRenderedPageBreak/>
        <w:t>ANSI/</w:t>
      </w:r>
      <w:r w:rsidRPr="004075EB">
        <w:rPr>
          <w:b/>
        </w:rPr>
        <w:t>SCTE specifications:</w:t>
      </w:r>
    </w:p>
    <w:p w14:paraId="7C5A4945" w14:textId="532E7228" w:rsidR="00DD7F65" w:rsidRPr="004075EB" w:rsidRDefault="00DD7F65" w:rsidP="00DD7F65">
      <w:pPr>
        <w:numPr>
          <w:ilvl w:val="1"/>
          <w:numId w:val="1"/>
        </w:numPr>
        <w:spacing w:before="120"/>
        <w:jc w:val="both"/>
        <w:outlineLvl w:val="2"/>
        <w:rPr>
          <w:b/>
        </w:rPr>
      </w:pPr>
      <w:r>
        <w:rPr>
          <w:b/>
          <w:bCs/>
        </w:rPr>
        <w:t>ANSI/</w:t>
      </w:r>
      <w:r w:rsidRPr="004075EB">
        <w:rPr>
          <w:b/>
          <w:bCs/>
        </w:rPr>
        <w:t>SCTE 215-1 2015, HEVC Video Constraints for Cable Television Part 1 – Coding</w:t>
      </w:r>
      <w:r>
        <w:rPr>
          <w:bCs/>
        </w:rPr>
        <w:t xml:space="preserve">, includes support of Main and Main 10 profiles and provisions for operation up to UHD </w:t>
      </w:r>
      <w:r w:rsidR="004B42A8">
        <w:rPr>
          <w:bCs/>
        </w:rPr>
        <w:t xml:space="preserve">(with HDR support) </w:t>
      </w:r>
      <w:r>
        <w:rPr>
          <w:bCs/>
        </w:rPr>
        <w:t>and HFR up to 60 fps for UHD and 120 fps for HD</w:t>
      </w:r>
    </w:p>
    <w:p w14:paraId="2EB9D4DA" w14:textId="77777777" w:rsidR="00DD7F65" w:rsidRDefault="00DD7F65" w:rsidP="00DD7F65">
      <w:pPr>
        <w:numPr>
          <w:ilvl w:val="1"/>
          <w:numId w:val="1"/>
        </w:numPr>
        <w:spacing w:before="120"/>
        <w:jc w:val="both"/>
        <w:outlineLvl w:val="2"/>
        <w:rPr>
          <w:b/>
        </w:rPr>
      </w:pPr>
      <w:r>
        <w:rPr>
          <w:b/>
        </w:rPr>
        <w:t>ANSI/</w:t>
      </w:r>
      <w:r w:rsidRPr="004075EB">
        <w:rPr>
          <w:b/>
        </w:rPr>
        <w:t>SCTE 215-2 2015, HEVC Video Constraints for Cable Television Part 2</w:t>
      </w:r>
      <w:r>
        <w:rPr>
          <w:b/>
        </w:rPr>
        <w:t xml:space="preserve"> –</w:t>
      </w:r>
      <w:r w:rsidRPr="004075EB">
        <w:rPr>
          <w:b/>
        </w:rPr>
        <w:t xml:space="preserve"> Transport</w:t>
      </w:r>
    </w:p>
    <w:p w14:paraId="2A27818B" w14:textId="77777777" w:rsidR="00DD7F65" w:rsidRPr="004075EB" w:rsidRDefault="00DD7F65" w:rsidP="00DD7F65">
      <w:pPr>
        <w:numPr>
          <w:ilvl w:val="1"/>
          <w:numId w:val="1"/>
        </w:numPr>
        <w:spacing w:before="120"/>
        <w:jc w:val="both"/>
        <w:outlineLvl w:val="2"/>
        <w:rPr>
          <w:b/>
        </w:rPr>
      </w:pPr>
      <w:r w:rsidRPr="004075EB">
        <w:rPr>
          <w:b/>
        </w:rPr>
        <w:t>SCTE 172 2017, Constraints on AVC and HEVC Structured Video Coding for Digital Program Insertion</w:t>
      </w:r>
    </w:p>
    <w:p w14:paraId="04C942A2" w14:textId="3AE44B22" w:rsidR="00702135" w:rsidRPr="008D5237" w:rsidRDefault="00702135" w:rsidP="00530B2F">
      <w:pPr>
        <w:numPr>
          <w:ilvl w:val="0"/>
          <w:numId w:val="1"/>
        </w:numPr>
        <w:spacing w:before="120"/>
        <w:jc w:val="both"/>
        <w:outlineLvl w:val="1"/>
      </w:pPr>
      <w:r>
        <w:rPr>
          <w:b/>
        </w:rPr>
        <w:t>ARIB specifications:</w:t>
      </w:r>
    </w:p>
    <w:p w14:paraId="581776FD" w14:textId="78EC4BAD" w:rsidR="00702135" w:rsidRPr="008D5237" w:rsidRDefault="00702135" w:rsidP="008D5237">
      <w:pPr>
        <w:numPr>
          <w:ilvl w:val="1"/>
          <w:numId w:val="1"/>
        </w:numPr>
        <w:spacing w:before="120"/>
        <w:jc w:val="both"/>
        <w:outlineLvl w:val="2"/>
      </w:pPr>
      <w:r>
        <w:rPr>
          <w:b/>
        </w:rPr>
        <w:t>ARIB STD-B32</w:t>
      </w:r>
      <w:r>
        <w:t xml:space="preserve"> “</w:t>
      </w:r>
      <w:hyperlink r:id="rId17" w:history="1">
        <w:r w:rsidRPr="00702135">
          <w:rPr>
            <w:rStyle w:val="Hyperlink"/>
          </w:rPr>
          <w:t>Video Coding, Audio Coding, and Multiplexing Specifications for Digital Broadcasting</w:t>
        </w:r>
      </w:hyperlink>
      <w:r>
        <w:t>” (Fascicle 1; latest release 3.11 July 26, 2018) includes support for HEVC up to 4K and 8K up to 120 fps with scalability for 60 fps</w:t>
      </w:r>
      <w:r w:rsidR="00BC7516">
        <w:t xml:space="preserve"> (demonstrated with a real-time encoder developed by NHK in 2018) </w:t>
      </w:r>
      <w:r w:rsidR="00BC7516">
        <w:fldChar w:fldCharType="begin"/>
      </w:r>
      <w:r w:rsidR="00BC7516">
        <w:instrText xml:space="preserve"> REF _Ref3322710 \r \h </w:instrText>
      </w:r>
      <w:r w:rsidR="00BC7516">
        <w:fldChar w:fldCharType="separate"/>
      </w:r>
      <w:r w:rsidR="00A06507">
        <w:t>[141]</w:t>
      </w:r>
      <w:r w:rsidR="00BC7516">
        <w:fldChar w:fldCharType="end"/>
      </w:r>
      <w:r w:rsidR="00BC7516">
        <w:t>.</w:t>
      </w:r>
    </w:p>
    <w:p w14:paraId="7F438942" w14:textId="1C202EC0" w:rsidR="00EE3940" w:rsidRDefault="00EE3940" w:rsidP="008D5237">
      <w:pPr>
        <w:numPr>
          <w:ilvl w:val="1"/>
          <w:numId w:val="1"/>
        </w:numPr>
        <w:spacing w:before="120"/>
        <w:jc w:val="both"/>
        <w:outlineLvl w:val="2"/>
      </w:pPr>
      <w:r w:rsidRPr="00F67972">
        <w:rPr>
          <w:b/>
          <w:bCs/>
        </w:rPr>
        <w:t xml:space="preserve">ARIB </w:t>
      </w:r>
      <w:r w:rsidR="00702135">
        <w:rPr>
          <w:b/>
          <w:bCs/>
        </w:rPr>
        <w:t>STD-</w:t>
      </w:r>
      <w:r w:rsidRPr="00F67972">
        <w:rPr>
          <w:b/>
          <w:bCs/>
        </w:rPr>
        <w:t>B6</w:t>
      </w:r>
      <w:r>
        <w:rPr>
          <w:b/>
          <w:bCs/>
        </w:rPr>
        <w:t>2</w:t>
      </w:r>
      <w:r>
        <w:t xml:space="preserve"> “</w:t>
      </w:r>
      <w:hyperlink r:id="rId18" w:history="1">
        <w:r w:rsidRPr="00EE3940">
          <w:rPr>
            <w:rStyle w:val="Hyperlink"/>
          </w:rPr>
          <w:t>Multimedia Coding Specification for Digital Broadcasting (Second Generation)</w:t>
        </w:r>
      </w:hyperlink>
      <w:r>
        <w:t>” (</w:t>
      </w:r>
      <w:r w:rsidR="00DD7F65">
        <w:t xml:space="preserve">Fascicle 1, </w:t>
      </w:r>
      <w:r>
        <w:t>initial release 1.0 July 31, 2014; latest release 1.</w:t>
      </w:r>
      <w:r w:rsidR="00DD7F65">
        <w:t>8</w:t>
      </w:r>
      <w:r>
        <w:t xml:space="preserve"> </w:t>
      </w:r>
      <w:r w:rsidR="00DD7F65">
        <w:t>January 22</w:t>
      </w:r>
      <w:r>
        <w:t>, 201</w:t>
      </w:r>
      <w:r w:rsidR="00DD7F65">
        <w:t>8</w:t>
      </w:r>
      <w:r>
        <w:t>) includes support for HEVC.</w:t>
      </w:r>
    </w:p>
    <w:p w14:paraId="28DB1229" w14:textId="0D145800" w:rsidR="00E80DBA" w:rsidRDefault="006E194F" w:rsidP="00530B2F">
      <w:pPr>
        <w:keepNext/>
        <w:numPr>
          <w:ilvl w:val="0"/>
          <w:numId w:val="1"/>
        </w:numPr>
        <w:spacing w:before="120"/>
        <w:jc w:val="both"/>
        <w:outlineLvl w:val="1"/>
      </w:pPr>
      <w:r w:rsidRPr="00F67972">
        <w:rPr>
          <w:b/>
          <w:bCs/>
        </w:rPr>
        <w:t>ATSC 3.0</w:t>
      </w:r>
      <w:r w:rsidR="00A56AA2">
        <w:rPr>
          <w:b/>
          <w:bCs/>
        </w:rPr>
        <w:t>:</w:t>
      </w:r>
    </w:p>
    <w:p w14:paraId="5B56D8F9" w14:textId="19AE3BD1" w:rsidR="00E80DBA" w:rsidRDefault="006D4493" w:rsidP="00506DFA">
      <w:pPr>
        <w:numPr>
          <w:ilvl w:val="1"/>
          <w:numId w:val="1"/>
        </w:numPr>
        <w:spacing w:before="120"/>
        <w:jc w:val="both"/>
      </w:pPr>
      <w:hyperlink r:id="rId19" w:history="1">
        <w:r w:rsidR="00E80DBA" w:rsidRPr="00530B2F">
          <w:rPr>
            <w:rStyle w:val="Hyperlink"/>
            <w:b/>
            <w:bCs/>
          </w:rPr>
          <w:t>ATSC A/300</w:t>
        </w:r>
      </w:hyperlink>
      <w:r w:rsidR="00E80DBA">
        <w:t xml:space="preserve"> (</w:t>
      </w:r>
      <w:r w:rsidR="00DD7F65">
        <w:t xml:space="preserve">finalized </w:t>
      </w:r>
      <w:r w:rsidR="00E80DBA">
        <w:t>standard, 1</w:t>
      </w:r>
      <w:r w:rsidR="00DD7F65">
        <w:t>9</w:t>
      </w:r>
      <w:r w:rsidR="00E80DBA">
        <w:t xml:space="preserve"> </w:t>
      </w:r>
      <w:r w:rsidR="00DD7F65">
        <w:t xml:space="preserve">October </w:t>
      </w:r>
      <w:r w:rsidR="00E80DBA">
        <w:t xml:space="preserve">2017) specifies the ATSC 3.0 System, and specifically identifies </w:t>
      </w:r>
      <w:r w:rsidR="00E80DBA" w:rsidRPr="00F12B2F">
        <w:rPr>
          <w:i/>
          <w:iCs/>
        </w:rPr>
        <w:t>only</w:t>
      </w:r>
      <w:r w:rsidR="00E80DBA">
        <w:t xml:space="preserve"> HEVC for video use.</w:t>
      </w:r>
    </w:p>
    <w:p w14:paraId="1810E2DA" w14:textId="4C398004" w:rsidR="006E194F" w:rsidRDefault="006D4493" w:rsidP="00506DFA">
      <w:pPr>
        <w:numPr>
          <w:ilvl w:val="1"/>
          <w:numId w:val="1"/>
        </w:numPr>
        <w:spacing w:before="120"/>
        <w:jc w:val="both"/>
      </w:pPr>
      <w:hyperlink r:id="rId20" w:history="1">
        <w:r w:rsidR="006E194F" w:rsidRPr="00530B2F">
          <w:rPr>
            <w:rStyle w:val="Hyperlink"/>
            <w:b/>
            <w:bCs/>
          </w:rPr>
          <w:t>ATSC A/341</w:t>
        </w:r>
      </w:hyperlink>
      <w:r w:rsidR="006E194F">
        <w:t xml:space="preserve"> </w:t>
      </w:r>
      <w:r w:rsidR="00E80DBA">
        <w:t>(</w:t>
      </w:r>
      <w:r w:rsidR="0003775F">
        <w:t>finalized</w:t>
      </w:r>
      <w:r w:rsidR="00E80DBA">
        <w:t xml:space="preserve"> standard,</w:t>
      </w:r>
      <w:r w:rsidR="006E194F">
        <w:t xml:space="preserve"> </w:t>
      </w:r>
      <w:r w:rsidR="00E80DBA">
        <w:t>19</w:t>
      </w:r>
      <w:r w:rsidR="006E194F">
        <w:t xml:space="preserve"> </w:t>
      </w:r>
      <w:r w:rsidR="00E80DBA">
        <w:t xml:space="preserve">May </w:t>
      </w:r>
      <w:r w:rsidR="006E194F">
        <w:t>2017</w:t>
      </w:r>
      <w:r w:rsidR="00E80DBA">
        <w:t>)</w:t>
      </w:r>
      <w:r w:rsidR="006E194F">
        <w:t xml:space="preserve"> </w:t>
      </w:r>
      <w:r w:rsidR="00E80DBA">
        <w:t>specifies how</w:t>
      </w:r>
      <w:r w:rsidR="006E194F">
        <w:rPr>
          <w:i/>
          <w:iCs/>
        </w:rPr>
        <w:t xml:space="preserve"> </w:t>
      </w:r>
      <w:r w:rsidR="006E194F">
        <w:t xml:space="preserve">HEVC </w:t>
      </w:r>
      <w:r w:rsidR="00E80DBA">
        <w:t>is used in ATSC 3.0</w:t>
      </w:r>
      <w:r w:rsidR="006E194F">
        <w:t xml:space="preserve">. This includes support for HEVC with several extended features including 10-bit </w:t>
      </w:r>
      <w:r w:rsidR="00F12B2F">
        <w:t xml:space="preserve">HDR </w:t>
      </w:r>
      <w:r w:rsidR="006E194F">
        <w:t>support</w:t>
      </w:r>
      <w:r w:rsidR="00F12B2F">
        <w:t xml:space="preserve"> (using either the PQ</w:t>
      </w:r>
      <w:r w:rsidR="00A56AA2">
        <w:t>10</w:t>
      </w:r>
      <w:r w:rsidR="00F12B2F">
        <w:t xml:space="preserve"> or HLG</w:t>
      </w:r>
      <w:r w:rsidR="00A56AA2">
        <w:t>10</w:t>
      </w:r>
      <w:r w:rsidR="00F12B2F">
        <w:t xml:space="preserve"> color representation scheme)</w:t>
      </w:r>
      <w:r w:rsidR="006E194F">
        <w:t>, high frame rate (</w:t>
      </w:r>
      <w:r w:rsidR="00F12B2F">
        <w:t xml:space="preserve">up to </w:t>
      </w:r>
      <w:r w:rsidR="006E194F">
        <w:t>120 Hz), scalability, and multiview.</w:t>
      </w:r>
    </w:p>
    <w:p w14:paraId="5E9862FD" w14:textId="54F0F10B" w:rsidR="00EE3940" w:rsidRDefault="00EE3940" w:rsidP="00530B2F">
      <w:pPr>
        <w:numPr>
          <w:ilvl w:val="0"/>
          <w:numId w:val="1"/>
        </w:numPr>
        <w:spacing w:before="120"/>
        <w:jc w:val="both"/>
        <w:outlineLvl w:val="1"/>
      </w:pPr>
      <w:r w:rsidRPr="00F67972">
        <w:rPr>
          <w:b/>
          <w:bCs/>
        </w:rPr>
        <w:t>BD ROM Version 3.0 for Blu-ray Discs</w:t>
      </w:r>
      <w:r>
        <w:t xml:space="preserve"> (per </w:t>
      </w:r>
      <w:hyperlink r:id="rId21" w:history="1">
        <w:r w:rsidRPr="00C32231">
          <w:rPr>
            <w:rStyle w:val="Hyperlink"/>
          </w:rPr>
          <w:t>White Paper publication</w:t>
        </w:r>
      </w:hyperlink>
      <w:r>
        <w:t>, section 2.2.3.3, July 2015) supports primary video streams in HEVC Main 10 Profile Level 5.1 up to 100 Mbps, resolution HD or 4K, frame rates 24–60 Hz (and AVC High Profile Level 4.1 up to 40 Mbps, 24 Hz only). For HDR, it supports “HDR10” a.k.a. “PQ10” with optional use of Dolby Vision layered coding and Philips HDR metadata for backward-compatible display adaptation.</w:t>
      </w:r>
    </w:p>
    <w:p w14:paraId="6B4EEFC5" w14:textId="75DB5568" w:rsidR="00010E80" w:rsidRPr="00010E80" w:rsidRDefault="00010E80" w:rsidP="00010E80">
      <w:pPr>
        <w:numPr>
          <w:ilvl w:val="0"/>
          <w:numId w:val="1"/>
        </w:numPr>
        <w:spacing w:before="120"/>
        <w:jc w:val="both"/>
        <w:outlineLvl w:val="1"/>
        <w:rPr>
          <w:ins w:id="129" w:author="Gary Sullivan" w:date="2019-09-25T17:01:00Z"/>
          <w:rPrChange w:id="130" w:author="Gary Sullivan" w:date="2019-09-25T17:01:00Z">
            <w:rPr>
              <w:ins w:id="131" w:author="Gary Sullivan" w:date="2019-09-25T17:01:00Z"/>
              <w:b/>
              <w:bCs/>
            </w:rPr>
          </w:rPrChange>
        </w:rPr>
      </w:pPr>
      <w:ins w:id="132" w:author="Gary Sullivan" w:date="2019-09-25T17:01:00Z">
        <w:r>
          <w:rPr>
            <w:b/>
            <w:bCs/>
          </w:rPr>
          <w:t>CTA</w:t>
        </w:r>
      </w:ins>
      <w:ins w:id="133" w:author="Gary Sullivan" w:date="2019-09-25T17:10:00Z">
        <w:r>
          <w:rPr>
            <w:b/>
            <w:bCs/>
          </w:rPr>
          <w:t>/CEA</w:t>
        </w:r>
      </w:ins>
      <w:ins w:id="134" w:author="Gary Sullivan" w:date="2019-09-25T17:06:00Z">
        <w:r>
          <w:t xml:space="preserve"> </w:t>
        </w:r>
      </w:ins>
      <w:ins w:id="135" w:author="Gary Sullivan" w:date="2019-09-25T17:04:00Z">
        <w:r>
          <w:t>c</w:t>
        </w:r>
      </w:ins>
      <w:ins w:id="136" w:author="Gary Sullivan" w:date="2019-09-25T17:02:00Z">
        <w:r w:rsidRPr="00010E80">
          <w:t>ore characteristics</w:t>
        </w:r>
        <w:r>
          <w:t xml:space="preserve"> for “connected” </w:t>
        </w:r>
      </w:ins>
      <w:ins w:id="137" w:author="Gary Sullivan" w:date="2019-09-25T17:03:00Z">
        <w:r w:rsidRPr="00010E80">
          <w:t xml:space="preserve">Ultra </w:t>
        </w:r>
      </w:ins>
      <w:ins w:id="138" w:author="Gary Sullivan" w:date="2019-09-25T17:06:00Z">
        <w:r>
          <w:t xml:space="preserve">4K </w:t>
        </w:r>
      </w:ins>
      <w:ins w:id="139" w:author="Gary Sullivan" w:date="2019-09-25T17:03:00Z">
        <w:r w:rsidRPr="00010E80">
          <w:t>HDTVs</w:t>
        </w:r>
      </w:ins>
      <w:ins w:id="140" w:author="Gary Sullivan" w:date="2019-09-25T17:06:00Z">
        <w:r>
          <w:t>, released Ju</w:t>
        </w:r>
      </w:ins>
      <w:ins w:id="141" w:author="Gary Sullivan" w:date="2019-09-25T17:07:00Z">
        <w:r>
          <w:t xml:space="preserve">ne 24, 2014, </w:t>
        </w:r>
      </w:ins>
      <w:ins w:id="142" w:author="Gary Sullivan" w:date="2019-09-25T17:03:00Z">
        <w:r>
          <w:t>require that the TV “</w:t>
        </w:r>
        <w:r w:rsidRPr="00010E80">
          <w:t>Decodes IP-delivered video of 3840x2160 resolution that has been compressed using HEVC</w:t>
        </w:r>
      </w:ins>
      <w:ins w:id="143" w:author="Gary Sullivan" w:date="2019-09-25T17:12:00Z">
        <w:r>
          <w:t>,</w:t>
        </w:r>
      </w:ins>
      <w:ins w:id="144" w:author="Gary Sullivan" w:date="2019-09-25T17:04:00Z">
        <w:r>
          <w:t xml:space="preserve">” </w:t>
        </w:r>
      </w:ins>
      <w:ins w:id="145" w:author="Gary Sullivan" w:date="2019-09-25T17:13:00Z">
        <w:r w:rsidR="001063ED">
          <w:t>with a</w:t>
        </w:r>
      </w:ins>
      <w:ins w:id="146" w:author="Gary Sullivan" w:date="2019-09-25T17:06:00Z">
        <w:r>
          <w:t xml:space="preserve"> minimum capability of “</w:t>
        </w:r>
        <w:r w:rsidRPr="00010E80">
          <w:t>Main Profile, Level 5, Main tier</w:t>
        </w:r>
        <w:r>
          <w:t>”</w:t>
        </w:r>
      </w:ins>
      <w:ins w:id="147" w:author="Gary Sullivan" w:date="2019-09-25T17:13:00Z">
        <w:r w:rsidR="001063ED">
          <w:t> </w:t>
        </w:r>
      </w:ins>
      <w:ins w:id="148" w:author="Gary Sullivan" w:date="2019-09-25T17:09:00Z">
        <w:r>
          <w:fldChar w:fldCharType="begin"/>
        </w:r>
        <w:r>
          <w:instrText xml:space="preserve"> REF _Ref20323766 \r \h </w:instrText>
        </w:r>
      </w:ins>
      <w:r>
        <w:fldChar w:fldCharType="separate"/>
      </w:r>
      <w:ins w:id="149" w:author="Gary Sullivan" w:date="2019-09-25T17:09:00Z">
        <w:r>
          <w:t>[142]</w:t>
        </w:r>
        <w:r>
          <w:fldChar w:fldCharType="end"/>
        </w:r>
      </w:ins>
      <w:ins w:id="150" w:author="Gary Sullivan" w:date="2019-09-25T17:08:00Z">
        <w:r>
          <w:t>.</w:t>
        </w:r>
      </w:ins>
    </w:p>
    <w:p w14:paraId="57012F00" w14:textId="47BE51A5" w:rsidR="00EE3940" w:rsidRDefault="00EE3940" w:rsidP="00530B2F">
      <w:pPr>
        <w:numPr>
          <w:ilvl w:val="0"/>
          <w:numId w:val="1"/>
        </w:numPr>
        <w:spacing w:before="120"/>
        <w:jc w:val="both"/>
        <w:outlineLvl w:val="1"/>
      </w:pPr>
      <w:r w:rsidRPr="00F67972">
        <w:rPr>
          <w:b/>
          <w:bCs/>
        </w:rPr>
        <w:t>Digital UK</w:t>
      </w:r>
      <w:r>
        <w:t xml:space="preserve">, </w:t>
      </w:r>
      <w:hyperlink r:id="rId22" w:history="1">
        <w:proofErr w:type="spellStart"/>
        <w:r w:rsidRPr="00915988">
          <w:rPr>
            <w:rStyle w:val="Hyperlink"/>
            <w:i/>
            <w:iCs/>
          </w:rPr>
          <w:t>Freeview</w:t>
        </w:r>
        <w:proofErr w:type="spellEnd"/>
        <w:r w:rsidRPr="00915988">
          <w:rPr>
            <w:rStyle w:val="Hyperlink"/>
            <w:i/>
            <w:iCs/>
          </w:rPr>
          <w:t xml:space="preserve"> Play – Technical Specification 2017 Profile, v2.1.1</w:t>
        </w:r>
      </w:hyperlink>
      <w:r>
        <w:t xml:space="preserve"> </w:t>
      </w:r>
      <w:r w:rsidR="00AA178F">
        <w:t>(</w:t>
      </w:r>
      <w:r>
        <w:t>September 8, 2016</w:t>
      </w:r>
      <w:r w:rsidR="00AA178F">
        <w:t xml:space="preserve">) specifies HEVC </w:t>
      </w:r>
      <w:r w:rsidR="001603AB">
        <w:t xml:space="preserve">exclusively </w:t>
      </w:r>
      <w:r w:rsidR="00AA178F">
        <w:t>for HD and UHD with 10 bit support and UHD HDR with the HLG10 color representation scheme (</w:t>
      </w:r>
      <w:r w:rsidR="001603AB">
        <w:t xml:space="preserve">otherwise </w:t>
      </w:r>
      <w:r w:rsidR="00AA178F">
        <w:t>generally similar to ETSI/EBU TS 102 796)</w:t>
      </w:r>
      <w:r>
        <w:t>.</w:t>
      </w:r>
    </w:p>
    <w:p w14:paraId="5ADB8542" w14:textId="265045E7" w:rsidR="006E194F" w:rsidRPr="00F67972" w:rsidRDefault="00DF247B" w:rsidP="00A70CC5">
      <w:pPr>
        <w:keepNext/>
        <w:numPr>
          <w:ilvl w:val="0"/>
          <w:numId w:val="1"/>
        </w:numPr>
        <w:spacing w:before="120"/>
        <w:jc w:val="both"/>
        <w:outlineLvl w:val="1"/>
        <w:rPr>
          <w:b/>
          <w:bCs/>
        </w:rPr>
      </w:pPr>
      <w:r w:rsidRPr="00F67972">
        <w:rPr>
          <w:b/>
          <w:bCs/>
        </w:rPr>
        <w:t>ETSI/</w:t>
      </w:r>
      <w:r w:rsidR="006E194F" w:rsidRPr="00F67972">
        <w:rPr>
          <w:b/>
          <w:bCs/>
        </w:rPr>
        <w:t xml:space="preserve">DVB </w:t>
      </w:r>
      <w:r w:rsidR="0032475C" w:rsidRPr="00F67972">
        <w:rPr>
          <w:b/>
          <w:bCs/>
        </w:rPr>
        <w:t>Technical Specification</w:t>
      </w:r>
      <w:r w:rsidR="006E194F" w:rsidRPr="00F67972">
        <w:rPr>
          <w:b/>
          <w:bCs/>
        </w:rPr>
        <w:t xml:space="preserve"> 101 154</w:t>
      </w:r>
      <w:r w:rsidR="00A56AA2">
        <w:rPr>
          <w:b/>
          <w:bCs/>
        </w:rPr>
        <w:t>:</w:t>
      </w:r>
    </w:p>
    <w:p w14:paraId="32941A6E" w14:textId="0E34B358" w:rsidR="006E194F" w:rsidRDefault="006E194F" w:rsidP="008E5643">
      <w:pPr>
        <w:numPr>
          <w:ilvl w:val="1"/>
          <w:numId w:val="1"/>
        </w:numPr>
        <w:spacing w:before="120"/>
        <w:jc w:val="both"/>
      </w:pPr>
      <w:r>
        <w:t>v2.2.1 of June 2016 include</w:t>
      </w:r>
      <w:r w:rsidR="00D2041C">
        <w:t>s</w:t>
      </w:r>
      <w:r>
        <w:t xml:space="preserve"> HEVC for HD </w:t>
      </w:r>
      <w:r w:rsidR="00A56AA2">
        <w:t xml:space="preserve">(up to 60 fps, with 8 or 10 bit </w:t>
      </w:r>
      <w:r w:rsidR="001603AB">
        <w:t>capability</w:t>
      </w:r>
      <w:r w:rsidR="00A56AA2">
        <w:t xml:space="preserve">) </w:t>
      </w:r>
      <w:r>
        <w:t xml:space="preserve">and </w:t>
      </w:r>
      <w:r w:rsidR="00724EDD">
        <w:t xml:space="preserve">specifies HEVC exclusively </w:t>
      </w:r>
      <w:r>
        <w:t>for UHD Phase 1</w:t>
      </w:r>
      <w:r w:rsidR="00A56AA2">
        <w:t xml:space="preserve"> (up to 60 fps, with 8 or 10 bit encoding but without HDR support)</w:t>
      </w:r>
    </w:p>
    <w:p w14:paraId="76C6C58D" w14:textId="7EEC9F38" w:rsidR="006E194F" w:rsidRDefault="006E194F" w:rsidP="008E5643">
      <w:pPr>
        <w:numPr>
          <w:ilvl w:val="1"/>
          <w:numId w:val="1"/>
        </w:numPr>
        <w:spacing w:before="120"/>
        <w:jc w:val="both"/>
      </w:pPr>
      <w:r>
        <w:lastRenderedPageBreak/>
        <w:t xml:space="preserve">v2.3.1 of February 2017 (and Blue Book A57 of November 2016) </w:t>
      </w:r>
      <w:r w:rsidR="00724EDD">
        <w:t xml:space="preserve">specifies </w:t>
      </w:r>
      <w:r>
        <w:t xml:space="preserve">HEVC </w:t>
      </w:r>
      <w:r w:rsidR="00724EDD">
        <w:t xml:space="preserve">exclusively </w:t>
      </w:r>
      <w:r>
        <w:t>for UHD Phase 2</w:t>
      </w:r>
      <w:r w:rsidR="00724EDD">
        <w:t>, including up to 120 fps HFR</w:t>
      </w:r>
      <w:r w:rsidR="00A56AA2">
        <w:t xml:space="preserve"> and 10-bit HDR (using either the PQ10 or HLG10 color representation scheme) </w:t>
      </w:r>
    </w:p>
    <w:p w14:paraId="6A862C60" w14:textId="599CEB64" w:rsidR="00DF247B" w:rsidRDefault="00DF247B" w:rsidP="00530B2F">
      <w:pPr>
        <w:numPr>
          <w:ilvl w:val="0"/>
          <w:numId w:val="1"/>
        </w:numPr>
        <w:spacing w:before="120"/>
        <w:jc w:val="both"/>
        <w:outlineLvl w:val="1"/>
      </w:pPr>
      <w:r w:rsidRPr="00F67972">
        <w:rPr>
          <w:b/>
          <w:bCs/>
        </w:rPr>
        <w:t xml:space="preserve">ETSI/EBU Technical Specification 102 796 </w:t>
      </w:r>
      <w:r w:rsidR="00A56AA2">
        <w:rPr>
          <w:b/>
          <w:bCs/>
        </w:rPr>
        <w:t xml:space="preserve">(v1.4.1) </w:t>
      </w:r>
      <w:r w:rsidRPr="00F67972">
        <w:rPr>
          <w:b/>
          <w:bCs/>
        </w:rPr>
        <w:t>Hybrid Broadcast Broadband Television (</w:t>
      </w:r>
      <w:proofErr w:type="spellStart"/>
      <w:r w:rsidRPr="00F67972">
        <w:rPr>
          <w:b/>
          <w:bCs/>
        </w:rPr>
        <w:t>HbbTV</w:t>
      </w:r>
      <w:proofErr w:type="spellEnd"/>
      <w:r w:rsidRPr="00F67972">
        <w:rPr>
          <w:b/>
          <w:bCs/>
        </w:rPr>
        <w:t>)</w:t>
      </w:r>
      <w:r w:rsidR="00A56AA2">
        <w:rPr>
          <w:b/>
          <w:bCs/>
        </w:rPr>
        <w:t xml:space="preserve"> v2.0.1</w:t>
      </w:r>
      <w:r w:rsidR="00A56AA2">
        <w:t xml:space="preserve"> (August 2016) includes HEVC streaming for HD and UHD with 8 </w:t>
      </w:r>
      <w:r w:rsidR="001603AB">
        <w:t>or</w:t>
      </w:r>
      <w:r w:rsidR="00A56AA2">
        <w:t xml:space="preserve"> 10 bit formats</w:t>
      </w:r>
      <w:r w:rsidR="00AA178F">
        <w:t xml:space="preserve"> (generally similar to ETSI/DVB TS 101 154)</w:t>
      </w:r>
      <w:r w:rsidR="00A56AA2">
        <w:t>.</w:t>
      </w:r>
    </w:p>
    <w:p w14:paraId="2BF8AFF0" w14:textId="52428AF0" w:rsidR="00F249A3" w:rsidRDefault="00813AD4" w:rsidP="00172826">
      <w:pPr>
        <w:keepNext/>
        <w:numPr>
          <w:ilvl w:val="0"/>
          <w:numId w:val="1"/>
        </w:numPr>
        <w:spacing w:before="120"/>
        <w:jc w:val="both"/>
        <w:outlineLvl w:val="1"/>
        <w:rPr>
          <w:b/>
        </w:rPr>
      </w:pPr>
      <w:r>
        <w:rPr>
          <w:b/>
        </w:rPr>
        <w:t xml:space="preserve">NATO and U.S. </w:t>
      </w:r>
      <w:r w:rsidR="00F249A3">
        <w:rPr>
          <w:b/>
        </w:rPr>
        <w:t>MISB military specifications:</w:t>
      </w:r>
    </w:p>
    <w:p w14:paraId="6FAD1B44" w14:textId="06F3835F" w:rsidR="00F249A3" w:rsidRDefault="00813AD4" w:rsidP="00172826">
      <w:pPr>
        <w:numPr>
          <w:ilvl w:val="1"/>
          <w:numId w:val="1"/>
        </w:numPr>
        <w:spacing w:before="120"/>
        <w:jc w:val="both"/>
        <w:rPr>
          <w:b/>
        </w:rPr>
      </w:pPr>
      <w:r w:rsidRPr="00172826">
        <w:rPr>
          <w:b/>
        </w:rPr>
        <w:t>ST 1101 STANAG 4586 Control of Motion Imagery Payloads</w:t>
      </w:r>
      <w:r>
        <w:t xml:space="preserve"> </w:t>
      </w:r>
      <w:r w:rsidR="00176972">
        <w:t xml:space="preserve">(2014) </w:t>
      </w:r>
      <w:r w:rsidR="00F249A3">
        <w:t>include</w:t>
      </w:r>
      <w:r w:rsidR="00006CBD">
        <w:t>s</w:t>
      </w:r>
      <w:r w:rsidR="00F249A3">
        <w:t xml:space="preserve"> HEVC approval </w:t>
      </w:r>
      <w:r>
        <w:t>with explicit codepoints for Main and Main 10 profiles and allowance for encoder-specific profile selections (with provisions for HD and UHD usage)</w:t>
      </w:r>
      <w:r w:rsidR="00176972">
        <w:t> </w:t>
      </w:r>
      <w:r>
        <w:fldChar w:fldCharType="begin"/>
      </w:r>
      <w:r>
        <w:instrText xml:space="preserve"> REF _Ref498071446 \r \h </w:instrText>
      </w:r>
      <w:r>
        <w:fldChar w:fldCharType="separate"/>
      </w:r>
      <w:r w:rsidR="00A06507">
        <w:t>[142]</w:t>
      </w:r>
      <w:r>
        <w:fldChar w:fldCharType="end"/>
      </w:r>
      <w:r>
        <w:fldChar w:fldCharType="begin"/>
      </w:r>
      <w:r>
        <w:instrText xml:space="preserve"> REF _Ref498071449 \r \h </w:instrText>
      </w:r>
      <w:r>
        <w:fldChar w:fldCharType="separate"/>
      </w:r>
      <w:r w:rsidR="00A06507">
        <w:t>[143]</w:t>
      </w:r>
      <w:r>
        <w:fldChar w:fldCharType="end"/>
      </w:r>
    </w:p>
    <w:p w14:paraId="67FE4661" w14:textId="4703851D" w:rsidR="00FF5545" w:rsidRDefault="00FF5545" w:rsidP="00530B2F">
      <w:pPr>
        <w:numPr>
          <w:ilvl w:val="0"/>
          <w:numId w:val="1"/>
        </w:numPr>
        <w:spacing w:before="120"/>
        <w:jc w:val="both"/>
        <w:outlineLvl w:val="1"/>
      </w:pPr>
      <w:r w:rsidRPr="00F67972">
        <w:rPr>
          <w:b/>
          <w:bCs/>
        </w:rPr>
        <w:t>Ultra HD Forum</w:t>
      </w:r>
      <w:r>
        <w:t xml:space="preserve"> “</w:t>
      </w:r>
      <w:hyperlink r:id="rId23" w:history="1">
        <w:r w:rsidRPr="004B3996">
          <w:rPr>
            <w:rStyle w:val="Hyperlink"/>
          </w:rPr>
          <w:t>UHD Phase A Content Parameters</w:t>
        </w:r>
      </w:hyperlink>
      <w:r>
        <w:t>” (initial release 1.1 released to the public July 2016, latest release 1.</w:t>
      </w:r>
      <w:r w:rsidR="00DD7F65">
        <w:t>4</w:t>
      </w:r>
      <w:r>
        <w:t xml:space="preserve"> </w:t>
      </w:r>
      <w:r w:rsidR="00DD7F65">
        <w:t xml:space="preserve">September </w:t>
      </w:r>
      <w:r>
        <w:t>2017) specify 10-bit HEVC (exclusively)</w:t>
      </w:r>
      <w:r w:rsidR="004B3996">
        <w:t xml:space="preserve"> and include HDR support using either the PQ10 or HLG10 color representation scheme</w:t>
      </w:r>
      <w:r w:rsidR="00A56AA2">
        <w:t>.</w:t>
      </w:r>
    </w:p>
    <w:p w14:paraId="7A2EC886" w14:textId="57FE8261" w:rsidR="00694ACB" w:rsidRPr="0034187C" w:rsidRDefault="00694ACB" w:rsidP="00694ACB">
      <w:pPr>
        <w:keepNext/>
        <w:spacing w:before="360"/>
        <w:jc w:val="both"/>
        <w:outlineLvl w:val="0"/>
        <w:rPr>
          <w:b/>
          <w:bCs/>
          <w:sz w:val="32"/>
          <w:szCs w:val="32"/>
        </w:rPr>
      </w:pPr>
      <w:r>
        <w:rPr>
          <w:b/>
          <w:bCs/>
          <w:sz w:val="32"/>
          <w:szCs w:val="32"/>
        </w:rPr>
        <w:t>Acknowledgment</w:t>
      </w:r>
    </w:p>
    <w:p w14:paraId="46BF8A5E" w14:textId="0B8D4952" w:rsidR="00694ACB" w:rsidRDefault="00694ACB" w:rsidP="00933863">
      <w:pPr>
        <w:keepLines/>
        <w:spacing w:before="240"/>
        <w:jc w:val="both"/>
      </w:pPr>
      <w:r>
        <w:t xml:space="preserve">This document was prepared with the assistance of several people, including </w:t>
      </w:r>
      <w:proofErr w:type="spellStart"/>
      <w:r>
        <w:t>Simao</w:t>
      </w:r>
      <w:proofErr w:type="spellEnd"/>
      <w:r>
        <w:t xml:space="preserve"> Campos (ITU), </w:t>
      </w:r>
      <w:r w:rsidRPr="00694ACB">
        <w:t xml:space="preserve">Thierry Fautier </w:t>
      </w:r>
      <w:r>
        <w:t>(Harmonic), Chad Fogg (</w:t>
      </w:r>
      <w:proofErr w:type="spellStart"/>
      <w:r>
        <w:t>MovieLabs</w:t>
      </w:r>
      <w:proofErr w:type="spellEnd"/>
      <w:r>
        <w:t xml:space="preserve">), </w:t>
      </w:r>
      <w:ins w:id="151" w:author="Gary Sullivan" w:date="2019-09-25T16:59:00Z">
        <w:r w:rsidR="00010E80">
          <w:t xml:space="preserve">Dror Gill (Beamr), </w:t>
        </w:r>
      </w:ins>
      <w:r>
        <w:t xml:space="preserve">Walt </w:t>
      </w:r>
      <w:proofErr w:type="spellStart"/>
      <w:r>
        <w:t>Husak</w:t>
      </w:r>
      <w:proofErr w:type="spellEnd"/>
      <w:r>
        <w:t xml:space="preserve"> (Dolby), </w:t>
      </w:r>
      <w:r w:rsidR="00702135">
        <w:t xml:space="preserve">Atsuro Ichigaya (NHK), </w:t>
      </w:r>
      <w:r w:rsidR="00744982">
        <w:t xml:space="preserve">Myra Moore (DTC Reports), </w:t>
      </w:r>
      <w:r>
        <w:t xml:space="preserve">Marta Mrak (BBC), </w:t>
      </w:r>
      <w:r w:rsidR="00702135">
        <w:t xml:space="preserve">Didier Nicholson (Vitec), </w:t>
      </w:r>
      <w:r>
        <w:t xml:space="preserve">Stefano Polidori (ITU), Tatsuo Shibata (Japan Cable Laboratories), Teruhiko Suzuki (Sony), </w:t>
      </w:r>
      <w:r w:rsidR="004075EB">
        <w:t xml:space="preserve">Yasser Syed (Comcast), </w:t>
      </w:r>
      <w:r>
        <w:t xml:space="preserve">Alexis Tourapis (Apple), </w:t>
      </w:r>
      <w:r w:rsidR="00FD2C9A" w:rsidRPr="00FD2C9A">
        <w:t>Ye-Kui Wang (</w:t>
      </w:r>
      <w:r w:rsidR="00595C6F">
        <w:t xml:space="preserve">3GPP &amp; </w:t>
      </w:r>
      <w:r w:rsidR="00FD2C9A" w:rsidRPr="00FD2C9A">
        <w:t>Qualcomm</w:t>
      </w:r>
      <w:r w:rsidR="00786032">
        <w:t>, and more recently Huawei</w:t>
      </w:r>
      <w:r w:rsidR="00FD2C9A" w:rsidRPr="00FD2C9A">
        <w:t xml:space="preserve">), </w:t>
      </w:r>
      <w:r>
        <w:t>and Thomas Wiegand (HHI &amp; TU-Berlin).</w:t>
      </w:r>
    </w:p>
    <w:p w14:paraId="1E835E6D" w14:textId="57FE8261" w:rsidR="00F12B2F" w:rsidRPr="0034187C" w:rsidRDefault="00F12B2F" w:rsidP="00530B2F">
      <w:pPr>
        <w:keepNext/>
        <w:spacing w:before="360"/>
        <w:jc w:val="both"/>
        <w:outlineLvl w:val="0"/>
        <w:rPr>
          <w:b/>
          <w:bCs/>
          <w:sz w:val="32"/>
          <w:szCs w:val="32"/>
        </w:rPr>
      </w:pPr>
      <w:r>
        <w:rPr>
          <w:b/>
          <w:bCs/>
          <w:sz w:val="32"/>
          <w:szCs w:val="32"/>
        </w:rPr>
        <w:t>Referenced publications</w:t>
      </w:r>
    </w:p>
    <w:p w14:paraId="58F5DC32" w14:textId="0D973EF5" w:rsidR="00761BFB" w:rsidRDefault="00761BFB" w:rsidP="008E5643">
      <w:pPr>
        <w:numPr>
          <w:ilvl w:val="0"/>
          <w:numId w:val="3"/>
        </w:numPr>
        <w:spacing w:before="120"/>
        <w:jc w:val="both"/>
      </w:pPr>
      <w:bookmarkStart w:id="152" w:name="_Ref483035726"/>
      <w:r>
        <w:t xml:space="preserve">ITU-T and ISO/IEC, </w:t>
      </w:r>
      <w:hyperlink r:id="rId24" w:history="1">
        <w:r w:rsidRPr="00915988">
          <w:rPr>
            <w:rStyle w:val="Hyperlink"/>
            <w:i/>
            <w:iCs/>
          </w:rPr>
          <w:t>High Efficiency Video Coding</w:t>
        </w:r>
      </w:hyperlink>
      <w:r>
        <w:t>, Rec. ITU-T H.265 and ISO/IEC 23008-2, ITU-T approval dates: Edition 1 – April 2013; Edition 2 – October 2014; Edition 3 – April 2015; Edition 4 – December 2016.</w:t>
      </w:r>
      <w:bookmarkEnd w:id="152"/>
    </w:p>
    <w:p w14:paraId="1405ABB9" w14:textId="01D0EA2D" w:rsidR="009221B0" w:rsidRDefault="009221B0" w:rsidP="008E5643">
      <w:pPr>
        <w:numPr>
          <w:ilvl w:val="0"/>
          <w:numId w:val="3"/>
        </w:numPr>
        <w:spacing w:before="120"/>
        <w:jc w:val="both"/>
      </w:pPr>
      <w:bookmarkStart w:id="153" w:name="_Ref483129062"/>
      <w:r w:rsidRPr="009221B0">
        <w:t>G. J. Sullivan, J.-R. Ohm, W.-J. Han, and T. Wiegand, “</w:t>
      </w:r>
      <w:hyperlink r:id="rId25" w:history="1">
        <w:r w:rsidRPr="009221B0">
          <w:rPr>
            <w:rStyle w:val="Hyperlink"/>
          </w:rPr>
          <w:t>Overview of the High Efficiency Video Coding (HEVC) Standard</w:t>
        </w:r>
      </w:hyperlink>
      <w:r w:rsidRPr="009221B0">
        <w:t xml:space="preserve">”, </w:t>
      </w:r>
      <w:r w:rsidRPr="00915988">
        <w:rPr>
          <w:i/>
          <w:iCs/>
        </w:rPr>
        <w:t>IEEE Trans. Circuits and Systems for Video Technology</w:t>
      </w:r>
      <w:r w:rsidRPr="009221B0">
        <w:t>, Vol. 22, No. 12, pp. 1649‒1668, Dec. 2012.</w:t>
      </w:r>
      <w:bookmarkEnd w:id="153"/>
    </w:p>
    <w:p w14:paraId="59CADDEF" w14:textId="65781148" w:rsidR="009221B0" w:rsidRDefault="009221B0" w:rsidP="008E5643">
      <w:pPr>
        <w:numPr>
          <w:ilvl w:val="0"/>
          <w:numId w:val="3"/>
        </w:numPr>
        <w:spacing w:before="120"/>
        <w:jc w:val="both"/>
      </w:pPr>
      <w:bookmarkStart w:id="154" w:name="_Ref483128595"/>
      <w:r w:rsidRPr="009221B0">
        <w:t xml:space="preserve">V. Sze, M. Budagavi, and G. J. Sullivan, </w:t>
      </w:r>
      <w:r w:rsidRPr="00915988">
        <w:rPr>
          <w:i/>
          <w:iCs/>
        </w:rPr>
        <w:t>High Efficiency Video Coding (HEVC): Algorithms and Architectures</w:t>
      </w:r>
      <w:r w:rsidRPr="009221B0">
        <w:t>, ISBN-13: 978-3319068947, ISBN-10: 3319068946, Springer, 375 pages, Aug. 2014.</w:t>
      </w:r>
      <w:bookmarkEnd w:id="154"/>
    </w:p>
    <w:p w14:paraId="4A3BD7F7" w14:textId="35F2355C" w:rsidR="009221B0" w:rsidRDefault="009221B0" w:rsidP="008E5643">
      <w:pPr>
        <w:numPr>
          <w:ilvl w:val="0"/>
          <w:numId w:val="3"/>
        </w:numPr>
        <w:spacing w:before="120"/>
        <w:jc w:val="both"/>
      </w:pPr>
      <w:bookmarkStart w:id="155" w:name="_Ref483129038"/>
      <w:r w:rsidRPr="009221B0">
        <w:t xml:space="preserve">J.-R. Ohm, G. J. Sullivan, H. Schwarz, T. K. Tan, and T. Wiegand, “Comparison of the Coding Efficiency of Video Coding Standards – Including High Efficiency Video Coding (HEVC)”, </w:t>
      </w:r>
      <w:r w:rsidRPr="00915988">
        <w:rPr>
          <w:i/>
          <w:iCs/>
        </w:rPr>
        <w:t>IEEE Trans. Circuits and Systems for Video Technology</w:t>
      </w:r>
      <w:r w:rsidRPr="009221B0">
        <w:t>, Vol. 22, No. 12, pp. 1669‒1684, Dec. 2012.</w:t>
      </w:r>
      <w:bookmarkEnd w:id="155"/>
    </w:p>
    <w:p w14:paraId="1C8FF28B" w14:textId="45148BFE" w:rsidR="009221B0" w:rsidRDefault="009221B0" w:rsidP="008E5643">
      <w:pPr>
        <w:numPr>
          <w:ilvl w:val="0"/>
          <w:numId w:val="3"/>
        </w:numPr>
        <w:spacing w:before="120"/>
        <w:jc w:val="both"/>
      </w:pPr>
      <w:bookmarkStart w:id="156" w:name="_Ref483128370"/>
      <w:r w:rsidRPr="009221B0">
        <w:t>T. K. Tan, R. Weerakkody, M. Mrak, N. Ramzan, V. Baroncini, J.-R. Ohm, and G. J. Sullivan, “</w:t>
      </w:r>
      <w:hyperlink r:id="rId26" w:history="1">
        <w:r w:rsidRPr="009221B0">
          <w:rPr>
            <w:rStyle w:val="Hyperlink"/>
          </w:rPr>
          <w:t xml:space="preserve">Video Quality Evaluation Methodology and Verification Testing of HEVC </w:t>
        </w:r>
        <w:r w:rsidRPr="009221B0">
          <w:rPr>
            <w:rStyle w:val="Hyperlink"/>
          </w:rPr>
          <w:lastRenderedPageBreak/>
          <w:t>Compression Performance</w:t>
        </w:r>
      </w:hyperlink>
      <w:r w:rsidRPr="009221B0">
        <w:t xml:space="preserve">”, </w:t>
      </w:r>
      <w:r w:rsidRPr="00915988">
        <w:rPr>
          <w:i/>
          <w:iCs/>
        </w:rPr>
        <w:t>IEEE Trans. Circuits and Systems for Video Technology</w:t>
      </w:r>
      <w:r w:rsidRPr="009221B0">
        <w:t>, Vol. 26, No. 1, pp. 76–90, Jan. 2016.</w:t>
      </w:r>
      <w:bookmarkEnd w:id="156"/>
    </w:p>
    <w:p w14:paraId="6E58F6A5" w14:textId="4145CE9C" w:rsidR="00EF2D1C" w:rsidRDefault="001412E5" w:rsidP="008E5643">
      <w:pPr>
        <w:numPr>
          <w:ilvl w:val="0"/>
          <w:numId w:val="3"/>
        </w:numPr>
        <w:spacing w:before="120"/>
        <w:jc w:val="both"/>
      </w:pPr>
      <w:bookmarkStart w:id="157" w:name="_Ref483037491"/>
      <w:r>
        <w:t xml:space="preserve">Cisco Systems, </w:t>
      </w:r>
      <w:r w:rsidR="00EF2D1C">
        <w:t>“</w:t>
      </w:r>
      <w:hyperlink r:id="rId27" w:history="1">
        <w:r w:rsidR="00EF2D1C" w:rsidRPr="00EF2D1C">
          <w:rPr>
            <w:rStyle w:val="Hyperlink"/>
          </w:rPr>
          <w:t>Cisco V</w:t>
        </w:r>
        <w:r w:rsidR="0020190E">
          <w:rPr>
            <w:rStyle w:val="Hyperlink"/>
          </w:rPr>
          <w:t xml:space="preserve">isual </w:t>
        </w:r>
        <w:r w:rsidR="00EF2D1C" w:rsidRPr="00EF2D1C">
          <w:rPr>
            <w:rStyle w:val="Hyperlink"/>
          </w:rPr>
          <w:t>N</w:t>
        </w:r>
        <w:r w:rsidR="0020190E">
          <w:rPr>
            <w:rStyle w:val="Hyperlink"/>
          </w:rPr>
          <w:t xml:space="preserve">etworking </w:t>
        </w:r>
        <w:r w:rsidR="00EF2D1C" w:rsidRPr="00EF2D1C">
          <w:rPr>
            <w:rStyle w:val="Hyperlink"/>
          </w:rPr>
          <w:t>I</w:t>
        </w:r>
        <w:r w:rsidR="0020190E">
          <w:rPr>
            <w:rStyle w:val="Hyperlink"/>
          </w:rPr>
          <w:t>ndex:</w:t>
        </w:r>
        <w:r w:rsidR="00EF2D1C" w:rsidRPr="00EF2D1C">
          <w:rPr>
            <w:rStyle w:val="Hyperlink"/>
          </w:rPr>
          <w:t xml:space="preserve"> Forecast and Methodology 201</w:t>
        </w:r>
        <w:r w:rsidR="0020190E">
          <w:rPr>
            <w:rStyle w:val="Hyperlink"/>
          </w:rPr>
          <w:t>6</w:t>
        </w:r>
        <w:r w:rsidR="00EF2D1C" w:rsidRPr="00EF2D1C">
          <w:rPr>
            <w:rStyle w:val="Hyperlink"/>
          </w:rPr>
          <w:t>–2020</w:t>
        </w:r>
      </w:hyperlink>
      <w:r w:rsidR="00EF2D1C">
        <w:t xml:space="preserve">”, Cisco Systems White Paper, June </w:t>
      </w:r>
      <w:r w:rsidR="0020190E">
        <w:t>7</w:t>
      </w:r>
      <w:r w:rsidR="00EF2D1C">
        <w:t>, 201</w:t>
      </w:r>
      <w:r w:rsidR="0020190E">
        <w:t>7</w:t>
      </w:r>
      <w:r w:rsidR="00EF2D1C">
        <w:t>.</w:t>
      </w:r>
      <w:bookmarkEnd w:id="157"/>
    </w:p>
    <w:p w14:paraId="56A70743" w14:textId="07364A96" w:rsidR="00B46386" w:rsidRDefault="00B46386" w:rsidP="008E5643">
      <w:pPr>
        <w:numPr>
          <w:ilvl w:val="0"/>
          <w:numId w:val="3"/>
        </w:numPr>
        <w:spacing w:before="120"/>
        <w:jc w:val="both"/>
      </w:pPr>
      <w:bookmarkStart w:id="158" w:name="_Ref12362644"/>
      <w:proofErr w:type="spellStart"/>
      <w:r>
        <w:t>Schiesser</w:t>
      </w:r>
      <w:proofErr w:type="spellEnd"/>
      <w:r>
        <w:t>, Tim, “</w:t>
      </w:r>
      <w:hyperlink r:id="rId28" w:history="1">
        <w:r w:rsidRPr="00B46386">
          <w:rPr>
            <w:rStyle w:val="Hyperlink"/>
          </w:rPr>
          <w:t>Guide to HEVC/H.265 Encoding and Playback</w:t>
        </w:r>
      </w:hyperlink>
      <w:r>
        <w:t xml:space="preserve">”, </w:t>
      </w:r>
      <w:proofErr w:type="spellStart"/>
      <w:r>
        <w:rPr>
          <w:i/>
          <w:iCs/>
        </w:rPr>
        <w:t>TechSpot</w:t>
      </w:r>
      <w:proofErr w:type="spellEnd"/>
      <w:r>
        <w:t>, February 16, 2016.</w:t>
      </w:r>
      <w:bookmarkEnd w:id="158"/>
    </w:p>
    <w:p w14:paraId="215ACAA8" w14:textId="60B722C6" w:rsidR="00176972" w:rsidRDefault="00176972" w:rsidP="00176972">
      <w:pPr>
        <w:numPr>
          <w:ilvl w:val="0"/>
          <w:numId w:val="3"/>
        </w:numPr>
        <w:spacing w:before="120"/>
        <w:jc w:val="both"/>
      </w:pPr>
      <w:bookmarkStart w:id="159" w:name="_Ref513125504"/>
      <w:r>
        <w:t>Sui, Jin</w:t>
      </w:r>
      <w:r w:rsidR="0012248C">
        <w:t>g</w:t>
      </w:r>
      <w:r>
        <w:t>, “</w:t>
      </w:r>
      <w:hyperlink r:id="rId29" w:history="1">
        <w:r w:rsidRPr="00176972">
          <w:rPr>
            <w:rStyle w:val="Hyperlink"/>
          </w:rPr>
          <w:t>HEVC Products Forecast Overview</w:t>
        </w:r>
      </w:hyperlink>
      <w:r>
        <w:t xml:space="preserve">”, Digital Tech Consulting, Inc., March </w:t>
      </w:r>
      <w:r w:rsidR="00DD7F65">
        <w:t xml:space="preserve">20, </w:t>
      </w:r>
      <w:r>
        <w:t>2016.</w:t>
      </w:r>
      <w:bookmarkEnd w:id="159"/>
    </w:p>
    <w:p w14:paraId="736EB6E6" w14:textId="3A3D18CF" w:rsidR="004A2A0F" w:rsidRDefault="004A2A0F" w:rsidP="00176972">
      <w:pPr>
        <w:numPr>
          <w:ilvl w:val="0"/>
          <w:numId w:val="3"/>
        </w:numPr>
        <w:spacing w:before="120"/>
        <w:jc w:val="both"/>
      </w:pPr>
      <w:bookmarkStart w:id="160" w:name="_Ref12455034"/>
      <w:r>
        <w:t>Donnigan, Mark, “</w:t>
      </w:r>
      <w:hyperlink r:id="rId30" w:history="1">
        <w:r w:rsidRPr="004A2A0F">
          <w:rPr>
            <w:rStyle w:val="Hyperlink"/>
          </w:rPr>
          <w:t>Why Video Providers Should Adopt HEVC Now</w:t>
        </w:r>
      </w:hyperlink>
      <w:r>
        <w:t xml:space="preserve">”, </w:t>
      </w:r>
      <w:r>
        <w:rPr>
          <w:i/>
          <w:iCs/>
        </w:rPr>
        <w:t>Light Reading</w:t>
      </w:r>
      <w:r>
        <w:t>, February 22, 2018.</w:t>
      </w:r>
      <w:bookmarkEnd w:id="160"/>
    </w:p>
    <w:p w14:paraId="7961DDFA" w14:textId="746ECEE6" w:rsidR="00D5435B" w:rsidRDefault="00B71FA7" w:rsidP="00266BC5">
      <w:pPr>
        <w:numPr>
          <w:ilvl w:val="0"/>
          <w:numId w:val="3"/>
        </w:numPr>
        <w:spacing w:before="120"/>
        <w:jc w:val="both"/>
      </w:pPr>
      <w:bookmarkStart w:id="161" w:name="_Ref512954688"/>
      <w:proofErr w:type="spellStart"/>
      <w:r>
        <w:t>Bitmovin</w:t>
      </w:r>
      <w:proofErr w:type="spellEnd"/>
      <w:r>
        <w:t>, “</w:t>
      </w:r>
      <w:hyperlink r:id="rId31" w:history="1">
        <w:r w:rsidRPr="00B71FA7">
          <w:rPr>
            <w:rStyle w:val="Hyperlink"/>
          </w:rPr>
          <w:t>2017 Video Developer Report</w:t>
        </w:r>
      </w:hyperlink>
      <w:r>
        <w:t xml:space="preserve">”, </w:t>
      </w:r>
      <w:r w:rsidR="00D5435B">
        <w:t>September</w:t>
      </w:r>
      <w:r>
        <w:t xml:space="preserve"> 2017.</w:t>
      </w:r>
      <w:bookmarkEnd w:id="161"/>
    </w:p>
    <w:p w14:paraId="100BBF20" w14:textId="7C30578F" w:rsidR="00FD2973" w:rsidRDefault="00FD2973" w:rsidP="00FD2973">
      <w:pPr>
        <w:numPr>
          <w:ilvl w:val="0"/>
          <w:numId w:val="3"/>
        </w:numPr>
        <w:spacing w:before="120"/>
        <w:jc w:val="both"/>
      </w:pPr>
      <w:bookmarkStart w:id="162" w:name="_Ref512957042"/>
      <w:r>
        <w:t>Ozer, Jan, “</w:t>
      </w:r>
      <w:hyperlink r:id="rId32" w:history="1">
        <w:r w:rsidRPr="00FD2973">
          <w:rPr>
            <w:rStyle w:val="Hyperlink"/>
          </w:rPr>
          <w:t>The Impact of Apple's HEVC Adoption: A Survey-Based Report</w:t>
        </w:r>
      </w:hyperlink>
      <w:r>
        <w:t xml:space="preserve">”, </w:t>
      </w:r>
      <w:bookmarkStart w:id="163" w:name="_Hlk20033875"/>
      <w:proofErr w:type="spellStart"/>
      <w:r>
        <w:t>Unisphere</w:t>
      </w:r>
      <w:proofErr w:type="spellEnd"/>
      <w:r>
        <w:t xml:space="preserve"> Research and </w:t>
      </w:r>
      <w:r>
        <w:rPr>
          <w:i/>
        </w:rPr>
        <w:t>Streaming Media</w:t>
      </w:r>
      <w:r w:rsidR="000D1D6E">
        <w:t xml:space="preserve"> (sponsored by Harmonic)</w:t>
      </w:r>
      <w:bookmarkEnd w:id="163"/>
      <w:r w:rsidR="000D1D6E">
        <w:t>,</w:t>
      </w:r>
      <w:r>
        <w:t xml:space="preserve"> January 2018.</w:t>
      </w:r>
      <w:bookmarkEnd w:id="162"/>
    </w:p>
    <w:p w14:paraId="4FE4D2E3" w14:textId="4DF1A920" w:rsidR="00BC321F" w:rsidRDefault="00BC321F" w:rsidP="00FD2973">
      <w:pPr>
        <w:numPr>
          <w:ilvl w:val="0"/>
          <w:numId w:val="3"/>
        </w:numPr>
        <w:spacing w:before="120"/>
        <w:jc w:val="both"/>
      </w:pPr>
      <w:bookmarkStart w:id="164" w:name="_Ref512959358"/>
      <w:r>
        <w:t>Fautier, Thierry, “</w:t>
      </w:r>
      <w:hyperlink r:id="rId33" w:history="1">
        <w:r w:rsidRPr="00BC321F">
          <w:rPr>
            <w:rStyle w:val="Hyperlink"/>
          </w:rPr>
          <w:t>Commentary: HEVC and AV1 – A Behind-the-Scenes Look at the Video Codec Race</w:t>
        </w:r>
      </w:hyperlink>
      <w:r>
        <w:t xml:space="preserve">”, </w:t>
      </w:r>
      <w:r>
        <w:rPr>
          <w:i/>
        </w:rPr>
        <w:t>Streaming Media</w:t>
      </w:r>
      <w:r>
        <w:t>, April 5, 2018.</w:t>
      </w:r>
      <w:bookmarkEnd w:id="164"/>
    </w:p>
    <w:p w14:paraId="45E44CFE" w14:textId="357D31A8" w:rsidR="00744982" w:rsidRDefault="00744982" w:rsidP="00FD2973">
      <w:pPr>
        <w:numPr>
          <w:ilvl w:val="0"/>
          <w:numId w:val="3"/>
        </w:numPr>
        <w:spacing w:before="120"/>
        <w:jc w:val="both"/>
      </w:pPr>
      <w:bookmarkStart w:id="165" w:name="_Ref518798311"/>
      <w:r>
        <w:t>“</w:t>
      </w:r>
      <w:hyperlink r:id="rId34" w:history="1">
        <w:r w:rsidRPr="00744982">
          <w:rPr>
            <w:rStyle w:val="Hyperlink"/>
          </w:rPr>
          <w:t>HEVC is Streaming into AVC Workflows: Survey Report</w:t>
        </w:r>
      </w:hyperlink>
      <w:r>
        <w:t xml:space="preserve">”, </w:t>
      </w:r>
      <w:r>
        <w:rPr>
          <w:i/>
        </w:rPr>
        <w:t>Streaming Media</w:t>
      </w:r>
      <w:r>
        <w:t>, June 28, 2018.</w:t>
      </w:r>
      <w:bookmarkEnd w:id="165"/>
    </w:p>
    <w:p w14:paraId="1FAA1B41" w14:textId="06CB6F70" w:rsidR="00744982" w:rsidRDefault="00744982" w:rsidP="00FD2973">
      <w:pPr>
        <w:numPr>
          <w:ilvl w:val="0"/>
          <w:numId w:val="3"/>
        </w:numPr>
        <w:spacing w:before="120"/>
        <w:jc w:val="both"/>
      </w:pPr>
      <w:bookmarkStart w:id="166" w:name="_Ref518796510"/>
      <w:proofErr w:type="spellStart"/>
      <w:r>
        <w:t>Siglin</w:t>
      </w:r>
      <w:proofErr w:type="spellEnd"/>
      <w:r>
        <w:t>, Timothy, “</w:t>
      </w:r>
      <w:hyperlink r:id="rId35" w:history="1">
        <w:r w:rsidRPr="00744982">
          <w:rPr>
            <w:rStyle w:val="Hyperlink"/>
          </w:rPr>
          <w:t>Real-World HEVC Insights: Adoption, Implications, and Workflows</w:t>
        </w:r>
      </w:hyperlink>
      <w:r>
        <w:t xml:space="preserve">”, </w:t>
      </w:r>
      <w:bookmarkStart w:id="167" w:name="_Hlk20034001"/>
      <w:proofErr w:type="spellStart"/>
      <w:r>
        <w:t>Unisphere</w:t>
      </w:r>
      <w:proofErr w:type="spellEnd"/>
      <w:r>
        <w:t xml:space="preserve"> Research and </w:t>
      </w:r>
      <w:r>
        <w:rPr>
          <w:i/>
        </w:rPr>
        <w:t>Streaming Media</w:t>
      </w:r>
      <w:r>
        <w:t xml:space="preserve"> (sponsored by Beamr and Help Me Stream)</w:t>
      </w:r>
      <w:bookmarkEnd w:id="167"/>
      <w:r>
        <w:t>, June 2018.</w:t>
      </w:r>
      <w:bookmarkEnd w:id="166"/>
    </w:p>
    <w:p w14:paraId="73342A67" w14:textId="01050925" w:rsidR="003C2F67" w:rsidRDefault="003C2F67" w:rsidP="00FD2973">
      <w:pPr>
        <w:numPr>
          <w:ilvl w:val="0"/>
          <w:numId w:val="3"/>
        </w:numPr>
        <w:spacing w:before="120"/>
        <w:jc w:val="both"/>
      </w:pPr>
      <w:bookmarkStart w:id="168" w:name="_Ref524598939"/>
      <w:r>
        <w:t>Frankel, Daniel, “</w:t>
      </w:r>
      <w:hyperlink r:id="rId36" w:history="1">
        <w:r w:rsidRPr="003C2F67">
          <w:rPr>
            <w:rStyle w:val="Hyperlink"/>
          </w:rPr>
          <w:t>H.265/HEVC Codec Usage Surging, New Video Developer Report Says</w:t>
        </w:r>
      </w:hyperlink>
      <w:r>
        <w:t xml:space="preserve">”, </w:t>
      </w:r>
      <w:r w:rsidR="000B7FED">
        <w:rPr>
          <w:i/>
        </w:rPr>
        <w:t>Multichannel News</w:t>
      </w:r>
      <w:r w:rsidR="000B7FED">
        <w:t>, September 12, 2018.</w:t>
      </w:r>
      <w:bookmarkEnd w:id="168"/>
    </w:p>
    <w:p w14:paraId="0C6CED2F" w14:textId="6D8D2FF7" w:rsidR="000B7FED" w:rsidRDefault="000B7FED" w:rsidP="00FD2973">
      <w:pPr>
        <w:numPr>
          <w:ilvl w:val="0"/>
          <w:numId w:val="3"/>
        </w:numPr>
        <w:spacing w:before="120"/>
        <w:jc w:val="both"/>
        <w:rPr>
          <w:ins w:id="169" w:author="Gary Sullivan" w:date="2019-09-22T19:53:00Z"/>
        </w:rPr>
      </w:pPr>
      <w:bookmarkStart w:id="170" w:name="_Ref524598942"/>
      <w:proofErr w:type="spellStart"/>
      <w:r>
        <w:t>Bitmovin</w:t>
      </w:r>
      <w:proofErr w:type="spellEnd"/>
      <w:r>
        <w:t>, “</w:t>
      </w:r>
      <w:hyperlink r:id="rId37" w:history="1">
        <w:r w:rsidRPr="000B7FED">
          <w:rPr>
            <w:rStyle w:val="Hyperlink"/>
          </w:rPr>
          <w:t>2018 Video Developer Report</w:t>
        </w:r>
      </w:hyperlink>
      <w:r>
        <w:t>”, September 2018.</w:t>
      </w:r>
      <w:bookmarkStart w:id="171" w:name="_GoBack"/>
      <w:bookmarkEnd w:id="170"/>
    </w:p>
    <w:p w14:paraId="282DB5ED" w14:textId="22F0A2CE" w:rsidR="00A27DF4" w:rsidRDefault="00A27DF4" w:rsidP="00FD2973">
      <w:pPr>
        <w:numPr>
          <w:ilvl w:val="0"/>
          <w:numId w:val="3"/>
        </w:numPr>
        <w:spacing w:before="120"/>
        <w:jc w:val="both"/>
      </w:pPr>
      <w:bookmarkStart w:id="172" w:name="_Ref20075948"/>
      <w:proofErr w:type="spellStart"/>
      <w:ins w:id="173" w:author="Gary Sullivan" w:date="2019-09-22T19:53:00Z">
        <w:r>
          <w:t>Bitmovin</w:t>
        </w:r>
        <w:proofErr w:type="spellEnd"/>
        <w:r>
          <w:t xml:space="preserve">, </w:t>
        </w:r>
        <w:r w:rsidRPr="00A27DF4">
          <w:t>“</w:t>
        </w:r>
      </w:ins>
      <w:ins w:id="174" w:author="Gary Sullivan" w:date="2019-09-22T19:54:00Z">
        <w:r>
          <w:fldChar w:fldCharType="begin"/>
        </w:r>
        <w:r>
          <w:instrText xml:space="preserve"> HYPERLINK "from%20https:/go.bitmovin.com/video-developer-report-2019" </w:instrText>
        </w:r>
        <w:r>
          <w:fldChar w:fldCharType="separate"/>
        </w:r>
        <w:r w:rsidRPr="00A27DF4">
          <w:rPr>
            <w:rStyle w:val="Hyperlink"/>
          </w:rPr>
          <w:t>2019 Video Developer Report</w:t>
        </w:r>
        <w:r>
          <w:fldChar w:fldCharType="end"/>
        </w:r>
      </w:ins>
      <w:ins w:id="175" w:author="Gary Sullivan" w:date="2019-09-22T19:53:00Z">
        <w:r w:rsidRPr="00A27DF4">
          <w:t>”, September 201</w:t>
        </w:r>
      </w:ins>
      <w:ins w:id="176" w:author="Gary Sullivan" w:date="2019-09-22T19:54:00Z">
        <w:r>
          <w:t>9</w:t>
        </w:r>
      </w:ins>
      <w:ins w:id="177" w:author="Gary Sullivan" w:date="2019-09-22T19:53:00Z">
        <w:r w:rsidRPr="00A27DF4">
          <w:t>.</w:t>
        </w:r>
      </w:ins>
      <w:bookmarkEnd w:id="172"/>
      <w:bookmarkEnd w:id="171"/>
    </w:p>
    <w:p w14:paraId="481724DD" w14:textId="6D168CD0" w:rsidR="00600CBA" w:rsidRDefault="00600CBA" w:rsidP="00FD2973">
      <w:pPr>
        <w:numPr>
          <w:ilvl w:val="0"/>
          <w:numId w:val="3"/>
        </w:numPr>
        <w:spacing w:before="120"/>
        <w:jc w:val="both"/>
      </w:pPr>
      <w:proofErr w:type="spellStart"/>
      <w:r>
        <w:t>Vermitsky</w:t>
      </w:r>
      <w:proofErr w:type="spellEnd"/>
      <w:r>
        <w:t xml:space="preserve">, Tanya, </w:t>
      </w:r>
      <w:r w:rsidR="00F81A6F">
        <w:t>“</w:t>
      </w:r>
      <w:proofErr w:type="spellStart"/>
      <w:r w:rsidR="00DE41F9">
        <w:fldChar w:fldCharType="begin"/>
      </w:r>
      <w:r w:rsidR="00DE41F9">
        <w:instrText xml:space="preserve"> HYPERLINK "https://bitmovin.com/bitmovin-2018-video-developer-survey-reveals-shifting-technology-landscape/" </w:instrText>
      </w:r>
      <w:r w:rsidR="00DE41F9">
        <w:fldChar w:fldCharType="separate"/>
      </w:r>
      <w:r w:rsidR="00F81A6F" w:rsidRPr="00F81A6F">
        <w:rPr>
          <w:rStyle w:val="Hyperlink"/>
        </w:rPr>
        <w:t>Bitmovin</w:t>
      </w:r>
      <w:proofErr w:type="spellEnd"/>
      <w:r w:rsidR="00F81A6F" w:rsidRPr="00F81A6F">
        <w:rPr>
          <w:rStyle w:val="Hyperlink"/>
        </w:rPr>
        <w:t xml:space="preserve"> 2018 Video Developer Survey reveals shifting technology landscape</w:t>
      </w:r>
      <w:r w:rsidR="00DE41F9">
        <w:rPr>
          <w:rStyle w:val="Hyperlink"/>
        </w:rPr>
        <w:fldChar w:fldCharType="end"/>
      </w:r>
      <w:r w:rsidR="00F81A6F">
        <w:t>”, September 12, 2018.</w:t>
      </w:r>
    </w:p>
    <w:p w14:paraId="4EC658EB" w14:textId="36007CEB" w:rsidR="00475F2D" w:rsidRDefault="00475F2D" w:rsidP="00FD2973">
      <w:pPr>
        <w:numPr>
          <w:ilvl w:val="0"/>
          <w:numId w:val="3"/>
        </w:numPr>
        <w:spacing w:before="120"/>
        <w:jc w:val="both"/>
      </w:pPr>
      <w:bookmarkStart w:id="178" w:name="_Ref518800344"/>
      <w:r>
        <w:t>“</w:t>
      </w:r>
      <w:hyperlink r:id="rId38" w:history="1">
        <w:r w:rsidRPr="00475F2D">
          <w:rPr>
            <w:rStyle w:val="Hyperlink"/>
          </w:rPr>
          <w:t>Dutch Next to Upgrade Digital Terrestrial TV</w:t>
        </w:r>
      </w:hyperlink>
      <w:r>
        <w:t xml:space="preserve">”, </w:t>
      </w:r>
      <w:r>
        <w:rPr>
          <w:i/>
        </w:rPr>
        <w:t>A516digital</w:t>
      </w:r>
      <w:r>
        <w:t>, June 25, 2018.</w:t>
      </w:r>
      <w:bookmarkEnd w:id="178"/>
    </w:p>
    <w:p w14:paraId="4B003B8C" w14:textId="7F5E51B9" w:rsidR="00475F2D" w:rsidRDefault="00475F2D" w:rsidP="00475F2D">
      <w:pPr>
        <w:numPr>
          <w:ilvl w:val="0"/>
          <w:numId w:val="3"/>
        </w:numPr>
        <w:spacing w:before="120"/>
        <w:jc w:val="both"/>
      </w:pPr>
      <w:bookmarkStart w:id="179" w:name="_Ref518800556"/>
      <w:proofErr w:type="spellStart"/>
      <w:r>
        <w:t>Dziadul</w:t>
      </w:r>
      <w:proofErr w:type="spellEnd"/>
      <w:r>
        <w:t>, Chris, “</w:t>
      </w:r>
      <w:hyperlink r:id="rId39" w:history="1">
        <w:r w:rsidRPr="00475F2D">
          <w:rPr>
            <w:rStyle w:val="Hyperlink"/>
          </w:rPr>
          <w:t>HEVC First for Telekom Austria</w:t>
        </w:r>
      </w:hyperlink>
      <w:r>
        <w:t xml:space="preserve">”, </w:t>
      </w:r>
      <w:r w:rsidRPr="00475F2D">
        <w:rPr>
          <w:i/>
        </w:rPr>
        <w:t>Broadband TV News</w:t>
      </w:r>
      <w:r>
        <w:t>, September 19, 2017.</w:t>
      </w:r>
      <w:bookmarkEnd w:id="179"/>
    </w:p>
    <w:p w14:paraId="06F1C1A7" w14:textId="1524FB41" w:rsidR="00980A8A" w:rsidRDefault="00980A8A" w:rsidP="008E5643">
      <w:pPr>
        <w:numPr>
          <w:ilvl w:val="0"/>
          <w:numId w:val="3"/>
        </w:numPr>
        <w:spacing w:before="120"/>
        <w:jc w:val="both"/>
      </w:pPr>
      <w:r>
        <w:t>AWS Elemental, “</w:t>
      </w:r>
      <w:hyperlink r:id="rId40" w:history="1">
        <w:r w:rsidRPr="00DF247B">
          <w:rPr>
            <w:rStyle w:val="Hyperlink"/>
          </w:rPr>
          <w:t>Elemental Powers 4K Video-on-Demand Service in Brazil</w:t>
        </w:r>
      </w:hyperlink>
      <w:r>
        <w:t>”, February 20, 2017.</w:t>
      </w:r>
      <w:bookmarkStart w:id="180" w:name="_Ref483314723"/>
    </w:p>
    <w:p w14:paraId="1DF37D45" w14:textId="12B3889A" w:rsidR="008E5643" w:rsidRDefault="008E5643" w:rsidP="008E5643">
      <w:pPr>
        <w:numPr>
          <w:ilvl w:val="0"/>
          <w:numId w:val="3"/>
        </w:numPr>
        <w:spacing w:before="120"/>
        <w:jc w:val="both"/>
      </w:pPr>
      <w:bookmarkStart w:id="181" w:name="_Ref483735651"/>
      <w:proofErr w:type="spellStart"/>
      <w:r>
        <w:t>Jukic</w:t>
      </w:r>
      <w:proofErr w:type="spellEnd"/>
      <w:r>
        <w:t>, Stephan, “</w:t>
      </w:r>
      <w:hyperlink r:id="rId41" w:history="1">
        <w:r w:rsidRPr="001B3885">
          <w:rPr>
            <w:rStyle w:val="Hyperlink"/>
          </w:rPr>
          <w:t>Electronics maker Huawei and China Telecom Sichuan have launched a terrestrial 4K ultra HD network</w:t>
        </w:r>
      </w:hyperlink>
      <w:r>
        <w:t xml:space="preserve">”, </w:t>
      </w:r>
      <w:r w:rsidRPr="00F67972">
        <w:rPr>
          <w:i/>
          <w:iCs/>
        </w:rPr>
        <w:t>4K.com</w:t>
      </w:r>
      <w:r>
        <w:t>, January 1, 2015.</w:t>
      </w:r>
      <w:bookmarkEnd w:id="181"/>
    </w:p>
    <w:p w14:paraId="7E756B2A" w14:textId="0C8C4288" w:rsidR="001C54FA" w:rsidRDefault="001C54FA" w:rsidP="008E5643">
      <w:pPr>
        <w:numPr>
          <w:ilvl w:val="0"/>
          <w:numId w:val="3"/>
        </w:numPr>
        <w:spacing w:before="120"/>
        <w:jc w:val="both"/>
      </w:pPr>
      <w:bookmarkStart w:id="182" w:name="_Ref483583910"/>
      <w:r>
        <w:t>Baumgartner, Jeff, “</w:t>
      </w:r>
      <w:hyperlink r:id="rId42" w:history="1">
        <w:r w:rsidRPr="001C54FA">
          <w:rPr>
            <w:rStyle w:val="Hyperlink"/>
          </w:rPr>
          <w:t>Broadcom Chips In For Android TV-Based 4K Box</w:t>
        </w:r>
      </w:hyperlink>
      <w:r>
        <w:t xml:space="preserve">”, </w:t>
      </w:r>
      <w:r>
        <w:rPr>
          <w:i/>
          <w:iCs/>
        </w:rPr>
        <w:t>Multichannel News</w:t>
      </w:r>
      <w:r>
        <w:t>, March 11, 2015.</w:t>
      </w:r>
      <w:bookmarkEnd w:id="182"/>
    </w:p>
    <w:p w14:paraId="736E5F3C" w14:textId="7BE112ED" w:rsidR="001837B3" w:rsidRDefault="001C54FA" w:rsidP="00B82AFA">
      <w:pPr>
        <w:numPr>
          <w:ilvl w:val="0"/>
          <w:numId w:val="3"/>
        </w:numPr>
        <w:spacing w:before="120"/>
        <w:jc w:val="both"/>
      </w:pPr>
      <w:bookmarkStart w:id="183" w:name="_Ref483583912"/>
      <w:r>
        <w:t>Paoli-</w:t>
      </w:r>
      <w:proofErr w:type="spellStart"/>
      <w:r>
        <w:t>Lebailly</w:t>
      </w:r>
      <w:proofErr w:type="spellEnd"/>
      <w:r>
        <w:t>, Pascale, “</w:t>
      </w:r>
      <w:hyperlink r:id="rId43" w:history="1">
        <w:r w:rsidRPr="001C54FA">
          <w:rPr>
            <w:rStyle w:val="Hyperlink"/>
          </w:rPr>
          <w:t>Free launches 4K mini box</w:t>
        </w:r>
      </w:hyperlink>
      <w:r>
        <w:t xml:space="preserve">”, </w:t>
      </w:r>
      <w:r>
        <w:rPr>
          <w:i/>
          <w:iCs/>
        </w:rPr>
        <w:t>Advanced Television</w:t>
      </w:r>
      <w:r>
        <w:t>, March 10, 2015.</w:t>
      </w:r>
      <w:bookmarkEnd w:id="183"/>
    </w:p>
    <w:p w14:paraId="63E76436" w14:textId="7455B109" w:rsidR="004F6144" w:rsidRDefault="001412E5" w:rsidP="008E5643">
      <w:pPr>
        <w:numPr>
          <w:ilvl w:val="0"/>
          <w:numId w:val="3"/>
        </w:numPr>
        <w:spacing w:before="120"/>
        <w:jc w:val="both"/>
      </w:pPr>
      <w:bookmarkStart w:id="184" w:name="_Ref483124336"/>
      <w:bookmarkEnd w:id="180"/>
      <w:r>
        <w:lastRenderedPageBreak/>
        <w:t>Krieger, J</w:t>
      </w:r>
      <w:r w:rsidRPr="001412E5">
        <w:t>ö</w:t>
      </w:r>
      <w:r>
        <w:t xml:space="preserve">rn, </w:t>
      </w:r>
      <w:r w:rsidR="004F6144">
        <w:t>“</w:t>
      </w:r>
      <w:hyperlink r:id="rId44" w:history="1">
        <w:r w:rsidR="004F6144" w:rsidRPr="004F6144">
          <w:rPr>
            <w:rStyle w:val="Hyperlink"/>
          </w:rPr>
          <w:t>DVB-T2 to launch in Germany with 40 channels</w:t>
        </w:r>
      </w:hyperlink>
      <w:r w:rsidR="004F6144">
        <w:t xml:space="preserve">”, </w:t>
      </w:r>
      <w:r w:rsidR="004F6144">
        <w:rPr>
          <w:i/>
          <w:iCs/>
        </w:rPr>
        <w:t>Broadband TV News</w:t>
      </w:r>
      <w:r w:rsidR="004F6144">
        <w:t>, June 6, 2016.</w:t>
      </w:r>
      <w:bookmarkEnd w:id="184"/>
    </w:p>
    <w:p w14:paraId="5808AAC2" w14:textId="5F212E32" w:rsidR="008878BC" w:rsidRDefault="008878BC" w:rsidP="008878BC">
      <w:pPr>
        <w:numPr>
          <w:ilvl w:val="0"/>
          <w:numId w:val="3"/>
        </w:numPr>
        <w:spacing w:before="120"/>
        <w:jc w:val="both"/>
      </w:pPr>
      <w:bookmarkStart w:id="185" w:name="_Ref518814104"/>
      <w:r>
        <w:t>Krieger, J</w:t>
      </w:r>
      <w:r w:rsidRPr="001412E5">
        <w:t>ö</w:t>
      </w:r>
      <w:r>
        <w:t>rn, “</w:t>
      </w:r>
      <w:hyperlink r:id="rId45" w:history="1">
        <w:r w:rsidRPr="008878BC">
          <w:rPr>
            <w:rStyle w:val="Hyperlink"/>
          </w:rPr>
          <w:t>Germany starts DVB-T2 introduction</w:t>
        </w:r>
      </w:hyperlink>
      <w:r>
        <w:t xml:space="preserve">”, </w:t>
      </w:r>
      <w:r>
        <w:rPr>
          <w:i/>
          <w:iCs/>
        </w:rPr>
        <w:t>Broadband TV News</w:t>
      </w:r>
      <w:r>
        <w:t>, March 29, 2017.</w:t>
      </w:r>
      <w:bookmarkEnd w:id="185"/>
    </w:p>
    <w:p w14:paraId="3B5E66EE" w14:textId="7258A38C" w:rsidR="00A70CC5" w:rsidRDefault="00A70CC5" w:rsidP="008878BC">
      <w:pPr>
        <w:numPr>
          <w:ilvl w:val="0"/>
          <w:numId w:val="3"/>
        </w:numPr>
        <w:spacing w:before="120"/>
        <w:jc w:val="both"/>
      </w:pPr>
      <w:bookmarkStart w:id="186" w:name="_Ref518814804"/>
      <w:r>
        <w:t>Krieger, J</w:t>
      </w:r>
      <w:r w:rsidRPr="001412E5">
        <w:t>ö</w:t>
      </w:r>
      <w:r>
        <w:t>rn, “</w:t>
      </w:r>
      <w:hyperlink r:id="rId46" w:history="1">
        <w:r w:rsidRPr="00A70CC5">
          <w:rPr>
            <w:rStyle w:val="Hyperlink"/>
          </w:rPr>
          <w:t>German HD platform Freenet TV launches on Astra</w:t>
        </w:r>
      </w:hyperlink>
      <w:r>
        <w:t xml:space="preserve">”, </w:t>
      </w:r>
      <w:r>
        <w:rPr>
          <w:i/>
          <w:iCs/>
        </w:rPr>
        <w:t>Broadband TV News</w:t>
      </w:r>
      <w:r>
        <w:t>, March 28, 2018.</w:t>
      </w:r>
      <w:bookmarkEnd w:id="186"/>
    </w:p>
    <w:p w14:paraId="79F7DEF1" w14:textId="37320AD1" w:rsidR="00D03DAB" w:rsidRDefault="00D03DAB" w:rsidP="008E5643">
      <w:pPr>
        <w:numPr>
          <w:ilvl w:val="0"/>
          <w:numId w:val="3"/>
        </w:numPr>
        <w:spacing w:before="120"/>
        <w:jc w:val="both"/>
      </w:pPr>
      <w:bookmarkStart w:id="187" w:name="_Ref483329226"/>
      <w:r>
        <w:t>“</w:t>
      </w:r>
      <w:hyperlink r:id="rId47" w:history="1">
        <w:r w:rsidRPr="00D03DAB">
          <w:rPr>
            <w:rStyle w:val="Hyperlink"/>
          </w:rPr>
          <w:t>Sky Deutschland Goes UHD with Rohde &amp; Schwarz</w:t>
        </w:r>
      </w:hyperlink>
      <w:r>
        <w:t xml:space="preserve">”, </w:t>
      </w:r>
      <w:r>
        <w:rPr>
          <w:i/>
          <w:iCs/>
        </w:rPr>
        <w:t>The Broadcast Bridge</w:t>
      </w:r>
      <w:r>
        <w:t>, November 10, 2016.</w:t>
      </w:r>
      <w:bookmarkEnd w:id="187"/>
    </w:p>
    <w:p w14:paraId="38761A22" w14:textId="3BA7E6AA" w:rsidR="003C2EDD" w:rsidRDefault="003C2EDD" w:rsidP="003C2EDD">
      <w:pPr>
        <w:numPr>
          <w:ilvl w:val="0"/>
          <w:numId w:val="3"/>
        </w:numPr>
        <w:spacing w:before="120"/>
        <w:jc w:val="both"/>
      </w:pPr>
      <w:bookmarkStart w:id="188" w:name="_Ref483740484"/>
      <w:r>
        <w:t>Krieger, J</w:t>
      </w:r>
      <w:r w:rsidRPr="001412E5">
        <w:t>ö</w:t>
      </w:r>
      <w:r>
        <w:t>rn, “</w:t>
      </w:r>
      <w:hyperlink r:id="rId48" w:history="1">
        <w:r w:rsidRPr="003C2EDD">
          <w:rPr>
            <w:rStyle w:val="Hyperlink"/>
          </w:rPr>
          <w:t>SES and HD+ launch Ultra HD channel on Astra</w:t>
        </w:r>
      </w:hyperlink>
      <w:r>
        <w:t xml:space="preserve">”, </w:t>
      </w:r>
      <w:r>
        <w:rPr>
          <w:i/>
          <w:iCs/>
        </w:rPr>
        <w:t>Broadband TV News</w:t>
      </w:r>
      <w:r>
        <w:t>, August 31, 2015.</w:t>
      </w:r>
      <w:bookmarkEnd w:id="188"/>
    </w:p>
    <w:p w14:paraId="6A121B98" w14:textId="7A3986A0" w:rsidR="00B05258" w:rsidRDefault="00B05258" w:rsidP="00B05258">
      <w:pPr>
        <w:numPr>
          <w:ilvl w:val="0"/>
          <w:numId w:val="3"/>
        </w:numPr>
        <w:spacing w:before="120"/>
        <w:jc w:val="both"/>
      </w:pPr>
      <w:bookmarkStart w:id="189" w:name="_Ref483906688"/>
      <w:r>
        <w:t>“</w:t>
      </w:r>
      <w:hyperlink r:id="rId49" w:history="1">
        <w:r w:rsidRPr="00B05258">
          <w:rPr>
            <w:rStyle w:val="Hyperlink"/>
          </w:rPr>
          <w:t xml:space="preserve">Vodafone TV: </w:t>
        </w:r>
        <w:proofErr w:type="spellStart"/>
        <w:r w:rsidRPr="00B05258">
          <w:rPr>
            <w:rStyle w:val="Hyperlink"/>
          </w:rPr>
          <w:t>Alle</w:t>
        </w:r>
        <w:proofErr w:type="spellEnd"/>
        <w:r w:rsidRPr="00B05258">
          <w:rPr>
            <w:rStyle w:val="Hyperlink"/>
          </w:rPr>
          <w:t xml:space="preserve"> Details </w:t>
        </w:r>
        <w:proofErr w:type="spellStart"/>
        <w:r w:rsidRPr="00B05258">
          <w:rPr>
            <w:rStyle w:val="Hyperlink"/>
          </w:rPr>
          <w:t>zur</w:t>
        </w:r>
        <w:proofErr w:type="spellEnd"/>
        <w:r w:rsidRPr="00B05258">
          <w:rPr>
            <w:rStyle w:val="Hyperlink"/>
          </w:rPr>
          <w:t xml:space="preserve"> 4K-Set-Top-Box</w:t>
        </w:r>
      </w:hyperlink>
      <w:r>
        <w:t xml:space="preserve">”, </w:t>
      </w:r>
      <w:r>
        <w:rPr>
          <w:i/>
          <w:iCs/>
        </w:rPr>
        <w:t>IPTV-Anbieter.info</w:t>
      </w:r>
      <w:r>
        <w:t>, September 4, 2014.</w:t>
      </w:r>
      <w:bookmarkEnd w:id="189"/>
    </w:p>
    <w:p w14:paraId="1D5FD007" w14:textId="0EE35226" w:rsidR="00B05258" w:rsidRDefault="00B05258" w:rsidP="00B05258">
      <w:pPr>
        <w:numPr>
          <w:ilvl w:val="0"/>
          <w:numId w:val="3"/>
        </w:numPr>
        <w:spacing w:before="120"/>
        <w:jc w:val="both"/>
      </w:pPr>
      <w:bookmarkStart w:id="190" w:name="_Ref483906690"/>
      <w:r>
        <w:t>“</w:t>
      </w:r>
      <w:proofErr w:type="spellStart"/>
      <w:r w:rsidR="00DE41F9">
        <w:fldChar w:fldCharType="begin"/>
      </w:r>
      <w:r w:rsidR="00DE41F9">
        <w:instrText xml:space="preserve"> HYPERLINK "https://fernsehempfang.tv/gigatv-von-vodafone-39.html" </w:instrText>
      </w:r>
      <w:r w:rsidR="00DE41F9">
        <w:fldChar w:fldCharType="separate"/>
      </w:r>
      <w:r w:rsidRPr="00B05258">
        <w:rPr>
          <w:rStyle w:val="Hyperlink"/>
        </w:rPr>
        <w:t>GigaTV</w:t>
      </w:r>
      <w:proofErr w:type="spellEnd"/>
      <w:r w:rsidRPr="00B05258">
        <w:rPr>
          <w:rStyle w:val="Hyperlink"/>
        </w:rPr>
        <w:t xml:space="preserve"> </w:t>
      </w:r>
      <w:proofErr w:type="spellStart"/>
      <w:r w:rsidRPr="00B05258">
        <w:rPr>
          <w:rStyle w:val="Hyperlink"/>
        </w:rPr>
        <w:t>vod</w:t>
      </w:r>
      <w:proofErr w:type="spellEnd"/>
      <w:r w:rsidRPr="00B05258">
        <w:rPr>
          <w:rStyle w:val="Hyperlink"/>
        </w:rPr>
        <w:t xml:space="preserve"> Vodafone</w:t>
      </w:r>
      <w:r w:rsidR="00DE41F9">
        <w:rPr>
          <w:rStyle w:val="Hyperlink"/>
        </w:rPr>
        <w:fldChar w:fldCharType="end"/>
      </w:r>
      <w:r>
        <w:t xml:space="preserve">”, </w:t>
      </w:r>
      <w:r>
        <w:rPr>
          <w:i/>
          <w:iCs/>
        </w:rPr>
        <w:t>Fernsehempfang.TV</w:t>
      </w:r>
      <w:r>
        <w:t>, March 24, 2017.</w:t>
      </w:r>
      <w:bookmarkEnd w:id="190"/>
    </w:p>
    <w:p w14:paraId="7424F058" w14:textId="46981CB9" w:rsidR="001C3C91" w:rsidRDefault="001C3C91" w:rsidP="008E5643">
      <w:pPr>
        <w:numPr>
          <w:ilvl w:val="0"/>
          <w:numId w:val="3"/>
        </w:numPr>
        <w:spacing w:before="120"/>
        <w:jc w:val="both"/>
      </w:pPr>
      <w:bookmarkStart w:id="191" w:name="_Ref483302601"/>
      <w:r>
        <w:t>“</w:t>
      </w:r>
      <w:hyperlink r:id="rId50" w:history="1">
        <w:r w:rsidRPr="001C3C91">
          <w:rPr>
            <w:rStyle w:val="Hyperlink"/>
          </w:rPr>
          <w:t>Tata Sky Taps Elemental for 4K Video Service, Including Cricket World Cup Coverage</w:t>
        </w:r>
      </w:hyperlink>
      <w:r>
        <w:t xml:space="preserve">”, </w:t>
      </w:r>
      <w:r w:rsidR="00E52B0B" w:rsidRPr="00E52B0B">
        <w:rPr>
          <w:i/>
          <w:iCs/>
        </w:rPr>
        <w:t xml:space="preserve">SVG </w:t>
      </w:r>
      <w:r w:rsidR="00E52B0B" w:rsidRPr="003A4866">
        <w:rPr>
          <w:i/>
          <w:iCs/>
        </w:rPr>
        <w:t>News</w:t>
      </w:r>
      <w:r w:rsidR="00E52B0B">
        <w:t xml:space="preserve">, </w:t>
      </w:r>
      <w:r w:rsidRPr="00E52B0B">
        <w:t>March</w:t>
      </w:r>
      <w:r>
        <w:t xml:space="preserve"> 24, 2015.</w:t>
      </w:r>
      <w:bookmarkEnd w:id="191"/>
    </w:p>
    <w:p w14:paraId="313308C0" w14:textId="43971F7E" w:rsidR="00475F2D" w:rsidRDefault="00475F2D" w:rsidP="008E5643">
      <w:pPr>
        <w:numPr>
          <w:ilvl w:val="0"/>
          <w:numId w:val="3"/>
        </w:numPr>
        <w:spacing w:before="120"/>
        <w:jc w:val="both"/>
      </w:pPr>
      <w:bookmarkStart w:id="192" w:name="_Ref518801467"/>
      <w:r>
        <w:t>“</w:t>
      </w:r>
      <w:hyperlink r:id="rId51" w:history="1">
        <w:r w:rsidRPr="00475F2D">
          <w:rPr>
            <w:rStyle w:val="Hyperlink"/>
          </w:rPr>
          <w:t xml:space="preserve">Videocon d2h selects </w:t>
        </w:r>
        <w:proofErr w:type="spellStart"/>
        <w:r w:rsidRPr="00475F2D">
          <w:rPr>
            <w:rStyle w:val="Hyperlink"/>
          </w:rPr>
          <w:t>MStar</w:t>
        </w:r>
        <w:proofErr w:type="spellEnd"/>
        <w:r w:rsidRPr="00475F2D">
          <w:rPr>
            <w:rStyle w:val="Hyperlink"/>
          </w:rPr>
          <w:t xml:space="preserve"> HEVC SoC solution for HD zapper STB</w:t>
        </w:r>
      </w:hyperlink>
      <w:r>
        <w:t>”, January 12, 2015.</w:t>
      </w:r>
      <w:bookmarkEnd w:id="192"/>
    </w:p>
    <w:p w14:paraId="793F3A87" w14:textId="1D9391B4" w:rsidR="00CA7125" w:rsidRDefault="00CA7125" w:rsidP="008E5643">
      <w:pPr>
        <w:numPr>
          <w:ilvl w:val="0"/>
          <w:numId w:val="3"/>
        </w:numPr>
        <w:spacing w:before="120"/>
        <w:jc w:val="both"/>
      </w:pPr>
      <w:bookmarkStart w:id="193" w:name="_Ref483574486"/>
      <w:r>
        <w:t>“</w:t>
      </w:r>
      <w:hyperlink r:id="rId52" w:history="1">
        <w:r w:rsidRPr="00CA7125">
          <w:rPr>
            <w:rStyle w:val="Hyperlink"/>
          </w:rPr>
          <w:t xml:space="preserve">Sun Direct </w:t>
        </w:r>
        <w:r>
          <w:rPr>
            <w:rStyle w:val="Hyperlink"/>
          </w:rPr>
          <w:t>–</w:t>
        </w:r>
        <w:r w:rsidRPr="00CA7125">
          <w:rPr>
            <w:rStyle w:val="Hyperlink"/>
          </w:rPr>
          <w:t xml:space="preserve"> The First DTH in India with HEVC</w:t>
        </w:r>
      </w:hyperlink>
      <w:r>
        <w:t xml:space="preserve">”, </w:t>
      </w:r>
      <w:proofErr w:type="spellStart"/>
      <w:r>
        <w:rPr>
          <w:i/>
          <w:iCs/>
        </w:rPr>
        <w:t>DTHPay</w:t>
      </w:r>
      <w:proofErr w:type="spellEnd"/>
      <w:r>
        <w:t>, August 18, 2016.</w:t>
      </w:r>
      <w:bookmarkEnd w:id="193"/>
    </w:p>
    <w:p w14:paraId="5237F1AD" w14:textId="6B8697F0" w:rsidR="001730C4" w:rsidRDefault="001730C4" w:rsidP="008E5643">
      <w:pPr>
        <w:numPr>
          <w:ilvl w:val="0"/>
          <w:numId w:val="3"/>
        </w:numPr>
        <w:spacing w:before="120"/>
        <w:jc w:val="both"/>
      </w:pPr>
      <w:bookmarkStart w:id="194" w:name="_Ref483575565"/>
      <w:r>
        <w:t>Airtel, “</w:t>
      </w:r>
      <w:hyperlink r:id="rId53" w:history="1">
        <w:r w:rsidRPr="001730C4">
          <w:rPr>
            <w:rStyle w:val="Hyperlink"/>
          </w:rPr>
          <w:t>Internet TV: Technical Specifications</w:t>
        </w:r>
      </w:hyperlink>
      <w:r>
        <w:t>”, accessed May 26, 2017.</w:t>
      </w:r>
      <w:bookmarkEnd w:id="194"/>
    </w:p>
    <w:p w14:paraId="43CDDB11" w14:textId="7A17D896" w:rsidR="00CE5D28" w:rsidRDefault="00CE5D28" w:rsidP="008E5643">
      <w:pPr>
        <w:numPr>
          <w:ilvl w:val="0"/>
          <w:numId w:val="3"/>
        </w:numPr>
        <w:spacing w:before="120"/>
        <w:jc w:val="both"/>
      </w:pPr>
      <w:bookmarkStart w:id="195" w:name="_Ref9167201"/>
      <w:r>
        <w:t>IRIB, “</w:t>
      </w:r>
      <w:hyperlink r:id="rId54" w:history="1">
        <w:r w:rsidRPr="00CE5D28">
          <w:rPr>
            <w:rStyle w:val="Hyperlink"/>
          </w:rPr>
          <w:t>IRIB Started HEVC (H.265)-Encoding Migration for Some HD Services</w:t>
        </w:r>
      </w:hyperlink>
      <w:r>
        <w:t>”,</w:t>
      </w:r>
      <w:bookmarkEnd w:id="195"/>
      <w:r>
        <w:t xml:space="preserve"> accessed May 19, 2019.</w:t>
      </w:r>
    </w:p>
    <w:p w14:paraId="75766BD3" w14:textId="70826C4C" w:rsidR="00B05258" w:rsidRDefault="00B05258" w:rsidP="00B05258">
      <w:pPr>
        <w:numPr>
          <w:ilvl w:val="0"/>
          <w:numId w:val="3"/>
        </w:numPr>
        <w:spacing w:before="120"/>
        <w:jc w:val="both"/>
      </w:pPr>
      <w:bookmarkStart w:id="196" w:name="_Ref483906018"/>
      <w:proofErr w:type="spellStart"/>
      <w:r>
        <w:t>Pekic</w:t>
      </w:r>
      <w:proofErr w:type="spellEnd"/>
      <w:r>
        <w:t xml:space="preserve">, </w:t>
      </w:r>
      <w:proofErr w:type="spellStart"/>
      <w:r>
        <w:t>Vanislav</w:t>
      </w:r>
      <w:proofErr w:type="spellEnd"/>
      <w:r>
        <w:t>, “</w:t>
      </w:r>
      <w:hyperlink r:id="rId55" w:history="1">
        <w:r w:rsidRPr="00B05258">
          <w:rPr>
            <w:rStyle w:val="Hyperlink"/>
          </w:rPr>
          <w:t>Only DVB-T2/HEVC TV sets on sale in Italy</w:t>
        </w:r>
      </w:hyperlink>
      <w:r>
        <w:t xml:space="preserve">”, </w:t>
      </w:r>
      <w:r>
        <w:rPr>
          <w:i/>
          <w:iCs/>
        </w:rPr>
        <w:t>Advanced Television</w:t>
      </w:r>
      <w:r>
        <w:t>, January 5, 2017.</w:t>
      </w:r>
      <w:bookmarkEnd w:id="196"/>
    </w:p>
    <w:p w14:paraId="29DC7A97" w14:textId="3BCAD2B0" w:rsidR="00CA7125" w:rsidRDefault="00CA7125" w:rsidP="008E5643">
      <w:pPr>
        <w:numPr>
          <w:ilvl w:val="0"/>
          <w:numId w:val="3"/>
        </w:numPr>
        <w:spacing w:before="120"/>
        <w:jc w:val="both"/>
      </w:pPr>
      <w:bookmarkStart w:id="197" w:name="_Ref483572030"/>
      <w:r>
        <w:t>“</w:t>
      </w:r>
      <w:hyperlink r:id="rId56" w:history="1">
        <w:r w:rsidRPr="00CA7125">
          <w:rPr>
            <w:rStyle w:val="Hyperlink"/>
          </w:rPr>
          <w:t>Italy’s Chili launches UHD service with Thomson technology</w:t>
        </w:r>
      </w:hyperlink>
      <w:r>
        <w:t xml:space="preserve">”, </w:t>
      </w:r>
      <w:r w:rsidR="003A4866">
        <w:rPr>
          <w:i/>
          <w:iCs/>
        </w:rPr>
        <w:t>Digital TV Europe</w:t>
      </w:r>
      <w:r w:rsidR="003A4866">
        <w:t xml:space="preserve">, </w:t>
      </w:r>
      <w:r>
        <w:t>May 27, 2015.</w:t>
      </w:r>
      <w:bookmarkEnd w:id="197"/>
    </w:p>
    <w:p w14:paraId="5A291E5F" w14:textId="1964EA05" w:rsidR="00BE68A1" w:rsidRDefault="003A4866" w:rsidP="008E5643">
      <w:pPr>
        <w:numPr>
          <w:ilvl w:val="0"/>
          <w:numId w:val="3"/>
        </w:numPr>
        <w:spacing w:before="120"/>
        <w:jc w:val="both"/>
      </w:pPr>
      <w:bookmarkStart w:id="198" w:name="_Ref483568501"/>
      <w:proofErr w:type="spellStart"/>
      <w:r>
        <w:t>ViXS</w:t>
      </w:r>
      <w:proofErr w:type="spellEnd"/>
      <w:r>
        <w:t xml:space="preserve"> Systems, </w:t>
      </w:r>
      <w:r w:rsidR="00BE68A1">
        <w:t>“</w:t>
      </w:r>
      <w:hyperlink r:id="rId57" w:history="1">
        <w:r w:rsidR="00BE68A1" w:rsidRPr="00BE68A1">
          <w:rPr>
            <w:rStyle w:val="Hyperlink"/>
          </w:rPr>
          <w:t xml:space="preserve">Toshiba TVs Powered by </w:t>
        </w:r>
        <w:proofErr w:type="spellStart"/>
        <w:r w:rsidR="00BE68A1" w:rsidRPr="00BE68A1">
          <w:rPr>
            <w:rStyle w:val="Hyperlink"/>
          </w:rPr>
          <w:t>ViXS</w:t>
        </w:r>
        <w:proofErr w:type="spellEnd"/>
        <w:r w:rsidR="00BE68A1" w:rsidRPr="00BE68A1">
          <w:rPr>
            <w:rStyle w:val="Hyperlink"/>
          </w:rPr>
          <w:t xml:space="preserve"> Support Sky P</w:t>
        </w:r>
        <w:r w:rsidR="00BE68A1">
          <w:rPr>
            <w:rStyle w:val="Hyperlink"/>
          </w:rPr>
          <w:t>erfect</w:t>
        </w:r>
        <w:r w:rsidR="00BE68A1" w:rsidRPr="00BE68A1">
          <w:rPr>
            <w:rStyle w:val="Hyperlink"/>
          </w:rPr>
          <w:t xml:space="preserve"> JSAT 4K Ultra HD 10-Bit 60p Broadcast Service</w:t>
        </w:r>
      </w:hyperlink>
      <w:r w:rsidR="00BE68A1">
        <w:t xml:space="preserve">”, </w:t>
      </w:r>
      <w:r w:rsidR="00BE68A1" w:rsidRPr="00BE68A1">
        <w:t>October 06, 2014</w:t>
      </w:r>
      <w:r w:rsidR="00BE68A1">
        <w:t>.</w:t>
      </w:r>
      <w:bookmarkEnd w:id="198"/>
    </w:p>
    <w:p w14:paraId="7FB75658" w14:textId="4B291C99" w:rsidR="00A875F0" w:rsidRDefault="00A875F0" w:rsidP="00A875F0">
      <w:pPr>
        <w:numPr>
          <w:ilvl w:val="0"/>
          <w:numId w:val="3"/>
        </w:numPr>
        <w:spacing w:before="120"/>
        <w:jc w:val="both"/>
      </w:pPr>
      <w:bookmarkStart w:id="199" w:name="_Ref483908771"/>
      <w:r>
        <w:t>“</w:t>
      </w:r>
      <w:hyperlink r:id="rId58" w:history="1">
        <w:r w:rsidRPr="00A875F0">
          <w:rPr>
            <w:rStyle w:val="Hyperlink"/>
          </w:rPr>
          <w:t>4K cable channel to launch in Japan</w:t>
        </w:r>
      </w:hyperlink>
      <w:r>
        <w:t xml:space="preserve">”, </w:t>
      </w:r>
      <w:proofErr w:type="spellStart"/>
      <w:r>
        <w:rPr>
          <w:i/>
          <w:iCs/>
        </w:rPr>
        <w:t>TVBEurope</w:t>
      </w:r>
      <w:proofErr w:type="spellEnd"/>
      <w:r>
        <w:t>, September 25, 2015.</w:t>
      </w:r>
      <w:bookmarkEnd w:id="199"/>
    </w:p>
    <w:p w14:paraId="4D9284DB" w14:textId="23F64D32" w:rsidR="00A875F0" w:rsidRDefault="00A875F0" w:rsidP="00A875F0">
      <w:pPr>
        <w:numPr>
          <w:ilvl w:val="0"/>
          <w:numId w:val="3"/>
        </w:numPr>
        <w:spacing w:before="120"/>
        <w:jc w:val="both"/>
      </w:pPr>
      <w:bookmarkStart w:id="200" w:name="_Ref483908773"/>
      <w:r>
        <w:t>Shibata, Tatsuo, “</w:t>
      </w:r>
      <w:hyperlink r:id="rId59" w:history="1">
        <w:r w:rsidRPr="00A875F0">
          <w:rPr>
            <w:rStyle w:val="Hyperlink"/>
          </w:rPr>
          <w:t>Cable Television in Japan</w:t>
        </w:r>
      </w:hyperlink>
      <w:r>
        <w:t xml:space="preserve">”, </w:t>
      </w:r>
      <w:r w:rsidRPr="00A875F0">
        <w:rPr>
          <w:i/>
          <w:iCs/>
        </w:rPr>
        <w:t>ITU Workshop</w:t>
      </w:r>
      <w:r w:rsidRPr="00A875F0">
        <w:t xml:space="preserve"> </w:t>
      </w:r>
      <w:r w:rsidRPr="00A875F0">
        <w:rPr>
          <w:i/>
          <w:iCs/>
        </w:rPr>
        <w:t>on TV and content delivery on Integrated Broadband Cable Networks</w:t>
      </w:r>
      <w:r>
        <w:t xml:space="preserve">, </w:t>
      </w:r>
      <w:r w:rsidRPr="00FF266E">
        <w:t>Hangzhou, China,</w:t>
      </w:r>
      <w:r w:rsidRPr="00A875F0">
        <w:rPr>
          <w:i/>
          <w:iCs/>
        </w:rPr>
        <w:t xml:space="preserve"> </w:t>
      </w:r>
      <w:r>
        <w:t>May 26, 2017.</w:t>
      </w:r>
      <w:bookmarkEnd w:id="200"/>
    </w:p>
    <w:p w14:paraId="515BE629" w14:textId="3C14F95B" w:rsidR="00702135" w:rsidRDefault="00702135" w:rsidP="00A875F0">
      <w:pPr>
        <w:numPr>
          <w:ilvl w:val="0"/>
          <w:numId w:val="3"/>
        </w:numPr>
        <w:spacing w:before="120"/>
        <w:jc w:val="both"/>
      </w:pPr>
      <w:bookmarkStart w:id="201" w:name="_Ref3321791"/>
      <w:r>
        <w:t>Henry, Caleb, “</w:t>
      </w:r>
      <w:hyperlink r:id="rId60" w:history="1">
        <w:r w:rsidRPr="00702135">
          <w:rPr>
            <w:rStyle w:val="Hyperlink"/>
          </w:rPr>
          <w:t>B-SAT’s New Satellite to Make 4K and 8K Service by 2018 a Reality</w:t>
        </w:r>
      </w:hyperlink>
      <w:r>
        <w:t xml:space="preserve">”, </w:t>
      </w:r>
      <w:r>
        <w:rPr>
          <w:i/>
        </w:rPr>
        <w:t>Via Satellite</w:t>
      </w:r>
      <w:r>
        <w:t>, August 10, 2015.</w:t>
      </w:r>
      <w:bookmarkEnd w:id="201"/>
    </w:p>
    <w:p w14:paraId="78A0D479" w14:textId="23DCE94B" w:rsidR="00702135" w:rsidRDefault="00702135" w:rsidP="00A875F0">
      <w:pPr>
        <w:numPr>
          <w:ilvl w:val="0"/>
          <w:numId w:val="3"/>
        </w:numPr>
        <w:spacing w:before="120"/>
        <w:jc w:val="both"/>
      </w:pPr>
      <w:bookmarkStart w:id="202" w:name="_Ref3321830"/>
      <w:r>
        <w:t>Forrester, Chris, “</w:t>
      </w:r>
      <w:hyperlink r:id="rId61" w:history="1">
        <w:r w:rsidRPr="00702135">
          <w:rPr>
            <w:rStyle w:val="Hyperlink"/>
          </w:rPr>
          <w:t>Japan’s B-SAT orders SS/L satellite for 8K</w:t>
        </w:r>
      </w:hyperlink>
      <w:r>
        <w:t xml:space="preserve">”, </w:t>
      </w:r>
      <w:r>
        <w:rPr>
          <w:i/>
        </w:rPr>
        <w:t>Advanced Television</w:t>
      </w:r>
      <w:r>
        <w:t>, March 27, 2018.</w:t>
      </w:r>
      <w:bookmarkEnd w:id="202"/>
    </w:p>
    <w:p w14:paraId="01275083" w14:textId="0921385F" w:rsidR="00BC140D" w:rsidRDefault="00BC140D" w:rsidP="00A875F0">
      <w:pPr>
        <w:numPr>
          <w:ilvl w:val="0"/>
          <w:numId w:val="3"/>
        </w:numPr>
        <w:spacing w:before="120"/>
        <w:jc w:val="both"/>
      </w:pPr>
      <w:bookmarkStart w:id="203" w:name="_Ref3358945"/>
      <w:bookmarkStart w:id="204" w:name="_Ref4126147"/>
      <w:proofErr w:type="spellStart"/>
      <w:r>
        <w:t>Tarr</w:t>
      </w:r>
      <w:proofErr w:type="spellEnd"/>
      <w:r>
        <w:t>, Greg, “</w:t>
      </w:r>
      <w:hyperlink r:id="rId62" w:history="1">
        <w:r w:rsidRPr="00BC140D">
          <w:rPr>
            <w:rStyle w:val="Hyperlink"/>
          </w:rPr>
          <w:t>NHK To Begin 1st 8K Satellite Broadcast Channel, Dec. 1</w:t>
        </w:r>
      </w:hyperlink>
      <w:r>
        <w:t>”,</w:t>
      </w:r>
      <w:bookmarkEnd w:id="203"/>
      <w:r>
        <w:t xml:space="preserve"> </w:t>
      </w:r>
      <w:r w:rsidR="004B5F50">
        <w:rPr>
          <w:i/>
        </w:rPr>
        <w:t xml:space="preserve">HD Guru, </w:t>
      </w:r>
      <w:r w:rsidR="004B5F50">
        <w:t>November 29, 2018.</w:t>
      </w:r>
      <w:bookmarkEnd w:id="204"/>
    </w:p>
    <w:p w14:paraId="04E94925" w14:textId="19DDF3E6" w:rsidR="00F50C09" w:rsidRDefault="00F50C09" w:rsidP="00A875F0">
      <w:pPr>
        <w:numPr>
          <w:ilvl w:val="0"/>
          <w:numId w:val="3"/>
        </w:numPr>
        <w:spacing w:before="120"/>
        <w:jc w:val="both"/>
      </w:pPr>
      <w:bookmarkStart w:id="205" w:name="_Ref531686988"/>
      <w:r>
        <w:t>Forrester, Chris, “</w:t>
      </w:r>
      <w:hyperlink r:id="rId63" w:history="1">
        <w:r w:rsidRPr="00F50C09">
          <w:rPr>
            <w:rStyle w:val="Hyperlink"/>
          </w:rPr>
          <w:t>Eutelsat helps world’s first 8K channel</w:t>
        </w:r>
      </w:hyperlink>
      <w:r>
        <w:t xml:space="preserve">”, </w:t>
      </w:r>
      <w:r>
        <w:rPr>
          <w:i/>
        </w:rPr>
        <w:t>Advanced Television</w:t>
      </w:r>
      <w:r>
        <w:t>, December 3, 2018.</w:t>
      </w:r>
      <w:bookmarkEnd w:id="205"/>
    </w:p>
    <w:p w14:paraId="1547DE5E" w14:textId="3D8C7F31" w:rsidR="00702135" w:rsidRDefault="00702135" w:rsidP="00A875F0">
      <w:pPr>
        <w:numPr>
          <w:ilvl w:val="0"/>
          <w:numId w:val="3"/>
        </w:numPr>
        <w:spacing w:before="120"/>
        <w:jc w:val="both"/>
      </w:pPr>
      <w:bookmarkStart w:id="206" w:name="_Ref3321569"/>
      <w:r>
        <w:lastRenderedPageBreak/>
        <w:t>Ridden, Paul, “</w:t>
      </w:r>
      <w:hyperlink r:id="rId64" w:history="1">
        <w:r w:rsidRPr="00702135">
          <w:rPr>
            <w:rStyle w:val="Hyperlink"/>
          </w:rPr>
          <w:t>NHK launches first 8K TV channel</w:t>
        </w:r>
      </w:hyperlink>
      <w:r>
        <w:t xml:space="preserve">”, </w:t>
      </w:r>
      <w:r>
        <w:rPr>
          <w:i/>
        </w:rPr>
        <w:t xml:space="preserve">New Atlas, </w:t>
      </w:r>
      <w:r>
        <w:t>December 3, 2018.</w:t>
      </w:r>
      <w:bookmarkEnd w:id="206"/>
    </w:p>
    <w:p w14:paraId="256858F5" w14:textId="44840684" w:rsidR="00760C3B" w:rsidRDefault="00760C3B" w:rsidP="008E5643">
      <w:pPr>
        <w:numPr>
          <w:ilvl w:val="0"/>
          <w:numId w:val="3"/>
        </w:numPr>
        <w:spacing w:before="120"/>
        <w:jc w:val="both"/>
      </w:pPr>
      <w:bookmarkStart w:id="207" w:name="_Ref483579908"/>
      <w:r>
        <w:t>Simmons, Daniel, “</w:t>
      </w:r>
      <w:hyperlink r:id="rId65" w:history="1">
        <w:r w:rsidRPr="00760C3B">
          <w:rPr>
            <w:rStyle w:val="Hyperlink"/>
          </w:rPr>
          <w:t>Pay TV UHD services draw nearer with NTT trial in Japan</w:t>
        </w:r>
      </w:hyperlink>
      <w:r>
        <w:t xml:space="preserve">”, </w:t>
      </w:r>
      <w:r w:rsidR="003A4866">
        <w:rPr>
          <w:i/>
          <w:iCs/>
        </w:rPr>
        <w:t>HIS Markit</w:t>
      </w:r>
      <w:r w:rsidR="003A4866" w:rsidRPr="005472CD">
        <w:t xml:space="preserve">, </w:t>
      </w:r>
      <w:r>
        <w:t>April 28, 2014.</w:t>
      </w:r>
      <w:bookmarkEnd w:id="207"/>
    </w:p>
    <w:p w14:paraId="54C542E7" w14:textId="4929CD95" w:rsidR="00760C3B" w:rsidRDefault="00760C3B" w:rsidP="008E5643">
      <w:pPr>
        <w:numPr>
          <w:ilvl w:val="0"/>
          <w:numId w:val="3"/>
        </w:numPr>
        <w:spacing w:before="120"/>
        <w:jc w:val="both"/>
      </w:pPr>
      <w:bookmarkStart w:id="208" w:name="_Ref483580627"/>
      <w:r>
        <w:t>Docomo, “</w:t>
      </w:r>
      <w:hyperlink r:id="rId66" w:history="1">
        <w:r w:rsidRPr="00760C3B">
          <w:rPr>
            <w:rStyle w:val="Hyperlink"/>
          </w:rPr>
          <w:t xml:space="preserve">d </w:t>
        </w:r>
        <w:proofErr w:type="spellStart"/>
        <w:r w:rsidRPr="00760C3B">
          <w:rPr>
            <w:rStyle w:val="Hyperlink"/>
          </w:rPr>
          <w:t>animestore</w:t>
        </w:r>
        <w:proofErr w:type="spellEnd"/>
        <w:r w:rsidRPr="00760C3B">
          <w:rPr>
            <w:rStyle w:val="Hyperlink"/>
          </w:rPr>
          <w:t xml:space="preserve"> Supporting H.265/HEVC Exhibit at the International Conference on ITU-T and ISO/IEC Standardization</w:t>
        </w:r>
      </w:hyperlink>
      <w:r>
        <w:t xml:space="preserve">”, </w:t>
      </w:r>
      <w:r w:rsidRPr="00B645A5">
        <w:rPr>
          <w:i/>
          <w:iCs/>
        </w:rPr>
        <w:t>NTT Docomo Technical Journal</w:t>
      </w:r>
      <w:r>
        <w:t>, Vol. 16, No. 3, 2014.</w:t>
      </w:r>
      <w:bookmarkEnd w:id="208"/>
    </w:p>
    <w:p w14:paraId="76DEF7EB" w14:textId="3A063789" w:rsidR="00760C3B" w:rsidRDefault="00760C3B" w:rsidP="008E5643">
      <w:pPr>
        <w:numPr>
          <w:ilvl w:val="0"/>
          <w:numId w:val="3"/>
        </w:numPr>
        <w:spacing w:before="120"/>
        <w:jc w:val="both"/>
      </w:pPr>
      <w:bookmarkStart w:id="209" w:name="_Ref483580608"/>
      <w:r>
        <w:t xml:space="preserve">Docomo, </w:t>
      </w:r>
      <w:hyperlink r:id="rId67" w:history="1">
        <w:r w:rsidRPr="00B645A5">
          <w:rPr>
            <w:rStyle w:val="Hyperlink"/>
          </w:rPr>
          <w:t>Docomo Anime Store</w:t>
        </w:r>
      </w:hyperlink>
      <w:r>
        <w:t>, accessed May 26, 2017.</w:t>
      </w:r>
      <w:bookmarkEnd w:id="209"/>
    </w:p>
    <w:p w14:paraId="1C55DB90" w14:textId="48953791" w:rsidR="00751ABA" w:rsidRDefault="001412E5" w:rsidP="008E5643">
      <w:pPr>
        <w:numPr>
          <w:ilvl w:val="0"/>
          <w:numId w:val="3"/>
        </w:numPr>
        <w:spacing w:before="120"/>
        <w:jc w:val="both"/>
      </w:pPr>
      <w:bookmarkStart w:id="210" w:name="_Ref483126370"/>
      <w:r>
        <w:t xml:space="preserve">McAdams, Deborah D., </w:t>
      </w:r>
      <w:r w:rsidR="00751ABA">
        <w:t>“</w:t>
      </w:r>
      <w:hyperlink r:id="rId68" w:history="1">
        <w:r w:rsidR="00751ABA" w:rsidRPr="00751ABA">
          <w:rPr>
            <w:rStyle w:val="Hyperlink"/>
          </w:rPr>
          <w:t>Report: South Korea Adopts ATSC 3.0</w:t>
        </w:r>
      </w:hyperlink>
      <w:r w:rsidR="00751ABA">
        <w:t xml:space="preserve">”, </w:t>
      </w:r>
      <w:r w:rsidR="00751ABA">
        <w:rPr>
          <w:i/>
          <w:iCs/>
        </w:rPr>
        <w:t>TV Technology</w:t>
      </w:r>
      <w:r w:rsidR="00751ABA">
        <w:t>, July 27, 2016.</w:t>
      </w:r>
      <w:bookmarkEnd w:id="210"/>
    </w:p>
    <w:p w14:paraId="738EFC79" w14:textId="6D865CB5" w:rsidR="00751ABA" w:rsidRDefault="001412E5" w:rsidP="008E5643">
      <w:pPr>
        <w:numPr>
          <w:ilvl w:val="0"/>
          <w:numId w:val="3"/>
        </w:numPr>
        <w:spacing w:before="120"/>
        <w:jc w:val="both"/>
      </w:pPr>
      <w:bookmarkStart w:id="211" w:name="_Ref483126372"/>
      <w:r>
        <w:t xml:space="preserve">Butts, Tom, </w:t>
      </w:r>
      <w:r w:rsidR="00751ABA">
        <w:t>“</w:t>
      </w:r>
      <w:hyperlink r:id="rId69" w:history="1">
        <w:r w:rsidR="00751ABA" w:rsidRPr="00751ABA">
          <w:rPr>
            <w:rStyle w:val="Hyperlink"/>
          </w:rPr>
          <w:t>Korea to Launch ATSC 3.0 Broadcasts in 2017</w:t>
        </w:r>
      </w:hyperlink>
      <w:r w:rsidR="00751ABA">
        <w:t xml:space="preserve">”, </w:t>
      </w:r>
      <w:r w:rsidR="00751ABA">
        <w:rPr>
          <w:i/>
          <w:iCs/>
        </w:rPr>
        <w:t>TV Technology</w:t>
      </w:r>
      <w:r w:rsidR="00751ABA">
        <w:t>, February 24, 2016.</w:t>
      </w:r>
      <w:bookmarkEnd w:id="211"/>
    </w:p>
    <w:p w14:paraId="4F5B1766" w14:textId="5FBA95A1" w:rsidR="001412E5" w:rsidRDefault="001412E5" w:rsidP="008E5643">
      <w:pPr>
        <w:numPr>
          <w:ilvl w:val="0"/>
          <w:numId w:val="3"/>
        </w:numPr>
        <w:spacing w:before="120"/>
        <w:jc w:val="both"/>
      </w:pPr>
      <w:bookmarkStart w:id="212" w:name="_Ref483127243"/>
      <w:proofErr w:type="spellStart"/>
      <w:r>
        <w:t>Tribbey</w:t>
      </w:r>
      <w:proofErr w:type="spellEnd"/>
      <w:r>
        <w:t>, Chris “</w:t>
      </w:r>
      <w:hyperlink r:id="rId70" w:history="1">
        <w:r w:rsidRPr="001412E5">
          <w:rPr>
            <w:rStyle w:val="Hyperlink"/>
          </w:rPr>
          <w:t>CES 2017: LG Debuts ATSC 3.0-Enabled 4K TVs</w:t>
        </w:r>
      </w:hyperlink>
      <w:r>
        <w:t xml:space="preserve">”, </w:t>
      </w:r>
      <w:r>
        <w:rPr>
          <w:i/>
          <w:iCs/>
        </w:rPr>
        <w:t>Broadcasting and Cable</w:t>
      </w:r>
      <w:r>
        <w:t>, January 8, 2017.</w:t>
      </w:r>
      <w:bookmarkEnd w:id="212"/>
    </w:p>
    <w:p w14:paraId="579FB0D5" w14:textId="105BE788" w:rsidR="007A28A6" w:rsidRDefault="007A28A6" w:rsidP="008E5643">
      <w:pPr>
        <w:numPr>
          <w:ilvl w:val="0"/>
          <w:numId w:val="3"/>
        </w:numPr>
        <w:spacing w:before="120"/>
        <w:jc w:val="both"/>
      </w:pPr>
      <w:bookmarkStart w:id="213" w:name="_Ref483571399"/>
      <w:r>
        <w:t>“</w:t>
      </w:r>
      <w:hyperlink r:id="rId71" w:history="1">
        <w:r w:rsidRPr="00760C3B">
          <w:rPr>
            <w:rStyle w:val="Hyperlink"/>
          </w:rPr>
          <w:t>KT and SK Broadband launch UHD with Elemental</w:t>
        </w:r>
      </w:hyperlink>
      <w:r>
        <w:t xml:space="preserve">”, </w:t>
      </w:r>
      <w:r>
        <w:rPr>
          <w:i/>
          <w:iCs/>
        </w:rPr>
        <w:t>Digital TV News</w:t>
      </w:r>
      <w:r>
        <w:t>, May 25, 2016.</w:t>
      </w:r>
      <w:bookmarkEnd w:id="213"/>
    </w:p>
    <w:p w14:paraId="125D964E" w14:textId="4BAC1C38" w:rsidR="00EC65A5" w:rsidRDefault="00EC65A5" w:rsidP="008E5643">
      <w:pPr>
        <w:numPr>
          <w:ilvl w:val="0"/>
          <w:numId w:val="3"/>
        </w:numPr>
        <w:spacing w:before="120"/>
        <w:jc w:val="both"/>
      </w:pPr>
      <w:bookmarkStart w:id="214" w:name="_Ref483574326"/>
      <w:r>
        <w:t>T-broad, “</w:t>
      </w:r>
      <w:hyperlink r:id="rId72" w:history="1">
        <w:r w:rsidRPr="00EC65A5">
          <w:rPr>
            <w:rStyle w:val="Hyperlink"/>
          </w:rPr>
          <w:t>UHD: Unrivaled premium broadcasting services</w:t>
        </w:r>
      </w:hyperlink>
      <w:r>
        <w:t>”, accessed May 26, 2017.</w:t>
      </w:r>
      <w:bookmarkEnd w:id="214"/>
    </w:p>
    <w:p w14:paraId="14874CDB" w14:textId="44B01C15" w:rsidR="001B3885" w:rsidRDefault="00112FB1" w:rsidP="001B3885">
      <w:pPr>
        <w:numPr>
          <w:ilvl w:val="0"/>
          <w:numId w:val="3"/>
        </w:numPr>
        <w:spacing w:before="120"/>
        <w:jc w:val="both"/>
      </w:pPr>
      <w:bookmarkStart w:id="215" w:name="_Ref483736571"/>
      <w:proofErr w:type="spellStart"/>
      <w:r>
        <w:t>Arris</w:t>
      </w:r>
      <w:proofErr w:type="spellEnd"/>
      <w:r w:rsidR="001B3885">
        <w:t>, “</w:t>
      </w:r>
      <w:proofErr w:type="spellStart"/>
      <w:r w:rsidR="00DE41F9">
        <w:fldChar w:fldCharType="begin"/>
      </w:r>
      <w:r w:rsidR="00DE41F9">
        <w:instrText xml:space="preserve"> HYPERLINK "http://www.prnewswire.com/news-releases/arris-set-tops-power-portugal-telecoms-new-meo-4k-service-300325402.html" </w:instrText>
      </w:r>
      <w:r w:rsidR="00DE41F9">
        <w:fldChar w:fldCharType="separate"/>
      </w:r>
      <w:r w:rsidR="001B3885" w:rsidRPr="00112FB1">
        <w:rPr>
          <w:rStyle w:val="Hyperlink"/>
        </w:rPr>
        <w:t>Arris</w:t>
      </w:r>
      <w:proofErr w:type="spellEnd"/>
      <w:r w:rsidR="001B3885" w:rsidRPr="00112FB1">
        <w:rPr>
          <w:rStyle w:val="Hyperlink"/>
        </w:rPr>
        <w:t xml:space="preserve"> set-tops for Portugal Telecom’s MEO 4K Service</w:t>
      </w:r>
      <w:r w:rsidR="00DE41F9">
        <w:rPr>
          <w:rStyle w:val="Hyperlink"/>
        </w:rPr>
        <w:fldChar w:fldCharType="end"/>
      </w:r>
      <w:r w:rsidR="001B3885">
        <w:t>”, September 9, 2016.</w:t>
      </w:r>
      <w:bookmarkEnd w:id="215"/>
    </w:p>
    <w:p w14:paraId="44A5A8BC" w14:textId="2980164B" w:rsidR="00744982" w:rsidRDefault="00744982" w:rsidP="001B3885">
      <w:pPr>
        <w:numPr>
          <w:ilvl w:val="0"/>
          <w:numId w:val="3"/>
        </w:numPr>
        <w:spacing w:before="120"/>
        <w:jc w:val="both"/>
      </w:pPr>
      <w:bookmarkStart w:id="216" w:name="_Ref518798104"/>
      <w:proofErr w:type="spellStart"/>
      <w:r>
        <w:t>Pekic</w:t>
      </w:r>
      <w:proofErr w:type="spellEnd"/>
      <w:r>
        <w:t>, Branislav, “</w:t>
      </w:r>
      <w:hyperlink r:id="rId73" w:history="1">
        <w:r w:rsidRPr="00744982">
          <w:rPr>
            <w:rStyle w:val="Hyperlink"/>
          </w:rPr>
          <w:t>Portugal’s NOS Debuts Next-Gen TV Service</w:t>
        </w:r>
      </w:hyperlink>
      <w:r>
        <w:t xml:space="preserve">”, </w:t>
      </w:r>
      <w:r>
        <w:rPr>
          <w:i/>
        </w:rPr>
        <w:t xml:space="preserve">Advanced Television, </w:t>
      </w:r>
      <w:r>
        <w:t>June 8, 2016.</w:t>
      </w:r>
      <w:bookmarkEnd w:id="216"/>
    </w:p>
    <w:p w14:paraId="2A82C19D" w14:textId="03782284" w:rsidR="003B55A4" w:rsidRDefault="003B55A4" w:rsidP="001B3885">
      <w:pPr>
        <w:numPr>
          <w:ilvl w:val="0"/>
          <w:numId w:val="3"/>
        </w:numPr>
        <w:spacing w:before="120"/>
        <w:jc w:val="both"/>
      </w:pPr>
      <w:bookmarkStart w:id="217" w:name="_Ref518812920"/>
      <w:proofErr w:type="spellStart"/>
      <w:r>
        <w:t>Dziadul</w:t>
      </w:r>
      <w:proofErr w:type="spellEnd"/>
      <w:r>
        <w:t>, Chris, “</w:t>
      </w:r>
      <w:hyperlink r:id="rId74" w:history="1">
        <w:r w:rsidRPr="003B55A4">
          <w:rPr>
            <w:rStyle w:val="Hyperlink"/>
          </w:rPr>
          <w:t>NTV-Plus delivers 4K</w:t>
        </w:r>
      </w:hyperlink>
      <w:r>
        <w:t xml:space="preserve">”, </w:t>
      </w:r>
      <w:r>
        <w:rPr>
          <w:i/>
        </w:rPr>
        <w:t>Broadband TV News</w:t>
      </w:r>
      <w:r>
        <w:t>, February 17, 2014.</w:t>
      </w:r>
      <w:bookmarkEnd w:id="217"/>
    </w:p>
    <w:p w14:paraId="4A710312" w14:textId="32BC0F1F" w:rsidR="003B55A4" w:rsidRDefault="003B55A4" w:rsidP="001B3885">
      <w:pPr>
        <w:numPr>
          <w:ilvl w:val="0"/>
          <w:numId w:val="3"/>
        </w:numPr>
        <w:spacing w:before="120"/>
        <w:jc w:val="both"/>
      </w:pPr>
      <w:bookmarkStart w:id="218" w:name="_Ref518812923"/>
      <w:r>
        <w:t>“</w:t>
      </w:r>
      <w:hyperlink r:id="rId75" w:history="1">
        <w:r w:rsidRPr="003B55A4">
          <w:rPr>
            <w:rStyle w:val="Hyperlink"/>
          </w:rPr>
          <w:t>NTV-Plus Launches TV Package in Ultra HD</w:t>
        </w:r>
      </w:hyperlink>
      <w:r>
        <w:t xml:space="preserve">”, </w:t>
      </w:r>
      <w:proofErr w:type="spellStart"/>
      <w:r>
        <w:rPr>
          <w:i/>
        </w:rPr>
        <w:t>MediaSat</w:t>
      </w:r>
      <w:proofErr w:type="spellEnd"/>
      <w:r>
        <w:t>, February 8, 2017.</w:t>
      </w:r>
      <w:bookmarkEnd w:id="218"/>
    </w:p>
    <w:p w14:paraId="1D0E66A3" w14:textId="46C7B179" w:rsidR="001730C4" w:rsidRDefault="001730C4" w:rsidP="008E5643">
      <w:pPr>
        <w:numPr>
          <w:ilvl w:val="0"/>
          <w:numId w:val="3"/>
        </w:numPr>
        <w:spacing w:before="120"/>
        <w:jc w:val="both"/>
      </w:pPr>
      <w:proofErr w:type="spellStart"/>
      <w:r>
        <w:t>HbbTV</w:t>
      </w:r>
      <w:proofErr w:type="spellEnd"/>
      <w:r>
        <w:t xml:space="preserve"> Association, “</w:t>
      </w:r>
      <w:hyperlink r:id="rId76" w:history="1">
        <w:r w:rsidRPr="00DF247B">
          <w:rPr>
            <w:rStyle w:val="Hyperlink"/>
          </w:rPr>
          <w:t xml:space="preserve">Spanish Digital TV Tech Forum adopts </w:t>
        </w:r>
        <w:proofErr w:type="spellStart"/>
        <w:r w:rsidRPr="00DF247B">
          <w:rPr>
            <w:rStyle w:val="Hyperlink"/>
          </w:rPr>
          <w:t>HbbTV</w:t>
        </w:r>
        <w:proofErr w:type="spellEnd"/>
        <w:r w:rsidRPr="00DF247B">
          <w:rPr>
            <w:rStyle w:val="Hyperlink"/>
          </w:rPr>
          <w:t xml:space="preserve"> 2</w:t>
        </w:r>
      </w:hyperlink>
      <w:r>
        <w:t>”, March 16, 2017.</w:t>
      </w:r>
      <w:bookmarkStart w:id="219" w:name="_Ref483575783"/>
    </w:p>
    <w:p w14:paraId="3F0CD260" w14:textId="59CDC819" w:rsidR="00FE644E" w:rsidRDefault="00FE644E" w:rsidP="008E5643">
      <w:pPr>
        <w:numPr>
          <w:ilvl w:val="0"/>
          <w:numId w:val="3"/>
        </w:numPr>
        <w:spacing w:before="120"/>
        <w:jc w:val="both"/>
      </w:pPr>
      <w:bookmarkStart w:id="220" w:name="_Ref3285880"/>
      <w:proofErr w:type="spellStart"/>
      <w:r>
        <w:t>McKane</w:t>
      </w:r>
      <w:proofErr w:type="spellEnd"/>
      <w:r>
        <w:t>, Jamie, “</w:t>
      </w:r>
      <w:hyperlink r:id="rId77" w:history="1">
        <w:r w:rsidRPr="0021324E">
          <w:rPr>
            <w:rStyle w:val="Hyperlink"/>
          </w:rPr>
          <w:t xml:space="preserve">Netflix vs </w:t>
        </w:r>
        <w:proofErr w:type="spellStart"/>
        <w:r w:rsidRPr="0021324E">
          <w:rPr>
            <w:rStyle w:val="Hyperlink"/>
          </w:rPr>
          <w:t>Showmax</w:t>
        </w:r>
        <w:proofErr w:type="spellEnd"/>
        <w:r w:rsidRPr="0021324E">
          <w:rPr>
            <w:rStyle w:val="Hyperlink"/>
          </w:rPr>
          <w:t xml:space="preserve"> – New data-saving codec tested</w:t>
        </w:r>
      </w:hyperlink>
      <w:r>
        <w:t xml:space="preserve">”, </w:t>
      </w:r>
      <w:r>
        <w:rPr>
          <w:i/>
        </w:rPr>
        <w:t xml:space="preserve">My Broadband, </w:t>
      </w:r>
      <w:r>
        <w:t>March 6, 2019.</w:t>
      </w:r>
      <w:bookmarkEnd w:id="220"/>
    </w:p>
    <w:p w14:paraId="433EA300" w14:textId="46825800" w:rsidR="008F7CDC" w:rsidRDefault="008F7CDC" w:rsidP="008E5643">
      <w:pPr>
        <w:numPr>
          <w:ilvl w:val="0"/>
          <w:numId w:val="3"/>
        </w:numPr>
        <w:spacing w:before="120"/>
        <w:jc w:val="both"/>
      </w:pPr>
      <w:bookmarkStart w:id="221" w:name="_Ref484551779"/>
      <w:r>
        <w:t>“</w:t>
      </w:r>
      <w:hyperlink r:id="rId78" w:history="1">
        <w:r w:rsidRPr="008F7CDC">
          <w:rPr>
            <w:rStyle w:val="Hyperlink"/>
          </w:rPr>
          <w:t>Swisscom launching UHD TV service</w:t>
        </w:r>
      </w:hyperlink>
      <w:r>
        <w:t xml:space="preserve">”, </w:t>
      </w:r>
      <w:r>
        <w:rPr>
          <w:i/>
          <w:iCs/>
        </w:rPr>
        <w:t>Advanced Television</w:t>
      </w:r>
      <w:r>
        <w:t>, September 15, 2015.</w:t>
      </w:r>
      <w:bookmarkEnd w:id="221"/>
    </w:p>
    <w:p w14:paraId="3D76D3CE" w14:textId="1176C794" w:rsidR="008F7CDC" w:rsidRDefault="008F7CDC" w:rsidP="008F7CDC">
      <w:pPr>
        <w:numPr>
          <w:ilvl w:val="0"/>
          <w:numId w:val="3"/>
        </w:numPr>
        <w:spacing w:before="120"/>
        <w:jc w:val="both"/>
      </w:pPr>
      <w:bookmarkStart w:id="222" w:name="_Ref484551860"/>
      <w:r>
        <w:t>Swisscom, “</w:t>
      </w:r>
      <w:hyperlink r:id="rId79" w:history="1">
        <w:r w:rsidRPr="008F7CDC">
          <w:rPr>
            <w:rStyle w:val="Hyperlink"/>
          </w:rPr>
          <w:t>UHD and voice search</w:t>
        </w:r>
      </w:hyperlink>
      <w:r>
        <w:t>”, June 2017.</w:t>
      </w:r>
      <w:bookmarkEnd w:id="222"/>
    </w:p>
    <w:p w14:paraId="7D3D05E7" w14:textId="14D3287F" w:rsidR="008F7CDC" w:rsidRDefault="008F7CDC" w:rsidP="008F7CDC">
      <w:pPr>
        <w:numPr>
          <w:ilvl w:val="0"/>
          <w:numId w:val="3"/>
        </w:numPr>
        <w:spacing w:before="120"/>
        <w:jc w:val="both"/>
      </w:pPr>
      <w:bookmarkStart w:id="223" w:name="_Ref484550599"/>
      <w:r>
        <w:t>Ultra HD Forum, “</w:t>
      </w:r>
      <w:hyperlink r:id="rId80" w:history="1">
        <w:r w:rsidRPr="00045BAD">
          <w:rPr>
            <w:rStyle w:val="Hyperlink"/>
          </w:rPr>
          <w:t>List of commercially available UHD or 4K services</w:t>
        </w:r>
      </w:hyperlink>
      <w:r>
        <w:t>”, April 2017.</w:t>
      </w:r>
      <w:bookmarkEnd w:id="223"/>
    </w:p>
    <w:p w14:paraId="6C70C2F1" w14:textId="4A6F509A" w:rsidR="006651EE" w:rsidRDefault="006651EE" w:rsidP="008E5643">
      <w:pPr>
        <w:numPr>
          <w:ilvl w:val="0"/>
          <w:numId w:val="3"/>
        </w:numPr>
        <w:spacing w:before="120"/>
        <w:jc w:val="both"/>
      </w:pPr>
      <w:bookmarkStart w:id="224" w:name="_Ref483331242"/>
      <w:bookmarkEnd w:id="219"/>
      <w:proofErr w:type="spellStart"/>
      <w:r>
        <w:t>Moulding</w:t>
      </w:r>
      <w:proofErr w:type="spellEnd"/>
      <w:r>
        <w:t>, John, “</w:t>
      </w:r>
      <w:hyperlink r:id="rId81" w:history="1">
        <w:r w:rsidRPr="006651EE">
          <w:rPr>
            <w:rStyle w:val="Hyperlink"/>
          </w:rPr>
          <w:t>Sky introduces HEVC encoding and decoding for its football and F1 contribution, boosting efficiency when compared to H.264</w:t>
        </w:r>
      </w:hyperlink>
      <w:r>
        <w:t xml:space="preserve">”, </w:t>
      </w:r>
      <w:proofErr w:type="spellStart"/>
      <w:r>
        <w:rPr>
          <w:i/>
          <w:iCs/>
        </w:rPr>
        <w:t>Videonet</w:t>
      </w:r>
      <w:proofErr w:type="spellEnd"/>
      <w:r>
        <w:t>, April 12, 2017.</w:t>
      </w:r>
      <w:bookmarkEnd w:id="224"/>
    </w:p>
    <w:p w14:paraId="52A4FE67" w14:textId="542C98B3" w:rsidR="006651EE" w:rsidRDefault="006651EE" w:rsidP="008E5643">
      <w:pPr>
        <w:numPr>
          <w:ilvl w:val="0"/>
          <w:numId w:val="3"/>
        </w:numPr>
        <w:spacing w:before="120"/>
        <w:jc w:val="both"/>
      </w:pPr>
      <w:bookmarkStart w:id="225" w:name="_Ref483331244"/>
      <w:r>
        <w:t>Groves, James, “</w:t>
      </w:r>
      <w:hyperlink r:id="rId82" w:history="1">
        <w:r w:rsidRPr="006651EE">
          <w:rPr>
            <w:rStyle w:val="Hyperlink"/>
          </w:rPr>
          <w:t>Sky chooses NTT for HEVC UHD delivery</w:t>
        </w:r>
      </w:hyperlink>
      <w:r>
        <w:t>”,</w:t>
      </w:r>
      <w:bookmarkEnd w:id="225"/>
      <w:r>
        <w:t xml:space="preserve"> </w:t>
      </w:r>
      <w:proofErr w:type="spellStart"/>
      <w:r w:rsidR="00D8317C">
        <w:rPr>
          <w:i/>
          <w:iCs/>
        </w:rPr>
        <w:t>TVBEurope</w:t>
      </w:r>
      <w:proofErr w:type="spellEnd"/>
      <w:r w:rsidR="00D8317C">
        <w:t>, April 10, 2017.</w:t>
      </w:r>
    </w:p>
    <w:p w14:paraId="1093459D" w14:textId="5393B286" w:rsidR="00045BAD" w:rsidRDefault="008F7CDC" w:rsidP="008F7CDC">
      <w:pPr>
        <w:numPr>
          <w:ilvl w:val="0"/>
          <w:numId w:val="3"/>
        </w:numPr>
        <w:spacing w:before="120"/>
        <w:jc w:val="both"/>
      </w:pPr>
      <w:bookmarkStart w:id="226" w:name="_Ref484549942"/>
      <w:r>
        <w:t xml:space="preserve">British Telecom, </w:t>
      </w:r>
      <w:r w:rsidR="00045BAD">
        <w:t>“</w:t>
      </w:r>
      <w:hyperlink r:id="rId83" w:history="1">
        <w:r w:rsidR="00045BAD" w:rsidRPr="00045BAD">
          <w:rPr>
            <w:rStyle w:val="Hyperlink"/>
          </w:rPr>
          <w:t>What is BT 4K UHD</w:t>
        </w:r>
      </w:hyperlink>
      <w:r w:rsidR="00045BAD">
        <w:t>?”, April 2017.</w:t>
      </w:r>
      <w:bookmarkEnd w:id="226"/>
    </w:p>
    <w:p w14:paraId="16B2E852" w14:textId="38F37E02" w:rsidR="007F1E62" w:rsidRDefault="007F1E62" w:rsidP="008E5643">
      <w:pPr>
        <w:numPr>
          <w:ilvl w:val="0"/>
          <w:numId w:val="3"/>
        </w:numPr>
        <w:spacing w:before="120"/>
        <w:jc w:val="both"/>
      </w:pPr>
      <w:bookmarkStart w:id="227" w:name="_Ref483239401"/>
      <w:r>
        <w:t>Clover, Julian, “</w:t>
      </w:r>
      <w:proofErr w:type="spellStart"/>
      <w:r w:rsidR="00DE41F9">
        <w:fldChar w:fldCharType="begin"/>
      </w:r>
      <w:r w:rsidR="00DE41F9">
        <w:instrText xml:space="preserve"> HYPERLINK "http://www.broadbandtvnews.com/2016/09/23/freeview-updates-hevc-ultra-hd/" </w:instrText>
      </w:r>
      <w:r w:rsidR="00DE41F9">
        <w:fldChar w:fldCharType="separate"/>
      </w:r>
      <w:r w:rsidRPr="007F1E62">
        <w:rPr>
          <w:rStyle w:val="Hyperlink"/>
        </w:rPr>
        <w:t>Freeview</w:t>
      </w:r>
      <w:proofErr w:type="spellEnd"/>
      <w:r w:rsidRPr="007F1E62">
        <w:rPr>
          <w:rStyle w:val="Hyperlink"/>
        </w:rPr>
        <w:t xml:space="preserve"> Updates for HEVC and Ultra HD</w:t>
      </w:r>
      <w:r w:rsidR="00DE41F9">
        <w:rPr>
          <w:rStyle w:val="Hyperlink"/>
        </w:rPr>
        <w:fldChar w:fldCharType="end"/>
      </w:r>
      <w:r>
        <w:t xml:space="preserve">”, </w:t>
      </w:r>
      <w:r>
        <w:rPr>
          <w:i/>
          <w:iCs/>
        </w:rPr>
        <w:t>Broadband TV News</w:t>
      </w:r>
      <w:r>
        <w:t>, September 23, 2016.</w:t>
      </w:r>
      <w:bookmarkEnd w:id="227"/>
    </w:p>
    <w:p w14:paraId="37145AC5" w14:textId="56CB4B28" w:rsidR="007F1E62" w:rsidRDefault="007F1E62" w:rsidP="008E5643">
      <w:pPr>
        <w:numPr>
          <w:ilvl w:val="0"/>
          <w:numId w:val="3"/>
        </w:numPr>
        <w:spacing w:before="120"/>
        <w:jc w:val="both"/>
      </w:pPr>
      <w:bookmarkStart w:id="228" w:name="_Ref483239662"/>
      <w:r>
        <w:t xml:space="preserve">Digital UK, </w:t>
      </w:r>
      <w:hyperlink r:id="rId84" w:history="1">
        <w:proofErr w:type="spellStart"/>
        <w:r w:rsidRPr="0078555C">
          <w:rPr>
            <w:rStyle w:val="Hyperlink"/>
            <w:i/>
            <w:iCs/>
          </w:rPr>
          <w:t>Freeview</w:t>
        </w:r>
        <w:proofErr w:type="spellEnd"/>
        <w:r w:rsidRPr="0078555C">
          <w:rPr>
            <w:rStyle w:val="Hyperlink"/>
            <w:i/>
            <w:iCs/>
          </w:rPr>
          <w:t xml:space="preserve"> Play – Technical Specification 2017 Profile, v2.1.1</w:t>
        </w:r>
      </w:hyperlink>
      <w:r>
        <w:t>, September 8, 2016.</w:t>
      </w:r>
      <w:bookmarkEnd w:id="228"/>
    </w:p>
    <w:p w14:paraId="386EE8D4" w14:textId="4089345D" w:rsidR="00952E73" w:rsidRDefault="00B645A5" w:rsidP="00613E78">
      <w:pPr>
        <w:numPr>
          <w:ilvl w:val="0"/>
          <w:numId w:val="3"/>
        </w:numPr>
        <w:spacing w:before="120"/>
        <w:jc w:val="both"/>
      </w:pPr>
      <w:bookmarkStart w:id="229" w:name="_Ref483581981"/>
      <w:proofErr w:type="spellStart"/>
      <w:r>
        <w:t>Jukic</w:t>
      </w:r>
      <w:proofErr w:type="spellEnd"/>
      <w:r>
        <w:t>, Stephan, “</w:t>
      </w:r>
      <w:hyperlink r:id="rId85" w:history="1">
        <w:r w:rsidRPr="00B645A5">
          <w:rPr>
            <w:rStyle w:val="Hyperlink"/>
          </w:rPr>
          <w:t>Now Virgin Media is launching its own powerful 4K UHD set-top box for 2016</w:t>
        </w:r>
      </w:hyperlink>
      <w:r>
        <w:t xml:space="preserve">”, </w:t>
      </w:r>
      <w:r w:rsidRPr="00613E78">
        <w:rPr>
          <w:i/>
          <w:iCs/>
        </w:rPr>
        <w:t>4K.com</w:t>
      </w:r>
      <w:r>
        <w:t>, May 10, 2016.</w:t>
      </w:r>
      <w:bookmarkEnd w:id="229"/>
    </w:p>
    <w:p w14:paraId="689C1AB2" w14:textId="640E17F5" w:rsidR="00DC4EA2" w:rsidRDefault="00DC4EA2" w:rsidP="008E5643">
      <w:pPr>
        <w:numPr>
          <w:ilvl w:val="0"/>
          <w:numId w:val="3"/>
        </w:numPr>
        <w:spacing w:before="120"/>
        <w:jc w:val="both"/>
      </w:pPr>
      <w:bookmarkStart w:id="230" w:name="_Ref483280010"/>
      <w:proofErr w:type="spellStart"/>
      <w:r>
        <w:lastRenderedPageBreak/>
        <w:t>Kindig</w:t>
      </w:r>
      <w:proofErr w:type="spellEnd"/>
      <w:r>
        <w:t>, Steve, “</w:t>
      </w:r>
      <w:hyperlink r:id="rId86" w:history="1">
        <w:r w:rsidRPr="00DC4EA2">
          <w:rPr>
            <w:rStyle w:val="Hyperlink"/>
          </w:rPr>
          <w:t>4K Content: What’s out there?</w:t>
        </w:r>
      </w:hyperlink>
      <w:r>
        <w:t xml:space="preserve">”, </w:t>
      </w:r>
      <w:r w:rsidRPr="00DC4EA2">
        <w:rPr>
          <w:i/>
          <w:iCs/>
        </w:rPr>
        <w:t>Crutchf</w:t>
      </w:r>
      <w:r w:rsidRPr="00DF247B">
        <w:rPr>
          <w:i/>
          <w:iCs/>
        </w:rPr>
        <w:t>ield</w:t>
      </w:r>
      <w:r>
        <w:t>, January 2017.</w:t>
      </w:r>
      <w:bookmarkEnd w:id="230"/>
    </w:p>
    <w:p w14:paraId="3201CFF9" w14:textId="03689207" w:rsidR="00154938" w:rsidRDefault="005368CC" w:rsidP="00154938">
      <w:pPr>
        <w:numPr>
          <w:ilvl w:val="0"/>
          <w:numId w:val="3"/>
        </w:numPr>
        <w:spacing w:before="120"/>
        <w:jc w:val="both"/>
      </w:pPr>
      <w:bookmarkStart w:id="231" w:name="_Ref483281900"/>
      <w:r>
        <w:t>Willcox, James K., “</w:t>
      </w:r>
      <w:hyperlink r:id="rId87" w:history="1">
        <w:r w:rsidRPr="005368CC">
          <w:rPr>
            <w:rStyle w:val="Hyperlink"/>
          </w:rPr>
          <w:t>Here’s Where to Stream 4K Movies and TV Shows</w:t>
        </w:r>
      </w:hyperlink>
      <w:r>
        <w:t xml:space="preserve">”, </w:t>
      </w:r>
      <w:r>
        <w:rPr>
          <w:i/>
          <w:iCs/>
        </w:rPr>
        <w:t>Consumer Reports</w:t>
      </w:r>
      <w:r>
        <w:t>, December 16, 2016.</w:t>
      </w:r>
      <w:bookmarkEnd w:id="231"/>
    </w:p>
    <w:p w14:paraId="64088127" w14:textId="1E54082F" w:rsidR="000F463A" w:rsidRDefault="000F463A" w:rsidP="008E5643">
      <w:pPr>
        <w:numPr>
          <w:ilvl w:val="0"/>
          <w:numId w:val="3"/>
        </w:numPr>
        <w:spacing w:before="120"/>
        <w:jc w:val="both"/>
      </w:pPr>
      <w:bookmarkStart w:id="232" w:name="_Ref483575016"/>
      <w:proofErr w:type="spellStart"/>
      <w:r>
        <w:t>Waniata</w:t>
      </w:r>
      <w:proofErr w:type="spellEnd"/>
      <w:r>
        <w:t>, Ryan, “</w:t>
      </w:r>
      <w:hyperlink r:id="rId88" w:history="1">
        <w:r w:rsidRPr="000F463A">
          <w:rPr>
            <w:rStyle w:val="Hyperlink"/>
          </w:rPr>
          <w:t>Dish revamps its Hopper interface and remote, adds new 4K set-top box</w:t>
        </w:r>
      </w:hyperlink>
      <w:r>
        <w:t xml:space="preserve">”, </w:t>
      </w:r>
      <w:r>
        <w:rPr>
          <w:i/>
          <w:iCs/>
        </w:rPr>
        <w:t>Digital Trends</w:t>
      </w:r>
      <w:r>
        <w:t>, January 5, 2015.</w:t>
      </w:r>
      <w:bookmarkEnd w:id="232"/>
    </w:p>
    <w:p w14:paraId="4DF95E36" w14:textId="4DB39141" w:rsidR="00CA7125" w:rsidRDefault="00CA7125" w:rsidP="008E5643">
      <w:pPr>
        <w:numPr>
          <w:ilvl w:val="0"/>
          <w:numId w:val="3"/>
        </w:numPr>
        <w:spacing w:before="120"/>
        <w:jc w:val="both"/>
      </w:pPr>
      <w:bookmarkStart w:id="233" w:name="_Ref483572884"/>
      <w:r>
        <w:t>Dish Network, “</w:t>
      </w:r>
      <w:hyperlink r:id="rId89" w:history="1">
        <w:r w:rsidRPr="00CA7125">
          <w:rPr>
            <w:rStyle w:val="Hyperlink"/>
          </w:rPr>
          <w:t>4K Joey: The Lean Machine</w:t>
        </w:r>
      </w:hyperlink>
      <w:r>
        <w:t xml:space="preserve">”, </w:t>
      </w:r>
      <w:r w:rsidR="00760C3B">
        <w:t>a</w:t>
      </w:r>
      <w:r>
        <w:t>ccessed May 26, 2017.</w:t>
      </w:r>
      <w:bookmarkEnd w:id="233"/>
    </w:p>
    <w:p w14:paraId="5858C783" w14:textId="114E1D2A" w:rsidR="00021E87" w:rsidRDefault="00021E87" w:rsidP="008E5643">
      <w:pPr>
        <w:numPr>
          <w:ilvl w:val="0"/>
          <w:numId w:val="3"/>
        </w:numPr>
        <w:spacing w:before="120"/>
        <w:jc w:val="both"/>
      </w:pPr>
      <w:bookmarkStart w:id="234" w:name="_Ref483300935"/>
      <w:proofErr w:type="spellStart"/>
      <w:r>
        <w:t>Jukic</w:t>
      </w:r>
      <w:proofErr w:type="spellEnd"/>
      <w:r>
        <w:t>, Steph</w:t>
      </w:r>
      <w:r w:rsidR="00B645A5">
        <w:t>a</w:t>
      </w:r>
      <w:r>
        <w:t>n, “</w:t>
      </w:r>
      <w:hyperlink r:id="rId90" w:history="1">
        <w:r w:rsidRPr="00021E87">
          <w:rPr>
            <w:rStyle w:val="Hyperlink"/>
          </w:rPr>
          <w:t>DirecTV to Expand its 4K UHD Channel Service to a Cheaper Subscription Package</w:t>
        </w:r>
      </w:hyperlink>
      <w:r>
        <w:t xml:space="preserve">”, </w:t>
      </w:r>
      <w:r w:rsidRPr="00F67972">
        <w:rPr>
          <w:i/>
          <w:iCs/>
        </w:rPr>
        <w:t>4K.com</w:t>
      </w:r>
      <w:r>
        <w:t>, December 21, 2016.</w:t>
      </w:r>
      <w:bookmarkEnd w:id="234"/>
      <w:r w:rsidRPr="00021E87">
        <w:t xml:space="preserve"> </w:t>
      </w:r>
    </w:p>
    <w:p w14:paraId="5B61816C" w14:textId="66A3D88B" w:rsidR="00021E87" w:rsidRDefault="00021E87" w:rsidP="008E5643">
      <w:pPr>
        <w:numPr>
          <w:ilvl w:val="0"/>
          <w:numId w:val="3"/>
        </w:numPr>
        <w:spacing w:before="120"/>
        <w:jc w:val="both"/>
      </w:pPr>
      <w:bookmarkStart w:id="235" w:name="_Ref483302011"/>
      <w:proofErr w:type="spellStart"/>
      <w:r>
        <w:t>Jukic</w:t>
      </w:r>
      <w:proofErr w:type="spellEnd"/>
      <w:r>
        <w:t>, Steph</w:t>
      </w:r>
      <w:r w:rsidR="00B645A5">
        <w:t>a</w:t>
      </w:r>
      <w:r>
        <w:t>n, “</w:t>
      </w:r>
      <w:hyperlink r:id="rId91" w:history="1">
        <w:r w:rsidRPr="00760C3B">
          <w:rPr>
            <w:rStyle w:val="Hyperlink"/>
          </w:rPr>
          <w:t>Fox and DirecTV To Broadcast First-Ever 4K NASCAR Race Followed by NBA &amp; MLB Games</w:t>
        </w:r>
      </w:hyperlink>
      <w:r>
        <w:t xml:space="preserve">”, </w:t>
      </w:r>
      <w:r>
        <w:rPr>
          <w:i/>
          <w:iCs/>
        </w:rPr>
        <w:t>4K.com</w:t>
      </w:r>
      <w:r>
        <w:t>, March 24, 2017.</w:t>
      </w:r>
      <w:bookmarkEnd w:id="235"/>
    </w:p>
    <w:p w14:paraId="5A0FB1BA" w14:textId="5A067A76" w:rsidR="00154938" w:rsidRDefault="00021E87" w:rsidP="00154938">
      <w:pPr>
        <w:numPr>
          <w:ilvl w:val="0"/>
          <w:numId w:val="3"/>
        </w:numPr>
        <w:spacing w:before="120"/>
        <w:jc w:val="both"/>
      </w:pPr>
      <w:bookmarkStart w:id="236" w:name="_Ref483300944"/>
      <w:r>
        <w:t>Lee, Tyler, “</w:t>
      </w:r>
      <w:hyperlink r:id="rId92" w:history="1">
        <w:r w:rsidRPr="00021E87">
          <w:rPr>
            <w:rStyle w:val="Hyperlink"/>
          </w:rPr>
          <w:t>Hulu Has Started To Stream In 4K</w:t>
        </w:r>
      </w:hyperlink>
      <w:r>
        <w:t xml:space="preserve">”, </w:t>
      </w:r>
      <w:r w:rsidRPr="00F67972">
        <w:rPr>
          <w:i/>
          <w:iCs/>
          <w:lang w:val="en"/>
        </w:rPr>
        <w:t>Ü</w:t>
      </w:r>
      <w:proofErr w:type="spellStart"/>
      <w:r w:rsidRPr="00F67972">
        <w:rPr>
          <w:i/>
          <w:iCs/>
        </w:rPr>
        <w:t>bergizmo</w:t>
      </w:r>
      <w:proofErr w:type="spellEnd"/>
      <w:r>
        <w:t>, December 2, 2016.</w:t>
      </w:r>
      <w:bookmarkEnd w:id="236"/>
    </w:p>
    <w:p w14:paraId="429A3470" w14:textId="43D179D4" w:rsidR="00021E87" w:rsidRDefault="00154938" w:rsidP="00154938">
      <w:pPr>
        <w:numPr>
          <w:ilvl w:val="0"/>
          <w:numId w:val="3"/>
        </w:numPr>
        <w:spacing w:before="120"/>
        <w:jc w:val="both"/>
      </w:pPr>
      <w:bookmarkStart w:id="237" w:name="_Ref483939646"/>
      <w:r>
        <w:t>Hempel, Jesse, “</w:t>
      </w:r>
      <w:hyperlink r:id="rId93" w:history="1">
        <w:r w:rsidRPr="00154938">
          <w:rPr>
            <w:rStyle w:val="Hyperlink"/>
          </w:rPr>
          <w:t>Layer3 TV’s Crazy Plan to Take On Comcast and Reinvent Cable</w:t>
        </w:r>
      </w:hyperlink>
      <w:r>
        <w:t>”, April 10, 2016.</w:t>
      </w:r>
      <w:bookmarkEnd w:id="237"/>
    </w:p>
    <w:p w14:paraId="2E8F47D6" w14:textId="3812F9D9" w:rsidR="00DC4EA2" w:rsidRDefault="007F1E62" w:rsidP="008E5643">
      <w:pPr>
        <w:numPr>
          <w:ilvl w:val="0"/>
          <w:numId w:val="3"/>
        </w:numPr>
        <w:spacing w:before="120"/>
        <w:jc w:val="both"/>
      </w:pPr>
      <w:bookmarkStart w:id="238" w:name="_Ref483238417"/>
      <w:r>
        <w:t>Sony Pictures, “</w:t>
      </w:r>
      <w:hyperlink r:id="rId94" w:history="1">
        <w:r w:rsidRPr="007F1E62">
          <w:rPr>
            <w:rStyle w:val="Hyperlink"/>
          </w:rPr>
          <w:t>Sony Pictures Launching ‘Ultra’ 4K Streaming Service on April 4th</w:t>
        </w:r>
      </w:hyperlink>
      <w:r>
        <w:t>”, March 29, 2016.</w:t>
      </w:r>
      <w:bookmarkEnd w:id="238"/>
    </w:p>
    <w:p w14:paraId="4D4C50F8" w14:textId="364E8A64" w:rsidR="00053E30" w:rsidRDefault="00A56AA2" w:rsidP="00053E30">
      <w:pPr>
        <w:numPr>
          <w:ilvl w:val="0"/>
          <w:numId w:val="3"/>
        </w:numPr>
        <w:spacing w:before="120"/>
        <w:jc w:val="both"/>
      </w:pPr>
      <w:bookmarkStart w:id="239" w:name="_Ref484543054"/>
      <w:proofErr w:type="spellStart"/>
      <w:r>
        <w:t>Vivicast</w:t>
      </w:r>
      <w:proofErr w:type="spellEnd"/>
      <w:r>
        <w:t xml:space="preserve"> Media</w:t>
      </w:r>
      <w:r w:rsidR="00053E30">
        <w:t>, “</w:t>
      </w:r>
      <w:hyperlink r:id="rId95" w:history="1">
        <w:r w:rsidR="00053E30" w:rsidRPr="00A56AA2">
          <w:rPr>
            <w:rStyle w:val="Hyperlink"/>
          </w:rPr>
          <w:t xml:space="preserve">SES, </w:t>
        </w:r>
        <w:proofErr w:type="spellStart"/>
        <w:r w:rsidR="00053E30" w:rsidRPr="00A56AA2">
          <w:rPr>
            <w:rStyle w:val="Hyperlink"/>
          </w:rPr>
          <w:t>Vivicast</w:t>
        </w:r>
        <w:proofErr w:type="spellEnd"/>
        <w:r w:rsidR="00053E30" w:rsidRPr="00A56AA2">
          <w:rPr>
            <w:rStyle w:val="Hyperlink"/>
          </w:rPr>
          <w:t xml:space="preserve"> UHD bouquet for US cable</w:t>
        </w:r>
      </w:hyperlink>
      <w:r w:rsidR="00053E30">
        <w:t>”, April 24, 2017.</w:t>
      </w:r>
      <w:bookmarkEnd w:id="239"/>
    </w:p>
    <w:p w14:paraId="121946A5" w14:textId="4554F49F" w:rsidR="00053E30" w:rsidRDefault="00053E30" w:rsidP="00053E30">
      <w:pPr>
        <w:numPr>
          <w:ilvl w:val="0"/>
          <w:numId w:val="3"/>
        </w:numPr>
        <w:spacing w:before="120"/>
        <w:jc w:val="both"/>
      </w:pPr>
      <w:bookmarkStart w:id="240" w:name="_Ref484543055"/>
      <w:r>
        <w:t>Baumgartner, Jeff, “</w:t>
      </w:r>
      <w:hyperlink r:id="rId96" w:history="1">
        <w:r w:rsidRPr="00053E30">
          <w:rPr>
            <w:rStyle w:val="Hyperlink"/>
          </w:rPr>
          <w:t>SES Adds Cable Operators to 4K Trial Mix</w:t>
        </w:r>
      </w:hyperlink>
      <w:r>
        <w:t xml:space="preserve">”, </w:t>
      </w:r>
      <w:r>
        <w:rPr>
          <w:i/>
          <w:iCs/>
        </w:rPr>
        <w:t>Multichannel News</w:t>
      </w:r>
      <w:r>
        <w:t>, February 28, 2017.</w:t>
      </w:r>
      <w:bookmarkEnd w:id="240"/>
    </w:p>
    <w:p w14:paraId="4D233D7E" w14:textId="4456C53B" w:rsidR="00FE644E" w:rsidRDefault="00FE644E" w:rsidP="00053E30">
      <w:pPr>
        <w:numPr>
          <w:ilvl w:val="0"/>
          <w:numId w:val="3"/>
        </w:numPr>
        <w:spacing w:before="120"/>
        <w:jc w:val="both"/>
      </w:pPr>
      <w:bookmarkStart w:id="241" w:name="_Ref3287198"/>
      <w:proofErr w:type="spellStart"/>
      <w:r>
        <w:t>LiveU</w:t>
      </w:r>
      <w:proofErr w:type="spellEnd"/>
      <w:r>
        <w:t>, “</w:t>
      </w:r>
      <w:proofErr w:type="spellStart"/>
      <w:r w:rsidR="00DE41F9">
        <w:fldChar w:fldCharType="begin"/>
      </w:r>
      <w:r w:rsidR="00DE41F9">
        <w:instrText xml:space="preserve"> HYPERLINK "https://www.prnewswire.com/news-releases/liveu-2018-state-of-live-report-hevc-now-represents-25-of-worldwide-traffic-300763953.html" </w:instrText>
      </w:r>
      <w:r w:rsidR="00DE41F9">
        <w:fldChar w:fldCharType="separate"/>
      </w:r>
      <w:r w:rsidRPr="0021324E">
        <w:rPr>
          <w:rStyle w:val="Hyperlink"/>
        </w:rPr>
        <w:t>LiveU</w:t>
      </w:r>
      <w:proofErr w:type="spellEnd"/>
      <w:r w:rsidRPr="0021324E">
        <w:rPr>
          <w:rStyle w:val="Hyperlink"/>
        </w:rPr>
        <w:t xml:space="preserve"> 2018 'State of Live' Report: HEVC Now Represents 25% of Worldwide Traffic</w:t>
      </w:r>
      <w:r w:rsidR="00DE41F9">
        <w:rPr>
          <w:rStyle w:val="Hyperlink"/>
        </w:rPr>
        <w:fldChar w:fldCharType="end"/>
      </w:r>
      <w:r>
        <w:t xml:space="preserve">”, </w:t>
      </w:r>
      <w:r>
        <w:rPr>
          <w:i/>
        </w:rPr>
        <w:t>PR Newswire</w:t>
      </w:r>
      <w:r>
        <w:t>, December 12, 2018.</w:t>
      </w:r>
      <w:bookmarkEnd w:id="241"/>
    </w:p>
    <w:p w14:paraId="2A40EEDF" w14:textId="50809809" w:rsidR="000F463A" w:rsidRDefault="000F463A" w:rsidP="008E5643">
      <w:pPr>
        <w:numPr>
          <w:ilvl w:val="0"/>
          <w:numId w:val="3"/>
        </w:numPr>
        <w:spacing w:before="120"/>
        <w:jc w:val="both"/>
      </w:pPr>
      <w:bookmarkStart w:id="242" w:name="_Ref483574786"/>
      <w:r>
        <w:t>Harmonic, “</w:t>
      </w:r>
      <w:hyperlink r:id="rId97" w:history="1">
        <w:r w:rsidRPr="00760C3B">
          <w:rPr>
            <w:rStyle w:val="Hyperlink"/>
          </w:rPr>
          <w:t>Dish HD Asia Launches First All-HEVC DTH Service With Thomson Video Networks</w:t>
        </w:r>
      </w:hyperlink>
      <w:r>
        <w:t>”, January 25, 2016.</w:t>
      </w:r>
      <w:bookmarkEnd w:id="242"/>
    </w:p>
    <w:p w14:paraId="2EC999DE" w14:textId="0FEE3962" w:rsidR="00BE68A1" w:rsidRDefault="00BE68A1" w:rsidP="008E5643">
      <w:pPr>
        <w:numPr>
          <w:ilvl w:val="0"/>
          <w:numId w:val="3"/>
        </w:numPr>
        <w:spacing w:before="120"/>
        <w:jc w:val="both"/>
      </w:pPr>
      <w:bookmarkStart w:id="243" w:name="_Ref483570024"/>
      <w:r>
        <w:t>Eutelsat, “</w:t>
      </w:r>
      <w:hyperlink r:id="rId98" w:history="1">
        <w:r w:rsidRPr="00BE68A1">
          <w:rPr>
            <w:rStyle w:val="Hyperlink"/>
          </w:rPr>
          <w:t xml:space="preserve">Eutelsat scales up Ultra HD content with two new channels at the popular </w:t>
        </w:r>
        <w:proofErr w:type="spellStart"/>
        <w:r w:rsidRPr="00BE68A1">
          <w:rPr>
            <w:rStyle w:val="Hyperlink"/>
          </w:rPr>
          <w:t>Hotbird</w:t>
        </w:r>
        <w:proofErr w:type="spellEnd"/>
        <w:r w:rsidRPr="00BE68A1">
          <w:rPr>
            <w:rStyle w:val="Hyperlink"/>
          </w:rPr>
          <w:t xml:space="preserve"> </w:t>
        </w:r>
        <w:proofErr w:type="spellStart"/>
        <w:r w:rsidRPr="00BE68A1">
          <w:rPr>
            <w:rStyle w:val="Hyperlink"/>
          </w:rPr>
          <w:t>neighbourhood</w:t>
        </w:r>
        <w:proofErr w:type="spellEnd"/>
      </w:hyperlink>
      <w:r>
        <w:t>”, January 4, 2017.</w:t>
      </w:r>
      <w:bookmarkEnd w:id="243"/>
    </w:p>
    <w:p w14:paraId="3B4D0C6A" w14:textId="2EC90FCD" w:rsidR="000E7A2E" w:rsidRDefault="000E7A2E" w:rsidP="000E7A2E">
      <w:pPr>
        <w:numPr>
          <w:ilvl w:val="0"/>
          <w:numId w:val="3"/>
        </w:numPr>
        <w:spacing w:before="120"/>
        <w:jc w:val="both"/>
      </w:pPr>
      <w:bookmarkStart w:id="244" w:name="_Ref484535636"/>
      <w:proofErr w:type="spellStart"/>
      <w:r>
        <w:t>Balterston</w:t>
      </w:r>
      <w:proofErr w:type="spellEnd"/>
      <w:r>
        <w:t>, Michael, “</w:t>
      </w:r>
      <w:hyperlink r:id="rId99" w:history="1">
        <w:r w:rsidRPr="000E7A2E">
          <w:rPr>
            <w:rStyle w:val="Hyperlink"/>
          </w:rPr>
          <w:t>Harmonic Launches HEVC System in Africa</w:t>
        </w:r>
      </w:hyperlink>
      <w:r>
        <w:t xml:space="preserve">”, </w:t>
      </w:r>
      <w:r>
        <w:rPr>
          <w:i/>
          <w:iCs/>
        </w:rPr>
        <w:t>TV Technology</w:t>
      </w:r>
      <w:r>
        <w:t>, May 3, 2016.</w:t>
      </w:r>
      <w:bookmarkEnd w:id="244"/>
    </w:p>
    <w:p w14:paraId="3B800777" w14:textId="5247803D" w:rsidR="000E7A2E" w:rsidRDefault="000E7A2E" w:rsidP="000E7A2E">
      <w:pPr>
        <w:numPr>
          <w:ilvl w:val="0"/>
          <w:numId w:val="3"/>
        </w:numPr>
        <w:spacing w:before="120"/>
        <w:jc w:val="both"/>
      </w:pPr>
      <w:bookmarkStart w:id="245" w:name="_Ref484536022"/>
      <w:r>
        <w:t>“</w:t>
      </w:r>
      <w:proofErr w:type="spellStart"/>
      <w:r w:rsidR="00DE41F9">
        <w:fldChar w:fldCharType="begin"/>
      </w:r>
      <w:r w:rsidR="00DE41F9">
        <w:instrText xml:space="preserve"> HYPERLINK "http://www.digitaltveurope.net/381402/kartina-tv-taps-harmonic-for-ott-delivery/" </w:instrText>
      </w:r>
      <w:r w:rsidR="00DE41F9">
        <w:fldChar w:fldCharType="separate"/>
      </w:r>
      <w:r w:rsidRPr="000E7A2E">
        <w:rPr>
          <w:rStyle w:val="Hyperlink"/>
        </w:rPr>
        <w:t>Kartina</w:t>
      </w:r>
      <w:proofErr w:type="spellEnd"/>
      <w:r w:rsidRPr="000E7A2E">
        <w:rPr>
          <w:rStyle w:val="Hyperlink"/>
        </w:rPr>
        <w:t xml:space="preserve"> TV taps Harmonic for OTT delivery</w:t>
      </w:r>
      <w:r w:rsidR="00DE41F9">
        <w:rPr>
          <w:rStyle w:val="Hyperlink"/>
        </w:rPr>
        <w:fldChar w:fldCharType="end"/>
      </w:r>
      <w:r>
        <w:t xml:space="preserve">”, </w:t>
      </w:r>
      <w:r>
        <w:rPr>
          <w:i/>
          <w:iCs/>
        </w:rPr>
        <w:t>Digital TV Europe</w:t>
      </w:r>
      <w:r>
        <w:t>, June 11, 2015.</w:t>
      </w:r>
      <w:bookmarkEnd w:id="245"/>
    </w:p>
    <w:p w14:paraId="758D6075" w14:textId="28F9543C" w:rsidR="00F85336" w:rsidRDefault="005368CC" w:rsidP="00F85336">
      <w:pPr>
        <w:numPr>
          <w:ilvl w:val="0"/>
          <w:numId w:val="3"/>
        </w:numPr>
        <w:spacing w:before="120"/>
        <w:jc w:val="both"/>
      </w:pPr>
      <w:bookmarkStart w:id="246" w:name="_Ref483282669"/>
      <w:proofErr w:type="spellStart"/>
      <w:r>
        <w:t>Giardina</w:t>
      </w:r>
      <w:proofErr w:type="spellEnd"/>
      <w:r>
        <w:t>, Carolyn, “</w:t>
      </w:r>
      <w:hyperlink r:id="rId100" w:history="1">
        <w:r w:rsidRPr="00760C3B">
          <w:rPr>
            <w:rStyle w:val="Hyperlink"/>
          </w:rPr>
          <w:t>Live Ultra HD Coverage of FIFA World Cup Coming to Brazil</w:t>
        </w:r>
      </w:hyperlink>
      <w:r>
        <w:t xml:space="preserve">”, </w:t>
      </w:r>
      <w:r w:rsidRPr="005368CC">
        <w:rPr>
          <w:i/>
          <w:iCs/>
        </w:rPr>
        <w:t>Hollywood Reporter</w:t>
      </w:r>
      <w:r>
        <w:t xml:space="preserve">, </w:t>
      </w:r>
      <w:r w:rsidRPr="005368CC">
        <w:t>June</w:t>
      </w:r>
      <w:r>
        <w:t xml:space="preserve"> 12, 2014.</w:t>
      </w:r>
      <w:bookmarkEnd w:id="246"/>
    </w:p>
    <w:p w14:paraId="56712F09" w14:textId="02EFA6D0" w:rsidR="005368CC" w:rsidRDefault="00F85336" w:rsidP="00F85336">
      <w:pPr>
        <w:numPr>
          <w:ilvl w:val="0"/>
          <w:numId w:val="3"/>
        </w:numPr>
        <w:spacing w:before="120"/>
        <w:jc w:val="both"/>
      </w:pPr>
      <w:bookmarkStart w:id="247" w:name="_Ref484542000"/>
      <w:r>
        <w:t>Cisco, “</w:t>
      </w:r>
      <w:hyperlink r:id="rId101" w:history="1">
        <w:r w:rsidRPr="00F85336">
          <w:rPr>
            <w:rStyle w:val="Hyperlink"/>
          </w:rPr>
          <w:t xml:space="preserve">Canal+ Delivers First-Ever 4K Broadcast of UEFA Champions League Final with Cisco </w:t>
        </w:r>
        <w:proofErr w:type="spellStart"/>
        <w:r w:rsidRPr="00F85336">
          <w:rPr>
            <w:rStyle w:val="Hyperlink"/>
          </w:rPr>
          <w:t>Videoscape</w:t>
        </w:r>
        <w:proofErr w:type="spellEnd"/>
      </w:hyperlink>
      <w:r>
        <w:t>”, June 11, 2015.</w:t>
      </w:r>
      <w:bookmarkEnd w:id="247"/>
    </w:p>
    <w:p w14:paraId="0E9F7230" w14:textId="489EDE31" w:rsidR="00F85336" w:rsidRDefault="005368CC" w:rsidP="00F85336">
      <w:pPr>
        <w:numPr>
          <w:ilvl w:val="0"/>
          <w:numId w:val="3"/>
        </w:numPr>
        <w:spacing w:before="120"/>
        <w:jc w:val="both"/>
      </w:pPr>
      <w:bookmarkStart w:id="248" w:name="_Ref483282680"/>
      <w:proofErr w:type="spellStart"/>
      <w:r>
        <w:t>Shumacher</w:t>
      </w:r>
      <w:proofErr w:type="spellEnd"/>
      <w:r>
        <w:t>-Rasmussen, “</w:t>
      </w:r>
      <w:hyperlink r:id="rId102" w:history="1">
        <w:r w:rsidRPr="005368CC">
          <w:rPr>
            <w:rStyle w:val="Hyperlink"/>
          </w:rPr>
          <w:t>Globosat, NET, and Elemental Team to Stream Olympics in Brazil</w:t>
        </w:r>
      </w:hyperlink>
      <w:r>
        <w:t xml:space="preserve">”, </w:t>
      </w:r>
      <w:r>
        <w:rPr>
          <w:i/>
          <w:iCs/>
        </w:rPr>
        <w:t>Streaming Media</w:t>
      </w:r>
      <w:r>
        <w:t>, August 8, 2016.</w:t>
      </w:r>
      <w:bookmarkEnd w:id="248"/>
    </w:p>
    <w:p w14:paraId="33A01008" w14:textId="21026B70" w:rsidR="00F85336" w:rsidRDefault="001C3C91" w:rsidP="00F85336">
      <w:pPr>
        <w:numPr>
          <w:ilvl w:val="0"/>
          <w:numId w:val="3"/>
        </w:numPr>
        <w:spacing w:before="120"/>
        <w:jc w:val="both"/>
      </w:pPr>
      <w:bookmarkStart w:id="249" w:name="_Ref483302275"/>
      <w:proofErr w:type="spellStart"/>
      <w:r>
        <w:t>Dachman</w:t>
      </w:r>
      <w:proofErr w:type="spellEnd"/>
      <w:r>
        <w:t>, Jason, “</w:t>
      </w:r>
      <w:hyperlink r:id="rId103" w:history="1">
        <w:r w:rsidRPr="001C3C91">
          <w:rPr>
            <w:rStyle w:val="Hyperlink"/>
          </w:rPr>
          <w:t>NBC Sports, AT&amp;T Team Up To Deliver Premier League in 4K/UHD on DirecTV</w:t>
        </w:r>
      </w:hyperlink>
      <w:r>
        <w:t xml:space="preserve">”, </w:t>
      </w:r>
      <w:r>
        <w:rPr>
          <w:i/>
          <w:iCs/>
        </w:rPr>
        <w:t>SVG News</w:t>
      </w:r>
      <w:r>
        <w:t>, January 19, 2017.</w:t>
      </w:r>
      <w:bookmarkEnd w:id="249"/>
    </w:p>
    <w:p w14:paraId="790C22C0" w14:textId="6D28B913" w:rsidR="00760C3B" w:rsidRDefault="00760C3B" w:rsidP="008E5643">
      <w:pPr>
        <w:numPr>
          <w:ilvl w:val="0"/>
          <w:numId w:val="3"/>
        </w:numPr>
        <w:spacing w:before="120"/>
        <w:jc w:val="both"/>
      </w:pPr>
      <w:bookmarkStart w:id="250" w:name="_Ref483578652"/>
      <w:bookmarkStart w:id="251" w:name="_Ref483129933"/>
      <w:r>
        <w:t>Simpson, Campbell, “</w:t>
      </w:r>
      <w:hyperlink r:id="rId104" w:history="1">
        <w:r w:rsidRPr="00882BF3">
          <w:rPr>
            <w:rStyle w:val="Hyperlink"/>
          </w:rPr>
          <w:t>Samsung's Galaxy S4 has a next-gen video codec</w:t>
        </w:r>
      </w:hyperlink>
      <w:r>
        <w:t xml:space="preserve">”, </w:t>
      </w:r>
      <w:r w:rsidRPr="00760C3B">
        <w:rPr>
          <w:i/>
          <w:iCs/>
        </w:rPr>
        <w:t>PC World</w:t>
      </w:r>
      <w:r>
        <w:t>, March 15, 2013.</w:t>
      </w:r>
      <w:bookmarkEnd w:id="250"/>
    </w:p>
    <w:p w14:paraId="6E7E2960" w14:textId="152FF464" w:rsidR="00694ACB" w:rsidRDefault="00694ACB" w:rsidP="008E5643">
      <w:pPr>
        <w:numPr>
          <w:ilvl w:val="0"/>
          <w:numId w:val="3"/>
        </w:numPr>
        <w:spacing w:before="120"/>
        <w:jc w:val="both"/>
      </w:pPr>
      <w:bookmarkStart w:id="252" w:name="_Ref485304651"/>
      <w:r>
        <w:lastRenderedPageBreak/>
        <w:t>“</w:t>
      </w:r>
      <w:hyperlink r:id="rId105" w:history="1">
        <w:r w:rsidRPr="00694ACB">
          <w:rPr>
            <w:rStyle w:val="Hyperlink"/>
          </w:rPr>
          <w:t>LG G4 vs. Samsung Galaxy S6</w:t>
        </w:r>
      </w:hyperlink>
      <w:r>
        <w:t xml:space="preserve">”, </w:t>
      </w:r>
      <w:proofErr w:type="spellStart"/>
      <w:r>
        <w:rPr>
          <w:i/>
          <w:iCs/>
        </w:rPr>
        <w:t>GSMArena</w:t>
      </w:r>
      <w:proofErr w:type="spellEnd"/>
      <w:r>
        <w:t>, June 19, 2015.</w:t>
      </w:r>
      <w:bookmarkEnd w:id="252"/>
    </w:p>
    <w:p w14:paraId="6CE9E3AE" w14:textId="7D156D38" w:rsidR="00694ACB" w:rsidRDefault="00694ACB" w:rsidP="008E5643">
      <w:pPr>
        <w:numPr>
          <w:ilvl w:val="0"/>
          <w:numId w:val="3"/>
        </w:numPr>
        <w:spacing w:before="120"/>
        <w:jc w:val="both"/>
      </w:pPr>
      <w:bookmarkStart w:id="253" w:name="_Ref485305578"/>
      <w:r>
        <w:t>“</w:t>
      </w:r>
      <w:hyperlink r:id="rId106" w:anchor="sku=sku7870371" w:history="1">
        <w:r w:rsidRPr="00694ACB">
          <w:rPr>
            <w:rStyle w:val="Hyperlink"/>
          </w:rPr>
          <w:t>LG G5</w:t>
        </w:r>
      </w:hyperlink>
      <w:r>
        <w:t>”, AT&amp;T, accessed June 2017.</w:t>
      </w:r>
      <w:bookmarkEnd w:id="253"/>
    </w:p>
    <w:p w14:paraId="4F779A38" w14:textId="021E3A74" w:rsidR="001B0C75" w:rsidRDefault="001B0C75" w:rsidP="001B0C75">
      <w:pPr>
        <w:numPr>
          <w:ilvl w:val="0"/>
          <w:numId w:val="3"/>
        </w:numPr>
        <w:spacing w:before="120"/>
        <w:jc w:val="both"/>
      </w:pPr>
      <w:bookmarkStart w:id="254" w:name="_Ref484596379"/>
      <w:r>
        <w:t>Sullivan, Gary J., and Wu, Yongjun, “</w:t>
      </w:r>
      <w:hyperlink r:id="rId107" w:history="1">
        <w:r w:rsidRPr="001B0C75">
          <w:rPr>
            <w:rStyle w:val="Hyperlink"/>
          </w:rPr>
          <w:t>DirectX Video Acceleration Specification for High Efficiency Video Coding (HEVC)</w:t>
        </w:r>
      </w:hyperlink>
      <w:r>
        <w:t>”, August 9, 2013.</w:t>
      </w:r>
      <w:bookmarkEnd w:id="254"/>
    </w:p>
    <w:p w14:paraId="0F7B14D5" w14:textId="13626E4D" w:rsidR="00D26033" w:rsidRDefault="00D26033" w:rsidP="00D26033">
      <w:pPr>
        <w:numPr>
          <w:ilvl w:val="0"/>
          <w:numId w:val="3"/>
        </w:numPr>
        <w:spacing w:before="120"/>
        <w:jc w:val="both"/>
      </w:pPr>
      <w:bookmarkStart w:id="255" w:name="_Ref484722642"/>
      <w:proofErr w:type="spellStart"/>
      <w:r>
        <w:t>Callaham</w:t>
      </w:r>
      <w:proofErr w:type="spellEnd"/>
      <w:r>
        <w:t>, John, “</w:t>
      </w:r>
      <w:hyperlink r:id="rId108" w:history="1">
        <w:r w:rsidRPr="00D26033">
          <w:rPr>
            <w:rStyle w:val="Hyperlink"/>
          </w:rPr>
          <w:t>Microsoft: Windows 10 will support the HEVC video compression standard</w:t>
        </w:r>
      </w:hyperlink>
      <w:r>
        <w:t xml:space="preserve">”, </w:t>
      </w:r>
      <w:r>
        <w:rPr>
          <w:i/>
          <w:iCs/>
        </w:rPr>
        <w:t>Windows Central</w:t>
      </w:r>
      <w:r>
        <w:t>, November 1, 2014.</w:t>
      </w:r>
      <w:bookmarkEnd w:id="255"/>
    </w:p>
    <w:p w14:paraId="46DCFE7B" w14:textId="1D65363C" w:rsidR="00D045C9" w:rsidRDefault="00D045C9" w:rsidP="00D045C9">
      <w:pPr>
        <w:numPr>
          <w:ilvl w:val="0"/>
          <w:numId w:val="3"/>
        </w:numPr>
        <w:spacing w:before="120"/>
        <w:jc w:val="both"/>
      </w:pPr>
      <w:bookmarkStart w:id="256" w:name="_Ref485375201"/>
      <w:bookmarkStart w:id="257" w:name="_Ref485374874"/>
      <w:r>
        <w:t>Microsoft, “</w:t>
      </w:r>
      <w:hyperlink r:id="rId109" w:history="1">
        <w:r w:rsidRPr="00D26033">
          <w:rPr>
            <w:rStyle w:val="Hyperlink"/>
          </w:rPr>
          <w:t>H.265 / HEVC Video Decoder</w:t>
        </w:r>
      </w:hyperlink>
      <w:r>
        <w:t>”, accessed June 8, 2017.</w:t>
      </w:r>
      <w:bookmarkEnd w:id="256"/>
    </w:p>
    <w:p w14:paraId="14073343" w14:textId="0678A56A" w:rsidR="00D045C9" w:rsidRDefault="00D045C9" w:rsidP="00D26033">
      <w:pPr>
        <w:numPr>
          <w:ilvl w:val="0"/>
          <w:numId w:val="3"/>
        </w:numPr>
        <w:spacing w:before="120"/>
        <w:jc w:val="both"/>
      </w:pPr>
      <w:bookmarkStart w:id="258" w:name="_Ref485375224"/>
      <w:r>
        <w:t>Microsoft, “</w:t>
      </w:r>
      <w:hyperlink r:id="rId110" w:history="1">
        <w:r w:rsidRPr="00D045C9">
          <w:rPr>
            <w:rStyle w:val="Hyperlink"/>
          </w:rPr>
          <w:t>Supported Codecs</w:t>
        </w:r>
      </w:hyperlink>
      <w:r>
        <w:t>”, Windows Development Center, February 8, 2017.</w:t>
      </w:r>
      <w:bookmarkEnd w:id="257"/>
      <w:bookmarkEnd w:id="258"/>
    </w:p>
    <w:p w14:paraId="74EAA0DB" w14:textId="4FA931D0" w:rsidR="00D26033" w:rsidRDefault="00D26033" w:rsidP="00D26033">
      <w:pPr>
        <w:numPr>
          <w:ilvl w:val="0"/>
          <w:numId w:val="3"/>
        </w:numPr>
        <w:spacing w:before="120"/>
        <w:jc w:val="both"/>
      </w:pPr>
      <w:bookmarkStart w:id="259" w:name="_Ref484723566"/>
      <w:r>
        <w:t>Paras, Archie, “</w:t>
      </w:r>
      <w:hyperlink r:id="rId111" w:history="1">
        <w:r w:rsidRPr="00D26033">
          <w:rPr>
            <w:rStyle w:val="Hyperlink"/>
          </w:rPr>
          <w:t>Xbox One Update Fixes Multiplayer Issues, Adds HEVC 10-bit Codec; Patch Notes Detailed</w:t>
        </w:r>
      </w:hyperlink>
      <w:r>
        <w:t xml:space="preserve">”, </w:t>
      </w:r>
      <w:proofErr w:type="spellStart"/>
      <w:r>
        <w:rPr>
          <w:i/>
          <w:iCs/>
        </w:rPr>
        <w:t>WCCFTech</w:t>
      </w:r>
      <w:proofErr w:type="spellEnd"/>
      <w:r>
        <w:t>, June 6, 2015.</w:t>
      </w:r>
      <w:bookmarkEnd w:id="259"/>
    </w:p>
    <w:p w14:paraId="7D2089F2" w14:textId="599E92DF" w:rsidR="00DB1A22" w:rsidRDefault="00DB1A22" w:rsidP="00DB1A22">
      <w:pPr>
        <w:numPr>
          <w:ilvl w:val="0"/>
          <w:numId w:val="3"/>
        </w:numPr>
        <w:spacing w:before="120"/>
        <w:jc w:val="both"/>
      </w:pPr>
      <w:bookmarkStart w:id="260" w:name="_Ref485302056"/>
      <w:r>
        <w:t>Hruska, Joel, “</w:t>
      </w:r>
      <w:hyperlink r:id="rId112" w:history="1">
        <w:r w:rsidRPr="00DB1A22">
          <w:rPr>
            <w:rStyle w:val="Hyperlink"/>
          </w:rPr>
          <w:t>Microsoft’s Xbox One S: 4K Blu-ray, HDR, and a modest performance boost</w:t>
        </w:r>
      </w:hyperlink>
      <w:r>
        <w:t xml:space="preserve">”, </w:t>
      </w:r>
      <w:proofErr w:type="spellStart"/>
      <w:r w:rsidRPr="00933863">
        <w:rPr>
          <w:i/>
          <w:iCs/>
        </w:rPr>
        <w:t>ExtremeTech</w:t>
      </w:r>
      <w:proofErr w:type="spellEnd"/>
      <w:r>
        <w:t>, August 2, 2016.</w:t>
      </w:r>
      <w:bookmarkEnd w:id="260"/>
    </w:p>
    <w:p w14:paraId="278EC03C" w14:textId="3D2F33A0" w:rsidR="00B91144" w:rsidRDefault="00B91144" w:rsidP="00B91144">
      <w:pPr>
        <w:numPr>
          <w:ilvl w:val="0"/>
          <w:numId w:val="3"/>
        </w:numPr>
        <w:spacing w:before="120"/>
        <w:jc w:val="both"/>
      </w:pPr>
      <w:bookmarkStart w:id="261" w:name="_Ref485461647"/>
      <w:proofErr w:type="spellStart"/>
      <w:r>
        <w:t>Cozza</w:t>
      </w:r>
      <w:proofErr w:type="spellEnd"/>
      <w:r>
        <w:t xml:space="preserve">, </w:t>
      </w:r>
      <w:proofErr w:type="spellStart"/>
      <w:r>
        <w:t>Jef</w:t>
      </w:r>
      <w:proofErr w:type="spellEnd"/>
      <w:r>
        <w:t>, “</w:t>
      </w:r>
      <w:hyperlink r:id="rId113" w:history="1">
        <w:r w:rsidRPr="00B91144">
          <w:rPr>
            <w:rStyle w:val="Hyperlink"/>
          </w:rPr>
          <w:t>Microsoft Releases 5th Generation Surface Pro</w:t>
        </w:r>
      </w:hyperlink>
      <w:r>
        <w:t xml:space="preserve">”, </w:t>
      </w:r>
      <w:proofErr w:type="spellStart"/>
      <w:r>
        <w:rPr>
          <w:i/>
          <w:iCs/>
        </w:rPr>
        <w:t>NewsFactor</w:t>
      </w:r>
      <w:proofErr w:type="spellEnd"/>
      <w:r>
        <w:t>, June 15, 2017.</w:t>
      </w:r>
      <w:bookmarkEnd w:id="261"/>
    </w:p>
    <w:p w14:paraId="427C16E2" w14:textId="2CBAC061" w:rsidR="00FB1468" w:rsidRDefault="00FB1468" w:rsidP="00B91144">
      <w:pPr>
        <w:numPr>
          <w:ilvl w:val="0"/>
          <w:numId w:val="3"/>
        </w:numPr>
        <w:spacing w:before="120"/>
        <w:jc w:val="both"/>
      </w:pPr>
      <w:bookmarkStart w:id="262" w:name="_Ref12365281"/>
      <w:r>
        <w:t xml:space="preserve">Denison, Caleb, “Watch us unbox the new Roku 4”, </w:t>
      </w:r>
      <w:r>
        <w:rPr>
          <w:i/>
          <w:iCs/>
        </w:rPr>
        <w:t>Digital Trends</w:t>
      </w:r>
      <w:r>
        <w:t>, October 21, 2015.</w:t>
      </w:r>
      <w:bookmarkEnd w:id="262"/>
    </w:p>
    <w:p w14:paraId="2DE50C1F" w14:textId="38726487" w:rsidR="00FB1468" w:rsidRDefault="00FB1468" w:rsidP="00B91144">
      <w:pPr>
        <w:numPr>
          <w:ilvl w:val="0"/>
          <w:numId w:val="3"/>
        </w:numPr>
        <w:spacing w:before="120"/>
        <w:jc w:val="both"/>
      </w:pPr>
      <w:bookmarkStart w:id="263" w:name="_Ref12365283"/>
      <w:r>
        <w:t xml:space="preserve">Maxwell, </w:t>
      </w:r>
      <w:proofErr w:type="spellStart"/>
      <w:r>
        <w:t>Adrenne</w:t>
      </w:r>
      <w:proofErr w:type="spellEnd"/>
      <w:r>
        <w:t>, “</w:t>
      </w:r>
      <w:hyperlink r:id="rId114" w:history="1">
        <w:r w:rsidRPr="00FB1468">
          <w:rPr>
            <w:rStyle w:val="Hyperlink"/>
          </w:rPr>
          <w:t>Roku 4 Ultra HD Streaming Media Player Reviewed</w:t>
        </w:r>
      </w:hyperlink>
      <w:r>
        <w:t xml:space="preserve">”, </w:t>
      </w:r>
      <w:r>
        <w:rPr>
          <w:i/>
          <w:iCs/>
        </w:rPr>
        <w:t>Home Theater Review</w:t>
      </w:r>
      <w:r>
        <w:t>, December 2, 2015.</w:t>
      </w:r>
      <w:bookmarkEnd w:id="263"/>
    </w:p>
    <w:p w14:paraId="34D55282" w14:textId="5D27D682" w:rsidR="00FF266E" w:rsidRDefault="00FF266E" w:rsidP="00FF266E">
      <w:pPr>
        <w:numPr>
          <w:ilvl w:val="0"/>
          <w:numId w:val="3"/>
        </w:numPr>
        <w:spacing w:before="120"/>
        <w:jc w:val="both"/>
      </w:pPr>
      <w:bookmarkStart w:id="264" w:name="_Ref484427052"/>
      <w:proofErr w:type="spellStart"/>
      <w:r>
        <w:t>Lardinois</w:t>
      </w:r>
      <w:proofErr w:type="spellEnd"/>
      <w:r>
        <w:t>, Frederic, “</w:t>
      </w:r>
      <w:hyperlink r:id="rId115" w:history="1">
        <w:r w:rsidRPr="00FF266E">
          <w:rPr>
            <w:rStyle w:val="Hyperlink"/>
          </w:rPr>
          <w:t>Apple announces macOS High Sierra</w:t>
        </w:r>
      </w:hyperlink>
      <w:r>
        <w:t xml:space="preserve">”, </w:t>
      </w:r>
      <w:r>
        <w:rPr>
          <w:i/>
          <w:iCs/>
        </w:rPr>
        <w:t>TechCrunch</w:t>
      </w:r>
      <w:r>
        <w:t>, June 5, 2017.</w:t>
      </w:r>
      <w:bookmarkEnd w:id="264"/>
    </w:p>
    <w:p w14:paraId="381B3266" w14:textId="26218434" w:rsidR="007518FD" w:rsidRDefault="007518FD" w:rsidP="007518FD">
      <w:pPr>
        <w:numPr>
          <w:ilvl w:val="0"/>
          <w:numId w:val="3"/>
        </w:numPr>
        <w:spacing w:before="120"/>
        <w:jc w:val="both"/>
      </w:pPr>
      <w:bookmarkStart w:id="265" w:name="_Ref484428232"/>
      <w:proofErr w:type="spellStart"/>
      <w:r>
        <w:t>Wuerthele</w:t>
      </w:r>
      <w:proofErr w:type="spellEnd"/>
      <w:r>
        <w:t>, Mike, “</w:t>
      </w:r>
      <w:hyperlink r:id="rId116" w:history="1">
        <w:r w:rsidRPr="007518FD">
          <w:rPr>
            <w:rStyle w:val="Hyperlink"/>
          </w:rPr>
          <w:t>Apple refining macOS 10.12 Sierra in new High Sierra 10.13 revision</w:t>
        </w:r>
      </w:hyperlink>
      <w:r>
        <w:t xml:space="preserve">”, </w:t>
      </w:r>
      <w:r w:rsidRPr="00506DFA">
        <w:rPr>
          <w:i/>
          <w:iCs/>
        </w:rPr>
        <w:t>Apple Insider</w:t>
      </w:r>
      <w:r>
        <w:t>, June 5, 2017.</w:t>
      </w:r>
      <w:bookmarkEnd w:id="265"/>
    </w:p>
    <w:p w14:paraId="7855D246" w14:textId="510C4404" w:rsidR="00DD4A9C" w:rsidRDefault="00DD4A9C" w:rsidP="00DD4A9C">
      <w:pPr>
        <w:numPr>
          <w:ilvl w:val="0"/>
          <w:numId w:val="3"/>
        </w:numPr>
        <w:spacing w:before="120"/>
        <w:jc w:val="both"/>
      </w:pPr>
      <w:bookmarkStart w:id="266" w:name="_Ref484430763"/>
      <w:r>
        <w:t>Cooper, Daniel, “</w:t>
      </w:r>
      <w:hyperlink r:id="rId117" w:history="1">
        <w:r w:rsidRPr="00DD4A9C">
          <w:rPr>
            <w:rStyle w:val="Hyperlink"/>
          </w:rPr>
          <w:t>Apple unveils iOS 11 with translation and a better camera</w:t>
        </w:r>
      </w:hyperlink>
      <w:r>
        <w:t xml:space="preserve">”, </w:t>
      </w:r>
      <w:proofErr w:type="spellStart"/>
      <w:r w:rsidR="00912746" w:rsidRPr="00DD4A9C">
        <w:rPr>
          <w:i/>
          <w:iCs/>
        </w:rPr>
        <w:t>Engadget</w:t>
      </w:r>
      <w:proofErr w:type="spellEnd"/>
      <w:r w:rsidR="00912746">
        <w:t xml:space="preserve">, </w:t>
      </w:r>
      <w:r>
        <w:t>June 5, 2017.</w:t>
      </w:r>
      <w:bookmarkEnd w:id="266"/>
    </w:p>
    <w:p w14:paraId="04E605A3" w14:textId="4D29EC20" w:rsidR="00DD4A9C" w:rsidRDefault="00DD4A9C" w:rsidP="00DD4A9C">
      <w:pPr>
        <w:numPr>
          <w:ilvl w:val="0"/>
          <w:numId w:val="3"/>
        </w:numPr>
        <w:spacing w:before="120"/>
        <w:jc w:val="both"/>
      </w:pPr>
      <w:bookmarkStart w:id="267" w:name="_Ref484430766"/>
      <w:proofErr w:type="spellStart"/>
      <w:r>
        <w:t>Fingas</w:t>
      </w:r>
      <w:proofErr w:type="spellEnd"/>
      <w:r>
        <w:t>, Jon, “</w:t>
      </w:r>
      <w:hyperlink r:id="rId118" w:history="1">
        <w:r w:rsidRPr="00DD4A9C">
          <w:rPr>
            <w:rStyle w:val="Hyperlink"/>
          </w:rPr>
          <w:t>iOS 11's Photos app uses AI to make your shots better</w:t>
        </w:r>
      </w:hyperlink>
      <w:r>
        <w:t xml:space="preserve">”, </w:t>
      </w:r>
      <w:proofErr w:type="spellStart"/>
      <w:r w:rsidRPr="00DD4A9C">
        <w:rPr>
          <w:i/>
          <w:iCs/>
        </w:rPr>
        <w:t>Engadget</w:t>
      </w:r>
      <w:proofErr w:type="spellEnd"/>
      <w:r>
        <w:t>, June 5, 2017.</w:t>
      </w:r>
      <w:bookmarkEnd w:id="267"/>
    </w:p>
    <w:p w14:paraId="4930F21E" w14:textId="5806C90F" w:rsidR="00912746" w:rsidRDefault="00912746" w:rsidP="00912746">
      <w:pPr>
        <w:numPr>
          <w:ilvl w:val="0"/>
          <w:numId w:val="3"/>
        </w:numPr>
        <w:spacing w:before="120"/>
        <w:jc w:val="both"/>
      </w:pPr>
      <w:bookmarkStart w:id="268" w:name="_Ref484433126"/>
      <w:r>
        <w:t>Hollister, Sean, “</w:t>
      </w:r>
      <w:hyperlink r:id="rId119" w:history="1">
        <w:r w:rsidRPr="00912746">
          <w:rPr>
            <w:rStyle w:val="Hyperlink"/>
          </w:rPr>
          <w:t>Apple answers iPhone storage woes with smaller photos, video</w:t>
        </w:r>
      </w:hyperlink>
      <w:r>
        <w:t xml:space="preserve">”, </w:t>
      </w:r>
      <w:proofErr w:type="spellStart"/>
      <w:r>
        <w:rPr>
          <w:i/>
          <w:iCs/>
        </w:rPr>
        <w:t>CNet</w:t>
      </w:r>
      <w:proofErr w:type="spellEnd"/>
      <w:r>
        <w:t>, June 5, 2017.</w:t>
      </w:r>
      <w:bookmarkEnd w:id="268"/>
    </w:p>
    <w:p w14:paraId="1E9EDA22" w14:textId="581C1FAE" w:rsidR="00E172BC" w:rsidRDefault="00E172BC" w:rsidP="00912746">
      <w:pPr>
        <w:numPr>
          <w:ilvl w:val="0"/>
          <w:numId w:val="3"/>
        </w:numPr>
        <w:spacing w:before="120"/>
        <w:jc w:val="both"/>
      </w:pPr>
      <w:bookmarkStart w:id="269" w:name="_Ref12365720"/>
      <w:proofErr w:type="spellStart"/>
      <w:r>
        <w:t>Wuerthele</w:t>
      </w:r>
      <w:proofErr w:type="spellEnd"/>
      <w:r>
        <w:t>, Mike, “</w:t>
      </w:r>
      <w:hyperlink r:id="rId120" w:history="1">
        <w:r w:rsidRPr="00E172BC">
          <w:rPr>
            <w:rStyle w:val="Hyperlink"/>
          </w:rPr>
          <w:t>Apple 2017 year in review: Apple embraces 4K with Apple TV and HEVC, slow and steady approach to creating original video content</w:t>
        </w:r>
      </w:hyperlink>
      <w:r>
        <w:t xml:space="preserve">”, </w:t>
      </w:r>
      <w:r>
        <w:rPr>
          <w:i/>
          <w:iCs/>
        </w:rPr>
        <w:t>Apple Insider</w:t>
      </w:r>
      <w:r>
        <w:t>, January 1, 2018.</w:t>
      </w:r>
      <w:bookmarkEnd w:id="269"/>
    </w:p>
    <w:p w14:paraId="3FD8D09D" w14:textId="0E228E90" w:rsidR="00613E78" w:rsidRDefault="00613E78" w:rsidP="00613E78">
      <w:pPr>
        <w:numPr>
          <w:ilvl w:val="0"/>
          <w:numId w:val="3"/>
        </w:numPr>
        <w:spacing w:before="120"/>
        <w:jc w:val="both"/>
      </w:pPr>
      <w:bookmarkStart w:id="270" w:name="_Ref12361725"/>
      <w:r>
        <w:t>Larsen, Rasmus, “</w:t>
      </w:r>
      <w:hyperlink r:id="rId121" w:history="1">
        <w:r w:rsidRPr="00FC138D">
          <w:rPr>
            <w:rStyle w:val="Hyperlink"/>
          </w:rPr>
          <w:t>New Raspberry Pi 4 features 4K60 decoding, dual 4K monitor output</w:t>
        </w:r>
      </w:hyperlink>
      <w:r>
        <w:t xml:space="preserve">”, </w:t>
      </w:r>
      <w:proofErr w:type="spellStart"/>
      <w:r>
        <w:rPr>
          <w:i/>
          <w:iCs/>
        </w:rPr>
        <w:t>FlatpanelsHD</w:t>
      </w:r>
      <w:proofErr w:type="spellEnd"/>
      <w:r>
        <w:t>, June 24, 2019.</w:t>
      </w:r>
      <w:bookmarkEnd w:id="270"/>
    </w:p>
    <w:p w14:paraId="4A8BC6F3" w14:textId="6D1A8DC7" w:rsidR="00613E78" w:rsidRDefault="00613E78" w:rsidP="00613E78">
      <w:pPr>
        <w:numPr>
          <w:ilvl w:val="0"/>
          <w:numId w:val="3"/>
        </w:numPr>
        <w:spacing w:before="120"/>
        <w:jc w:val="both"/>
      </w:pPr>
      <w:bookmarkStart w:id="271" w:name="_Ref12360902"/>
      <w:proofErr w:type="spellStart"/>
      <w:r>
        <w:t>Srivatsan</w:t>
      </w:r>
      <w:proofErr w:type="spellEnd"/>
      <w:r>
        <w:t>, Sridhar, “</w:t>
      </w:r>
      <w:hyperlink r:id="rId122" w:history="1">
        <w:r w:rsidRPr="00E44C1A">
          <w:rPr>
            <w:rStyle w:val="Hyperlink"/>
          </w:rPr>
          <w:t>Raspberry Pi 4 with Quad-core Cortex-A72 SoC, dual-band Wi-Fi 802.11ac and Bluetooth 5 announced starting at $35</w:t>
        </w:r>
      </w:hyperlink>
      <w:r>
        <w:t xml:space="preserve">”, </w:t>
      </w:r>
      <w:proofErr w:type="spellStart"/>
      <w:r>
        <w:rPr>
          <w:i/>
          <w:iCs/>
        </w:rPr>
        <w:t>FoneArena</w:t>
      </w:r>
      <w:proofErr w:type="spellEnd"/>
      <w:r>
        <w:t>, June 23, 2019.</w:t>
      </w:r>
      <w:bookmarkEnd w:id="271"/>
    </w:p>
    <w:p w14:paraId="76BED322" w14:textId="552E31E2" w:rsidR="00F93AB1" w:rsidRDefault="00F93AB1" w:rsidP="00F93AB1">
      <w:pPr>
        <w:numPr>
          <w:ilvl w:val="0"/>
          <w:numId w:val="3"/>
        </w:numPr>
        <w:spacing w:before="120"/>
        <w:jc w:val="both"/>
      </w:pPr>
      <w:bookmarkStart w:id="272" w:name="_Ref513133374"/>
      <w:r>
        <w:t>Bunton, Cam, and Betters, Elyse, “</w:t>
      </w:r>
      <w:hyperlink r:id="rId123" w:history="1">
        <w:r w:rsidRPr="00F93AB1">
          <w:rPr>
            <w:rStyle w:val="Hyperlink"/>
          </w:rPr>
          <w:t>The best GoPro 2018: Which GoPro should you buy today?</w:t>
        </w:r>
      </w:hyperlink>
      <w:r>
        <w:t xml:space="preserve">”, </w:t>
      </w:r>
      <w:r>
        <w:rPr>
          <w:i/>
        </w:rPr>
        <w:t>Pocket Lint</w:t>
      </w:r>
      <w:r>
        <w:t>, April 20, 2018.</w:t>
      </w:r>
      <w:bookmarkEnd w:id="272"/>
    </w:p>
    <w:p w14:paraId="26BE2BED" w14:textId="28440743" w:rsidR="000B4F41" w:rsidRDefault="000B4F41" w:rsidP="00F93AB1">
      <w:pPr>
        <w:numPr>
          <w:ilvl w:val="0"/>
          <w:numId w:val="3"/>
        </w:numPr>
        <w:spacing w:before="120"/>
        <w:jc w:val="both"/>
      </w:pPr>
      <w:bookmarkStart w:id="273" w:name="_Ref526372768"/>
      <w:r>
        <w:t>Goldman, Joshua, “</w:t>
      </w:r>
      <w:hyperlink r:id="rId124" w:history="1">
        <w:r w:rsidRPr="000B4F41">
          <w:rPr>
            <w:rStyle w:val="Hyperlink"/>
          </w:rPr>
          <w:t>GoPro Hero7 Black: Say goodbye to shake and hello to live streams</w:t>
        </w:r>
      </w:hyperlink>
      <w:r>
        <w:t xml:space="preserve">”, </w:t>
      </w:r>
      <w:r w:rsidR="002C1F7A" w:rsidRPr="00177776">
        <w:rPr>
          <w:i/>
        </w:rPr>
        <w:t>C|NET</w:t>
      </w:r>
      <w:r w:rsidR="002C1F7A">
        <w:t>, September 2018.</w:t>
      </w:r>
      <w:bookmarkEnd w:id="273"/>
    </w:p>
    <w:p w14:paraId="6D78EF68" w14:textId="712D679C" w:rsidR="002C1F7A" w:rsidRDefault="002C1F7A" w:rsidP="00F93AB1">
      <w:pPr>
        <w:numPr>
          <w:ilvl w:val="0"/>
          <w:numId w:val="3"/>
        </w:numPr>
        <w:spacing w:before="120"/>
        <w:jc w:val="both"/>
      </w:pPr>
      <w:bookmarkStart w:id="274" w:name="_Ref526372772"/>
      <w:r>
        <w:t>“</w:t>
      </w:r>
      <w:hyperlink r:id="rId125" w:history="1">
        <w:r w:rsidRPr="002C1F7A">
          <w:rPr>
            <w:rStyle w:val="Hyperlink"/>
          </w:rPr>
          <w:t>HEVC Explained</w:t>
        </w:r>
      </w:hyperlink>
      <w:r>
        <w:t>”, GoPro, September 2018.</w:t>
      </w:r>
      <w:bookmarkEnd w:id="274"/>
    </w:p>
    <w:p w14:paraId="28FE32B4" w14:textId="7A90AAE5" w:rsidR="00AF7739" w:rsidRDefault="00AF7739" w:rsidP="00AF7739">
      <w:pPr>
        <w:numPr>
          <w:ilvl w:val="0"/>
          <w:numId w:val="3"/>
        </w:numPr>
        <w:spacing w:before="120"/>
        <w:jc w:val="both"/>
      </w:pPr>
      <w:bookmarkStart w:id="275" w:name="_Ref526373061"/>
      <w:bookmarkStart w:id="276" w:name="_Ref526372783"/>
      <w:r>
        <w:lastRenderedPageBreak/>
        <w:t>Reid, Andrew, “</w:t>
      </w:r>
      <w:hyperlink r:id="rId126" w:history="1">
        <w:r w:rsidRPr="002C1F7A">
          <w:rPr>
            <w:rStyle w:val="Hyperlink"/>
          </w:rPr>
          <w:t xml:space="preserve">Fuji X-T3 announced with </w:t>
        </w:r>
        <w:r>
          <w:rPr>
            <w:rStyle w:val="Hyperlink"/>
          </w:rPr>
          <w:t>incredible</w:t>
        </w:r>
        <w:r w:rsidRPr="002C1F7A">
          <w:rPr>
            <w:rStyle w:val="Hyperlink"/>
          </w:rPr>
          <w:t xml:space="preserve"> codec – 10bit 4K 60p 400Mbit ALL-I H.265</w:t>
        </w:r>
      </w:hyperlink>
      <w:r>
        <w:t xml:space="preserve">”, </w:t>
      </w:r>
      <w:r>
        <w:rPr>
          <w:i/>
        </w:rPr>
        <w:t>EOSHD</w:t>
      </w:r>
      <w:r>
        <w:t xml:space="preserve">, </w:t>
      </w:r>
      <w:bookmarkStart w:id="277" w:name="_Ref526372785"/>
      <w:r>
        <w:t>September 6, 2018.</w:t>
      </w:r>
      <w:bookmarkEnd w:id="275"/>
      <w:bookmarkEnd w:id="277"/>
    </w:p>
    <w:p w14:paraId="3AEBF045" w14:textId="6BB79216" w:rsidR="00AF7739" w:rsidRDefault="00AF7739" w:rsidP="00AF7739">
      <w:pPr>
        <w:numPr>
          <w:ilvl w:val="0"/>
          <w:numId w:val="3"/>
        </w:numPr>
        <w:spacing w:before="120"/>
        <w:jc w:val="both"/>
      </w:pPr>
      <w:bookmarkStart w:id="278" w:name="_Ref526372788"/>
      <w:r>
        <w:t>“</w:t>
      </w:r>
      <w:hyperlink r:id="rId127" w:history="1">
        <w:r w:rsidRPr="002C1F7A">
          <w:rPr>
            <w:rStyle w:val="Hyperlink"/>
          </w:rPr>
          <w:t>Fujifilm launches new mirrorless digital camera ‘Fujifilm X-T3’</w:t>
        </w:r>
      </w:hyperlink>
      <w:r>
        <w:t>”, Fujifilm press release, September 6, 2018.</w:t>
      </w:r>
      <w:bookmarkEnd w:id="278"/>
    </w:p>
    <w:p w14:paraId="3C851F03" w14:textId="0716C9EC" w:rsidR="002C1F7A" w:rsidRDefault="002C1F7A" w:rsidP="002C1F7A">
      <w:pPr>
        <w:numPr>
          <w:ilvl w:val="0"/>
          <w:numId w:val="3"/>
        </w:numPr>
        <w:spacing w:before="120"/>
        <w:jc w:val="both"/>
      </w:pPr>
      <w:bookmarkStart w:id="279" w:name="_Ref526373066"/>
      <w:r>
        <w:t>Khullar, Kunal, “</w:t>
      </w:r>
      <w:hyperlink r:id="rId128" w:history="1">
        <w:r w:rsidRPr="002C1F7A">
          <w:rPr>
            <w:rStyle w:val="Hyperlink"/>
          </w:rPr>
          <w:t>Fujifilm X-T3 with 4K 60fps video recording launched in India for Rs 1,17,999</w:t>
        </w:r>
      </w:hyperlink>
      <w:r>
        <w:t xml:space="preserve">”, </w:t>
      </w:r>
      <w:r>
        <w:rPr>
          <w:i/>
        </w:rPr>
        <w:t>PC Magazine</w:t>
      </w:r>
      <w:r>
        <w:t>, September 19, 2018.</w:t>
      </w:r>
      <w:bookmarkEnd w:id="276"/>
      <w:bookmarkEnd w:id="279"/>
    </w:p>
    <w:p w14:paraId="0D4AC61C" w14:textId="7AEA1B48" w:rsidR="002C1F7A" w:rsidRDefault="002C1F7A" w:rsidP="002C1F7A">
      <w:pPr>
        <w:numPr>
          <w:ilvl w:val="0"/>
          <w:numId w:val="3"/>
        </w:numPr>
        <w:spacing w:before="120"/>
        <w:jc w:val="both"/>
      </w:pPr>
      <w:bookmarkStart w:id="280" w:name="_Ref526372789"/>
      <w:r>
        <w:t xml:space="preserve">Kapoor, </w:t>
      </w:r>
      <w:proofErr w:type="spellStart"/>
      <w:r>
        <w:t>Shrey</w:t>
      </w:r>
      <w:proofErr w:type="spellEnd"/>
      <w:r>
        <w:t>, “</w:t>
      </w:r>
      <w:hyperlink r:id="rId129" w:history="1">
        <w:r w:rsidRPr="002C1F7A">
          <w:rPr>
            <w:rStyle w:val="Hyperlink"/>
          </w:rPr>
          <w:t>Fujifilm India launches the X-T3 - World’s First APS-C mirrorless camera capable of 4K/60P 10 bit recording</w:t>
        </w:r>
      </w:hyperlink>
      <w:r>
        <w:t xml:space="preserve">”, </w:t>
      </w:r>
      <w:proofErr w:type="spellStart"/>
      <w:r>
        <w:rPr>
          <w:i/>
        </w:rPr>
        <w:t>Techflie</w:t>
      </w:r>
      <w:proofErr w:type="spellEnd"/>
      <w:r>
        <w:t>, September 2018.</w:t>
      </w:r>
      <w:bookmarkEnd w:id="280"/>
    </w:p>
    <w:p w14:paraId="30853077" w14:textId="2E5480CC" w:rsidR="00AF7739" w:rsidRDefault="00AF7739" w:rsidP="002C1F7A">
      <w:pPr>
        <w:numPr>
          <w:ilvl w:val="0"/>
          <w:numId w:val="3"/>
        </w:numPr>
        <w:spacing w:before="120"/>
        <w:jc w:val="both"/>
      </w:pPr>
      <w:bookmarkStart w:id="281" w:name="_Ref526373320"/>
      <w:r>
        <w:t>“</w:t>
      </w:r>
      <w:hyperlink r:id="rId130" w:history="1">
        <w:r w:rsidRPr="00AF7739">
          <w:rPr>
            <w:rStyle w:val="Hyperlink"/>
          </w:rPr>
          <w:t>Canon launches new flagship XF705 professional camcorder featuring 4k video recording at 60p/4:2:2/10-bit</w:t>
        </w:r>
      </w:hyperlink>
      <w:r>
        <w:t xml:space="preserve">”, </w:t>
      </w:r>
      <w:r>
        <w:rPr>
          <w:i/>
        </w:rPr>
        <w:t>Canon Rumors</w:t>
      </w:r>
      <w:r>
        <w:t>, September 12, 2018.</w:t>
      </w:r>
      <w:bookmarkEnd w:id="281"/>
    </w:p>
    <w:p w14:paraId="60872EF4" w14:textId="0438B104" w:rsidR="000B4F41" w:rsidRDefault="000B4F41" w:rsidP="00F93AB1">
      <w:pPr>
        <w:numPr>
          <w:ilvl w:val="0"/>
          <w:numId w:val="3"/>
        </w:numPr>
        <w:spacing w:before="120"/>
        <w:jc w:val="both"/>
      </w:pPr>
      <w:bookmarkStart w:id="282" w:name="_Ref526371751"/>
      <w:r>
        <w:t>Smith, Eliot, “</w:t>
      </w:r>
      <w:hyperlink r:id="rId131" w:history="1">
        <w:r w:rsidRPr="000B4F41">
          <w:rPr>
            <w:rStyle w:val="Hyperlink"/>
          </w:rPr>
          <w:t>Canon XF705 camcorder – IBC 2018</w:t>
        </w:r>
      </w:hyperlink>
      <w:r>
        <w:t xml:space="preserve">”, </w:t>
      </w:r>
      <w:r>
        <w:rPr>
          <w:i/>
        </w:rPr>
        <w:t>News Shooter</w:t>
      </w:r>
      <w:r>
        <w:t>, September 15, 2018.</w:t>
      </w:r>
      <w:bookmarkEnd w:id="282"/>
    </w:p>
    <w:p w14:paraId="40F53AA2" w14:textId="5AA56A68" w:rsidR="002C1F7A" w:rsidRDefault="000B4F41" w:rsidP="002C1F7A">
      <w:pPr>
        <w:numPr>
          <w:ilvl w:val="0"/>
          <w:numId w:val="3"/>
        </w:numPr>
        <w:spacing w:before="120"/>
        <w:jc w:val="both"/>
      </w:pPr>
      <w:bookmarkStart w:id="283" w:name="_Ref526371754"/>
      <w:r>
        <w:t>“</w:t>
      </w:r>
      <w:hyperlink r:id="rId132" w:history="1">
        <w:r w:rsidRPr="000B4F41">
          <w:rPr>
            <w:rStyle w:val="Hyperlink"/>
          </w:rPr>
          <w:t>Canon launches new flagship XF-HEVC capable XF705 camcorder</w:t>
        </w:r>
      </w:hyperlink>
      <w:r>
        <w:t>”, Canon press release, September 20, 2018.</w:t>
      </w:r>
      <w:bookmarkEnd w:id="283"/>
    </w:p>
    <w:p w14:paraId="4A37D428" w14:textId="79599308" w:rsidR="00EF0865" w:rsidRDefault="00EF0865" w:rsidP="002C1F7A">
      <w:pPr>
        <w:numPr>
          <w:ilvl w:val="0"/>
          <w:numId w:val="3"/>
        </w:numPr>
        <w:spacing w:before="120"/>
        <w:jc w:val="both"/>
      </w:pPr>
      <w:bookmarkStart w:id="284" w:name="_Ref3291960"/>
      <w:r>
        <w:t>“</w:t>
      </w:r>
      <w:hyperlink r:id="rId133" w:history="1">
        <w:r w:rsidRPr="00EF0865">
          <w:rPr>
            <w:rStyle w:val="Hyperlink"/>
          </w:rPr>
          <w:t>Panasonic: Introduces AG-CX350 4K Camcorder with 4K 10-bit 60p Capture and Enhanced Network Capabilities</w:t>
        </w:r>
      </w:hyperlink>
      <w:r>
        <w:t xml:space="preserve">” (press release), </w:t>
      </w:r>
      <w:r>
        <w:rPr>
          <w:i/>
        </w:rPr>
        <w:t>Market Screener</w:t>
      </w:r>
      <w:r>
        <w:t>, January 23, 2019.</w:t>
      </w:r>
      <w:bookmarkEnd w:id="284"/>
    </w:p>
    <w:p w14:paraId="123E2AEE" w14:textId="69792E73" w:rsidR="00EF0865" w:rsidRDefault="00EF0865" w:rsidP="002C1F7A">
      <w:pPr>
        <w:numPr>
          <w:ilvl w:val="0"/>
          <w:numId w:val="3"/>
        </w:numPr>
        <w:spacing w:before="120"/>
        <w:jc w:val="both"/>
      </w:pPr>
      <w:bookmarkStart w:id="285" w:name="_Ref3292079"/>
      <w:r>
        <w:t>“</w:t>
      </w:r>
      <w:hyperlink r:id="rId134" w:history="1">
        <w:r w:rsidRPr="00EF0865">
          <w:rPr>
            <w:rStyle w:val="Hyperlink"/>
          </w:rPr>
          <w:t>Panasonic AG-CX350 4K Handheld Camcorder: Lightweight &amp; Compact, 4K 10-bit 60p Capture, HDR Recording and Enhanced Network Capabilities</w:t>
        </w:r>
      </w:hyperlink>
      <w:r>
        <w:t xml:space="preserve">”, </w:t>
      </w:r>
      <w:proofErr w:type="spellStart"/>
      <w:r>
        <w:rPr>
          <w:i/>
        </w:rPr>
        <w:t>Photoxels</w:t>
      </w:r>
      <w:proofErr w:type="spellEnd"/>
      <w:r w:rsidRPr="00EF0865">
        <w:t xml:space="preserve">, </w:t>
      </w:r>
      <w:r>
        <w:t>February 1, 2019.</w:t>
      </w:r>
      <w:bookmarkEnd w:id="285"/>
    </w:p>
    <w:p w14:paraId="0C72DE01" w14:textId="4BEE384B" w:rsidR="008E7243" w:rsidRDefault="008E7243" w:rsidP="002C1F7A">
      <w:pPr>
        <w:numPr>
          <w:ilvl w:val="0"/>
          <w:numId w:val="3"/>
        </w:numPr>
        <w:spacing w:before="120"/>
        <w:jc w:val="both"/>
      </w:pPr>
      <w:bookmarkStart w:id="286" w:name="_Ref12376894"/>
      <w:r>
        <w:t>Fisher, Jim, “</w:t>
      </w:r>
      <w:hyperlink r:id="rId135" w:history="1">
        <w:r w:rsidRPr="008E7243">
          <w:rPr>
            <w:rStyle w:val="Hyperlink"/>
          </w:rPr>
          <w:t>Panasonic Lumix DC-S1R</w:t>
        </w:r>
      </w:hyperlink>
      <w:r>
        <w:t xml:space="preserve">”, </w:t>
      </w:r>
      <w:r>
        <w:rPr>
          <w:i/>
          <w:iCs/>
        </w:rPr>
        <w:t>PC Magazine</w:t>
      </w:r>
      <w:r>
        <w:t>, June 13, 2019.</w:t>
      </w:r>
      <w:bookmarkEnd w:id="286"/>
    </w:p>
    <w:p w14:paraId="3DD6DE59" w14:textId="78CEDDE5" w:rsidR="008E7243" w:rsidRDefault="008E7243" w:rsidP="002C1F7A">
      <w:pPr>
        <w:numPr>
          <w:ilvl w:val="0"/>
          <w:numId w:val="3"/>
        </w:numPr>
        <w:spacing w:before="120"/>
        <w:jc w:val="both"/>
        <w:rPr>
          <w:ins w:id="287" w:author="Gary Sullivan" w:date="2019-09-22T20:16:00Z"/>
        </w:rPr>
      </w:pPr>
      <w:bookmarkStart w:id="288" w:name="_Ref12376896"/>
      <w:r>
        <w:t>Fisher, Jim, “</w:t>
      </w:r>
      <w:hyperlink r:id="rId136" w:history="1">
        <w:r w:rsidRPr="008E7243">
          <w:rPr>
            <w:rStyle w:val="Hyperlink"/>
          </w:rPr>
          <w:t>Panasonic Lumix DC-S1</w:t>
        </w:r>
      </w:hyperlink>
      <w:r>
        <w:t xml:space="preserve">”, </w:t>
      </w:r>
      <w:r>
        <w:rPr>
          <w:i/>
          <w:iCs/>
        </w:rPr>
        <w:t>PC Magazine</w:t>
      </w:r>
      <w:r>
        <w:t>, June 15, 2019.</w:t>
      </w:r>
      <w:bookmarkEnd w:id="288"/>
    </w:p>
    <w:p w14:paraId="3E11B999" w14:textId="5E573B41" w:rsidR="00D42938" w:rsidRDefault="00D42938" w:rsidP="002C1F7A">
      <w:pPr>
        <w:numPr>
          <w:ilvl w:val="0"/>
          <w:numId w:val="3"/>
        </w:numPr>
        <w:spacing w:before="120"/>
        <w:jc w:val="both"/>
      </w:pPr>
      <w:bookmarkStart w:id="289" w:name="_Ref20076029"/>
      <w:ins w:id="290" w:author="Gary Sullivan" w:date="2019-09-22T20:17:00Z">
        <w:r w:rsidRPr="00D42938">
          <w:t>“</w:t>
        </w:r>
        <w:r>
          <w:fldChar w:fldCharType="begin"/>
        </w:r>
        <w:r>
          <w:instrText xml:space="preserve"> HYPERLINK "https://tvnewscheck.com/article/238919/panasonic-showcases-new-4k-hdr-broadcast-shoulder-mount-camera-at-ibc/" </w:instrText>
        </w:r>
        <w:r>
          <w:fldChar w:fldCharType="separate"/>
        </w:r>
        <w:r w:rsidRPr="00D42938">
          <w:rPr>
            <w:rStyle w:val="Hyperlink"/>
          </w:rPr>
          <w:t>Panasonic Showcases New 4K/HDR Broadcast Shoulder Mount Camera At IBC</w:t>
        </w:r>
        <w:r>
          <w:fldChar w:fldCharType="end"/>
        </w:r>
        <w:r w:rsidRPr="00D42938">
          <w:t>”</w:t>
        </w:r>
      </w:ins>
      <w:ins w:id="291" w:author="Gary Sullivan" w:date="2019-09-22T20:16:00Z">
        <w:r>
          <w:t xml:space="preserve"> </w:t>
        </w:r>
        <w:proofErr w:type="spellStart"/>
        <w:r>
          <w:rPr>
            <w:i/>
            <w:iCs/>
          </w:rPr>
          <w:t>TVNews</w:t>
        </w:r>
      </w:ins>
      <w:ins w:id="292" w:author="Gary Sullivan" w:date="2019-09-22T20:17:00Z">
        <w:r>
          <w:rPr>
            <w:i/>
            <w:iCs/>
          </w:rPr>
          <w:t>check</w:t>
        </w:r>
        <w:proofErr w:type="spellEnd"/>
        <w:r>
          <w:t>, September 11, 2019.</w:t>
        </w:r>
      </w:ins>
      <w:bookmarkEnd w:id="289"/>
    </w:p>
    <w:p w14:paraId="47CFC6EB" w14:textId="5E114042" w:rsidR="00253001" w:rsidRDefault="00253001" w:rsidP="002C1F7A">
      <w:pPr>
        <w:numPr>
          <w:ilvl w:val="0"/>
          <w:numId w:val="3"/>
        </w:numPr>
        <w:spacing w:before="120"/>
        <w:jc w:val="both"/>
        <w:rPr>
          <w:ins w:id="293" w:author="Gary Sullivan" w:date="2019-09-22T19:55:00Z"/>
        </w:rPr>
      </w:pPr>
      <w:bookmarkStart w:id="294" w:name="_Ref3284454"/>
      <w:proofErr w:type="spellStart"/>
      <w:r>
        <w:t>Hillen</w:t>
      </w:r>
      <w:proofErr w:type="spellEnd"/>
      <w:r>
        <w:t>, Brittany, “</w:t>
      </w:r>
      <w:hyperlink r:id="rId137" w:history="1">
        <w:r w:rsidRPr="00253001">
          <w:rPr>
            <w:rStyle w:val="Hyperlink"/>
          </w:rPr>
          <w:t>Sharp reveals 8K Micro Four Thirds camera prototype at CES 2019</w:t>
        </w:r>
      </w:hyperlink>
      <w:r>
        <w:t xml:space="preserve">”, </w:t>
      </w:r>
      <w:r>
        <w:rPr>
          <w:i/>
        </w:rPr>
        <w:t>Digital Photography Review</w:t>
      </w:r>
      <w:r>
        <w:t>, January 9, 2019.</w:t>
      </w:r>
      <w:bookmarkEnd w:id="294"/>
    </w:p>
    <w:p w14:paraId="6807D4E0" w14:textId="19D95A8E" w:rsidR="00A27DF4" w:rsidRDefault="00A27DF4" w:rsidP="002C1F7A">
      <w:pPr>
        <w:numPr>
          <w:ilvl w:val="0"/>
          <w:numId w:val="3"/>
        </w:numPr>
        <w:spacing w:before="120"/>
        <w:jc w:val="both"/>
      </w:pPr>
      <w:bookmarkStart w:id="295" w:name="_Ref20075242"/>
      <w:ins w:id="296" w:author="Gary Sullivan" w:date="2019-09-22T19:55:00Z">
        <w:r>
          <w:t xml:space="preserve">Frazer, Bryant, </w:t>
        </w:r>
        <w:r w:rsidRPr="00A27DF4">
          <w:t>“</w:t>
        </w:r>
        <w:r>
          <w:fldChar w:fldCharType="begin"/>
        </w:r>
        <w:r>
          <w:instrText xml:space="preserve"> HYPERLINK "https://www.studiodaily.com/2019/09/jvc-ups-streaming-ip-video-game-ibc/" </w:instrText>
        </w:r>
        <w:r>
          <w:fldChar w:fldCharType="separate"/>
        </w:r>
        <w:r w:rsidRPr="00A27DF4">
          <w:rPr>
            <w:rStyle w:val="Hyperlink"/>
          </w:rPr>
          <w:t>JVC Ups Its Streaming and IP Video Game at IBC</w:t>
        </w:r>
        <w:r>
          <w:fldChar w:fldCharType="end"/>
        </w:r>
        <w:r w:rsidRPr="00A27DF4">
          <w:t xml:space="preserve">”, </w:t>
        </w:r>
        <w:r>
          <w:rPr>
            <w:i/>
            <w:iCs/>
          </w:rPr>
          <w:t>Stu</w:t>
        </w:r>
      </w:ins>
      <w:ins w:id="297" w:author="Gary Sullivan" w:date="2019-09-22T19:56:00Z">
        <w:r>
          <w:rPr>
            <w:i/>
            <w:iCs/>
          </w:rPr>
          <w:t>dio Daily</w:t>
        </w:r>
      </w:ins>
      <w:ins w:id="298" w:author="Gary Sullivan" w:date="2019-09-22T19:55:00Z">
        <w:r w:rsidRPr="00A27DF4">
          <w:t xml:space="preserve">, </w:t>
        </w:r>
      </w:ins>
      <w:ins w:id="299" w:author="Gary Sullivan" w:date="2019-09-22T19:56:00Z">
        <w:r>
          <w:t>September 16</w:t>
        </w:r>
      </w:ins>
      <w:ins w:id="300" w:author="Gary Sullivan" w:date="2019-09-22T19:55:00Z">
        <w:r w:rsidRPr="00A27DF4">
          <w:t>, 2019.</w:t>
        </w:r>
      </w:ins>
      <w:bookmarkEnd w:id="295"/>
    </w:p>
    <w:p w14:paraId="773A2545" w14:textId="136814B7" w:rsidR="00A5175F" w:rsidRDefault="00A5175F" w:rsidP="002C1F7A">
      <w:pPr>
        <w:numPr>
          <w:ilvl w:val="0"/>
          <w:numId w:val="3"/>
        </w:numPr>
        <w:spacing w:before="120"/>
        <w:jc w:val="both"/>
        <w:rPr>
          <w:ins w:id="301" w:author="Gary Sullivan" w:date="2019-09-22T20:04:00Z"/>
        </w:rPr>
      </w:pPr>
      <w:bookmarkStart w:id="302" w:name="_Ref3283930"/>
      <w:r>
        <w:t>“</w:t>
      </w:r>
      <w:hyperlink r:id="rId138" w:history="1">
        <w:r w:rsidRPr="00A5175F">
          <w:rPr>
            <w:rStyle w:val="Hyperlink"/>
          </w:rPr>
          <w:t>Ambarella’s CV25 Camera System-on-Chip</w:t>
        </w:r>
      </w:hyperlink>
      <w:r>
        <w:t xml:space="preserve">”, </w:t>
      </w:r>
      <w:r>
        <w:rPr>
          <w:i/>
        </w:rPr>
        <w:t xml:space="preserve">Security Info Watch, </w:t>
      </w:r>
      <w:r>
        <w:t>January 9, 2019.</w:t>
      </w:r>
      <w:bookmarkEnd w:id="302"/>
    </w:p>
    <w:p w14:paraId="69A4AE37" w14:textId="2863F1AC" w:rsidR="004C716B" w:rsidRDefault="004C716B" w:rsidP="002C1F7A">
      <w:pPr>
        <w:numPr>
          <w:ilvl w:val="0"/>
          <w:numId w:val="3"/>
        </w:numPr>
        <w:spacing w:before="120"/>
        <w:jc w:val="both"/>
      </w:pPr>
      <w:bookmarkStart w:id="303" w:name="_Ref20075314"/>
      <w:proofErr w:type="spellStart"/>
      <w:ins w:id="304" w:author="Gary Sullivan" w:date="2019-09-22T20:04:00Z">
        <w:r>
          <w:t>Hi</w:t>
        </w:r>
      </w:ins>
      <w:ins w:id="305" w:author="Gary Sullivan" w:date="2019-09-22T20:05:00Z">
        <w:r>
          <w:t>Silicon</w:t>
        </w:r>
        <w:proofErr w:type="spellEnd"/>
        <w:r>
          <w:t xml:space="preserve">, </w:t>
        </w:r>
      </w:ins>
      <w:ins w:id="306" w:author="Gary Sullivan" w:date="2019-09-22T20:04:00Z">
        <w:r>
          <w:t>“</w:t>
        </w:r>
      </w:ins>
      <w:ins w:id="307" w:author="Gary Sullivan" w:date="2019-09-22T20:05:00Z">
        <w:r>
          <w:fldChar w:fldCharType="begin"/>
        </w:r>
        <w:r>
          <w:instrText xml:space="preserve"> HYPERLINK "http://www.hisilicon.com/en/Media-Center/News/IBC2019news" </w:instrText>
        </w:r>
        <w:r>
          <w:fldChar w:fldCharType="separate"/>
        </w:r>
        <w:r w:rsidRPr="004C716B">
          <w:rPr>
            <w:rStyle w:val="Hyperlink"/>
          </w:rPr>
          <w:t xml:space="preserve">Defining a New Chapter of Smart Home with 8K + AI + </w:t>
        </w:r>
        <w:proofErr w:type="spellStart"/>
        <w:r w:rsidRPr="004C716B">
          <w:rPr>
            <w:rStyle w:val="Hyperlink"/>
          </w:rPr>
          <w:t>HomeBus</w:t>
        </w:r>
        <w:proofErr w:type="spellEnd"/>
        <w:r>
          <w:fldChar w:fldCharType="end"/>
        </w:r>
      </w:ins>
      <w:ins w:id="308" w:author="Gary Sullivan" w:date="2019-09-22T20:04:00Z">
        <w:r>
          <w:t>”, September 13, 2019.</w:t>
        </w:r>
      </w:ins>
      <w:bookmarkEnd w:id="303"/>
    </w:p>
    <w:p w14:paraId="45C3C37F" w14:textId="1BC9CEDB" w:rsidR="00751ABA" w:rsidRDefault="00B95363" w:rsidP="008E5643">
      <w:pPr>
        <w:numPr>
          <w:ilvl w:val="0"/>
          <w:numId w:val="3"/>
        </w:numPr>
        <w:spacing w:before="120"/>
        <w:jc w:val="both"/>
      </w:pPr>
      <w:bookmarkStart w:id="309" w:name="_Ref483129894"/>
      <w:bookmarkEnd w:id="251"/>
      <w:r>
        <w:t>“</w:t>
      </w:r>
      <w:hyperlink r:id="rId139" w:history="1">
        <w:r w:rsidRPr="00B063FE">
          <w:rPr>
            <w:rStyle w:val="Hyperlink"/>
          </w:rPr>
          <w:t>DVB Approves UHDTV HEVC Delivery Profile</w:t>
        </w:r>
      </w:hyperlink>
      <w:r>
        <w:t xml:space="preserve">”, </w:t>
      </w:r>
      <w:r w:rsidRPr="00B95363">
        <w:rPr>
          <w:i/>
          <w:iCs/>
        </w:rPr>
        <w:t>Advanced Television</w:t>
      </w:r>
      <w:r>
        <w:t>, July 4, 2014.</w:t>
      </w:r>
      <w:bookmarkStart w:id="310" w:name="_Ref483126622"/>
      <w:bookmarkEnd w:id="309"/>
    </w:p>
    <w:p w14:paraId="67751ACD" w14:textId="5B070EC0" w:rsidR="00760C3B" w:rsidRDefault="00760C3B" w:rsidP="008E5643">
      <w:pPr>
        <w:numPr>
          <w:ilvl w:val="0"/>
          <w:numId w:val="3"/>
        </w:numPr>
        <w:spacing w:before="120"/>
        <w:jc w:val="both"/>
      </w:pPr>
      <w:bookmarkStart w:id="311" w:name="_Ref483578501"/>
      <w:r>
        <w:t>Costa, Brandon, “</w:t>
      </w:r>
      <w:proofErr w:type="spellStart"/>
      <w:r w:rsidR="00DE41F9">
        <w:fldChar w:fldCharType="begin"/>
      </w:r>
      <w:r w:rsidR="00DE41F9">
        <w:instrText xml:space="preserve"> HYPERLINK "http://www.sportsvideo.org/2016/11/22/transport-4kuhd-distribution-needs-boost-from-a-more-mature-hevc-standard/" </w:instrText>
      </w:r>
      <w:r w:rsidR="00DE41F9">
        <w:fldChar w:fldCharType="separate"/>
      </w:r>
      <w:r w:rsidRPr="00760C3B">
        <w:rPr>
          <w:rStyle w:val="Hyperlink"/>
        </w:rPr>
        <w:t>TranSPORT</w:t>
      </w:r>
      <w:proofErr w:type="spellEnd"/>
      <w:r w:rsidRPr="00760C3B">
        <w:rPr>
          <w:rStyle w:val="Hyperlink"/>
        </w:rPr>
        <w:t>: 4K/UHD Distribution Needs Boost From a More Mature HEVC Standard</w:t>
      </w:r>
      <w:r w:rsidR="00DE41F9">
        <w:rPr>
          <w:rStyle w:val="Hyperlink"/>
        </w:rPr>
        <w:fldChar w:fldCharType="end"/>
      </w:r>
      <w:r>
        <w:t xml:space="preserve">”, </w:t>
      </w:r>
      <w:r w:rsidRPr="00760C3B">
        <w:rPr>
          <w:i/>
          <w:iCs/>
        </w:rPr>
        <w:t>SVG News</w:t>
      </w:r>
      <w:r>
        <w:t>, November 22, 2017.</w:t>
      </w:r>
      <w:bookmarkEnd w:id="311"/>
    </w:p>
    <w:p w14:paraId="2298B234" w14:textId="72D352E7" w:rsidR="0095747A" w:rsidRDefault="00A56AA2" w:rsidP="008E5643">
      <w:pPr>
        <w:numPr>
          <w:ilvl w:val="0"/>
          <w:numId w:val="3"/>
        </w:numPr>
        <w:spacing w:before="120"/>
        <w:jc w:val="both"/>
      </w:pPr>
      <w:bookmarkStart w:id="312" w:name="_Ref483036283"/>
      <w:bookmarkEnd w:id="310"/>
      <w:r>
        <w:t>Drugeon, Virginie, “</w:t>
      </w:r>
      <w:hyperlink r:id="rId140" w:history="1">
        <w:r w:rsidRPr="00A56AA2">
          <w:rPr>
            <w:rStyle w:val="Hyperlink"/>
          </w:rPr>
          <w:t>DVB-UHD in TS 101 154</w:t>
        </w:r>
      </w:hyperlink>
      <w:r>
        <w:t>”, DVB</w:t>
      </w:r>
      <w:r w:rsidR="0095747A">
        <w:t xml:space="preserve">, </w:t>
      </w:r>
      <w:r>
        <w:t>January 18</w:t>
      </w:r>
      <w:r w:rsidR="0095747A">
        <w:t>, 2017.</w:t>
      </w:r>
      <w:bookmarkEnd w:id="312"/>
    </w:p>
    <w:p w14:paraId="7592F102" w14:textId="474F2377" w:rsidR="00B41CF6" w:rsidRDefault="00B41CF6" w:rsidP="008E5643">
      <w:pPr>
        <w:numPr>
          <w:ilvl w:val="0"/>
          <w:numId w:val="3"/>
        </w:numPr>
        <w:spacing w:before="120"/>
        <w:jc w:val="both"/>
      </w:pPr>
      <w:bookmarkStart w:id="313" w:name="_Ref3293224"/>
      <w:r>
        <w:t>Muchmore, Michael, “</w:t>
      </w:r>
      <w:hyperlink r:id="rId141" w:history="1">
        <w:r w:rsidRPr="00B41CF6">
          <w:rPr>
            <w:rStyle w:val="Hyperlink"/>
          </w:rPr>
          <w:t>The Best Video Editing Software for 2019</w:t>
        </w:r>
      </w:hyperlink>
      <w:r>
        <w:t xml:space="preserve">”, </w:t>
      </w:r>
      <w:r>
        <w:rPr>
          <w:i/>
        </w:rPr>
        <w:t>PC Magazine</w:t>
      </w:r>
      <w:r>
        <w:t>, December 27, 2018.</w:t>
      </w:r>
      <w:bookmarkEnd w:id="313"/>
    </w:p>
    <w:bookmarkStart w:id="314" w:name="_Ref530487698"/>
    <w:p w14:paraId="537367B0" w14:textId="66FCFC38" w:rsidR="00E22902" w:rsidRDefault="00E22902" w:rsidP="008E5643">
      <w:pPr>
        <w:numPr>
          <w:ilvl w:val="0"/>
          <w:numId w:val="3"/>
        </w:numPr>
        <w:spacing w:before="120"/>
        <w:jc w:val="both"/>
      </w:pPr>
      <w:r>
        <w:fldChar w:fldCharType="begin"/>
      </w:r>
      <w:r>
        <w:instrText xml:space="preserve"> HYPERLINK "https://hevc.hhi.fraunhofer.de/" </w:instrText>
      </w:r>
      <w:r>
        <w:fldChar w:fldCharType="separate"/>
      </w:r>
      <w:r w:rsidRPr="00E22902">
        <w:rPr>
          <w:rStyle w:val="Hyperlink"/>
        </w:rPr>
        <w:t>High Efficiency Video Coding</w:t>
      </w:r>
      <w:r>
        <w:fldChar w:fldCharType="end"/>
      </w:r>
      <w:r>
        <w:t>, software coordination page on Fraunhofer HHI website.</w:t>
      </w:r>
      <w:bookmarkEnd w:id="314"/>
    </w:p>
    <w:bookmarkStart w:id="315" w:name="_Ref530488796"/>
    <w:p w14:paraId="08C1BE67" w14:textId="1A573555" w:rsidR="006F5BD4" w:rsidRDefault="006F5BD4" w:rsidP="008E5643">
      <w:pPr>
        <w:numPr>
          <w:ilvl w:val="0"/>
          <w:numId w:val="3"/>
        </w:numPr>
        <w:spacing w:before="120"/>
        <w:jc w:val="both"/>
      </w:pPr>
      <w:r>
        <w:fldChar w:fldCharType="begin"/>
      </w:r>
      <w:r>
        <w:instrText xml:space="preserve"> HYPERLINK "http://x265.org/" </w:instrText>
      </w:r>
      <w:r>
        <w:fldChar w:fldCharType="separate"/>
      </w:r>
      <w:r w:rsidRPr="006F5BD4">
        <w:rPr>
          <w:rStyle w:val="Hyperlink"/>
        </w:rPr>
        <w:t>x265 HEVC Encoder</w:t>
      </w:r>
      <w:r>
        <w:fldChar w:fldCharType="end"/>
      </w:r>
      <w:r>
        <w:t xml:space="preserve">, </w:t>
      </w:r>
      <w:r w:rsidR="00CD62A0">
        <w:t xml:space="preserve">software website, </w:t>
      </w:r>
      <w:proofErr w:type="spellStart"/>
      <w:r>
        <w:t>MulticoreWare</w:t>
      </w:r>
      <w:proofErr w:type="spellEnd"/>
      <w:r>
        <w:t>, Inc.</w:t>
      </w:r>
      <w:bookmarkEnd w:id="315"/>
    </w:p>
    <w:bookmarkStart w:id="316" w:name="_Ref530492995"/>
    <w:p w14:paraId="7F97E9E4" w14:textId="2508835C" w:rsidR="00DE755D" w:rsidRDefault="00DE755D" w:rsidP="008E5643">
      <w:pPr>
        <w:numPr>
          <w:ilvl w:val="0"/>
          <w:numId w:val="3"/>
        </w:numPr>
        <w:spacing w:before="120"/>
        <w:jc w:val="both"/>
      </w:pPr>
      <w:r>
        <w:lastRenderedPageBreak/>
        <w:fldChar w:fldCharType="begin"/>
      </w:r>
      <w:r>
        <w:instrText xml:space="preserve"> HYPERLINK "http://www.bbc.co.uk/opensource/projects/TuringCodec" </w:instrText>
      </w:r>
      <w:r>
        <w:fldChar w:fldCharType="separate"/>
      </w:r>
      <w:r w:rsidRPr="00DE755D">
        <w:rPr>
          <w:rStyle w:val="Hyperlink"/>
        </w:rPr>
        <w:t>Turing codec</w:t>
      </w:r>
      <w:r>
        <w:fldChar w:fldCharType="end"/>
      </w:r>
      <w:r>
        <w:t>, BBC open source project website.</w:t>
      </w:r>
      <w:bookmarkEnd w:id="316"/>
    </w:p>
    <w:bookmarkStart w:id="317" w:name="_Ref530492998"/>
    <w:p w14:paraId="76FFF933" w14:textId="3B1D43C8" w:rsidR="00DE755D" w:rsidRDefault="00DE755D" w:rsidP="008E5643">
      <w:pPr>
        <w:numPr>
          <w:ilvl w:val="0"/>
          <w:numId w:val="3"/>
        </w:numPr>
        <w:spacing w:before="120"/>
        <w:jc w:val="both"/>
      </w:pPr>
      <w:r>
        <w:fldChar w:fldCharType="begin"/>
      </w:r>
      <w:r>
        <w:instrText xml:space="preserve"> HYPERLINK "http://turingcodec.org/" </w:instrText>
      </w:r>
      <w:r>
        <w:fldChar w:fldCharType="separate"/>
      </w:r>
      <w:r w:rsidRPr="00DE755D">
        <w:rPr>
          <w:rStyle w:val="Hyperlink"/>
        </w:rPr>
        <w:t>Turing codec</w:t>
      </w:r>
      <w:r>
        <w:fldChar w:fldCharType="end"/>
      </w:r>
      <w:r>
        <w:t xml:space="preserve"> official website.</w:t>
      </w:r>
      <w:bookmarkEnd w:id="317"/>
    </w:p>
    <w:p w14:paraId="7A669D2D" w14:textId="68F1038E" w:rsidR="006C6932" w:rsidRDefault="006C6932" w:rsidP="008E5643">
      <w:pPr>
        <w:numPr>
          <w:ilvl w:val="0"/>
          <w:numId w:val="3"/>
        </w:numPr>
        <w:spacing w:before="120"/>
        <w:jc w:val="both"/>
      </w:pPr>
      <w:bookmarkStart w:id="318" w:name="_Ref529625717"/>
      <w:r>
        <w:t>Kossentini, Faouzi, and Boyce, Jill, “</w:t>
      </w:r>
      <w:hyperlink r:id="rId142" w:history="1">
        <w:r w:rsidRPr="006C6932">
          <w:rPr>
            <w:rStyle w:val="Hyperlink"/>
          </w:rPr>
          <w:t>SVT-HEVC open source HEVC encoder</w:t>
        </w:r>
      </w:hyperlink>
      <w:r>
        <w:t>”, Joint Collaborative Team on Video Coding document JCTVC-AG0027, October 2018.</w:t>
      </w:r>
      <w:bookmarkEnd w:id="318"/>
    </w:p>
    <w:p w14:paraId="70627D03" w14:textId="5BC35207" w:rsidR="00CB2858" w:rsidRDefault="00CB2858" w:rsidP="008E5643">
      <w:pPr>
        <w:numPr>
          <w:ilvl w:val="0"/>
          <w:numId w:val="3"/>
        </w:numPr>
        <w:spacing w:before="120"/>
        <w:jc w:val="both"/>
      </w:pPr>
      <w:bookmarkStart w:id="319" w:name="_Ref4127428"/>
      <w:r w:rsidRPr="00CB2858">
        <w:t xml:space="preserve">Ben Amara, </w:t>
      </w:r>
      <w:proofErr w:type="spellStart"/>
      <w:r w:rsidRPr="00CB2858">
        <w:t>Foued</w:t>
      </w:r>
      <w:proofErr w:type="spellEnd"/>
      <w:r w:rsidRPr="00CB2858">
        <w:t xml:space="preserve">, Kossentini, Faouzi, </w:t>
      </w:r>
      <w:proofErr w:type="spellStart"/>
      <w:r w:rsidRPr="00CB2858">
        <w:t>Khlif</w:t>
      </w:r>
      <w:proofErr w:type="spellEnd"/>
      <w:r w:rsidRPr="00CB2858">
        <w:t>, Omar, Kao, Arthur, and Boyce, Jill, “</w:t>
      </w:r>
      <w:hyperlink r:id="rId143" w:history="1">
        <w:r w:rsidRPr="00CB2858">
          <w:rPr>
            <w:rStyle w:val="Hyperlink"/>
          </w:rPr>
          <w:t>SVT-HEVC encoder performance</w:t>
        </w:r>
      </w:hyperlink>
      <w:r w:rsidRPr="00CB2858">
        <w:t>”, Joint Collaborative Team on Video Coding document JCTVC-A</w:t>
      </w:r>
      <w:r>
        <w:t>H</w:t>
      </w:r>
      <w:r w:rsidRPr="00CB2858">
        <w:t>002</w:t>
      </w:r>
      <w:r>
        <w:t>8</w:t>
      </w:r>
      <w:r w:rsidRPr="00CB2858">
        <w:t>, January 2019.</w:t>
      </w:r>
      <w:bookmarkEnd w:id="319"/>
    </w:p>
    <w:bookmarkStart w:id="320" w:name="_Ref3290480"/>
    <w:p w14:paraId="62F7D11C" w14:textId="4D71B7E3" w:rsidR="00AD584D" w:rsidRDefault="00AD584D" w:rsidP="008E5643">
      <w:pPr>
        <w:numPr>
          <w:ilvl w:val="0"/>
          <w:numId w:val="3"/>
        </w:numPr>
        <w:spacing w:before="120"/>
        <w:jc w:val="both"/>
      </w:pPr>
      <w:r>
        <w:fldChar w:fldCharType="begin"/>
      </w:r>
      <w:r>
        <w:instrText xml:space="preserve"> HYPERLINK "http://ultravideo.cs.tut.fi/" \l "encoder" </w:instrText>
      </w:r>
      <w:r>
        <w:fldChar w:fldCharType="separate"/>
      </w:r>
      <w:proofErr w:type="spellStart"/>
      <w:r w:rsidRPr="00AD584D">
        <w:rPr>
          <w:rStyle w:val="Hyperlink"/>
        </w:rPr>
        <w:t>Kvazaar</w:t>
      </w:r>
      <w:proofErr w:type="spellEnd"/>
      <w:r w:rsidRPr="00AD584D">
        <w:rPr>
          <w:rStyle w:val="Hyperlink"/>
        </w:rPr>
        <w:t xml:space="preserve"> HEVC Encoder</w:t>
      </w:r>
      <w:r>
        <w:fldChar w:fldCharType="end"/>
      </w:r>
      <w:r>
        <w:t>, software website, Tampere University of Technology.</w:t>
      </w:r>
      <w:bookmarkEnd w:id="320"/>
    </w:p>
    <w:bookmarkStart w:id="321" w:name="_Ref3295313"/>
    <w:p w14:paraId="1A6BEA6C" w14:textId="0DC3ED99" w:rsidR="00E51D25" w:rsidRDefault="00E51D25" w:rsidP="008E5643">
      <w:pPr>
        <w:numPr>
          <w:ilvl w:val="0"/>
          <w:numId w:val="3"/>
        </w:numPr>
        <w:spacing w:before="120"/>
        <w:jc w:val="both"/>
      </w:pPr>
      <w:r>
        <w:fldChar w:fldCharType="begin"/>
      </w:r>
      <w:r>
        <w:instrText xml:space="preserve"> HYPERLINK "http://sigmm.org/Resources/software/ossc" </w:instrText>
      </w:r>
      <w:r>
        <w:fldChar w:fldCharType="separate"/>
      </w:r>
      <w:r w:rsidRPr="00E51D25">
        <w:rPr>
          <w:rStyle w:val="Hyperlink"/>
        </w:rPr>
        <w:t>ACM MM Open Source Software Competition</w:t>
      </w:r>
      <w:r>
        <w:fldChar w:fldCharType="end"/>
      </w:r>
      <w:r>
        <w:t>, web page on ACM website.</w:t>
      </w:r>
      <w:bookmarkEnd w:id="321"/>
    </w:p>
    <w:p w14:paraId="2A7EE738" w14:textId="7873D5EF" w:rsidR="00BC7516" w:rsidRDefault="00BC7516" w:rsidP="008E5643">
      <w:pPr>
        <w:numPr>
          <w:ilvl w:val="0"/>
          <w:numId w:val="3"/>
        </w:numPr>
        <w:spacing w:before="120"/>
        <w:jc w:val="both"/>
        <w:rPr>
          <w:ins w:id="322" w:author="Gary Sullivan" w:date="2019-09-25T17:07:00Z"/>
        </w:rPr>
      </w:pPr>
      <w:bookmarkStart w:id="323" w:name="_Ref3322710"/>
      <w:r>
        <w:t>“</w:t>
      </w:r>
      <w:hyperlink r:id="rId144" w:history="1">
        <w:r w:rsidRPr="00BC7516">
          <w:rPr>
            <w:rStyle w:val="Hyperlink"/>
          </w:rPr>
          <w:t>8K/120 Hz Video Codec</w:t>
        </w:r>
      </w:hyperlink>
      <w:r>
        <w:t>”, NHK, 2018.</w:t>
      </w:r>
      <w:bookmarkEnd w:id="323"/>
    </w:p>
    <w:p w14:paraId="0EE3364D" w14:textId="72839589" w:rsidR="00010E80" w:rsidRDefault="00010E80" w:rsidP="008E5643">
      <w:pPr>
        <w:numPr>
          <w:ilvl w:val="0"/>
          <w:numId w:val="3"/>
        </w:numPr>
        <w:spacing w:before="120"/>
        <w:jc w:val="both"/>
      </w:pPr>
      <w:bookmarkStart w:id="324" w:name="_Ref20323766"/>
      <w:ins w:id="325" w:author="Gary Sullivan" w:date="2019-09-25T17:09:00Z">
        <w:r>
          <w:t>Consumer Electronic</w:t>
        </w:r>
      </w:ins>
      <w:ins w:id="326" w:author="Gary Sullivan" w:date="2019-09-25T17:10:00Z">
        <w:r>
          <w:t>s</w:t>
        </w:r>
      </w:ins>
      <w:ins w:id="327" w:author="Gary Sullivan" w:date="2019-09-25T17:09:00Z">
        <w:r>
          <w:t xml:space="preserve"> Association</w:t>
        </w:r>
      </w:ins>
      <w:ins w:id="328" w:author="Gary Sullivan" w:date="2019-09-25T17:07:00Z">
        <w:r>
          <w:t>, “</w:t>
        </w:r>
      </w:ins>
      <w:ins w:id="329" w:author="Gary Sullivan" w:date="2019-09-25T17:08:00Z">
        <w:r>
          <w:fldChar w:fldCharType="begin"/>
        </w:r>
        <w:r>
          <w:instrText xml:space="preserve"> HYPERLINK "https://www.cta.tech/News/Press-Releases/2014/June/CEA-Updates-Characteristics-for-Ultra-High-Definit.aspx" </w:instrText>
        </w:r>
        <w:r>
          <w:fldChar w:fldCharType="separate"/>
        </w:r>
        <w:r w:rsidRPr="00010E80">
          <w:rPr>
            <w:rStyle w:val="Hyperlink"/>
          </w:rPr>
          <w:t>CEA Updates Characteristics for Ultra High-Definition Displays</w:t>
        </w:r>
        <w:r>
          <w:fldChar w:fldCharType="end"/>
        </w:r>
      </w:ins>
      <w:ins w:id="330" w:author="Gary Sullivan" w:date="2019-09-25T17:07:00Z">
        <w:r>
          <w:t>”</w:t>
        </w:r>
      </w:ins>
      <w:ins w:id="331" w:author="Gary Sullivan" w:date="2019-09-25T17:08:00Z">
        <w:r>
          <w:t>, June 24, 2014.</w:t>
        </w:r>
      </w:ins>
      <w:bookmarkEnd w:id="324"/>
    </w:p>
    <w:p w14:paraId="46E5A9A6" w14:textId="27A7FB56" w:rsidR="00813AD4" w:rsidRDefault="00813AD4" w:rsidP="008E5643">
      <w:pPr>
        <w:numPr>
          <w:ilvl w:val="0"/>
          <w:numId w:val="3"/>
        </w:numPr>
        <w:spacing w:before="120"/>
        <w:jc w:val="both"/>
      </w:pPr>
      <w:bookmarkStart w:id="332" w:name="_Ref498071446"/>
      <w:r>
        <w:t xml:space="preserve">STANAG 4586, MISB ST 1101, </w:t>
      </w:r>
      <w:r>
        <w:rPr>
          <w:i/>
        </w:rPr>
        <w:t>Control of UAS Motion Imagery Payloads</w:t>
      </w:r>
      <w:r>
        <w:t>, 23 October 2014.</w:t>
      </w:r>
      <w:bookmarkEnd w:id="332"/>
    </w:p>
    <w:p w14:paraId="5B2CE485" w14:textId="20387F99" w:rsidR="006E194F" w:rsidRDefault="00F249A3" w:rsidP="005968EA">
      <w:pPr>
        <w:numPr>
          <w:ilvl w:val="0"/>
          <w:numId w:val="3"/>
        </w:numPr>
        <w:spacing w:before="120"/>
        <w:jc w:val="both"/>
      </w:pPr>
      <w:bookmarkStart w:id="333" w:name="_Ref498071449"/>
      <w:r>
        <w:t>“</w:t>
      </w:r>
      <w:hyperlink r:id="rId145" w:history="1">
        <w:r w:rsidRPr="00F249A3">
          <w:rPr>
            <w:rStyle w:val="Hyperlink"/>
          </w:rPr>
          <w:t>Frequently Asked Questions (FAQ)</w:t>
        </w:r>
      </w:hyperlink>
      <w:r>
        <w:t>” (v5.1), Motion Imagery Standards Board, accessed Nov. 2017.</w:t>
      </w:r>
      <w:bookmarkEnd w:id="333"/>
    </w:p>
    <w:sectPr w:rsidR="006E194F" w:rsidSect="00F12B2F">
      <w:footerReference w:type="default" r:id="rId146"/>
      <w:footerReference w:type="first" r:id="rId147"/>
      <w:footnotePr>
        <w:numFmt w:val="chicago"/>
      </w:footnotePr>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EA5B9" w14:textId="77777777" w:rsidR="006D4493" w:rsidRDefault="006D4493" w:rsidP="00B95363">
      <w:r>
        <w:separator/>
      </w:r>
    </w:p>
  </w:endnote>
  <w:endnote w:type="continuationSeparator" w:id="0">
    <w:p w14:paraId="70A1F46E" w14:textId="77777777" w:rsidR="006D4493" w:rsidRDefault="006D4493" w:rsidP="00B95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00000287" w:usb1="09060000" w:usb2="0000001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022872"/>
      <w:docPartObj>
        <w:docPartGallery w:val="Page Numbers (Bottom of Page)"/>
        <w:docPartUnique/>
      </w:docPartObj>
    </w:sdtPr>
    <w:sdtEndPr>
      <w:rPr>
        <w:noProof/>
      </w:rPr>
    </w:sdtEndPr>
    <w:sdtContent>
      <w:p w14:paraId="163C5A4E" w14:textId="2B355C43" w:rsidR="00010E80" w:rsidRDefault="00010E80">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0B80C77D" w14:textId="77777777" w:rsidR="00010E80" w:rsidRDefault="00010E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6101522"/>
      <w:docPartObj>
        <w:docPartGallery w:val="Page Numbers (Bottom of Page)"/>
        <w:docPartUnique/>
      </w:docPartObj>
    </w:sdtPr>
    <w:sdtEndPr>
      <w:rPr>
        <w:noProof/>
      </w:rPr>
    </w:sdtEndPr>
    <w:sdtContent>
      <w:p w14:paraId="7DE7F889" w14:textId="12C6064A" w:rsidR="00010E80" w:rsidRDefault="00010E8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8E5407E" w14:textId="77777777" w:rsidR="00010E80" w:rsidRDefault="00010E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C87CE" w14:textId="77777777" w:rsidR="006D4493" w:rsidRDefault="006D4493" w:rsidP="00B95363">
      <w:r>
        <w:separator/>
      </w:r>
    </w:p>
  </w:footnote>
  <w:footnote w:type="continuationSeparator" w:id="0">
    <w:p w14:paraId="15ED744D" w14:textId="77777777" w:rsidR="006D4493" w:rsidRDefault="006D4493" w:rsidP="00B95363">
      <w:r>
        <w:continuationSeparator/>
      </w:r>
    </w:p>
  </w:footnote>
  <w:footnote w:id="1">
    <w:p w14:paraId="5F5BE473" w14:textId="50377996" w:rsidR="00010E80" w:rsidRDefault="00010E80">
      <w:pPr>
        <w:pStyle w:val="FootnoteText"/>
      </w:pPr>
      <w:r>
        <w:rPr>
          <w:rStyle w:val="FootnoteReference"/>
        </w:rPr>
        <w:footnoteRef/>
      </w:r>
      <w:r>
        <w:t xml:space="preserve"> More precisely, the cited source says that video is about 75% of consumer IP network traffic (and rising), and that consumer IP network traffic is about 83% of total (consumer and business) IP network traffic. It does not appear to estimate the percentage of non-consumer IP network traffic that is video.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B5209"/>
    <w:multiLevelType w:val="hybridMultilevel"/>
    <w:tmpl w:val="AFD6354A"/>
    <w:lvl w:ilvl="0" w:tplc="A19C8C7C">
      <w:start w:val="1"/>
      <w:numFmt w:val="bullet"/>
      <w:lvlText w:val="•"/>
      <w:lvlJc w:val="left"/>
      <w:pPr>
        <w:tabs>
          <w:tab w:val="num" w:pos="720"/>
        </w:tabs>
        <w:ind w:left="720" w:hanging="360"/>
      </w:pPr>
      <w:rPr>
        <w:rFonts w:ascii="Arial" w:hAnsi="Arial" w:hint="default"/>
      </w:rPr>
    </w:lvl>
    <w:lvl w:ilvl="1" w:tplc="F9641388" w:tentative="1">
      <w:start w:val="1"/>
      <w:numFmt w:val="bullet"/>
      <w:lvlText w:val="•"/>
      <w:lvlJc w:val="left"/>
      <w:pPr>
        <w:tabs>
          <w:tab w:val="num" w:pos="1440"/>
        </w:tabs>
        <w:ind w:left="1440" w:hanging="360"/>
      </w:pPr>
      <w:rPr>
        <w:rFonts w:ascii="Arial" w:hAnsi="Arial" w:hint="default"/>
      </w:rPr>
    </w:lvl>
    <w:lvl w:ilvl="2" w:tplc="91F0403A" w:tentative="1">
      <w:start w:val="1"/>
      <w:numFmt w:val="bullet"/>
      <w:lvlText w:val="•"/>
      <w:lvlJc w:val="left"/>
      <w:pPr>
        <w:tabs>
          <w:tab w:val="num" w:pos="2160"/>
        </w:tabs>
        <w:ind w:left="2160" w:hanging="360"/>
      </w:pPr>
      <w:rPr>
        <w:rFonts w:ascii="Arial" w:hAnsi="Arial" w:hint="default"/>
      </w:rPr>
    </w:lvl>
    <w:lvl w:ilvl="3" w:tplc="755E1582" w:tentative="1">
      <w:start w:val="1"/>
      <w:numFmt w:val="bullet"/>
      <w:lvlText w:val="•"/>
      <w:lvlJc w:val="left"/>
      <w:pPr>
        <w:tabs>
          <w:tab w:val="num" w:pos="2880"/>
        </w:tabs>
        <w:ind w:left="2880" w:hanging="360"/>
      </w:pPr>
      <w:rPr>
        <w:rFonts w:ascii="Arial" w:hAnsi="Arial" w:hint="default"/>
      </w:rPr>
    </w:lvl>
    <w:lvl w:ilvl="4" w:tplc="78B4F8E2" w:tentative="1">
      <w:start w:val="1"/>
      <w:numFmt w:val="bullet"/>
      <w:lvlText w:val="•"/>
      <w:lvlJc w:val="left"/>
      <w:pPr>
        <w:tabs>
          <w:tab w:val="num" w:pos="3600"/>
        </w:tabs>
        <w:ind w:left="3600" w:hanging="360"/>
      </w:pPr>
      <w:rPr>
        <w:rFonts w:ascii="Arial" w:hAnsi="Arial" w:hint="default"/>
      </w:rPr>
    </w:lvl>
    <w:lvl w:ilvl="5" w:tplc="85662F34" w:tentative="1">
      <w:start w:val="1"/>
      <w:numFmt w:val="bullet"/>
      <w:lvlText w:val="•"/>
      <w:lvlJc w:val="left"/>
      <w:pPr>
        <w:tabs>
          <w:tab w:val="num" w:pos="4320"/>
        </w:tabs>
        <w:ind w:left="4320" w:hanging="360"/>
      </w:pPr>
      <w:rPr>
        <w:rFonts w:ascii="Arial" w:hAnsi="Arial" w:hint="default"/>
      </w:rPr>
    </w:lvl>
    <w:lvl w:ilvl="6" w:tplc="29F877C8" w:tentative="1">
      <w:start w:val="1"/>
      <w:numFmt w:val="bullet"/>
      <w:lvlText w:val="•"/>
      <w:lvlJc w:val="left"/>
      <w:pPr>
        <w:tabs>
          <w:tab w:val="num" w:pos="5040"/>
        </w:tabs>
        <w:ind w:left="5040" w:hanging="360"/>
      </w:pPr>
      <w:rPr>
        <w:rFonts w:ascii="Arial" w:hAnsi="Arial" w:hint="default"/>
      </w:rPr>
    </w:lvl>
    <w:lvl w:ilvl="7" w:tplc="ACE2DF74" w:tentative="1">
      <w:start w:val="1"/>
      <w:numFmt w:val="bullet"/>
      <w:lvlText w:val="•"/>
      <w:lvlJc w:val="left"/>
      <w:pPr>
        <w:tabs>
          <w:tab w:val="num" w:pos="5760"/>
        </w:tabs>
        <w:ind w:left="5760" w:hanging="360"/>
      </w:pPr>
      <w:rPr>
        <w:rFonts w:ascii="Arial" w:hAnsi="Arial" w:hint="default"/>
      </w:rPr>
    </w:lvl>
    <w:lvl w:ilvl="8" w:tplc="0ABC0C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AF97556"/>
    <w:multiLevelType w:val="hybridMultilevel"/>
    <w:tmpl w:val="BBE255DA"/>
    <w:lvl w:ilvl="0" w:tplc="A7168D5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5C77786"/>
    <w:multiLevelType w:val="hybridMultilevel"/>
    <w:tmpl w:val="B4E2AF40"/>
    <w:lvl w:ilvl="0" w:tplc="8A460EEC">
      <w:start w:val="1"/>
      <w:numFmt w:val="decimal"/>
      <w:lvlText w:val="%1."/>
      <w:lvlJc w:val="left"/>
      <w:pPr>
        <w:ind w:left="360" w:hanging="360"/>
      </w:pPr>
      <w:rPr>
        <w:b w:val="0"/>
        <w:bCs w:val="0"/>
      </w:rPr>
    </w:lvl>
    <w:lvl w:ilvl="1" w:tplc="D78257E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trackRevisions/>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4F"/>
    <w:rsid w:val="00006CBD"/>
    <w:rsid w:val="00010E80"/>
    <w:rsid w:val="00021E87"/>
    <w:rsid w:val="000332CB"/>
    <w:rsid w:val="0003775F"/>
    <w:rsid w:val="00045BAD"/>
    <w:rsid w:val="0005337F"/>
    <w:rsid w:val="00053E30"/>
    <w:rsid w:val="00060E4B"/>
    <w:rsid w:val="00067A90"/>
    <w:rsid w:val="00094F91"/>
    <w:rsid w:val="000A715B"/>
    <w:rsid w:val="000A7178"/>
    <w:rsid w:val="000B4F41"/>
    <w:rsid w:val="000B78A7"/>
    <w:rsid w:val="000B7FED"/>
    <w:rsid w:val="000C6D31"/>
    <w:rsid w:val="000D1D6E"/>
    <w:rsid w:val="000D2A85"/>
    <w:rsid w:val="000E7434"/>
    <w:rsid w:val="000E7A2E"/>
    <w:rsid w:val="000F1E3D"/>
    <w:rsid w:val="000F4261"/>
    <w:rsid w:val="000F463A"/>
    <w:rsid w:val="001063ED"/>
    <w:rsid w:val="00112FB1"/>
    <w:rsid w:val="0012248C"/>
    <w:rsid w:val="00140392"/>
    <w:rsid w:val="001412E5"/>
    <w:rsid w:val="00154938"/>
    <w:rsid w:val="00156E65"/>
    <w:rsid w:val="001603AB"/>
    <w:rsid w:val="00164CCA"/>
    <w:rsid w:val="00172826"/>
    <w:rsid w:val="001730C4"/>
    <w:rsid w:val="00176972"/>
    <w:rsid w:val="001837B3"/>
    <w:rsid w:val="001B0C75"/>
    <w:rsid w:val="001B3885"/>
    <w:rsid w:val="001B7419"/>
    <w:rsid w:val="001C3C91"/>
    <w:rsid w:val="001C54FA"/>
    <w:rsid w:val="001C5FCC"/>
    <w:rsid w:val="001D0964"/>
    <w:rsid w:val="001E3148"/>
    <w:rsid w:val="001E7E5C"/>
    <w:rsid w:val="0020190E"/>
    <w:rsid w:val="00204581"/>
    <w:rsid w:val="002052A4"/>
    <w:rsid w:val="0021324E"/>
    <w:rsid w:val="002206E8"/>
    <w:rsid w:val="00233611"/>
    <w:rsid w:val="00235BDA"/>
    <w:rsid w:val="00243132"/>
    <w:rsid w:val="00253001"/>
    <w:rsid w:val="00266BC5"/>
    <w:rsid w:val="00290834"/>
    <w:rsid w:val="00295F8D"/>
    <w:rsid w:val="002C1F7A"/>
    <w:rsid w:val="002F6929"/>
    <w:rsid w:val="003134F5"/>
    <w:rsid w:val="00321630"/>
    <w:rsid w:val="0032475C"/>
    <w:rsid w:val="00333649"/>
    <w:rsid w:val="003457AF"/>
    <w:rsid w:val="003631DC"/>
    <w:rsid w:val="00366579"/>
    <w:rsid w:val="00371D1D"/>
    <w:rsid w:val="00391CBD"/>
    <w:rsid w:val="00393A53"/>
    <w:rsid w:val="003A4866"/>
    <w:rsid w:val="003B55A4"/>
    <w:rsid w:val="003C2EDD"/>
    <w:rsid w:val="003C2F67"/>
    <w:rsid w:val="003D6146"/>
    <w:rsid w:val="003E5D28"/>
    <w:rsid w:val="003F229E"/>
    <w:rsid w:val="00403E53"/>
    <w:rsid w:val="004075EB"/>
    <w:rsid w:val="0041497D"/>
    <w:rsid w:val="00423640"/>
    <w:rsid w:val="00433E15"/>
    <w:rsid w:val="00434C7E"/>
    <w:rsid w:val="00457E25"/>
    <w:rsid w:val="00466E85"/>
    <w:rsid w:val="00475F2D"/>
    <w:rsid w:val="004A2A0F"/>
    <w:rsid w:val="004A3D07"/>
    <w:rsid w:val="004B1347"/>
    <w:rsid w:val="004B3996"/>
    <w:rsid w:val="004B42A8"/>
    <w:rsid w:val="004B5F50"/>
    <w:rsid w:val="004C716B"/>
    <w:rsid w:val="004E1680"/>
    <w:rsid w:val="004E20C0"/>
    <w:rsid w:val="004F6144"/>
    <w:rsid w:val="00505571"/>
    <w:rsid w:val="00506DFA"/>
    <w:rsid w:val="00530B2F"/>
    <w:rsid w:val="0053606E"/>
    <w:rsid w:val="005368CC"/>
    <w:rsid w:val="005472CD"/>
    <w:rsid w:val="00550C62"/>
    <w:rsid w:val="0056683E"/>
    <w:rsid w:val="005904A9"/>
    <w:rsid w:val="00595C6F"/>
    <w:rsid w:val="005968EA"/>
    <w:rsid w:val="005A1A84"/>
    <w:rsid w:val="005B1F15"/>
    <w:rsid w:val="005B2B3E"/>
    <w:rsid w:val="005C34F9"/>
    <w:rsid w:val="005C501C"/>
    <w:rsid w:val="005D336D"/>
    <w:rsid w:val="005E1F05"/>
    <w:rsid w:val="00600CBA"/>
    <w:rsid w:val="00601B9E"/>
    <w:rsid w:val="00613E78"/>
    <w:rsid w:val="0066175D"/>
    <w:rsid w:val="006651EE"/>
    <w:rsid w:val="00666A01"/>
    <w:rsid w:val="00670C8B"/>
    <w:rsid w:val="0068130B"/>
    <w:rsid w:val="00694ACB"/>
    <w:rsid w:val="006A1285"/>
    <w:rsid w:val="006C6932"/>
    <w:rsid w:val="006D4493"/>
    <w:rsid w:val="006E194F"/>
    <w:rsid w:val="006F5BD4"/>
    <w:rsid w:val="0070035D"/>
    <w:rsid w:val="00702135"/>
    <w:rsid w:val="00722885"/>
    <w:rsid w:val="00723B0F"/>
    <w:rsid w:val="00724EDD"/>
    <w:rsid w:val="00744982"/>
    <w:rsid w:val="007518FD"/>
    <w:rsid w:val="00751ABA"/>
    <w:rsid w:val="00760C3B"/>
    <w:rsid w:val="00761BFB"/>
    <w:rsid w:val="00764B98"/>
    <w:rsid w:val="00786032"/>
    <w:rsid w:val="007A28A6"/>
    <w:rsid w:val="007D54A1"/>
    <w:rsid w:val="007D71FF"/>
    <w:rsid w:val="007F1E62"/>
    <w:rsid w:val="008047CB"/>
    <w:rsid w:val="00805049"/>
    <w:rsid w:val="00813AD4"/>
    <w:rsid w:val="00813F89"/>
    <w:rsid w:val="0084398E"/>
    <w:rsid w:val="00871274"/>
    <w:rsid w:val="00873A73"/>
    <w:rsid w:val="00873D4D"/>
    <w:rsid w:val="00882BF3"/>
    <w:rsid w:val="008878BC"/>
    <w:rsid w:val="008908C9"/>
    <w:rsid w:val="008A2970"/>
    <w:rsid w:val="008A776E"/>
    <w:rsid w:val="008D5237"/>
    <w:rsid w:val="008E5643"/>
    <w:rsid w:val="008E7243"/>
    <w:rsid w:val="008F514B"/>
    <w:rsid w:val="008F7CDC"/>
    <w:rsid w:val="00912746"/>
    <w:rsid w:val="00914A29"/>
    <w:rsid w:val="00915988"/>
    <w:rsid w:val="009221B0"/>
    <w:rsid w:val="00933863"/>
    <w:rsid w:val="0093634F"/>
    <w:rsid w:val="009433A4"/>
    <w:rsid w:val="00952E73"/>
    <w:rsid w:val="00953D3B"/>
    <w:rsid w:val="0095747A"/>
    <w:rsid w:val="00966E4F"/>
    <w:rsid w:val="00980A8A"/>
    <w:rsid w:val="00981A77"/>
    <w:rsid w:val="009A71D9"/>
    <w:rsid w:val="009C7C84"/>
    <w:rsid w:val="009D6891"/>
    <w:rsid w:val="009E6F90"/>
    <w:rsid w:val="009F0350"/>
    <w:rsid w:val="009F1916"/>
    <w:rsid w:val="00A06507"/>
    <w:rsid w:val="00A12381"/>
    <w:rsid w:val="00A27DF4"/>
    <w:rsid w:val="00A50E83"/>
    <w:rsid w:val="00A5175F"/>
    <w:rsid w:val="00A56AA2"/>
    <w:rsid w:val="00A70CC5"/>
    <w:rsid w:val="00A77F2E"/>
    <w:rsid w:val="00A875F0"/>
    <w:rsid w:val="00A91C8E"/>
    <w:rsid w:val="00AA178F"/>
    <w:rsid w:val="00AC675A"/>
    <w:rsid w:val="00AC67BC"/>
    <w:rsid w:val="00AD584D"/>
    <w:rsid w:val="00AE1A68"/>
    <w:rsid w:val="00AF7739"/>
    <w:rsid w:val="00B05258"/>
    <w:rsid w:val="00B063FE"/>
    <w:rsid w:val="00B07360"/>
    <w:rsid w:val="00B12EAB"/>
    <w:rsid w:val="00B22769"/>
    <w:rsid w:val="00B23C11"/>
    <w:rsid w:val="00B377A4"/>
    <w:rsid w:val="00B37DBF"/>
    <w:rsid w:val="00B401B9"/>
    <w:rsid w:val="00B405F3"/>
    <w:rsid w:val="00B41CF6"/>
    <w:rsid w:val="00B44FE6"/>
    <w:rsid w:val="00B46386"/>
    <w:rsid w:val="00B645A5"/>
    <w:rsid w:val="00B71FA7"/>
    <w:rsid w:val="00B80687"/>
    <w:rsid w:val="00B82AFA"/>
    <w:rsid w:val="00B87C80"/>
    <w:rsid w:val="00B91144"/>
    <w:rsid w:val="00B95363"/>
    <w:rsid w:val="00B95866"/>
    <w:rsid w:val="00BC140D"/>
    <w:rsid w:val="00BC321F"/>
    <w:rsid w:val="00BC7516"/>
    <w:rsid w:val="00BD1EDD"/>
    <w:rsid w:val="00BD575C"/>
    <w:rsid w:val="00BE68A1"/>
    <w:rsid w:val="00BF2A5D"/>
    <w:rsid w:val="00BF5FB3"/>
    <w:rsid w:val="00C03F86"/>
    <w:rsid w:val="00C21BBD"/>
    <w:rsid w:val="00C32231"/>
    <w:rsid w:val="00C3292D"/>
    <w:rsid w:val="00C62B1F"/>
    <w:rsid w:val="00C72188"/>
    <w:rsid w:val="00C72C6D"/>
    <w:rsid w:val="00C77E0B"/>
    <w:rsid w:val="00CA7125"/>
    <w:rsid w:val="00CB2858"/>
    <w:rsid w:val="00CC21E2"/>
    <w:rsid w:val="00CD62A0"/>
    <w:rsid w:val="00CE5D28"/>
    <w:rsid w:val="00CF0CA1"/>
    <w:rsid w:val="00CF0E00"/>
    <w:rsid w:val="00D03DAB"/>
    <w:rsid w:val="00D045C9"/>
    <w:rsid w:val="00D2041C"/>
    <w:rsid w:val="00D26033"/>
    <w:rsid w:val="00D3198D"/>
    <w:rsid w:val="00D42938"/>
    <w:rsid w:val="00D42B59"/>
    <w:rsid w:val="00D5435B"/>
    <w:rsid w:val="00D567EF"/>
    <w:rsid w:val="00D57343"/>
    <w:rsid w:val="00D5771E"/>
    <w:rsid w:val="00D61DAC"/>
    <w:rsid w:val="00D82E1E"/>
    <w:rsid w:val="00D8317C"/>
    <w:rsid w:val="00D93070"/>
    <w:rsid w:val="00D93786"/>
    <w:rsid w:val="00D95842"/>
    <w:rsid w:val="00DB1A22"/>
    <w:rsid w:val="00DC01B1"/>
    <w:rsid w:val="00DC217D"/>
    <w:rsid w:val="00DC4EA2"/>
    <w:rsid w:val="00DD4A9C"/>
    <w:rsid w:val="00DD56B3"/>
    <w:rsid w:val="00DD7F65"/>
    <w:rsid w:val="00DE41F9"/>
    <w:rsid w:val="00DE755D"/>
    <w:rsid w:val="00DF247B"/>
    <w:rsid w:val="00E172BC"/>
    <w:rsid w:val="00E22902"/>
    <w:rsid w:val="00E373A8"/>
    <w:rsid w:val="00E44C1A"/>
    <w:rsid w:val="00E51D25"/>
    <w:rsid w:val="00E52B0B"/>
    <w:rsid w:val="00E80DBA"/>
    <w:rsid w:val="00E81090"/>
    <w:rsid w:val="00EA218F"/>
    <w:rsid w:val="00EA5B4A"/>
    <w:rsid w:val="00EA649A"/>
    <w:rsid w:val="00EB1562"/>
    <w:rsid w:val="00EC582E"/>
    <w:rsid w:val="00EC65A5"/>
    <w:rsid w:val="00ED60E6"/>
    <w:rsid w:val="00EE3940"/>
    <w:rsid w:val="00EF0865"/>
    <w:rsid w:val="00EF2D1C"/>
    <w:rsid w:val="00F01C30"/>
    <w:rsid w:val="00F12B2F"/>
    <w:rsid w:val="00F164B4"/>
    <w:rsid w:val="00F21082"/>
    <w:rsid w:val="00F249A3"/>
    <w:rsid w:val="00F375F2"/>
    <w:rsid w:val="00F50C09"/>
    <w:rsid w:val="00F64B65"/>
    <w:rsid w:val="00F67972"/>
    <w:rsid w:val="00F81A6F"/>
    <w:rsid w:val="00F85336"/>
    <w:rsid w:val="00F8556D"/>
    <w:rsid w:val="00F93AB1"/>
    <w:rsid w:val="00FA4E71"/>
    <w:rsid w:val="00FA7E07"/>
    <w:rsid w:val="00FB1468"/>
    <w:rsid w:val="00FB15F4"/>
    <w:rsid w:val="00FB7FF4"/>
    <w:rsid w:val="00FC138D"/>
    <w:rsid w:val="00FD2973"/>
    <w:rsid w:val="00FD2C9A"/>
    <w:rsid w:val="00FE644E"/>
    <w:rsid w:val="00FF266E"/>
    <w:rsid w:val="00FF554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6BAE9"/>
  <w15:chartTrackingRefBased/>
  <w15:docId w15:val="{CCD9F13D-A817-4CBE-90C9-7454A541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36"/>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E194F"/>
    <w:pPr>
      <w:spacing w:befor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A3D07"/>
    <w:pPr>
      <w:keepNext/>
      <w:keepLines/>
      <w:spacing w:before="24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semiHidden/>
    <w:unhideWhenUsed/>
    <w:qFormat/>
    <w:rsid w:val="004A3D07"/>
    <w:pPr>
      <w:keepNext/>
      <w:keepLines/>
      <w:spacing w:before="4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D07"/>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semiHidden/>
    <w:rsid w:val="004A3D07"/>
    <w:rPr>
      <w:rFonts w:asciiTheme="majorHAnsi" w:eastAsiaTheme="majorEastAsia" w:hAnsiTheme="majorHAnsi" w:cstheme="majorBidi"/>
      <w:sz w:val="26"/>
      <w:szCs w:val="26"/>
    </w:rPr>
  </w:style>
  <w:style w:type="paragraph" w:styleId="BalloonText">
    <w:name w:val="Balloon Text"/>
    <w:basedOn w:val="Normal"/>
    <w:link w:val="BalloonTextChar"/>
    <w:uiPriority w:val="99"/>
    <w:semiHidden/>
    <w:unhideWhenUsed/>
    <w:rsid w:val="005E1F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F05"/>
    <w:rPr>
      <w:rFonts w:ascii="Segoe UI" w:eastAsia="Times New Roman" w:hAnsi="Segoe UI" w:cs="Segoe UI"/>
      <w:sz w:val="18"/>
      <w:szCs w:val="18"/>
    </w:rPr>
  </w:style>
  <w:style w:type="character" w:styleId="Hyperlink">
    <w:name w:val="Hyperlink"/>
    <w:basedOn w:val="DefaultParagraphFont"/>
    <w:uiPriority w:val="99"/>
    <w:unhideWhenUsed/>
    <w:rsid w:val="00B063FE"/>
    <w:rPr>
      <w:color w:val="0563C1" w:themeColor="hyperlink"/>
      <w:u w:val="single"/>
    </w:rPr>
  </w:style>
  <w:style w:type="character" w:styleId="Mention">
    <w:name w:val="Mention"/>
    <w:basedOn w:val="DefaultParagraphFont"/>
    <w:uiPriority w:val="99"/>
    <w:semiHidden/>
    <w:unhideWhenUsed/>
    <w:rsid w:val="00B063FE"/>
    <w:rPr>
      <w:color w:val="2B579A"/>
      <w:shd w:val="clear" w:color="auto" w:fill="E6E6E6"/>
    </w:rPr>
  </w:style>
  <w:style w:type="character" w:styleId="FollowedHyperlink">
    <w:name w:val="FollowedHyperlink"/>
    <w:basedOn w:val="DefaultParagraphFont"/>
    <w:uiPriority w:val="99"/>
    <w:semiHidden/>
    <w:unhideWhenUsed/>
    <w:rsid w:val="001412E5"/>
    <w:rPr>
      <w:color w:val="954F72" w:themeColor="followedHyperlink"/>
      <w:u w:val="single"/>
    </w:rPr>
  </w:style>
  <w:style w:type="paragraph" w:styleId="Header">
    <w:name w:val="header"/>
    <w:basedOn w:val="Normal"/>
    <w:link w:val="HeaderChar"/>
    <w:uiPriority w:val="99"/>
    <w:unhideWhenUsed/>
    <w:rsid w:val="00B95363"/>
    <w:pPr>
      <w:tabs>
        <w:tab w:val="center" w:pos="4680"/>
        <w:tab w:val="right" w:pos="9360"/>
      </w:tabs>
    </w:pPr>
  </w:style>
  <w:style w:type="character" w:customStyle="1" w:styleId="HeaderChar">
    <w:name w:val="Header Char"/>
    <w:basedOn w:val="DefaultParagraphFont"/>
    <w:link w:val="Header"/>
    <w:uiPriority w:val="99"/>
    <w:rsid w:val="00B953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5363"/>
    <w:pPr>
      <w:tabs>
        <w:tab w:val="center" w:pos="4680"/>
        <w:tab w:val="right" w:pos="9360"/>
      </w:tabs>
    </w:pPr>
  </w:style>
  <w:style w:type="character" w:customStyle="1" w:styleId="FooterChar">
    <w:name w:val="Footer Char"/>
    <w:basedOn w:val="DefaultParagraphFont"/>
    <w:link w:val="Footer"/>
    <w:uiPriority w:val="99"/>
    <w:rsid w:val="00B95363"/>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C4EA2"/>
    <w:rPr>
      <w:color w:val="808080"/>
      <w:shd w:val="clear" w:color="auto" w:fill="E6E6E6"/>
    </w:rPr>
  </w:style>
  <w:style w:type="paragraph" w:styleId="FootnoteText">
    <w:name w:val="footnote text"/>
    <w:basedOn w:val="Normal"/>
    <w:link w:val="FootnoteTextChar"/>
    <w:uiPriority w:val="99"/>
    <w:semiHidden/>
    <w:unhideWhenUsed/>
    <w:rsid w:val="00B95866"/>
    <w:rPr>
      <w:sz w:val="20"/>
      <w:szCs w:val="20"/>
    </w:rPr>
  </w:style>
  <w:style w:type="character" w:customStyle="1" w:styleId="FootnoteTextChar">
    <w:name w:val="Footnote Text Char"/>
    <w:basedOn w:val="DefaultParagraphFont"/>
    <w:link w:val="FootnoteText"/>
    <w:uiPriority w:val="99"/>
    <w:semiHidden/>
    <w:rsid w:val="00B9586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95866"/>
    <w:rPr>
      <w:vertAlign w:val="superscript"/>
    </w:rPr>
  </w:style>
  <w:style w:type="paragraph" w:styleId="Revision">
    <w:name w:val="Revision"/>
    <w:hidden/>
    <w:uiPriority w:val="99"/>
    <w:semiHidden/>
    <w:rsid w:val="00613E78"/>
    <w:pPr>
      <w:spacing w:befor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601209">
      <w:bodyDiv w:val="1"/>
      <w:marLeft w:val="0"/>
      <w:marRight w:val="0"/>
      <w:marTop w:val="0"/>
      <w:marBottom w:val="0"/>
      <w:divBdr>
        <w:top w:val="none" w:sz="0" w:space="0" w:color="auto"/>
        <w:left w:val="none" w:sz="0" w:space="0" w:color="auto"/>
        <w:bottom w:val="none" w:sz="0" w:space="0" w:color="auto"/>
        <w:right w:val="none" w:sz="0" w:space="0" w:color="auto"/>
      </w:divBdr>
    </w:div>
    <w:div w:id="1965234590">
      <w:marLeft w:val="0"/>
      <w:marRight w:val="0"/>
      <w:marTop w:val="0"/>
      <w:marBottom w:val="0"/>
      <w:divBdr>
        <w:top w:val="none" w:sz="0" w:space="0" w:color="auto"/>
        <w:left w:val="none" w:sz="0" w:space="0" w:color="auto"/>
        <w:bottom w:val="none" w:sz="0" w:space="0" w:color="auto"/>
        <w:right w:val="none" w:sz="0" w:space="0" w:color="auto"/>
      </w:divBdr>
    </w:div>
    <w:div w:id="1971595415">
      <w:marLeft w:val="0"/>
      <w:marRight w:val="0"/>
      <w:marTop w:val="0"/>
      <w:marBottom w:val="0"/>
      <w:divBdr>
        <w:top w:val="none" w:sz="0" w:space="0" w:color="auto"/>
        <w:left w:val="none" w:sz="0" w:space="0" w:color="auto"/>
        <w:bottom w:val="none" w:sz="0" w:space="0" w:color="auto"/>
        <w:right w:val="none" w:sz="0" w:space="0" w:color="auto"/>
      </w:divBdr>
    </w:div>
    <w:div w:id="2094620560">
      <w:bodyDiv w:val="1"/>
      <w:marLeft w:val="0"/>
      <w:marRight w:val="0"/>
      <w:marTop w:val="0"/>
      <w:marBottom w:val="0"/>
      <w:divBdr>
        <w:top w:val="none" w:sz="0" w:space="0" w:color="auto"/>
        <w:left w:val="none" w:sz="0" w:space="0" w:color="auto"/>
        <w:bottom w:val="none" w:sz="0" w:space="0" w:color="auto"/>
        <w:right w:val="none" w:sz="0" w:space="0" w:color="auto"/>
      </w:divBdr>
      <w:divsChild>
        <w:div w:id="173153792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engadget.com/2017/06/05/apple-unveils-ios-11-with-translation-and-a-better-camera/" TargetMode="External"/><Relationship Id="rId21" Type="http://schemas.openxmlformats.org/officeDocument/2006/relationships/hyperlink" Target="http://www.blu-raydisc.com/assets/Downloadablefile/BD-ROM_Part3_V3.0_WhitePaper_150724.pdf" TargetMode="External"/><Relationship Id="rId42" Type="http://schemas.openxmlformats.org/officeDocument/2006/relationships/hyperlink" Target="http://www.multichannel.com/news/video/broadcom-chips-android-tv-based-4k-box/388755" TargetMode="External"/><Relationship Id="rId63" Type="http://schemas.openxmlformats.org/officeDocument/2006/relationships/hyperlink" Target="https://advanced-television.com/2018/12/03/eutelsat-helps-worlds-first-8k-channel/" TargetMode="External"/><Relationship Id="rId84" Type="http://schemas.openxmlformats.org/officeDocument/2006/relationships/hyperlink" Target="http://www.digitaluk.co.uk/fvp-spec" TargetMode="External"/><Relationship Id="rId138" Type="http://schemas.openxmlformats.org/officeDocument/2006/relationships/hyperlink" Target="https://www.securityinfowatch.com/video-surveillance/camera-accessories/product/21040535/ambarella-ambarellas-cv25-camera-systemonchip" TargetMode="External"/><Relationship Id="rId107" Type="http://schemas.openxmlformats.org/officeDocument/2006/relationships/hyperlink" Target="http://www.microsoft.com/en-pk/download/details.aspx?id=39947" TargetMode="External"/><Relationship Id="rId11" Type="http://schemas.openxmlformats.org/officeDocument/2006/relationships/hyperlink" Target="http://www.3gpp.org/DynaReport/26247.htm" TargetMode="External"/><Relationship Id="rId32" Type="http://schemas.openxmlformats.org/officeDocument/2006/relationships/hyperlink" Target="http://www.streamingmedia.com/Research/7694-The-Impact-of-Apple's-HEVC-Adoption-A-Survey-Based-Report.htm" TargetMode="External"/><Relationship Id="rId53" Type="http://schemas.openxmlformats.org/officeDocument/2006/relationships/hyperlink" Target="https://www.airtel.in/internet-tv/technical-specification.html" TargetMode="External"/><Relationship Id="rId74" Type="http://schemas.openxmlformats.org/officeDocument/2006/relationships/hyperlink" Target="https://www.broadbandtvnews.com/2014/02/17/ntv-plus-delivers-4k/" TargetMode="External"/><Relationship Id="rId128" Type="http://schemas.openxmlformats.org/officeDocument/2006/relationships/hyperlink" Target="https://in.pcmag.com/fujifilm/125643/news/fujifilm-x-t3-with-4k-60fps-video-recording-launched-in-indi" TargetMode="External"/><Relationship Id="rId149" Type="http://schemas.microsoft.com/office/2011/relationships/people" Target="people.xml"/><Relationship Id="rId5" Type="http://schemas.openxmlformats.org/officeDocument/2006/relationships/webSettings" Target="webSettings.xml"/><Relationship Id="rId95" Type="http://schemas.openxmlformats.org/officeDocument/2006/relationships/hyperlink" Target="http://www.vivicast.com/news/ses-vivicast-uhd-bouquet-for-us-cable" TargetMode="External"/><Relationship Id="rId22" Type="http://schemas.openxmlformats.org/officeDocument/2006/relationships/hyperlink" Target="http://www.digitaluk.co.uk/fvp-spec" TargetMode="External"/><Relationship Id="rId27" Type="http://schemas.openxmlformats.org/officeDocument/2006/relationships/hyperlink" Target="http://www.cisco.com/c/en/us/solutions/collateral/service-provider/visual-networking-index-vni/complete-white-paper-c11-481360.html" TargetMode="External"/><Relationship Id="rId43" Type="http://schemas.openxmlformats.org/officeDocument/2006/relationships/hyperlink" Target="http://advanced-television.com/2015/03/10/free-launches-4k-mini-box/" TargetMode="External"/><Relationship Id="rId48" Type="http://schemas.openxmlformats.org/officeDocument/2006/relationships/hyperlink" Target="http://www.broadbandtvnews.com/2015/08/31/ses-and-hd-launch-ultra-hd-channel-on-astra/" TargetMode="External"/><Relationship Id="rId64" Type="http://schemas.openxmlformats.org/officeDocument/2006/relationships/hyperlink" Target="https://newatlas.com/nhk-bs8k-satellite-tv-channel/57496/" TargetMode="External"/><Relationship Id="rId69" Type="http://schemas.openxmlformats.org/officeDocument/2006/relationships/hyperlink" Target="http://www.tvtechnology.com/atsc3/0031/korea-to-launch-atsc-30-broadcasts-in-2017/278022" TargetMode="External"/><Relationship Id="rId113" Type="http://schemas.openxmlformats.org/officeDocument/2006/relationships/hyperlink" Target="http://www.newsfactor.com/news/Microsoft-Releases-New-Surface-Pro/story.xhtml?story_id=101007W4WU7K" TargetMode="External"/><Relationship Id="rId118" Type="http://schemas.openxmlformats.org/officeDocument/2006/relationships/hyperlink" Target="https://www.engadget.com/2017/06/05/ios-11-camera-and-photos/" TargetMode="External"/><Relationship Id="rId134" Type="http://schemas.openxmlformats.org/officeDocument/2006/relationships/hyperlink" Target="https://www.photoxels.com/panasonic-ag-cx350-4k-handheld-camcorder-lightweight-compact-4k-10-bit-60p-capture-hdr-recording-and-enhanced-network-capabilities/" TargetMode="External"/><Relationship Id="rId139" Type="http://schemas.openxmlformats.org/officeDocument/2006/relationships/hyperlink" Target="http://advanced-television.com/2014/07/04/dvb-approves-uhdtv-hevc-delivery-profile/" TargetMode="External"/><Relationship Id="rId80" Type="http://schemas.openxmlformats.org/officeDocument/2006/relationships/hyperlink" Target="https://ultrahdforum.org/resources/list-of-commercial-uhd-or-4k-services-that-are-live/" TargetMode="External"/><Relationship Id="rId85" Type="http://schemas.openxmlformats.org/officeDocument/2006/relationships/hyperlink" Target="http://4k.com/news/now-virgin-media-is-launching-its-own-4k-uhd-set-top-box-later-in-2016-14558/" TargetMode="External"/><Relationship Id="rId150" Type="http://schemas.openxmlformats.org/officeDocument/2006/relationships/theme" Target="theme/theme1.xml"/><Relationship Id="rId12" Type="http://schemas.openxmlformats.org/officeDocument/2006/relationships/hyperlink" Target="http://www.3gpp.org/DynaReport/26346.htm" TargetMode="External"/><Relationship Id="rId17" Type="http://schemas.openxmlformats.org/officeDocument/2006/relationships/hyperlink" Target="http://www.arib.or.jp/english/html/overview/doc/6-STD-B32v3_11-1p3-E1.pdf" TargetMode="External"/><Relationship Id="rId33" Type="http://schemas.openxmlformats.org/officeDocument/2006/relationships/hyperlink" Target="http://www.streamingmedia.com/Articles/ReadArticle.aspx?ArticleID=124245" TargetMode="External"/><Relationship Id="rId38" Type="http://schemas.openxmlformats.org/officeDocument/2006/relationships/hyperlink" Target="https://www.a516digital.com/2018/06/dutch-next-to-upgrade-digital.html" TargetMode="External"/><Relationship Id="rId59" Type="http://schemas.openxmlformats.org/officeDocument/2006/relationships/hyperlink" Target="http://www.itu.int/en/ITU-T/Workshops-and-Seminars/201705/Documents/3.2_Tatsuo-Shibata.pdf" TargetMode="External"/><Relationship Id="rId103" Type="http://schemas.openxmlformats.org/officeDocument/2006/relationships/hyperlink" Target="http://www.sportsvideo.org/2017/01/19/nbc-sports-att-team-up-to-deliver-premier-league-in-4k-uhd-on-directv/" TargetMode="External"/><Relationship Id="rId108" Type="http://schemas.openxmlformats.org/officeDocument/2006/relationships/hyperlink" Target="https://www.windowscentral.com/microsoft-windows-10-will-support-hevc-video-standard" TargetMode="External"/><Relationship Id="rId124" Type="http://schemas.openxmlformats.org/officeDocument/2006/relationships/hyperlink" Target="https://www.cnet.com/reviews/gopro-hero7-black-preview/" TargetMode="External"/><Relationship Id="rId129" Type="http://schemas.openxmlformats.org/officeDocument/2006/relationships/hyperlink" Target="http://www.techphlie.com/2018/09/fujifilm-india-launches-x-t3-mirrorless.html" TargetMode="External"/><Relationship Id="rId54" Type="http://schemas.openxmlformats.org/officeDocument/2006/relationships/hyperlink" Target="https://rd.irib.ir/-/irib-started-hevc-h-265-encoding-migration-for-some-hd-services" TargetMode="External"/><Relationship Id="rId70" Type="http://schemas.openxmlformats.org/officeDocument/2006/relationships/hyperlink" Target="http://www.broadcastingcable.com/news/news-articles/ces-2017-lg-debuts-atsc-30-enabled-4k-tvs/162270" TargetMode="External"/><Relationship Id="rId75" Type="http://schemas.openxmlformats.org/officeDocument/2006/relationships/hyperlink" Target="http://en.mediasat.info/2017/02/08/ntv-plus-launches-tv-package-in-ultra-hd/" TargetMode="External"/><Relationship Id="rId91" Type="http://schemas.openxmlformats.org/officeDocument/2006/relationships/hyperlink" Target="http://4k.com/news/fox-and-directv-to-broadcast-first-ever-4k-nascar-race-followed-by-nba-mlb-games-18973/" TargetMode="External"/><Relationship Id="rId96" Type="http://schemas.openxmlformats.org/officeDocument/2006/relationships/hyperlink" Target="http://www.multichannel.com/news/content/ses-adds-cable-operators-4k-trial-mix/411179" TargetMode="External"/><Relationship Id="rId140" Type="http://schemas.openxmlformats.org/officeDocument/2006/relationships/hyperlink" Target="https://www.dvb.org/resources/public/events/dvb_uhd_hdr_webinar.pdf" TargetMode="External"/><Relationship Id="rId145" Type="http://schemas.openxmlformats.org/officeDocument/2006/relationships/hyperlink" Target="http://www.gwg.nga.mil/misb/docs/faq/MISB_FAQ_v5.1.pdf"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ultrahdforum.org/resources/phasea-guidelines-description/" TargetMode="External"/><Relationship Id="rId28" Type="http://schemas.openxmlformats.org/officeDocument/2006/relationships/hyperlink" Target="https://www.techspot.com/article/1131-hevc-h256-enconding-playback/" TargetMode="External"/><Relationship Id="rId49" Type="http://schemas.openxmlformats.org/officeDocument/2006/relationships/hyperlink" Target="http://www.iptv-anbieter.info/iptv-news/vodafone-tv-alle-details-zur-4k-set-top-box/" TargetMode="External"/><Relationship Id="rId114" Type="http://schemas.openxmlformats.org/officeDocument/2006/relationships/hyperlink" Target="https://hometheaterreview.com/roku-4-ultra-hd-streaming-media-player-reviewed/?page=2" TargetMode="External"/><Relationship Id="rId119" Type="http://schemas.openxmlformats.org/officeDocument/2006/relationships/hyperlink" Target="https://www.cnet.com/news/apple-wwdc-developers-google-facebook-microsoft-amazon-ar-ai-siri/" TargetMode="External"/><Relationship Id="rId44" Type="http://schemas.openxmlformats.org/officeDocument/2006/relationships/hyperlink" Target="http://www.broadbandtvnews.com/2016/06/06/dvb-t2-to-launch-in-germany-with-40-channels/" TargetMode="External"/><Relationship Id="rId60" Type="http://schemas.openxmlformats.org/officeDocument/2006/relationships/hyperlink" Target="https://www.satellitetoday.com/broadcasting/2015/08/10/b-sats-new-satellite-to-make-4k-and-8k-service-by-2018-a-reality/undefined" TargetMode="External"/><Relationship Id="rId65" Type="http://schemas.openxmlformats.org/officeDocument/2006/relationships/hyperlink" Target="https://technology.ihs.com/499364/pay-tv-uhd-services-draw-nearer-with-ntt-trial-in-japan" TargetMode="External"/><Relationship Id="rId81" Type="http://schemas.openxmlformats.org/officeDocument/2006/relationships/hyperlink" Target="https://v-net.tv/2017/04/12/sky-introduces-hevc-encoding-and-decoding-for-its-football-and-f1-contribution-boosting-efficiency-when-compared-to-h-264/" TargetMode="External"/><Relationship Id="rId86" Type="http://schemas.openxmlformats.org/officeDocument/2006/relationships/hyperlink" Target="https://www.crutchfield.com/S-VxIrcyAZXFG/learn/4k-tv-content-whats-out-there-and-how-to-get-it.html" TargetMode="External"/><Relationship Id="rId130" Type="http://schemas.openxmlformats.org/officeDocument/2006/relationships/hyperlink" Target="https://www.canonrumors.com/canon-launches-new-flagship-xf705-professional-camcorder-featuring-4k-video-recording-at-60p-422-10-bit/" TargetMode="External"/><Relationship Id="rId135" Type="http://schemas.openxmlformats.org/officeDocument/2006/relationships/hyperlink" Target="https://au.pcmag.com/digital-cameras/62462/panasonic-lumix-dc-s1r" TargetMode="External"/><Relationship Id="rId13" Type="http://schemas.openxmlformats.org/officeDocument/2006/relationships/hyperlink" Target="http://www.3gpp.org/DynaReport/26114.htm" TargetMode="External"/><Relationship Id="rId18" Type="http://schemas.openxmlformats.org/officeDocument/2006/relationships/hyperlink" Target="http://www.arib.or.jp/english/html/overview/sb_ej.html" TargetMode="External"/><Relationship Id="rId39" Type="http://schemas.openxmlformats.org/officeDocument/2006/relationships/hyperlink" Target="https://www.broadbandtvnews.com/2017/09/19/hevc-first-for-telekom-austria/" TargetMode="External"/><Relationship Id="rId109" Type="http://schemas.openxmlformats.org/officeDocument/2006/relationships/hyperlink" Target="https://msdn.microsoft.com/en-us/library/windows/desktop/mt218785(v=vs.85).aspx" TargetMode="External"/><Relationship Id="rId34" Type="http://schemas.openxmlformats.org/officeDocument/2006/relationships/hyperlink" Target="http://www.streamingmedia.com/Articles/ReadArticle.aspx?ArticleID=125993" TargetMode="External"/><Relationship Id="rId50" Type="http://schemas.openxmlformats.org/officeDocument/2006/relationships/hyperlink" Target="http://www.sportsvideo.org/2015/03/24/tata-sky-taps-elemental-for-4k-video-service-including-cricket-world-cup-coverage/" TargetMode="External"/><Relationship Id="rId55" Type="http://schemas.openxmlformats.org/officeDocument/2006/relationships/hyperlink" Target="http://advanced-television.com/2017/01/05/only-dvb-t2hevc-tv-sets-on-sale-in-italy/" TargetMode="External"/><Relationship Id="rId76" Type="http://schemas.openxmlformats.org/officeDocument/2006/relationships/hyperlink" Target="https://www.hbbtv.org/news-events/spanish-digital-tv-tech-forum-adopts-hbbtv-2/" TargetMode="External"/><Relationship Id="rId97" Type="http://schemas.openxmlformats.org/officeDocument/2006/relationships/hyperlink" Target="https://www.harmonicinc.com/news-events/press-releases/read/dish-hd-asia-launches-first-hevc-dth-service-thomson-video-networks/" TargetMode="External"/><Relationship Id="rId104" Type="http://schemas.openxmlformats.org/officeDocument/2006/relationships/hyperlink" Target="https://www.pcworld.idg.com.au/article/456443/samsung_galaxy_s4_has_next-gen_video_codec/" TargetMode="External"/><Relationship Id="rId120" Type="http://schemas.openxmlformats.org/officeDocument/2006/relationships/hyperlink" Target="https://appleinsider.com/articles/18/01/01/apple-2017-year-in-review-apple-embraces-4k-with-apple-tv-and-hevc-slow-and-steady-approach-to-creating-original-video-content" TargetMode="External"/><Relationship Id="rId125" Type="http://schemas.openxmlformats.org/officeDocument/2006/relationships/hyperlink" Target="https://gopro.com/help/articles/block/hevc" TargetMode="External"/><Relationship Id="rId141" Type="http://schemas.openxmlformats.org/officeDocument/2006/relationships/hyperlink" Target="https://uk.pcmag.com/video-editing/16182/the-best-video-editing-software" TargetMode="External"/><Relationship Id="rId14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www.digitaltvnews.net/?p=27511" TargetMode="External"/><Relationship Id="rId92" Type="http://schemas.openxmlformats.org/officeDocument/2006/relationships/hyperlink" Target="http://www.ubergizmo.com/2016/12/hulu-stream-in-4k/" TargetMode="External"/><Relationship Id="rId2" Type="http://schemas.openxmlformats.org/officeDocument/2006/relationships/numbering" Target="numbering.xml"/><Relationship Id="rId29" Type="http://schemas.openxmlformats.org/officeDocument/2006/relationships/hyperlink" Target="http://www.dtcreports.com/weeklyriff/2016/03/20/hevc-products-forecast-overview/" TargetMode="External"/><Relationship Id="rId24" Type="http://schemas.openxmlformats.org/officeDocument/2006/relationships/hyperlink" Target="https://www.itu.int/rec/T-REC-H.265" TargetMode="External"/><Relationship Id="rId40" Type="http://schemas.openxmlformats.org/officeDocument/2006/relationships/hyperlink" Target="http://www.elemental.com/newsroom/blog/elemental-powers-4k-video-demand-service-brazil" TargetMode="External"/><Relationship Id="rId45" Type="http://schemas.openxmlformats.org/officeDocument/2006/relationships/hyperlink" Target="https://www.broadbandtvnews.com/2017/03/29/germany-starts-dvb-t2-introduction/" TargetMode="External"/><Relationship Id="rId66" Type="http://schemas.openxmlformats.org/officeDocument/2006/relationships/hyperlink" Target="https://www.nttdocomo.co.jp/english/binary/pdf/corporate/technology/rd/technical_journal/bn/vol16_3/vol16_3_007en.pdf" TargetMode="External"/><Relationship Id="rId87" Type="http://schemas.openxmlformats.org/officeDocument/2006/relationships/hyperlink" Target="http://www.consumerreports.org/streaming-video-services/where-to-stream-4k-movies-and-tv-shows/" TargetMode="External"/><Relationship Id="rId110" Type="http://schemas.openxmlformats.org/officeDocument/2006/relationships/hyperlink" Target="https://docs.microsoft.com/en-us/windows/uwp/audio-video-camera/supported-codecs" TargetMode="External"/><Relationship Id="rId115" Type="http://schemas.openxmlformats.org/officeDocument/2006/relationships/hyperlink" Target="https://techcrunch.com/2017/06/05/apple-announces-macos-high-sierra/" TargetMode="External"/><Relationship Id="rId131" Type="http://schemas.openxmlformats.org/officeDocument/2006/relationships/hyperlink" Target="https://www.newsshooter.com/2018/09/15/canon-xf705-camcorder-ibc-2018/" TargetMode="External"/><Relationship Id="rId136" Type="http://schemas.openxmlformats.org/officeDocument/2006/relationships/hyperlink" Target="https://in.pcmag.com/camera/130957/panasonic-lumix-dc-s1" TargetMode="External"/><Relationship Id="rId61" Type="http://schemas.openxmlformats.org/officeDocument/2006/relationships/hyperlink" Target="https://advanced-television.com/2018/03/27/japans-b-sat-orders-ss-l-satellite-for-8k/" TargetMode="External"/><Relationship Id="rId82" Type="http://schemas.openxmlformats.org/officeDocument/2006/relationships/hyperlink" Target="http://www.tvbeurope.com/sky-chooses-ntt-hevc-uhd-delivery/" TargetMode="External"/><Relationship Id="rId19" Type="http://schemas.openxmlformats.org/officeDocument/2006/relationships/hyperlink" Target="https://www.atsc.org/wp-content/uploads/2017/10/A300-2017-ATSC-3-System-Standard-4.pdf" TargetMode="External"/><Relationship Id="rId14" Type="http://schemas.openxmlformats.org/officeDocument/2006/relationships/hyperlink" Target="http://www.3gpp.org/DynaReport/26223.htm" TargetMode="External"/><Relationship Id="rId30" Type="http://schemas.openxmlformats.org/officeDocument/2006/relationships/hyperlink" Target="https://www.lightreading.com/video/4k-8k-video/why-video-providers-should-adopt-hevc-now-/a/d-id/740724" TargetMode="External"/><Relationship Id="rId35" Type="http://schemas.openxmlformats.org/officeDocument/2006/relationships/hyperlink" Target="http://go.beamr.com/HEVC-industry-Insights" TargetMode="External"/><Relationship Id="rId56" Type="http://schemas.openxmlformats.org/officeDocument/2006/relationships/hyperlink" Target="http://www.digitaltveurope.net/373151/italys-chili-launches-uhd-service-with-thomson-technology/" TargetMode="External"/><Relationship Id="rId77" Type="http://schemas.openxmlformats.org/officeDocument/2006/relationships/hyperlink" Target="file:///C:\GarySull2\OneDrive%20-%20Microsoft\2019-07-Gothenburg\Netflix%20vs%20Showmax%20&#8211;%20New%20data-saving%20codec%20tested" TargetMode="External"/><Relationship Id="rId100" Type="http://schemas.openxmlformats.org/officeDocument/2006/relationships/hyperlink" Target="http://www.hollywoodreporter.com/behind-screen/live-ultra-hd-coverage-fifa-709614" TargetMode="External"/><Relationship Id="rId105" Type="http://schemas.openxmlformats.org/officeDocument/2006/relationships/hyperlink" Target="http://www.gsmarena.com/lg_g4_vs_galaxy_s6-review-1266p6.php" TargetMode="External"/><Relationship Id="rId126" Type="http://schemas.openxmlformats.org/officeDocument/2006/relationships/hyperlink" Target="https://www.eoshd.com/2018/09/fuji-x-t3-announced-with-incredible-codec-10bit-4k-60p-400mbit-all-i-h-265/" TargetMode="External"/><Relationship Id="rId147"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www.indiantelevision.com/dth/dth-services/videocon-d2h-selects-mstar-hevc-soc-solution-for-hd-zapper-stb-150112" TargetMode="External"/><Relationship Id="rId72" Type="http://schemas.openxmlformats.org/officeDocument/2006/relationships/hyperlink" Target="https://www.tbroad.com/en/product/uhd.jsp" TargetMode="External"/><Relationship Id="rId93" Type="http://schemas.openxmlformats.org/officeDocument/2006/relationships/hyperlink" Target="https://www.wired.com/2016/04/layer3-tv/" TargetMode="External"/><Relationship Id="rId98" Type="http://schemas.openxmlformats.org/officeDocument/2006/relationships/hyperlink" Target="http://news.eutelsat.com/pressreleases/eutelsat-scales-up-ultra-hd-content-with-two-new-channels-at-the-popular-hotbird-neighbourhood-1721477" TargetMode="External"/><Relationship Id="rId121" Type="http://schemas.openxmlformats.org/officeDocument/2006/relationships/hyperlink" Target="https://www.flatpanelshd.com/news.php?subaction=showfull&amp;id=1561360190" TargetMode="External"/><Relationship Id="rId142" Type="http://schemas.openxmlformats.org/officeDocument/2006/relationships/hyperlink" Target="http://phenix.int-evry.fr/jct/doc_end_user/current_document.php?id=10889" TargetMode="External"/><Relationship Id="rId3" Type="http://schemas.openxmlformats.org/officeDocument/2006/relationships/styles" Target="styles.xml"/><Relationship Id="rId25" Type="http://schemas.openxmlformats.org/officeDocument/2006/relationships/hyperlink" Target="http://ieeexplore.ieee.org/stamp/stamp.jsp?arnumber=6316136" TargetMode="External"/><Relationship Id="rId46" Type="http://schemas.openxmlformats.org/officeDocument/2006/relationships/hyperlink" Target="https://www.broadbandtvnews.com/2018/03/28/german-hd-platform-freenet-tv-launches-on-astra/" TargetMode="External"/><Relationship Id="rId67" Type="http://schemas.openxmlformats.org/officeDocument/2006/relationships/hyperlink" Target="http://docomo-animestore.co.jp/" TargetMode="External"/><Relationship Id="rId116" Type="http://schemas.openxmlformats.org/officeDocument/2006/relationships/hyperlink" Target="http://appleinsider.com/articles/17/06/05/apple-refining-macos-1012-sierra-in-new-high-sierra-1013-revision" TargetMode="External"/><Relationship Id="rId137" Type="http://schemas.openxmlformats.org/officeDocument/2006/relationships/hyperlink" Target="https://www.dpreview.com/news/3990762878/sharp-reveals-8k-micro-four-thirds-camera-prototype-at-ces-2019" TargetMode="External"/><Relationship Id="rId20" Type="http://schemas.openxmlformats.org/officeDocument/2006/relationships/hyperlink" Target="http://atsc.org/wp-content/uploads/2017/05/A341-2017-Video-HEVC.pdf" TargetMode="External"/><Relationship Id="rId41" Type="http://schemas.openxmlformats.org/officeDocument/2006/relationships/hyperlink" Target="http://4k.com/news/china-telecom-huawei-team-up-for-4k-broadcasting-4923/" TargetMode="External"/><Relationship Id="rId62" Type="http://schemas.openxmlformats.org/officeDocument/2006/relationships/hyperlink" Target="https://hdguru.com/nhk-to-begin-1st-8k-satellite-broadcast-channel-dec-1/" TargetMode="External"/><Relationship Id="rId83" Type="http://schemas.openxmlformats.org/officeDocument/2006/relationships/hyperlink" Target="https://www.productsandservices.bt.com/products/ultra-hd/" TargetMode="External"/><Relationship Id="rId88" Type="http://schemas.openxmlformats.org/officeDocument/2006/relationships/hyperlink" Target="https://www.digitaltrends.com/home-theater/dish-sling-tv-hopper-update-new-remote-4k-set-top-box/" TargetMode="External"/><Relationship Id="rId111" Type="http://schemas.openxmlformats.org/officeDocument/2006/relationships/hyperlink" Target="http://wccftech.com/xbox-update-fixes-multiplayer-issues-adds-hevc-10bit-codec-patch-notes-detailed/" TargetMode="External"/><Relationship Id="rId132" Type="http://schemas.openxmlformats.org/officeDocument/2006/relationships/hyperlink" Target="http://www.screenafrica.com/2018/09/20/top-story/canon-launches-new-flagship-xf-hevc-capable-xf705-camcorder/" TargetMode="External"/><Relationship Id="rId15" Type="http://schemas.openxmlformats.org/officeDocument/2006/relationships/hyperlink" Target="http://www.3gpp.org/DynaReport/26140.htm" TargetMode="External"/><Relationship Id="rId36" Type="http://schemas.openxmlformats.org/officeDocument/2006/relationships/hyperlink" Target="https://www.multichannel.com/news/h-265-hevc-codec-usage-surging" TargetMode="External"/><Relationship Id="rId57" Type="http://schemas.openxmlformats.org/officeDocument/2006/relationships/hyperlink" Target="https://finance.yahoo.com/news/toshiba-tvs-powered-vixs-support-143229686.html" TargetMode="External"/><Relationship Id="rId106" Type="http://schemas.openxmlformats.org/officeDocument/2006/relationships/hyperlink" Target="https://www.att.com/cellphones/lg/g5.html" TargetMode="External"/><Relationship Id="rId127" Type="http://schemas.openxmlformats.org/officeDocument/2006/relationships/hyperlink" Target="http://www.fujifilm.com/news/n180906.html" TargetMode="External"/><Relationship Id="rId10" Type="http://schemas.openxmlformats.org/officeDocument/2006/relationships/hyperlink" Target="http://www.3gpp.org/DynaReport/26234.htm" TargetMode="External"/><Relationship Id="rId31" Type="http://schemas.openxmlformats.org/officeDocument/2006/relationships/hyperlink" Target="https://bitmovin.com/video-dev-report/" TargetMode="External"/><Relationship Id="rId52" Type="http://schemas.openxmlformats.org/officeDocument/2006/relationships/hyperlink" Target="https://www.dthpay.com/dth-operator/sun-direct-the-first-dth-in-india-with-hevc/" TargetMode="External"/><Relationship Id="rId73" Type="http://schemas.openxmlformats.org/officeDocument/2006/relationships/hyperlink" Target="https://advanced-television.com/2016/06/08/portugals-nos-debuts-next-gen-tv-service/" TargetMode="External"/><Relationship Id="rId78" Type="http://schemas.openxmlformats.org/officeDocument/2006/relationships/hyperlink" Target="http://advanced-television.com/2015/09/15/swisscom-launching-uhd-tv-service/" TargetMode="External"/><Relationship Id="rId94" Type="http://schemas.openxmlformats.org/officeDocument/2006/relationships/hyperlink" Target="https://blog.sony.com/press/sony-pictures-launching-ultra-4k-streaming-service-on-april-4th-2/" TargetMode="External"/><Relationship Id="rId99" Type="http://schemas.openxmlformats.org/officeDocument/2006/relationships/hyperlink" Target="http://www.tvtechnology.com/news/0002/harmonic-launches-hevc-system-in-africa/278588" TargetMode="External"/><Relationship Id="rId101" Type="http://schemas.openxmlformats.org/officeDocument/2006/relationships/hyperlink" Target="https://newsroom.cisco.com/press-release-content?type=webcontent&amp;articleId=1654141" TargetMode="External"/><Relationship Id="rId122" Type="http://schemas.openxmlformats.org/officeDocument/2006/relationships/hyperlink" Target="https://www.fonearena.com/blog/285474/raspberry-pi-4-price-specifications.html" TargetMode="External"/><Relationship Id="rId143" Type="http://schemas.openxmlformats.org/officeDocument/2006/relationships/hyperlink" Target="http://phenix.int-evry.fr/jct/doc_end_user/current_document.php?id=10915" TargetMode="Externa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26" Type="http://schemas.openxmlformats.org/officeDocument/2006/relationships/hyperlink" Target="http://ieeexplore.ieee.org/stamp/stamp.jsp?arnumber=7254155" TargetMode="External"/><Relationship Id="rId47" Type="http://schemas.openxmlformats.org/officeDocument/2006/relationships/hyperlink" Target="https://www.thebroadcastbridge.com/content/entry/7262/sky-deutschland-goes-uhd-with-rohde-schwarz" TargetMode="External"/><Relationship Id="rId68" Type="http://schemas.openxmlformats.org/officeDocument/2006/relationships/hyperlink" Target="http://www.tvtechnology.com/atsc3/0031/report-south-korea-adopts-atsc-30/279108" TargetMode="External"/><Relationship Id="rId89" Type="http://schemas.openxmlformats.org/officeDocument/2006/relationships/hyperlink" Target="https://www.dish.com/4k-joey/" TargetMode="External"/><Relationship Id="rId112" Type="http://schemas.openxmlformats.org/officeDocument/2006/relationships/hyperlink" Target="https://www.extremetech.com/gaming/232831-microsofts-xbox-one-s-4k-blu-ray-hdr-and-a-modest-performance-boost" TargetMode="External"/><Relationship Id="rId133" Type="http://schemas.openxmlformats.org/officeDocument/2006/relationships/hyperlink" Target="https://www.marketscreener.com/PANASONIC-CORPORATION-6492473/news/Panasonic-Introduces-AG-CX350-4K-Camcorder-with-4K-10-bit-60p-Capture-and-Enhanced-Network-Capabil-27904775/" TargetMode="External"/><Relationship Id="rId16" Type="http://schemas.openxmlformats.org/officeDocument/2006/relationships/hyperlink" Target="http://www.3gpp.org/DynaReport/26141.htm" TargetMode="External"/><Relationship Id="rId37" Type="http://schemas.openxmlformats.org/officeDocument/2006/relationships/hyperlink" Target="https://go.bitmovin.com/hubfs/Bitmovin-Video-Developer-Report-2018.pdf" TargetMode="External"/><Relationship Id="rId58" Type="http://schemas.openxmlformats.org/officeDocument/2006/relationships/hyperlink" Target="http://www.tvbeurope.com/4k-cable-channel-launch-japan/" TargetMode="External"/><Relationship Id="rId79" Type="http://schemas.openxmlformats.org/officeDocument/2006/relationships/hyperlink" Target="https://www.swisscom.ch/en/residential/internet-television-fixednetwork/swisscom-tv/functions-tv/uhd-voicesearch.html" TargetMode="External"/><Relationship Id="rId102" Type="http://schemas.openxmlformats.org/officeDocument/2006/relationships/hyperlink" Target="http://www.streamingmedia.com/Articles/News/Online-Video-News/Globosat-NET-and-Elemental-Team-to-Stream-Olympics-in-Brazil-113032.aspx" TargetMode="External"/><Relationship Id="rId123" Type="http://schemas.openxmlformats.org/officeDocument/2006/relationships/hyperlink" Target="http://www.pocket-lint.com/cameras/buyers-guides/134096-best-gopro-action-camera-gopro-models-compared" TargetMode="External"/><Relationship Id="rId144" Type="http://schemas.openxmlformats.org/officeDocument/2006/relationships/hyperlink" Target="https://www.nhk.or.jp/strl/open2018/tenji/14_e.html" TargetMode="External"/><Relationship Id="rId90" Type="http://schemas.openxmlformats.org/officeDocument/2006/relationships/hyperlink" Target="http://4k.com/news/directv-to-expand-its-4k-uhd-channel-service-to-a-wider-range-of-subscribers-179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5273B-E5E3-4792-90B3-459FACAB6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Pages>
  <Words>9577</Words>
  <Characters>54590</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Sullivan</dc:creator>
  <cp:keywords/>
  <dc:description/>
  <cp:lastModifiedBy>Gary Sullivan</cp:lastModifiedBy>
  <cp:revision>22</cp:revision>
  <dcterms:created xsi:type="dcterms:W3CDTF">2019-06-26T00:46:00Z</dcterms:created>
  <dcterms:modified xsi:type="dcterms:W3CDTF">2019-10-08T08:10:00Z</dcterms:modified>
</cp:coreProperties>
</file>