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B82A3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511BA4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GG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Qncr8QboBc3AAAA//8DAFBLAQItABQABgAIAAAAIQDb4fbL7gAAAIUBAAATAAAAAAAAAAAAAAAA&#10;AAAAAABbQ29udGVudF9UeXBlc10ueG1sUEsBAi0AFAAGAAgAAAAhAFr0LFu/AAAAFQEAAAsAAAAA&#10;AAAAAAAAAAAAHwEAAF9yZWxzLy5yZWxzUEsBAi0AFAAGAAgAAAAhAIa3IYbBAAAA2gAAAA8AAAAA&#10;AAAAAAAAAAAABwIAAGRycy9kb3ducmV2LnhtbFBLBQYAAAAAAwADALcAAAD1AgAAAAA=&#10;" strokecolor="white" strokeweight="36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QdwQAAANoAAAAPAAAAZHJzL2Rvd25yZXYueG1sRI9fa8JA&#10;EMTfC36HY4W+1YsVWo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On7hB3BAAAA2gAAAA8AAAAA&#10;AAAAAAAAAAAABwIAAGRycy9kb3ducmV2LnhtbFBLBQYAAAAAAwADALcAAAD1AgAAAAA=&#10;" strokecolor="white" strokeweight="36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" strokecolor="white" strokeweight="36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" strokecolor="white" strokeweight="36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eF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Sncr8QboBc3AAAA//8DAFBLAQItABQABgAIAAAAIQDb4fbL7gAAAIUBAAATAAAAAAAAAAAAAAAA&#10;AAAAAABbQ29udGVudF9UeXBlc10ueG1sUEsBAi0AFAAGAAgAAAAhAFr0LFu/AAAAFQEAAAsAAAAA&#10;AAAAAAAAAAAAHwEAAF9yZWxzLy5yZWxzUEsBAi0AFAAGAAgAAAAhAPmMJ4XBAAAA2gAAAA8AAAAA&#10;AAAAAAAAAAAABwIAAGRycy9kb3ducmV2LnhtbFBLBQYAAAAAAwADALcAAAD1Ag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0wgAAANsAAAAPAAAAZHJzL2Rvd25yZXYueG1sRE9LawIx&#10;EL4X+h/CFLwUzbZC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CAGwf0wgAAANsAAAAPAAAA&#10;AAAAAAAAAAAAAAcCAABkcnMvZG93bnJldi54bWxQSwUGAAAAAAMAAwC3AAAA9gI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487CF9" w:rsidP="0097547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22885">
              <w:t>3</w:t>
            </w:r>
            <w:r>
              <w:t>7</w:t>
            </w:r>
            <w:r w:rsidRPr="00722885">
              <w:t xml:space="preserve">th Meeting: </w:t>
            </w:r>
            <w:r>
              <w:t>Geneva</w:t>
            </w:r>
            <w:r w:rsidRPr="00722885">
              <w:t xml:space="preserve">, </w:t>
            </w:r>
            <w:r>
              <w:t>CH</w:t>
            </w:r>
            <w:r w:rsidRPr="00722885">
              <w:t xml:space="preserve">, </w:t>
            </w:r>
            <w:r>
              <w:t>4</w:t>
            </w:r>
            <w:r w:rsidRPr="00722885">
              <w:t>–1</w:t>
            </w:r>
            <w:r>
              <w:t>0</w:t>
            </w:r>
            <w:r w:rsidRPr="00722885">
              <w:t xml:space="preserve"> </w:t>
            </w:r>
            <w:r>
              <w:t>October</w:t>
            </w:r>
            <w:r w:rsidRPr="00722885">
              <w:t xml:space="preserve"> 2019</w:t>
            </w:r>
          </w:p>
        </w:tc>
        <w:tc>
          <w:tcPr>
            <w:tcW w:w="3168" w:type="dxa"/>
          </w:tcPr>
          <w:p w:rsidR="008A4B4C" w:rsidRPr="005B217D" w:rsidRDefault="00E61DAC" w:rsidP="009901F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176EEF">
              <w:rPr>
                <w:lang w:val="en-CA"/>
              </w:rPr>
              <w:t>A</w:t>
            </w:r>
            <w:r w:rsidR="00487CF9">
              <w:rPr>
                <w:lang w:val="en-CA"/>
              </w:rPr>
              <w:t>K</w:t>
            </w:r>
            <w:r w:rsidR="009D457B">
              <w:rPr>
                <w:lang w:val="en-CA"/>
              </w:rPr>
              <w:t>0002-v</w:t>
            </w:r>
            <w:ins w:id="0" w:author="Chris Rosewarne (Canon)" w:date="2019-10-04T18:18:00Z">
              <w:r w:rsidR="005824A7">
                <w:rPr>
                  <w:lang w:val="en-CA"/>
                </w:rPr>
                <w:t>2</w:t>
              </w:r>
            </w:ins>
            <w:del w:id="1" w:author="Chris Rosewarne (Canon)" w:date="2019-10-04T18:18:00Z">
              <w:r w:rsidR="009D457B" w:rsidDel="005824A7">
                <w:rPr>
                  <w:lang w:val="en-CA"/>
                </w:rPr>
                <w:delText>1</w:delText>
              </w:r>
            </w:del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9605" w:type="dxa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850"/>
        <w:gridCol w:w="3827"/>
      </w:tblGrid>
      <w:tr w:rsidR="00E61DAC" w:rsidRPr="005B217D" w:rsidTr="005640EB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47" w:type="dxa"/>
            <w:gridSpan w:val="3"/>
          </w:tcPr>
          <w:p w:rsidR="00E61DAC" w:rsidRPr="005B217D" w:rsidRDefault="00964A69">
            <w:pPr>
              <w:spacing w:before="60" w:after="60"/>
              <w:rPr>
                <w:b/>
                <w:szCs w:val="22"/>
                <w:lang w:val="en-CA"/>
              </w:rPr>
            </w:pPr>
            <w:r w:rsidRPr="007730C8">
              <w:rPr>
                <w:b/>
                <w:szCs w:val="22"/>
                <w:lang w:val="en-GB"/>
              </w:rPr>
              <w:t xml:space="preserve">JCT-VC AHG report: </w:t>
            </w:r>
            <w:r w:rsidRPr="00860E0B">
              <w:rPr>
                <w:b/>
              </w:rPr>
              <w:t>HEVC test model editing and errata reporting (AHG2)</w:t>
            </w:r>
          </w:p>
        </w:tc>
      </w:tr>
      <w:tr w:rsidR="00E61DAC" w:rsidRPr="005B217D" w:rsidTr="005640EB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47" w:type="dxa"/>
            <w:gridSpan w:val="3"/>
          </w:tcPr>
          <w:p w:rsidR="00E61DAC" w:rsidRPr="005B217D" w:rsidRDefault="00964A69">
            <w:pPr>
              <w:spacing w:before="60" w:after="60"/>
              <w:rPr>
                <w:szCs w:val="22"/>
                <w:lang w:val="en-CA"/>
              </w:rPr>
            </w:pPr>
            <w:r w:rsidRPr="007730C8">
              <w:rPr>
                <w:szCs w:val="22"/>
                <w:lang w:val="en-GB"/>
              </w:rPr>
              <w:t>AHG repor</w:t>
            </w:r>
            <w:r w:rsidRPr="006A5211">
              <w:rPr>
                <w:szCs w:val="22"/>
                <w:lang w:val="en-GB"/>
              </w:rPr>
              <w:t>t input to JCT-VC</w:t>
            </w:r>
          </w:p>
        </w:tc>
      </w:tr>
      <w:tr w:rsidR="00E61DAC" w:rsidRPr="005B217D" w:rsidTr="005640EB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47" w:type="dxa"/>
            <w:gridSpan w:val="3"/>
          </w:tcPr>
          <w:p w:rsidR="00E61DAC" w:rsidRPr="005B217D" w:rsidRDefault="00964A69" w:rsidP="005E1AC6">
            <w:pPr>
              <w:spacing w:before="60" w:after="60"/>
              <w:rPr>
                <w:szCs w:val="22"/>
                <w:lang w:val="en-CA"/>
              </w:rPr>
            </w:pPr>
            <w:r w:rsidRPr="007730C8">
              <w:rPr>
                <w:szCs w:val="22"/>
                <w:lang w:val="en-GB"/>
              </w:rPr>
              <w:t>AHG report</w:t>
            </w:r>
          </w:p>
        </w:tc>
      </w:tr>
      <w:tr w:rsidR="00E61DAC" w:rsidRPr="005B217D" w:rsidTr="005640EB">
        <w:tc>
          <w:tcPr>
            <w:tcW w:w="1458" w:type="dxa"/>
          </w:tcPr>
          <w:p w:rsidR="00E61DAC" w:rsidRPr="005B217D" w:rsidRDefault="00E61DAC" w:rsidP="00110BE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470" w:type="dxa"/>
          </w:tcPr>
          <w:p w:rsidR="00964A69" w:rsidRPr="00653A59" w:rsidRDefault="00964A69" w:rsidP="00110BE8">
            <w:pPr>
              <w:spacing w:before="60" w:after="60"/>
            </w:pPr>
            <w:r w:rsidRPr="00653A59">
              <w:t>Benjamin Bross (Fraunhofer HHI)</w:t>
            </w:r>
          </w:p>
          <w:p w:rsidR="00964A69" w:rsidRDefault="004F7DAA" w:rsidP="00110BE8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Chris </w:t>
            </w:r>
            <w:r w:rsidR="00964A69" w:rsidRPr="00653A59">
              <w:rPr>
                <w:szCs w:val="22"/>
              </w:rPr>
              <w:t>Rosewarne (Canon)</w:t>
            </w:r>
          </w:p>
          <w:p w:rsidR="00964A69" w:rsidRPr="00653A59" w:rsidRDefault="00964A69" w:rsidP="00110BE8">
            <w:pPr>
              <w:spacing w:before="60" w:after="60"/>
              <w:rPr>
                <w:szCs w:val="22"/>
              </w:rPr>
            </w:pPr>
            <w:r w:rsidRPr="00653A59">
              <w:t>Jens-Rainer Ohm (</w:t>
            </w:r>
            <w:r w:rsidRPr="00653A59">
              <w:rPr>
                <w:szCs w:val="22"/>
              </w:rPr>
              <w:t>RWTH Aachen)</w:t>
            </w:r>
          </w:p>
          <w:p w:rsidR="00964A69" w:rsidRPr="00653A59" w:rsidRDefault="00964A69" w:rsidP="00110BE8">
            <w:pPr>
              <w:spacing w:before="60" w:after="60"/>
            </w:pPr>
            <w:r>
              <w:t>Karl</w:t>
            </w:r>
            <w:r w:rsidR="004F7DAA">
              <w:t> </w:t>
            </w:r>
            <w:r w:rsidRPr="00653A59">
              <w:t>Sharman</w:t>
            </w:r>
            <w:r>
              <w:t xml:space="preserve"> (Sony)</w:t>
            </w:r>
          </w:p>
          <w:p w:rsidR="00964A69" w:rsidRDefault="00964A69" w:rsidP="00110BE8">
            <w:pPr>
              <w:spacing w:before="60" w:after="60"/>
            </w:pPr>
            <w:r w:rsidRPr="00653A59">
              <w:t>Gary J. Sullivan (Microsoft)</w:t>
            </w:r>
          </w:p>
          <w:p w:rsidR="009901F7" w:rsidRPr="00653A59" w:rsidRDefault="009901F7" w:rsidP="00110BE8">
            <w:pPr>
              <w:spacing w:before="60" w:after="60"/>
            </w:pPr>
            <w:r>
              <w:t>Alexis M. Tourapis</w:t>
            </w:r>
          </w:p>
          <w:p w:rsidR="00E61DAC" w:rsidRPr="005B217D" w:rsidRDefault="004F7DAA" w:rsidP="00134DF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noProof/>
                <w:szCs w:val="22"/>
                <w:lang w:eastAsia="ko-KR"/>
              </w:rPr>
              <w:t>Ye-Kui </w:t>
            </w:r>
            <w:r w:rsidR="00964A69" w:rsidRPr="00653A59">
              <w:rPr>
                <w:noProof/>
                <w:szCs w:val="22"/>
                <w:lang w:eastAsia="ko-KR"/>
              </w:rPr>
              <w:t>Wang (</w:t>
            </w:r>
            <w:r w:rsidR="00134DFE">
              <w:rPr>
                <w:noProof/>
                <w:szCs w:val="22"/>
                <w:lang w:eastAsia="ko-KR"/>
              </w:rPr>
              <w:t>Huawei</w:t>
            </w:r>
            <w:r w:rsidR="00964A69" w:rsidRPr="00653A59">
              <w:rPr>
                <w:noProof/>
                <w:szCs w:val="22"/>
                <w:lang w:eastAsia="ko-KR"/>
              </w:rPr>
              <w:t>)</w:t>
            </w:r>
          </w:p>
        </w:tc>
        <w:tc>
          <w:tcPr>
            <w:tcW w:w="850" w:type="dxa"/>
          </w:tcPr>
          <w:p w:rsidR="00E61DAC" w:rsidRPr="005B217D" w:rsidRDefault="00E61DAC" w:rsidP="00110BE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827" w:type="dxa"/>
          </w:tcPr>
          <w:p w:rsidR="00964A69" w:rsidRPr="00653A59" w:rsidRDefault="00BE49A3" w:rsidP="00110BE8">
            <w:pPr>
              <w:spacing w:before="60" w:after="60"/>
              <w:rPr>
                <w:lang w:val="en-GB" w:eastAsia="ja-JP"/>
              </w:rPr>
            </w:pPr>
            <w:hyperlink r:id="rId10" w:history="1">
              <w:r w:rsidR="00964A69" w:rsidRPr="00653A59">
                <w:rPr>
                  <w:rStyle w:val="Hyperlink"/>
                  <w:lang w:eastAsia="en-GB"/>
                </w:rPr>
                <w:t>benjamin.bross@hhi.fraunhofer.de</w:t>
              </w:r>
            </w:hyperlink>
            <w:r w:rsidR="00964A69" w:rsidRPr="00653A59">
              <w:rPr>
                <w:lang w:eastAsia="en-GB"/>
              </w:rPr>
              <w:t xml:space="preserve"> </w:t>
            </w:r>
          </w:p>
          <w:p w:rsidR="00964A69" w:rsidRDefault="00BE49A3" w:rsidP="00110BE8">
            <w:pPr>
              <w:spacing w:before="60" w:after="60"/>
              <w:ind w:left="-157" w:firstLine="157"/>
            </w:pPr>
            <w:hyperlink r:id="rId11" w:history="1">
              <w:r w:rsidR="00025E9C" w:rsidRPr="00B07F65">
                <w:rPr>
                  <w:rStyle w:val="Hyperlink"/>
                </w:rPr>
                <w:t>chris.rosewarne@canon.com.au</w:t>
              </w:r>
            </w:hyperlink>
          </w:p>
          <w:p w:rsidR="00964A69" w:rsidRPr="00653A59" w:rsidRDefault="00BE49A3" w:rsidP="00110BE8">
            <w:pPr>
              <w:spacing w:before="60" w:after="60"/>
              <w:rPr>
                <w:szCs w:val="22"/>
              </w:rPr>
            </w:pPr>
            <w:hyperlink r:id="rId12" w:history="1">
              <w:r w:rsidR="00964A69" w:rsidRPr="00653A59">
                <w:rPr>
                  <w:rStyle w:val="Hyperlink"/>
                  <w:szCs w:val="22"/>
                </w:rPr>
                <w:t>ohm@ient.rwth-aachen.de</w:t>
              </w:r>
            </w:hyperlink>
          </w:p>
          <w:p w:rsidR="00964A69" w:rsidRPr="00653A59" w:rsidRDefault="00BE49A3" w:rsidP="00110BE8">
            <w:pPr>
              <w:spacing w:before="60" w:after="60"/>
              <w:rPr>
                <w:lang w:val="en-GB" w:eastAsia="ja-JP"/>
              </w:rPr>
            </w:pPr>
            <w:hyperlink r:id="rId13" w:history="1">
              <w:r w:rsidR="00FC6296" w:rsidRPr="00177940">
                <w:rPr>
                  <w:rStyle w:val="Hyperlink"/>
                  <w:lang w:val="en-GB" w:eastAsia="ja-JP"/>
                </w:rPr>
                <w:t>karl.sharman@eu.sony.com</w:t>
              </w:r>
            </w:hyperlink>
          </w:p>
          <w:p w:rsidR="00964A69" w:rsidRDefault="00BE49A3" w:rsidP="00110BE8">
            <w:pPr>
              <w:spacing w:before="60" w:after="60"/>
              <w:rPr>
                <w:rStyle w:val="Hyperlink"/>
                <w:szCs w:val="22"/>
              </w:rPr>
            </w:pPr>
            <w:hyperlink r:id="rId14" w:history="1">
              <w:r w:rsidR="00964A69" w:rsidRPr="00653A59">
                <w:rPr>
                  <w:rStyle w:val="Hyperlink"/>
                  <w:szCs w:val="22"/>
                </w:rPr>
                <w:t>garysull@microsoft.com</w:t>
              </w:r>
            </w:hyperlink>
          </w:p>
          <w:p w:rsidR="009901F7" w:rsidRPr="00653A59" w:rsidRDefault="00BE49A3" w:rsidP="00110BE8">
            <w:pPr>
              <w:spacing w:before="60" w:after="60"/>
              <w:rPr>
                <w:szCs w:val="22"/>
              </w:rPr>
            </w:pPr>
            <w:hyperlink r:id="rId15" w:history="1">
              <w:r w:rsidR="009901F7" w:rsidRPr="009901F7">
                <w:rPr>
                  <w:rStyle w:val="Hyperlink"/>
                  <w:szCs w:val="22"/>
                </w:rPr>
                <w:t>alexismt@apple.com</w:t>
              </w:r>
            </w:hyperlink>
          </w:p>
          <w:p w:rsidR="00E61DAC" w:rsidRPr="005B217D" w:rsidRDefault="00BE49A3" w:rsidP="00110BE8">
            <w:pPr>
              <w:spacing w:before="60" w:after="60"/>
              <w:rPr>
                <w:szCs w:val="22"/>
                <w:lang w:val="en-CA"/>
              </w:rPr>
            </w:pPr>
            <w:hyperlink r:id="rId16" w:history="1">
              <w:r w:rsidR="00134DFE">
                <w:rPr>
                  <w:rStyle w:val="Hyperlink"/>
                  <w:noProof/>
                  <w:szCs w:val="22"/>
                  <w:lang w:eastAsia="ko-KR"/>
                </w:rPr>
                <w:t>yekui.wang@huawei.com</w:t>
              </w:r>
            </w:hyperlink>
          </w:p>
        </w:tc>
      </w:tr>
      <w:tr w:rsidR="00E61DAC" w:rsidRPr="005B217D" w:rsidTr="005640EB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47" w:type="dxa"/>
            <w:gridSpan w:val="3"/>
          </w:tcPr>
          <w:p w:rsidR="00E61DAC" w:rsidRPr="005B217D" w:rsidRDefault="00964A69">
            <w:pPr>
              <w:spacing w:before="60" w:after="60"/>
              <w:rPr>
                <w:szCs w:val="22"/>
                <w:lang w:val="en-CA"/>
              </w:rPr>
            </w:pPr>
            <w:r w:rsidRPr="00653A59">
              <w:rPr>
                <w:szCs w:val="22"/>
                <w:lang w:val="en-GB"/>
              </w:rPr>
              <w:t>AHG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64A69" w:rsidRPr="005B217D" w:rsidRDefault="00964A69" w:rsidP="00964A69">
      <w:pPr>
        <w:jc w:val="both"/>
        <w:rPr>
          <w:szCs w:val="22"/>
          <w:lang w:val="en-CA"/>
        </w:rPr>
      </w:pPr>
      <w:bookmarkStart w:id="2" w:name="_GoBack"/>
      <w:bookmarkEnd w:id="2"/>
      <w:r w:rsidRPr="007730C8">
        <w:rPr>
          <w:szCs w:val="22"/>
          <w:lang w:val="en-GB"/>
        </w:rPr>
        <w:t xml:space="preserve">This document reports the work of the JCT-VC </w:t>
      </w:r>
      <w:r w:rsidRPr="00A810A9">
        <w:rPr>
          <w:szCs w:val="22"/>
          <w:lang w:val="en-GB"/>
        </w:rPr>
        <w:t>ad hoc</w:t>
      </w:r>
      <w:r w:rsidRPr="006A5211">
        <w:rPr>
          <w:szCs w:val="22"/>
          <w:lang w:val="en-GB"/>
        </w:rPr>
        <w:t xml:space="preserve"> group on</w:t>
      </w:r>
      <w:r w:rsidRPr="003E2E2E">
        <w:rPr>
          <w:szCs w:val="22"/>
          <w:lang w:val="en-GB"/>
        </w:rPr>
        <w:t xml:space="preserve"> </w:t>
      </w:r>
      <w:r w:rsidR="009901F7">
        <w:rPr>
          <w:szCs w:val="22"/>
          <w:lang w:val="en-GB"/>
        </w:rPr>
        <w:t xml:space="preserve">(HEVC and AVC) </w:t>
      </w:r>
      <w:r w:rsidRPr="00E01A75">
        <w:rPr>
          <w:szCs w:val="22"/>
          <w:lang w:val="en-GB"/>
        </w:rPr>
        <w:t xml:space="preserve">test model editing and errata </w:t>
      </w:r>
      <w:r w:rsidRPr="00A47A14">
        <w:rPr>
          <w:szCs w:val="22"/>
          <w:lang w:val="en-GB"/>
        </w:rPr>
        <w:t xml:space="preserve">reporting (AHG2) between </w:t>
      </w:r>
      <w:r>
        <w:rPr>
          <w:szCs w:val="22"/>
          <w:lang w:val="en-CA"/>
        </w:rPr>
        <w:t>the</w:t>
      </w:r>
      <w:r>
        <w:rPr>
          <w:lang w:val="en-CA"/>
        </w:rPr>
        <w:t xml:space="preserve"> </w:t>
      </w:r>
      <w:r w:rsidR="00014FCC">
        <w:rPr>
          <w:lang w:val="en-CA"/>
        </w:rPr>
        <w:t>3</w:t>
      </w:r>
      <w:ins w:id="3" w:author="Chris Rosewarne (Canon)" w:date="2019-10-04T18:17:00Z">
        <w:r w:rsidR="003D0010">
          <w:rPr>
            <w:lang w:val="en-CA"/>
          </w:rPr>
          <w:t>6</w:t>
        </w:r>
      </w:ins>
      <w:del w:id="4" w:author="Chris Rosewarne (Canon)" w:date="2019-10-04T18:17:00Z">
        <w:r w:rsidR="009901F7" w:rsidDel="003D0010">
          <w:rPr>
            <w:lang w:val="en-CA"/>
          </w:rPr>
          <w:delText>5</w:delText>
        </w:r>
      </w:del>
      <w:r w:rsidR="00B4060E">
        <w:rPr>
          <w:vertAlign w:val="superscript"/>
          <w:lang w:val="en-CA"/>
        </w:rPr>
        <w:t>th</w:t>
      </w:r>
      <w:r w:rsidR="00014FCC">
        <w:rPr>
          <w:lang w:val="en-CA"/>
        </w:rPr>
        <w:t xml:space="preserve"> meeting in</w:t>
      </w:r>
      <w:r w:rsidR="00B4060E">
        <w:rPr>
          <w:lang w:val="en-CA"/>
        </w:rPr>
        <w:t xml:space="preserve"> </w:t>
      </w:r>
      <w:del w:id="5" w:author="Chris Rosewarne (Canon)" w:date="2019-10-04T18:17:00Z">
        <w:r w:rsidR="009901F7" w:rsidDel="00D564DA">
          <w:rPr>
            <w:lang w:val="en-CA"/>
          </w:rPr>
          <w:delText>Geneva</w:delText>
        </w:r>
        <w:r w:rsidR="00B4060E" w:rsidDel="00D564DA">
          <w:rPr>
            <w:lang w:val="en-CA"/>
          </w:rPr>
          <w:delText xml:space="preserve">, </w:delText>
        </w:r>
        <w:r w:rsidR="009901F7" w:rsidDel="00D564DA">
          <w:rPr>
            <w:lang w:val="en-CA"/>
          </w:rPr>
          <w:delText>CH</w:delText>
        </w:r>
      </w:del>
      <w:ins w:id="6" w:author="Chris Rosewarne (Canon)" w:date="2019-10-04T18:17:00Z">
        <w:r w:rsidR="00D564DA">
          <w:rPr>
            <w:lang w:val="en-CA"/>
          </w:rPr>
          <w:t>Gothenburg, SE</w:t>
        </w:r>
      </w:ins>
      <w:r w:rsidR="00B4060E">
        <w:rPr>
          <w:lang w:val="en-CA"/>
        </w:rPr>
        <w:t xml:space="preserve"> (</w:t>
      </w:r>
      <w:ins w:id="7" w:author="Chris Rosewarne (Canon)" w:date="2019-10-04T18:17:00Z">
        <w:r w:rsidR="00D564DA">
          <w:rPr>
            <w:lang w:val="en-CA"/>
          </w:rPr>
          <w:t>July</w:t>
        </w:r>
      </w:ins>
      <w:del w:id="8" w:author="Chris Rosewarne (Canon)" w:date="2019-10-04T18:17:00Z">
        <w:r w:rsidR="009901F7" w:rsidDel="00D564DA">
          <w:rPr>
            <w:lang w:val="en-CA"/>
          </w:rPr>
          <w:delText>Mar.</w:delText>
        </w:r>
      </w:del>
      <w:r w:rsidR="00B4060E">
        <w:rPr>
          <w:lang w:val="en-CA"/>
        </w:rPr>
        <w:t xml:space="preserve"> 2019)</w:t>
      </w:r>
      <w:r w:rsidR="00756F0E">
        <w:rPr>
          <w:lang w:val="en-CA"/>
        </w:rPr>
        <w:t xml:space="preserve"> and the 3</w:t>
      </w:r>
      <w:ins w:id="9" w:author="Chris Rosewarne (Canon)" w:date="2019-10-04T18:17:00Z">
        <w:r w:rsidR="00D564DA">
          <w:rPr>
            <w:lang w:val="en-CA"/>
          </w:rPr>
          <w:t>7</w:t>
        </w:r>
      </w:ins>
      <w:del w:id="10" w:author="Chris Rosewarne (Canon)" w:date="2019-10-04T18:17:00Z">
        <w:r w:rsidR="00756F0E" w:rsidDel="00D564DA">
          <w:rPr>
            <w:lang w:val="en-CA"/>
          </w:rPr>
          <w:delText>6</w:delText>
        </w:r>
      </w:del>
      <w:r w:rsidR="00756F0E" w:rsidRPr="00756F0E">
        <w:rPr>
          <w:vertAlign w:val="superscript"/>
          <w:lang w:val="en-CA"/>
        </w:rPr>
        <w:t>th</w:t>
      </w:r>
      <w:r w:rsidR="00756F0E">
        <w:rPr>
          <w:lang w:val="en-CA"/>
        </w:rPr>
        <w:t xml:space="preserve"> meeting in </w:t>
      </w:r>
      <w:ins w:id="11" w:author="Chris Rosewarne (Canon)" w:date="2019-10-04T18:17:00Z">
        <w:r w:rsidR="00D564DA">
          <w:rPr>
            <w:lang w:val="en-CA"/>
          </w:rPr>
          <w:t>Geneva, CH</w:t>
        </w:r>
      </w:ins>
      <w:del w:id="12" w:author="Chris Rosewarne (Canon)" w:date="2019-10-04T18:17:00Z">
        <w:r w:rsidR="00756F0E" w:rsidDel="00D564DA">
          <w:rPr>
            <w:lang w:val="en-CA"/>
          </w:rPr>
          <w:delText>Gothenburg, SE</w:delText>
        </w:r>
      </w:del>
      <w:r w:rsidR="00756F0E">
        <w:rPr>
          <w:lang w:val="en-CA"/>
        </w:rPr>
        <w:t xml:space="preserve"> (</w:t>
      </w:r>
      <w:ins w:id="13" w:author="Chris Rosewarne (Canon)" w:date="2019-10-04T18:17:00Z">
        <w:r w:rsidR="00D564DA">
          <w:rPr>
            <w:lang w:val="en-CA"/>
          </w:rPr>
          <w:t>October</w:t>
        </w:r>
      </w:ins>
      <w:del w:id="14" w:author="Chris Rosewarne (Canon)" w:date="2019-10-04T18:17:00Z">
        <w:r w:rsidR="00756F0E" w:rsidDel="00D564DA">
          <w:rPr>
            <w:lang w:val="en-CA"/>
          </w:rPr>
          <w:delText>Jul.</w:delText>
        </w:r>
      </w:del>
      <w:r w:rsidR="00756F0E">
        <w:rPr>
          <w:lang w:val="en-CA"/>
        </w:rPr>
        <w:t xml:space="preserve"> 2019)</w:t>
      </w:r>
      <w:r w:rsidRPr="00A47A14">
        <w:rPr>
          <w:szCs w:val="22"/>
          <w:lang w:val="en-GB"/>
        </w:rPr>
        <w:t>.</w:t>
      </w:r>
    </w:p>
    <w:p w:rsidR="00745F6B" w:rsidRDefault="00964A69" w:rsidP="00E11923">
      <w:pPr>
        <w:pStyle w:val="Heading1"/>
        <w:rPr>
          <w:lang w:val="en-GB"/>
        </w:rPr>
      </w:pPr>
      <w:r w:rsidRPr="00860E0B">
        <w:rPr>
          <w:lang w:val="en-GB"/>
        </w:rPr>
        <w:t>Mandate</w:t>
      </w:r>
    </w:p>
    <w:p w:rsidR="009D457B" w:rsidRPr="009D457B" w:rsidRDefault="009D457B" w:rsidP="009D457B">
      <w:pPr>
        <w:keepNext/>
        <w:jc w:val="both"/>
        <w:rPr>
          <w:szCs w:val="22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286"/>
        <w:gridCol w:w="2795"/>
        <w:gridCol w:w="1079"/>
      </w:tblGrid>
      <w:tr w:rsidR="00964A69" w:rsidRPr="00964A69" w:rsidTr="009D16F4">
        <w:trPr>
          <w:cantSplit/>
          <w:jc w:val="center"/>
        </w:trPr>
        <w:tc>
          <w:tcPr>
            <w:tcW w:w="5286" w:type="dxa"/>
          </w:tcPr>
          <w:p w:rsidR="00964A69" w:rsidRPr="00964A69" w:rsidRDefault="00964A69" w:rsidP="009D16F4">
            <w:pPr>
              <w:keepNext/>
              <w:spacing w:before="40" w:after="40"/>
              <w:rPr>
                <w:b/>
                <w:sz w:val="24"/>
              </w:rPr>
            </w:pPr>
            <w:r w:rsidRPr="00964A69">
              <w:rPr>
                <w:b/>
                <w:sz w:val="24"/>
              </w:rPr>
              <w:t>Title and Email Reflector</w:t>
            </w:r>
          </w:p>
        </w:tc>
        <w:tc>
          <w:tcPr>
            <w:tcW w:w="2795" w:type="dxa"/>
          </w:tcPr>
          <w:p w:rsidR="00964A69" w:rsidRPr="00964A69" w:rsidRDefault="00964A69" w:rsidP="009D16F4">
            <w:pPr>
              <w:keepNext/>
              <w:spacing w:before="40" w:after="40"/>
              <w:rPr>
                <w:b/>
                <w:sz w:val="24"/>
              </w:rPr>
            </w:pPr>
            <w:r w:rsidRPr="00964A69">
              <w:rPr>
                <w:b/>
                <w:sz w:val="24"/>
              </w:rPr>
              <w:t>Chairs</w:t>
            </w:r>
          </w:p>
        </w:tc>
        <w:tc>
          <w:tcPr>
            <w:tcW w:w="1079" w:type="dxa"/>
          </w:tcPr>
          <w:p w:rsidR="00964A69" w:rsidRPr="00964A69" w:rsidRDefault="00964A69" w:rsidP="009D16F4">
            <w:pPr>
              <w:keepNext/>
              <w:spacing w:before="40" w:after="40"/>
              <w:rPr>
                <w:b/>
                <w:sz w:val="24"/>
              </w:rPr>
            </w:pPr>
            <w:r w:rsidRPr="00964A69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ee</w:t>
            </w:r>
            <w:r w:rsidRPr="00964A69">
              <w:rPr>
                <w:b/>
                <w:sz w:val="24"/>
              </w:rPr>
              <w:t>t</w:t>
            </w:r>
            <w:r>
              <w:rPr>
                <w:b/>
                <w:sz w:val="24"/>
              </w:rPr>
              <w:t>in</w:t>
            </w:r>
            <w:r w:rsidRPr="00964A69">
              <w:rPr>
                <w:b/>
                <w:sz w:val="24"/>
              </w:rPr>
              <w:t>g</w:t>
            </w:r>
          </w:p>
        </w:tc>
      </w:tr>
      <w:tr w:rsidR="00964A69" w:rsidRPr="00AA40FF" w:rsidTr="00CC37BF">
        <w:trPr>
          <w:cantSplit/>
          <w:jc w:val="center"/>
        </w:trPr>
        <w:tc>
          <w:tcPr>
            <w:tcW w:w="5286" w:type="dxa"/>
            <w:tcBorders>
              <w:bottom w:val="single" w:sz="4" w:space="0" w:color="auto"/>
            </w:tcBorders>
          </w:tcPr>
          <w:p w:rsidR="00207A94" w:rsidRPr="000D4530" w:rsidRDefault="00207A94" w:rsidP="00207A94">
            <w:pPr>
              <w:spacing w:before="40" w:after="40"/>
              <w:rPr>
                <w:b/>
              </w:rPr>
            </w:pPr>
            <w:r>
              <w:rPr>
                <w:b/>
              </w:rPr>
              <w:t>T</w:t>
            </w:r>
            <w:r w:rsidRPr="000D4530">
              <w:rPr>
                <w:b/>
              </w:rPr>
              <w:t>est model editing and errata reporting (AHG2)</w:t>
            </w:r>
          </w:p>
          <w:p w:rsidR="00207A94" w:rsidRPr="00EE268C" w:rsidRDefault="00207A94" w:rsidP="00207A94">
            <w:pPr>
              <w:spacing w:before="40" w:after="40"/>
              <w:ind w:left="360"/>
            </w:pPr>
            <w:r w:rsidRPr="000D4530">
              <w:t>(</w:t>
            </w:r>
            <w:hyperlink r:id="rId17" w:history="1">
              <w:r w:rsidRPr="00EE268C">
                <w:rPr>
                  <w:rStyle w:val="Hyperlink"/>
                </w:rPr>
                <w:t>jct-vc@lists.rwth-aachen.de</w:t>
              </w:r>
            </w:hyperlink>
            <w:r w:rsidRPr="00EE268C">
              <w:t>)</w:t>
            </w:r>
          </w:p>
          <w:p w:rsidR="00150BD8" w:rsidRPr="00521C77" w:rsidRDefault="00150BD8" w:rsidP="00150BD8">
            <w:pPr>
              <w:numPr>
                <w:ilvl w:val="0"/>
                <w:numId w:val="13"/>
              </w:numPr>
            </w:pPr>
            <w:r w:rsidRPr="00521C77">
              <w:t>Develop proposed improvements to the JCTVC-A</w:t>
            </w:r>
            <w:r>
              <w:t>J</w:t>
            </w:r>
            <w:r w:rsidRPr="00521C77">
              <w:t xml:space="preserve">1002 HEVC Test Model 16 (HM 16) Update </w:t>
            </w:r>
            <w:r>
              <w:t>11</w:t>
            </w:r>
            <w:r w:rsidRPr="00521C77">
              <w:t xml:space="preserve"> of Encoder Description</w:t>
            </w:r>
          </w:p>
          <w:p w:rsidR="00150BD8" w:rsidRPr="00521C77" w:rsidRDefault="00150BD8" w:rsidP="00150BD8">
            <w:pPr>
              <w:numPr>
                <w:ilvl w:val="0"/>
                <w:numId w:val="13"/>
              </w:numPr>
            </w:pPr>
            <w:r w:rsidRPr="00521C77">
              <w:t xml:space="preserve">Collect reports of errata for the HEVC </w:t>
            </w:r>
            <w:r w:rsidRPr="00150BD8">
              <w:t>and AVC</w:t>
            </w:r>
            <w:r w:rsidRPr="00521C77">
              <w:t xml:space="preserve"> specification and the published HDR-related technical reports.</w:t>
            </w:r>
          </w:p>
          <w:p w:rsidR="00150BD8" w:rsidRPr="00521C77" w:rsidRDefault="00150BD8" w:rsidP="00150BD8">
            <w:pPr>
              <w:numPr>
                <w:ilvl w:val="0"/>
                <w:numId w:val="13"/>
              </w:numPr>
            </w:pPr>
            <w:r w:rsidRPr="00521C77">
              <w:t>Gather and address comments for refinement of these documents.</w:t>
            </w:r>
          </w:p>
          <w:p w:rsidR="00964A69" w:rsidRPr="00AA40FF" w:rsidRDefault="00150BD8" w:rsidP="00150BD8">
            <w:pPr>
              <w:numPr>
                <w:ilvl w:val="0"/>
                <w:numId w:val="13"/>
              </w:numPr>
            </w:pPr>
            <w:r w:rsidRPr="00521C77">
              <w:t>Coordinate with AHG3 on software development and software technical evaluation to address issues relating to mismatches between software and text.</w:t>
            </w:r>
            <w:r w:rsidR="00207A94">
              <w:br/>
            </w:r>
          </w:p>
        </w:tc>
        <w:tc>
          <w:tcPr>
            <w:tcW w:w="2795" w:type="dxa"/>
          </w:tcPr>
          <w:p w:rsidR="00964A69" w:rsidRPr="00AA40FF" w:rsidRDefault="00207A94" w:rsidP="00B4060E">
            <w:r w:rsidRPr="000D4530">
              <w:t>B. Bross, C. Rosewarne (co</w:t>
            </w:r>
            <w:r w:rsidRPr="000D4530">
              <w:noBreakHyphen/>
              <w:t>chairs), J.</w:t>
            </w:r>
            <w:r w:rsidRPr="000D4530">
              <w:noBreakHyphen/>
              <w:t xml:space="preserve">R. Ohm, K. Sharman, G. J. Sullivan, </w:t>
            </w:r>
            <w:r>
              <w:t xml:space="preserve">A. Tourapis, </w:t>
            </w:r>
            <w:r w:rsidRPr="000D4530">
              <w:t>Y.</w:t>
            </w:r>
            <w:r w:rsidRPr="000D4530">
              <w:noBreakHyphen/>
              <w:t>K. Wang (vice</w:t>
            </w:r>
            <w:r w:rsidRPr="000D4530">
              <w:noBreakHyphen/>
              <w:t>chairs)</w:t>
            </w:r>
          </w:p>
        </w:tc>
        <w:tc>
          <w:tcPr>
            <w:tcW w:w="1079" w:type="dxa"/>
          </w:tcPr>
          <w:p w:rsidR="00964A69" w:rsidRPr="00AA40FF" w:rsidRDefault="00964A69" w:rsidP="009D16F4">
            <w:r w:rsidRPr="00AA40FF">
              <w:t>N</w:t>
            </w:r>
          </w:p>
        </w:tc>
      </w:tr>
    </w:tbl>
    <w:p w:rsidR="00696E2B" w:rsidRPr="00696E2B" w:rsidRDefault="00696E2B" w:rsidP="00696E2B">
      <w:pPr>
        <w:spacing w:before="120" w:after="120"/>
        <w:jc w:val="both"/>
      </w:pPr>
    </w:p>
    <w:p w:rsidR="002300C0" w:rsidRPr="0030252A" w:rsidRDefault="002300C0" w:rsidP="002300C0">
      <w:pPr>
        <w:pStyle w:val="Heading1"/>
        <w:numPr>
          <w:ilvl w:val="0"/>
          <w:numId w:val="14"/>
        </w:numPr>
        <w:spacing w:after="120"/>
      </w:pPr>
      <w:r w:rsidRPr="0030252A">
        <w:rPr>
          <w:lang w:val="en-GB"/>
        </w:rPr>
        <w:lastRenderedPageBreak/>
        <w:t xml:space="preserve">Status of AHG2 </w:t>
      </w:r>
      <w:r w:rsidR="009D457B">
        <w:rPr>
          <w:lang w:val="en-GB"/>
        </w:rPr>
        <w:t>w</w:t>
      </w:r>
      <w:r w:rsidRPr="0030252A">
        <w:rPr>
          <w:lang w:val="en-GB"/>
        </w:rPr>
        <w:t>ork</w:t>
      </w:r>
    </w:p>
    <w:p w:rsidR="00EF73BA" w:rsidRPr="001733A9" w:rsidRDefault="00EF73BA" w:rsidP="00EF73BA">
      <w:pPr>
        <w:pStyle w:val="Heading2"/>
      </w:pPr>
      <w:r w:rsidRPr="001733A9">
        <w:t>JCTVC-A</w:t>
      </w:r>
      <w:r w:rsidR="00150BD8" w:rsidRPr="001733A9">
        <w:t>J</w:t>
      </w:r>
      <w:r w:rsidRPr="001733A9">
        <w:t xml:space="preserve">1002 </w:t>
      </w:r>
      <w:r w:rsidR="001733A9" w:rsidRPr="001733A9">
        <w:t>revised encoder description</w:t>
      </w:r>
    </w:p>
    <w:p w:rsidR="001733A9" w:rsidRPr="001733A9" w:rsidRDefault="001733A9" w:rsidP="00EF73BA">
      <w:r w:rsidRPr="001733A9">
        <w:t>At the time of producing this AHG report, candidate text to describe the PCC motion search hint functionality</w:t>
      </w:r>
      <w:r>
        <w:t xml:space="preserve"> (JCTVC-AJ0028)</w:t>
      </w:r>
      <w:r w:rsidRPr="001733A9">
        <w:t xml:space="preserve"> adopted into HM had not been provided.</w:t>
      </w:r>
    </w:p>
    <w:p w:rsidR="001733A9" w:rsidRPr="001733A9" w:rsidRDefault="001733A9" w:rsidP="00EF73BA">
      <w:r w:rsidRPr="001733A9">
        <w:t xml:space="preserve">Although the patch </w:t>
      </w:r>
      <w:r>
        <w:t xml:space="preserve">provided in the contribution and the later variant from merge request #11 into HM </w:t>
      </w:r>
      <w:r w:rsidRPr="001733A9">
        <w:t xml:space="preserve">of this functionality was reviewed, it was deemed </w:t>
      </w:r>
      <w:r>
        <w:t>preferable to obtain textual description from the proponents for integration into an update of the Encoder Description</w:t>
      </w:r>
      <w:r w:rsidRPr="001733A9">
        <w:t>.</w:t>
      </w:r>
    </w:p>
    <w:p w:rsidR="00EF73BA" w:rsidRPr="00EF73BA" w:rsidRDefault="001733A9" w:rsidP="00EF73BA">
      <w:r w:rsidRPr="001733A9">
        <w:t xml:space="preserve">Accordingly, </w:t>
      </w:r>
      <w:r w:rsidR="00150BD8" w:rsidRPr="001733A9">
        <w:t>Update 11</w:t>
      </w:r>
      <w:r w:rsidR="00EF73BA" w:rsidRPr="001733A9">
        <w:t xml:space="preserve"> of the </w:t>
      </w:r>
      <w:r>
        <w:t>E</w:t>
      </w:r>
      <w:r w:rsidR="00EF73BA" w:rsidRPr="001733A9">
        <w:t xml:space="preserve">ncoder </w:t>
      </w:r>
      <w:r>
        <w:t>D</w:t>
      </w:r>
      <w:r w:rsidR="00EF73BA" w:rsidRPr="001733A9">
        <w:t xml:space="preserve">escription </w:t>
      </w:r>
      <w:r w:rsidRPr="001733A9">
        <w:t>is not yet available</w:t>
      </w:r>
      <w:r w:rsidR="00EF73BA" w:rsidRPr="001733A9">
        <w:t>.</w:t>
      </w:r>
    </w:p>
    <w:p w:rsidR="005E0A1E" w:rsidRDefault="005E0A1E" w:rsidP="005E0A1E">
      <w:pPr>
        <w:pStyle w:val="Heading2"/>
      </w:pPr>
      <w:r>
        <w:t>Input documents</w:t>
      </w:r>
    </w:p>
    <w:p w:rsidR="00150BD8" w:rsidRPr="00150BD8" w:rsidRDefault="00150BD8" w:rsidP="00150BD8">
      <w:r>
        <w:t>The following input documents were noted as of relevance to mandate 2 of the AHG: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8"/>
        <w:gridCol w:w="832"/>
        <w:gridCol w:w="890"/>
        <w:gridCol w:w="890"/>
        <w:gridCol w:w="890"/>
        <w:gridCol w:w="1175"/>
        <w:gridCol w:w="3809"/>
      </w:tblGrid>
      <w:tr w:rsidR="005663AC" w:rsidTr="005663AC">
        <w:trPr>
          <w:tblCellSpacing w:w="15" w:type="dxa"/>
        </w:trPr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3AC" w:rsidRDefault="00BE49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  <w:lang w:val="en-AU" w:eastAsia="en-AU"/>
              </w:rPr>
            </w:pPr>
            <w:hyperlink r:id="rId18" w:history="1">
              <w:r w:rsidR="005663AC">
                <w:rPr>
                  <w:rStyle w:val="Hyperlink"/>
                  <w:rFonts w:ascii="Arial" w:hAnsi="Arial" w:cs="Arial"/>
                  <w:sz w:val="20"/>
                </w:rPr>
                <w:t>JCTVC-AK0021</w:t>
              </w:r>
            </w:hyperlink>
          </w:p>
        </w:tc>
        <w:tc>
          <w:tcPr>
            <w:tcW w:w="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3AC" w:rsidRDefault="005663A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m50078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3AC" w:rsidRDefault="005663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2019-09-21 07:37:25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3AC" w:rsidRDefault="005663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2019-09-30 10:00:09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3AC" w:rsidRDefault="005663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2019-09-30 14:29:33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3AC" w:rsidRDefault="005663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Some HEVC errata items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3AC" w:rsidRDefault="00BE49A3">
            <w:pPr>
              <w:rPr>
                <w:rFonts w:ascii="Arial" w:hAnsi="Arial" w:cs="Arial"/>
                <w:sz w:val="20"/>
              </w:rPr>
            </w:pPr>
            <w:hyperlink r:id="rId19" w:history="1">
              <w:r w:rsidR="005663AC">
                <w:rPr>
                  <w:rStyle w:val="Hyperlink"/>
                  <w:rFonts w:ascii="Arial" w:hAnsi="Arial" w:cs="Arial"/>
                  <w:sz w:val="20"/>
                </w:rPr>
                <w:t>Y.-K. Wang (Futurewei)</w:t>
              </w:r>
            </w:hyperlink>
            <w:r w:rsidR="005663AC">
              <w:rPr>
                <w:rFonts w:ascii="Arial" w:hAnsi="Arial" w:cs="Arial"/>
                <w:sz w:val="20"/>
              </w:rPr>
              <w:t>, </w:t>
            </w:r>
            <w:hyperlink r:id="rId20" w:history="1">
              <w:r w:rsidR="005663AC">
                <w:rPr>
                  <w:rStyle w:val="Hyperlink"/>
                  <w:rFonts w:ascii="Arial" w:hAnsi="Arial" w:cs="Arial"/>
                  <w:sz w:val="20"/>
                </w:rPr>
                <w:t>A.Tourapis (Apple)</w:t>
              </w:r>
            </w:hyperlink>
            <w:r w:rsidR="005663AC">
              <w:rPr>
                <w:rFonts w:ascii="Arial" w:hAnsi="Arial" w:cs="Arial"/>
                <w:sz w:val="20"/>
              </w:rPr>
              <w:t>, </w:t>
            </w:r>
            <w:hyperlink r:id="rId21" w:history="1">
              <w:r w:rsidR="005663AC">
                <w:rPr>
                  <w:rStyle w:val="Hyperlink"/>
                  <w:rFonts w:ascii="Arial" w:hAnsi="Arial" w:cs="Arial"/>
                  <w:sz w:val="20"/>
                </w:rPr>
                <w:t>B. Bross (HHI)</w:t>
              </w:r>
            </w:hyperlink>
          </w:p>
        </w:tc>
      </w:tr>
      <w:tr w:rsidR="005663AC" w:rsidTr="005663AC">
        <w:trPr>
          <w:tblCellSpacing w:w="15" w:type="dxa"/>
        </w:trPr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663AC" w:rsidRDefault="00BE49A3">
            <w:pPr>
              <w:jc w:val="center"/>
              <w:rPr>
                <w:rFonts w:ascii="Arial" w:hAnsi="Arial" w:cs="Arial"/>
                <w:sz w:val="20"/>
              </w:rPr>
            </w:pPr>
            <w:hyperlink r:id="rId22" w:history="1">
              <w:r w:rsidR="005663AC">
                <w:rPr>
                  <w:rStyle w:val="Hyperlink"/>
                  <w:rFonts w:ascii="Arial" w:hAnsi="Arial" w:cs="Arial"/>
                  <w:sz w:val="20"/>
                </w:rPr>
                <w:t>JCTVC-AK0022</w:t>
              </w:r>
            </w:hyperlink>
          </w:p>
        </w:tc>
        <w:tc>
          <w:tcPr>
            <w:tcW w:w="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663AC" w:rsidRDefault="005663A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m50079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663AC" w:rsidRDefault="005663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2019-09-21 07:39:22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663AC" w:rsidRDefault="005663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2019-09-30 14:30:26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663AC" w:rsidRDefault="005663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2019-09-30 14:30:26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663AC" w:rsidRDefault="005663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Some AVC errata items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663AC" w:rsidRDefault="00BE49A3">
            <w:pPr>
              <w:rPr>
                <w:rFonts w:ascii="Arial" w:hAnsi="Arial" w:cs="Arial"/>
                <w:sz w:val="20"/>
              </w:rPr>
            </w:pPr>
            <w:hyperlink r:id="rId23" w:history="1">
              <w:r w:rsidR="005663AC">
                <w:rPr>
                  <w:rStyle w:val="Hyperlink"/>
                  <w:rFonts w:ascii="Arial" w:hAnsi="Arial" w:cs="Arial"/>
                  <w:sz w:val="20"/>
                </w:rPr>
                <w:t>M. M. Hannuksela (Nokia)</w:t>
              </w:r>
            </w:hyperlink>
            <w:r w:rsidR="005663AC">
              <w:rPr>
                <w:rFonts w:ascii="Arial" w:hAnsi="Arial" w:cs="Arial"/>
                <w:sz w:val="20"/>
              </w:rPr>
              <w:t>, </w:t>
            </w:r>
            <w:hyperlink r:id="rId24" w:history="1">
              <w:r w:rsidR="005663AC">
                <w:rPr>
                  <w:rStyle w:val="Hyperlink"/>
                  <w:rFonts w:ascii="Arial" w:hAnsi="Arial" w:cs="Arial"/>
                  <w:sz w:val="20"/>
                </w:rPr>
                <w:t>D. Tian (InterDigital)</w:t>
              </w:r>
            </w:hyperlink>
            <w:r w:rsidR="005663AC">
              <w:rPr>
                <w:rFonts w:ascii="Arial" w:hAnsi="Arial" w:cs="Arial"/>
                <w:sz w:val="20"/>
              </w:rPr>
              <w:t>, </w:t>
            </w:r>
            <w:hyperlink r:id="rId25" w:history="1">
              <w:r w:rsidR="005663AC">
                <w:rPr>
                  <w:rStyle w:val="Hyperlink"/>
                  <w:rFonts w:ascii="Arial" w:hAnsi="Arial" w:cs="Arial"/>
                  <w:sz w:val="20"/>
                </w:rPr>
                <w:t>Y.-K. Wang (Futurewei)</w:t>
              </w:r>
            </w:hyperlink>
          </w:p>
        </w:tc>
      </w:tr>
      <w:tr w:rsidR="005663AC" w:rsidTr="005663AC">
        <w:trPr>
          <w:tblCellSpacing w:w="15" w:type="dxa"/>
        </w:trPr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3AC" w:rsidRDefault="00BE49A3">
            <w:pPr>
              <w:jc w:val="center"/>
              <w:rPr>
                <w:rFonts w:ascii="Arial" w:hAnsi="Arial" w:cs="Arial"/>
                <w:sz w:val="20"/>
              </w:rPr>
            </w:pPr>
            <w:hyperlink r:id="rId26" w:history="1">
              <w:r w:rsidR="005663AC">
                <w:rPr>
                  <w:rStyle w:val="Hyperlink"/>
                  <w:rFonts w:ascii="Arial" w:hAnsi="Arial" w:cs="Arial"/>
                  <w:sz w:val="20"/>
                </w:rPr>
                <w:t>JCTVC-AK0023</w:t>
              </w:r>
            </w:hyperlink>
          </w:p>
        </w:tc>
        <w:tc>
          <w:tcPr>
            <w:tcW w:w="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3AC" w:rsidRDefault="005663A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m50081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3AC" w:rsidRDefault="005663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2019-09-21 07:44:17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3AC" w:rsidRDefault="005663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2019-09-30 14:30:47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3AC" w:rsidRDefault="005663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2019-09-30 14:30:47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3AC" w:rsidRDefault="005663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Some errata items for both AVC and HEVC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3AC" w:rsidRDefault="00BE49A3">
            <w:pPr>
              <w:rPr>
                <w:rFonts w:ascii="Arial" w:hAnsi="Arial" w:cs="Arial"/>
                <w:sz w:val="20"/>
              </w:rPr>
            </w:pPr>
            <w:hyperlink r:id="rId27" w:history="1">
              <w:r w:rsidR="005663AC">
                <w:rPr>
                  <w:rStyle w:val="Hyperlink"/>
                  <w:rFonts w:ascii="Arial" w:hAnsi="Arial" w:cs="Arial"/>
                  <w:sz w:val="20"/>
                </w:rPr>
                <w:t>A.Tourapis (Apple)</w:t>
              </w:r>
            </w:hyperlink>
            <w:r w:rsidR="005663AC">
              <w:rPr>
                <w:rFonts w:ascii="Arial" w:hAnsi="Arial" w:cs="Arial"/>
                <w:sz w:val="20"/>
              </w:rPr>
              <w:t>, </w:t>
            </w:r>
            <w:hyperlink r:id="rId28" w:history="1">
              <w:r w:rsidR="005663AC">
                <w:rPr>
                  <w:rStyle w:val="Hyperlink"/>
                  <w:rFonts w:ascii="Arial" w:hAnsi="Arial" w:cs="Arial"/>
                  <w:sz w:val="20"/>
                </w:rPr>
                <w:t>Y.-K. Wang (Futurewei)</w:t>
              </w:r>
            </w:hyperlink>
            <w:r w:rsidR="005663AC">
              <w:rPr>
                <w:rFonts w:ascii="Arial" w:hAnsi="Arial" w:cs="Arial"/>
                <w:sz w:val="20"/>
              </w:rPr>
              <w:t>, </w:t>
            </w:r>
            <w:hyperlink r:id="rId29" w:history="1">
              <w:r w:rsidR="005663AC">
                <w:rPr>
                  <w:rStyle w:val="Hyperlink"/>
                  <w:rFonts w:ascii="Arial" w:hAnsi="Arial" w:cs="Arial"/>
                  <w:sz w:val="20"/>
                </w:rPr>
                <w:t>G. J. Sullivan (Microsoft)</w:t>
              </w:r>
            </w:hyperlink>
          </w:p>
        </w:tc>
      </w:tr>
    </w:tbl>
    <w:p w:rsidR="00EF73BA" w:rsidRDefault="00EF73BA" w:rsidP="00014FCC"/>
    <w:p w:rsidR="002300C0" w:rsidRPr="001254EC" w:rsidRDefault="002300C0" w:rsidP="002300C0">
      <w:pPr>
        <w:pStyle w:val="Heading1"/>
        <w:numPr>
          <w:ilvl w:val="0"/>
          <w:numId w:val="14"/>
        </w:numPr>
        <w:spacing w:after="120"/>
      </w:pPr>
      <w:r w:rsidRPr="001254EC">
        <w:t>Recommendations</w:t>
      </w:r>
    </w:p>
    <w:p w:rsidR="002300C0" w:rsidRPr="001254EC" w:rsidRDefault="002300C0" w:rsidP="002300C0">
      <w:pPr>
        <w:spacing w:before="120" w:after="120"/>
        <w:jc w:val="both"/>
        <w:rPr>
          <w:lang w:val="en-GB"/>
        </w:rPr>
      </w:pPr>
      <w:r w:rsidRPr="001254EC">
        <w:rPr>
          <w:lang w:val="en-GB"/>
        </w:rPr>
        <w:t xml:space="preserve">The recommendations of the HEVC </w:t>
      </w:r>
      <w:r w:rsidRPr="001254EC">
        <w:rPr>
          <w:szCs w:val="22"/>
          <w:lang w:val="en-GB"/>
        </w:rPr>
        <w:t xml:space="preserve">test model editing and errata reporting </w:t>
      </w:r>
      <w:r w:rsidRPr="001254EC">
        <w:rPr>
          <w:lang w:val="en-GB"/>
        </w:rPr>
        <w:t>AHG are for JCT-VC to:</w:t>
      </w:r>
    </w:p>
    <w:p w:rsidR="007F1F8B" w:rsidRPr="00CE44CC" w:rsidRDefault="002300C0" w:rsidP="00DC31B9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val="en-GB"/>
        </w:rPr>
      </w:pPr>
      <w:r w:rsidRPr="001254EC">
        <w:rPr>
          <w:szCs w:val="22"/>
          <w:lang w:val="en-GB"/>
        </w:rPr>
        <w:t xml:space="preserve">Encourage the use of the </w:t>
      </w:r>
      <w:r w:rsidRPr="001254EC">
        <w:t xml:space="preserve">issue tracker to report issues with the text of both the HEVC specification and the </w:t>
      </w:r>
      <w:r w:rsidR="00CE7B6A">
        <w:t>e</w:t>
      </w:r>
      <w:r w:rsidRPr="001254EC">
        <w:t xml:space="preserve">ncoder </w:t>
      </w:r>
      <w:r w:rsidR="00CE7B6A">
        <w:t>d</w:t>
      </w:r>
      <w:r w:rsidRPr="001254EC">
        <w:t>escription</w:t>
      </w:r>
      <w:r>
        <w:t>.</w:t>
      </w:r>
    </w:p>
    <w:p w:rsidR="00D8340E" w:rsidRDefault="00D8340E" w:rsidP="00DC31B9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val="en-GB"/>
        </w:rPr>
      </w:pPr>
      <w:r>
        <w:rPr>
          <w:lang w:val="en-GB"/>
        </w:rPr>
        <w:t>Confirm resolution</w:t>
      </w:r>
      <w:r w:rsidR="00D249A0">
        <w:rPr>
          <w:lang w:val="en-GB"/>
        </w:rPr>
        <w:t>s</w:t>
      </w:r>
      <w:r>
        <w:rPr>
          <w:lang w:val="en-GB"/>
        </w:rPr>
        <w:t xml:space="preserve"> of open </w:t>
      </w:r>
      <w:r w:rsidR="008C62DA">
        <w:rPr>
          <w:lang w:val="en-GB"/>
        </w:rPr>
        <w:t>tickets</w:t>
      </w:r>
      <w:r w:rsidR="00CE7B6A">
        <w:rPr>
          <w:lang w:val="en-GB"/>
        </w:rPr>
        <w:t xml:space="preserve"> (if any)</w:t>
      </w:r>
      <w:r w:rsidR="008C62DA">
        <w:rPr>
          <w:lang w:val="en-GB"/>
        </w:rPr>
        <w:t xml:space="preserve"> </w:t>
      </w:r>
      <w:r>
        <w:rPr>
          <w:lang w:val="en-GB"/>
        </w:rPr>
        <w:t>in the issue tracker and close them.</w:t>
      </w:r>
    </w:p>
    <w:p w:rsidR="00144C44" w:rsidRPr="00AC6D03" w:rsidRDefault="00144C44" w:rsidP="00DC31B9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highlight w:val="yellow"/>
          <w:lang w:val="en-GB"/>
        </w:rPr>
      </w:pPr>
      <w:r w:rsidRPr="00AC6D03">
        <w:rPr>
          <w:highlight w:val="yellow"/>
          <w:lang w:val="en-GB"/>
        </w:rPr>
        <w:t>Confirm behaviour of 3DV ATM versus the corresponding text.</w:t>
      </w:r>
    </w:p>
    <w:p w:rsidR="005E0A1E" w:rsidRDefault="005E0A1E" w:rsidP="00DC31B9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val="en-GB"/>
        </w:rPr>
      </w:pPr>
      <w:r>
        <w:rPr>
          <w:lang w:val="en-GB"/>
        </w:rPr>
        <w:t xml:space="preserve">Review </w:t>
      </w:r>
      <w:r w:rsidR="00AC6D03">
        <w:rPr>
          <w:lang w:val="en-GB"/>
        </w:rPr>
        <w:t xml:space="preserve">the above-identified </w:t>
      </w:r>
      <w:r>
        <w:rPr>
          <w:lang w:val="en-GB"/>
        </w:rPr>
        <w:t>input documents.</w:t>
      </w:r>
    </w:p>
    <w:sectPr w:rsidR="005E0A1E" w:rsidSect="00A01439">
      <w:footerReference w:type="default" r:id="rId3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49A3" w:rsidRDefault="00BE49A3">
      <w:r>
        <w:separator/>
      </w:r>
    </w:p>
  </w:endnote>
  <w:endnote w:type="continuationSeparator" w:id="0">
    <w:p w:rsidR="00BE49A3" w:rsidRDefault="00BE4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E08" w:rsidRDefault="00DC6E08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824A7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BE2806">
      <w:rPr>
        <w:rStyle w:val="PageNumber"/>
        <w:noProof/>
      </w:rPr>
      <w:t>2019-10-04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49A3" w:rsidRDefault="00BE49A3">
      <w:r>
        <w:separator/>
      </w:r>
    </w:p>
  </w:footnote>
  <w:footnote w:type="continuationSeparator" w:id="0">
    <w:p w:rsidR="00BE49A3" w:rsidRDefault="00BE4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93888"/>
    <w:multiLevelType w:val="hybridMultilevel"/>
    <w:tmpl w:val="F962E936"/>
    <w:lvl w:ilvl="0" w:tplc="FD1CE20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4268F"/>
    <w:multiLevelType w:val="hybridMultilevel"/>
    <w:tmpl w:val="0A2216DC"/>
    <w:lvl w:ilvl="0" w:tplc="5ECAF6C8">
      <w:numFmt w:val="bullet"/>
      <w:lvlText w:val="-"/>
      <w:lvlJc w:val="left"/>
      <w:pPr>
        <w:ind w:left="720" w:hanging="360"/>
      </w:pPr>
      <w:rPr>
        <w:rFonts w:ascii="Calibri" w:eastAsia="DengXian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17047"/>
    <w:multiLevelType w:val="hybridMultilevel"/>
    <w:tmpl w:val="CE7ADE0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0E2DFA"/>
    <w:multiLevelType w:val="hybridMultilevel"/>
    <w:tmpl w:val="188C05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5AB413E"/>
    <w:multiLevelType w:val="hybridMultilevel"/>
    <w:tmpl w:val="53D6D4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502" w:hanging="360"/>
      </w:pPr>
    </w:lvl>
    <w:lvl w:ilvl="1" w:tplc="00190407">
      <w:start w:val="1"/>
      <w:numFmt w:val="lowerLetter"/>
      <w:lvlText w:val="%2."/>
      <w:lvlJc w:val="left"/>
      <w:pPr>
        <w:ind w:left="1080" w:hanging="360"/>
      </w:pPr>
    </w:lvl>
    <w:lvl w:ilvl="2" w:tplc="001B0407">
      <w:start w:val="1"/>
      <w:numFmt w:val="lowerRoman"/>
      <w:lvlText w:val="%3."/>
      <w:lvlJc w:val="right"/>
      <w:pPr>
        <w:ind w:left="1800" w:hanging="180"/>
      </w:pPr>
    </w:lvl>
    <w:lvl w:ilvl="3" w:tplc="000F0407">
      <w:start w:val="1"/>
      <w:numFmt w:val="decimal"/>
      <w:lvlText w:val="%4."/>
      <w:lvlJc w:val="left"/>
      <w:pPr>
        <w:ind w:left="2520" w:hanging="360"/>
      </w:pPr>
    </w:lvl>
    <w:lvl w:ilvl="4" w:tplc="00190407">
      <w:start w:val="1"/>
      <w:numFmt w:val="lowerLetter"/>
      <w:lvlText w:val="%5."/>
      <w:lvlJc w:val="left"/>
      <w:pPr>
        <w:ind w:left="3240" w:hanging="360"/>
      </w:pPr>
    </w:lvl>
    <w:lvl w:ilvl="5" w:tplc="001B0407">
      <w:start w:val="1"/>
      <w:numFmt w:val="lowerRoman"/>
      <w:lvlText w:val="%6."/>
      <w:lvlJc w:val="right"/>
      <w:pPr>
        <w:ind w:left="3960" w:hanging="180"/>
      </w:pPr>
    </w:lvl>
    <w:lvl w:ilvl="6" w:tplc="000F0407">
      <w:start w:val="1"/>
      <w:numFmt w:val="decimal"/>
      <w:lvlText w:val="%7."/>
      <w:lvlJc w:val="left"/>
      <w:pPr>
        <w:ind w:left="4680" w:hanging="360"/>
      </w:pPr>
    </w:lvl>
    <w:lvl w:ilvl="7" w:tplc="00190407">
      <w:start w:val="1"/>
      <w:numFmt w:val="lowerLetter"/>
      <w:lvlText w:val="%8."/>
      <w:lvlJc w:val="left"/>
      <w:pPr>
        <w:ind w:left="5400" w:hanging="360"/>
      </w:pPr>
    </w:lvl>
    <w:lvl w:ilvl="8" w:tplc="001B0407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6F2323"/>
    <w:multiLevelType w:val="hybridMultilevel"/>
    <w:tmpl w:val="3A482A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8D6EAF"/>
    <w:multiLevelType w:val="hybridMultilevel"/>
    <w:tmpl w:val="4134F052"/>
    <w:lvl w:ilvl="0" w:tplc="2242B668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F832EB"/>
    <w:multiLevelType w:val="hybridMultilevel"/>
    <w:tmpl w:val="53B814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8254F3"/>
    <w:multiLevelType w:val="hybridMultilevel"/>
    <w:tmpl w:val="4956FB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C6227A"/>
    <w:multiLevelType w:val="hybridMultilevel"/>
    <w:tmpl w:val="4D6470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092443"/>
    <w:multiLevelType w:val="hybridMultilevel"/>
    <w:tmpl w:val="A3F4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1901"/>
    <w:multiLevelType w:val="hybridMultilevel"/>
    <w:tmpl w:val="D3FAA1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9F366F"/>
    <w:multiLevelType w:val="hybridMultilevel"/>
    <w:tmpl w:val="EEF24E28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0A341C"/>
    <w:multiLevelType w:val="hybridMultilevel"/>
    <w:tmpl w:val="99F0F4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3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9"/>
  </w:num>
  <w:num w:numId="13">
    <w:abstractNumId w:val="6"/>
  </w:num>
  <w:num w:numId="14">
    <w:abstractNumId w:val="5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1"/>
  </w:num>
  <w:num w:numId="1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4"/>
  </w:num>
  <w:num w:numId="22">
    <w:abstractNumId w:val="23"/>
  </w:num>
  <w:num w:numId="23">
    <w:abstractNumId w:val="19"/>
  </w:num>
  <w:num w:numId="24">
    <w:abstractNumId w:val="22"/>
  </w:num>
  <w:num w:numId="25">
    <w:abstractNumId w:val="21"/>
  </w:num>
  <w:num w:numId="26">
    <w:abstractNumId w:val="4"/>
  </w:num>
  <w:num w:numId="27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hris Rosewarne (Canon)">
    <w15:presenceInfo w15:providerId="AD" w15:userId="S-1-5-21-1833432947-1194699598-2219139318-62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14FCC"/>
    <w:rsid w:val="0002501B"/>
    <w:rsid w:val="00025E9C"/>
    <w:rsid w:val="00027162"/>
    <w:rsid w:val="000308A3"/>
    <w:rsid w:val="000458BC"/>
    <w:rsid w:val="00045C41"/>
    <w:rsid w:val="00046C03"/>
    <w:rsid w:val="00065039"/>
    <w:rsid w:val="0007354F"/>
    <w:rsid w:val="0007614F"/>
    <w:rsid w:val="0008597D"/>
    <w:rsid w:val="0009142D"/>
    <w:rsid w:val="000B0C0F"/>
    <w:rsid w:val="000B1C6B"/>
    <w:rsid w:val="000B4FF9"/>
    <w:rsid w:val="000C09AC"/>
    <w:rsid w:val="000E00F3"/>
    <w:rsid w:val="000E6DF1"/>
    <w:rsid w:val="000F158C"/>
    <w:rsid w:val="000F1758"/>
    <w:rsid w:val="000F46EA"/>
    <w:rsid w:val="00102F3D"/>
    <w:rsid w:val="00110BE8"/>
    <w:rsid w:val="00111A15"/>
    <w:rsid w:val="00124E38"/>
    <w:rsid w:val="0012580B"/>
    <w:rsid w:val="00131F90"/>
    <w:rsid w:val="00132C45"/>
    <w:rsid w:val="00134DFE"/>
    <w:rsid w:val="0013526E"/>
    <w:rsid w:val="00144C44"/>
    <w:rsid w:val="00146152"/>
    <w:rsid w:val="00150BD8"/>
    <w:rsid w:val="00154288"/>
    <w:rsid w:val="00160652"/>
    <w:rsid w:val="00165D51"/>
    <w:rsid w:val="00171371"/>
    <w:rsid w:val="001733A9"/>
    <w:rsid w:val="00175A24"/>
    <w:rsid w:val="00176EEF"/>
    <w:rsid w:val="0018104A"/>
    <w:rsid w:val="00187E58"/>
    <w:rsid w:val="00191506"/>
    <w:rsid w:val="001A297E"/>
    <w:rsid w:val="001A368E"/>
    <w:rsid w:val="001A7329"/>
    <w:rsid w:val="001A792F"/>
    <w:rsid w:val="001B4E28"/>
    <w:rsid w:val="001C3525"/>
    <w:rsid w:val="001C3AFB"/>
    <w:rsid w:val="001C439B"/>
    <w:rsid w:val="001C519B"/>
    <w:rsid w:val="001D1BD2"/>
    <w:rsid w:val="001D282B"/>
    <w:rsid w:val="001E02BE"/>
    <w:rsid w:val="001E3B37"/>
    <w:rsid w:val="001E7948"/>
    <w:rsid w:val="001F2594"/>
    <w:rsid w:val="002055A6"/>
    <w:rsid w:val="00206460"/>
    <w:rsid w:val="002069B4"/>
    <w:rsid w:val="00207A94"/>
    <w:rsid w:val="0021001C"/>
    <w:rsid w:val="00215DFC"/>
    <w:rsid w:val="002212DF"/>
    <w:rsid w:val="00222CD4"/>
    <w:rsid w:val="002247F6"/>
    <w:rsid w:val="00225016"/>
    <w:rsid w:val="002264A6"/>
    <w:rsid w:val="0022786A"/>
    <w:rsid w:val="00227BA7"/>
    <w:rsid w:val="002300C0"/>
    <w:rsid w:val="0023011C"/>
    <w:rsid w:val="002375C1"/>
    <w:rsid w:val="0024345D"/>
    <w:rsid w:val="002548D7"/>
    <w:rsid w:val="00260A6A"/>
    <w:rsid w:val="00263398"/>
    <w:rsid w:val="00266F06"/>
    <w:rsid w:val="00275BCF"/>
    <w:rsid w:val="00291E36"/>
    <w:rsid w:val="00292257"/>
    <w:rsid w:val="00292429"/>
    <w:rsid w:val="00296331"/>
    <w:rsid w:val="002A54E0"/>
    <w:rsid w:val="002B1595"/>
    <w:rsid w:val="002B191D"/>
    <w:rsid w:val="002D0AF6"/>
    <w:rsid w:val="002F164D"/>
    <w:rsid w:val="002F2D3E"/>
    <w:rsid w:val="00306206"/>
    <w:rsid w:val="00317D85"/>
    <w:rsid w:val="00327C56"/>
    <w:rsid w:val="003315A1"/>
    <w:rsid w:val="0033561E"/>
    <w:rsid w:val="003373EC"/>
    <w:rsid w:val="00342FF4"/>
    <w:rsid w:val="003441CC"/>
    <w:rsid w:val="00344C4C"/>
    <w:rsid w:val="00346148"/>
    <w:rsid w:val="00350962"/>
    <w:rsid w:val="0035193E"/>
    <w:rsid w:val="00352C53"/>
    <w:rsid w:val="0036094E"/>
    <w:rsid w:val="00361AEE"/>
    <w:rsid w:val="003669EA"/>
    <w:rsid w:val="003706CC"/>
    <w:rsid w:val="003713A2"/>
    <w:rsid w:val="00377710"/>
    <w:rsid w:val="003A2D8E"/>
    <w:rsid w:val="003A7CE6"/>
    <w:rsid w:val="003C20E4"/>
    <w:rsid w:val="003D0010"/>
    <w:rsid w:val="003D6342"/>
    <w:rsid w:val="003E20EF"/>
    <w:rsid w:val="003E6F90"/>
    <w:rsid w:val="003F5D0F"/>
    <w:rsid w:val="00401F67"/>
    <w:rsid w:val="00407888"/>
    <w:rsid w:val="00414101"/>
    <w:rsid w:val="004234F0"/>
    <w:rsid w:val="00433DDB"/>
    <w:rsid w:val="00437619"/>
    <w:rsid w:val="0046500E"/>
    <w:rsid w:val="00465A1E"/>
    <w:rsid w:val="00477478"/>
    <w:rsid w:val="00481A9C"/>
    <w:rsid w:val="004870D3"/>
    <w:rsid w:val="00487CF9"/>
    <w:rsid w:val="004A2A63"/>
    <w:rsid w:val="004B210C"/>
    <w:rsid w:val="004C4F6B"/>
    <w:rsid w:val="004C5C26"/>
    <w:rsid w:val="004C7551"/>
    <w:rsid w:val="004D3825"/>
    <w:rsid w:val="004D405F"/>
    <w:rsid w:val="004D78BB"/>
    <w:rsid w:val="004E07D2"/>
    <w:rsid w:val="004E1B8A"/>
    <w:rsid w:val="004E4F4F"/>
    <w:rsid w:val="004E5D5A"/>
    <w:rsid w:val="004E6789"/>
    <w:rsid w:val="004F61E3"/>
    <w:rsid w:val="004F7DAA"/>
    <w:rsid w:val="0050177D"/>
    <w:rsid w:val="00502E10"/>
    <w:rsid w:val="0051015C"/>
    <w:rsid w:val="00512F69"/>
    <w:rsid w:val="005167D8"/>
    <w:rsid w:val="00516CF1"/>
    <w:rsid w:val="00531AE9"/>
    <w:rsid w:val="0054235F"/>
    <w:rsid w:val="00550A66"/>
    <w:rsid w:val="005640EB"/>
    <w:rsid w:val="005663AC"/>
    <w:rsid w:val="00567EC7"/>
    <w:rsid w:val="00570013"/>
    <w:rsid w:val="00571523"/>
    <w:rsid w:val="005719D3"/>
    <w:rsid w:val="005801A2"/>
    <w:rsid w:val="005824A7"/>
    <w:rsid w:val="005850C1"/>
    <w:rsid w:val="0058791C"/>
    <w:rsid w:val="005952A5"/>
    <w:rsid w:val="00596F52"/>
    <w:rsid w:val="005A33A1"/>
    <w:rsid w:val="005B217D"/>
    <w:rsid w:val="005B782F"/>
    <w:rsid w:val="005C385F"/>
    <w:rsid w:val="005E0A1E"/>
    <w:rsid w:val="005E173C"/>
    <w:rsid w:val="005E1AC6"/>
    <w:rsid w:val="005F6F1B"/>
    <w:rsid w:val="006116DC"/>
    <w:rsid w:val="00612D22"/>
    <w:rsid w:val="006249E0"/>
    <w:rsid w:val="00624B33"/>
    <w:rsid w:val="0062531B"/>
    <w:rsid w:val="0063041A"/>
    <w:rsid w:val="00630AA2"/>
    <w:rsid w:val="00632248"/>
    <w:rsid w:val="00646707"/>
    <w:rsid w:val="00647DF2"/>
    <w:rsid w:val="00655ED8"/>
    <w:rsid w:val="00657F7E"/>
    <w:rsid w:val="00660416"/>
    <w:rsid w:val="00662E58"/>
    <w:rsid w:val="00664DCF"/>
    <w:rsid w:val="00670CD0"/>
    <w:rsid w:val="006921B9"/>
    <w:rsid w:val="00696E2B"/>
    <w:rsid w:val="006A0D7B"/>
    <w:rsid w:val="006B3D46"/>
    <w:rsid w:val="006C5D39"/>
    <w:rsid w:val="006D6D9B"/>
    <w:rsid w:val="006E2810"/>
    <w:rsid w:val="006E398C"/>
    <w:rsid w:val="006E5036"/>
    <w:rsid w:val="006E5417"/>
    <w:rsid w:val="007023DE"/>
    <w:rsid w:val="00712F60"/>
    <w:rsid w:val="007166DA"/>
    <w:rsid w:val="00720E3B"/>
    <w:rsid w:val="00731EB3"/>
    <w:rsid w:val="00733081"/>
    <w:rsid w:val="0074393F"/>
    <w:rsid w:val="00745C20"/>
    <w:rsid w:val="00745F6B"/>
    <w:rsid w:val="00746509"/>
    <w:rsid w:val="00755276"/>
    <w:rsid w:val="0075585E"/>
    <w:rsid w:val="00756F0E"/>
    <w:rsid w:val="00766916"/>
    <w:rsid w:val="00770571"/>
    <w:rsid w:val="007768FF"/>
    <w:rsid w:val="007824D3"/>
    <w:rsid w:val="00796EE3"/>
    <w:rsid w:val="007975C8"/>
    <w:rsid w:val="007A7D29"/>
    <w:rsid w:val="007B38B4"/>
    <w:rsid w:val="007B4712"/>
    <w:rsid w:val="007B4AB8"/>
    <w:rsid w:val="007C65FF"/>
    <w:rsid w:val="007D1181"/>
    <w:rsid w:val="007D774C"/>
    <w:rsid w:val="007E01A3"/>
    <w:rsid w:val="007F0CFD"/>
    <w:rsid w:val="007F1F8B"/>
    <w:rsid w:val="007F4E2E"/>
    <w:rsid w:val="007F67A1"/>
    <w:rsid w:val="00801D72"/>
    <w:rsid w:val="00811C05"/>
    <w:rsid w:val="008200B3"/>
    <w:rsid w:val="008206C8"/>
    <w:rsid w:val="00845A34"/>
    <w:rsid w:val="0086387C"/>
    <w:rsid w:val="00872052"/>
    <w:rsid w:val="0087404D"/>
    <w:rsid w:val="008743D9"/>
    <w:rsid w:val="00874A6C"/>
    <w:rsid w:val="00874B0C"/>
    <w:rsid w:val="00875510"/>
    <w:rsid w:val="00876C65"/>
    <w:rsid w:val="008809E5"/>
    <w:rsid w:val="008A4B4C"/>
    <w:rsid w:val="008A5C11"/>
    <w:rsid w:val="008C239F"/>
    <w:rsid w:val="008C62DA"/>
    <w:rsid w:val="008D6BE8"/>
    <w:rsid w:val="008E480C"/>
    <w:rsid w:val="008F2BD9"/>
    <w:rsid w:val="008F564A"/>
    <w:rsid w:val="00902B91"/>
    <w:rsid w:val="00904C7D"/>
    <w:rsid w:val="00907757"/>
    <w:rsid w:val="00920886"/>
    <w:rsid w:val="009212B0"/>
    <w:rsid w:val="00921FA1"/>
    <w:rsid w:val="009234A5"/>
    <w:rsid w:val="00933453"/>
    <w:rsid w:val="009336F7"/>
    <w:rsid w:val="0093636C"/>
    <w:rsid w:val="009374A7"/>
    <w:rsid w:val="00955F6D"/>
    <w:rsid w:val="00957733"/>
    <w:rsid w:val="00964A69"/>
    <w:rsid w:val="009673CF"/>
    <w:rsid w:val="00975472"/>
    <w:rsid w:val="0098551D"/>
    <w:rsid w:val="009901F7"/>
    <w:rsid w:val="0099518F"/>
    <w:rsid w:val="009A383B"/>
    <w:rsid w:val="009A523D"/>
    <w:rsid w:val="009B02A1"/>
    <w:rsid w:val="009B4D0A"/>
    <w:rsid w:val="009D16F4"/>
    <w:rsid w:val="009D457B"/>
    <w:rsid w:val="009D4BEE"/>
    <w:rsid w:val="009E2EB5"/>
    <w:rsid w:val="009E7577"/>
    <w:rsid w:val="009F496B"/>
    <w:rsid w:val="009F553C"/>
    <w:rsid w:val="00A01439"/>
    <w:rsid w:val="00A02E61"/>
    <w:rsid w:val="00A05CFF"/>
    <w:rsid w:val="00A13048"/>
    <w:rsid w:val="00A46843"/>
    <w:rsid w:val="00A56B97"/>
    <w:rsid w:val="00A6093D"/>
    <w:rsid w:val="00A767DC"/>
    <w:rsid w:val="00A76A6D"/>
    <w:rsid w:val="00A83253"/>
    <w:rsid w:val="00A92B2C"/>
    <w:rsid w:val="00A94DDF"/>
    <w:rsid w:val="00AA6E84"/>
    <w:rsid w:val="00AC6D03"/>
    <w:rsid w:val="00AD05A8"/>
    <w:rsid w:val="00AE341B"/>
    <w:rsid w:val="00AE6036"/>
    <w:rsid w:val="00AE6CFC"/>
    <w:rsid w:val="00B07CA7"/>
    <w:rsid w:val="00B1279A"/>
    <w:rsid w:val="00B13C18"/>
    <w:rsid w:val="00B4060E"/>
    <w:rsid w:val="00B4194A"/>
    <w:rsid w:val="00B5222E"/>
    <w:rsid w:val="00B53179"/>
    <w:rsid w:val="00B600CD"/>
    <w:rsid w:val="00B61C96"/>
    <w:rsid w:val="00B73A2A"/>
    <w:rsid w:val="00B82A30"/>
    <w:rsid w:val="00B93C7D"/>
    <w:rsid w:val="00B94B06"/>
    <w:rsid w:val="00B94C28"/>
    <w:rsid w:val="00BA573F"/>
    <w:rsid w:val="00BC10BA"/>
    <w:rsid w:val="00BC5AFD"/>
    <w:rsid w:val="00BD5566"/>
    <w:rsid w:val="00BE2806"/>
    <w:rsid w:val="00BE49A3"/>
    <w:rsid w:val="00BF30AD"/>
    <w:rsid w:val="00BF5137"/>
    <w:rsid w:val="00C03549"/>
    <w:rsid w:val="00C04F43"/>
    <w:rsid w:val="00C0609D"/>
    <w:rsid w:val="00C115AB"/>
    <w:rsid w:val="00C135F0"/>
    <w:rsid w:val="00C26CCB"/>
    <w:rsid w:val="00C30249"/>
    <w:rsid w:val="00C3586B"/>
    <w:rsid w:val="00C3723B"/>
    <w:rsid w:val="00C37759"/>
    <w:rsid w:val="00C42466"/>
    <w:rsid w:val="00C5090E"/>
    <w:rsid w:val="00C606C9"/>
    <w:rsid w:val="00C64193"/>
    <w:rsid w:val="00C80288"/>
    <w:rsid w:val="00C82D15"/>
    <w:rsid w:val="00C84003"/>
    <w:rsid w:val="00C90650"/>
    <w:rsid w:val="00C932AE"/>
    <w:rsid w:val="00C97D78"/>
    <w:rsid w:val="00CA168D"/>
    <w:rsid w:val="00CC2AAE"/>
    <w:rsid w:val="00CC37BF"/>
    <w:rsid w:val="00CC5A42"/>
    <w:rsid w:val="00CC5F09"/>
    <w:rsid w:val="00CD0EAB"/>
    <w:rsid w:val="00CE33F2"/>
    <w:rsid w:val="00CE44CC"/>
    <w:rsid w:val="00CE5E02"/>
    <w:rsid w:val="00CE7B6A"/>
    <w:rsid w:val="00CF147E"/>
    <w:rsid w:val="00CF1E2C"/>
    <w:rsid w:val="00CF34DB"/>
    <w:rsid w:val="00CF558F"/>
    <w:rsid w:val="00D010C0"/>
    <w:rsid w:val="00D073E2"/>
    <w:rsid w:val="00D249A0"/>
    <w:rsid w:val="00D4121D"/>
    <w:rsid w:val="00D446EC"/>
    <w:rsid w:val="00D51BF0"/>
    <w:rsid w:val="00D55942"/>
    <w:rsid w:val="00D564DA"/>
    <w:rsid w:val="00D807BF"/>
    <w:rsid w:val="00D80C86"/>
    <w:rsid w:val="00D82FCC"/>
    <w:rsid w:val="00D8340E"/>
    <w:rsid w:val="00D912B2"/>
    <w:rsid w:val="00DA17FC"/>
    <w:rsid w:val="00DA7887"/>
    <w:rsid w:val="00DB2C26"/>
    <w:rsid w:val="00DB41B1"/>
    <w:rsid w:val="00DC31B9"/>
    <w:rsid w:val="00DC6E08"/>
    <w:rsid w:val="00DD0051"/>
    <w:rsid w:val="00DD02F4"/>
    <w:rsid w:val="00DE6B43"/>
    <w:rsid w:val="00DF51E3"/>
    <w:rsid w:val="00E11923"/>
    <w:rsid w:val="00E15ADF"/>
    <w:rsid w:val="00E262D4"/>
    <w:rsid w:val="00E326EB"/>
    <w:rsid w:val="00E36250"/>
    <w:rsid w:val="00E3698A"/>
    <w:rsid w:val="00E413C2"/>
    <w:rsid w:val="00E53DEC"/>
    <w:rsid w:val="00E54511"/>
    <w:rsid w:val="00E61DAC"/>
    <w:rsid w:val="00E72B80"/>
    <w:rsid w:val="00E75FE3"/>
    <w:rsid w:val="00E812A0"/>
    <w:rsid w:val="00E86C4C"/>
    <w:rsid w:val="00E907A3"/>
    <w:rsid w:val="00EA5AE0"/>
    <w:rsid w:val="00EB27D5"/>
    <w:rsid w:val="00EB38A7"/>
    <w:rsid w:val="00EB7AB1"/>
    <w:rsid w:val="00ED2CB6"/>
    <w:rsid w:val="00ED427D"/>
    <w:rsid w:val="00EE7CD8"/>
    <w:rsid w:val="00EF48CC"/>
    <w:rsid w:val="00EF73BA"/>
    <w:rsid w:val="00F00801"/>
    <w:rsid w:val="00F049E4"/>
    <w:rsid w:val="00F66D70"/>
    <w:rsid w:val="00F711F1"/>
    <w:rsid w:val="00F7228B"/>
    <w:rsid w:val="00F73032"/>
    <w:rsid w:val="00F848FC"/>
    <w:rsid w:val="00F9084A"/>
    <w:rsid w:val="00F9282A"/>
    <w:rsid w:val="00F9640F"/>
    <w:rsid w:val="00F96BAD"/>
    <w:rsid w:val="00FA139D"/>
    <w:rsid w:val="00FA3163"/>
    <w:rsid w:val="00FA43DD"/>
    <w:rsid w:val="00FB0E84"/>
    <w:rsid w:val="00FC6296"/>
    <w:rsid w:val="00FD01C2"/>
    <w:rsid w:val="00FD41B6"/>
    <w:rsid w:val="00FE595C"/>
    <w:rsid w:val="00FE601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481583"/>
  <w15:chartTrackingRefBased/>
  <w15:docId w15:val="{A8492935-1850-485D-A0E8-46655D95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964A6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eastAsia="Calibri" w:hAnsi="Calibri"/>
      <w:szCs w:val="21"/>
      <w:lang w:val="en-GB"/>
    </w:rPr>
  </w:style>
  <w:style w:type="character" w:customStyle="1" w:styleId="PlainTextChar">
    <w:name w:val="Plain Text Char"/>
    <w:link w:val="PlainText"/>
    <w:uiPriority w:val="99"/>
    <w:rsid w:val="00964A69"/>
    <w:rPr>
      <w:rFonts w:ascii="Calibri" w:eastAsia="Calibri" w:hAnsi="Calibri"/>
      <w:sz w:val="22"/>
      <w:szCs w:val="21"/>
      <w:lang w:val="en-GB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50177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textAlignment w:val="auto"/>
    </w:pPr>
    <w:rPr>
      <w:rFonts w:ascii="Calibri" w:eastAsia="SimSun" w:hAnsi="Calibri"/>
      <w:szCs w:val="22"/>
      <w:lang w:eastAsia="zh-CN"/>
    </w:rPr>
  </w:style>
  <w:style w:type="character" w:customStyle="1" w:styleId="3NChar">
    <w:name w:val="3N Char"/>
    <w:link w:val="3N"/>
    <w:locked/>
    <w:rsid w:val="0050177D"/>
    <w:rPr>
      <w:lang w:eastAsia="en-US"/>
    </w:rPr>
  </w:style>
  <w:style w:type="paragraph" w:customStyle="1" w:styleId="3N">
    <w:name w:val="3N"/>
    <w:basedOn w:val="Normal"/>
    <w:link w:val="3NChar"/>
    <w:rsid w:val="0050177D"/>
    <w:pPr>
      <w:tabs>
        <w:tab w:val="clear" w:pos="360"/>
        <w:tab w:val="clear" w:pos="720"/>
        <w:tab w:val="clear" w:pos="1080"/>
        <w:tab w:val="clear" w:pos="1440"/>
      </w:tabs>
      <w:adjustRightInd/>
      <w:jc w:val="both"/>
      <w:textAlignment w:val="auto"/>
    </w:pPr>
    <w:rPr>
      <w:sz w:val="20"/>
    </w:rPr>
  </w:style>
  <w:style w:type="paragraph" w:customStyle="1" w:styleId="Equationsmallertabs">
    <w:name w:val="Equation smaller tabs"/>
    <w:basedOn w:val="Normal"/>
    <w:qFormat/>
    <w:rsid w:val="00CC5F0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70"/>
        <w:tab w:val="left" w:pos="1588"/>
        <w:tab w:val="left" w:pos="1890"/>
        <w:tab w:val="left" w:pos="2160"/>
        <w:tab w:val="left" w:pos="2430"/>
        <w:tab w:val="center" w:pos="4849"/>
        <w:tab w:val="right" w:pos="9696"/>
      </w:tabs>
      <w:ind w:left="794"/>
    </w:pPr>
    <w:rPr>
      <w:rFonts w:eastAsia="Malgun Gothic"/>
      <w:sz w:val="20"/>
      <w:szCs w:val="22"/>
      <w:lang w:val="en-CA" w:eastAsia="ko-KR"/>
    </w:rPr>
  </w:style>
  <w:style w:type="paragraph" w:styleId="Revision">
    <w:name w:val="Revision"/>
    <w:hidden/>
    <w:uiPriority w:val="71"/>
    <w:rsid w:val="00696E2B"/>
    <w:rPr>
      <w:sz w:val="22"/>
      <w:lang w:val="en-US" w:eastAsia="en-US"/>
    </w:rPr>
  </w:style>
  <w:style w:type="paragraph" w:customStyle="1" w:styleId="Equation">
    <w:name w:val="Equation"/>
    <w:basedOn w:val="Normal"/>
    <w:qFormat/>
    <w:rsid w:val="009D457B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SimSun"/>
      <w:sz w:val="20"/>
      <w:lang w:val="en-GB"/>
    </w:rPr>
  </w:style>
  <w:style w:type="paragraph" w:customStyle="1" w:styleId="tablecell">
    <w:name w:val="table cell"/>
    <w:basedOn w:val="Normal"/>
    <w:rsid w:val="00B4060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4060E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B4060E"/>
    <w:rPr>
      <w:rFonts w:eastAsia="Malgun Gothic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25E9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arl.sharman@eu.sony.com" TargetMode="External"/><Relationship Id="rId18" Type="http://schemas.openxmlformats.org/officeDocument/2006/relationships/hyperlink" Target="http://phenix.int-evry.fr/jct/doc_end_user/current_document.php?id=10961" TargetMode="External"/><Relationship Id="rId26" Type="http://schemas.openxmlformats.org/officeDocument/2006/relationships/hyperlink" Target="http://phenix.int-evry.fr/jct/doc_end_user/current_document.php?id=10963" TargetMode="External"/><Relationship Id="rId3" Type="http://schemas.openxmlformats.org/officeDocument/2006/relationships/styles" Target="styles.xml"/><Relationship Id="rId21" Type="http://schemas.openxmlformats.org/officeDocument/2006/relationships/hyperlink" Target="mailto:benjamin.bross@hhi.fraunhofer.d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ohm@ient.rwth-aachen.de" TargetMode="External"/><Relationship Id="rId17" Type="http://schemas.openxmlformats.org/officeDocument/2006/relationships/hyperlink" Target="mailto:jct-vc@lists.rwth-aachen.de" TargetMode="External"/><Relationship Id="rId25" Type="http://schemas.openxmlformats.org/officeDocument/2006/relationships/hyperlink" Target="mailto:ye-kui.wang@futurewei.com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yekui.wang@huawei.com" TargetMode="External"/><Relationship Id="rId20" Type="http://schemas.openxmlformats.org/officeDocument/2006/relationships/hyperlink" Target="mailto:atourapis@apple.com" TargetMode="External"/><Relationship Id="rId29" Type="http://schemas.openxmlformats.org/officeDocument/2006/relationships/hyperlink" Target="mailto:garysull@microsof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is.rosewarne@canon.com.au" TargetMode="External"/><Relationship Id="rId24" Type="http://schemas.openxmlformats.org/officeDocument/2006/relationships/hyperlink" Target="mailto:dong.tian@interdigital.com" TargetMode="External"/><Relationship Id="rId32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yperlink" Target="mailto:alexismt@apple.com" TargetMode="External"/><Relationship Id="rId23" Type="http://schemas.openxmlformats.org/officeDocument/2006/relationships/hyperlink" Target="mailto:miska.hannuksela@nokia.com" TargetMode="External"/><Relationship Id="rId28" Type="http://schemas.openxmlformats.org/officeDocument/2006/relationships/hyperlink" Target="mailto:ye-kui.wang@futurewei.com" TargetMode="External"/><Relationship Id="rId10" Type="http://schemas.openxmlformats.org/officeDocument/2006/relationships/hyperlink" Target="mailto:benjamin.bross@hhi.fraunhofer.de" TargetMode="External"/><Relationship Id="rId19" Type="http://schemas.openxmlformats.org/officeDocument/2006/relationships/hyperlink" Target="mailto:ye-kui.wang@futurewei.com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garysull@microsoft.com" TargetMode="External"/><Relationship Id="rId22" Type="http://schemas.openxmlformats.org/officeDocument/2006/relationships/hyperlink" Target="http://phenix.int-evry.fr/jct/doc_end_user/current_document.php?id=10962" TargetMode="External"/><Relationship Id="rId27" Type="http://schemas.openxmlformats.org/officeDocument/2006/relationships/hyperlink" Target="mailto:atourapis@apple.com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9E749-9510-4C54-B66F-268A01CAA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4394</CharactersWithSpaces>
  <SharedDoc>false</SharedDoc>
  <HLinks>
    <vt:vector size="48" baseType="variant">
      <vt:variant>
        <vt:i4>131081</vt:i4>
      </vt:variant>
      <vt:variant>
        <vt:i4>21</vt:i4>
      </vt:variant>
      <vt:variant>
        <vt:i4>0</vt:i4>
      </vt:variant>
      <vt:variant>
        <vt:i4>5</vt:i4>
      </vt:variant>
      <vt:variant>
        <vt:lpwstr>https://hevc.hhi.fraunhofer.de/trac/hevc</vt:lpwstr>
      </vt:variant>
      <vt:variant>
        <vt:lpwstr/>
      </vt:variant>
      <vt:variant>
        <vt:i4>4849699</vt:i4>
      </vt:variant>
      <vt:variant>
        <vt:i4>18</vt:i4>
      </vt:variant>
      <vt:variant>
        <vt:i4>0</vt:i4>
      </vt:variant>
      <vt:variant>
        <vt:i4>5</vt:i4>
      </vt:variant>
      <vt:variant>
        <vt:lpwstr>mailto:jct-vc@lists.rwth-aachen.de</vt:lpwstr>
      </vt:variant>
      <vt:variant>
        <vt:lpwstr/>
      </vt:variant>
      <vt:variant>
        <vt:i4>2424927</vt:i4>
      </vt:variant>
      <vt:variant>
        <vt:i4>15</vt:i4>
      </vt:variant>
      <vt:variant>
        <vt:i4>0</vt:i4>
      </vt:variant>
      <vt:variant>
        <vt:i4>5</vt:i4>
      </vt:variant>
      <vt:variant>
        <vt:lpwstr>mailto:yekui.wang@huawei.com</vt:lpwstr>
      </vt:variant>
      <vt:variant>
        <vt:lpwstr/>
      </vt:variant>
      <vt:variant>
        <vt:i4>6750290</vt:i4>
      </vt:variant>
      <vt:variant>
        <vt:i4>12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4653160</vt:i4>
      </vt:variant>
      <vt:variant>
        <vt:i4>9</vt:i4>
      </vt:variant>
      <vt:variant>
        <vt:i4>0</vt:i4>
      </vt:variant>
      <vt:variant>
        <vt:i4>5</vt:i4>
      </vt:variant>
      <vt:variant>
        <vt:lpwstr>mailto:karl.sharman@eu.sony.com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1835124</vt:i4>
      </vt:variant>
      <vt:variant>
        <vt:i4>3</vt:i4>
      </vt:variant>
      <vt:variant>
        <vt:i4>0</vt:i4>
      </vt:variant>
      <vt:variant>
        <vt:i4>5</vt:i4>
      </vt:variant>
      <vt:variant>
        <vt:lpwstr>mailto:chris.rosewarne@cisra.canon.com.au</vt:lpwstr>
      </vt:variant>
      <vt:variant>
        <vt:lpwstr/>
      </vt:variant>
      <vt:variant>
        <vt:i4>5242996</vt:i4>
      </vt:variant>
      <vt:variant>
        <vt:i4>0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Chris Rosewarne (Canon)</cp:lastModifiedBy>
  <cp:revision>4</cp:revision>
  <cp:lastPrinted>2018-01-15T23:50:00Z</cp:lastPrinted>
  <dcterms:created xsi:type="dcterms:W3CDTF">2019-10-04T08:16:00Z</dcterms:created>
  <dcterms:modified xsi:type="dcterms:W3CDTF">2019-10-04T08:18:00Z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